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6770B8" w14:textId="77777777" w:rsidR="00AE0B8F" w:rsidRDefault="00AE0B8F" w:rsidP="0024279E">
      <w:pPr>
        <w:jc w:val="center"/>
        <w:rPr>
          <w:b/>
          <w:sz w:val="32"/>
          <w:szCs w:val="32"/>
          <w:lang w:val="el-GR"/>
        </w:rPr>
      </w:pPr>
    </w:p>
    <w:p w14:paraId="75E5668F" w14:textId="34DF9517" w:rsidR="0024279E" w:rsidRPr="00C56140" w:rsidRDefault="0024279E" w:rsidP="0024279E">
      <w:pPr>
        <w:jc w:val="center"/>
        <w:rPr>
          <w:b/>
          <w:sz w:val="32"/>
          <w:szCs w:val="32"/>
          <w:lang w:val="el-GR"/>
        </w:rPr>
      </w:pPr>
      <w:r w:rsidRPr="00C56140">
        <w:rPr>
          <w:b/>
          <w:sz w:val="32"/>
          <w:szCs w:val="32"/>
          <w:lang w:val="el-GR"/>
        </w:rPr>
        <w:t>Διακήρυξη</w:t>
      </w:r>
    </w:p>
    <w:p w14:paraId="7C9C83A4" w14:textId="53005958" w:rsidR="0024279E" w:rsidRPr="00C56140" w:rsidRDefault="00DF02B0" w:rsidP="0024279E">
      <w:pPr>
        <w:jc w:val="center"/>
        <w:rPr>
          <w:b/>
          <w:sz w:val="32"/>
          <w:szCs w:val="32"/>
          <w:lang w:val="el-GR"/>
        </w:rPr>
      </w:pPr>
      <w:r w:rsidRPr="00C56140">
        <w:rPr>
          <w:b/>
          <w:sz w:val="32"/>
          <w:szCs w:val="32"/>
          <w:lang w:val="el-GR"/>
        </w:rPr>
        <w:t xml:space="preserve">Ηλεκτρονικού </w:t>
      </w:r>
      <w:r w:rsidR="0024279E" w:rsidRPr="00C56140">
        <w:rPr>
          <w:b/>
          <w:sz w:val="32"/>
          <w:szCs w:val="32"/>
          <w:lang w:val="el-GR"/>
        </w:rPr>
        <w:t xml:space="preserve">Ανοικτού </w:t>
      </w:r>
      <w:r w:rsidRPr="00C56140">
        <w:rPr>
          <w:b/>
          <w:sz w:val="32"/>
          <w:szCs w:val="32"/>
          <w:lang w:val="el-GR"/>
        </w:rPr>
        <w:t xml:space="preserve">Άνω </w:t>
      </w:r>
      <w:r w:rsidR="008B4966" w:rsidRPr="00C56140">
        <w:rPr>
          <w:b/>
          <w:sz w:val="32"/>
          <w:szCs w:val="32"/>
          <w:lang w:val="el-GR"/>
        </w:rPr>
        <w:t xml:space="preserve">των </w:t>
      </w:r>
      <w:r w:rsidRPr="00C56140">
        <w:rPr>
          <w:b/>
          <w:sz w:val="32"/>
          <w:szCs w:val="32"/>
          <w:lang w:val="el-GR"/>
        </w:rPr>
        <w:t>Ο</w:t>
      </w:r>
      <w:r w:rsidR="008B4966" w:rsidRPr="00C56140">
        <w:rPr>
          <w:b/>
          <w:sz w:val="32"/>
          <w:szCs w:val="32"/>
          <w:lang w:val="el-GR"/>
        </w:rPr>
        <w:t xml:space="preserve">ρίων </w:t>
      </w:r>
      <w:r w:rsidR="0024279E" w:rsidRPr="00C56140">
        <w:rPr>
          <w:b/>
          <w:sz w:val="32"/>
          <w:szCs w:val="32"/>
          <w:lang w:val="el-GR"/>
        </w:rPr>
        <w:t>Διαγωνισμού</w:t>
      </w:r>
    </w:p>
    <w:p w14:paraId="1B7328FC" w14:textId="6685F567" w:rsidR="0024279E" w:rsidRPr="00C56140" w:rsidRDefault="0024279E" w:rsidP="00C85E10">
      <w:pPr>
        <w:jc w:val="center"/>
        <w:rPr>
          <w:b/>
          <w:iCs/>
          <w:sz w:val="32"/>
          <w:szCs w:val="32"/>
          <w:lang w:val="el-GR"/>
        </w:rPr>
      </w:pPr>
      <w:r w:rsidRPr="00C56140">
        <w:rPr>
          <w:b/>
          <w:sz w:val="32"/>
          <w:szCs w:val="32"/>
          <w:lang w:val="el-GR"/>
        </w:rPr>
        <w:t>για το</w:t>
      </w:r>
      <w:r w:rsidR="003F4C85" w:rsidRPr="00EE19B3">
        <w:rPr>
          <w:b/>
          <w:sz w:val="32"/>
          <w:szCs w:val="32"/>
          <w:lang w:val="el-GR"/>
        </w:rPr>
        <w:t xml:space="preserve"> </w:t>
      </w:r>
      <w:r w:rsidR="003F4C85">
        <w:rPr>
          <w:b/>
          <w:sz w:val="32"/>
          <w:szCs w:val="32"/>
          <w:lang w:val="el-GR"/>
        </w:rPr>
        <w:t xml:space="preserve">Υποέργο </w:t>
      </w:r>
      <w:r w:rsidR="003F4C85" w:rsidRPr="00EE19B3">
        <w:rPr>
          <w:b/>
          <w:sz w:val="32"/>
          <w:szCs w:val="32"/>
          <w:lang w:val="el-GR"/>
        </w:rPr>
        <w:t xml:space="preserve">3 </w:t>
      </w:r>
      <w:r w:rsidR="003F4C85" w:rsidRPr="00C56140">
        <w:rPr>
          <w:b/>
          <w:iCs/>
          <w:sz w:val="32"/>
          <w:szCs w:val="32"/>
          <w:lang w:val="el-GR"/>
        </w:rPr>
        <w:t>«Υπηρεσίες διαχείρισης, επεξεργασίας και αξιοποίησης δεδομένων πολιτικής προστασίας με χρήση τεχνητής νοημοσύνης»</w:t>
      </w:r>
      <w:r w:rsidR="003F4C85">
        <w:rPr>
          <w:b/>
          <w:sz w:val="32"/>
          <w:szCs w:val="32"/>
          <w:lang w:val="el-GR"/>
        </w:rPr>
        <w:t xml:space="preserve"> του έργου </w:t>
      </w:r>
      <w:r w:rsidR="00145777" w:rsidRPr="00C56140">
        <w:rPr>
          <w:b/>
          <w:iCs/>
          <w:sz w:val="32"/>
          <w:szCs w:val="32"/>
          <w:lang w:val="el-GR"/>
        </w:rPr>
        <w:t>Εθνική Βάση Δεδομένων: Ολοκληρωμένο Πληροφοριακό Σύστημα Διαχείρισης Κινδύνων και Πρόληψης</w:t>
      </w:r>
    </w:p>
    <w:tbl>
      <w:tblPr>
        <w:tblpPr w:leftFromText="180" w:rightFromText="180" w:vertAnchor="text" w:horzAnchor="margin" w:tblpY="232"/>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728"/>
      </w:tblGrid>
      <w:tr w:rsidR="004F7054" w:rsidRPr="00C56140" w14:paraId="1AD03689" w14:textId="77777777" w:rsidTr="00391A6E">
        <w:tc>
          <w:tcPr>
            <w:tcW w:w="2830" w:type="dxa"/>
            <w:shd w:val="clear" w:color="auto" w:fill="auto"/>
            <w:vAlign w:val="bottom"/>
          </w:tcPr>
          <w:p w14:paraId="2BF80F82" w14:textId="6B5C3069" w:rsidR="004F7054" w:rsidRPr="00C56140" w:rsidRDefault="004F7054" w:rsidP="00603221">
            <w:pPr>
              <w:autoSpaceDE w:val="0"/>
              <w:autoSpaceDN w:val="0"/>
              <w:adjustRightInd w:val="0"/>
              <w:spacing w:before="120" w:after="0"/>
              <w:jc w:val="right"/>
              <w:rPr>
                <w:b/>
                <w:color w:val="000000"/>
              </w:rPr>
            </w:pPr>
            <w:r w:rsidRPr="00C56140">
              <w:rPr>
                <w:b/>
                <w:color w:val="000000"/>
              </w:rPr>
              <w:t>Επιχειρησιακό Πρόγραμμα:</w:t>
            </w:r>
          </w:p>
        </w:tc>
        <w:tc>
          <w:tcPr>
            <w:tcW w:w="7230" w:type="dxa"/>
            <w:gridSpan w:val="2"/>
            <w:shd w:val="clear" w:color="auto" w:fill="auto"/>
            <w:vAlign w:val="bottom"/>
          </w:tcPr>
          <w:p w14:paraId="6677BE66" w14:textId="7B5EB8F9" w:rsidR="004F7054" w:rsidRPr="00C56140" w:rsidRDefault="004F7054" w:rsidP="00603221">
            <w:pPr>
              <w:autoSpaceDE w:val="0"/>
              <w:autoSpaceDN w:val="0"/>
              <w:adjustRightInd w:val="0"/>
              <w:spacing w:before="120" w:after="0"/>
              <w:rPr>
                <w:b/>
                <w:color w:val="0000FF"/>
                <w:highlight w:val="cyan"/>
              </w:rPr>
            </w:pPr>
            <w:r w:rsidRPr="00C56140">
              <w:rPr>
                <w:lang w:val="el-GR"/>
              </w:rPr>
              <w:t>Πρόγραμμα ΑΙΓΙΣ</w:t>
            </w:r>
          </w:p>
        </w:tc>
      </w:tr>
      <w:tr w:rsidR="004F7054" w:rsidRPr="00CB4F34" w14:paraId="4530F4FA" w14:textId="77777777" w:rsidTr="00391A6E">
        <w:tc>
          <w:tcPr>
            <w:tcW w:w="2830" w:type="dxa"/>
            <w:shd w:val="clear" w:color="auto" w:fill="auto"/>
            <w:vAlign w:val="bottom"/>
          </w:tcPr>
          <w:p w14:paraId="4274476F" w14:textId="77777777" w:rsidR="004F7054" w:rsidRPr="00C56140" w:rsidRDefault="004F7054" w:rsidP="00603221">
            <w:pPr>
              <w:autoSpaceDE w:val="0"/>
              <w:autoSpaceDN w:val="0"/>
              <w:adjustRightInd w:val="0"/>
              <w:spacing w:before="120" w:after="0"/>
              <w:jc w:val="right"/>
              <w:rPr>
                <w:b/>
                <w:color w:val="000000"/>
              </w:rPr>
            </w:pPr>
            <w:r w:rsidRPr="00C56140">
              <w:rPr>
                <w:b/>
                <w:color w:val="000000"/>
                <w:lang w:val="el-GR"/>
              </w:rPr>
              <w:t>Εκτιμώμενη αξία σύμβασης</w:t>
            </w:r>
            <w:r w:rsidRPr="00C56140">
              <w:rPr>
                <w:b/>
                <w:color w:val="000000"/>
              </w:rPr>
              <w:t>:</w:t>
            </w:r>
          </w:p>
          <w:p w14:paraId="40C8D354" w14:textId="620DB20B" w:rsidR="004F7054" w:rsidRPr="00C56140" w:rsidRDefault="004F7054" w:rsidP="00603221">
            <w:pPr>
              <w:autoSpaceDE w:val="0"/>
              <w:autoSpaceDN w:val="0"/>
              <w:adjustRightInd w:val="0"/>
              <w:spacing w:before="120" w:after="0"/>
              <w:jc w:val="right"/>
              <w:rPr>
                <w:b/>
                <w:color w:val="000000"/>
              </w:rPr>
            </w:pPr>
          </w:p>
        </w:tc>
        <w:tc>
          <w:tcPr>
            <w:tcW w:w="7230" w:type="dxa"/>
            <w:gridSpan w:val="2"/>
            <w:shd w:val="clear" w:color="auto" w:fill="auto"/>
            <w:vAlign w:val="bottom"/>
          </w:tcPr>
          <w:p w14:paraId="513BC6B5" w14:textId="77777777" w:rsidR="004F7054" w:rsidRPr="00C56140" w:rsidRDefault="004F7054" w:rsidP="00BB41B7">
            <w:pPr>
              <w:pStyle w:val="Tabletext"/>
              <w:spacing w:before="120" w:after="0"/>
              <w:jc w:val="both"/>
              <w:rPr>
                <w:rFonts w:cs="Tahoma"/>
                <w:b/>
                <w:bCs/>
                <w:iCs/>
                <w:sz w:val="22"/>
                <w:szCs w:val="22"/>
              </w:rPr>
            </w:pPr>
            <w:r w:rsidRPr="00C56140">
              <w:rPr>
                <w:rFonts w:cs="Tahoma"/>
                <w:sz w:val="22"/>
                <w:szCs w:val="22"/>
              </w:rPr>
              <w:t xml:space="preserve">Εκτιμώμενη αξία παρούσας σύμβασης </w:t>
            </w:r>
            <w:r w:rsidRPr="00C56140">
              <w:rPr>
                <w:rFonts w:cs="Tahoma"/>
                <w:b/>
                <w:bCs/>
                <w:iCs/>
                <w:sz w:val="22"/>
                <w:szCs w:val="22"/>
              </w:rPr>
              <w:t xml:space="preserve">€ 13.150.000,00 </w:t>
            </w:r>
            <w:r w:rsidRPr="00C56140">
              <w:rPr>
                <w:rFonts w:cs="Tahoma"/>
                <w:bCs/>
                <w:iCs/>
                <w:sz w:val="22"/>
                <w:szCs w:val="22"/>
              </w:rPr>
              <w:t>μη συμπεριλαμβανομένου ΦΠΑ 24% (προϋπολογισμός με ΦΠΑ:</w:t>
            </w:r>
            <w:r w:rsidRPr="00C56140">
              <w:rPr>
                <w:rFonts w:cs="Tahoma"/>
                <w:b/>
                <w:bCs/>
                <w:iCs/>
                <w:sz w:val="22"/>
                <w:szCs w:val="22"/>
              </w:rPr>
              <w:t xml:space="preserve"> € 16.306.000,00 </w:t>
            </w:r>
            <w:r w:rsidRPr="00C56140">
              <w:rPr>
                <w:rFonts w:cs="Tahoma"/>
                <w:bCs/>
                <w:iCs/>
                <w:sz w:val="22"/>
                <w:szCs w:val="22"/>
              </w:rPr>
              <w:t>ΦΠΑ:</w:t>
            </w:r>
            <w:r w:rsidRPr="00C56140">
              <w:rPr>
                <w:rFonts w:cs="Tahoma"/>
                <w:b/>
                <w:bCs/>
                <w:iCs/>
                <w:sz w:val="22"/>
                <w:szCs w:val="22"/>
              </w:rPr>
              <w:t xml:space="preserve"> €  3.156.000,00)</w:t>
            </w:r>
          </w:p>
          <w:p w14:paraId="7D42FCDF" w14:textId="77777777" w:rsidR="004F7054" w:rsidRPr="00C56140" w:rsidRDefault="004F7054" w:rsidP="00BB41B7">
            <w:pPr>
              <w:pStyle w:val="Tabletext"/>
              <w:spacing w:before="120" w:after="0"/>
              <w:jc w:val="both"/>
              <w:rPr>
                <w:rFonts w:cs="Tahoma"/>
                <w:b/>
                <w:color w:val="000000"/>
                <w:szCs w:val="22"/>
              </w:rPr>
            </w:pPr>
            <w:r w:rsidRPr="00F34C63">
              <w:rPr>
                <w:rFonts w:cs="Tahoma"/>
                <w:sz w:val="22"/>
                <w:szCs w:val="22"/>
              </w:rPr>
              <w:t xml:space="preserve">Εκτιμώμενη αξία δικαιώματος προαίρεσης υπηρεσιών συντήρησης </w:t>
            </w:r>
            <w:r w:rsidRPr="00F34C63">
              <w:rPr>
                <w:rFonts w:cs="Tahoma"/>
                <w:b/>
                <w:sz w:val="22"/>
                <w:szCs w:val="22"/>
              </w:rPr>
              <w:t>2.630.000.00 €</w:t>
            </w:r>
            <w:r w:rsidRPr="00C56140">
              <w:rPr>
                <w:rFonts w:cs="Tahoma"/>
                <w:b/>
                <w:sz w:val="22"/>
                <w:szCs w:val="22"/>
              </w:rPr>
              <w:t xml:space="preserve"> </w:t>
            </w:r>
            <w:r w:rsidRPr="00C56140">
              <w:rPr>
                <w:rFonts w:cs="Tahoma"/>
                <w:sz w:val="22"/>
                <w:szCs w:val="22"/>
              </w:rPr>
              <w:t xml:space="preserve"> μη περιλαμβανομένου ΦΠΑ (Εκτιμώμενη αξία με ΦΠΑ: </w:t>
            </w:r>
            <w:r w:rsidRPr="00C56140">
              <w:rPr>
                <w:rFonts w:cs="Tahoma"/>
                <w:b/>
                <w:sz w:val="22"/>
                <w:szCs w:val="22"/>
              </w:rPr>
              <w:t>3.261.200,00 €</w:t>
            </w:r>
            <w:r w:rsidRPr="00C56140">
              <w:rPr>
                <w:rFonts w:cs="Tahoma"/>
                <w:sz w:val="22"/>
                <w:szCs w:val="22"/>
              </w:rPr>
              <w:t xml:space="preserve">, ΦΠΑ 24% </w:t>
            </w:r>
            <w:r w:rsidRPr="00C56140">
              <w:rPr>
                <w:rFonts w:cs="Tahoma"/>
                <w:b/>
                <w:sz w:val="22"/>
                <w:szCs w:val="22"/>
              </w:rPr>
              <w:t>631.200,00 €</w:t>
            </w:r>
            <w:r w:rsidRPr="00C56140">
              <w:rPr>
                <w:rFonts w:cs="Tahoma"/>
                <w:sz w:val="22"/>
                <w:szCs w:val="22"/>
              </w:rPr>
              <w:t>)</w:t>
            </w:r>
          </w:p>
          <w:p w14:paraId="736001C6" w14:textId="0DEBF62B" w:rsidR="004F7054" w:rsidRPr="00C56140" w:rsidRDefault="004F7054" w:rsidP="00BB41B7">
            <w:pPr>
              <w:autoSpaceDE w:val="0"/>
              <w:autoSpaceDN w:val="0"/>
              <w:adjustRightInd w:val="0"/>
              <w:spacing w:before="120" w:after="0"/>
              <w:ind w:left="35"/>
              <w:rPr>
                <w:b/>
                <w:color w:val="000000"/>
                <w:lang w:val="el-GR"/>
              </w:rPr>
            </w:pPr>
            <w:r w:rsidRPr="00C56140">
              <w:rPr>
                <w:lang w:val="el-GR"/>
              </w:rPr>
              <w:t xml:space="preserve">Συνολική εκτιμώμενη αξία σύμβασης </w:t>
            </w:r>
            <w:r w:rsidRPr="00C56140">
              <w:rPr>
                <w:b/>
                <w:bCs/>
                <w:color w:val="000000"/>
                <w:lang w:val="el-GR" w:eastAsia="el-GR"/>
              </w:rPr>
              <w:t xml:space="preserve">15.780.000,00€ </w:t>
            </w:r>
            <w:r w:rsidRPr="00C56140">
              <w:rPr>
                <w:lang w:val="el-GR"/>
              </w:rPr>
              <w:t xml:space="preserve">μη περιλαμβανομένου ΦΠΑ , προϋπολογισμός με ΦΠΑ: </w:t>
            </w:r>
            <w:r w:rsidRPr="00C56140">
              <w:rPr>
                <w:b/>
                <w:bCs/>
                <w:lang w:val="el-GR"/>
              </w:rPr>
              <w:t>19.567.200,00</w:t>
            </w:r>
            <w:r w:rsidRPr="00C56140">
              <w:rPr>
                <w:b/>
                <w:bCs/>
                <w:color w:val="000000"/>
                <w:lang w:val="el-GR" w:eastAsia="el-GR"/>
              </w:rPr>
              <w:t>€, ΦΠΑ 24% 3.787.</w:t>
            </w:r>
            <w:r w:rsidRPr="00C56140">
              <w:rPr>
                <w:b/>
                <w:bCs/>
                <w:lang w:val="el-GR"/>
              </w:rPr>
              <w:t>200,00</w:t>
            </w:r>
            <w:r w:rsidRPr="00C56140">
              <w:rPr>
                <w:b/>
                <w:bCs/>
                <w:color w:val="000000"/>
                <w:lang w:val="el-GR" w:eastAsia="el-GR"/>
              </w:rPr>
              <w:t>€</w:t>
            </w:r>
          </w:p>
        </w:tc>
      </w:tr>
      <w:tr w:rsidR="004F7054" w:rsidRPr="000B349B" w14:paraId="0BCC5B53" w14:textId="77777777" w:rsidTr="00391A6E">
        <w:tc>
          <w:tcPr>
            <w:tcW w:w="2830" w:type="dxa"/>
            <w:shd w:val="clear" w:color="auto" w:fill="auto"/>
            <w:vAlign w:val="bottom"/>
          </w:tcPr>
          <w:p w14:paraId="77794DB8" w14:textId="304F8C8A" w:rsidR="004F7054" w:rsidRPr="00C56140" w:rsidRDefault="004F7054" w:rsidP="00603221">
            <w:pPr>
              <w:autoSpaceDE w:val="0"/>
              <w:autoSpaceDN w:val="0"/>
              <w:adjustRightInd w:val="0"/>
              <w:spacing w:before="120" w:after="0"/>
              <w:jc w:val="right"/>
              <w:rPr>
                <w:b/>
                <w:color w:val="000000"/>
              </w:rPr>
            </w:pPr>
            <w:r w:rsidRPr="00C56140">
              <w:rPr>
                <w:b/>
                <w:color w:val="000000"/>
                <w:lang w:val="en-US"/>
              </w:rPr>
              <w:t>CPV</w:t>
            </w:r>
            <w:r w:rsidRPr="00C56140">
              <w:rPr>
                <w:b/>
                <w:color w:val="000000"/>
              </w:rPr>
              <w:t>:</w:t>
            </w:r>
          </w:p>
        </w:tc>
        <w:tc>
          <w:tcPr>
            <w:tcW w:w="7230" w:type="dxa"/>
            <w:gridSpan w:val="2"/>
            <w:shd w:val="clear" w:color="auto" w:fill="auto"/>
            <w:vAlign w:val="bottom"/>
          </w:tcPr>
          <w:p w14:paraId="03585BF0" w14:textId="7570F3A7" w:rsidR="00340B8C" w:rsidRPr="00340B8C" w:rsidRDefault="0075576E" w:rsidP="00340B8C">
            <w:pPr>
              <w:autoSpaceDE w:val="0"/>
              <w:autoSpaceDN w:val="0"/>
              <w:adjustRightInd w:val="0"/>
              <w:spacing w:before="120" w:after="0"/>
              <w:rPr>
                <w:b/>
                <w:color w:val="000000"/>
                <w:lang w:val="el-GR"/>
              </w:rPr>
            </w:pPr>
            <w:r w:rsidRPr="0075576E">
              <w:rPr>
                <w:b/>
                <w:color w:val="000000"/>
                <w:lang w:val="el-GR"/>
              </w:rPr>
              <w:t>72000000-5</w:t>
            </w:r>
            <w:r>
              <w:rPr>
                <w:b/>
                <w:color w:val="000000"/>
                <w:lang w:val="el-GR"/>
              </w:rPr>
              <w:t xml:space="preserve"> </w:t>
            </w:r>
            <w:r w:rsidR="00340B8C" w:rsidRPr="00340B8C">
              <w:rPr>
                <w:b/>
                <w:color w:val="000000"/>
                <w:lang w:val="el-GR"/>
              </w:rPr>
              <w:t xml:space="preserve">: Υπηρεσίες τεχνολογίας των πληροφοριών: παροχή συμβουλών, ανάπτυξη λογισμικού, Διαδίκτυο και υποστήριξη </w:t>
            </w:r>
          </w:p>
          <w:p w14:paraId="6FCBBE28" w14:textId="77777777" w:rsidR="00340B8C" w:rsidRDefault="00340B8C" w:rsidP="00340B8C">
            <w:pPr>
              <w:autoSpaceDE w:val="0"/>
              <w:autoSpaceDN w:val="0"/>
              <w:adjustRightInd w:val="0"/>
              <w:spacing w:before="120" w:after="0"/>
              <w:rPr>
                <w:b/>
                <w:color w:val="000000"/>
                <w:lang w:val="el-GR"/>
              </w:rPr>
            </w:pPr>
            <w:r w:rsidRPr="00340B8C">
              <w:rPr>
                <w:b/>
                <w:color w:val="000000"/>
                <w:lang w:val="el-GR"/>
              </w:rPr>
              <w:t>48000000-8: Πακέτα λογισμικού και συστήματα πληροφορικής</w:t>
            </w:r>
          </w:p>
          <w:p w14:paraId="764AF8AB" w14:textId="77777777" w:rsidR="00340B8C" w:rsidRPr="00340B8C" w:rsidRDefault="00340B8C" w:rsidP="00340B8C">
            <w:pPr>
              <w:autoSpaceDE w:val="0"/>
              <w:autoSpaceDN w:val="0"/>
              <w:adjustRightInd w:val="0"/>
              <w:spacing w:before="120" w:after="0"/>
              <w:rPr>
                <w:b/>
                <w:color w:val="000000"/>
                <w:lang w:val="el-GR"/>
              </w:rPr>
            </w:pPr>
            <w:r w:rsidRPr="00340B8C">
              <w:rPr>
                <w:b/>
                <w:color w:val="000000"/>
                <w:lang w:val="el-GR"/>
              </w:rPr>
              <w:t>80533100-0: Υπηρεσίες εκπαίδευσης στον τομέα της πληροφορικής</w:t>
            </w:r>
          </w:p>
          <w:p w14:paraId="36FC6570" w14:textId="5609AA41" w:rsidR="003918B7" w:rsidRPr="00123613" w:rsidRDefault="00340B8C" w:rsidP="00340B8C">
            <w:pPr>
              <w:autoSpaceDE w:val="0"/>
              <w:autoSpaceDN w:val="0"/>
              <w:adjustRightInd w:val="0"/>
              <w:spacing w:before="120" w:after="0"/>
              <w:rPr>
                <w:b/>
                <w:bCs/>
                <w:lang w:val="el-GR"/>
              </w:rPr>
            </w:pPr>
            <w:r w:rsidRPr="00340B8C">
              <w:rPr>
                <w:b/>
                <w:color w:val="000000"/>
                <w:lang w:val="el-GR"/>
              </w:rPr>
              <w:t>72310000-1: Υπηρεσίες επεξεργασίας δεδομένων</w:t>
            </w:r>
          </w:p>
        </w:tc>
      </w:tr>
      <w:tr w:rsidR="004F7054" w:rsidRPr="00CB4F34" w14:paraId="35B1EA53" w14:textId="77777777" w:rsidTr="00391A6E">
        <w:tc>
          <w:tcPr>
            <w:tcW w:w="2830" w:type="dxa"/>
            <w:shd w:val="clear" w:color="auto" w:fill="auto"/>
            <w:vAlign w:val="bottom"/>
          </w:tcPr>
          <w:p w14:paraId="39D82644" w14:textId="4779AC94" w:rsidR="004F7054" w:rsidRPr="00C56140" w:rsidRDefault="004F7054" w:rsidP="00603221">
            <w:pPr>
              <w:autoSpaceDE w:val="0"/>
              <w:autoSpaceDN w:val="0"/>
              <w:adjustRightInd w:val="0"/>
              <w:spacing w:before="120" w:after="0"/>
              <w:jc w:val="right"/>
              <w:rPr>
                <w:b/>
                <w:color w:val="000000"/>
                <w:highlight w:val="cyan"/>
              </w:rPr>
            </w:pPr>
            <w:r w:rsidRPr="00C56140">
              <w:rPr>
                <w:b/>
                <w:color w:val="000000"/>
              </w:rPr>
              <w:t>Κριτήριο Ανάθεσης:</w:t>
            </w:r>
          </w:p>
        </w:tc>
        <w:tc>
          <w:tcPr>
            <w:tcW w:w="7230" w:type="dxa"/>
            <w:gridSpan w:val="2"/>
            <w:shd w:val="clear" w:color="auto" w:fill="auto"/>
            <w:vAlign w:val="bottom"/>
          </w:tcPr>
          <w:p w14:paraId="3440D180" w14:textId="72DE46C9" w:rsidR="004F7054" w:rsidRPr="00C56140" w:rsidRDefault="004F7054" w:rsidP="00E74F5B">
            <w:pPr>
              <w:autoSpaceDE w:val="0"/>
              <w:autoSpaceDN w:val="0"/>
              <w:adjustRightInd w:val="0"/>
              <w:spacing w:before="120" w:after="0"/>
              <w:rPr>
                <w:b/>
                <w:color w:val="000000"/>
                <w:lang w:val="el-GR"/>
              </w:rPr>
            </w:pPr>
            <w:r w:rsidRPr="00C56140">
              <w:rPr>
                <w:b/>
                <w:color w:val="000000"/>
                <w:lang w:val="el-GR"/>
              </w:rPr>
              <w:t>Η πλέον συμφέρουσα από οικονομική άποψη προσφορά βάσει βέλτιστης σχέσης ποιότητας – τιμής ....</w:t>
            </w:r>
          </w:p>
        </w:tc>
      </w:tr>
      <w:tr w:rsidR="004F7054" w:rsidRPr="00C56140" w14:paraId="5035F07E" w14:textId="77777777" w:rsidTr="0043142A">
        <w:tc>
          <w:tcPr>
            <w:tcW w:w="2830" w:type="dxa"/>
            <w:shd w:val="clear" w:color="auto" w:fill="auto"/>
            <w:vAlign w:val="bottom"/>
          </w:tcPr>
          <w:p w14:paraId="05774F4B" w14:textId="621431E7" w:rsidR="004F7054" w:rsidRPr="00C56140" w:rsidRDefault="004F7054" w:rsidP="00603221">
            <w:pPr>
              <w:autoSpaceDE w:val="0"/>
              <w:autoSpaceDN w:val="0"/>
              <w:adjustRightInd w:val="0"/>
              <w:spacing w:before="120" w:after="0"/>
              <w:jc w:val="right"/>
              <w:rPr>
                <w:b/>
                <w:color w:val="000000"/>
              </w:rPr>
            </w:pPr>
            <w:r w:rsidRPr="00C56140">
              <w:rPr>
                <w:b/>
                <w:color w:val="000000"/>
              </w:rPr>
              <w:t>Ημερομηνία Διενέργειας:</w:t>
            </w:r>
          </w:p>
        </w:tc>
        <w:tc>
          <w:tcPr>
            <w:tcW w:w="7230" w:type="dxa"/>
            <w:gridSpan w:val="2"/>
            <w:shd w:val="clear" w:color="auto" w:fill="auto"/>
            <w:vAlign w:val="center"/>
          </w:tcPr>
          <w:p w14:paraId="4D299B41" w14:textId="4B6B63F3" w:rsidR="004F7054" w:rsidRPr="00013B41" w:rsidRDefault="00397F0B" w:rsidP="00603221">
            <w:pPr>
              <w:autoSpaceDE w:val="0"/>
              <w:autoSpaceDN w:val="0"/>
              <w:adjustRightInd w:val="0"/>
              <w:spacing w:before="120" w:after="0"/>
              <w:rPr>
                <w:b/>
                <w:color w:val="000000"/>
                <w:lang w:val="el-GR"/>
              </w:rPr>
            </w:pPr>
            <w:r>
              <w:rPr>
                <w:b/>
                <w:color w:val="000000"/>
                <w:lang w:val="el-GR"/>
              </w:rPr>
              <w:t>10</w:t>
            </w:r>
            <w:r w:rsidR="00013B41">
              <w:rPr>
                <w:b/>
                <w:color w:val="000000"/>
                <w:lang w:val="el-GR"/>
              </w:rPr>
              <w:t>-0</w:t>
            </w:r>
            <w:r>
              <w:rPr>
                <w:b/>
                <w:color w:val="000000"/>
                <w:lang w:val="el-GR"/>
              </w:rPr>
              <w:t>7</w:t>
            </w:r>
            <w:r w:rsidR="00013B41">
              <w:rPr>
                <w:b/>
                <w:color w:val="000000"/>
                <w:lang w:val="el-GR"/>
              </w:rPr>
              <w:t>-2024</w:t>
            </w:r>
          </w:p>
        </w:tc>
      </w:tr>
      <w:tr w:rsidR="004F7054" w:rsidRPr="00C56140" w:rsidDel="005977E7" w14:paraId="1ED3570A" w14:textId="77777777" w:rsidTr="0043142A">
        <w:tc>
          <w:tcPr>
            <w:tcW w:w="2830" w:type="dxa"/>
            <w:tcBorders>
              <w:bottom w:val="nil"/>
            </w:tcBorders>
            <w:shd w:val="clear" w:color="auto" w:fill="auto"/>
            <w:vAlign w:val="bottom"/>
          </w:tcPr>
          <w:p w14:paraId="4057F07C" w14:textId="5E47E6BA" w:rsidR="004F7054" w:rsidRPr="00C56140" w:rsidRDefault="004F7054" w:rsidP="00603221">
            <w:pPr>
              <w:autoSpaceDE w:val="0"/>
              <w:autoSpaceDN w:val="0"/>
              <w:adjustRightInd w:val="0"/>
              <w:spacing w:before="120" w:after="0"/>
              <w:jc w:val="right"/>
              <w:rPr>
                <w:b/>
                <w:color w:val="000000"/>
              </w:rPr>
            </w:pPr>
            <w:r w:rsidRPr="00C56140">
              <w:rPr>
                <w:b/>
                <w:color w:val="000000"/>
              </w:rPr>
              <w:t>Ημερομηνία Ανάρτησης στο ΚΗΜΔΗΣ</w:t>
            </w:r>
          </w:p>
        </w:tc>
        <w:tc>
          <w:tcPr>
            <w:tcW w:w="7230" w:type="dxa"/>
            <w:gridSpan w:val="2"/>
            <w:shd w:val="clear" w:color="auto" w:fill="auto"/>
            <w:vAlign w:val="center"/>
          </w:tcPr>
          <w:p w14:paraId="08B18F4E" w14:textId="70AA47D6" w:rsidR="004F7054" w:rsidRPr="00BA5F32" w:rsidDel="005977E7" w:rsidRDefault="00BA5F32" w:rsidP="00C82832">
            <w:pPr>
              <w:autoSpaceDE w:val="0"/>
              <w:autoSpaceDN w:val="0"/>
              <w:adjustRightInd w:val="0"/>
              <w:spacing w:before="120" w:after="0"/>
              <w:jc w:val="left"/>
              <w:rPr>
                <w:b/>
                <w:color w:val="000000"/>
                <w:lang w:val="el-GR"/>
              </w:rPr>
            </w:pPr>
            <w:r>
              <w:rPr>
                <w:b/>
                <w:color w:val="000000"/>
                <w:lang w:val="el-GR"/>
              </w:rPr>
              <w:t>04-06-2024</w:t>
            </w:r>
          </w:p>
        </w:tc>
      </w:tr>
      <w:tr w:rsidR="004F7054" w:rsidRPr="00C56140" w:rsidDel="005977E7" w14:paraId="63755E45" w14:textId="77777777" w:rsidTr="00391A6E">
        <w:tc>
          <w:tcPr>
            <w:tcW w:w="7332" w:type="dxa"/>
            <w:gridSpan w:val="2"/>
            <w:tcBorders>
              <w:bottom w:val="nil"/>
            </w:tcBorders>
            <w:shd w:val="clear" w:color="auto" w:fill="auto"/>
            <w:vAlign w:val="bottom"/>
          </w:tcPr>
          <w:p w14:paraId="2CBEDAD9" w14:textId="744B9EEA" w:rsidR="004F7054" w:rsidRPr="00C56140" w:rsidRDefault="004F7054" w:rsidP="00C82832">
            <w:pPr>
              <w:autoSpaceDE w:val="0"/>
              <w:autoSpaceDN w:val="0"/>
              <w:adjustRightInd w:val="0"/>
              <w:spacing w:before="120" w:after="0"/>
              <w:jc w:val="right"/>
              <w:rPr>
                <w:b/>
                <w:color w:val="000000"/>
                <w:highlight w:val="yellow"/>
              </w:rPr>
            </w:pPr>
            <w:r w:rsidRPr="00C56140">
              <w:rPr>
                <w:b/>
                <w:color w:val="000000"/>
              </w:rPr>
              <w:t>Ημερομηνία Ανάρτησης στο ΕΣΗΔΗΣ</w:t>
            </w:r>
          </w:p>
        </w:tc>
        <w:tc>
          <w:tcPr>
            <w:tcW w:w="2728" w:type="dxa"/>
            <w:shd w:val="clear" w:color="auto" w:fill="auto"/>
            <w:vAlign w:val="center"/>
          </w:tcPr>
          <w:p w14:paraId="30DE83DC" w14:textId="1737B3F8" w:rsidR="004F7054" w:rsidRPr="00C56140" w:rsidDel="005977E7" w:rsidRDefault="00A265A4" w:rsidP="00C82832">
            <w:pPr>
              <w:autoSpaceDE w:val="0"/>
              <w:autoSpaceDN w:val="0"/>
              <w:adjustRightInd w:val="0"/>
              <w:spacing w:before="120" w:after="0"/>
              <w:rPr>
                <w:b/>
                <w:color w:val="000000"/>
                <w:highlight w:val="green"/>
              </w:rPr>
            </w:pPr>
            <w:r>
              <w:rPr>
                <w:b/>
                <w:color w:val="000000"/>
                <w:lang w:val="el-GR"/>
              </w:rPr>
              <w:t>04-06-2024</w:t>
            </w:r>
          </w:p>
        </w:tc>
      </w:tr>
      <w:tr w:rsidR="004F7054" w:rsidRPr="00C56140" w:rsidDel="005977E7" w14:paraId="304DC306" w14:textId="77777777" w:rsidTr="00123613">
        <w:trPr>
          <w:trHeight w:val="720"/>
        </w:trPr>
        <w:tc>
          <w:tcPr>
            <w:tcW w:w="7332" w:type="dxa"/>
            <w:gridSpan w:val="2"/>
            <w:tcBorders>
              <w:bottom w:val="single" w:sz="4" w:space="0" w:color="auto"/>
            </w:tcBorders>
            <w:shd w:val="clear" w:color="auto" w:fill="auto"/>
            <w:vAlign w:val="bottom"/>
          </w:tcPr>
          <w:p w14:paraId="28AE649E" w14:textId="719C6D99" w:rsidR="004F7054" w:rsidRPr="00C56140" w:rsidRDefault="004F7054" w:rsidP="00C82832">
            <w:pPr>
              <w:autoSpaceDE w:val="0"/>
              <w:autoSpaceDN w:val="0"/>
              <w:adjustRightInd w:val="0"/>
              <w:spacing w:before="120" w:after="0"/>
              <w:jc w:val="right"/>
              <w:rPr>
                <w:b/>
                <w:color w:val="000000"/>
                <w:highlight w:val="yellow"/>
              </w:rPr>
            </w:pPr>
            <w:r w:rsidRPr="00C56140">
              <w:rPr>
                <w:b/>
                <w:color w:val="000000"/>
                <w:lang w:val="el-GR"/>
              </w:rPr>
              <w:t>Ημερομηνία</w:t>
            </w:r>
            <w:r w:rsidRPr="00C56140">
              <w:rPr>
                <w:b/>
                <w:lang w:val="el-GR"/>
              </w:rPr>
              <w:t xml:space="preserve"> Αποστολής Διακήρυξης σε Ε.Ε. (Υπ. Επίσημων Εκδόσεων) </w:t>
            </w:r>
          </w:p>
        </w:tc>
        <w:tc>
          <w:tcPr>
            <w:tcW w:w="2728" w:type="dxa"/>
            <w:shd w:val="clear" w:color="auto" w:fill="auto"/>
            <w:vAlign w:val="center"/>
          </w:tcPr>
          <w:p w14:paraId="4556DC49" w14:textId="4D78F7B9" w:rsidR="004F7054" w:rsidRPr="00C56140" w:rsidDel="005977E7" w:rsidRDefault="00C137D5" w:rsidP="00C82832">
            <w:pPr>
              <w:autoSpaceDE w:val="0"/>
              <w:autoSpaceDN w:val="0"/>
              <w:adjustRightInd w:val="0"/>
              <w:spacing w:before="120" w:after="0"/>
              <w:rPr>
                <w:b/>
                <w:color w:val="000000"/>
                <w:highlight w:val="green"/>
              </w:rPr>
            </w:pPr>
            <w:r>
              <w:rPr>
                <w:b/>
                <w:color w:val="000000"/>
                <w:lang w:val="el-GR"/>
              </w:rPr>
              <w:t>31-05-2024</w:t>
            </w:r>
          </w:p>
        </w:tc>
      </w:tr>
      <w:tr w:rsidR="00B47A09" w:rsidRPr="00B47A09" w:rsidDel="005977E7" w14:paraId="798546FA" w14:textId="77777777" w:rsidTr="00123613">
        <w:trPr>
          <w:trHeight w:val="720"/>
        </w:trPr>
        <w:tc>
          <w:tcPr>
            <w:tcW w:w="7332" w:type="dxa"/>
            <w:gridSpan w:val="2"/>
            <w:tcBorders>
              <w:bottom w:val="single" w:sz="4" w:space="0" w:color="auto"/>
            </w:tcBorders>
            <w:shd w:val="clear" w:color="auto" w:fill="auto"/>
            <w:vAlign w:val="bottom"/>
          </w:tcPr>
          <w:p w14:paraId="15734D4D" w14:textId="28A3526F" w:rsidR="00B47A09" w:rsidRPr="00C56140" w:rsidRDefault="00B47A09" w:rsidP="00C82832">
            <w:pPr>
              <w:autoSpaceDE w:val="0"/>
              <w:autoSpaceDN w:val="0"/>
              <w:adjustRightInd w:val="0"/>
              <w:spacing w:before="120" w:after="0"/>
              <w:jc w:val="right"/>
              <w:rPr>
                <w:b/>
                <w:color w:val="000000"/>
                <w:lang w:val="el-GR"/>
              </w:rPr>
            </w:pPr>
            <w:r w:rsidRPr="00C56140">
              <w:rPr>
                <w:b/>
                <w:color w:val="000000"/>
                <w:lang w:val="el-GR"/>
              </w:rPr>
              <w:t>Ημερομηνία</w:t>
            </w:r>
            <w:r w:rsidRPr="00C56140">
              <w:rPr>
                <w:b/>
                <w:lang w:val="el-GR"/>
              </w:rPr>
              <w:t xml:space="preserve"> </w:t>
            </w:r>
            <w:r>
              <w:rPr>
                <w:b/>
                <w:lang w:val="el-GR"/>
              </w:rPr>
              <w:t xml:space="preserve">Δημοσίευσης </w:t>
            </w:r>
            <w:r w:rsidRPr="00C56140">
              <w:rPr>
                <w:b/>
                <w:lang w:val="el-GR"/>
              </w:rPr>
              <w:t>Διακήρυξης σε Ε.Ε. (Υπ. Επίσημων Εκδόσεων)</w:t>
            </w:r>
          </w:p>
        </w:tc>
        <w:tc>
          <w:tcPr>
            <w:tcW w:w="2728" w:type="dxa"/>
            <w:shd w:val="clear" w:color="auto" w:fill="auto"/>
            <w:vAlign w:val="center"/>
          </w:tcPr>
          <w:p w14:paraId="03694B95" w14:textId="7F93E85A" w:rsidR="00B47A09" w:rsidRDefault="00B47A09" w:rsidP="00C82832">
            <w:pPr>
              <w:autoSpaceDE w:val="0"/>
              <w:autoSpaceDN w:val="0"/>
              <w:adjustRightInd w:val="0"/>
              <w:spacing w:before="120" w:after="0"/>
              <w:rPr>
                <w:b/>
                <w:color w:val="000000"/>
                <w:lang w:val="el-GR"/>
              </w:rPr>
            </w:pPr>
            <w:r>
              <w:rPr>
                <w:b/>
                <w:color w:val="000000"/>
                <w:lang w:val="el-GR"/>
              </w:rPr>
              <w:t>03-06-2024</w:t>
            </w:r>
          </w:p>
        </w:tc>
      </w:tr>
      <w:tr w:rsidR="004F7054" w:rsidRPr="00C56140" w:rsidDel="005977E7" w14:paraId="495E9DAA" w14:textId="77777777" w:rsidTr="00391A6E">
        <w:tc>
          <w:tcPr>
            <w:tcW w:w="7332" w:type="dxa"/>
            <w:gridSpan w:val="2"/>
            <w:tcBorders>
              <w:bottom w:val="single" w:sz="4" w:space="0" w:color="auto"/>
            </w:tcBorders>
            <w:shd w:val="clear" w:color="auto" w:fill="auto"/>
            <w:vAlign w:val="bottom"/>
          </w:tcPr>
          <w:p w14:paraId="323F833D" w14:textId="625DE173" w:rsidR="004F7054" w:rsidRPr="00C56140" w:rsidRDefault="004F7054" w:rsidP="00C82832">
            <w:pPr>
              <w:autoSpaceDE w:val="0"/>
              <w:autoSpaceDN w:val="0"/>
              <w:adjustRightInd w:val="0"/>
              <w:spacing w:before="120" w:after="0"/>
              <w:jc w:val="right"/>
              <w:rPr>
                <w:b/>
                <w:color w:val="000000"/>
                <w:lang w:val="el-GR"/>
              </w:rPr>
            </w:pPr>
            <w:r w:rsidRPr="00C56140">
              <w:rPr>
                <w:b/>
                <w:color w:val="000000"/>
                <w:lang w:val="el-GR"/>
              </w:rPr>
              <w:t xml:space="preserve">Ημερομηνία Ανάρτησης στον Διαδικτυακό τόπο της Αναθέτουσας Αρχής </w:t>
            </w:r>
            <w:r w:rsidRPr="00C56140">
              <w:rPr>
                <w:b/>
                <w:color w:val="000000"/>
              </w:rPr>
              <w:t>www</w:t>
            </w:r>
            <w:r w:rsidRPr="00C56140">
              <w:rPr>
                <w:b/>
                <w:color w:val="000000"/>
                <w:lang w:val="el-GR"/>
              </w:rPr>
              <w:t>.</w:t>
            </w:r>
            <w:r w:rsidRPr="00C56140">
              <w:rPr>
                <w:b/>
                <w:color w:val="000000"/>
              </w:rPr>
              <w:t>ktpae</w:t>
            </w:r>
            <w:r w:rsidRPr="00C56140">
              <w:rPr>
                <w:b/>
                <w:color w:val="000000"/>
                <w:lang w:val="el-GR"/>
              </w:rPr>
              <w:t>.</w:t>
            </w:r>
            <w:r w:rsidRPr="00C56140">
              <w:rPr>
                <w:b/>
                <w:color w:val="000000"/>
              </w:rPr>
              <w:t>gr</w:t>
            </w:r>
          </w:p>
        </w:tc>
        <w:tc>
          <w:tcPr>
            <w:tcW w:w="2728" w:type="dxa"/>
            <w:shd w:val="clear" w:color="auto" w:fill="auto"/>
            <w:vAlign w:val="center"/>
          </w:tcPr>
          <w:p w14:paraId="499A8EA1" w14:textId="4C40AC12" w:rsidR="004F7054" w:rsidRPr="00C56140" w:rsidRDefault="00A265A4" w:rsidP="00C82832">
            <w:pPr>
              <w:autoSpaceDE w:val="0"/>
              <w:autoSpaceDN w:val="0"/>
              <w:adjustRightInd w:val="0"/>
              <w:spacing w:before="120" w:after="0"/>
              <w:jc w:val="left"/>
              <w:rPr>
                <w:b/>
                <w:color w:val="000000"/>
                <w:highlight w:val="green"/>
                <w:lang w:val="el-GR"/>
              </w:rPr>
            </w:pPr>
            <w:r>
              <w:rPr>
                <w:b/>
                <w:color w:val="000000"/>
                <w:lang w:val="el-GR"/>
              </w:rPr>
              <w:t>04-06-2024</w:t>
            </w:r>
          </w:p>
        </w:tc>
      </w:tr>
      <w:tr w:rsidR="004F7054" w:rsidRPr="00C56140" w:rsidDel="005977E7" w14:paraId="56137155" w14:textId="77777777" w:rsidTr="00391A6E">
        <w:tc>
          <w:tcPr>
            <w:tcW w:w="7332" w:type="dxa"/>
            <w:gridSpan w:val="2"/>
            <w:tcBorders>
              <w:bottom w:val="single" w:sz="4" w:space="0" w:color="auto"/>
            </w:tcBorders>
            <w:shd w:val="clear" w:color="auto" w:fill="auto"/>
            <w:vAlign w:val="bottom"/>
          </w:tcPr>
          <w:p w14:paraId="4DD3612B" w14:textId="6DBB14B4" w:rsidR="004F7054" w:rsidRPr="00C56140" w:rsidRDefault="004F7054" w:rsidP="00C82832">
            <w:pPr>
              <w:autoSpaceDE w:val="0"/>
              <w:autoSpaceDN w:val="0"/>
              <w:adjustRightInd w:val="0"/>
              <w:spacing w:before="120" w:after="0"/>
              <w:jc w:val="right"/>
              <w:rPr>
                <w:b/>
                <w:color w:val="000000"/>
                <w:lang w:val="el-GR"/>
              </w:rPr>
            </w:pPr>
          </w:p>
        </w:tc>
        <w:tc>
          <w:tcPr>
            <w:tcW w:w="2728" w:type="dxa"/>
            <w:shd w:val="clear" w:color="auto" w:fill="auto"/>
            <w:vAlign w:val="center"/>
          </w:tcPr>
          <w:p w14:paraId="4143835E" w14:textId="07193962" w:rsidR="004F7054" w:rsidRPr="00C56140" w:rsidRDefault="004F7054" w:rsidP="00C82832">
            <w:pPr>
              <w:autoSpaceDE w:val="0"/>
              <w:autoSpaceDN w:val="0"/>
              <w:adjustRightInd w:val="0"/>
              <w:spacing w:before="120" w:after="0"/>
              <w:rPr>
                <w:b/>
                <w:highlight w:val="green"/>
                <w:lang w:val="el-GR"/>
              </w:rPr>
            </w:pPr>
          </w:p>
        </w:tc>
      </w:tr>
    </w:tbl>
    <w:p w14:paraId="7B809287" w14:textId="77777777" w:rsidR="00F22514" w:rsidRPr="009A77D3" w:rsidRDefault="00F22514" w:rsidP="00F22514">
      <w:pPr>
        <w:pStyle w:val="10"/>
        <w:numPr>
          <w:ilvl w:val="0"/>
          <w:numId w:val="0"/>
        </w:numPr>
        <w:ind w:left="432" w:hanging="432"/>
        <w:rPr>
          <w:rFonts w:cs="Tahoma"/>
        </w:rPr>
      </w:pPr>
      <w:bookmarkStart w:id="0" w:name="_Hlk46136262"/>
      <w:bookmarkStart w:id="1" w:name="_Hlk46136280"/>
      <w:bookmarkStart w:id="2" w:name="_Toc97194254"/>
      <w:bookmarkStart w:id="3" w:name="_Toc97194401"/>
      <w:bookmarkStart w:id="4" w:name="_Toc167222808"/>
      <w:bookmarkStart w:id="5" w:name="_Toc97194404"/>
      <w:bookmarkEnd w:id="0"/>
      <w:bookmarkEnd w:id="1"/>
      <w:r w:rsidRPr="009A77D3">
        <w:rPr>
          <w:rFonts w:cs="Tahoma"/>
        </w:rPr>
        <w:lastRenderedPageBreak/>
        <w:t>ΓΕΝΙΚΕΣ ΠΛΗΡΟΦΟΡΙΕΣ</w:t>
      </w:r>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F22514" w:rsidRPr="00C56140" w14:paraId="37930908" w14:textId="77777777" w:rsidTr="000838A2">
        <w:trPr>
          <w:tblHeader/>
        </w:trPr>
        <w:tc>
          <w:tcPr>
            <w:tcW w:w="9855" w:type="dxa"/>
            <w:gridSpan w:val="2"/>
            <w:shd w:val="clear" w:color="auto" w:fill="E0E0E0"/>
            <w:vAlign w:val="center"/>
          </w:tcPr>
          <w:p w14:paraId="0E824B65" w14:textId="77777777" w:rsidR="00F22514" w:rsidRPr="00C56140" w:rsidRDefault="00F22514" w:rsidP="00F22514">
            <w:pPr>
              <w:rPr>
                <w:b/>
                <w:bCs/>
              </w:rPr>
            </w:pPr>
            <w:bookmarkStart w:id="6" w:name="_Toc375058497"/>
            <w:bookmarkStart w:id="7" w:name="_Toc418166315"/>
            <w:bookmarkStart w:id="8" w:name="_Toc97194255"/>
            <w:bookmarkStart w:id="9" w:name="_Toc97194402"/>
            <w:r w:rsidRPr="00C56140">
              <w:rPr>
                <w:b/>
                <w:bCs/>
              </w:rPr>
              <w:t>Συνοπτικά στοιχεία Έργου</w:t>
            </w:r>
            <w:bookmarkEnd w:id="6"/>
            <w:bookmarkEnd w:id="7"/>
            <w:bookmarkEnd w:id="8"/>
            <w:bookmarkEnd w:id="9"/>
          </w:p>
        </w:tc>
      </w:tr>
      <w:tr w:rsidR="00F22514" w:rsidRPr="00CB4F34" w14:paraId="34BC7C98" w14:textId="77777777" w:rsidTr="000838A2">
        <w:tc>
          <w:tcPr>
            <w:tcW w:w="3708" w:type="dxa"/>
            <w:vAlign w:val="center"/>
          </w:tcPr>
          <w:p w14:paraId="1ECE393F" w14:textId="77777777" w:rsidR="00F22514" w:rsidRPr="00C56140" w:rsidRDefault="00F22514" w:rsidP="00F22514">
            <w:pPr>
              <w:rPr>
                <w:b/>
                <w:bCs/>
              </w:rPr>
            </w:pPr>
            <w:r w:rsidRPr="00C56140">
              <w:rPr>
                <w:b/>
                <w:bCs/>
              </w:rPr>
              <w:t>ΤΙΤΛΟΣ ΕΡΓΟΥ</w:t>
            </w:r>
          </w:p>
        </w:tc>
        <w:tc>
          <w:tcPr>
            <w:tcW w:w="6147" w:type="dxa"/>
            <w:vAlign w:val="center"/>
          </w:tcPr>
          <w:p w14:paraId="6876E859" w14:textId="08643B7D" w:rsidR="00F22514" w:rsidRPr="00C56140" w:rsidRDefault="005E3D45" w:rsidP="005B20CB">
            <w:pPr>
              <w:rPr>
                <w:lang w:val="el-GR"/>
              </w:rPr>
            </w:pPr>
            <w:bookmarkStart w:id="10" w:name="_Hlk166567453"/>
            <w:r w:rsidRPr="005E3D45">
              <w:rPr>
                <w:lang w:val="el-GR"/>
              </w:rPr>
              <w:t>Υποέργο 3 «Υπηρεσίες διαχείρισης, επεξεργασίας και αξιοποίησης δεδομένων πολιτικής προστασίας με χρήση τεχνητής νοημοσύνης» του έργου</w:t>
            </w:r>
            <w:r>
              <w:rPr>
                <w:lang w:val="el-GR"/>
              </w:rPr>
              <w:t xml:space="preserve"> «</w:t>
            </w:r>
            <w:r w:rsidRPr="005E3D45">
              <w:rPr>
                <w:lang w:val="el-GR"/>
              </w:rPr>
              <w:t>Εθνική Βάση Δεδομένων: Ολοκληρωμένο Πληροφοριακό Σύστημα Διαχείρισης Κινδύνων και Πρόληψης</w:t>
            </w:r>
            <w:r>
              <w:rPr>
                <w:lang w:val="el-GR"/>
              </w:rPr>
              <w:t>»</w:t>
            </w:r>
            <w:bookmarkEnd w:id="10"/>
          </w:p>
        </w:tc>
      </w:tr>
      <w:tr w:rsidR="00F22514" w:rsidRPr="00C56140" w14:paraId="7A98706B" w14:textId="77777777" w:rsidTr="000838A2">
        <w:tc>
          <w:tcPr>
            <w:tcW w:w="3708" w:type="dxa"/>
            <w:vAlign w:val="center"/>
          </w:tcPr>
          <w:p w14:paraId="3E049A07" w14:textId="77777777" w:rsidR="00F22514" w:rsidRPr="00C56140" w:rsidRDefault="00F22514" w:rsidP="00F22514">
            <w:pPr>
              <w:rPr>
                <w:b/>
                <w:bCs/>
              </w:rPr>
            </w:pPr>
            <w:r w:rsidRPr="00C56140">
              <w:rPr>
                <w:b/>
                <w:bCs/>
              </w:rPr>
              <w:t>ΑΝΑΘΕΤΟΥΣΑ ΑΡΧΗ</w:t>
            </w:r>
          </w:p>
        </w:tc>
        <w:tc>
          <w:tcPr>
            <w:tcW w:w="6147" w:type="dxa"/>
            <w:vAlign w:val="center"/>
          </w:tcPr>
          <w:p w14:paraId="5195CAF8" w14:textId="77777777" w:rsidR="00F22514" w:rsidRPr="00C56140" w:rsidRDefault="00F22514" w:rsidP="00F22514">
            <w:pPr>
              <w:rPr>
                <w:b/>
                <w:bCs/>
              </w:rPr>
            </w:pPr>
            <w:r w:rsidRPr="00C56140">
              <w:rPr>
                <w:b/>
                <w:bCs/>
                <w:lang w:val="el-GR"/>
              </w:rPr>
              <w:t xml:space="preserve">«Κοινωνία της Πληροφορίας Μ.Α.Ε.» </w:t>
            </w:r>
            <w:r w:rsidRPr="00C56140">
              <w:rPr>
                <w:b/>
                <w:bCs/>
              </w:rPr>
              <w:t>(ΚτΠ Μ.Α.Ε.)</w:t>
            </w:r>
          </w:p>
        </w:tc>
      </w:tr>
      <w:tr w:rsidR="003F4C85" w:rsidRPr="00CB4F34" w14:paraId="50888D65" w14:textId="77777777" w:rsidTr="000838A2">
        <w:tc>
          <w:tcPr>
            <w:tcW w:w="3708" w:type="dxa"/>
            <w:vAlign w:val="center"/>
          </w:tcPr>
          <w:p w14:paraId="451DC164" w14:textId="77777777" w:rsidR="003F4C85" w:rsidRPr="00C56140" w:rsidRDefault="003F4C85" w:rsidP="003F4C85">
            <w:pPr>
              <w:rPr>
                <w:b/>
                <w:bCs/>
              </w:rPr>
            </w:pPr>
            <w:r w:rsidRPr="00C56140">
              <w:rPr>
                <w:b/>
                <w:bCs/>
              </w:rPr>
              <w:t>ΦΟΡΕΑΣ ΛΕΙΤΟΥΡΓΙΑΣ</w:t>
            </w:r>
          </w:p>
        </w:tc>
        <w:tc>
          <w:tcPr>
            <w:tcW w:w="6147" w:type="dxa"/>
            <w:vAlign w:val="center"/>
          </w:tcPr>
          <w:p w14:paraId="2190F15F" w14:textId="1C4173FD" w:rsidR="003F4C85" w:rsidRPr="00C56140" w:rsidRDefault="003F4C85" w:rsidP="003F4C85">
            <w:pPr>
              <w:rPr>
                <w:lang w:val="el-GR"/>
              </w:rPr>
            </w:pPr>
            <w:r>
              <w:rPr>
                <w:b/>
                <w:bCs/>
                <w:lang w:val="el-GR"/>
              </w:rPr>
              <w:t>Υπουργείο Κλιματικής Κρίσης &amp; Πολιτικής Προστασίας</w:t>
            </w:r>
          </w:p>
        </w:tc>
      </w:tr>
      <w:tr w:rsidR="003F4C85" w:rsidRPr="00CB4F34" w14:paraId="3D4CF0F3" w14:textId="77777777" w:rsidTr="000838A2">
        <w:tc>
          <w:tcPr>
            <w:tcW w:w="3708" w:type="dxa"/>
            <w:vAlign w:val="center"/>
          </w:tcPr>
          <w:p w14:paraId="21A54B43" w14:textId="77777777" w:rsidR="003F4C85" w:rsidRPr="00C56140" w:rsidRDefault="003F4C85" w:rsidP="003F4C85">
            <w:pPr>
              <w:rPr>
                <w:b/>
                <w:bCs/>
              </w:rPr>
            </w:pPr>
            <w:r w:rsidRPr="00C56140">
              <w:rPr>
                <w:b/>
                <w:bCs/>
              </w:rPr>
              <w:t>ΚΥΡΙΟΣ ΤΟΥ ΕΡΓΟΥ</w:t>
            </w:r>
          </w:p>
        </w:tc>
        <w:tc>
          <w:tcPr>
            <w:tcW w:w="6147" w:type="dxa"/>
            <w:vAlign w:val="center"/>
          </w:tcPr>
          <w:p w14:paraId="5D450E92" w14:textId="160B7E9D" w:rsidR="003F4C85" w:rsidRPr="00C56140" w:rsidRDefault="003F4C85" w:rsidP="003F4C85">
            <w:pPr>
              <w:rPr>
                <w:lang w:val="el-GR"/>
              </w:rPr>
            </w:pPr>
            <w:r>
              <w:rPr>
                <w:b/>
                <w:bCs/>
                <w:lang w:val="el-GR"/>
              </w:rPr>
              <w:t>Υπουργείο Κλιματικής Κρίσης &amp; Πολιτικής Προστασίας</w:t>
            </w:r>
          </w:p>
        </w:tc>
      </w:tr>
      <w:tr w:rsidR="003F4C85" w:rsidRPr="00CB4F34" w14:paraId="44E62EC7" w14:textId="77777777" w:rsidTr="000838A2">
        <w:tc>
          <w:tcPr>
            <w:tcW w:w="3708" w:type="dxa"/>
            <w:vAlign w:val="center"/>
          </w:tcPr>
          <w:p w14:paraId="4BC4620F" w14:textId="77777777" w:rsidR="003F4C85" w:rsidRPr="00C56140" w:rsidRDefault="003F4C85" w:rsidP="003F4C85">
            <w:pPr>
              <w:rPr>
                <w:b/>
                <w:bCs/>
              </w:rPr>
            </w:pPr>
            <w:r w:rsidRPr="00C56140">
              <w:rPr>
                <w:b/>
                <w:bCs/>
              </w:rPr>
              <w:t>ΦΟΡΕΑΣ ΧΡΗΜΑΤΟΔΟΤΗΣΗΣ</w:t>
            </w:r>
          </w:p>
        </w:tc>
        <w:tc>
          <w:tcPr>
            <w:tcW w:w="6147" w:type="dxa"/>
            <w:vAlign w:val="center"/>
          </w:tcPr>
          <w:p w14:paraId="47F2B3BD" w14:textId="52050E5F" w:rsidR="003F4C85" w:rsidRPr="00123613" w:rsidRDefault="003F4C85" w:rsidP="003F4C85">
            <w:pPr>
              <w:rPr>
                <w:b/>
                <w:bCs/>
                <w:lang w:val="el-GR"/>
              </w:rPr>
            </w:pPr>
            <w:r>
              <w:rPr>
                <w:b/>
                <w:bCs/>
                <w:lang w:val="el-GR"/>
              </w:rPr>
              <w:t>Υπουργείο Κλιματικής Κρίσης &amp; Πολιτικής Προστασίας</w:t>
            </w:r>
          </w:p>
        </w:tc>
      </w:tr>
      <w:tr w:rsidR="00F22514" w:rsidRPr="00CB4F34" w14:paraId="29A08054" w14:textId="77777777" w:rsidTr="000838A2">
        <w:tc>
          <w:tcPr>
            <w:tcW w:w="3708" w:type="dxa"/>
            <w:vAlign w:val="center"/>
          </w:tcPr>
          <w:p w14:paraId="4D9D6F52" w14:textId="77777777" w:rsidR="00F22514" w:rsidRPr="00C56140" w:rsidRDefault="00F22514" w:rsidP="00F22514">
            <w:pPr>
              <w:rPr>
                <w:b/>
                <w:bCs/>
                <w:lang w:val="el-GR"/>
              </w:rPr>
            </w:pPr>
            <w:r w:rsidRPr="00C56140">
              <w:rPr>
                <w:b/>
                <w:bCs/>
                <w:lang w:val="el-GR"/>
              </w:rPr>
              <w:t>ΤΟΠΟΣ ΠΑΡΑΔΟΣΗΣ – ΤΟΠΟΣ ΠΑΡΟΧΗΣ ΥΠΗΡΕΣΙΩΝ</w:t>
            </w:r>
          </w:p>
        </w:tc>
        <w:tc>
          <w:tcPr>
            <w:tcW w:w="6147" w:type="dxa"/>
            <w:vAlign w:val="center"/>
          </w:tcPr>
          <w:p w14:paraId="2BC46D43" w14:textId="5CF6AEF3" w:rsidR="00F22514" w:rsidRPr="00C56140" w:rsidRDefault="003F4C85" w:rsidP="00F22514">
            <w:pPr>
              <w:rPr>
                <w:b/>
                <w:bCs/>
                <w:lang w:val="el-GR"/>
              </w:rPr>
            </w:pPr>
            <w:r w:rsidRPr="004F7534">
              <w:rPr>
                <w:lang w:val="el-GR"/>
              </w:rPr>
              <w:t>Σύμφωνα με την παρ.</w:t>
            </w:r>
            <w:r>
              <w:rPr>
                <w:lang w:val="el-GR"/>
              </w:rPr>
              <w:t xml:space="preserve"> </w:t>
            </w:r>
            <w:r w:rsidR="005101FE">
              <w:rPr>
                <w:lang w:val="el-GR"/>
              </w:rPr>
              <w:fldChar w:fldCharType="begin"/>
            </w:r>
            <w:r w:rsidR="005101FE">
              <w:rPr>
                <w:lang w:val="el-GR"/>
              </w:rPr>
              <w:instrText xml:space="preserve"> REF _Ref166065065 \r </w:instrText>
            </w:r>
            <w:r w:rsidR="005101FE">
              <w:rPr>
                <w:lang w:val="el-GR"/>
              </w:rPr>
              <w:fldChar w:fldCharType="separate"/>
            </w:r>
            <w:r w:rsidR="00CB4F34">
              <w:rPr>
                <w:lang w:val="el-GR"/>
              </w:rPr>
              <w:t>4.5</w:t>
            </w:r>
            <w:r w:rsidR="005101FE">
              <w:rPr>
                <w:lang w:val="el-GR"/>
              </w:rPr>
              <w:fldChar w:fldCharType="end"/>
            </w:r>
            <w:r w:rsidR="00593842">
              <w:rPr>
                <w:lang w:val="el-GR"/>
              </w:rPr>
              <w:t>, Παράρτημα Ι</w:t>
            </w:r>
            <w:r w:rsidR="005101FE">
              <w:rPr>
                <w:lang w:val="el-GR"/>
              </w:rPr>
              <w:t xml:space="preserve"> </w:t>
            </w:r>
            <w:r>
              <w:rPr>
                <w:lang w:val="el-GR"/>
              </w:rPr>
              <w:t>της παρούσας</w:t>
            </w:r>
          </w:p>
        </w:tc>
      </w:tr>
      <w:tr w:rsidR="004F7054" w:rsidRPr="000B349B" w14:paraId="678AC603" w14:textId="77777777" w:rsidTr="00D1688D">
        <w:tc>
          <w:tcPr>
            <w:tcW w:w="3708" w:type="dxa"/>
            <w:vAlign w:val="center"/>
          </w:tcPr>
          <w:p w14:paraId="0D67D9F4" w14:textId="77777777" w:rsidR="004F7054" w:rsidRPr="00C56140" w:rsidRDefault="004F7054" w:rsidP="004F7054">
            <w:pPr>
              <w:rPr>
                <w:b/>
                <w:bCs/>
              </w:rPr>
            </w:pPr>
            <w:r w:rsidRPr="00C56140">
              <w:rPr>
                <w:b/>
                <w:bCs/>
              </w:rPr>
              <w:t>ΕΙΔΟΣ ΣΥΜΒΑΣΗΣ</w:t>
            </w:r>
          </w:p>
        </w:tc>
        <w:tc>
          <w:tcPr>
            <w:tcW w:w="6147" w:type="dxa"/>
            <w:vAlign w:val="center"/>
          </w:tcPr>
          <w:p w14:paraId="49286329" w14:textId="03C120F2" w:rsidR="003A1438" w:rsidRDefault="004F7054" w:rsidP="00340B8C">
            <w:pPr>
              <w:rPr>
                <w:b/>
                <w:bCs/>
                <w:lang w:val="el-GR"/>
              </w:rPr>
            </w:pPr>
            <w:r w:rsidRPr="00C56140">
              <w:rPr>
                <w:b/>
                <w:bCs/>
              </w:rPr>
              <w:t>CPV</w:t>
            </w:r>
            <w:r w:rsidRPr="00C56140">
              <w:rPr>
                <w:b/>
                <w:bCs/>
                <w:lang w:val="el-GR"/>
              </w:rPr>
              <w:t xml:space="preserve">: </w:t>
            </w:r>
            <w:r w:rsidR="0075576E" w:rsidRPr="0075576E">
              <w:rPr>
                <w:b/>
                <w:color w:val="000000"/>
                <w:lang w:val="el-GR"/>
              </w:rPr>
              <w:t>72000000-5</w:t>
            </w:r>
            <w:r w:rsidR="00340B8C" w:rsidRPr="00340B8C">
              <w:rPr>
                <w:b/>
                <w:bCs/>
                <w:lang w:val="el-GR"/>
              </w:rPr>
              <w:t xml:space="preserve">: Υπηρεσίες τεχνολογίας των πληροφοριών: παροχή συμβουλών, ανάπτυξη λογισμικού, Διαδίκτυο και υποστήριξη </w:t>
            </w:r>
          </w:p>
          <w:p w14:paraId="7DFB2916" w14:textId="77777777" w:rsidR="00340B8C" w:rsidRDefault="00340B8C" w:rsidP="00340B8C">
            <w:pPr>
              <w:rPr>
                <w:b/>
                <w:bCs/>
                <w:lang w:val="el-GR"/>
              </w:rPr>
            </w:pPr>
            <w:r w:rsidRPr="00340B8C">
              <w:rPr>
                <w:b/>
                <w:bCs/>
                <w:lang w:val="el-GR"/>
              </w:rPr>
              <w:t>48000000-8: Πακέτα λογισμικού και συστήματα πληροφορικής</w:t>
            </w:r>
          </w:p>
          <w:p w14:paraId="27641F97" w14:textId="77777777" w:rsidR="00340B8C" w:rsidRPr="00340B8C" w:rsidRDefault="00340B8C" w:rsidP="00340B8C">
            <w:pPr>
              <w:rPr>
                <w:b/>
                <w:bCs/>
                <w:lang w:val="el-GR"/>
              </w:rPr>
            </w:pPr>
            <w:r w:rsidRPr="00340B8C">
              <w:rPr>
                <w:b/>
                <w:bCs/>
                <w:lang w:val="el-GR"/>
              </w:rPr>
              <w:t>80533100-0: Υπηρεσίες εκπαίδευσης στον τομέα της πληροφορικής</w:t>
            </w:r>
          </w:p>
          <w:p w14:paraId="64212B66" w14:textId="7D277E05" w:rsidR="004F7054" w:rsidRPr="00C56140" w:rsidRDefault="00340B8C" w:rsidP="004F7054">
            <w:pPr>
              <w:rPr>
                <w:b/>
                <w:bCs/>
                <w:lang w:val="el-GR"/>
              </w:rPr>
            </w:pPr>
            <w:r w:rsidRPr="00340B8C">
              <w:rPr>
                <w:b/>
                <w:bCs/>
                <w:lang w:val="el-GR"/>
              </w:rPr>
              <w:t>72310000-1: Υπηρεσίες επεξεργασίας δεδομένων</w:t>
            </w:r>
          </w:p>
        </w:tc>
      </w:tr>
      <w:tr w:rsidR="00530507" w:rsidRPr="00CB4F34" w14:paraId="1BD401DE" w14:textId="77777777" w:rsidTr="000838A2">
        <w:tc>
          <w:tcPr>
            <w:tcW w:w="3708" w:type="dxa"/>
            <w:vAlign w:val="center"/>
          </w:tcPr>
          <w:p w14:paraId="51DB58C0" w14:textId="77777777" w:rsidR="00530507" w:rsidRPr="00C56140" w:rsidRDefault="00530507" w:rsidP="00530507">
            <w:pPr>
              <w:rPr>
                <w:b/>
                <w:bCs/>
              </w:rPr>
            </w:pPr>
            <w:r w:rsidRPr="00C56140">
              <w:rPr>
                <w:b/>
                <w:bCs/>
              </w:rPr>
              <w:t>ΕΙΔΟΣ ΔΙΑΔΙΚΑΣΙΑΣ</w:t>
            </w:r>
          </w:p>
        </w:tc>
        <w:tc>
          <w:tcPr>
            <w:tcW w:w="6147" w:type="dxa"/>
            <w:vAlign w:val="center"/>
          </w:tcPr>
          <w:p w14:paraId="104E02F4" w14:textId="554154B8" w:rsidR="00530507" w:rsidRPr="00C56140" w:rsidRDefault="00530507" w:rsidP="00530507">
            <w:pPr>
              <w:rPr>
                <w:lang w:val="el-GR"/>
              </w:rPr>
            </w:pPr>
            <w:r w:rsidRPr="00C56140">
              <w:rPr>
                <w:lang w:val="el-GR"/>
              </w:rPr>
              <w:t>Ηλεκτρονικός Ανοικτός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A522EF" w:rsidRPr="00CB4F34" w14:paraId="19A5A0C5" w14:textId="77777777" w:rsidTr="003B1573">
        <w:tc>
          <w:tcPr>
            <w:tcW w:w="3708" w:type="dxa"/>
            <w:vAlign w:val="center"/>
          </w:tcPr>
          <w:p w14:paraId="2F58501B" w14:textId="77777777" w:rsidR="00A522EF" w:rsidRPr="00C56140" w:rsidRDefault="00A522EF" w:rsidP="00A522EF">
            <w:pPr>
              <w:rPr>
                <w:b/>
                <w:bCs/>
              </w:rPr>
            </w:pPr>
            <w:r w:rsidRPr="00C56140">
              <w:rPr>
                <w:b/>
                <w:bCs/>
              </w:rPr>
              <w:t>ΕΚΤΙΜΩΜΕΝΗ ΑΞΙΑ ΣΥΜΒΑΣΗΣ</w:t>
            </w:r>
          </w:p>
        </w:tc>
        <w:tc>
          <w:tcPr>
            <w:tcW w:w="6147" w:type="dxa"/>
            <w:vAlign w:val="bottom"/>
          </w:tcPr>
          <w:p w14:paraId="0D0A378D" w14:textId="77777777" w:rsidR="00A522EF" w:rsidRPr="00C56140" w:rsidRDefault="00A522EF" w:rsidP="00A522EF">
            <w:pPr>
              <w:pStyle w:val="Tabletext"/>
              <w:spacing w:before="120" w:after="0"/>
              <w:jc w:val="both"/>
              <w:rPr>
                <w:rFonts w:cs="Tahoma"/>
                <w:b/>
                <w:bCs/>
                <w:iCs/>
                <w:sz w:val="22"/>
                <w:szCs w:val="22"/>
              </w:rPr>
            </w:pPr>
            <w:r w:rsidRPr="00C56140">
              <w:rPr>
                <w:rFonts w:cs="Tahoma"/>
                <w:sz w:val="22"/>
                <w:szCs w:val="22"/>
              </w:rPr>
              <w:t xml:space="preserve">Εκτιμώμενη αξία παρούσας σύμβασης </w:t>
            </w:r>
            <w:r w:rsidRPr="00C56140">
              <w:rPr>
                <w:rFonts w:cs="Tahoma"/>
                <w:b/>
                <w:bCs/>
                <w:iCs/>
                <w:sz w:val="22"/>
                <w:szCs w:val="22"/>
              </w:rPr>
              <w:t xml:space="preserve">€ 13.150.000,00 </w:t>
            </w:r>
            <w:r w:rsidRPr="00C56140">
              <w:rPr>
                <w:rFonts w:cs="Tahoma"/>
                <w:bCs/>
                <w:iCs/>
                <w:sz w:val="22"/>
                <w:szCs w:val="22"/>
              </w:rPr>
              <w:t>μη συμπεριλαμβανομένου ΦΠΑ 24% (προϋπολογισμός με ΦΠΑ:</w:t>
            </w:r>
            <w:r w:rsidRPr="00C56140">
              <w:rPr>
                <w:rFonts w:cs="Tahoma"/>
                <w:b/>
                <w:bCs/>
                <w:iCs/>
                <w:sz w:val="22"/>
                <w:szCs w:val="22"/>
              </w:rPr>
              <w:t xml:space="preserve"> € 16.306.000,00 </w:t>
            </w:r>
            <w:r w:rsidRPr="00C56140">
              <w:rPr>
                <w:rFonts w:cs="Tahoma"/>
                <w:bCs/>
                <w:iCs/>
                <w:sz w:val="22"/>
                <w:szCs w:val="22"/>
              </w:rPr>
              <w:t>ΦΠΑ:</w:t>
            </w:r>
            <w:r w:rsidRPr="00C56140">
              <w:rPr>
                <w:rFonts w:cs="Tahoma"/>
                <w:b/>
                <w:bCs/>
                <w:iCs/>
                <w:sz w:val="22"/>
                <w:szCs w:val="22"/>
              </w:rPr>
              <w:t xml:space="preserve"> €  3.156.000,00)</w:t>
            </w:r>
          </w:p>
          <w:p w14:paraId="5C01E4D4" w14:textId="77777777" w:rsidR="00A522EF" w:rsidRPr="00C56140" w:rsidRDefault="00A522EF" w:rsidP="00A522EF">
            <w:pPr>
              <w:pStyle w:val="Tabletext"/>
              <w:spacing w:before="120" w:after="0"/>
              <w:jc w:val="both"/>
              <w:rPr>
                <w:rFonts w:cs="Tahoma"/>
                <w:b/>
                <w:color w:val="000000"/>
                <w:szCs w:val="22"/>
              </w:rPr>
            </w:pPr>
            <w:r w:rsidRPr="00123613">
              <w:rPr>
                <w:rFonts w:cs="Tahoma"/>
                <w:sz w:val="22"/>
                <w:szCs w:val="22"/>
              </w:rPr>
              <w:t xml:space="preserve">Εκτιμώμενη αξία δικαιώματος προαίρεσης υπηρεσιών συντήρησης </w:t>
            </w:r>
            <w:r w:rsidRPr="00123613">
              <w:rPr>
                <w:rFonts w:cs="Tahoma"/>
                <w:b/>
                <w:sz w:val="22"/>
                <w:szCs w:val="22"/>
              </w:rPr>
              <w:t>2.630.000.00 €</w:t>
            </w:r>
            <w:r w:rsidRPr="00C56140">
              <w:rPr>
                <w:rFonts w:cs="Tahoma"/>
                <w:b/>
                <w:sz w:val="22"/>
                <w:szCs w:val="22"/>
              </w:rPr>
              <w:t xml:space="preserve"> </w:t>
            </w:r>
            <w:r w:rsidRPr="00C56140">
              <w:rPr>
                <w:rFonts w:cs="Tahoma"/>
                <w:sz w:val="22"/>
                <w:szCs w:val="22"/>
              </w:rPr>
              <w:t xml:space="preserve"> μη περιλαμβανομένου ΦΠΑ (Εκτιμώμενη αξία με ΦΠΑ: </w:t>
            </w:r>
            <w:r w:rsidRPr="00C56140">
              <w:rPr>
                <w:rFonts w:cs="Tahoma"/>
                <w:b/>
                <w:sz w:val="22"/>
                <w:szCs w:val="22"/>
              </w:rPr>
              <w:t>3.261.200,00 €</w:t>
            </w:r>
            <w:r w:rsidRPr="00C56140">
              <w:rPr>
                <w:rFonts w:cs="Tahoma"/>
                <w:sz w:val="22"/>
                <w:szCs w:val="22"/>
              </w:rPr>
              <w:t xml:space="preserve">, ΦΠΑ 24% </w:t>
            </w:r>
            <w:r w:rsidRPr="00C56140">
              <w:rPr>
                <w:rFonts w:cs="Tahoma"/>
                <w:b/>
                <w:sz w:val="22"/>
                <w:szCs w:val="22"/>
              </w:rPr>
              <w:t>631.200,00 €</w:t>
            </w:r>
            <w:r w:rsidRPr="00C56140">
              <w:rPr>
                <w:rFonts w:cs="Tahoma"/>
                <w:sz w:val="22"/>
                <w:szCs w:val="22"/>
              </w:rPr>
              <w:t>)</w:t>
            </w:r>
          </w:p>
          <w:p w14:paraId="4999502D" w14:textId="4FB4733B" w:rsidR="00A522EF" w:rsidRPr="00C56140" w:rsidRDefault="00A522EF" w:rsidP="00A522EF">
            <w:pPr>
              <w:rPr>
                <w:lang w:val="el-GR"/>
              </w:rPr>
            </w:pPr>
            <w:r w:rsidRPr="00C56140">
              <w:rPr>
                <w:lang w:val="el-GR"/>
              </w:rPr>
              <w:t xml:space="preserve">Συνολική εκτιμώμενη αξία σύμβασης </w:t>
            </w:r>
            <w:r w:rsidRPr="00C56140">
              <w:rPr>
                <w:b/>
                <w:bCs/>
                <w:color w:val="000000"/>
                <w:lang w:val="el-GR" w:eastAsia="el-GR"/>
              </w:rPr>
              <w:t xml:space="preserve">15.780.000,00€ </w:t>
            </w:r>
            <w:r w:rsidRPr="00C56140">
              <w:rPr>
                <w:lang w:val="el-GR"/>
              </w:rPr>
              <w:t xml:space="preserve">μη περιλαμβανομένου ΦΠΑ , προϋπολογισμός με ΦΠΑ: </w:t>
            </w:r>
            <w:r w:rsidRPr="00C56140">
              <w:rPr>
                <w:b/>
                <w:bCs/>
                <w:lang w:val="el-GR"/>
              </w:rPr>
              <w:t>19.567.200,00</w:t>
            </w:r>
            <w:r w:rsidRPr="00C56140">
              <w:rPr>
                <w:b/>
                <w:bCs/>
                <w:color w:val="000000"/>
                <w:lang w:val="el-GR" w:eastAsia="el-GR"/>
              </w:rPr>
              <w:t>€, ΦΠΑ 24% 3.787.</w:t>
            </w:r>
            <w:r w:rsidRPr="00C56140">
              <w:rPr>
                <w:b/>
                <w:bCs/>
                <w:lang w:val="el-GR"/>
              </w:rPr>
              <w:t>200,00</w:t>
            </w:r>
            <w:r w:rsidRPr="00C56140">
              <w:rPr>
                <w:b/>
                <w:bCs/>
                <w:color w:val="000000"/>
                <w:lang w:val="el-GR" w:eastAsia="el-GR"/>
              </w:rPr>
              <w:t>€</w:t>
            </w:r>
          </w:p>
        </w:tc>
      </w:tr>
      <w:tr w:rsidR="00530507" w:rsidRPr="00CB4F34" w14:paraId="7E3840E2" w14:textId="77777777" w:rsidTr="000838A2">
        <w:tc>
          <w:tcPr>
            <w:tcW w:w="3708" w:type="dxa"/>
            <w:vAlign w:val="center"/>
          </w:tcPr>
          <w:p w14:paraId="021577EB" w14:textId="77777777" w:rsidR="00530507" w:rsidRPr="00C56140" w:rsidRDefault="00530507" w:rsidP="00530507">
            <w:pPr>
              <w:rPr>
                <w:b/>
                <w:bCs/>
              </w:rPr>
            </w:pPr>
            <w:r w:rsidRPr="00C56140">
              <w:rPr>
                <w:b/>
                <w:bCs/>
              </w:rPr>
              <w:t>ΧΡΗΜΑΤΟΔΟΤΗΣΗ ΕΡΓΟΥ</w:t>
            </w:r>
          </w:p>
        </w:tc>
        <w:tc>
          <w:tcPr>
            <w:tcW w:w="6147" w:type="dxa"/>
            <w:vAlign w:val="center"/>
          </w:tcPr>
          <w:p w14:paraId="47C225FD" w14:textId="15EA5768" w:rsidR="00530507" w:rsidRPr="00C56140" w:rsidRDefault="00471291" w:rsidP="00530507">
            <w:pPr>
              <w:rPr>
                <w:lang w:val="el-GR"/>
              </w:rPr>
            </w:pPr>
            <w:r w:rsidRPr="5ACE3857">
              <w:rPr>
                <w:lang w:val="el-GR"/>
              </w:rPr>
              <w:t>Το Έργο χρηματοδοτείται από</w:t>
            </w:r>
            <w:r>
              <w:rPr>
                <w:lang w:val="el-GR"/>
              </w:rPr>
              <w:t xml:space="preserve"> πρόγραμμα ΑΙΓΙΣ/</w:t>
            </w:r>
            <w:r w:rsidRPr="5ACE3857">
              <w:rPr>
                <w:lang w:val="el-GR"/>
              </w:rPr>
              <w:t>Ευρωπαϊκή Τράπεζα Επενδύσεων (ΕΤΕπ)</w:t>
            </w:r>
          </w:p>
        </w:tc>
      </w:tr>
      <w:tr w:rsidR="00530507" w:rsidRPr="00C56140" w14:paraId="47070433" w14:textId="77777777" w:rsidTr="000838A2">
        <w:tc>
          <w:tcPr>
            <w:tcW w:w="3708" w:type="dxa"/>
            <w:vAlign w:val="center"/>
          </w:tcPr>
          <w:p w14:paraId="4F1E2678" w14:textId="77777777" w:rsidR="00530507" w:rsidRPr="00C56140" w:rsidDel="00CD2F0B" w:rsidRDefault="00530507" w:rsidP="00530507">
            <w:pPr>
              <w:rPr>
                <w:b/>
                <w:bCs/>
              </w:rPr>
            </w:pPr>
            <w:r w:rsidRPr="00C56140">
              <w:rPr>
                <w:b/>
                <w:bCs/>
              </w:rPr>
              <w:t xml:space="preserve">ΔΙΑΡΚΕΙΑ ΣΥΜΒΑΣΗΣ </w:t>
            </w:r>
          </w:p>
        </w:tc>
        <w:tc>
          <w:tcPr>
            <w:tcW w:w="6147" w:type="dxa"/>
            <w:vAlign w:val="center"/>
          </w:tcPr>
          <w:p w14:paraId="52B6B9E9" w14:textId="34F776AE" w:rsidR="00530507" w:rsidRPr="00C56140" w:rsidRDefault="00530507" w:rsidP="00530507">
            <w:pPr>
              <w:rPr>
                <w:b/>
                <w:bCs/>
              </w:rPr>
            </w:pPr>
            <w:r w:rsidRPr="00C56140">
              <w:t xml:space="preserve"> </w:t>
            </w:r>
            <w:r w:rsidRPr="00C56140">
              <w:rPr>
                <w:b/>
                <w:bCs/>
              </w:rPr>
              <w:t>(</w:t>
            </w:r>
            <w:r w:rsidR="00A51D83" w:rsidRPr="00C56140">
              <w:rPr>
                <w:b/>
                <w:bCs/>
                <w:lang w:val="el-GR"/>
              </w:rPr>
              <w:t>Είκοσι</w:t>
            </w:r>
            <w:r w:rsidRPr="00C56140">
              <w:rPr>
                <w:b/>
                <w:bCs/>
                <w:lang w:val="el-GR"/>
              </w:rPr>
              <w:t xml:space="preserve"> τέσσερεις</w:t>
            </w:r>
            <w:r w:rsidRPr="00C56140">
              <w:rPr>
                <w:b/>
                <w:bCs/>
              </w:rPr>
              <w:t>) μήνες (</w:t>
            </w:r>
            <w:r w:rsidRPr="00C56140">
              <w:rPr>
                <w:b/>
                <w:bCs/>
                <w:lang w:val="el-GR"/>
              </w:rPr>
              <w:t>24</w:t>
            </w:r>
            <w:r w:rsidRPr="00C56140">
              <w:rPr>
                <w:b/>
                <w:bCs/>
              </w:rPr>
              <w:t>)</w:t>
            </w:r>
          </w:p>
        </w:tc>
      </w:tr>
      <w:tr w:rsidR="00530507" w:rsidRPr="00C56140" w14:paraId="750DC804" w14:textId="77777777" w:rsidTr="000838A2">
        <w:tc>
          <w:tcPr>
            <w:tcW w:w="3708" w:type="dxa"/>
            <w:vAlign w:val="center"/>
          </w:tcPr>
          <w:p w14:paraId="7338E939" w14:textId="77777777" w:rsidR="00530507" w:rsidRPr="00C56140" w:rsidRDefault="00530507" w:rsidP="00530507">
            <w:pPr>
              <w:rPr>
                <w:b/>
                <w:bCs/>
              </w:rPr>
            </w:pPr>
            <w:r w:rsidRPr="00C56140">
              <w:rPr>
                <w:b/>
                <w:bCs/>
              </w:rPr>
              <w:t>ΗΜΕΡΟΜΗΝΙΑ ΔΙΑΚΗΡΥΞΗΣ</w:t>
            </w:r>
          </w:p>
        </w:tc>
        <w:tc>
          <w:tcPr>
            <w:tcW w:w="6147" w:type="dxa"/>
            <w:vAlign w:val="center"/>
          </w:tcPr>
          <w:p w14:paraId="69582199" w14:textId="69FF75DE" w:rsidR="00530507" w:rsidRPr="00A265A4" w:rsidRDefault="00A265A4" w:rsidP="00530507">
            <w:pPr>
              <w:rPr>
                <w:b/>
                <w:bCs/>
                <w:highlight w:val="green"/>
                <w:lang w:val="el-GR"/>
              </w:rPr>
            </w:pPr>
            <w:r>
              <w:rPr>
                <w:b/>
                <w:color w:val="000000"/>
                <w:lang w:val="el-GR"/>
              </w:rPr>
              <w:t>31-05-2024</w:t>
            </w:r>
          </w:p>
        </w:tc>
      </w:tr>
      <w:tr w:rsidR="00530507" w:rsidRPr="00C56140" w14:paraId="743F3B2E" w14:textId="77777777" w:rsidTr="000838A2">
        <w:tc>
          <w:tcPr>
            <w:tcW w:w="3708" w:type="dxa"/>
            <w:vAlign w:val="center"/>
          </w:tcPr>
          <w:p w14:paraId="2CBF2EB3" w14:textId="77777777" w:rsidR="00530507" w:rsidRPr="00C56140" w:rsidRDefault="00530507" w:rsidP="00530507">
            <w:pPr>
              <w:rPr>
                <w:b/>
                <w:bCs/>
                <w:lang w:val="el-GR"/>
              </w:rPr>
            </w:pPr>
            <w:r w:rsidRPr="00C56140">
              <w:rPr>
                <w:b/>
                <w:bCs/>
                <w:lang w:val="el-GR"/>
              </w:rPr>
              <w:t>ΠΡΟΘΕΣΜΙΑ ΓΙΑ ΥΠΟΒΟΛΗ ΔΙΕΥΚΡΙΝΙΣΕΩΝ ΕΠΙ ΤΩΝ ΟΡΩΝ ΤΗΣ ΔΙΑΚΗΡΥΞΗΣ</w:t>
            </w:r>
          </w:p>
        </w:tc>
        <w:tc>
          <w:tcPr>
            <w:tcW w:w="6147" w:type="dxa"/>
            <w:vAlign w:val="center"/>
          </w:tcPr>
          <w:p w14:paraId="3D6F5C93" w14:textId="73B9A2A4" w:rsidR="00530507" w:rsidRPr="00C56140" w:rsidRDefault="00904B76" w:rsidP="00530507">
            <w:pPr>
              <w:rPr>
                <w:b/>
                <w:bCs/>
                <w:highlight w:val="green"/>
              </w:rPr>
            </w:pPr>
            <w:r>
              <w:rPr>
                <w:b/>
                <w:color w:val="000000"/>
                <w:lang w:val="el-GR"/>
              </w:rPr>
              <w:t>19-06-2024</w:t>
            </w:r>
          </w:p>
        </w:tc>
      </w:tr>
      <w:tr w:rsidR="00530507" w:rsidRPr="00013B41" w14:paraId="07078CD2" w14:textId="77777777" w:rsidTr="000838A2">
        <w:tc>
          <w:tcPr>
            <w:tcW w:w="3708" w:type="dxa"/>
            <w:vAlign w:val="center"/>
          </w:tcPr>
          <w:p w14:paraId="38CE545D" w14:textId="77777777" w:rsidR="00530507" w:rsidRPr="00C56140" w:rsidRDefault="00530507" w:rsidP="00530507">
            <w:pPr>
              <w:rPr>
                <w:b/>
                <w:bCs/>
                <w:lang w:val="el-GR"/>
              </w:rPr>
            </w:pPr>
            <w:r w:rsidRPr="00C56140">
              <w:rPr>
                <w:b/>
                <w:bCs/>
                <w:lang w:val="el-GR"/>
              </w:rPr>
              <w:lastRenderedPageBreak/>
              <w:t>ΗΜΕΡΟΜΗΝΙΑ ΈΝΑΡΞΗΣ ΗΛΕΚΤΡΟΝΙΚΗΣ ΥΠΟΒΟΛΗΣ ΠΡΟΣΦΟΡΩΝ</w:t>
            </w:r>
          </w:p>
        </w:tc>
        <w:tc>
          <w:tcPr>
            <w:tcW w:w="6147" w:type="dxa"/>
            <w:vAlign w:val="center"/>
          </w:tcPr>
          <w:p w14:paraId="5E8748FA" w14:textId="3E9619E0" w:rsidR="00530507" w:rsidRPr="00C56140" w:rsidRDefault="00904B76" w:rsidP="00530507">
            <w:pPr>
              <w:rPr>
                <w:highlight w:val="magenta"/>
                <w:lang w:val="el-GR"/>
              </w:rPr>
            </w:pPr>
            <w:r>
              <w:rPr>
                <w:b/>
                <w:color w:val="000000"/>
                <w:lang w:val="el-GR"/>
              </w:rPr>
              <w:t>04-06-2024</w:t>
            </w:r>
          </w:p>
        </w:tc>
      </w:tr>
      <w:tr w:rsidR="00530507" w:rsidRPr="00013B41" w14:paraId="2611E572" w14:textId="77777777" w:rsidTr="000838A2">
        <w:tc>
          <w:tcPr>
            <w:tcW w:w="3708" w:type="dxa"/>
            <w:vAlign w:val="center"/>
          </w:tcPr>
          <w:p w14:paraId="47B1FA47" w14:textId="77777777" w:rsidR="00530507" w:rsidRPr="00C56140" w:rsidRDefault="00530507" w:rsidP="00530507">
            <w:pPr>
              <w:rPr>
                <w:b/>
                <w:bCs/>
                <w:lang w:val="el-GR"/>
              </w:rPr>
            </w:pPr>
            <w:r w:rsidRPr="00C56140">
              <w:rPr>
                <w:b/>
                <w:bCs/>
                <w:lang w:val="el-GR"/>
              </w:rPr>
              <w:t>ΚΑΤΑΛΗΚΤΙΚΗ ΗΜΕΡΟΜΗΝΙΑ ΚΑΙ ΩΡΑ ΥΠΟΒΟΛΗΣ ΠΡΟΣΦΟΡΩΝ</w:t>
            </w:r>
          </w:p>
        </w:tc>
        <w:tc>
          <w:tcPr>
            <w:tcW w:w="6147" w:type="dxa"/>
            <w:vAlign w:val="center"/>
          </w:tcPr>
          <w:p w14:paraId="11DB5328" w14:textId="67CA4149" w:rsidR="00530507" w:rsidRPr="00076533" w:rsidRDefault="00541DDD" w:rsidP="00530507">
            <w:pPr>
              <w:rPr>
                <w:b/>
                <w:bCs/>
                <w:lang w:val="el-GR"/>
              </w:rPr>
            </w:pPr>
            <w:r>
              <w:rPr>
                <w:b/>
                <w:color w:val="000000"/>
                <w:lang w:val="el-GR"/>
              </w:rPr>
              <w:t>10-07-2024</w:t>
            </w:r>
            <w:r w:rsidR="00F87ABD">
              <w:rPr>
                <w:b/>
                <w:color w:val="000000"/>
                <w:lang w:val="el-GR"/>
              </w:rPr>
              <w:t xml:space="preserve">, </w:t>
            </w:r>
            <w:r w:rsidR="00530507" w:rsidRPr="00C56140">
              <w:rPr>
                <w:lang w:val="el-GR"/>
              </w:rPr>
              <w:t>ημέρα</w:t>
            </w:r>
            <w:r w:rsidR="007107ED">
              <w:rPr>
                <w:lang w:val="el-GR"/>
              </w:rPr>
              <w:t xml:space="preserve"> </w:t>
            </w:r>
            <w:r w:rsidR="007107ED" w:rsidRPr="00076533">
              <w:rPr>
                <w:b/>
                <w:bCs/>
                <w:lang w:val="el-GR"/>
              </w:rPr>
              <w:t>Τετάρτη</w:t>
            </w:r>
            <w:r w:rsidR="00076533">
              <w:rPr>
                <w:b/>
                <w:bCs/>
                <w:lang w:val="el-GR"/>
              </w:rPr>
              <w:t xml:space="preserve">, </w:t>
            </w:r>
            <w:r w:rsidR="00530507" w:rsidRPr="00C56140">
              <w:rPr>
                <w:lang w:val="el-GR"/>
              </w:rPr>
              <w:t xml:space="preserve">ώρα </w:t>
            </w:r>
            <w:r w:rsidR="00076533">
              <w:rPr>
                <w:b/>
                <w:bCs/>
                <w:lang w:val="el-GR"/>
              </w:rPr>
              <w:t>13:00</w:t>
            </w:r>
          </w:p>
        </w:tc>
      </w:tr>
      <w:tr w:rsidR="00530507" w:rsidRPr="00CB4F34" w14:paraId="6C062D45" w14:textId="77777777" w:rsidTr="000838A2">
        <w:tc>
          <w:tcPr>
            <w:tcW w:w="3708" w:type="dxa"/>
            <w:vAlign w:val="center"/>
          </w:tcPr>
          <w:p w14:paraId="179C1DEF" w14:textId="77777777" w:rsidR="00530507" w:rsidRPr="00C56140" w:rsidRDefault="00530507" w:rsidP="00530507">
            <w:pPr>
              <w:rPr>
                <w:b/>
                <w:bCs/>
              </w:rPr>
            </w:pPr>
            <w:r w:rsidRPr="00C56140">
              <w:rPr>
                <w:b/>
                <w:bCs/>
              </w:rPr>
              <w:t>ΤΟΠΟΣ &amp; ΤΡΟΠΟΣ ΚΑΤΑΘΕΣΗΣ ΠΡΟΣΦΟΡΩΝ</w:t>
            </w:r>
          </w:p>
        </w:tc>
        <w:tc>
          <w:tcPr>
            <w:tcW w:w="6147" w:type="dxa"/>
            <w:vAlign w:val="center"/>
          </w:tcPr>
          <w:p w14:paraId="5B35134B" w14:textId="77777777" w:rsidR="00530507" w:rsidRPr="00C56140" w:rsidRDefault="00530507" w:rsidP="00530507">
            <w:pPr>
              <w:rPr>
                <w:lang w:val="el-GR"/>
              </w:rPr>
            </w:pPr>
            <w:r w:rsidRPr="00C56140">
              <w:rPr>
                <w:lang w:val="el-GR"/>
              </w:rPr>
              <w:t>Ηλεκτρονική Υποβολή:</w:t>
            </w:r>
          </w:p>
          <w:p w14:paraId="1E320A4D" w14:textId="77777777" w:rsidR="00530507" w:rsidRPr="00C56140" w:rsidRDefault="00530507" w:rsidP="00530507">
            <w:pPr>
              <w:rPr>
                <w:lang w:val="el-GR"/>
              </w:rPr>
            </w:pPr>
            <w:r w:rsidRPr="00C56140">
              <w:rPr>
                <w:lang w:val="el-GR"/>
              </w:rPr>
              <w:t xml:space="preserve">Στη διαδικτυακή πύλη </w:t>
            </w:r>
            <w:r w:rsidRPr="00C56140">
              <w:t>www</w:t>
            </w:r>
            <w:r w:rsidRPr="00C56140">
              <w:rPr>
                <w:lang w:val="el-GR"/>
              </w:rPr>
              <w:t>.</w:t>
            </w:r>
            <w:r w:rsidRPr="00C56140">
              <w:t>promitheus</w:t>
            </w:r>
            <w:r w:rsidRPr="00C56140">
              <w:rPr>
                <w:lang w:val="el-GR"/>
              </w:rPr>
              <w:t>.</w:t>
            </w:r>
            <w:r w:rsidRPr="00C56140">
              <w:t>gov</w:t>
            </w:r>
            <w:r w:rsidRPr="00C56140">
              <w:rPr>
                <w:lang w:val="el-GR"/>
              </w:rPr>
              <w:t>.</w:t>
            </w:r>
            <w:r w:rsidRPr="00C56140">
              <w:t>gr</w:t>
            </w:r>
            <w:r w:rsidRPr="00C56140">
              <w:rPr>
                <w:lang w:val="el-GR"/>
              </w:rPr>
              <w:t xml:space="preserve"> του</w:t>
            </w:r>
          </w:p>
          <w:p w14:paraId="00C1EE97" w14:textId="77777777" w:rsidR="00530507" w:rsidRPr="00C56140" w:rsidRDefault="00530507" w:rsidP="00530507">
            <w:pPr>
              <w:rPr>
                <w:lang w:val="el-GR"/>
              </w:rPr>
            </w:pPr>
            <w:r w:rsidRPr="00C56140">
              <w:rPr>
                <w:lang w:val="el-GR"/>
              </w:rPr>
              <w:t>Εθνικού Συστήματος Ηλεκτρονικών Δημοσίων Συμβάσεων</w:t>
            </w:r>
          </w:p>
          <w:p w14:paraId="2AEAB654" w14:textId="77777777" w:rsidR="00530507" w:rsidRPr="00C56140" w:rsidRDefault="00530507" w:rsidP="00530507">
            <w:pPr>
              <w:rPr>
                <w:lang w:val="el-GR"/>
              </w:rPr>
            </w:pPr>
            <w:r w:rsidRPr="00C56140">
              <w:rPr>
                <w:lang w:val="el-GR"/>
              </w:rPr>
              <w:t>(ΕΣΗΔΗΣ) (ηλεκτρονική μορφή)</w:t>
            </w:r>
          </w:p>
          <w:p w14:paraId="09617316" w14:textId="77777777" w:rsidR="00530507" w:rsidRPr="00C56140" w:rsidRDefault="00530507" w:rsidP="00530507">
            <w:pPr>
              <w:rPr>
                <w:lang w:val="el-GR"/>
              </w:rPr>
            </w:pPr>
            <w:r w:rsidRPr="00C56140">
              <w:rPr>
                <w:lang w:val="el-GR"/>
              </w:rPr>
              <w:t>Έντυπη Υποβολή:</w:t>
            </w:r>
          </w:p>
          <w:p w14:paraId="7A88C54E" w14:textId="77777777" w:rsidR="00530507" w:rsidRPr="00C56140" w:rsidRDefault="00530507" w:rsidP="00530507">
            <w:pPr>
              <w:rPr>
                <w:lang w:val="el-GR"/>
              </w:rPr>
            </w:pPr>
            <w:r w:rsidRPr="00C56140">
              <w:rPr>
                <w:lang w:val="el-GR"/>
              </w:rPr>
              <w:t>Η έδρα της ΚτΠ Μ.Α.Ε.</w:t>
            </w:r>
          </w:p>
        </w:tc>
      </w:tr>
      <w:tr w:rsidR="00530507" w:rsidRPr="00C56140" w14:paraId="3B881328" w14:textId="77777777" w:rsidTr="000838A2">
        <w:tc>
          <w:tcPr>
            <w:tcW w:w="3708" w:type="dxa"/>
          </w:tcPr>
          <w:p w14:paraId="44038FE6" w14:textId="77777777" w:rsidR="00530507" w:rsidRPr="00C56140" w:rsidRDefault="00530507" w:rsidP="00530507">
            <w:pPr>
              <w:rPr>
                <w:b/>
                <w:bCs/>
                <w:lang w:val="el-GR"/>
              </w:rPr>
            </w:pPr>
            <w:r w:rsidRPr="00C56140">
              <w:rPr>
                <w:b/>
                <w:bCs/>
                <w:lang w:val="el-GR"/>
              </w:rPr>
              <w:t>ΗΜΕΡΟΜΗΝΙΑ ΑΝΑΡΤΗΣΗΣ ΣΤΗ ΔΙΑΔΙΚΤΥΑΚΗ ΠΥΛΗ ΤΟΥ ΕΣΗΔΗΣ</w:t>
            </w:r>
          </w:p>
        </w:tc>
        <w:tc>
          <w:tcPr>
            <w:tcW w:w="6147" w:type="dxa"/>
            <w:vAlign w:val="center"/>
          </w:tcPr>
          <w:p w14:paraId="57B450AE" w14:textId="238D3C7D" w:rsidR="00530507" w:rsidRPr="00C56140" w:rsidRDefault="0027453E" w:rsidP="00530507">
            <w:pPr>
              <w:rPr>
                <w:b/>
                <w:bCs/>
              </w:rPr>
            </w:pPr>
            <w:r>
              <w:rPr>
                <w:b/>
                <w:color w:val="000000"/>
                <w:lang w:val="el-GR"/>
              </w:rPr>
              <w:t>04-06-2024</w:t>
            </w:r>
          </w:p>
        </w:tc>
      </w:tr>
      <w:tr w:rsidR="00530507" w:rsidRPr="00013B41" w14:paraId="382EC0AC" w14:textId="77777777" w:rsidTr="000838A2">
        <w:tc>
          <w:tcPr>
            <w:tcW w:w="3708" w:type="dxa"/>
            <w:vAlign w:val="center"/>
          </w:tcPr>
          <w:p w14:paraId="6E53A73E" w14:textId="77777777" w:rsidR="00530507" w:rsidRPr="00C56140" w:rsidRDefault="00530507" w:rsidP="00530507">
            <w:pPr>
              <w:rPr>
                <w:b/>
                <w:bCs/>
                <w:lang w:val="el-GR"/>
              </w:rPr>
            </w:pPr>
            <w:r w:rsidRPr="00C56140">
              <w:rPr>
                <w:b/>
                <w:bCs/>
                <w:lang w:val="el-GR"/>
              </w:rPr>
              <w:t>ΗΜΕΡΟΜΗΝΙΑ ΚΑΙ ΩΡΑ ΑΠΟΣΦΡΑΓΙΣΗΣ ΠΡΟΣΦΟΡΩΝ</w:t>
            </w:r>
          </w:p>
        </w:tc>
        <w:tc>
          <w:tcPr>
            <w:tcW w:w="6147" w:type="dxa"/>
            <w:vAlign w:val="center"/>
          </w:tcPr>
          <w:p w14:paraId="1A43DAD4" w14:textId="245C3B86" w:rsidR="00530507" w:rsidRPr="00C56140" w:rsidRDefault="004364F0" w:rsidP="00530507">
            <w:pPr>
              <w:rPr>
                <w:lang w:val="el-GR"/>
              </w:rPr>
            </w:pPr>
            <w:r>
              <w:rPr>
                <w:b/>
                <w:color w:val="000000"/>
                <w:lang w:val="el-GR"/>
              </w:rPr>
              <w:t>16-07-2024</w:t>
            </w:r>
            <w:r w:rsidR="00B876BD">
              <w:rPr>
                <w:b/>
                <w:color w:val="000000"/>
                <w:lang w:val="el-GR"/>
              </w:rPr>
              <w:t xml:space="preserve">, </w:t>
            </w:r>
            <w:r w:rsidR="00B876BD">
              <w:rPr>
                <w:bCs/>
                <w:color w:val="000000"/>
                <w:lang w:val="el-GR"/>
              </w:rPr>
              <w:t xml:space="preserve">ημέρα </w:t>
            </w:r>
            <w:r w:rsidR="00B876BD">
              <w:rPr>
                <w:b/>
                <w:color w:val="000000"/>
                <w:lang w:val="el-GR"/>
              </w:rPr>
              <w:t xml:space="preserve">Τρίτη </w:t>
            </w:r>
            <w:r w:rsidR="00530507" w:rsidRPr="00C56140">
              <w:rPr>
                <w:lang w:val="el-GR"/>
              </w:rPr>
              <w:t xml:space="preserve">και ώρα </w:t>
            </w:r>
            <w:r w:rsidR="008A7773" w:rsidRPr="00480DF0">
              <w:rPr>
                <w:b/>
                <w:color w:val="000000"/>
                <w:lang w:val="el-GR"/>
              </w:rPr>
              <w:t>13</w:t>
            </w:r>
            <w:r w:rsidR="00530507" w:rsidRPr="00480DF0">
              <w:rPr>
                <w:b/>
                <w:color w:val="000000"/>
                <w:lang w:val="el-GR"/>
              </w:rPr>
              <w:t>:</w:t>
            </w:r>
            <w:r w:rsidR="008A7773" w:rsidRPr="00480DF0">
              <w:rPr>
                <w:b/>
                <w:color w:val="000000"/>
                <w:lang w:val="el-GR"/>
              </w:rPr>
              <w:t>00</w:t>
            </w:r>
          </w:p>
        </w:tc>
      </w:tr>
    </w:tbl>
    <w:p w14:paraId="74A24F29" w14:textId="77777777" w:rsidR="00F22514" w:rsidRPr="00C56140" w:rsidRDefault="00F22514" w:rsidP="00F22514">
      <w:pPr>
        <w:rPr>
          <w:lang w:val="el-GR"/>
        </w:rPr>
        <w:sectPr w:rsidR="00F22514" w:rsidRPr="00C56140" w:rsidSect="00BA0EBF">
          <w:headerReference w:type="default" r:id="rId11"/>
          <w:footerReference w:type="default" r:id="rId12"/>
          <w:pgSz w:w="11906" w:h="16838"/>
          <w:pgMar w:top="1134" w:right="1134" w:bottom="1134" w:left="1134" w:header="720" w:footer="709" w:gutter="0"/>
          <w:pgNumType w:start="1"/>
          <w:cols w:space="720"/>
          <w:titlePg/>
          <w:docGrid w:linePitch="360"/>
        </w:sectPr>
      </w:pPr>
    </w:p>
    <w:sdt>
      <w:sdtPr>
        <w:id w:val="-362205600"/>
        <w:docPartObj>
          <w:docPartGallery w:val="Table of Contents"/>
          <w:docPartUnique/>
        </w:docPartObj>
      </w:sdtPr>
      <w:sdtEndPr/>
      <w:sdtContent>
        <w:p w14:paraId="11C3DF71" w14:textId="77777777" w:rsidR="00F22514" w:rsidRPr="00C56140" w:rsidRDefault="00F22514" w:rsidP="00F22514">
          <w:pPr>
            <w:rPr>
              <w:b/>
              <w:bCs/>
              <w:color w:val="333399"/>
              <w:sz w:val="24"/>
              <w:szCs w:val="24"/>
            </w:rPr>
          </w:pPr>
          <w:r w:rsidRPr="00C56140">
            <w:rPr>
              <w:b/>
              <w:bCs/>
              <w:color w:val="333399"/>
              <w:sz w:val="24"/>
              <w:szCs w:val="24"/>
            </w:rPr>
            <w:t>Περιεχόμενα</w:t>
          </w:r>
        </w:p>
        <w:p w14:paraId="25D5FF64" w14:textId="399139EA" w:rsidR="007079F5" w:rsidRDefault="00F22514">
          <w:pPr>
            <w:pStyle w:val="1e"/>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r w:rsidRPr="00C56140">
            <w:fldChar w:fldCharType="begin"/>
          </w:r>
          <w:r w:rsidRPr="00C56140">
            <w:instrText xml:space="preserve"> TOC \o "1-7" \h \z \u </w:instrText>
          </w:r>
          <w:r w:rsidRPr="00C56140">
            <w:fldChar w:fldCharType="separate"/>
          </w:r>
          <w:hyperlink w:anchor="_Toc167222808" w:history="1">
            <w:r w:rsidR="007079F5" w:rsidRPr="00EB4BCB">
              <w:rPr>
                <w:rStyle w:val="-"/>
                <w:noProof/>
              </w:rPr>
              <w:t>ΓΕΝΙΚΕΣ ΠΛΗΡΟΦΟΡΙΕΣ</w:t>
            </w:r>
            <w:r w:rsidR="007079F5">
              <w:rPr>
                <w:noProof/>
                <w:webHidden/>
              </w:rPr>
              <w:tab/>
            </w:r>
            <w:r w:rsidR="007079F5">
              <w:rPr>
                <w:noProof/>
                <w:webHidden/>
              </w:rPr>
              <w:fldChar w:fldCharType="begin"/>
            </w:r>
            <w:r w:rsidR="007079F5">
              <w:rPr>
                <w:noProof/>
                <w:webHidden/>
              </w:rPr>
              <w:instrText xml:space="preserve"> PAGEREF _Toc167222808 \h </w:instrText>
            </w:r>
            <w:r w:rsidR="007079F5">
              <w:rPr>
                <w:noProof/>
                <w:webHidden/>
              </w:rPr>
            </w:r>
            <w:r w:rsidR="007079F5">
              <w:rPr>
                <w:noProof/>
                <w:webHidden/>
              </w:rPr>
              <w:fldChar w:fldCharType="separate"/>
            </w:r>
            <w:r w:rsidR="00CB4F34">
              <w:rPr>
                <w:noProof/>
                <w:webHidden/>
              </w:rPr>
              <w:t>2</w:t>
            </w:r>
            <w:r w:rsidR="007079F5">
              <w:rPr>
                <w:noProof/>
                <w:webHidden/>
              </w:rPr>
              <w:fldChar w:fldCharType="end"/>
            </w:r>
          </w:hyperlink>
        </w:p>
        <w:p w14:paraId="1DB37366" w14:textId="0A468FAE" w:rsidR="007079F5" w:rsidRDefault="00CB4F34">
          <w:pPr>
            <w:pStyle w:val="1e"/>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67222809" w:history="1">
            <w:r w:rsidR="007079F5" w:rsidRPr="00EB4BCB">
              <w:rPr>
                <w:rStyle w:val="-"/>
                <w:noProof/>
                <w:lang w:val="el-GR"/>
                <w14:scene3d>
                  <w14:camera w14:prst="orthographicFront"/>
                  <w14:lightRig w14:rig="threePt" w14:dir="t">
                    <w14:rot w14:lat="0" w14:lon="0" w14:rev="0"/>
                  </w14:lightRig>
                </w14:scene3d>
              </w:rPr>
              <w:t>1.</w:t>
            </w:r>
            <w:r w:rsidR="007079F5">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007079F5" w:rsidRPr="00EB4BCB">
              <w:rPr>
                <w:rStyle w:val="-"/>
                <w:noProof/>
                <w:lang w:val="el-GR"/>
              </w:rPr>
              <w:t>ΑΝΑΘΕΤΟΥΣΑ ΑΡΧΗ ΚΑΙ ΑΝΤΙΚΕΙΜΕΝΟ ΣΥΜΒΑΣΗΣ</w:t>
            </w:r>
            <w:r w:rsidR="007079F5">
              <w:rPr>
                <w:noProof/>
                <w:webHidden/>
              </w:rPr>
              <w:tab/>
            </w:r>
            <w:r w:rsidR="007079F5">
              <w:rPr>
                <w:noProof/>
                <w:webHidden/>
              </w:rPr>
              <w:fldChar w:fldCharType="begin"/>
            </w:r>
            <w:r w:rsidR="007079F5">
              <w:rPr>
                <w:noProof/>
                <w:webHidden/>
              </w:rPr>
              <w:instrText xml:space="preserve"> PAGEREF _Toc167222809 \h </w:instrText>
            </w:r>
            <w:r w:rsidR="007079F5">
              <w:rPr>
                <w:noProof/>
                <w:webHidden/>
              </w:rPr>
            </w:r>
            <w:r w:rsidR="007079F5">
              <w:rPr>
                <w:noProof/>
                <w:webHidden/>
              </w:rPr>
              <w:fldChar w:fldCharType="separate"/>
            </w:r>
            <w:r>
              <w:rPr>
                <w:noProof/>
                <w:webHidden/>
              </w:rPr>
              <w:t>7</w:t>
            </w:r>
            <w:r w:rsidR="007079F5">
              <w:rPr>
                <w:noProof/>
                <w:webHidden/>
              </w:rPr>
              <w:fldChar w:fldCharType="end"/>
            </w:r>
          </w:hyperlink>
        </w:p>
        <w:p w14:paraId="085EE241" w14:textId="1297B240"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10" w:history="1">
            <w:r w:rsidR="007079F5" w:rsidRPr="00EB4BCB">
              <w:rPr>
                <w:rStyle w:val="-"/>
                <w:noProof/>
                <w:lang w:val="el-GR"/>
              </w:rPr>
              <w:t>1.1</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Στοιχεία Αναθέτουσας Αρχής</w:t>
            </w:r>
            <w:r w:rsidR="007079F5">
              <w:rPr>
                <w:noProof/>
                <w:webHidden/>
              </w:rPr>
              <w:tab/>
            </w:r>
            <w:r w:rsidR="007079F5">
              <w:rPr>
                <w:noProof/>
                <w:webHidden/>
              </w:rPr>
              <w:fldChar w:fldCharType="begin"/>
            </w:r>
            <w:r w:rsidR="007079F5">
              <w:rPr>
                <w:noProof/>
                <w:webHidden/>
              </w:rPr>
              <w:instrText xml:space="preserve"> PAGEREF _Toc167222810 \h </w:instrText>
            </w:r>
            <w:r w:rsidR="007079F5">
              <w:rPr>
                <w:noProof/>
                <w:webHidden/>
              </w:rPr>
            </w:r>
            <w:r w:rsidR="007079F5">
              <w:rPr>
                <w:noProof/>
                <w:webHidden/>
              </w:rPr>
              <w:fldChar w:fldCharType="separate"/>
            </w:r>
            <w:r>
              <w:rPr>
                <w:noProof/>
                <w:webHidden/>
              </w:rPr>
              <w:t>7</w:t>
            </w:r>
            <w:r w:rsidR="007079F5">
              <w:rPr>
                <w:noProof/>
                <w:webHidden/>
              </w:rPr>
              <w:fldChar w:fldCharType="end"/>
            </w:r>
          </w:hyperlink>
        </w:p>
        <w:p w14:paraId="3B1A950E" w14:textId="2A8829CA"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11" w:history="1">
            <w:r w:rsidR="007079F5" w:rsidRPr="00EB4BCB">
              <w:rPr>
                <w:rStyle w:val="-"/>
                <w:noProof/>
                <w:lang w:val="el-GR"/>
              </w:rPr>
              <w:t>1.2</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Στοιχεία Διαδικασίας - Χρηματοδότηση</w:t>
            </w:r>
            <w:r w:rsidR="007079F5">
              <w:rPr>
                <w:noProof/>
                <w:webHidden/>
              </w:rPr>
              <w:tab/>
            </w:r>
            <w:r w:rsidR="007079F5">
              <w:rPr>
                <w:noProof/>
                <w:webHidden/>
              </w:rPr>
              <w:fldChar w:fldCharType="begin"/>
            </w:r>
            <w:r w:rsidR="007079F5">
              <w:rPr>
                <w:noProof/>
                <w:webHidden/>
              </w:rPr>
              <w:instrText xml:space="preserve"> PAGEREF _Toc167222811 \h </w:instrText>
            </w:r>
            <w:r w:rsidR="007079F5">
              <w:rPr>
                <w:noProof/>
                <w:webHidden/>
              </w:rPr>
            </w:r>
            <w:r w:rsidR="007079F5">
              <w:rPr>
                <w:noProof/>
                <w:webHidden/>
              </w:rPr>
              <w:fldChar w:fldCharType="separate"/>
            </w:r>
            <w:r>
              <w:rPr>
                <w:noProof/>
                <w:webHidden/>
              </w:rPr>
              <w:t>7</w:t>
            </w:r>
            <w:r w:rsidR="007079F5">
              <w:rPr>
                <w:noProof/>
                <w:webHidden/>
              </w:rPr>
              <w:fldChar w:fldCharType="end"/>
            </w:r>
          </w:hyperlink>
        </w:p>
        <w:p w14:paraId="05D511D5" w14:textId="61EB975C"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12" w:history="1">
            <w:r w:rsidR="007079F5" w:rsidRPr="00EB4BCB">
              <w:rPr>
                <w:rStyle w:val="-"/>
                <w:noProof/>
                <w:lang w:val="el-GR"/>
              </w:rPr>
              <w:t>1.3</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Συνοπτική Περιγραφή φυσικού και οικονομικού αντικειμένου της σύμβασης</w:t>
            </w:r>
            <w:r w:rsidR="007079F5">
              <w:rPr>
                <w:noProof/>
                <w:webHidden/>
              </w:rPr>
              <w:tab/>
            </w:r>
            <w:r w:rsidR="007079F5">
              <w:rPr>
                <w:noProof/>
                <w:webHidden/>
              </w:rPr>
              <w:fldChar w:fldCharType="begin"/>
            </w:r>
            <w:r w:rsidR="007079F5">
              <w:rPr>
                <w:noProof/>
                <w:webHidden/>
              </w:rPr>
              <w:instrText xml:space="preserve"> PAGEREF _Toc167222812 \h </w:instrText>
            </w:r>
            <w:r w:rsidR="007079F5">
              <w:rPr>
                <w:noProof/>
                <w:webHidden/>
              </w:rPr>
            </w:r>
            <w:r w:rsidR="007079F5">
              <w:rPr>
                <w:noProof/>
                <w:webHidden/>
              </w:rPr>
              <w:fldChar w:fldCharType="separate"/>
            </w:r>
            <w:r>
              <w:rPr>
                <w:noProof/>
                <w:webHidden/>
              </w:rPr>
              <w:t>8</w:t>
            </w:r>
            <w:r w:rsidR="007079F5">
              <w:rPr>
                <w:noProof/>
                <w:webHidden/>
              </w:rPr>
              <w:fldChar w:fldCharType="end"/>
            </w:r>
          </w:hyperlink>
        </w:p>
        <w:p w14:paraId="5A19C064" w14:textId="65F3EDC3"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13" w:history="1">
            <w:r w:rsidR="007079F5" w:rsidRPr="00EB4BCB">
              <w:rPr>
                <w:rStyle w:val="-"/>
                <w:noProof/>
                <w:lang w:val="el-GR"/>
              </w:rPr>
              <w:t>1.4</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Θεσμικό πλαίσιο</w:t>
            </w:r>
            <w:r w:rsidR="007079F5">
              <w:rPr>
                <w:noProof/>
                <w:webHidden/>
              </w:rPr>
              <w:tab/>
            </w:r>
            <w:r w:rsidR="007079F5">
              <w:rPr>
                <w:noProof/>
                <w:webHidden/>
              </w:rPr>
              <w:fldChar w:fldCharType="begin"/>
            </w:r>
            <w:r w:rsidR="007079F5">
              <w:rPr>
                <w:noProof/>
                <w:webHidden/>
              </w:rPr>
              <w:instrText xml:space="preserve"> PAGEREF _Toc167222813 \h </w:instrText>
            </w:r>
            <w:r w:rsidR="007079F5">
              <w:rPr>
                <w:noProof/>
                <w:webHidden/>
              </w:rPr>
            </w:r>
            <w:r w:rsidR="007079F5">
              <w:rPr>
                <w:noProof/>
                <w:webHidden/>
              </w:rPr>
              <w:fldChar w:fldCharType="separate"/>
            </w:r>
            <w:r>
              <w:rPr>
                <w:noProof/>
                <w:webHidden/>
              </w:rPr>
              <w:t>11</w:t>
            </w:r>
            <w:r w:rsidR="007079F5">
              <w:rPr>
                <w:noProof/>
                <w:webHidden/>
              </w:rPr>
              <w:fldChar w:fldCharType="end"/>
            </w:r>
          </w:hyperlink>
        </w:p>
        <w:p w14:paraId="28F69605" w14:textId="30FD9CD4"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14" w:history="1">
            <w:r w:rsidR="007079F5" w:rsidRPr="00EB4BCB">
              <w:rPr>
                <w:rStyle w:val="-"/>
                <w:noProof/>
                <w:lang w:val="el-GR"/>
              </w:rPr>
              <w:t>1.5</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Προθεσμία παραλαβής προσφορών και διενέργεια διαγωνισμού</w:t>
            </w:r>
            <w:r w:rsidR="007079F5">
              <w:rPr>
                <w:noProof/>
                <w:webHidden/>
              </w:rPr>
              <w:tab/>
            </w:r>
            <w:r w:rsidR="007079F5">
              <w:rPr>
                <w:noProof/>
                <w:webHidden/>
              </w:rPr>
              <w:fldChar w:fldCharType="begin"/>
            </w:r>
            <w:r w:rsidR="007079F5">
              <w:rPr>
                <w:noProof/>
                <w:webHidden/>
              </w:rPr>
              <w:instrText xml:space="preserve"> PAGEREF _Toc167222814 \h </w:instrText>
            </w:r>
            <w:r w:rsidR="007079F5">
              <w:rPr>
                <w:noProof/>
                <w:webHidden/>
              </w:rPr>
            </w:r>
            <w:r w:rsidR="007079F5">
              <w:rPr>
                <w:noProof/>
                <w:webHidden/>
              </w:rPr>
              <w:fldChar w:fldCharType="separate"/>
            </w:r>
            <w:r>
              <w:rPr>
                <w:noProof/>
                <w:webHidden/>
              </w:rPr>
              <w:t>15</w:t>
            </w:r>
            <w:r w:rsidR="007079F5">
              <w:rPr>
                <w:noProof/>
                <w:webHidden/>
              </w:rPr>
              <w:fldChar w:fldCharType="end"/>
            </w:r>
          </w:hyperlink>
        </w:p>
        <w:p w14:paraId="16E6018E" w14:textId="2E87A33C"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15" w:history="1">
            <w:r w:rsidR="007079F5" w:rsidRPr="00EB4BCB">
              <w:rPr>
                <w:rStyle w:val="-"/>
                <w:noProof/>
                <w:lang w:val="el-GR"/>
              </w:rPr>
              <w:t>1.6</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Δημοσιότητα</w:t>
            </w:r>
            <w:r w:rsidR="007079F5">
              <w:rPr>
                <w:noProof/>
                <w:webHidden/>
              </w:rPr>
              <w:tab/>
            </w:r>
            <w:r w:rsidR="007079F5">
              <w:rPr>
                <w:noProof/>
                <w:webHidden/>
              </w:rPr>
              <w:fldChar w:fldCharType="begin"/>
            </w:r>
            <w:r w:rsidR="007079F5">
              <w:rPr>
                <w:noProof/>
                <w:webHidden/>
              </w:rPr>
              <w:instrText xml:space="preserve"> PAGEREF _Toc167222815 \h </w:instrText>
            </w:r>
            <w:r w:rsidR="007079F5">
              <w:rPr>
                <w:noProof/>
                <w:webHidden/>
              </w:rPr>
            </w:r>
            <w:r w:rsidR="007079F5">
              <w:rPr>
                <w:noProof/>
                <w:webHidden/>
              </w:rPr>
              <w:fldChar w:fldCharType="separate"/>
            </w:r>
            <w:r>
              <w:rPr>
                <w:noProof/>
                <w:webHidden/>
              </w:rPr>
              <w:t>15</w:t>
            </w:r>
            <w:r w:rsidR="007079F5">
              <w:rPr>
                <w:noProof/>
                <w:webHidden/>
              </w:rPr>
              <w:fldChar w:fldCharType="end"/>
            </w:r>
          </w:hyperlink>
        </w:p>
        <w:p w14:paraId="10D65FDC" w14:textId="78501AD5"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16" w:history="1">
            <w:r w:rsidR="007079F5" w:rsidRPr="00EB4BCB">
              <w:rPr>
                <w:rStyle w:val="-"/>
                <w:noProof/>
                <w:lang w:val="el-GR"/>
              </w:rPr>
              <w:t>1.7</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Αρχές εφαρμοζόμενες στη διαδικασία σύναψης</w:t>
            </w:r>
            <w:r w:rsidR="007079F5">
              <w:rPr>
                <w:noProof/>
                <w:webHidden/>
              </w:rPr>
              <w:tab/>
            </w:r>
            <w:r w:rsidR="007079F5">
              <w:rPr>
                <w:noProof/>
                <w:webHidden/>
              </w:rPr>
              <w:fldChar w:fldCharType="begin"/>
            </w:r>
            <w:r w:rsidR="007079F5">
              <w:rPr>
                <w:noProof/>
                <w:webHidden/>
              </w:rPr>
              <w:instrText xml:space="preserve"> PAGEREF _Toc167222816 \h </w:instrText>
            </w:r>
            <w:r w:rsidR="007079F5">
              <w:rPr>
                <w:noProof/>
                <w:webHidden/>
              </w:rPr>
            </w:r>
            <w:r w:rsidR="007079F5">
              <w:rPr>
                <w:noProof/>
                <w:webHidden/>
              </w:rPr>
              <w:fldChar w:fldCharType="separate"/>
            </w:r>
            <w:r>
              <w:rPr>
                <w:noProof/>
                <w:webHidden/>
              </w:rPr>
              <w:t>15</w:t>
            </w:r>
            <w:r w:rsidR="007079F5">
              <w:rPr>
                <w:noProof/>
                <w:webHidden/>
              </w:rPr>
              <w:fldChar w:fldCharType="end"/>
            </w:r>
          </w:hyperlink>
        </w:p>
        <w:p w14:paraId="0B28220A" w14:textId="25057389" w:rsidR="007079F5" w:rsidRDefault="00CB4F34">
          <w:pPr>
            <w:pStyle w:val="1e"/>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67222817" w:history="1">
            <w:r w:rsidR="007079F5" w:rsidRPr="00EB4BCB">
              <w:rPr>
                <w:rStyle w:val="-"/>
                <w:noProof/>
                <w14:scene3d>
                  <w14:camera w14:prst="orthographicFront"/>
                  <w14:lightRig w14:rig="threePt" w14:dir="t">
                    <w14:rot w14:lat="0" w14:lon="0" w14:rev="0"/>
                  </w14:lightRig>
                </w14:scene3d>
              </w:rPr>
              <w:t>2.</w:t>
            </w:r>
            <w:r w:rsidR="007079F5">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007079F5" w:rsidRPr="00EB4BCB">
              <w:rPr>
                <w:rStyle w:val="-"/>
                <w:noProof/>
              </w:rPr>
              <w:t>ΓΕΝΙΚΟΙ ΚΑΙ ΕΙΔΙΚΟΙ ΟΡΟΙ ΣΥΜΜΕΤΟΧΗΣ</w:t>
            </w:r>
            <w:r w:rsidR="007079F5">
              <w:rPr>
                <w:noProof/>
                <w:webHidden/>
              </w:rPr>
              <w:tab/>
            </w:r>
            <w:r w:rsidR="007079F5">
              <w:rPr>
                <w:noProof/>
                <w:webHidden/>
              </w:rPr>
              <w:fldChar w:fldCharType="begin"/>
            </w:r>
            <w:r w:rsidR="007079F5">
              <w:rPr>
                <w:noProof/>
                <w:webHidden/>
              </w:rPr>
              <w:instrText xml:space="preserve"> PAGEREF _Toc167222817 \h </w:instrText>
            </w:r>
            <w:r w:rsidR="007079F5">
              <w:rPr>
                <w:noProof/>
                <w:webHidden/>
              </w:rPr>
            </w:r>
            <w:r w:rsidR="007079F5">
              <w:rPr>
                <w:noProof/>
                <w:webHidden/>
              </w:rPr>
              <w:fldChar w:fldCharType="separate"/>
            </w:r>
            <w:r>
              <w:rPr>
                <w:noProof/>
                <w:webHidden/>
              </w:rPr>
              <w:t>17</w:t>
            </w:r>
            <w:r w:rsidR="007079F5">
              <w:rPr>
                <w:noProof/>
                <w:webHidden/>
              </w:rPr>
              <w:fldChar w:fldCharType="end"/>
            </w:r>
          </w:hyperlink>
        </w:p>
        <w:p w14:paraId="1DAE8611" w14:textId="494F9A1A"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18" w:history="1">
            <w:r w:rsidR="007079F5" w:rsidRPr="00EB4BCB">
              <w:rPr>
                <w:rStyle w:val="-"/>
                <w:noProof/>
                <w:lang w:val="el-GR"/>
              </w:rPr>
              <w:t>2.1</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Γενικές Πληροφορίες</w:t>
            </w:r>
            <w:r w:rsidR="007079F5">
              <w:rPr>
                <w:noProof/>
                <w:webHidden/>
              </w:rPr>
              <w:tab/>
            </w:r>
            <w:r w:rsidR="007079F5">
              <w:rPr>
                <w:noProof/>
                <w:webHidden/>
              </w:rPr>
              <w:fldChar w:fldCharType="begin"/>
            </w:r>
            <w:r w:rsidR="007079F5">
              <w:rPr>
                <w:noProof/>
                <w:webHidden/>
              </w:rPr>
              <w:instrText xml:space="preserve"> PAGEREF _Toc167222818 \h </w:instrText>
            </w:r>
            <w:r w:rsidR="007079F5">
              <w:rPr>
                <w:noProof/>
                <w:webHidden/>
              </w:rPr>
            </w:r>
            <w:r w:rsidR="007079F5">
              <w:rPr>
                <w:noProof/>
                <w:webHidden/>
              </w:rPr>
              <w:fldChar w:fldCharType="separate"/>
            </w:r>
            <w:r>
              <w:rPr>
                <w:noProof/>
                <w:webHidden/>
              </w:rPr>
              <w:t>17</w:t>
            </w:r>
            <w:r w:rsidR="007079F5">
              <w:rPr>
                <w:noProof/>
                <w:webHidden/>
              </w:rPr>
              <w:fldChar w:fldCharType="end"/>
            </w:r>
          </w:hyperlink>
        </w:p>
        <w:p w14:paraId="4B5A0900" w14:textId="266B72AF"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19" w:history="1">
            <w:r w:rsidR="007079F5" w:rsidRPr="00EB4BCB">
              <w:rPr>
                <w:rStyle w:val="-"/>
                <w:noProof/>
                <w:lang w:val="el-GR"/>
              </w:rPr>
              <w:t>2.1.1</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Έγγραφα της σύμβασης</w:t>
            </w:r>
            <w:r w:rsidR="007079F5">
              <w:rPr>
                <w:noProof/>
                <w:webHidden/>
              </w:rPr>
              <w:tab/>
            </w:r>
            <w:r w:rsidR="007079F5">
              <w:rPr>
                <w:noProof/>
                <w:webHidden/>
              </w:rPr>
              <w:fldChar w:fldCharType="begin"/>
            </w:r>
            <w:r w:rsidR="007079F5">
              <w:rPr>
                <w:noProof/>
                <w:webHidden/>
              </w:rPr>
              <w:instrText xml:space="preserve"> PAGEREF _Toc167222819 \h </w:instrText>
            </w:r>
            <w:r w:rsidR="007079F5">
              <w:rPr>
                <w:noProof/>
                <w:webHidden/>
              </w:rPr>
            </w:r>
            <w:r w:rsidR="007079F5">
              <w:rPr>
                <w:noProof/>
                <w:webHidden/>
              </w:rPr>
              <w:fldChar w:fldCharType="separate"/>
            </w:r>
            <w:r>
              <w:rPr>
                <w:noProof/>
                <w:webHidden/>
              </w:rPr>
              <w:t>17</w:t>
            </w:r>
            <w:r w:rsidR="007079F5">
              <w:rPr>
                <w:noProof/>
                <w:webHidden/>
              </w:rPr>
              <w:fldChar w:fldCharType="end"/>
            </w:r>
          </w:hyperlink>
        </w:p>
        <w:p w14:paraId="58182222" w14:textId="5003448D"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20" w:history="1">
            <w:r w:rsidR="007079F5" w:rsidRPr="00EB4BCB">
              <w:rPr>
                <w:rStyle w:val="-"/>
                <w:noProof/>
                <w:lang w:val="el-GR"/>
              </w:rPr>
              <w:t>2.1.2</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Επικοινωνία – Πρόσβαση στα έγγραφα της Σύμβασης</w:t>
            </w:r>
            <w:r w:rsidR="007079F5">
              <w:rPr>
                <w:noProof/>
                <w:webHidden/>
              </w:rPr>
              <w:tab/>
            </w:r>
            <w:r w:rsidR="007079F5">
              <w:rPr>
                <w:noProof/>
                <w:webHidden/>
              </w:rPr>
              <w:fldChar w:fldCharType="begin"/>
            </w:r>
            <w:r w:rsidR="007079F5">
              <w:rPr>
                <w:noProof/>
                <w:webHidden/>
              </w:rPr>
              <w:instrText xml:space="preserve"> PAGEREF _Toc167222820 \h </w:instrText>
            </w:r>
            <w:r w:rsidR="007079F5">
              <w:rPr>
                <w:noProof/>
                <w:webHidden/>
              </w:rPr>
            </w:r>
            <w:r w:rsidR="007079F5">
              <w:rPr>
                <w:noProof/>
                <w:webHidden/>
              </w:rPr>
              <w:fldChar w:fldCharType="separate"/>
            </w:r>
            <w:r>
              <w:rPr>
                <w:noProof/>
                <w:webHidden/>
              </w:rPr>
              <w:t>17</w:t>
            </w:r>
            <w:r w:rsidR="007079F5">
              <w:rPr>
                <w:noProof/>
                <w:webHidden/>
              </w:rPr>
              <w:fldChar w:fldCharType="end"/>
            </w:r>
          </w:hyperlink>
        </w:p>
        <w:p w14:paraId="30E26A17" w14:textId="7A11BA1D"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21" w:history="1">
            <w:r w:rsidR="007079F5" w:rsidRPr="00EB4BCB">
              <w:rPr>
                <w:rStyle w:val="-"/>
                <w:noProof/>
                <w:lang w:val="el-GR"/>
              </w:rPr>
              <w:t>2.1.3</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Παροχή Διευκρινίσεων</w:t>
            </w:r>
            <w:r w:rsidR="007079F5">
              <w:rPr>
                <w:noProof/>
                <w:webHidden/>
              </w:rPr>
              <w:tab/>
            </w:r>
            <w:r w:rsidR="007079F5">
              <w:rPr>
                <w:noProof/>
                <w:webHidden/>
              </w:rPr>
              <w:fldChar w:fldCharType="begin"/>
            </w:r>
            <w:r w:rsidR="007079F5">
              <w:rPr>
                <w:noProof/>
                <w:webHidden/>
              </w:rPr>
              <w:instrText xml:space="preserve"> PAGEREF _Toc167222821 \h </w:instrText>
            </w:r>
            <w:r w:rsidR="007079F5">
              <w:rPr>
                <w:noProof/>
                <w:webHidden/>
              </w:rPr>
            </w:r>
            <w:r w:rsidR="007079F5">
              <w:rPr>
                <w:noProof/>
                <w:webHidden/>
              </w:rPr>
              <w:fldChar w:fldCharType="separate"/>
            </w:r>
            <w:r>
              <w:rPr>
                <w:noProof/>
                <w:webHidden/>
              </w:rPr>
              <w:t>17</w:t>
            </w:r>
            <w:r w:rsidR="007079F5">
              <w:rPr>
                <w:noProof/>
                <w:webHidden/>
              </w:rPr>
              <w:fldChar w:fldCharType="end"/>
            </w:r>
          </w:hyperlink>
        </w:p>
        <w:p w14:paraId="790CB1DE" w14:textId="35A0FEFB"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22" w:history="1">
            <w:r w:rsidR="007079F5" w:rsidRPr="00EB4BCB">
              <w:rPr>
                <w:rStyle w:val="-"/>
                <w:noProof/>
                <w:lang w:val="el-GR"/>
              </w:rPr>
              <w:t>2.1.4</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Γλώσσα</w:t>
            </w:r>
            <w:r w:rsidR="007079F5">
              <w:rPr>
                <w:noProof/>
                <w:webHidden/>
              </w:rPr>
              <w:tab/>
            </w:r>
            <w:r w:rsidR="007079F5">
              <w:rPr>
                <w:noProof/>
                <w:webHidden/>
              </w:rPr>
              <w:fldChar w:fldCharType="begin"/>
            </w:r>
            <w:r w:rsidR="007079F5">
              <w:rPr>
                <w:noProof/>
                <w:webHidden/>
              </w:rPr>
              <w:instrText xml:space="preserve"> PAGEREF _Toc167222822 \h </w:instrText>
            </w:r>
            <w:r w:rsidR="007079F5">
              <w:rPr>
                <w:noProof/>
                <w:webHidden/>
              </w:rPr>
            </w:r>
            <w:r w:rsidR="007079F5">
              <w:rPr>
                <w:noProof/>
                <w:webHidden/>
              </w:rPr>
              <w:fldChar w:fldCharType="separate"/>
            </w:r>
            <w:r>
              <w:rPr>
                <w:noProof/>
                <w:webHidden/>
              </w:rPr>
              <w:t>18</w:t>
            </w:r>
            <w:r w:rsidR="007079F5">
              <w:rPr>
                <w:noProof/>
                <w:webHidden/>
              </w:rPr>
              <w:fldChar w:fldCharType="end"/>
            </w:r>
          </w:hyperlink>
        </w:p>
        <w:p w14:paraId="771096B8" w14:textId="70905CA7"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23" w:history="1">
            <w:r w:rsidR="007079F5" w:rsidRPr="00EB4BCB">
              <w:rPr>
                <w:rStyle w:val="-"/>
                <w:noProof/>
                <w:lang w:val="el-GR"/>
              </w:rPr>
              <w:t>2.1.5</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Εγγυήσεις</w:t>
            </w:r>
            <w:r w:rsidR="007079F5">
              <w:rPr>
                <w:noProof/>
                <w:webHidden/>
              </w:rPr>
              <w:tab/>
            </w:r>
            <w:r w:rsidR="007079F5">
              <w:rPr>
                <w:noProof/>
                <w:webHidden/>
              </w:rPr>
              <w:fldChar w:fldCharType="begin"/>
            </w:r>
            <w:r w:rsidR="007079F5">
              <w:rPr>
                <w:noProof/>
                <w:webHidden/>
              </w:rPr>
              <w:instrText xml:space="preserve"> PAGEREF _Toc167222823 \h </w:instrText>
            </w:r>
            <w:r w:rsidR="007079F5">
              <w:rPr>
                <w:noProof/>
                <w:webHidden/>
              </w:rPr>
            </w:r>
            <w:r w:rsidR="007079F5">
              <w:rPr>
                <w:noProof/>
                <w:webHidden/>
              </w:rPr>
              <w:fldChar w:fldCharType="separate"/>
            </w:r>
            <w:r>
              <w:rPr>
                <w:noProof/>
                <w:webHidden/>
              </w:rPr>
              <w:t>18</w:t>
            </w:r>
            <w:r w:rsidR="007079F5">
              <w:rPr>
                <w:noProof/>
                <w:webHidden/>
              </w:rPr>
              <w:fldChar w:fldCharType="end"/>
            </w:r>
          </w:hyperlink>
        </w:p>
        <w:p w14:paraId="52730176" w14:textId="36A52112"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24" w:history="1">
            <w:r w:rsidR="007079F5" w:rsidRPr="00EB4BCB">
              <w:rPr>
                <w:rStyle w:val="-"/>
                <w:noProof/>
                <w:lang w:val="el-GR"/>
              </w:rPr>
              <w:t>2.1.6</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Προστασία Προσωπικών Δεδομένων</w:t>
            </w:r>
            <w:r w:rsidR="007079F5">
              <w:rPr>
                <w:noProof/>
                <w:webHidden/>
              </w:rPr>
              <w:tab/>
            </w:r>
            <w:r w:rsidR="007079F5">
              <w:rPr>
                <w:noProof/>
                <w:webHidden/>
              </w:rPr>
              <w:fldChar w:fldCharType="begin"/>
            </w:r>
            <w:r w:rsidR="007079F5">
              <w:rPr>
                <w:noProof/>
                <w:webHidden/>
              </w:rPr>
              <w:instrText xml:space="preserve"> PAGEREF _Toc167222824 \h </w:instrText>
            </w:r>
            <w:r w:rsidR="007079F5">
              <w:rPr>
                <w:noProof/>
                <w:webHidden/>
              </w:rPr>
            </w:r>
            <w:r w:rsidR="007079F5">
              <w:rPr>
                <w:noProof/>
                <w:webHidden/>
              </w:rPr>
              <w:fldChar w:fldCharType="separate"/>
            </w:r>
            <w:r>
              <w:rPr>
                <w:noProof/>
                <w:webHidden/>
              </w:rPr>
              <w:t>19</w:t>
            </w:r>
            <w:r w:rsidR="007079F5">
              <w:rPr>
                <w:noProof/>
                <w:webHidden/>
              </w:rPr>
              <w:fldChar w:fldCharType="end"/>
            </w:r>
          </w:hyperlink>
        </w:p>
        <w:p w14:paraId="210BE602" w14:textId="2B5CC4A4"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25" w:history="1">
            <w:r w:rsidR="007079F5" w:rsidRPr="00EB4BCB">
              <w:rPr>
                <w:rStyle w:val="-"/>
                <w:noProof/>
                <w:lang w:val="el-GR"/>
              </w:rPr>
              <w:t>2.2</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Δικαίωμα Συμμετοχής - Κριτήρια Ποιοτικής Επιλογής</w:t>
            </w:r>
            <w:r w:rsidR="007079F5">
              <w:rPr>
                <w:noProof/>
                <w:webHidden/>
              </w:rPr>
              <w:tab/>
            </w:r>
            <w:r w:rsidR="007079F5">
              <w:rPr>
                <w:noProof/>
                <w:webHidden/>
              </w:rPr>
              <w:fldChar w:fldCharType="begin"/>
            </w:r>
            <w:r w:rsidR="007079F5">
              <w:rPr>
                <w:noProof/>
                <w:webHidden/>
              </w:rPr>
              <w:instrText xml:space="preserve"> PAGEREF _Toc167222825 \h </w:instrText>
            </w:r>
            <w:r w:rsidR="007079F5">
              <w:rPr>
                <w:noProof/>
                <w:webHidden/>
              </w:rPr>
            </w:r>
            <w:r w:rsidR="007079F5">
              <w:rPr>
                <w:noProof/>
                <w:webHidden/>
              </w:rPr>
              <w:fldChar w:fldCharType="separate"/>
            </w:r>
            <w:r>
              <w:rPr>
                <w:noProof/>
                <w:webHidden/>
              </w:rPr>
              <w:t>20</w:t>
            </w:r>
            <w:r w:rsidR="007079F5">
              <w:rPr>
                <w:noProof/>
                <w:webHidden/>
              </w:rPr>
              <w:fldChar w:fldCharType="end"/>
            </w:r>
          </w:hyperlink>
        </w:p>
        <w:p w14:paraId="6083A1E8" w14:textId="478D78A6"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26" w:history="1">
            <w:r w:rsidR="007079F5" w:rsidRPr="00EB4BCB">
              <w:rPr>
                <w:rStyle w:val="-"/>
                <w:noProof/>
                <w:lang w:val="el-GR"/>
              </w:rPr>
              <w:t>2.2.1</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Δικαιούμενοι συμμετοχής</w:t>
            </w:r>
            <w:r w:rsidR="007079F5">
              <w:rPr>
                <w:noProof/>
                <w:webHidden/>
              </w:rPr>
              <w:tab/>
            </w:r>
            <w:r w:rsidR="007079F5">
              <w:rPr>
                <w:noProof/>
                <w:webHidden/>
              </w:rPr>
              <w:fldChar w:fldCharType="begin"/>
            </w:r>
            <w:r w:rsidR="007079F5">
              <w:rPr>
                <w:noProof/>
                <w:webHidden/>
              </w:rPr>
              <w:instrText xml:space="preserve"> PAGEREF _Toc167222826 \h </w:instrText>
            </w:r>
            <w:r w:rsidR="007079F5">
              <w:rPr>
                <w:noProof/>
                <w:webHidden/>
              </w:rPr>
            </w:r>
            <w:r w:rsidR="007079F5">
              <w:rPr>
                <w:noProof/>
                <w:webHidden/>
              </w:rPr>
              <w:fldChar w:fldCharType="separate"/>
            </w:r>
            <w:r>
              <w:rPr>
                <w:noProof/>
                <w:webHidden/>
              </w:rPr>
              <w:t>20</w:t>
            </w:r>
            <w:r w:rsidR="007079F5">
              <w:rPr>
                <w:noProof/>
                <w:webHidden/>
              </w:rPr>
              <w:fldChar w:fldCharType="end"/>
            </w:r>
          </w:hyperlink>
        </w:p>
        <w:p w14:paraId="34E7308D" w14:textId="3BDCC6C8"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27" w:history="1">
            <w:r w:rsidR="007079F5" w:rsidRPr="00EB4BCB">
              <w:rPr>
                <w:rStyle w:val="-"/>
                <w:noProof/>
                <w:lang w:val="el-GR"/>
              </w:rPr>
              <w:t>2.2.2</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Εγγύηση συμμετοχής</w:t>
            </w:r>
            <w:r w:rsidR="007079F5">
              <w:rPr>
                <w:noProof/>
                <w:webHidden/>
              </w:rPr>
              <w:tab/>
            </w:r>
            <w:r w:rsidR="007079F5">
              <w:rPr>
                <w:noProof/>
                <w:webHidden/>
              </w:rPr>
              <w:fldChar w:fldCharType="begin"/>
            </w:r>
            <w:r w:rsidR="007079F5">
              <w:rPr>
                <w:noProof/>
                <w:webHidden/>
              </w:rPr>
              <w:instrText xml:space="preserve"> PAGEREF _Toc167222827 \h </w:instrText>
            </w:r>
            <w:r w:rsidR="007079F5">
              <w:rPr>
                <w:noProof/>
                <w:webHidden/>
              </w:rPr>
            </w:r>
            <w:r w:rsidR="007079F5">
              <w:rPr>
                <w:noProof/>
                <w:webHidden/>
              </w:rPr>
              <w:fldChar w:fldCharType="separate"/>
            </w:r>
            <w:r>
              <w:rPr>
                <w:noProof/>
                <w:webHidden/>
              </w:rPr>
              <w:t>21</w:t>
            </w:r>
            <w:r w:rsidR="007079F5">
              <w:rPr>
                <w:noProof/>
                <w:webHidden/>
              </w:rPr>
              <w:fldChar w:fldCharType="end"/>
            </w:r>
          </w:hyperlink>
        </w:p>
        <w:p w14:paraId="243E60F3" w14:textId="0E231105"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28" w:history="1">
            <w:r w:rsidR="007079F5" w:rsidRPr="00EB4BCB">
              <w:rPr>
                <w:rStyle w:val="-"/>
                <w:noProof/>
                <w:lang w:val="el-GR"/>
              </w:rPr>
              <w:t>2.2.3</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Λόγοι αποκλεισμού</w:t>
            </w:r>
            <w:r w:rsidR="007079F5">
              <w:rPr>
                <w:noProof/>
                <w:webHidden/>
              </w:rPr>
              <w:tab/>
            </w:r>
            <w:r w:rsidR="007079F5">
              <w:rPr>
                <w:noProof/>
                <w:webHidden/>
              </w:rPr>
              <w:fldChar w:fldCharType="begin"/>
            </w:r>
            <w:r w:rsidR="007079F5">
              <w:rPr>
                <w:noProof/>
                <w:webHidden/>
              </w:rPr>
              <w:instrText xml:space="preserve"> PAGEREF _Toc167222828 \h </w:instrText>
            </w:r>
            <w:r w:rsidR="007079F5">
              <w:rPr>
                <w:noProof/>
                <w:webHidden/>
              </w:rPr>
            </w:r>
            <w:r w:rsidR="007079F5">
              <w:rPr>
                <w:noProof/>
                <w:webHidden/>
              </w:rPr>
              <w:fldChar w:fldCharType="separate"/>
            </w:r>
            <w:r>
              <w:rPr>
                <w:noProof/>
                <w:webHidden/>
              </w:rPr>
              <w:t>22</w:t>
            </w:r>
            <w:r w:rsidR="007079F5">
              <w:rPr>
                <w:noProof/>
                <w:webHidden/>
              </w:rPr>
              <w:fldChar w:fldCharType="end"/>
            </w:r>
          </w:hyperlink>
        </w:p>
        <w:p w14:paraId="081A07F2" w14:textId="185083DF" w:rsidR="007079F5" w:rsidRDefault="00CB4F34">
          <w:pPr>
            <w:pStyle w:val="35"/>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29" w:history="1">
            <w:r w:rsidR="007079F5" w:rsidRPr="00EB4BCB">
              <w:rPr>
                <w:rStyle w:val="-"/>
                <w:noProof/>
                <w:lang w:val="el-GR"/>
              </w:rPr>
              <w:t>Κριτήρια Ποιοτικής Επιλογής &amp; αποδεικτά στοιχεία</w:t>
            </w:r>
            <w:r w:rsidR="007079F5">
              <w:rPr>
                <w:noProof/>
                <w:webHidden/>
              </w:rPr>
              <w:tab/>
            </w:r>
            <w:r w:rsidR="007079F5">
              <w:rPr>
                <w:noProof/>
                <w:webHidden/>
              </w:rPr>
              <w:fldChar w:fldCharType="begin"/>
            </w:r>
            <w:r w:rsidR="007079F5">
              <w:rPr>
                <w:noProof/>
                <w:webHidden/>
              </w:rPr>
              <w:instrText xml:space="preserve"> PAGEREF _Toc167222829 \h </w:instrText>
            </w:r>
            <w:r w:rsidR="007079F5">
              <w:rPr>
                <w:noProof/>
                <w:webHidden/>
              </w:rPr>
            </w:r>
            <w:r w:rsidR="007079F5">
              <w:rPr>
                <w:noProof/>
                <w:webHidden/>
              </w:rPr>
              <w:fldChar w:fldCharType="separate"/>
            </w:r>
            <w:r>
              <w:rPr>
                <w:noProof/>
                <w:webHidden/>
              </w:rPr>
              <w:t>27</w:t>
            </w:r>
            <w:r w:rsidR="007079F5">
              <w:rPr>
                <w:noProof/>
                <w:webHidden/>
              </w:rPr>
              <w:fldChar w:fldCharType="end"/>
            </w:r>
          </w:hyperlink>
        </w:p>
        <w:p w14:paraId="69AF9532" w14:textId="1A813438"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30" w:history="1">
            <w:r w:rsidR="007079F5" w:rsidRPr="00EB4BCB">
              <w:rPr>
                <w:rStyle w:val="-"/>
                <w:noProof/>
                <w:lang w:val="el-GR"/>
              </w:rPr>
              <w:t>2.2.4</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Καταλληλόλητα άσκησης επαγγελματικής δραστηριότητας</w:t>
            </w:r>
            <w:r w:rsidR="007079F5">
              <w:rPr>
                <w:noProof/>
                <w:webHidden/>
              </w:rPr>
              <w:tab/>
            </w:r>
            <w:r w:rsidR="007079F5">
              <w:rPr>
                <w:noProof/>
                <w:webHidden/>
              </w:rPr>
              <w:fldChar w:fldCharType="begin"/>
            </w:r>
            <w:r w:rsidR="007079F5">
              <w:rPr>
                <w:noProof/>
                <w:webHidden/>
              </w:rPr>
              <w:instrText xml:space="preserve"> PAGEREF _Toc167222830 \h </w:instrText>
            </w:r>
            <w:r w:rsidR="007079F5">
              <w:rPr>
                <w:noProof/>
                <w:webHidden/>
              </w:rPr>
            </w:r>
            <w:r w:rsidR="007079F5">
              <w:rPr>
                <w:noProof/>
                <w:webHidden/>
              </w:rPr>
              <w:fldChar w:fldCharType="separate"/>
            </w:r>
            <w:r>
              <w:rPr>
                <w:noProof/>
                <w:webHidden/>
              </w:rPr>
              <w:t>27</w:t>
            </w:r>
            <w:r w:rsidR="007079F5">
              <w:rPr>
                <w:noProof/>
                <w:webHidden/>
              </w:rPr>
              <w:fldChar w:fldCharType="end"/>
            </w:r>
          </w:hyperlink>
        </w:p>
        <w:p w14:paraId="0FFB878B" w14:textId="14FB1799"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31" w:history="1">
            <w:r w:rsidR="007079F5" w:rsidRPr="00EB4BCB">
              <w:rPr>
                <w:rStyle w:val="-"/>
                <w:noProof/>
                <w:lang w:val="el-GR"/>
              </w:rPr>
              <w:t>2.2.5</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Οικονομική και χρηματοοικονομική επάρκεια</w:t>
            </w:r>
            <w:r w:rsidR="007079F5">
              <w:rPr>
                <w:noProof/>
                <w:webHidden/>
              </w:rPr>
              <w:tab/>
            </w:r>
            <w:r w:rsidR="007079F5">
              <w:rPr>
                <w:noProof/>
                <w:webHidden/>
              </w:rPr>
              <w:fldChar w:fldCharType="begin"/>
            </w:r>
            <w:r w:rsidR="007079F5">
              <w:rPr>
                <w:noProof/>
                <w:webHidden/>
              </w:rPr>
              <w:instrText xml:space="preserve"> PAGEREF _Toc167222831 \h </w:instrText>
            </w:r>
            <w:r w:rsidR="007079F5">
              <w:rPr>
                <w:noProof/>
                <w:webHidden/>
              </w:rPr>
            </w:r>
            <w:r w:rsidR="007079F5">
              <w:rPr>
                <w:noProof/>
                <w:webHidden/>
              </w:rPr>
              <w:fldChar w:fldCharType="separate"/>
            </w:r>
            <w:r>
              <w:rPr>
                <w:noProof/>
                <w:webHidden/>
              </w:rPr>
              <w:t>27</w:t>
            </w:r>
            <w:r w:rsidR="007079F5">
              <w:rPr>
                <w:noProof/>
                <w:webHidden/>
              </w:rPr>
              <w:fldChar w:fldCharType="end"/>
            </w:r>
          </w:hyperlink>
        </w:p>
        <w:p w14:paraId="3F8B93F2" w14:textId="44990B04"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32" w:history="1">
            <w:r w:rsidR="007079F5" w:rsidRPr="00EB4BCB">
              <w:rPr>
                <w:rStyle w:val="-"/>
                <w:noProof/>
                <w:lang w:val="el-GR"/>
              </w:rPr>
              <w:t>2.2.6</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Τεχνική και επαγγελματική ικανότητα</w:t>
            </w:r>
            <w:r w:rsidR="007079F5">
              <w:rPr>
                <w:noProof/>
                <w:webHidden/>
              </w:rPr>
              <w:tab/>
            </w:r>
            <w:r w:rsidR="007079F5">
              <w:rPr>
                <w:noProof/>
                <w:webHidden/>
              </w:rPr>
              <w:fldChar w:fldCharType="begin"/>
            </w:r>
            <w:r w:rsidR="007079F5">
              <w:rPr>
                <w:noProof/>
                <w:webHidden/>
              </w:rPr>
              <w:instrText xml:space="preserve"> PAGEREF _Toc167222832 \h </w:instrText>
            </w:r>
            <w:r w:rsidR="007079F5">
              <w:rPr>
                <w:noProof/>
                <w:webHidden/>
              </w:rPr>
            </w:r>
            <w:r w:rsidR="007079F5">
              <w:rPr>
                <w:noProof/>
                <w:webHidden/>
              </w:rPr>
              <w:fldChar w:fldCharType="separate"/>
            </w:r>
            <w:r>
              <w:rPr>
                <w:noProof/>
                <w:webHidden/>
              </w:rPr>
              <w:t>28</w:t>
            </w:r>
            <w:r w:rsidR="007079F5">
              <w:rPr>
                <w:noProof/>
                <w:webHidden/>
              </w:rPr>
              <w:fldChar w:fldCharType="end"/>
            </w:r>
          </w:hyperlink>
        </w:p>
        <w:p w14:paraId="68B78A72" w14:textId="7C107C05" w:rsidR="007079F5" w:rsidRDefault="00CB4F34">
          <w:pPr>
            <w:pStyle w:val="4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33" w:history="1">
            <w:r w:rsidR="007079F5" w:rsidRPr="00EB4BCB">
              <w:rPr>
                <w:rStyle w:val="-"/>
                <w:noProof/>
                <w:lang w:val="el-GR" w:eastAsia="en-US"/>
              </w:rPr>
              <w:t>2.2.6.1</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lang w:val="el-GR" w:eastAsia="en-US"/>
              </w:rPr>
              <w:t>Τεχνική Ικανότητα</w:t>
            </w:r>
            <w:r w:rsidR="007079F5">
              <w:rPr>
                <w:noProof/>
                <w:webHidden/>
              </w:rPr>
              <w:tab/>
            </w:r>
            <w:r w:rsidR="007079F5">
              <w:rPr>
                <w:noProof/>
                <w:webHidden/>
              </w:rPr>
              <w:fldChar w:fldCharType="begin"/>
            </w:r>
            <w:r w:rsidR="007079F5">
              <w:rPr>
                <w:noProof/>
                <w:webHidden/>
              </w:rPr>
              <w:instrText xml:space="preserve"> PAGEREF _Toc167222833 \h </w:instrText>
            </w:r>
            <w:r w:rsidR="007079F5">
              <w:rPr>
                <w:noProof/>
                <w:webHidden/>
              </w:rPr>
            </w:r>
            <w:r w:rsidR="007079F5">
              <w:rPr>
                <w:noProof/>
                <w:webHidden/>
              </w:rPr>
              <w:fldChar w:fldCharType="separate"/>
            </w:r>
            <w:r>
              <w:rPr>
                <w:noProof/>
                <w:webHidden/>
              </w:rPr>
              <w:t>28</w:t>
            </w:r>
            <w:r w:rsidR="007079F5">
              <w:rPr>
                <w:noProof/>
                <w:webHidden/>
              </w:rPr>
              <w:fldChar w:fldCharType="end"/>
            </w:r>
          </w:hyperlink>
        </w:p>
        <w:p w14:paraId="644727F4" w14:textId="0F8B8A47" w:rsidR="007079F5" w:rsidRDefault="00CB4F34">
          <w:pPr>
            <w:pStyle w:val="4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34" w:history="1">
            <w:r w:rsidR="007079F5" w:rsidRPr="00EB4BCB">
              <w:rPr>
                <w:rStyle w:val="-"/>
                <w:noProof/>
                <w:lang w:val="el-GR" w:eastAsia="en-US"/>
              </w:rPr>
              <w:t>2.2.6.2</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lang w:val="el-GR" w:eastAsia="en-US"/>
              </w:rPr>
              <w:t>Επαγγελματική Ικανότητα – Ομάδα Έργου</w:t>
            </w:r>
            <w:r w:rsidR="007079F5">
              <w:rPr>
                <w:noProof/>
                <w:webHidden/>
              </w:rPr>
              <w:tab/>
            </w:r>
            <w:r w:rsidR="007079F5">
              <w:rPr>
                <w:noProof/>
                <w:webHidden/>
              </w:rPr>
              <w:fldChar w:fldCharType="begin"/>
            </w:r>
            <w:r w:rsidR="007079F5">
              <w:rPr>
                <w:noProof/>
                <w:webHidden/>
              </w:rPr>
              <w:instrText xml:space="preserve"> PAGEREF _Toc167222834 \h </w:instrText>
            </w:r>
            <w:r w:rsidR="007079F5">
              <w:rPr>
                <w:noProof/>
                <w:webHidden/>
              </w:rPr>
            </w:r>
            <w:r w:rsidR="007079F5">
              <w:rPr>
                <w:noProof/>
                <w:webHidden/>
              </w:rPr>
              <w:fldChar w:fldCharType="separate"/>
            </w:r>
            <w:r>
              <w:rPr>
                <w:noProof/>
                <w:webHidden/>
              </w:rPr>
              <w:t>29</w:t>
            </w:r>
            <w:r w:rsidR="007079F5">
              <w:rPr>
                <w:noProof/>
                <w:webHidden/>
              </w:rPr>
              <w:fldChar w:fldCharType="end"/>
            </w:r>
          </w:hyperlink>
        </w:p>
        <w:p w14:paraId="18D4B51A" w14:textId="1906FC94"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35" w:history="1">
            <w:r w:rsidR="007079F5" w:rsidRPr="00EB4BCB">
              <w:rPr>
                <w:rStyle w:val="-"/>
                <w:noProof/>
                <w:lang w:val="el-GR"/>
              </w:rPr>
              <w:t>2.2.7</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Πρότυπα διασφάλισης ποιότητας και πρότυπα περιβαλλοντικής διαχείρισης</w:t>
            </w:r>
            <w:r w:rsidR="007079F5">
              <w:rPr>
                <w:noProof/>
                <w:webHidden/>
              </w:rPr>
              <w:tab/>
            </w:r>
            <w:r w:rsidR="007079F5">
              <w:rPr>
                <w:noProof/>
                <w:webHidden/>
              </w:rPr>
              <w:fldChar w:fldCharType="begin"/>
            </w:r>
            <w:r w:rsidR="007079F5">
              <w:rPr>
                <w:noProof/>
                <w:webHidden/>
              </w:rPr>
              <w:instrText xml:space="preserve"> PAGEREF _Toc167222835 \h </w:instrText>
            </w:r>
            <w:r w:rsidR="007079F5">
              <w:rPr>
                <w:noProof/>
                <w:webHidden/>
              </w:rPr>
            </w:r>
            <w:r w:rsidR="007079F5">
              <w:rPr>
                <w:noProof/>
                <w:webHidden/>
              </w:rPr>
              <w:fldChar w:fldCharType="separate"/>
            </w:r>
            <w:r>
              <w:rPr>
                <w:noProof/>
                <w:webHidden/>
              </w:rPr>
              <w:t>30</w:t>
            </w:r>
            <w:r w:rsidR="007079F5">
              <w:rPr>
                <w:noProof/>
                <w:webHidden/>
              </w:rPr>
              <w:fldChar w:fldCharType="end"/>
            </w:r>
          </w:hyperlink>
        </w:p>
        <w:p w14:paraId="33346AC8" w14:textId="76D233A4"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36" w:history="1">
            <w:r w:rsidR="007079F5" w:rsidRPr="00EB4BCB">
              <w:rPr>
                <w:rStyle w:val="-"/>
                <w:noProof/>
                <w:lang w:val="el-GR"/>
              </w:rPr>
              <w:t>2.2.8</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Στήριξη στην ικανότητα τρίτων – Υπεργολαβία</w:t>
            </w:r>
            <w:r w:rsidR="007079F5">
              <w:rPr>
                <w:noProof/>
                <w:webHidden/>
              </w:rPr>
              <w:tab/>
            </w:r>
            <w:r w:rsidR="007079F5">
              <w:rPr>
                <w:noProof/>
                <w:webHidden/>
              </w:rPr>
              <w:fldChar w:fldCharType="begin"/>
            </w:r>
            <w:r w:rsidR="007079F5">
              <w:rPr>
                <w:noProof/>
                <w:webHidden/>
              </w:rPr>
              <w:instrText xml:space="preserve"> PAGEREF _Toc167222836 \h </w:instrText>
            </w:r>
            <w:r w:rsidR="007079F5">
              <w:rPr>
                <w:noProof/>
                <w:webHidden/>
              </w:rPr>
            </w:r>
            <w:r w:rsidR="007079F5">
              <w:rPr>
                <w:noProof/>
                <w:webHidden/>
              </w:rPr>
              <w:fldChar w:fldCharType="separate"/>
            </w:r>
            <w:r>
              <w:rPr>
                <w:noProof/>
                <w:webHidden/>
              </w:rPr>
              <w:t>31</w:t>
            </w:r>
            <w:r w:rsidR="007079F5">
              <w:rPr>
                <w:noProof/>
                <w:webHidden/>
              </w:rPr>
              <w:fldChar w:fldCharType="end"/>
            </w:r>
          </w:hyperlink>
        </w:p>
        <w:p w14:paraId="7CF1474E" w14:textId="11999053" w:rsidR="007079F5" w:rsidRDefault="00CB4F34">
          <w:pPr>
            <w:pStyle w:val="4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37" w:history="1">
            <w:r w:rsidR="007079F5" w:rsidRPr="00EB4BCB">
              <w:rPr>
                <w:rStyle w:val="-"/>
                <w:noProof/>
                <w:lang w:val="el-GR"/>
              </w:rPr>
              <w:t>2.2.8.1</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lang w:val="el-GR"/>
              </w:rPr>
              <w:t>Στήριξη στην ικανότητα τρίτων</w:t>
            </w:r>
            <w:r w:rsidR="007079F5">
              <w:rPr>
                <w:noProof/>
                <w:webHidden/>
              </w:rPr>
              <w:tab/>
            </w:r>
            <w:r w:rsidR="007079F5">
              <w:rPr>
                <w:noProof/>
                <w:webHidden/>
              </w:rPr>
              <w:fldChar w:fldCharType="begin"/>
            </w:r>
            <w:r w:rsidR="007079F5">
              <w:rPr>
                <w:noProof/>
                <w:webHidden/>
              </w:rPr>
              <w:instrText xml:space="preserve"> PAGEREF _Toc167222837 \h </w:instrText>
            </w:r>
            <w:r w:rsidR="007079F5">
              <w:rPr>
                <w:noProof/>
                <w:webHidden/>
              </w:rPr>
            </w:r>
            <w:r w:rsidR="007079F5">
              <w:rPr>
                <w:noProof/>
                <w:webHidden/>
              </w:rPr>
              <w:fldChar w:fldCharType="separate"/>
            </w:r>
            <w:r>
              <w:rPr>
                <w:noProof/>
                <w:webHidden/>
              </w:rPr>
              <w:t>31</w:t>
            </w:r>
            <w:r w:rsidR="007079F5">
              <w:rPr>
                <w:noProof/>
                <w:webHidden/>
              </w:rPr>
              <w:fldChar w:fldCharType="end"/>
            </w:r>
          </w:hyperlink>
        </w:p>
        <w:p w14:paraId="4F497492" w14:textId="4DB70C0B" w:rsidR="007079F5" w:rsidRDefault="00CB4F34">
          <w:pPr>
            <w:pStyle w:val="4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38" w:history="1">
            <w:r w:rsidR="007079F5" w:rsidRPr="00EB4BCB">
              <w:rPr>
                <w:rStyle w:val="-"/>
                <w:noProof/>
                <w:lang w:val="el-GR"/>
              </w:rPr>
              <w:t>2.2.8.2</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lang w:val="el-GR"/>
              </w:rPr>
              <w:t>Υπεργολαβία</w:t>
            </w:r>
            <w:r w:rsidR="007079F5">
              <w:rPr>
                <w:noProof/>
                <w:webHidden/>
              </w:rPr>
              <w:tab/>
            </w:r>
            <w:r w:rsidR="007079F5">
              <w:rPr>
                <w:noProof/>
                <w:webHidden/>
              </w:rPr>
              <w:fldChar w:fldCharType="begin"/>
            </w:r>
            <w:r w:rsidR="007079F5">
              <w:rPr>
                <w:noProof/>
                <w:webHidden/>
              </w:rPr>
              <w:instrText xml:space="preserve"> PAGEREF _Toc167222838 \h </w:instrText>
            </w:r>
            <w:r w:rsidR="007079F5">
              <w:rPr>
                <w:noProof/>
                <w:webHidden/>
              </w:rPr>
            </w:r>
            <w:r w:rsidR="007079F5">
              <w:rPr>
                <w:noProof/>
                <w:webHidden/>
              </w:rPr>
              <w:fldChar w:fldCharType="separate"/>
            </w:r>
            <w:r>
              <w:rPr>
                <w:noProof/>
                <w:webHidden/>
              </w:rPr>
              <w:t>32</w:t>
            </w:r>
            <w:r w:rsidR="007079F5">
              <w:rPr>
                <w:noProof/>
                <w:webHidden/>
              </w:rPr>
              <w:fldChar w:fldCharType="end"/>
            </w:r>
          </w:hyperlink>
        </w:p>
        <w:p w14:paraId="5009DAFB" w14:textId="30FC8824"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39" w:history="1">
            <w:r w:rsidR="007079F5" w:rsidRPr="00EB4BCB">
              <w:rPr>
                <w:rStyle w:val="-"/>
                <w:noProof/>
                <w:lang w:val="el-GR"/>
              </w:rPr>
              <w:t>2.2.9</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Κανόνες απόδειξης ποιοτικής επιλογής</w:t>
            </w:r>
            <w:r w:rsidR="007079F5">
              <w:rPr>
                <w:noProof/>
                <w:webHidden/>
              </w:rPr>
              <w:tab/>
            </w:r>
            <w:r w:rsidR="007079F5">
              <w:rPr>
                <w:noProof/>
                <w:webHidden/>
              </w:rPr>
              <w:fldChar w:fldCharType="begin"/>
            </w:r>
            <w:r w:rsidR="007079F5">
              <w:rPr>
                <w:noProof/>
                <w:webHidden/>
              </w:rPr>
              <w:instrText xml:space="preserve"> PAGEREF _Toc167222839 \h </w:instrText>
            </w:r>
            <w:r w:rsidR="007079F5">
              <w:rPr>
                <w:noProof/>
                <w:webHidden/>
              </w:rPr>
            </w:r>
            <w:r w:rsidR="007079F5">
              <w:rPr>
                <w:noProof/>
                <w:webHidden/>
              </w:rPr>
              <w:fldChar w:fldCharType="separate"/>
            </w:r>
            <w:r>
              <w:rPr>
                <w:noProof/>
                <w:webHidden/>
              </w:rPr>
              <w:t>32</w:t>
            </w:r>
            <w:r w:rsidR="007079F5">
              <w:rPr>
                <w:noProof/>
                <w:webHidden/>
              </w:rPr>
              <w:fldChar w:fldCharType="end"/>
            </w:r>
          </w:hyperlink>
        </w:p>
        <w:p w14:paraId="2522B623" w14:textId="04E72BB9" w:rsidR="007079F5" w:rsidRDefault="00CB4F34">
          <w:pPr>
            <w:pStyle w:val="4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40" w:history="1">
            <w:r w:rsidR="007079F5" w:rsidRPr="00EB4BCB">
              <w:rPr>
                <w:rStyle w:val="-"/>
                <w:i/>
                <w:noProof/>
                <w:lang w:val="el-GR"/>
              </w:rPr>
              <w:t>2.2.9.1</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lang w:val="el-GR"/>
              </w:rPr>
              <w:t>Προκαταρκτική απόδειξη κατά την υποβολή προσφορών</w:t>
            </w:r>
            <w:r w:rsidR="007079F5">
              <w:rPr>
                <w:noProof/>
                <w:webHidden/>
              </w:rPr>
              <w:tab/>
            </w:r>
            <w:r w:rsidR="007079F5">
              <w:rPr>
                <w:noProof/>
                <w:webHidden/>
              </w:rPr>
              <w:fldChar w:fldCharType="begin"/>
            </w:r>
            <w:r w:rsidR="007079F5">
              <w:rPr>
                <w:noProof/>
                <w:webHidden/>
              </w:rPr>
              <w:instrText xml:space="preserve"> PAGEREF _Toc167222840 \h </w:instrText>
            </w:r>
            <w:r w:rsidR="007079F5">
              <w:rPr>
                <w:noProof/>
                <w:webHidden/>
              </w:rPr>
            </w:r>
            <w:r w:rsidR="007079F5">
              <w:rPr>
                <w:noProof/>
                <w:webHidden/>
              </w:rPr>
              <w:fldChar w:fldCharType="separate"/>
            </w:r>
            <w:r>
              <w:rPr>
                <w:noProof/>
                <w:webHidden/>
              </w:rPr>
              <w:t>32</w:t>
            </w:r>
            <w:r w:rsidR="007079F5">
              <w:rPr>
                <w:noProof/>
                <w:webHidden/>
              </w:rPr>
              <w:fldChar w:fldCharType="end"/>
            </w:r>
          </w:hyperlink>
        </w:p>
        <w:p w14:paraId="3FB22638" w14:textId="1112B647" w:rsidR="007079F5" w:rsidRDefault="00CB4F34">
          <w:pPr>
            <w:pStyle w:val="4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41" w:history="1">
            <w:r w:rsidR="007079F5" w:rsidRPr="00EB4BCB">
              <w:rPr>
                <w:rStyle w:val="-"/>
                <w:noProof/>
                <w:lang w:val="el-GR"/>
              </w:rPr>
              <w:t>2.2.9.2</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lang w:val="el-GR"/>
              </w:rPr>
              <w:t>Αποδεικτικά μέσα - Δικαιολογητικά προσωρινού αναδόχου</w:t>
            </w:r>
            <w:r w:rsidR="007079F5">
              <w:rPr>
                <w:noProof/>
                <w:webHidden/>
              </w:rPr>
              <w:tab/>
            </w:r>
            <w:r w:rsidR="007079F5">
              <w:rPr>
                <w:noProof/>
                <w:webHidden/>
              </w:rPr>
              <w:fldChar w:fldCharType="begin"/>
            </w:r>
            <w:r w:rsidR="007079F5">
              <w:rPr>
                <w:noProof/>
                <w:webHidden/>
              </w:rPr>
              <w:instrText xml:space="preserve"> PAGEREF _Toc167222841 \h </w:instrText>
            </w:r>
            <w:r w:rsidR="007079F5">
              <w:rPr>
                <w:noProof/>
                <w:webHidden/>
              </w:rPr>
            </w:r>
            <w:r w:rsidR="007079F5">
              <w:rPr>
                <w:noProof/>
                <w:webHidden/>
              </w:rPr>
              <w:fldChar w:fldCharType="separate"/>
            </w:r>
            <w:r>
              <w:rPr>
                <w:noProof/>
                <w:webHidden/>
              </w:rPr>
              <w:t>34</w:t>
            </w:r>
            <w:r w:rsidR="007079F5">
              <w:rPr>
                <w:noProof/>
                <w:webHidden/>
              </w:rPr>
              <w:fldChar w:fldCharType="end"/>
            </w:r>
          </w:hyperlink>
        </w:p>
        <w:p w14:paraId="30711374" w14:textId="6B6B0B29"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42" w:history="1">
            <w:r w:rsidR="007079F5" w:rsidRPr="00EB4BCB">
              <w:rPr>
                <w:rStyle w:val="-"/>
                <w:noProof/>
                <w:lang w:val="el-GR"/>
              </w:rPr>
              <w:t>2.3</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Κριτήρια Ανάθεσης</w:t>
            </w:r>
            <w:r w:rsidR="007079F5">
              <w:rPr>
                <w:noProof/>
                <w:webHidden/>
              </w:rPr>
              <w:tab/>
            </w:r>
            <w:r w:rsidR="007079F5">
              <w:rPr>
                <w:noProof/>
                <w:webHidden/>
              </w:rPr>
              <w:fldChar w:fldCharType="begin"/>
            </w:r>
            <w:r w:rsidR="007079F5">
              <w:rPr>
                <w:noProof/>
                <w:webHidden/>
              </w:rPr>
              <w:instrText xml:space="preserve"> PAGEREF _Toc167222842 \h </w:instrText>
            </w:r>
            <w:r w:rsidR="007079F5">
              <w:rPr>
                <w:noProof/>
                <w:webHidden/>
              </w:rPr>
            </w:r>
            <w:r w:rsidR="007079F5">
              <w:rPr>
                <w:noProof/>
                <w:webHidden/>
              </w:rPr>
              <w:fldChar w:fldCharType="separate"/>
            </w:r>
            <w:r>
              <w:rPr>
                <w:noProof/>
                <w:webHidden/>
              </w:rPr>
              <w:t>44</w:t>
            </w:r>
            <w:r w:rsidR="007079F5">
              <w:rPr>
                <w:noProof/>
                <w:webHidden/>
              </w:rPr>
              <w:fldChar w:fldCharType="end"/>
            </w:r>
          </w:hyperlink>
        </w:p>
        <w:p w14:paraId="7D040C33" w14:textId="56E7FBDE"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43" w:history="1">
            <w:r w:rsidR="007079F5" w:rsidRPr="00EB4BCB">
              <w:rPr>
                <w:rStyle w:val="-"/>
                <w:noProof/>
              </w:rPr>
              <w:t>2.3.1</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Κριτήριο ανάθεσης</w:t>
            </w:r>
            <w:r w:rsidR="007079F5">
              <w:rPr>
                <w:noProof/>
                <w:webHidden/>
              </w:rPr>
              <w:tab/>
            </w:r>
            <w:r w:rsidR="007079F5">
              <w:rPr>
                <w:noProof/>
                <w:webHidden/>
              </w:rPr>
              <w:fldChar w:fldCharType="begin"/>
            </w:r>
            <w:r w:rsidR="007079F5">
              <w:rPr>
                <w:noProof/>
                <w:webHidden/>
              </w:rPr>
              <w:instrText xml:space="preserve"> PAGEREF _Toc167222843 \h </w:instrText>
            </w:r>
            <w:r w:rsidR="007079F5">
              <w:rPr>
                <w:noProof/>
                <w:webHidden/>
              </w:rPr>
            </w:r>
            <w:r w:rsidR="007079F5">
              <w:rPr>
                <w:noProof/>
                <w:webHidden/>
              </w:rPr>
              <w:fldChar w:fldCharType="separate"/>
            </w:r>
            <w:r>
              <w:rPr>
                <w:noProof/>
                <w:webHidden/>
              </w:rPr>
              <w:t>44</w:t>
            </w:r>
            <w:r w:rsidR="007079F5">
              <w:rPr>
                <w:noProof/>
                <w:webHidden/>
              </w:rPr>
              <w:fldChar w:fldCharType="end"/>
            </w:r>
          </w:hyperlink>
        </w:p>
        <w:p w14:paraId="1F54F02C" w14:textId="18D025B2" w:rsidR="007079F5" w:rsidRDefault="00CB4F34">
          <w:pPr>
            <w:pStyle w:val="4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44" w:history="1">
            <w:r w:rsidR="007079F5" w:rsidRPr="00EB4BCB">
              <w:rPr>
                <w:rStyle w:val="-"/>
                <w:noProof/>
                <w:lang w:val="el-GR"/>
              </w:rPr>
              <w:t>2.3.1.1</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lang w:val="el-GR"/>
              </w:rPr>
              <w:t>Βαθμολόγηση Τεχνικών Προσφορών</w:t>
            </w:r>
            <w:r w:rsidR="007079F5">
              <w:rPr>
                <w:noProof/>
                <w:webHidden/>
              </w:rPr>
              <w:tab/>
            </w:r>
            <w:r w:rsidR="007079F5">
              <w:rPr>
                <w:noProof/>
                <w:webHidden/>
              </w:rPr>
              <w:fldChar w:fldCharType="begin"/>
            </w:r>
            <w:r w:rsidR="007079F5">
              <w:rPr>
                <w:noProof/>
                <w:webHidden/>
              </w:rPr>
              <w:instrText xml:space="preserve"> PAGEREF _Toc167222844 \h </w:instrText>
            </w:r>
            <w:r w:rsidR="007079F5">
              <w:rPr>
                <w:noProof/>
                <w:webHidden/>
              </w:rPr>
            </w:r>
            <w:r w:rsidR="007079F5">
              <w:rPr>
                <w:noProof/>
                <w:webHidden/>
              </w:rPr>
              <w:fldChar w:fldCharType="separate"/>
            </w:r>
            <w:r>
              <w:rPr>
                <w:noProof/>
                <w:webHidden/>
              </w:rPr>
              <w:t>48</w:t>
            </w:r>
            <w:r w:rsidR="007079F5">
              <w:rPr>
                <w:noProof/>
                <w:webHidden/>
              </w:rPr>
              <w:fldChar w:fldCharType="end"/>
            </w:r>
          </w:hyperlink>
        </w:p>
        <w:p w14:paraId="188E9457" w14:textId="163257A7" w:rsidR="007079F5" w:rsidRDefault="00CB4F34">
          <w:pPr>
            <w:pStyle w:val="4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45" w:history="1">
            <w:r w:rsidR="007079F5" w:rsidRPr="00EB4BCB">
              <w:rPr>
                <w:rStyle w:val="-"/>
                <w:noProof/>
                <w:lang w:val="el-GR"/>
              </w:rPr>
              <w:t>2.3.1.2</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lang w:val="el-GR"/>
              </w:rPr>
              <w:t>Κατάταξη προσφορών</w:t>
            </w:r>
            <w:r w:rsidR="007079F5">
              <w:rPr>
                <w:noProof/>
                <w:webHidden/>
              </w:rPr>
              <w:tab/>
            </w:r>
            <w:r w:rsidR="007079F5">
              <w:rPr>
                <w:noProof/>
                <w:webHidden/>
              </w:rPr>
              <w:fldChar w:fldCharType="begin"/>
            </w:r>
            <w:r w:rsidR="007079F5">
              <w:rPr>
                <w:noProof/>
                <w:webHidden/>
              </w:rPr>
              <w:instrText xml:space="preserve"> PAGEREF _Toc167222845 \h </w:instrText>
            </w:r>
            <w:r w:rsidR="007079F5">
              <w:rPr>
                <w:noProof/>
                <w:webHidden/>
              </w:rPr>
            </w:r>
            <w:r w:rsidR="007079F5">
              <w:rPr>
                <w:noProof/>
                <w:webHidden/>
              </w:rPr>
              <w:fldChar w:fldCharType="separate"/>
            </w:r>
            <w:r>
              <w:rPr>
                <w:noProof/>
                <w:webHidden/>
              </w:rPr>
              <w:t>49</w:t>
            </w:r>
            <w:r w:rsidR="007079F5">
              <w:rPr>
                <w:noProof/>
                <w:webHidden/>
              </w:rPr>
              <w:fldChar w:fldCharType="end"/>
            </w:r>
          </w:hyperlink>
        </w:p>
        <w:p w14:paraId="30DD849B" w14:textId="14324673" w:rsidR="007079F5" w:rsidRDefault="00CB4F34">
          <w:pPr>
            <w:pStyle w:val="4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46" w:history="1">
            <w:r w:rsidR="007079F5" w:rsidRPr="00EB4BCB">
              <w:rPr>
                <w:rStyle w:val="-"/>
                <w:noProof/>
                <w:lang w:val="el-GR"/>
              </w:rPr>
              <w:t>2.3.1.3</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lang w:val="el-GR"/>
              </w:rPr>
              <w:t>Διαμόρφωση συγκριτικού κόστους Προσφοράς</w:t>
            </w:r>
            <w:r w:rsidR="007079F5">
              <w:rPr>
                <w:noProof/>
                <w:webHidden/>
              </w:rPr>
              <w:tab/>
            </w:r>
            <w:r w:rsidR="007079F5">
              <w:rPr>
                <w:noProof/>
                <w:webHidden/>
              </w:rPr>
              <w:fldChar w:fldCharType="begin"/>
            </w:r>
            <w:r w:rsidR="007079F5">
              <w:rPr>
                <w:noProof/>
                <w:webHidden/>
              </w:rPr>
              <w:instrText xml:space="preserve"> PAGEREF _Toc167222846 \h </w:instrText>
            </w:r>
            <w:r w:rsidR="007079F5">
              <w:rPr>
                <w:noProof/>
                <w:webHidden/>
              </w:rPr>
            </w:r>
            <w:r w:rsidR="007079F5">
              <w:rPr>
                <w:noProof/>
                <w:webHidden/>
              </w:rPr>
              <w:fldChar w:fldCharType="separate"/>
            </w:r>
            <w:r>
              <w:rPr>
                <w:noProof/>
                <w:webHidden/>
              </w:rPr>
              <w:t>49</w:t>
            </w:r>
            <w:r w:rsidR="007079F5">
              <w:rPr>
                <w:noProof/>
                <w:webHidden/>
              </w:rPr>
              <w:fldChar w:fldCharType="end"/>
            </w:r>
          </w:hyperlink>
        </w:p>
        <w:p w14:paraId="3D34EE39" w14:textId="1B7D226E"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47" w:history="1">
            <w:r w:rsidR="007079F5" w:rsidRPr="00EB4BCB">
              <w:rPr>
                <w:rStyle w:val="-"/>
                <w:noProof/>
                <w:lang w:val="el-GR"/>
              </w:rPr>
              <w:t>2.4</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Κατάρτιση - Περιεχόμενο Προσφορών</w:t>
            </w:r>
            <w:r w:rsidR="007079F5">
              <w:rPr>
                <w:noProof/>
                <w:webHidden/>
              </w:rPr>
              <w:tab/>
            </w:r>
            <w:r w:rsidR="007079F5">
              <w:rPr>
                <w:noProof/>
                <w:webHidden/>
              </w:rPr>
              <w:fldChar w:fldCharType="begin"/>
            </w:r>
            <w:r w:rsidR="007079F5">
              <w:rPr>
                <w:noProof/>
                <w:webHidden/>
              </w:rPr>
              <w:instrText xml:space="preserve"> PAGEREF _Toc167222847 \h </w:instrText>
            </w:r>
            <w:r w:rsidR="007079F5">
              <w:rPr>
                <w:noProof/>
                <w:webHidden/>
              </w:rPr>
            </w:r>
            <w:r w:rsidR="007079F5">
              <w:rPr>
                <w:noProof/>
                <w:webHidden/>
              </w:rPr>
              <w:fldChar w:fldCharType="separate"/>
            </w:r>
            <w:r>
              <w:rPr>
                <w:noProof/>
                <w:webHidden/>
              </w:rPr>
              <w:t>50</w:t>
            </w:r>
            <w:r w:rsidR="007079F5">
              <w:rPr>
                <w:noProof/>
                <w:webHidden/>
              </w:rPr>
              <w:fldChar w:fldCharType="end"/>
            </w:r>
          </w:hyperlink>
        </w:p>
        <w:p w14:paraId="32A3D839" w14:textId="23D6C824"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48" w:history="1">
            <w:r w:rsidR="007079F5" w:rsidRPr="00EB4BCB">
              <w:rPr>
                <w:rStyle w:val="-"/>
                <w:noProof/>
                <w:lang w:val="el-GR"/>
              </w:rPr>
              <w:t>2.4.1</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Γενικοί όροι υποβολής προσφορών</w:t>
            </w:r>
            <w:r w:rsidR="007079F5">
              <w:rPr>
                <w:noProof/>
                <w:webHidden/>
              </w:rPr>
              <w:tab/>
            </w:r>
            <w:r w:rsidR="007079F5">
              <w:rPr>
                <w:noProof/>
                <w:webHidden/>
              </w:rPr>
              <w:fldChar w:fldCharType="begin"/>
            </w:r>
            <w:r w:rsidR="007079F5">
              <w:rPr>
                <w:noProof/>
                <w:webHidden/>
              </w:rPr>
              <w:instrText xml:space="preserve"> PAGEREF _Toc167222848 \h </w:instrText>
            </w:r>
            <w:r w:rsidR="007079F5">
              <w:rPr>
                <w:noProof/>
                <w:webHidden/>
              </w:rPr>
            </w:r>
            <w:r w:rsidR="007079F5">
              <w:rPr>
                <w:noProof/>
                <w:webHidden/>
              </w:rPr>
              <w:fldChar w:fldCharType="separate"/>
            </w:r>
            <w:r>
              <w:rPr>
                <w:noProof/>
                <w:webHidden/>
              </w:rPr>
              <w:t>50</w:t>
            </w:r>
            <w:r w:rsidR="007079F5">
              <w:rPr>
                <w:noProof/>
                <w:webHidden/>
              </w:rPr>
              <w:fldChar w:fldCharType="end"/>
            </w:r>
          </w:hyperlink>
        </w:p>
        <w:p w14:paraId="52AAE28A" w14:textId="0E3F315F"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49" w:history="1">
            <w:r w:rsidR="007079F5" w:rsidRPr="00EB4BCB">
              <w:rPr>
                <w:rStyle w:val="-"/>
                <w:noProof/>
                <w:lang w:val="el-GR"/>
              </w:rPr>
              <w:t>2.4.2</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Χρόνος και Τρόπος υποβολής προσφορών</w:t>
            </w:r>
            <w:r w:rsidR="007079F5">
              <w:rPr>
                <w:noProof/>
                <w:webHidden/>
              </w:rPr>
              <w:tab/>
            </w:r>
            <w:r w:rsidR="007079F5">
              <w:rPr>
                <w:noProof/>
                <w:webHidden/>
              </w:rPr>
              <w:fldChar w:fldCharType="begin"/>
            </w:r>
            <w:r w:rsidR="007079F5">
              <w:rPr>
                <w:noProof/>
                <w:webHidden/>
              </w:rPr>
              <w:instrText xml:space="preserve"> PAGEREF _Toc167222849 \h </w:instrText>
            </w:r>
            <w:r w:rsidR="007079F5">
              <w:rPr>
                <w:noProof/>
                <w:webHidden/>
              </w:rPr>
            </w:r>
            <w:r w:rsidR="007079F5">
              <w:rPr>
                <w:noProof/>
                <w:webHidden/>
              </w:rPr>
              <w:fldChar w:fldCharType="separate"/>
            </w:r>
            <w:r>
              <w:rPr>
                <w:noProof/>
                <w:webHidden/>
              </w:rPr>
              <w:t>50</w:t>
            </w:r>
            <w:r w:rsidR="007079F5">
              <w:rPr>
                <w:noProof/>
                <w:webHidden/>
              </w:rPr>
              <w:fldChar w:fldCharType="end"/>
            </w:r>
          </w:hyperlink>
        </w:p>
        <w:p w14:paraId="00C1AE30" w14:textId="5BC121BE"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50" w:history="1">
            <w:r w:rsidR="007079F5" w:rsidRPr="00EB4BCB">
              <w:rPr>
                <w:rStyle w:val="-"/>
                <w:noProof/>
                <w:lang w:val="el-GR"/>
              </w:rPr>
              <w:t>2.4.3</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Περιεχόμενα Φακέλου «Δικαιολογητικά Συμμετοχής - Τεχνική Προσφορά»</w:t>
            </w:r>
            <w:r w:rsidR="007079F5">
              <w:rPr>
                <w:noProof/>
                <w:webHidden/>
              </w:rPr>
              <w:tab/>
            </w:r>
            <w:r w:rsidR="007079F5">
              <w:rPr>
                <w:noProof/>
                <w:webHidden/>
              </w:rPr>
              <w:fldChar w:fldCharType="begin"/>
            </w:r>
            <w:r w:rsidR="007079F5">
              <w:rPr>
                <w:noProof/>
                <w:webHidden/>
              </w:rPr>
              <w:instrText xml:space="preserve"> PAGEREF _Toc167222850 \h </w:instrText>
            </w:r>
            <w:r w:rsidR="007079F5">
              <w:rPr>
                <w:noProof/>
                <w:webHidden/>
              </w:rPr>
            </w:r>
            <w:r w:rsidR="007079F5">
              <w:rPr>
                <w:noProof/>
                <w:webHidden/>
              </w:rPr>
              <w:fldChar w:fldCharType="separate"/>
            </w:r>
            <w:r>
              <w:rPr>
                <w:noProof/>
                <w:webHidden/>
              </w:rPr>
              <w:t>53</w:t>
            </w:r>
            <w:r w:rsidR="007079F5">
              <w:rPr>
                <w:noProof/>
                <w:webHidden/>
              </w:rPr>
              <w:fldChar w:fldCharType="end"/>
            </w:r>
          </w:hyperlink>
        </w:p>
        <w:p w14:paraId="21442A0D" w14:textId="5EF16E31" w:rsidR="007079F5" w:rsidRDefault="00CB4F34">
          <w:pPr>
            <w:pStyle w:val="4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51" w:history="1">
            <w:r w:rsidR="007079F5" w:rsidRPr="00EB4BCB">
              <w:rPr>
                <w:rStyle w:val="-"/>
                <w:noProof/>
              </w:rPr>
              <w:t>2.4.3.1</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Δικαιολογητικά Συμμετοχής</w:t>
            </w:r>
            <w:r w:rsidR="007079F5">
              <w:rPr>
                <w:noProof/>
                <w:webHidden/>
              </w:rPr>
              <w:tab/>
            </w:r>
            <w:r w:rsidR="007079F5">
              <w:rPr>
                <w:noProof/>
                <w:webHidden/>
              </w:rPr>
              <w:fldChar w:fldCharType="begin"/>
            </w:r>
            <w:r w:rsidR="007079F5">
              <w:rPr>
                <w:noProof/>
                <w:webHidden/>
              </w:rPr>
              <w:instrText xml:space="preserve"> PAGEREF _Toc167222851 \h </w:instrText>
            </w:r>
            <w:r w:rsidR="007079F5">
              <w:rPr>
                <w:noProof/>
                <w:webHidden/>
              </w:rPr>
            </w:r>
            <w:r w:rsidR="007079F5">
              <w:rPr>
                <w:noProof/>
                <w:webHidden/>
              </w:rPr>
              <w:fldChar w:fldCharType="separate"/>
            </w:r>
            <w:r>
              <w:rPr>
                <w:noProof/>
                <w:webHidden/>
              </w:rPr>
              <w:t>53</w:t>
            </w:r>
            <w:r w:rsidR="007079F5">
              <w:rPr>
                <w:noProof/>
                <w:webHidden/>
              </w:rPr>
              <w:fldChar w:fldCharType="end"/>
            </w:r>
          </w:hyperlink>
        </w:p>
        <w:p w14:paraId="4F0DFA8E" w14:textId="4D7245A5" w:rsidR="007079F5" w:rsidRDefault="00CB4F34">
          <w:pPr>
            <w:pStyle w:val="4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52" w:history="1">
            <w:r w:rsidR="007079F5" w:rsidRPr="00EB4BCB">
              <w:rPr>
                <w:rStyle w:val="-"/>
                <w:noProof/>
                <w:lang w:val="el-GR"/>
              </w:rPr>
              <w:t>2.4.3.2</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lang w:val="el-GR"/>
              </w:rPr>
              <w:t>Τεχνική Προσφορά</w:t>
            </w:r>
            <w:r w:rsidR="007079F5">
              <w:rPr>
                <w:noProof/>
                <w:webHidden/>
              </w:rPr>
              <w:tab/>
            </w:r>
            <w:r w:rsidR="007079F5">
              <w:rPr>
                <w:noProof/>
                <w:webHidden/>
              </w:rPr>
              <w:fldChar w:fldCharType="begin"/>
            </w:r>
            <w:r w:rsidR="007079F5">
              <w:rPr>
                <w:noProof/>
                <w:webHidden/>
              </w:rPr>
              <w:instrText xml:space="preserve"> PAGEREF _Toc167222852 \h </w:instrText>
            </w:r>
            <w:r w:rsidR="007079F5">
              <w:rPr>
                <w:noProof/>
                <w:webHidden/>
              </w:rPr>
            </w:r>
            <w:r w:rsidR="007079F5">
              <w:rPr>
                <w:noProof/>
                <w:webHidden/>
              </w:rPr>
              <w:fldChar w:fldCharType="separate"/>
            </w:r>
            <w:r>
              <w:rPr>
                <w:noProof/>
                <w:webHidden/>
              </w:rPr>
              <w:t>55</w:t>
            </w:r>
            <w:r w:rsidR="007079F5">
              <w:rPr>
                <w:noProof/>
                <w:webHidden/>
              </w:rPr>
              <w:fldChar w:fldCharType="end"/>
            </w:r>
          </w:hyperlink>
        </w:p>
        <w:p w14:paraId="66520A04" w14:textId="3354D26E"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53" w:history="1">
            <w:r w:rsidR="007079F5" w:rsidRPr="00EB4BCB">
              <w:rPr>
                <w:rStyle w:val="-"/>
                <w:noProof/>
                <w:lang w:val="el-GR"/>
              </w:rPr>
              <w:t>2.4.4</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Περιεχόμενα Φακέλου «Οικονομική Προσφορά» / Τρόπος σύνταξης και υποβολής οικονομικών προσφορών</w:t>
            </w:r>
            <w:r w:rsidR="007079F5">
              <w:rPr>
                <w:noProof/>
                <w:webHidden/>
              </w:rPr>
              <w:tab/>
            </w:r>
            <w:r w:rsidR="007079F5">
              <w:rPr>
                <w:noProof/>
                <w:webHidden/>
              </w:rPr>
              <w:fldChar w:fldCharType="begin"/>
            </w:r>
            <w:r w:rsidR="007079F5">
              <w:rPr>
                <w:noProof/>
                <w:webHidden/>
              </w:rPr>
              <w:instrText xml:space="preserve"> PAGEREF _Toc167222853 \h </w:instrText>
            </w:r>
            <w:r w:rsidR="007079F5">
              <w:rPr>
                <w:noProof/>
                <w:webHidden/>
              </w:rPr>
            </w:r>
            <w:r w:rsidR="007079F5">
              <w:rPr>
                <w:noProof/>
                <w:webHidden/>
              </w:rPr>
              <w:fldChar w:fldCharType="separate"/>
            </w:r>
            <w:r>
              <w:rPr>
                <w:noProof/>
                <w:webHidden/>
              </w:rPr>
              <w:t>55</w:t>
            </w:r>
            <w:r w:rsidR="007079F5">
              <w:rPr>
                <w:noProof/>
                <w:webHidden/>
              </w:rPr>
              <w:fldChar w:fldCharType="end"/>
            </w:r>
          </w:hyperlink>
        </w:p>
        <w:p w14:paraId="74571750" w14:textId="6AAF8629"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54" w:history="1">
            <w:r w:rsidR="007079F5" w:rsidRPr="00EB4BCB">
              <w:rPr>
                <w:rStyle w:val="-"/>
                <w:noProof/>
                <w:lang w:val="el-GR"/>
              </w:rPr>
              <w:t>2.4.5</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Χρόνος ισχύος των προσφορών</w:t>
            </w:r>
            <w:r w:rsidR="007079F5">
              <w:rPr>
                <w:noProof/>
                <w:webHidden/>
              </w:rPr>
              <w:tab/>
            </w:r>
            <w:r w:rsidR="007079F5">
              <w:rPr>
                <w:noProof/>
                <w:webHidden/>
              </w:rPr>
              <w:fldChar w:fldCharType="begin"/>
            </w:r>
            <w:r w:rsidR="007079F5">
              <w:rPr>
                <w:noProof/>
                <w:webHidden/>
              </w:rPr>
              <w:instrText xml:space="preserve"> PAGEREF _Toc167222854 \h </w:instrText>
            </w:r>
            <w:r w:rsidR="007079F5">
              <w:rPr>
                <w:noProof/>
                <w:webHidden/>
              </w:rPr>
            </w:r>
            <w:r w:rsidR="007079F5">
              <w:rPr>
                <w:noProof/>
                <w:webHidden/>
              </w:rPr>
              <w:fldChar w:fldCharType="separate"/>
            </w:r>
            <w:r>
              <w:rPr>
                <w:noProof/>
                <w:webHidden/>
              </w:rPr>
              <w:t>56</w:t>
            </w:r>
            <w:r w:rsidR="007079F5">
              <w:rPr>
                <w:noProof/>
                <w:webHidden/>
              </w:rPr>
              <w:fldChar w:fldCharType="end"/>
            </w:r>
          </w:hyperlink>
        </w:p>
        <w:p w14:paraId="4C264C6D" w14:textId="17956D8E"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55" w:history="1">
            <w:r w:rsidR="007079F5" w:rsidRPr="00EB4BCB">
              <w:rPr>
                <w:rStyle w:val="-"/>
                <w:noProof/>
                <w:lang w:val="el-GR"/>
              </w:rPr>
              <w:t>2.4.6</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Λόγοι απόρριψης προσφορών</w:t>
            </w:r>
            <w:r w:rsidR="007079F5">
              <w:rPr>
                <w:noProof/>
                <w:webHidden/>
              </w:rPr>
              <w:tab/>
            </w:r>
            <w:r w:rsidR="007079F5">
              <w:rPr>
                <w:noProof/>
                <w:webHidden/>
              </w:rPr>
              <w:fldChar w:fldCharType="begin"/>
            </w:r>
            <w:r w:rsidR="007079F5">
              <w:rPr>
                <w:noProof/>
                <w:webHidden/>
              </w:rPr>
              <w:instrText xml:space="preserve"> PAGEREF _Toc167222855 \h </w:instrText>
            </w:r>
            <w:r w:rsidR="007079F5">
              <w:rPr>
                <w:noProof/>
                <w:webHidden/>
              </w:rPr>
            </w:r>
            <w:r w:rsidR="007079F5">
              <w:rPr>
                <w:noProof/>
                <w:webHidden/>
              </w:rPr>
              <w:fldChar w:fldCharType="separate"/>
            </w:r>
            <w:r>
              <w:rPr>
                <w:noProof/>
                <w:webHidden/>
              </w:rPr>
              <w:t>56</w:t>
            </w:r>
            <w:r w:rsidR="007079F5">
              <w:rPr>
                <w:noProof/>
                <w:webHidden/>
              </w:rPr>
              <w:fldChar w:fldCharType="end"/>
            </w:r>
          </w:hyperlink>
        </w:p>
        <w:p w14:paraId="744ECEE1" w14:textId="2E578EBD" w:rsidR="007079F5" w:rsidRDefault="00CB4F34">
          <w:pPr>
            <w:pStyle w:val="1e"/>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67222856" w:history="1">
            <w:r w:rsidR="007079F5" w:rsidRPr="00EB4BCB">
              <w:rPr>
                <w:rStyle w:val="-"/>
                <w:noProof/>
                <w14:scene3d>
                  <w14:camera w14:prst="orthographicFront"/>
                  <w14:lightRig w14:rig="threePt" w14:dir="t">
                    <w14:rot w14:lat="0" w14:lon="0" w14:rev="0"/>
                  </w14:lightRig>
                </w14:scene3d>
              </w:rPr>
              <w:t>3.</w:t>
            </w:r>
            <w:r w:rsidR="007079F5">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007079F5" w:rsidRPr="00EB4BCB">
              <w:rPr>
                <w:rStyle w:val="-"/>
                <w:noProof/>
              </w:rPr>
              <w:t>ΔΙΕΝΕΡΓΕΙΑ ΔΙΑΔΙΚΑΣΙΑΣ - ΑΞΙΟΛΟΓΗΣΗ ΠΡΟΣΦΟΡΩΝ</w:t>
            </w:r>
            <w:r w:rsidR="007079F5">
              <w:rPr>
                <w:noProof/>
                <w:webHidden/>
              </w:rPr>
              <w:tab/>
            </w:r>
            <w:r w:rsidR="007079F5">
              <w:rPr>
                <w:noProof/>
                <w:webHidden/>
              </w:rPr>
              <w:fldChar w:fldCharType="begin"/>
            </w:r>
            <w:r w:rsidR="007079F5">
              <w:rPr>
                <w:noProof/>
                <w:webHidden/>
              </w:rPr>
              <w:instrText xml:space="preserve"> PAGEREF _Toc167222856 \h </w:instrText>
            </w:r>
            <w:r w:rsidR="007079F5">
              <w:rPr>
                <w:noProof/>
                <w:webHidden/>
              </w:rPr>
            </w:r>
            <w:r w:rsidR="007079F5">
              <w:rPr>
                <w:noProof/>
                <w:webHidden/>
              </w:rPr>
              <w:fldChar w:fldCharType="separate"/>
            </w:r>
            <w:r>
              <w:rPr>
                <w:noProof/>
                <w:webHidden/>
              </w:rPr>
              <w:t>59</w:t>
            </w:r>
            <w:r w:rsidR="007079F5">
              <w:rPr>
                <w:noProof/>
                <w:webHidden/>
              </w:rPr>
              <w:fldChar w:fldCharType="end"/>
            </w:r>
          </w:hyperlink>
        </w:p>
        <w:p w14:paraId="0E63936A" w14:textId="0D290613"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57" w:history="1">
            <w:r w:rsidR="007079F5" w:rsidRPr="00EB4BCB">
              <w:rPr>
                <w:rStyle w:val="-"/>
                <w:noProof/>
                <w:lang w:val="el-GR"/>
              </w:rPr>
              <w:t>3.1</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Αποσφράγιση και αξιολόγηση προσφορών</w:t>
            </w:r>
            <w:r w:rsidR="007079F5">
              <w:rPr>
                <w:noProof/>
                <w:webHidden/>
              </w:rPr>
              <w:tab/>
            </w:r>
            <w:r w:rsidR="007079F5">
              <w:rPr>
                <w:noProof/>
                <w:webHidden/>
              </w:rPr>
              <w:fldChar w:fldCharType="begin"/>
            </w:r>
            <w:r w:rsidR="007079F5">
              <w:rPr>
                <w:noProof/>
                <w:webHidden/>
              </w:rPr>
              <w:instrText xml:space="preserve"> PAGEREF _Toc167222857 \h </w:instrText>
            </w:r>
            <w:r w:rsidR="007079F5">
              <w:rPr>
                <w:noProof/>
                <w:webHidden/>
              </w:rPr>
            </w:r>
            <w:r w:rsidR="007079F5">
              <w:rPr>
                <w:noProof/>
                <w:webHidden/>
              </w:rPr>
              <w:fldChar w:fldCharType="separate"/>
            </w:r>
            <w:r>
              <w:rPr>
                <w:noProof/>
                <w:webHidden/>
              </w:rPr>
              <w:t>59</w:t>
            </w:r>
            <w:r w:rsidR="007079F5">
              <w:rPr>
                <w:noProof/>
                <w:webHidden/>
              </w:rPr>
              <w:fldChar w:fldCharType="end"/>
            </w:r>
          </w:hyperlink>
        </w:p>
        <w:p w14:paraId="1D1AFEC9" w14:textId="5674F530"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58" w:history="1">
            <w:r w:rsidR="007079F5" w:rsidRPr="00EB4BCB">
              <w:rPr>
                <w:rStyle w:val="-"/>
                <w:noProof/>
                <w:lang w:val="el-GR"/>
              </w:rPr>
              <w:t>3.1.1</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Ηλεκτρονική αποσφράγιση προσφορών</w:t>
            </w:r>
            <w:r w:rsidR="007079F5">
              <w:rPr>
                <w:noProof/>
                <w:webHidden/>
              </w:rPr>
              <w:tab/>
            </w:r>
            <w:r w:rsidR="007079F5">
              <w:rPr>
                <w:noProof/>
                <w:webHidden/>
              </w:rPr>
              <w:fldChar w:fldCharType="begin"/>
            </w:r>
            <w:r w:rsidR="007079F5">
              <w:rPr>
                <w:noProof/>
                <w:webHidden/>
              </w:rPr>
              <w:instrText xml:space="preserve"> PAGEREF _Toc167222858 \h </w:instrText>
            </w:r>
            <w:r w:rsidR="007079F5">
              <w:rPr>
                <w:noProof/>
                <w:webHidden/>
              </w:rPr>
            </w:r>
            <w:r w:rsidR="007079F5">
              <w:rPr>
                <w:noProof/>
                <w:webHidden/>
              </w:rPr>
              <w:fldChar w:fldCharType="separate"/>
            </w:r>
            <w:r>
              <w:rPr>
                <w:noProof/>
                <w:webHidden/>
              </w:rPr>
              <w:t>59</w:t>
            </w:r>
            <w:r w:rsidR="007079F5">
              <w:rPr>
                <w:noProof/>
                <w:webHidden/>
              </w:rPr>
              <w:fldChar w:fldCharType="end"/>
            </w:r>
          </w:hyperlink>
        </w:p>
        <w:p w14:paraId="2FAD1E1E" w14:textId="6FF35A42"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59" w:history="1">
            <w:r w:rsidR="007079F5" w:rsidRPr="00EB4BCB">
              <w:rPr>
                <w:rStyle w:val="-"/>
                <w:noProof/>
                <w:lang w:val="el-GR"/>
              </w:rPr>
              <w:t>3.1.2</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Αξιολόγηση προσφορών</w:t>
            </w:r>
            <w:r w:rsidR="007079F5">
              <w:rPr>
                <w:noProof/>
                <w:webHidden/>
              </w:rPr>
              <w:tab/>
            </w:r>
            <w:r w:rsidR="007079F5">
              <w:rPr>
                <w:noProof/>
                <w:webHidden/>
              </w:rPr>
              <w:fldChar w:fldCharType="begin"/>
            </w:r>
            <w:r w:rsidR="007079F5">
              <w:rPr>
                <w:noProof/>
                <w:webHidden/>
              </w:rPr>
              <w:instrText xml:space="preserve"> PAGEREF _Toc167222859 \h </w:instrText>
            </w:r>
            <w:r w:rsidR="007079F5">
              <w:rPr>
                <w:noProof/>
                <w:webHidden/>
              </w:rPr>
            </w:r>
            <w:r w:rsidR="007079F5">
              <w:rPr>
                <w:noProof/>
                <w:webHidden/>
              </w:rPr>
              <w:fldChar w:fldCharType="separate"/>
            </w:r>
            <w:r>
              <w:rPr>
                <w:noProof/>
                <w:webHidden/>
              </w:rPr>
              <w:t>59</w:t>
            </w:r>
            <w:r w:rsidR="007079F5">
              <w:rPr>
                <w:noProof/>
                <w:webHidden/>
              </w:rPr>
              <w:fldChar w:fldCharType="end"/>
            </w:r>
          </w:hyperlink>
        </w:p>
        <w:p w14:paraId="1F69281D" w14:textId="09AFA347"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60" w:history="1">
            <w:r w:rsidR="007079F5" w:rsidRPr="00EB4BCB">
              <w:rPr>
                <w:rStyle w:val="-"/>
                <w:noProof/>
                <w:lang w:val="el-GR"/>
              </w:rPr>
              <w:t>3.2</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Πρόσκληση υποβολής δικαιολογητικών προσωρινού αναδόχου - Δικαιολογητικά προσωρινού αναδόχου</w:t>
            </w:r>
            <w:r w:rsidR="007079F5">
              <w:rPr>
                <w:noProof/>
                <w:webHidden/>
              </w:rPr>
              <w:tab/>
            </w:r>
            <w:r w:rsidR="007079F5">
              <w:rPr>
                <w:noProof/>
                <w:webHidden/>
              </w:rPr>
              <w:fldChar w:fldCharType="begin"/>
            </w:r>
            <w:r w:rsidR="007079F5">
              <w:rPr>
                <w:noProof/>
                <w:webHidden/>
              </w:rPr>
              <w:instrText xml:space="preserve"> PAGEREF _Toc167222860 \h </w:instrText>
            </w:r>
            <w:r w:rsidR="007079F5">
              <w:rPr>
                <w:noProof/>
                <w:webHidden/>
              </w:rPr>
            </w:r>
            <w:r w:rsidR="007079F5">
              <w:rPr>
                <w:noProof/>
                <w:webHidden/>
              </w:rPr>
              <w:fldChar w:fldCharType="separate"/>
            </w:r>
            <w:r>
              <w:rPr>
                <w:noProof/>
                <w:webHidden/>
              </w:rPr>
              <w:t>62</w:t>
            </w:r>
            <w:r w:rsidR="007079F5">
              <w:rPr>
                <w:noProof/>
                <w:webHidden/>
              </w:rPr>
              <w:fldChar w:fldCharType="end"/>
            </w:r>
          </w:hyperlink>
        </w:p>
        <w:p w14:paraId="20349164" w14:textId="4D0D1AFD"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61" w:history="1">
            <w:r w:rsidR="007079F5" w:rsidRPr="00EB4BCB">
              <w:rPr>
                <w:rStyle w:val="-"/>
                <w:noProof/>
                <w:lang w:val="el-GR"/>
              </w:rPr>
              <w:t>3.3</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Κατακύρωση - σύναψη σύμβασης</w:t>
            </w:r>
            <w:r w:rsidR="007079F5">
              <w:rPr>
                <w:noProof/>
                <w:webHidden/>
              </w:rPr>
              <w:tab/>
            </w:r>
            <w:r w:rsidR="007079F5">
              <w:rPr>
                <w:noProof/>
                <w:webHidden/>
              </w:rPr>
              <w:fldChar w:fldCharType="begin"/>
            </w:r>
            <w:r w:rsidR="007079F5">
              <w:rPr>
                <w:noProof/>
                <w:webHidden/>
              </w:rPr>
              <w:instrText xml:space="preserve"> PAGEREF _Toc167222861 \h </w:instrText>
            </w:r>
            <w:r w:rsidR="007079F5">
              <w:rPr>
                <w:noProof/>
                <w:webHidden/>
              </w:rPr>
            </w:r>
            <w:r w:rsidR="007079F5">
              <w:rPr>
                <w:noProof/>
                <w:webHidden/>
              </w:rPr>
              <w:fldChar w:fldCharType="separate"/>
            </w:r>
            <w:r>
              <w:rPr>
                <w:noProof/>
                <w:webHidden/>
              </w:rPr>
              <w:t>63</w:t>
            </w:r>
            <w:r w:rsidR="007079F5">
              <w:rPr>
                <w:noProof/>
                <w:webHidden/>
              </w:rPr>
              <w:fldChar w:fldCharType="end"/>
            </w:r>
          </w:hyperlink>
        </w:p>
        <w:p w14:paraId="1BBA6D4A" w14:textId="164D00D5"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62" w:history="1">
            <w:r w:rsidR="007079F5" w:rsidRPr="00EB4BCB">
              <w:rPr>
                <w:rStyle w:val="-"/>
                <w:noProof/>
                <w:lang w:val="el-GR"/>
              </w:rPr>
              <w:t>3.4</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Προδικαστικές Προσφυγές - Προσωρινή και Οριστική Δικαστική Προστασία</w:t>
            </w:r>
            <w:r w:rsidR="007079F5">
              <w:rPr>
                <w:noProof/>
                <w:webHidden/>
              </w:rPr>
              <w:tab/>
            </w:r>
            <w:r w:rsidR="007079F5">
              <w:rPr>
                <w:noProof/>
                <w:webHidden/>
              </w:rPr>
              <w:fldChar w:fldCharType="begin"/>
            </w:r>
            <w:r w:rsidR="007079F5">
              <w:rPr>
                <w:noProof/>
                <w:webHidden/>
              </w:rPr>
              <w:instrText xml:space="preserve"> PAGEREF _Toc167222862 \h </w:instrText>
            </w:r>
            <w:r w:rsidR="007079F5">
              <w:rPr>
                <w:noProof/>
                <w:webHidden/>
              </w:rPr>
            </w:r>
            <w:r w:rsidR="007079F5">
              <w:rPr>
                <w:noProof/>
                <w:webHidden/>
              </w:rPr>
              <w:fldChar w:fldCharType="separate"/>
            </w:r>
            <w:r>
              <w:rPr>
                <w:noProof/>
                <w:webHidden/>
              </w:rPr>
              <w:t>65</w:t>
            </w:r>
            <w:r w:rsidR="007079F5">
              <w:rPr>
                <w:noProof/>
                <w:webHidden/>
              </w:rPr>
              <w:fldChar w:fldCharType="end"/>
            </w:r>
          </w:hyperlink>
        </w:p>
        <w:p w14:paraId="59FF800E" w14:textId="7520EB2B"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63" w:history="1">
            <w:r w:rsidR="007079F5" w:rsidRPr="00EB4BCB">
              <w:rPr>
                <w:rStyle w:val="-"/>
                <w:noProof/>
                <w:lang w:val="el-GR"/>
              </w:rPr>
              <w:t>3.5</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Ματαίωση Διαδικασίας</w:t>
            </w:r>
            <w:r w:rsidR="007079F5">
              <w:rPr>
                <w:noProof/>
                <w:webHidden/>
              </w:rPr>
              <w:tab/>
            </w:r>
            <w:r w:rsidR="007079F5">
              <w:rPr>
                <w:noProof/>
                <w:webHidden/>
              </w:rPr>
              <w:fldChar w:fldCharType="begin"/>
            </w:r>
            <w:r w:rsidR="007079F5">
              <w:rPr>
                <w:noProof/>
                <w:webHidden/>
              </w:rPr>
              <w:instrText xml:space="preserve"> PAGEREF _Toc167222863 \h </w:instrText>
            </w:r>
            <w:r w:rsidR="007079F5">
              <w:rPr>
                <w:noProof/>
                <w:webHidden/>
              </w:rPr>
            </w:r>
            <w:r w:rsidR="007079F5">
              <w:rPr>
                <w:noProof/>
                <w:webHidden/>
              </w:rPr>
              <w:fldChar w:fldCharType="separate"/>
            </w:r>
            <w:r>
              <w:rPr>
                <w:noProof/>
                <w:webHidden/>
              </w:rPr>
              <w:t>67</w:t>
            </w:r>
            <w:r w:rsidR="007079F5">
              <w:rPr>
                <w:noProof/>
                <w:webHidden/>
              </w:rPr>
              <w:fldChar w:fldCharType="end"/>
            </w:r>
          </w:hyperlink>
        </w:p>
        <w:p w14:paraId="39E08090" w14:textId="6B0CBAFC" w:rsidR="007079F5" w:rsidRDefault="00CB4F34">
          <w:pPr>
            <w:pStyle w:val="1e"/>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67222864" w:history="1">
            <w:r w:rsidR="007079F5" w:rsidRPr="00EB4BCB">
              <w:rPr>
                <w:rStyle w:val="-"/>
                <w:noProof/>
                <w14:scene3d>
                  <w14:camera w14:prst="orthographicFront"/>
                  <w14:lightRig w14:rig="threePt" w14:dir="t">
                    <w14:rot w14:lat="0" w14:lon="0" w14:rev="0"/>
                  </w14:lightRig>
                </w14:scene3d>
              </w:rPr>
              <w:t>4.</w:t>
            </w:r>
            <w:r w:rsidR="007079F5">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007079F5" w:rsidRPr="00EB4BCB">
              <w:rPr>
                <w:rStyle w:val="-"/>
                <w:noProof/>
              </w:rPr>
              <w:t>ΟΡΟΙ ΕΚΤΕΛΕΣΗΣ ΤΗΣ ΣΥΜΒΑΣΗΣ</w:t>
            </w:r>
            <w:r w:rsidR="007079F5">
              <w:rPr>
                <w:noProof/>
                <w:webHidden/>
              </w:rPr>
              <w:tab/>
            </w:r>
            <w:r w:rsidR="007079F5">
              <w:rPr>
                <w:noProof/>
                <w:webHidden/>
              </w:rPr>
              <w:fldChar w:fldCharType="begin"/>
            </w:r>
            <w:r w:rsidR="007079F5">
              <w:rPr>
                <w:noProof/>
                <w:webHidden/>
              </w:rPr>
              <w:instrText xml:space="preserve"> PAGEREF _Toc167222864 \h </w:instrText>
            </w:r>
            <w:r w:rsidR="007079F5">
              <w:rPr>
                <w:noProof/>
                <w:webHidden/>
              </w:rPr>
            </w:r>
            <w:r w:rsidR="007079F5">
              <w:rPr>
                <w:noProof/>
                <w:webHidden/>
              </w:rPr>
              <w:fldChar w:fldCharType="separate"/>
            </w:r>
            <w:r>
              <w:rPr>
                <w:noProof/>
                <w:webHidden/>
              </w:rPr>
              <w:t>69</w:t>
            </w:r>
            <w:r w:rsidR="007079F5">
              <w:rPr>
                <w:noProof/>
                <w:webHidden/>
              </w:rPr>
              <w:fldChar w:fldCharType="end"/>
            </w:r>
          </w:hyperlink>
        </w:p>
        <w:p w14:paraId="74B0E83B" w14:textId="3A41C216"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65" w:history="1">
            <w:r w:rsidR="007079F5" w:rsidRPr="00EB4BCB">
              <w:rPr>
                <w:rStyle w:val="-"/>
                <w:noProof/>
                <w:lang w:val="el-GR"/>
              </w:rPr>
              <w:t>4.1</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Εγγυήσεις (καλής εκτέλεσης, προκαταβολής, καλής λειτουργίας)</w:t>
            </w:r>
            <w:r w:rsidR="007079F5">
              <w:rPr>
                <w:noProof/>
                <w:webHidden/>
              </w:rPr>
              <w:tab/>
            </w:r>
            <w:r w:rsidR="007079F5">
              <w:rPr>
                <w:noProof/>
                <w:webHidden/>
              </w:rPr>
              <w:fldChar w:fldCharType="begin"/>
            </w:r>
            <w:r w:rsidR="007079F5">
              <w:rPr>
                <w:noProof/>
                <w:webHidden/>
              </w:rPr>
              <w:instrText xml:space="preserve"> PAGEREF _Toc167222865 \h </w:instrText>
            </w:r>
            <w:r w:rsidR="007079F5">
              <w:rPr>
                <w:noProof/>
                <w:webHidden/>
              </w:rPr>
            </w:r>
            <w:r w:rsidR="007079F5">
              <w:rPr>
                <w:noProof/>
                <w:webHidden/>
              </w:rPr>
              <w:fldChar w:fldCharType="separate"/>
            </w:r>
            <w:r>
              <w:rPr>
                <w:noProof/>
                <w:webHidden/>
              </w:rPr>
              <w:t>69</w:t>
            </w:r>
            <w:r w:rsidR="007079F5">
              <w:rPr>
                <w:noProof/>
                <w:webHidden/>
              </w:rPr>
              <w:fldChar w:fldCharType="end"/>
            </w:r>
          </w:hyperlink>
        </w:p>
        <w:p w14:paraId="41CA0A0F" w14:textId="5C6F2B0B"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66" w:history="1">
            <w:r w:rsidR="007079F5" w:rsidRPr="00EB4BCB">
              <w:rPr>
                <w:rStyle w:val="-"/>
                <w:noProof/>
                <w:lang w:val="el-GR"/>
              </w:rPr>
              <w:t>4.2</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Συμβατικό πλαίσιο – Εφαρμοστέα νομοθεσία</w:t>
            </w:r>
            <w:r w:rsidR="007079F5">
              <w:rPr>
                <w:noProof/>
                <w:webHidden/>
              </w:rPr>
              <w:tab/>
            </w:r>
            <w:r w:rsidR="007079F5">
              <w:rPr>
                <w:noProof/>
                <w:webHidden/>
              </w:rPr>
              <w:fldChar w:fldCharType="begin"/>
            </w:r>
            <w:r w:rsidR="007079F5">
              <w:rPr>
                <w:noProof/>
                <w:webHidden/>
              </w:rPr>
              <w:instrText xml:space="preserve"> PAGEREF _Toc167222866 \h </w:instrText>
            </w:r>
            <w:r w:rsidR="007079F5">
              <w:rPr>
                <w:noProof/>
                <w:webHidden/>
              </w:rPr>
            </w:r>
            <w:r w:rsidR="007079F5">
              <w:rPr>
                <w:noProof/>
                <w:webHidden/>
              </w:rPr>
              <w:fldChar w:fldCharType="separate"/>
            </w:r>
            <w:r>
              <w:rPr>
                <w:noProof/>
                <w:webHidden/>
              </w:rPr>
              <w:t>71</w:t>
            </w:r>
            <w:r w:rsidR="007079F5">
              <w:rPr>
                <w:noProof/>
                <w:webHidden/>
              </w:rPr>
              <w:fldChar w:fldCharType="end"/>
            </w:r>
          </w:hyperlink>
        </w:p>
        <w:p w14:paraId="7EF0A734" w14:textId="52022186"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67" w:history="1">
            <w:r w:rsidR="007079F5" w:rsidRPr="00EB4BCB">
              <w:rPr>
                <w:rStyle w:val="-"/>
                <w:noProof/>
                <w:lang w:val="el-GR"/>
              </w:rPr>
              <w:t>4.3</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Όροι εκτέλεσης της σύμβασης</w:t>
            </w:r>
            <w:r w:rsidR="007079F5">
              <w:rPr>
                <w:noProof/>
                <w:webHidden/>
              </w:rPr>
              <w:tab/>
            </w:r>
            <w:r w:rsidR="007079F5">
              <w:rPr>
                <w:noProof/>
                <w:webHidden/>
              </w:rPr>
              <w:fldChar w:fldCharType="begin"/>
            </w:r>
            <w:r w:rsidR="007079F5">
              <w:rPr>
                <w:noProof/>
                <w:webHidden/>
              </w:rPr>
              <w:instrText xml:space="preserve"> PAGEREF _Toc167222867 \h </w:instrText>
            </w:r>
            <w:r w:rsidR="007079F5">
              <w:rPr>
                <w:noProof/>
                <w:webHidden/>
              </w:rPr>
            </w:r>
            <w:r w:rsidR="007079F5">
              <w:rPr>
                <w:noProof/>
                <w:webHidden/>
              </w:rPr>
              <w:fldChar w:fldCharType="separate"/>
            </w:r>
            <w:r>
              <w:rPr>
                <w:noProof/>
                <w:webHidden/>
              </w:rPr>
              <w:t>71</w:t>
            </w:r>
            <w:r w:rsidR="007079F5">
              <w:rPr>
                <w:noProof/>
                <w:webHidden/>
              </w:rPr>
              <w:fldChar w:fldCharType="end"/>
            </w:r>
          </w:hyperlink>
        </w:p>
        <w:p w14:paraId="714B7A36" w14:textId="70F52225"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68" w:history="1">
            <w:r w:rsidR="007079F5" w:rsidRPr="00EB4BCB">
              <w:rPr>
                <w:rStyle w:val="-"/>
                <w:noProof/>
                <w:lang w:val="el-GR"/>
              </w:rPr>
              <w:t>4.4</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Υπεργολαβία</w:t>
            </w:r>
            <w:r w:rsidR="007079F5">
              <w:rPr>
                <w:noProof/>
                <w:webHidden/>
              </w:rPr>
              <w:tab/>
            </w:r>
            <w:r w:rsidR="007079F5">
              <w:rPr>
                <w:noProof/>
                <w:webHidden/>
              </w:rPr>
              <w:fldChar w:fldCharType="begin"/>
            </w:r>
            <w:r w:rsidR="007079F5">
              <w:rPr>
                <w:noProof/>
                <w:webHidden/>
              </w:rPr>
              <w:instrText xml:space="preserve"> PAGEREF _Toc167222868 \h </w:instrText>
            </w:r>
            <w:r w:rsidR="007079F5">
              <w:rPr>
                <w:noProof/>
                <w:webHidden/>
              </w:rPr>
            </w:r>
            <w:r w:rsidR="007079F5">
              <w:rPr>
                <w:noProof/>
                <w:webHidden/>
              </w:rPr>
              <w:fldChar w:fldCharType="separate"/>
            </w:r>
            <w:r>
              <w:rPr>
                <w:noProof/>
                <w:webHidden/>
              </w:rPr>
              <w:t>75</w:t>
            </w:r>
            <w:r w:rsidR="007079F5">
              <w:rPr>
                <w:noProof/>
                <w:webHidden/>
              </w:rPr>
              <w:fldChar w:fldCharType="end"/>
            </w:r>
          </w:hyperlink>
        </w:p>
        <w:p w14:paraId="779C616D" w14:textId="3A469A6A"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69" w:history="1">
            <w:r w:rsidR="007079F5" w:rsidRPr="00EB4BCB">
              <w:rPr>
                <w:rStyle w:val="-"/>
                <w:noProof/>
                <w:lang w:val="el-GR"/>
              </w:rPr>
              <w:t>4.5</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Τροποποίηση σύμβασης κατά τη διάρκειά της</w:t>
            </w:r>
            <w:r w:rsidR="007079F5">
              <w:rPr>
                <w:noProof/>
                <w:webHidden/>
              </w:rPr>
              <w:tab/>
            </w:r>
            <w:r w:rsidR="007079F5">
              <w:rPr>
                <w:noProof/>
                <w:webHidden/>
              </w:rPr>
              <w:fldChar w:fldCharType="begin"/>
            </w:r>
            <w:r w:rsidR="007079F5">
              <w:rPr>
                <w:noProof/>
                <w:webHidden/>
              </w:rPr>
              <w:instrText xml:space="preserve"> PAGEREF _Toc167222869 \h </w:instrText>
            </w:r>
            <w:r w:rsidR="007079F5">
              <w:rPr>
                <w:noProof/>
                <w:webHidden/>
              </w:rPr>
            </w:r>
            <w:r w:rsidR="007079F5">
              <w:rPr>
                <w:noProof/>
                <w:webHidden/>
              </w:rPr>
              <w:fldChar w:fldCharType="separate"/>
            </w:r>
            <w:r>
              <w:rPr>
                <w:noProof/>
                <w:webHidden/>
              </w:rPr>
              <w:t>75</w:t>
            </w:r>
            <w:r w:rsidR="007079F5">
              <w:rPr>
                <w:noProof/>
                <w:webHidden/>
              </w:rPr>
              <w:fldChar w:fldCharType="end"/>
            </w:r>
          </w:hyperlink>
        </w:p>
        <w:p w14:paraId="45527D85" w14:textId="0081F346" w:rsidR="007079F5" w:rsidRDefault="00CB4F34">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70" w:history="1">
            <w:r w:rsidR="007079F5" w:rsidRPr="00EB4BCB">
              <w:rPr>
                <w:rStyle w:val="-"/>
                <w:noProof/>
                <w:lang w:val="el-GR"/>
              </w:rPr>
              <w:t>4.5.1</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Δικαιώματα προαίρεσης</w:t>
            </w:r>
            <w:r w:rsidR="007079F5">
              <w:rPr>
                <w:noProof/>
                <w:webHidden/>
              </w:rPr>
              <w:tab/>
            </w:r>
            <w:r w:rsidR="007079F5">
              <w:rPr>
                <w:noProof/>
                <w:webHidden/>
              </w:rPr>
              <w:fldChar w:fldCharType="begin"/>
            </w:r>
            <w:r w:rsidR="007079F5">
              <w:rPr>
                <w:noProof/>
                <w:webHidden/>
              </w:rPr>
              <w:instrText xml:space="preserve"> PAGEREF _Toc167222870 \h </w:instrText>
            </w:r>
            <w:r w:rsidR="007079F5">
              <w:rPr>
                <w:noProof/>
                <w:webHidden/>
              </w:rPr>
            </w:r>
            <w:r w:rsidR="007079F5">
              <w:rPr>
                <w:noProof/>
                <w:webHidden/>
              </w:rPr>
              <w:fldChar w:fldCharType="separate"/>
            </w:r>
            <w:r>
              <w:rPr>
                <w:noProof/>
                <w:webHidden/>
              </w:rPr>
              <w:t>76</w:t>
            </w:r>
            <w:r w:rsidR="007079F5">
              <w:rPr>
                <w:noProof/>
                <w:webHidden/>
              </w:rPr>
              <w:fldChar w:fldCharType="end"/>
            </w:r>
          </w:hyperlink>
        </w:p>
        <w:p w14:paraId="08A638F4" w14:textId="07952C2C"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71" w:history="1">
            <w:r w:rsidR="007079F5" w:rsidRPr="00EB4BCB">
              <w:rPr>
                <w:rStyle w:val="-"/>
                <w:noProof/>
                <w:lang w:val="el-GR"/>
              </w:rPr>
              <w:t>4.6</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Δικαίωμα μονομερούς λύσης της σύμβασης</w:t>
            </w:r>
            <w:r w:rsidR="007079F5">
              <w:rPr>
                <w:noProof/>
                <w:webHidden/>
              </w:rPr>
              <w:tab/>
            </w:r>
            <w:r w:rsidR="007079F5">
              <w:rPr>
                <w:noProof/>
                <w:webHidden/>
              </w:rPr>
              <w:fldChar w:fldCharType="begin"/>
            </w:r>
            <w:r w:rsidR="007079F5">
              <w:rPr>
                <w:noProof/>
                <w:webHidden/>
              </w:rPr>
              <w:instrText xml:space="preserve"> PAGEREF _Toc167222871 \h </w:instrText>
            </w:r>
            <w:r w:rsidR="007079F5">
              <w:rPr>
                <w:noProof/>
                <w:webHidden/>
              </w:rPr>
            </w:r>
            <w:r w:rsidR="007079F5">
              <w:rPr>
                <w:noProof/>
                <w:webHidden/>
              </w:rPr>
              <w:fldChar w:fldCharType="separate"/>
            </w:r>
            <w:r>
              <w:rPr>
                <w:noProof/>
                <w:webHidden/>
              </w:rPr>
              <w:t>76</w:t>
            </w:r>
            <w:r w:rsidR="007079F5">
              <w:rPr>
                <w:noProof/>
                <w:webHidden/>
              </w:rPr>
              <w:fldChar w:fldCharType="end"/>
            </w:r>
          </w:hyperlink>
        </w:p>
        <w:p w14:paraId="6BE38FC0" w14:textId="39ABA6C8" w:rsidR="007079F5" w:rsidRDefault="00CB4F34">
          <w:pPr>
            <w:pStyle w:val="1e"/>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67222872" w:history="1">
            <w:r w:rsidR="007079F5" w:rsidRPr="00EB4BCB">
              <w:rPr>
                <w:rStyle w:val="-"/>
                <w:noProof/>
                <w:lang w:val="el-GR"/>
                <w14:scene3d>
                  <w14:camera w14:prst="orthographicFront"/>
                  <w14:lightRig w14:rig="threePt" w14:dir="t">
                    <w14:rot w14:lat="0" w14:lon="0" w14:rev="0"/>
                  </w14:lightRig>
                </w14:scene3d>
              </w:rPr>
              <w:t>5.</w:t>
            </w:r>
            <w:r w:rsidR="007079F5">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007079F5" w:rsidRPr="00EB4BCB">
              <w:rPr>
                <w:rStyle w:val="-"/>
                <w:noProof/>
                <w:lang w:val="el-GR"/>
              </w:rPr>
              <w:t>ΕΙΔΙΚΟΙ ΟΡΟΙ ΕΚΤΕΛΕΣΗΣ ΤΗΣ ΣΥΜΒΑΣΗΣ</w:t>
            </w:r>
            <w:r w:rsidR="007079F5">
              <w:rPr>
                <w:noProof/>
                <w:webHidden/>
              </w:rPr>
              <w:tab/>
            </w:r>
            <w:r w:rsidR="007079F5">
              <w:rPr>
                <w:noProof/>
                <w:webHidden/>
              </w:rPr>
              <w:fldChar w:fldCharType="begin"/>
            </w:r>
            <w:r w:rsidR="007079F5">
              <w:rPr>
                <w:noProof/>
                <w:webHidden/>
              </w:rPr>
              <w:instrText xml:space="preserve"> PAGEREF _Toc167222872 \h </w:instrText>
            </w:r>
            <w:r w:rsidR="007079F5">
              <w:rPr>
                <w:noProof/>
                <w:webHidden/>
              </w:rPr>
            </w:r>
            <w:r w:rsidR="007079F5">
              <w:rPr>
                <w:noProof/>
                <w:webHidden/>
              </w:rPr>
              <w:fldChar w:fldCharType="separate"/>
            </w:r>
            <w:r>
              <w:rPr>
                <w:noProof/>
                <w:webHidden/>
              </w:rPr>
              <w:t>78</w:t>
            </w:r>
            <w:r w:rsidR="007079F5">
              <w:rPr>
                <w:noProof/>
                <w:webHidden/>
              </w:rPr>
              <w:fldChar w:fldCharType="end"/>
            </w:r>
          </w:hyperlink>
        </w:p>
        <w:p w14:paraId="140EB1E9" w14:textId="319924F4"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73" w:history="1">
            <w:r w:rsidR="007079F5" w:rsidRPr="00EB4BCB">
              <w:rPr>
                <w:rStyle w:val="-"/>
                <w:noProof/>
                <w:lang w:val="el-GR"/>
              </w:rPr>
              <w:t>5.1</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Τρόπος πληρωμής</w:t>
            </w:r>
            <w:r w:rsidR="007079F5">
              <w:rPr>
                <w:noProof/>
                <w:webHidden/>
              </w:rPr>
              <w:tab/>
            </w:r>
            <w:r w:rsidR="007079F5">
              <w:rPr>
                <w:noProof/>
                <w:webHidden/>
              </w:rPr>
              <w:fldChar w:fldCharType="begin"/>
            </w:r>
            <w:r w:rsidR="007079F5">
              <w:rPr>
                <w:noProof/>
                <w:webHidden/>
              </w:rPr>
              <w:instrText xml:space="preserve"> PAGEREF _Toc167222873 \h </w:instrText>
            </w:r>
            <w:r w:rsidR="007079F5">
              <w:rPr>
                <w:noProof/>
                <w:webHidden/>
              </w:rPr>
            </w:r>
            <w:r w:rsidR="007079F5">
              <w:rPr>
                <w:noProof/>
                <w:webHidden/>
              </w:rPr>
              <w:fldChar w:fldCharType="separate"/>
            </w:r>
            <w:r>
              <w:rPr>
                <w:noProof/>
                <w:webHidden/>
              </w:rPr>
              <w:t>78</w:t>
            </w:r>
            <w:r w:rsidR="007079F5">
              <w:rPr>
                <w:noProof/>
                <w:webHidden/>
              </w:rPr>
              <w:fldChar w:fldCharType="end"/>
            </w:r>
          </w:hyperlink>
        </w:p>
        <w:p w14:paraId="12CC068C" w14:textId="2A7E35F3"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74" w:history="1">
            <w:r w:rsidR="007079F5" w:rsidRPr="00EB4BCB">
              <w:rPr>
                <w:rStyle w:val="-"/>
                <w:noProof/>
                <w:lang w:val="el-GR"/>
              </w:rPr>
              <w:t>5.2</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Κήρυξη οικονομικού φορέα έκπτωτου - Κυρώσεις</w:t>
            </w:r>
            <w:r w:rsidR="007079F5">
              <w:rPr>
                <w:noProof/>
                <w:webHidden/>
              </w:rPr>
              <w:tab/>
            </w:r>
            <w:r w:rsidR="007079F5">
              <w:rPr>
                <w:noProof/>
                <w:webHidden/>
              </w:rPr>
              <w:fldChar w:fldCharType="begin"/>
            </w:r>
            <w:r w:rsidR="007079F5">
              <w:rPr>
                <w:noProof/>
                <w:webHidden/>
              </w:rPr>
              <w:instrText xml:space="preserve"> PAGEREF _Toc167222874 \h </w:instrText>
            </w:r>
            <w:r w:rsidR="007079F5">
              <w:rPr>
                <w:noProof/>
                <w:webHidden/>
              </w:rPr>
            </w:r>
            <w:r w:rsidR="007079F5">
              <w:rPr>
                <w:noProof/>
                <w:webHidden/>
              </w:rPr>
              <w:fldChar w:fldCharType="separate"/>
            </w:r>
            <w:r>
              <w:rPr>
                <w:noProof/>
                <w:webHidden/>
              </w:rPr>
              <w:t>80</w:t>
            </w:r>
            <w:r w:rsidR="007079F5">
              <w:rPr>
                <w:noProof/>
                <w:webHidden/>
              </w:rPr>
              <w:fldChar w:fldCharType="end"/>
            </w:r>
          </w:hyperlink>
        </w:p>
        <w:p w14:paraId="3823E69A" w14:textId="5E848162"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75" w:history="1">
            <w:r w:rsidR="007079F5" w:rsidRPr="00EB4BCB">
              <w:rPr>
                <w:rStyle w:val="-"/>
                <w:noProof/>
                <w:lang w:val="el-GR"/>
              </w:rPr>
              <w:t>5.3</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Διοικητικές προσφυγές κατά τη διαδικασία εκτέλεσης</w:t>
            </w:r>
            <w:r w:rsidR="007079F5">
              <w:rPr>
                <w:noProof/>
                <w:webHidden/>
              </w:rPr>
              <w:tab/>
            </w:r>
            <w:r w:rsidR="007079F5">
              <w:rPr>
                <w:noProof/>
                <w:webHidden/>
              </w:rPr>
              <w:fldChar w:fldCharType="begin"/>
            </w:r>
            <w:r w:rsidR="007079F5">
              <w:rPr>
                <w:noProof/>
                <w:webHidden/>
              </w:rPr>
              <w:instrText xml:space="preserve"> PAGEREF _Toc167222875 \h </w:instrText>
            </w:r>
            <w:r w:rsidR="007079F5">
              <w:rPr>
                <w:noProof/>
                <w:webHidden/>
              </w:rPr>
            </w:r>
            <w:r w:rsidR="007079F5">
              <w:rPr>
                <w:noProof/>
                <w:webHidden/>
              </w:rPr>
              <w:fldChar w:fldCharType="separate"/>
            </w:r>
            <w:r>
              <w:rPr>
                <w:noProof/>
                <w:webHidden/>
              </w:rPr>
              <w:t>83</w:t>
            </w:r>
            <w:r w:rsidR="007079F5">
              <w:rPr>
                <w:noProof/>
                <w:webHidden/>
              </w:rPr>
              <w:fldChar w:fldCharType="end"/>
            </w:r>
          </w:hyperlink>
        </w:p>
        <w:p w14:paraId="54526F32" w14:textId="551C334E"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76" w:history="1">
            <w:r w:rsidR="007079F5" w:rsidRPr="00EB4BCB">
              <w:rPr>
                <w:rStyle w:val="-"/>
                <w:noProof/>
                <w:lang w:val="el-GR"/>
              </w:rPr>
              <w:t>5.4</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Δικαστική επίλυση διαφορών</w:t>
            </w:r>
            <w:r w:rsidR="007079F5">
              <w:rPr>
                <w:noProof/>
                <w:webHidden/>
              </w:rPr>
              <w:tab/>
            </w:r>
            <w:r w:rsidR="007079F5">
              <w:rPr>
                <w:noProof/>
                <w:webHidden/>
              </w:rPr>
              <w:fldChar w:fldCharType="begin"/>
            </w:r>
            <w:r w:rsidR="007079F5">
              <w:rPr>
                <w:noProof/>
                <w:webHidden/>
              </w:rPr>
              <w:instrText xml:space="preserve"> PAGEREF _Toc167222876 \h </w:instrText>
            </w:r>
            <w:r w:rsidR="007079F5">
              <w:rPr>
                <w:noProof/>
                <w:webHidden/>
              </w:rPr>
            </w:r>
            <w:r w:rsidR="007079F5">
              <w:rPr>
                <w:noProof/>
                <w:webHidden/>
              </w:rPr>
              <w:fldChar w:fldCharType="separate"/>
            </w:r>
            <w:r>
              <w:rPr>
                <w:noProof/>
                <w:webHidden/>
              </w:rPr>
              <w:t>84</w:t>
            </w:r>
            <w:r w:rsidR="007079F5">
              <w:rPr>
                <w:noProof/>
                <w:webHidden/>
              </w:rPr>
              <w:fldChar w:fldCharType="end"/>
            </w:r>
          </w:hyperlink>
        </w:p>
        <w:p w14:paraId="7980B56A" w14:textId="4A80EECB" w:rsidR="007079F5" w:rsidRDefault="00CB4F34">
          <w:pPr>
            <w:pStyle w:val="1e"/>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67222877" w:history="1">
            <w:r w:rsidR="007079F5" w:rsidRPr="00EB4BCB">
              <w:rPr>
                <w:rStyle w:val="-"/>
                <w:noProof/>
                <w14:scene3d>
                  <w14:camera w14:prst="orthographicFront"/>
                  <w14:lightRig w14:rig="threePt" w14:dir="t">
                    <w14:rot w14:lat="0" w14:lon="0" w14:rev="0"/>
                  </w14:lightRig>
                </w14:scene3d>
              </w:rPr>
              <w:t>6.</w:t>
            </w:r>
            <w:r w:rsidR="007079F5">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007079F5" w:rsidRPr="00EB4BCB">
              <w:rPr>
                <w:rStyle w:val="-"/>
                <w:noProof/>
              </w:rPr>
              <w:t>ΧΡΟΝΟΣ ΚΑΙ ΤΡΟΠΟΣ ΕΚΤΕΛΕΣΗΣ</w:t>
            </w:r>
            <w:r w:rsidR="007079F5">
              <w:rPr>
                <w:noProof/>
                <w:webHidden/>
              </w:rPr>
              <w:tab/>
            </w:r>
            <w:r w:rsidR="007079F5">
              <w:rPr>
                <w:noProof/>
                <w:webHidden/>
              </w:rPr>
              <w:fldChar w:fldCharType="begin"/>
            </w:r>
            <w:r w:rsidR="007079F5">
              <w:rPr>
                <w:noProof/>
                <w:webHidden/>
              </w:rPr>
              <w:instrText xml:space="preserve"> PAGEREF _Toc167222877 \h </w:instrText>
            </w:r>
            <w:r w:rsidR="007079F5">
              <w:rPr>
                <w:noProof/>
                <w:webHidden/>
              </w:rPr>
            </w:r>
            <w:r w:rsidR="007079F5">
              <w:rPr>
                <w:noProof/>
                <w:webHidden/>
              </w:rPr>
              <w:fldChar w:fldCharType="separate"/>
            </w:r>
            <w:r>
              <w:rPr>
                <w:noProof/>
                <w:webHidden/>
              </w:rPr>
              <w:t>85</w:t>
            </w:r>
            <w:r w:rsidR="007079F5">
              <w:rPr>
                <w:noProof/>
                <w:webHidden/>
              </w:rPr>
              <w:fldChar w:fldCharType="end"/>
            </w:r>
          </w:hyperlink>
        </w:p>
        <w:p w14:paraId="59BCA50F" w14:textId="28072FC9"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78" w:history="1">
            <w:r w:rsidR="007079F5" w:rsidRPr="00EB4BCB">
              <w:rPr>
                <w:rStyle w:val="-"/>
                <w:noProof/>
                <w:lang w:val="el-GR"/>
              </w:rPr>
              <w:t>6.1</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Παρακολούθηση της σύμβασης</w:t>
            </w:r>
            <w:r w:rsidR="007079F5">
              <w:rPr>
                <w:noProof/>
                <w:webHidden/>
              </w:rPr>
              <w:tab/>
            </w:r>
            <w:r w:rsidR="007079F5">
              <w:rPr>
                <w:noProof/>
                <w:webHidden/>
              </w:rPr>
              <w:fldChar w:fldCharType="begin"/>
            </w:r>
            <w:r w:rsidR="007079F5">
              <w:rPr>
                <w:noProof/>
                <w:webHidden/>
              </w:rPr>
              <w:instrText xml:space="preserve"> PAGEREF _Toc167222878 \h </w:instrText>
            </w:r>
            <w:r w:rsidR="007079F5">
              <w:rPr>
                <w:noProof/>
                <w:webHidden/>
              </w:rPr>
            </w:r>
            <w:r w:rsidR="007079F5">
              <w:rPr>
                <w:noProof/>
                <w:webHidden/>
              </w:rPr>
              <w:fldChar w:fldCharType="separate"/>
            </w:r>
            <w:r>
              <w:rPr>
                <w:noProof/>
                <w:webHidden/>
              </w:rPr>
              <w:t>85</w:t>
            </w:r>
            <w:r w:rsidR="007079F5">
              <w:rPr>
                <w:noProof/>
                <w:webHidden/>
              </w:rPr>
              <w:fldChar w:fldCharType="end"/>
            </w:r>
          </w:hyperlink>
        </w:p>
        <w:p w14:paraId="35150C89" w14:textId="2444A760"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79" w:history="1">
            <w:r w:rsidR="007079F5" w:rsidRPr="00EB4BCB">
              <w:rPr>
                <w:rStyle w:val="-"/>
                <w:noProof/>
                <w:lang w:val="el-GR"/>
              </w:rPr>
              <w:t>6.2</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Διάρκεια σύμβασης</w:t>
            </w:r>
            <w:r w:rsidR="007079F5">
              <w:rPr>
                <w:noProof/>
                <w:webHidden/>
              </w:rPr>
              <w:tab/>
            </w:r>
            <w:r w:rsidR="007079F5">
              <w:rPr>
                <w:noProof/>
                <w:webHidden/>
              </w:rPr>
              <w:fldChar w:fldCharType="begin"/>
            </w:r>
            <w:r w:rsidR="007079F5">
              <w:rPr>
                <w:noProof/>
                <w:webHidden/>
              </w:rPr>
              <w:instrText xml:space="preserve"> PAGEREF _Toc167222879 \h </w:instrText>
            </w:r>
            <w:r w:rsidR="007079F5">
              <w:rPr>
                <w:noProof/>
                <w:webHidden/>
              </w:rPr>
            </w:r>
            <w:r w:rsidR="007079F5">
              <w:rPr>
                <w:noProof/>
                <w:webHidden/>
              </w:rPr>
              <w:fldChar w:fldCharType="separate"/>
            </w:r>
            <w:r>
              <w:rPr>
                <w:noProof/>
                <w:webHidden/>
              </w:rPr>
              <w:t>86</w:t>
            </w:r>
            <w:r w:rsidR="007079F5">
              <w:rPr>
                <w:noProof/>
                <w:webHidden/>
              </w:rPr>
              <w:fldChar w:fldCharType="end"/>
            </w:r>
          </w:hyperlink>
        </w:p>
        <w:p w14:paraId="038EC6AE" w14:textId="3E97C6A4"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80" w:history="1">
            <w:r w:rsidR="007079F5" w:rsidRPr="00EB4BCB">
              <w:rPr>
                <w:rStyle w:val="-"/>
                <w:noProof/>
                <w:lang w:val="el-GR"/>
              </w:rPr>
              <w:t>6.3</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Παραλαβή του αντικειμένου της σύμβασης</w:t>
            </w:r>
            <w:r w:rsidR="007079F5">
              <w:rPr>
                <w:noProof/>
                <w:webHidden/>
              </w:rPr>
              <w:tab/>
            </w:r>
            <w:r w:rsidR="007079F5">
              <w:rPr>
                <w:noProof/>
                <w:webHidden/>
              </w:rPr>
              <w:fldChar w:fldCharType="begin"/>
            </w:r>
            <w:r w:rsidR="007079F5">
              <w:rPr>
                <w:noProof/>
                <w:webHidden/>
              </w:rPr>
              <w:instrText xml:space="preserve"> PAGEREF _Toc167222880 \h </w:instrText>
            </w:r>
            <w:r w:rsidR="007079F5">
              <w:rPr>
                <w:noProof/>
                <w:webHidden/>
              </w:rPr>
            </w:r>
            <w:r w:rsidR="007079F5">
              <w:rPr>
                <w:noProof/>
                <w:webHidden/>
              </w:rPr>
              <w:fldChar w:fldCharType="separate"/>
            </w:r>
            <w:r>
              <w:rPr>
                <w:noProof/>
                <w:webHidden/>
              </w:rPr>
              <w:t>86</w:t>
            </w:r>
            <w:r w:rsidR="007079F5">
              <w:rPr>
                <w:noProof/>
                <w:webHidden/>
              </w:rPr>
              <w:fldChar w:fldCharType="end"/>
            </w:r>
          </w:hyperlink>
        </w:p>
        <w:p w14:paraId="1768ABB3" w14:textId="6F450BAF" w:rsidR="007079F5" w:rsidRDefault="00CB4F34">
          <w:pPr>
            <w:pStyle w:val="2a"/>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81" w:history="1">
            <w:r w:rsidR="007079F5" w:rsidRPr="00EB4BCB">
              <w:rPr>
                <w:rStyle w:val="-"/>
                <w:noProof/>
                <w:lang w:val="el-GR"/>
              </w:rPr>
              <w:t>6.4</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val="el-GR"/>
              </w:rPr>
              <w:t>Απόρριψη παραδοτέων – Αντικατάσταση</w:t>
            </w:r>
            <w:r w:rsidR="007079F5">
              <w:rPr>
                <w:noProof/>
                <w:webHidden/>
              </w:rPr>
              <w:tab/>
            </w:r>
            <w:r w:rsidR="007079F5">
              <w:rPr>
                <w:noProof/>
                <w:webHidden/>
              </w:rPr>
              <w:fldChar w:fldCharType="begin"/>
            </w:r>
            <w:r w:rsidR="007079F5">
              <w:rPr>
                <w:noProof/>
                <w:webHidden/>
              </w:rPr>
              <w:instrText xml:space="preserve"> PAGEREF _Toc167222881 \h </w:instrText>
            </w:r>
            <w:r w:rsidR="007079F5">
              <w:rPr>
                <w:noProof/>
                <w:webHidden/>
              </w:rPr>
            </w:r>
            <w:r w:rsidR="007079F5">
              <w:rPr>
                <w:noProof/>
                <w:webHidden/>
              </w:rPr>
              <w:fldChar w:fldCharType="separate"/>
            </w:r>
            <w:r>
              <w:rPr>
                <w:noProof/>
                <w:webHidden/>
              </w:rPr>
              <w:t>87</w:t>
            </w:r>
            <w:r w:rsidR="007079F5">
              <w:rPr>
                <w:noProof/>
                <w:webHidden/>
              </w:rPr>
              <w:fldChar w:fldCharType="end"/>
            </w:r>
          </w:hyperlink>
        </w:p>
        <w:p w14:paraId="258FA521" w14:textId="5274E73C" w:rsidR="007079F5" w:rsidRDefault="00CB4F34">
          <w:pPr>
            <w:pStyle w:val="1e"/>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67222882" w:history="1">
            <w:r w:rsidR="007079F5" w:rsidRPr="00EB4BCB">
              <w:rPr>
                <w:rStyle w:val="-"/>
                <w:noProof/>
                <w:lang w:val="el-GR"/>
              </w:rPr>
              <w:t>ΠΑΡΑΡΤΗΜΑΤΑ</w:t>
            </w:r>
            <w:r w:rsidR="007079F5">
              <w:rPr>
                <w:noProof/>
                <w:webHidden/>
              </w:rPr>
              <w:tab/>
            </w:r>
            <w:r w:rsidR="007079F5">
              <w:rPr>
                <w:noProof/>
                <w:webHidden/>
              </w:rPr>
              <w:fldChar w:fldCharType="begin"/>
            </w:r>
            <w:r w:rsidR="007079F5">
              <w:rPr>
                <w:noProof/>
                <w:webHidden/>
              </w:rPr>
              <w:instrText xml:space="preserve"> PAGEREF _Toc167222882 \h </w:instrText>
            </w:r>
            <w:r w:rsidR="007079F5">
              <w:rPr>
                <w:noProof/>
                <w:webHidden/>
              </w:rPr>
            </w:r>
            <w:r w:rsidR="007079F5">
              <w:rPr>
                <w:noProof/>
                <w:webHidden/>
              </w:rPr>
              <w:fldChar w:fldCharType="separate"/>
            </w:r>
            <w:r>
              <w:rPr>
                <w:noProof/>
                <w:webHidden/>
              </w:rPr>
              <w:t>88</w:t>
            </w:r>
            <w:r w:rsidR="007079F5">
              <w:rPr>
                <w:noProof/>
                <w:webHidden/>
              </w:rPr>
              <w:fldChar w:fldCharType="end"/>
            </w:r>
          </w:hyperlink>
        </w:p>
        <w:p w14:paraId="12BEB82F" w14:textId="159A95A8" w:rsidR="007079F5" w:rsidRDefault="00CB4F34">
          <w:pPr>
            <w:pStyle w:val="2a"/>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83" w:history="1">
            <w:r w:rsidR="007079F5" w:rsidRPr="00EB4BCB">
              <w:rPr>
                <w:rStyle w:val="-"/>
                <w:noProof/>
                <w:lang w:val="el-GR"/>
              </w:rPr>
              <w:t>ΠΑΡΑΡΤΗΜΑ Ι – Αναλυτική Περιγραφή Φυσικού και Οικονομικού Αντικειμένου της Σύμβασης</w:t>
            </w:r>
            <w:r w:rsidR="007079F5">
              <w:rPr>
                <w:noProof/>
                <w:webHidden/>
              </w:rPr>
              <w:tab/>
            </w:r>
            <w:r w:rsidR="007079F5">
              <w:rPr>
                <w:noProof/>
                <w:webHidden/>
              </w:rPr>
              <w:fldChar w:fldCharType="begin"/>
            </w:r>
            <w:r w:rsidR="007079F5">
              <w:rPr>
                <w:noProof/>
                <w:webHidden/>
              </w:rPr>
              <w:instrText xml:space="preserve"> PAGEREF _Toc167222883 \h </w:instrText>
            </w:r>
            <w:r w:rsidR="007079F5">
              <w:rPr>
                <w:noProof/>
                <w:webHidden/>
              </w:rPr>
            </w:r>
            <w:r w:rsidR="007079F5">
              <w:rPr>
                <w:noProof/>
                <w:webHidden/>
              </w:rPr>
              <w:fldChar w:fldCharType="separate"/>
            </w:r>
            <w:r>
              <w:rPr>
                <w:noProof/>
                <w:webHidden/>
              </w:rPr>
              <w:t>88</w:t>
            </w:r>
            <w:r w:rsidR="007079F5">
              <w:rPr>
                <w:noProof/>
                <w:webHidden/>
              </w:rPr>
              <w:fldChar w:fldCharType="end"/>
            </w:r>
          </w:hyperlink>
        </w:p>
        <w:p w14:paraId="39ACAAB5" w14:textId="5A4035DA" w:rsidR="007079F5" w:rsidRDefault="00CB4F34">
          <w:pPr>
            <w:pStyle w:val="2a"/>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84" w:history="1">
            <w:r w:rsidR="007079F5" w:rsidRPr="00EB4BCB">
              <w:rPr>
                <w:rStyle w:val="-"/>
                <w:noProof/>
              </w:rPr>
              <w:t>1.</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rPr>
              <w:t>Περιβάλλον της Σύμβασης</w:t>
            </w:r>
            <w:r w:rsidR="007079F5">
              <w:rPr>
                <w:noProof/>
                <w:webHidden/>
              </w:rPr>
              <w:tab/>
            </w:r>
            <w:r w:rsidR="007079F5">
              <w:rPr>
                <w:noProof/>
                <w:webHidden/>
              </w:rPr>
              <w:fldChar w:fldCharType="begin"/>
            </w:r>
            <w:r w:rsidR="007079F5">
              <w:rPr>
                <w:noProof/>
                <w:webHidden/>
              </w:rPr>
              <w:instrText xml:space="preserve"> PAGEREF _Toc167222884 \h </w:instrText>
            </w:r>
            <w:r w:rsidR="007079F5">
              <w:rPr>
                <w:noProof/>
                <w:webHidden/>
              </w:rPr>
            </w:r>
            <w:r w:rsidR="007079F5">
              <w:rPr>
                <w:noProof/>
                <w:webHidden/>
              </w:rPr>
              <w:fldChar w:fldCharType="separate"/>
            </w:r>
            <w:r>
              <w:rPr>
                <w:noProof/>
                <w:webHidden/>
              </w:rPr>
              <w:t>88</w:t>
            </w:r>
            <w:r w:rsidR="007079F5">
              <w:rPr>
                <w:noProof/>
                <w:webHidden/>
              </w:rPr>
              <w:fldChar w:fldCharType="end"/>
            </w:r>
          </w:hyperlink>
        </w:p>
        <w:p w14:paraId="301DAE1B" w14:textId="0CD16292"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85" w:history="1">
            <w:r w:rsidR="007079F5" w:rsidRPr="00EB4BCB">
              <w:rPr>
                <w:rStyle w:val="-"/>
                <w:noProof/>
              </w:rPr>
              <w:t>1.1</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Εμπλεκόμενοι στην υλοποίηση της Σύμβασης</w:t>
            </w:r>
            <w:r w:rsidR="007079F5">
              <w:rPr>
                <w:noProof/>
                <w:webHidden/>
              </w:rPr>
              <w:tab/>
            </w:r>
            <w:r w:rsidR="007079F5">
              <w:rPr>
                <w:noProof/>
                <w:webHidden/>
              </w:rPr>
              <w:fldChar w:fldCharType="begin"/>
            </w:r>
            <w:r w:rsidR="007079F5">
              <w:rPr>
                <w:noProof/>
                <w:webHidden/>
              </w:rPr>
              <w:instrText xml:space="preserve"> PAGEREF _Toc167222885 \h </w:instrText>
            </w:r>
            <w:r w:rsidR="007079F5">
              <w:rPr>
                <w:noProof/>
                <w:webHidden/>
              </w:rPr>
            </w:r>
            <w:r w:rsidR="007079F5">
              <w:rPr>
                <w:noProof/>
                <w:webHidden/>
              </w:rPr>
              <w:fldChar w:fldCharType="separate"/>
            </w:r>
            <w:r>
              <w:rPr>
                <w:noProof/>
                <w:webHidden/>
              </w:rPr>
              <w:t>88</w:t>
            </w:r>
            <w:r w:rsidR="007079F5">
              <w:rPr>
                <w:noProof/>
                <w:webHidden/>
              </w:rPr>
              <w:fldChar w:fldCharType="end"/>
            </w:r>
          </w:hyperlink>
        </w:p>
        <w:p w14:paraId="7DAD1F2A" w14:textId="5EBE34B9"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86" w:history="1">
            <w:r w:rsidR="007079F5" w:rsidRPr="00EB4BCB">
              <w:rPr>
                <w:rStyle w:val="-"/>
                <w:noProof/>
              </w:rPr>
              <w:t>1.1.1</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Φορέας Υλοποίησης – Αναθέτουσα Αρχή</w:t>
            </w:r>
            <w:r w:rsidR="007079F5">
              <w:rPr>
                <w:noProof/>
                <w:webHidden/>
              </w:rPr>
              <w:tab/>
            </w:r>
            <w:r w:rsidR="007079F5">
              <w:rPr>
                <w:noProof/>
                <w:webHidden/>
              </w:rPr>
              <w:fldChar w:fldCharType="begin"/>
            </w:r>
            <w:r w:rsidR="007079F5">
              <w:rPr>
                <w:noProof/>
                <w:webHidden/>
              </w:rPr>
              <w:instrText xml:space="preserve"> PAGEREF _Toc167222886 \h </w:instrText>
            </w:r>
            <w:r w:rsidR="007079F5">
              <w:rPr>
                <w:noProof/>
                <w:webHidden/>
              </w:rPr>
            </w:r>
            <w:r w:rsidR="007079F5">
              <w:rPr>
                <w:noProof/>
                <w:webHidden/>
              </w:rPr>
              <w:fldChar w:fldCharType="separate"/>
            </w:r>
            <w:r>
              <w:rPr>
                <w:noProof/>
                <w:webHidden/>
              </w:rPr>
              <w:t>88</w:t>
            </w:r>
            <w:r w:rsidR="007079F5">
              <w:rPr>
                <w:noProof/>
                <w:webHidden/>
              </w:rPr>
              <w:fldChar w:fldCharType="end"/>
            </w:r>
          </w:hyperlink>
        </w:p>
        <w:p w14:paraId="75919AE5" w14:textId="1E0D6E5B"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87" w:history="1">
            <w:r w:rsidR="007079F5" w:rsidRPr="00EB4BCB">
              <w:rPr>
                <w:rStyle w:val="-"/>
                <w:noProof/>
              </w:rPr>
              <w:t>1.1.2</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Φορέας Χρηματοδότησης</w:t>
            </w:r>
            <w:r w:rsidR="007079F5">
              <w:rPr>
                <w:noProof/>
                <w:webHidden/>
              </w:rPr>
              <w:tab/>
            </w:r>
            <w:r w:rsidR="007079F5">
              <w:rPr>
                <w:noProof/>
                <w:webHidden/>
              </w:rPr>
              <w:fldChar w:fldCharType="begin"/>
            </w:r>
            <w:r w:rsidR="007079F5">
              <w:rPr>
                <w:noProof/>
                <w:webHidden/>
              </w:rPr>
              <w:instrText xml:space="preserve"> PAGEREF _Toc167222887 \h </w:instrText>
            </w:r>
            <w:r w:rsidR="007079F5">
              <w:rPr>
                <w:noProof/>
                <w:webHidden/>
              </w:rPr>
            </w:r>
            <w:r w:rsidR="007079F5">
              <w:rPr>
                <w:noProof/>
                <w:webHidden/>
              </w:rPr>
              <w:fldChar w:fldCharType="separate"/>
            </w:r>
            <w:r>
              <w:rPr>
                <w:noProof/>
                <w:webHidden/>
              </w:rPr>
              <w:t>89</w:t>
            </w:r>
            <w:r w:rsidR="007079F5">
              <w:rPr>
                <w:noProof/>
                <w:webHidden/>
              </w:rPr>
              <w:fldChar w:fldCharType="end"/>
            </w:r>
          </w:hyperlink>
        </w:p>
        <w:p w14:paraId="6DF04125" w14:textId="745151BF"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88" w:history="1">
            <w:r w:rsidR="007079F5" w:rsidRPr="00EB4BCB">
              <w:rPr>
                <w:rStyle w:val="-"/>
                <w:noProof/>
              </w:rPr>
              <w:t>1.1.3</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Κύριος του Έργου – Φορέας Λειτουργίας</w:t>
            </w:r>
            <w:r w:rsidR="007079F5">
              <w:rPr>
                <w:noProof/>
                <w:webHidden/>
              </w:rPr>
              <w:tab/>
            </w:r>
            <w:r w:rsidR="007079F5">
              <w:rPr>
                <w:noProof/>
                <w:webHidden/>
              </w:rPr>
              <w:fldChar w:fldCharType="begin"/>
            </w:r>
            <w:r w:rsidR="007079F5">
              <w:rPr>
                <w:noProof/>
                <w:webHidden/>
              </w:rPr>
              <w:instrText xml:space="preserve"> PAGEREF _Toc167222888 \h </w:instrText>
            </w:r>
            <w:r w:rsidR="007079F5">
              <w:rPr>
                <w:noProof/>
                <w:webHidden/>
              </w:rPr>
            </w:r>
            <w:r w:rsidR="007079F5">
              <w:rPr>
                <w:noProof/>
                <w:webHidden/>
              </w:rPr>
              <w:fldChar w:fldCharType="separate"/>
            </w:r>
            <w:r>
              <w:rPr>
                <w:noProof/>
                <w:webHidden/>
              </w:rPr>
              <w:t>89</w:t>
            </w:r>
            <w:r w:rsidR="007079F5">
              <w:rPr>
                <w:noProof/>
                <w:webHidden/>
              </w:rPr>
              <w:fldChar w:fldCharType="end"/>
            </w:r>
          </w:hyperlink>
        </w:p>
        <w:p w14:paraId="35000F52" w14:textId="6EB63A50"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89" w:history="1">
            <w:r w:rsidR="007079F5" w:rsidRPr="00EB4BCB">
              <w:rPr>
                <w:rStyle w:val="-"/>
                <w:noProof/>
              </w:rPr>
              <w:t>1.1.4</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Όργανα &amp; Επιτροπές Παρακολούθησης, Διακυβέρνησης και Ελέγχου του Έργου</w:t>
            </w:r>
            <w:r w:rsidR="007079F5">
              <w:rPr>
                <w:noProof/>
                <w:webHidden/>
              </w:rPr>
              <w:tab/>
            </w:r>
            <w:r w:rsidR="007079F5">
              <w:rPr>
                <w:noProof/>
                <w:webHidden/>
              </w:rPr>
              <w:fldChar w:fldCharType="begin"/>
            </w:r>
            <w:r w:rsidR="007079F5">
              <w:rPr>
                <w:noProof/>
                <w:webHidden/>
              </w:rPr>
              <w:instrText xml:space="preserve"> PAGEREF _Toc167222889 \h </w:instrText>
            </w:r>
            <w:r w:rsidR="007079F5">
              <w:rPr>
                <w:noProof/>
                <w:webHidden/>
              </w:rPr>
            </w:r>
            <w:r w:rsidR="007079F5">
              <w:rPr>
                <w:noProof/>
                <w:webHidden/>
              </w:rPr>
              <w:fldChar w:fldCharType="separate"/>
            </w:r>
            <w:r>
              <w:rPr>
                <w:noProof/>
                <w:webHidden/>
              </w:rPr>
              <w:t>91</w:t>
            </w:r>
            <w:r w:rsidR="007079F5">
              <w:rPr>
                <w:noProof/>
                <w:webHidden/>
              </w:rPr>
              <w:fldChar w:fldCharType="end"/>
            </w:r>
          </w:hyperlink>
        </w:p>
        <w:p w14:paraId="5E587F66" w14:textId="61A1D7D9"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90" w:history="1">
            <w:r w:rsidR="007079F5" w:rsidRPr="00EB4BCB">
              <w:rPr>
                <w:rStyle w:val="-"/>
                <w:noProof/>
              </w:rPr>
              <w:t>1.1.5</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Κρίσιμες οντότητες για την υλοποίηση του έργου</w:t>
            </w:r>
            <w:r w:rsidR="007079F5">
              <w:rPr>
                <w:noProof/>
                <w:webHidden/>
              </w:rPr>
              <w:tab/>
            </w:r>
            <w:r w:rsidR="007079F5">
              <w:rPr>
                <w:noProof/>
                <w:webHidden/>
              </w:rPr>
              <w:fldChar w:fldCharType="begin"/>
            </w:r>
            <w:r w:rsidR="007079F5">
              <w:rPr>
                <w:noProof/>
                <w:webHidden/>
              </w:rPr>
              <w:instrText xml:space="preserve"> PAGEREF _Toc167222890 \h </w:instrText>
            </w:r>
            <w:r w:rsidR="007079F5">
              <w:rPr>
                <w:noProof/>
                <w:webHidden/>
              </w:rPr>
            </w:r>
            <w:r w:rsidR="007079F5">
              <w:rPr>
                <w:noProof/>
                <w:webHidden/>
              </w:rPr>
              <w:fldChar w:fldCharType="separate"/>
            </w:r>
            <w:r>
              <w:rPr>
                <w:noProof/>
                <w:webHidden/>
              </w:rPr>
              <w:t>92</w:t>
            </w:r>
            <w:r w:rsidR="007079F5">
              <w:rPr>
                <w:noProof/>
                <w:webHidden/>
              </w:rPr>
              <w:fldChar w:fldCharType="end"/>
            </w:r>
          </w:hyperlink>
        </w:p>
        <w:p w14:paraId="041C5841" w14:textId="47A9BBE2" w:rsidR="007079F5" w:rsidRDefault="00CB4F34">
          <w:pPr>
            <w:pStyle w:val="54"/>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91" w:history="1">
            <w:r w:rsidR="007079F5" w:rsidRPr="00EB4BCB">
              <w:rPr>
                <w:rStyle w:val="-"/>
                <w:bCs/>
                <w:noProof/>
              </w:rPr>
              <w:t>1.1.5.1</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Εθνικός Μηχανισμός Διαχείρισης Κρίσεων και Αντιμετώπισης Κινδύνων</w:t>
            </w:r>
            <w:r w:rsidR="007079F5">
              <w:rPr>
                <w:noProof/>
                <w:webHidden/>
              </w:rPr>
              <w:tab/>
            </w:r>
            <w:r w:rsidR="007079F5">
              <w:rPr>
                <w:noProof/>
                <w:webHidden/>
              </w:rPr>
              <w:fldChar w:fldCharType="begin"/>
            </w:r>
            <w:r w:rsidR="007079F5">
              <w:rPr>
                <w:noProof/>
                <w:webHidden/>
              </w:rPr>
              <w:instrText xml:space="preserve"> PAGEREF _Toc167222891 \h </w:instrText>
            </w:r>
            <w:r w:rsidR="007079F5">
              <w:rPr>
                <w:noProof/>
                <w:webHidden/>
              </w:rPr>
            </w:r>
            <w:r w:rsidR="007079F5">
              <w:rPr>
                <w:noProof/>
                <w:webHidden/>
              </w:rPr>
              <w:fldChar w:fldCharType="separate"/>
            </w:r>
            <w:r>
              <w:rPr>
                <w:noProof/>
                <w:webHidden/>
              </w:rPr>
              <w:t>92</w:t>
            </w:r>
            <w:r w:rsidR="007079F5">
              <w:rPr>
                <w:noProof/>
                <w:webHidden/>
              </w:rPr>
              <w:fldChar w:fldCharType="end"/>
            </w:r>
          </w:hyperlink>
        </w:p>
        <w:p w14:paraId="4E72742E" w14:textId="02FF5938"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92" w:history="1">
            <w:r w:rsidR="007079F5" w:rsidRPr="00EB4BCB">
              <w:rPr>
                <w:rStyle w:val="-"/>
                <w:noProof/>
              </w:rPr>
              <w:t>1.1.6</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Το Κυβερνητικό Υπολογιστικό Νέφος (G-Cloud)</w:t>
            </w:r>
            <w:r w:rsidR="007079F5">
              <w:rPr>
                <w:noProof/>
                <w:webHidden/>
              </w:rPr>
              <w:tab/>
            </w:r>
            <w:r w:rsidR="007079F5">
              <w:rPr>
                <w:noProof/>
                <w:webHidden/>
              </w:rPr>
              <w:fldChar w:fldCharType="begin"/>
            </w:r>
            <w:r w:rsidR="007079F5">
              <w:rPr>
                <w:noProof/>
                <w:webHidden/>
              </w:rPr>
              <w:instrText xml:space="preserve"> PAGEREF _Toc167222892 \h </w:instrText>
            </w:r>
            <w:r w:rsidR="007079F5">
              <w:rPr>
                <w:noProof/>
                <w:webHidden/>
              </w:rPr>
            </w:r>
            <w:r w:rsidR="007079F5">
              <w:rPr>
                <w:noProof/>
                <w:webHidden/>
              </w:rPr>
              <w:fldChar w:fldCharType="separate"/>
            </w:r>
            <w:r>
              <w:rPr>
                <w:noProof/>
                <w:webHidden/>
              </w:rPr>
              <w:t>93</w:t>
            </w:r>
            <w:r w:rsidR="007079F5">
              <w:rPr>
                <w:noProof/>
                <w:webHidden/>
              </w:rPr>
              <w:fldChar w:fldCharType="end"/>
            </w:r>
          </w:hyperlink>
        </w:p>
        <w:p w14:paraId="17DFD5E4" w14:textId="577A7C98" w:rsidR="007079F5" w:rsidRDefault="00CB4F34">
          <w:pPr>
            <w:pStyle w:val="2a"/>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93" w:history="1">
            <w:r w:rsidR="007079F5" w:rsidRPr="00EB4BCB">
              <w:rPr>
                <w:rStyle w:val="-"/>
                <w:noProof/>
                <w:lang w:eastAsia="el-GR" w:bidi="el-GR"/>
              </w:rPr>
              <w:t>2.</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lang w:eastAsia="el-GR" w:bidi="el-GR"/>
              </w:rPr>
              <w:t>Περιγραφή Φυσικού Αντικειμένου της Σύμβασης</w:t>
            </w:r>
            <w:r w:rsidR="007079F5">
              <w:rPr>
                <w:noProof/>
                <w:webHidden/>
              </w:rPr>
              <w:tab/>
            </w:r>
            <w:r w:rsidR="007079F5">
              <w:rPr>
                <w:noProof/>
                <w:webHidden/>
              </w:rPr>
              <w:fldChar w:fldCharType="begin"/>
            </w:r>
            <w:r w:rsidR="007079F5">
              <w:rPr>
                <w:noProof/>
                <w:webHidden/>
              </w:rPr>
              <w:instrText xml:space="preserve"> PAGEREF _Toc167222893 \h </w:instrText>
            </w:r>
            <w:r w:rsidR="007079F5">
              <w:rPr>
                <w:noProof/>
                <w:webHidden/>
              </w:rPr>
            </w:r>
            <w:r w:rsidR="007079F5">
              <w:rPr>
                <w:noProof/>
                <w:webHidden/>
              </w:rPr>
              <w:fldChar w:fldCharType="separate"/>
            </w:r>
            <w:r>
              <w:rPr>
                <w:noProof/>
                <w:webHidden/>
              </w:rPr>
              <w:t>96</w:t>
            </w:r>
            <w:r w:rsidR="007079F5">
              <w:rPr>
                <w:noProof/>
                <w:webHidden/>
              </w:rPr>
              <w:fldChar w:fldCharType="end"/>
            </w:r>
          </w:hyperlink>
        </w:p>
        <w:p w14:paraId="011D42C1" w14:textId="63D71083"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94" w:history="1">
            <w:r w:rsidR="007079F5" w:rsidRPr="00EB4BCB">
              <w:rPr>
                <w:rStyle w:val="-"/>
                <w:noProof/>
              </w:rPr>
              <w:t>2.1</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Αντικείμενο της Σύμβασης</w:t>
            </w:r>
            <w:r w:rsidR="007079F5">
              <w:rPr>
                <w:noProof/>
                <w:webHidden/>
              </w:rPr>
              <w:tab/>
            </w:r>
            <w:r w:rsidR="007079F5">
              <w:rPr>
                <w:noProof/>
                <w:webHidden/>
              </w:rPr>
              <w:fldChar w:fldCharType="begin"/>
            </w:r>
            <w:r w:rsidR="007079F5">
              <w:rPr>
                <w:noProof/>
                <w:webHidden/>
              </w:rPr>
              <w:instrText xml:space="preserve"> PAGEREF _Toc167222894 \h </w:instrText>
            </w:r>
            <w:r w:rsidR="007079F5">
              <w:rPr>
                <w:noProof/>
                <w:webHidden/>
              </w:rPr>
            </w:r>
            <w:r w:rsidR="007079F5">
              <w:rPr>
                <w:noProof/>
                <w:webHidden/>
              </w:rPr>
              <w:fldChar w:fldCharType="separate"/>
            </w:r>
            <w:r>
              <w:rPr>
                <w:noProof/>
                <w:webHidden/>
              </w:rPr>
              <w:t>96</w:t>
            </w:r>
            <w:r w:rsidR="007079F5">
              <w:rPr>
                <w:noProof/>
                <w:webHidden/>
              </w:rPr>
              <w:fldChar w:fldCharType="end"/>
            </w:r>
          </w:hyperlink>
        </w:p>
        <w:p w14:paraId="5A969F0F" w14:textId="66F95D0A"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95" w:history="1">
            <w:r w:rsidR="007079F5" w:rsidRPr="00EB4BCB">
              <w:rPr>
                <w:rStyle w:val="-"/>
                <w:noProof/>
              </w:rPr>
              <w:t>2.2</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Στόχοι και αναμενόμενα Οφέλη</w:t>
            </w:r>
            <w:r w:rsidR="007079F5">
              <w:rPr>
                <w:noProof/>
                <w:webHidden/>
              </w:rPr>
              <w:tab/>
            </w:r>
            <w:r w:rsidR="007079F5">
              <w:rPr>
                <w:noProof/>
                <w:webHidden/>
              </w:rPr>
              <w:fldChar w:fldCharType="begin"/>
            </w:r>
            <w:r w:rsidR="007079F5">
              <w:rPr>
                <w:noProof/>
                <w:webHidden/>
              </w:rPr>
              <w:instrText xml:space="preserve"> PAGEREF _Toc167222895 \h </w:instrText>
            </w:r>
            <w:r w:rsidR="007079F5">
              <w:rPr>
                <w:noProof/>
                <w:webHidden/>
              </w:rPr>
            </w:r>
            <w:r w:rsidR="007079F5">
              <w:rPr>
                <w:noProof/>
                <w:webHidden/>
              </w:rPr>
              <w:fldChar w:fldCharType="separate"/>
            </w:r>
            <w:r>
              <w:rPr>
                <w:noProof/>
                <w:webHidden/>
              </w:rPr>
              <w:t>98</w:t>
            </w:r>
            <w:r w:rsidR="007079F5">
              <w:rPr>
                <w:noProof/>
                <w:webHidden/>
              </w:rPr>
              <w:fldChar w:fldCharType="end"/>
            </w:r>
          </w:hyperlink>
        </w:p>
        <w:p w14:paraId="5F60DE16" w14:textId="699EEF5D" w:rsidR="007079F5" w:rsidRDefault="00CB4F34">
          <w:pPr>
            <w:pStyle w:val="2a"/>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896" w:history="1">
            <w:r w:rsidR="007079F5" w:rsidRPr="00EB4BCB">
              <w:rPr>
                <w:rStyle w:val="-"/>
                <w:noProof/>
              </w:rPr>
              <w:t>3.</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rPr>
              <w:t>Αναλυτική Περιγραφή Φυσικού Αντικειμένου</w:t>
            </w:r>
            <w:r w:rsidR="007079F5">
              <w:rPr>
                <w:noProof/>
                <w:webHidden/>
              </w:rPr>
              <w:tab/>
            </w:r>
            <w:r w:rsidR="007079F5">
              <w:rPr>
                <w:noProof/>
                <w:webHidden/>
              </w:rPr>
              <w:fldChar w:fldCharType="begin"/>
            </w:r>
            <w:r w:rsidR="007079F5">
              <w:rPr>
                <w:noProof/>
                <w:webHidden/>
              </w:rPr>
              <w:instrText xml:space="preserve"> PAGEREF _Toc167222896 \h </w:instrText>
            </w:r>
            <w:r w:rsidR="007079F5">
              <w:rPr>
                <w:noProof/>
                <w:webHidden/>
              </w:rPr>
            </w:r>
            <w:r w:rsidR="007079F5">
              <w:rPr>
                <w:noProof/>
                <w:webHidden/>
              </w:rPr>
              <w:fldChar w:fldCharType="separate"/>
            </w:r>
            <w:r>
              <w:rPr>
                <w:noProof/>
                <w:webHidden/>
              </w:rPr>
              <w:t>99</w:t>
            </w:r>
            <w:r w:rsidR="007079F5">
              <w:rPr>
                <w:noProof/>
                <w:webHidden/>
              </w:rPr>
              <w:fldChar w:fldCharType="end"/>
            </w:r>
          </w:hyperlink>
        </w:p>
        <w:p w14:paraId="2234DCEB" w14:textId="07D7BF6A"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97" w:history="1">
            <w:r w:rsidR="007079F5" w:rsidRPr="00EB4BCB">
              <w:rPr>
                <w:rStyle w:val="-"/>
                <w:noProof/>
              </w:rPr>
              <w:t>3.1</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Επιχειρησιακές Απαιτήσεις</w:t>
            </w:r>
            <w:r w:rsidR="007079F5">
              <w:rPr>
                <w:noProof/>
                <w:webHidden/>
              </w:rPr>
              <w:tab/>
            </w:r>
            <w:r w:rsidR="007079F5">
              <w:rPr>
                <w:noProof/>
                <w:webHidden/>
              </w:rPr>
              <w:fldChar w:fldCharType="begin"/>
            </w:r>
            <w:r w:rsidR="007079F5">
              <w:rPr>
                <w:noProof/>
                <w:webHidden/>
              </w:rPr>
              <w:instrText xml:space="preserve"> PAGEREF _Toc167222897 \h </w:instrText>
            </w:r>
            <w:r w:rsidR="007079F5">
              <w:rPr>
                <w:noProof/>
                <w:webHidden/>
              </w:rPr>
            </w:r>
            <w:r w:rsidR="007079F5">
              <w:rPr>
                <w:noProof/>
                <w:webHidden/>
              </w:rPr>
              <w:fldChar w:fldCharType="separate"/>
            </w:r>
            <w:r>
              <w:rPr>
                <w:noProof/>
                <w:webHidden/>
              </w:rPr>
              <w:t>99</w:t>
            </w:r>
            <w:r w:rsidR="007079F5">
              <w:rPr>
                <w:noProof/>
                <w:webHidden/>
              </w:rPr>
              <w:fldChar w:fldCharType="end"/>
            </w:r>
          </w:hyperlink>
        </w:p>
        <w:p w14:paraId="610BDE90" w14:textId="24FAE322"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898" w:history="1">
            <w:r w:rsidR="007079F5" w:rsidRPr="00EB4BCB">
              <w:rPr>
                <w:rStyle w:val="-"/>
                <w:noProof/>
              </w:rPr>
              <w:t>3.2</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Προδιαγραφές υπηρεσιών έργου</w:t>
            </w:r>
            <w:r w:rsidR="007079F5">
              <w:rPr>
                <w:noProof/>
                <w:webHidden/>
              </w:rPr>
              <w:tab/>
            </w:r>
            <w:r w:rsidR="007079F5">
              <w:rPr>
                <w:noProof/>
                <w:webHidden/>
              </w:rPr>
              <w:fldChar w:fldCharType="begin"/>
            </w:r>
            <w:r w:rsidR="007079F5">
              <w:rPr>
                <w:noProof/>
                <w:webHidden/>
              </w:rPr>
              <w:instrText xml:space="preserve"> PAGEREF _Toc167222898 \h </w:instrText>
            </w:r>
            <w:r w:rsidR="007079F5">
              <w:rPr>
                <w:noProof/>
                <w:webHidden/>
              </w:rPr>
            </w:r>
            <w:r w:rsidR="007079F5">
              <w:rPr>
                <w:noProof/>
                <w:webHidden/>
              </w:rPr>
              <w:fldChar w:fldCharType="separate"/>
            </w:r>
            <w:r>
              <w:rPr>
                <w:noProof/>
                <w:webHidden/>
              </w:rPr>
              <w:t>103</w:t>
            </w:r>
            <w:r w:rsidR="007079F5">
              <w:rPr>
                <w:noProof/>
                <w:webHidden/>
              </w:rPr>
              <w:fldChar w:fldCharType="end"/>
            </w:r>
          </w:hyperlink>
        </w:p>
        <w:p w14:paraId="1F662730" w14:textId="37D96857"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899" w:history="1">
            <w:r w:rsidR="007079F5" w:rsidRPr="00EB4BCB">
              <w:rPr>
                <w:rStyle w:val="-"/>
                <w:noProof/>
              </w:rPr>
              <w:t>3.2.1</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Υπηρεσίες οργάνωσης και Διαχείρισης Έργου</w:t>
            </w:r>
            <w:r w:rsidR="007079F5">
              <w:rPr>
                <w:noProof/>
                <w:webHidden/>
              </w:rPr>
              <w:tab/>
            </w:r>
            <w:r w:rsidR="007079F5">
              <w:rPr>
                <w:noProof/>
                <w:webHidden/>
              </w:rPr>
              <w:fldChar w:fldCharType="begin"/>
            </w:r>
            <w:r w:rsidR="007079F5">
              <w:rPr>
                <w:noProof/>
                <w:webHidden/>
              </w:rPr>
              <w:instrText xml:space="preserve"> PAGEREF _Toc167222899 \h </w:instrText>
            </w:r>
            <w:r w:rsidR="007079F5">
              <w:rPr>
                <w:noProof/>
                <w:webHidden/>
              </w:rPr>
            </w:r>
            <w:r w:rsidR="007079F5">
              <w:rPr>
                <w:noProof/>
                <w:webHidden/>
              </w:rPr>
              <w:fldChar w:fldCharType="separate"/>
            </w:r>
            <w:r>
              <w:rPr>
                <w:noProof/>
                <w:webHidden/>
              </w:rPr>
              <w:t>103</w:t>
            </w:r>
            <w:r w:rsidR="007079F5">
              <w:rPr>
                <w:noProof/>
                <w:webHidden/>
              </w:rPr>
              <w:fldChar w:fldCharType="end"/>
            </w:r>
          </w:hyperlink>
        </w:p>
        <w:p w14:paraId="2CFA0CFE" w14:textId="3BA9E901"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00" w:history="1">
            <w:r w:rsidR="007079F5" w:rsidRPr="00EB4BCB">
              <w:rPr>
                <w:rStyle w:val="-"/>
                <w:noProof/>
              </w:rPr>
              <w:t>3.2.2</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Καθορισμός και επικύρωση του πλαισίου Διακυβέρνησης της Πληροφορίας, του απαραίτητου λεξικού δεδομένων</w:t>
            </w:r>
            <w:r w:rsidR="007079F5">
              <w:rPr>
                <w:noProof/>
                <w:webHidden/>
              </w:rPr>
              <w:tab/>
            </w:r>
            <w:r w:rsidR="007079F5">
              <w:rPr>
                <w:noProof/>
                <w:webHidden/>
              </w:rPr>
              <w:fldChar w:fldCharType="begin"/>
            </w:r>
            <w:r w:rsidR="007079F5">
              <w:rPr>
                <w:noProof/>
                <w:webHidden/>
              </w:rPr>
              <w:instrText xml:space="preserve"> PAGEREF _Toc167222900 \h </w:instrText>
            </w:r>
            <w:r w:rsidR="007079F5">
              <w:rPr>
                <w:noProof/>
                <w:webHidden/>
              </w:rPr>
            </w:r>
            <w:r w:rsidR="007079F5">
              <w:rPr>
                <w:noProof/>
                <w:webHidden/>
              </w:rPr>
              <w:fldChar w:fldCharType="separate"/>
            </w:r>
            <w:r>
              <w:rPr>
                <w:noProof/>
                <w:webHidden/>
              </w:rPr>
              <w:t>103</w:t>
            </w:r>
            <w:r w:rsidR="007079F5">
              <w:rPr>
                <w:noProof/>
                <w:webHidden/>
              </w:rPr>
              <w:fldChar w:fldCharType="end"/>
            </w:r>
          </w:hyperlink>
        </w:p>
        <w:p w14:paraId="0FD13ABA" w14:textId="7D2F0E14"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01" w:history="1">
            <w:r w:rsidR="007079F5" w:rsidRPr="00EB4BCB">
              <w:rPr>
                <w:rStyle w:val="-"/>
                <w:noProof/>
              </w:rPr>
              <w:t>3.2.3</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Σχεδιασμός βέλτιστης Αρχιτεκτονικής και καθορισμός Σημείων Διασύνδεσης (Integration) με τις Πηγές Δεδομένων</w:t>
            </w:r>
            <w:r w:rsidR="007079F5">
              <w:rPr>
                <w:noProof/>
                <w:webHidden/>
              </w:rPr>
              <w:tab/>
            </w:r>
            <w:r w:rsidR="007079F5">
              <w:rPr>
                <w:noProof/>
                <w:webHidden/>
              </w:rPr>
              <w:fldChar w:fldCharType="begin"/>
            </w:r>
            <w:r w:rsidR="007079F5">
              <w:rPr>
                <w:noProof/>
                <w:webHidden/>
              </w:rPr>
              <w:instrText xml:space="preserve"> PAGEREF _Toc167222901 \h </w:instrText>
            </w:r>
            <w:r w:rsidR="007079F5">
              <w:rPr>
                <w:noProof/>
                <w:webHidden/>
              </w:rPr>
            </w:r>
            <w:r w:rsidR="007079F5">
              <w:rPr>
                <w:noProof/>
                <w:webHidden/>
              </w:rPr>
              <w:fldChar w:fldCharType="separate"/>
            </w:r>
            <w:r>
              <w:rPr>
                <w:noProof/>
                <w:webHidden/>
              </w:rPr>
              <w:t>105</w:t>
            </w:r>
            <w:r w:rsidR="007079F5">
              <w:rPr>
                <w:noProof/>
                <w:webHidden/>
              </w:rPr>
              <w:fldChar w:fldCharType="end"/>
            </w:r>
          </w:hyperlink>
        </w:p>
        <w:p w14:paraId="68C6ABDD" w14:textId="45B7E344"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02" w:history="1">
            <w:r w:rsidR="007079F5" w:rsidRPr="00EB4BCB">
              <w:rPr>
                <w:rStyle w:val="-"/>
                <w:noProof/>
              </w:rPr>
              <w:t>3.2.4</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Εκπόνηση Μελέτης Ασφάλειας &amp; Αντίκτυπου στην Προστασία Δεδομένων</w:t>
            </w:r>
            <w:r w:rsidR="007079F5">
              <w:rPr>
                <w:noProof/>
                <w:webHidden/>
              </w:rPr>
              <w:tab/>
            </w:r>
            <w:r w:rsidR="007079F5">
              <w:rPr>
                <w:noProof/>
                <w:webHidden/>
              </w:rPr>
              <w:fldChar w:fldCharType="begin"/>
            </w:r>
            <w:r w:rsidR="007079F5">
              <w:rPr>
                <w:noProof/>
                <w:webHidden/>
              </w:rPr>
              <w:instrText xml:space="preserve"> PAGEREF _Toc167222902 \h </w:instrText>
            </w:r>
            <w:r w:rsidR="007079F5">
              <w:rPr>
                <w:noProof/>
                <w:webHidden/>
              </w:rPr>
            </w:r>
            <w:r w:rsidR="007079F5">
              <w:rPr>
                <w:noProof/>
                <w:webHidden/>
              </w:rPr>
              <w:fldChar w:fldCharType="separate"/>
            </w:r>
            <w:r>
              <w:rPr>
                <w:noProof/>
                <w:webHidden/>
              </w:rPr>
              <w:t>105</w:t>
            </w:r>
            <w:r w:rsidR="007079F5">
              <w:rPr>
                <w:noProof/>
                <w:webHidden/>
              </w:rPr>
              <w:fldChar w:fldCharType="end"/>
            </w:r>
          </w:hyperlink>
        </w:p>
        <w:p w14:paraId="28BC2344" w14:textId="3B47DF6B"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03" w:history="1">
            <w:r w:rsidR="007079F5" w:rsidRPr="00EB4BCB">
              <w:rPr>
                <w:rStyle w:val="-"/>
                <w:noProof/>
              </w:rPr>
              <w:t>3.2.5</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Εκπόνηση Μελέτης Διαλειτουργικότητας</w:t>
            </w:r>
            <w:r w:rsidR="007079F5">
              <w:rPr>
                <w:noProof/>
                <w:webHidden/>
              </w:rPr>
              <w:tab/>
            </w:r>
            <w:r w:rsidR="007079F5">
              <w:rPr>
                <w:noProof/>
                <w:webHidden/>
              </w:rPr>
              <w:fldChar w:fldCharType="begin"/>
            </w:r>
            <w:r w:rsidR="007079F5">
              <w:rPr>
                <w:noProof/>
                <w:webHidden/>
              </w:rPr>
              <w:instrText xml:space="preserve"> PAGEREF _Toc167222903 \h </w:instrText>
            </w:r>
            <w:r w:rsidR="007079F5">
              <w:rPr>
                <w:noProof/>
                <w:webHidden/>
              </w:rPr>
            </w:r>
            <w:r w:rsidR="007079F5">
              <w:rPr>
                <w:noProof/>
                <w:webHidden/>
              </w:rPr>
              <w:fldChar w:fldCharType="separate"/>
            </w:r>
            <w:r>
              <w:rPr>
                <w:noProof/>
                <w:webHidden/>
              </w:rPr>
              <w:t>106</w:t>
            </w:r>
            <w:r w:rsidR="007079F5">
              <w:rPr>
                <w:noProof/>
                <w:webHidden/>
              </w:rPr>
              <w:fldChar w:fldCharType="end"/>
            </w:r>
          </w:hyperlink>
        </w:p>
        <w:p w14:paraId="54A1A358" w14:textId="39887132"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04" w:history="1">
            <w:r w:rsidR="007079F5" w:rsidRPr="00EB4BCB">
              <w:rPr>
                <w:rStyle w:val="-"/>
                <w:noProof/>
              </w:rPr>
              <w:t>3.2.6</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Υπηρεσίες Υλοποίησης</w:t>
            </w:r>
            <w:r w:rsidR="007079F5">
              <w:rPr>
                <w:noProof/>
                <w:webHidden/>
              </w:rPr>
              <w:tab/>
            </w:r>
            <w:r w:rsidR="007079F5">
              <w:rPr>
                <w:noProof/>
                <w:webHidden/>
              </w:rPr>
              <w:fldChar w:fldCharType="begin"/>
            </w:r>
            <w:r w:rsidR="007079F5">
              <w:rPr>
                <w:noProof/>
                <w:webHidden/>
              </w:rPr>
              <w:instrText xml:space="preserve"> PAGEREF _Toc167222904 \h </w:instrText>
            </w:r>
            <w:r w:rsidR="007079F5">
              <w:rPr>
                <w:noProof/>
                <w:webHidden/>
              </w:rPr>
            </w:r>
            <w:r w:rsidR="007079F5">
              <w:rPr>
                <w:noProof/>
                <w:webHidden/>
              </w:rPr>
              <w:fldChar w:fldCharType="separate"/>
            </w:r>
            <w:r>
              <w:rPr>
                <w:noProof/>
                <w:webHidden/>
              </w:rPr>
              <w:t>107</w:t>
            </w:r>
            <w:r w:rsidR="007079F5">
              <w:rPr>
                <w:noProof/>
                <w:webHidden/>
              </w:rPr>
              <w:fldChar w:fldCharType="end"/>
            </w:r>
          </w:hyperlink>
        </w:p>
        <w:p w14:paraId="58045749" w14:textId="2CE38AFA" w:rsidR="007079F5" w:rsidRDefault="00CB4F34">
          <w:pPr>
            <w:pStyle w:val="54"/>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05" w:history="1">
            <w:r w:rsidR="007079F5" w:rsidRPr="00EB4BCB">
              <w:rPr>
                <w:rStyle w:val="-"/>
                <w:bCs/>
                <w:noProof/>
              </w:rPr>
              <w:t>3.2.6.1</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Υλοποίηση Διασύνδεσης με τα πηγαία Πληροφοριακά Συστήματα</w:t>
            </w:r>
            <w:r w:rsidR="007079F5">
              <w:rPr>
                <w:noProof/>
                <w:webHidden/>
              </w:rPr>
              <w:tab/>
            </w:r>
            <w:r w:rsidR="007079F5">
              <w:rPr>
                <w:noProof/>
                <w:webHidden/>
              </w:rPr>
              <w:fldChar w:fldCharType="begin"/>
            </w:r>
            <w:r w:rsidR="007079F5">
              <w:rPr>
                <w:noProof/>
                <w:webHidden/>
              </w:rPr>
              <w:instrText xml:space="preserve"> PAGEREF _Toc167222905 \h </w:instrText>
            </w:r>
            <w:r w:rsidR="007079F5">
              <w:rPr>
                <w:noProof/>
                <w:webHidden/>
              </w:rPr>
            </w:r>
            <w:r w:rsidR="007079F5">
              <w:rPr>
                <w:noProof/>
                <w:webHidden/>
              </w:rPr>
              <w:fldChar w:fldCharType="separate"/>
            </w:r>
            <w:r>
              <w:rPr>
                <w:noProof/>
                <w:webHidden/>
              </w:rPr>
              <w:t>110</w:t>
            </w:r>
            <w:r w:rsidR="007079F5">
              <w:rPr>
                <w:noProof/>
                <w:webHidden/>
              </w:rPr>
              <w:fldChar w:fldCharType="end"/>
            </w:r>
          </w:hyperlink>
        </w:p>
        <w:p w14:paraId="39957013" w14:textId="23894995" w:rsidR="007079F5" w:rsidRDefault="00CB4F34">
          <w:pPr>
            <w:pStyle w:val="54"/>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06" w:history="1">
            <w:r w:rsidR="007079F5" w:rsidRPr="00EB4BCB">
              <w:rPr>
                <w:rStyle w:val="-"/>
                <w:bCs/>
                <w:noProof/>
              </w:rPr>
              <w:t>3.2.6.2</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Επεξεργασία και Ανάλυση Δεδομένων (Analytics)</w:t>
            </w:r>
            <w:r w:rsidR="007079F5">
              <w:rPr>
                <w:noProof/>
                <w:webHidden/>
              </w:rPr>
              <w:tab/>
            </w:r>
            <w:r w:rsidR="007079F5">
              <w:rPr>
                <w:noProof/>
                <w:webHidden/>
              </w:rPr>
              <w:fldChar w:fldCharType="begin"/>
            </w:r>
            <w:r w:rsidR="007079F5">
              <w:rPr>
                <w:noProof/>
                <w:webHidden/>
              </w:rPr>
              <w:instrText xml:space="preserve"> PAGEREF _Toc167222906 \h </w:instrText>
            </w:r>
            <w:r w:rsidR="007079F5">
              <w:rPr>
                <w:noProof/>
                <w:webHidden/>
              </w:rPr>
            </w:r>
            <w:r w:rsidR="007079F5">
              <w:rPr>
                <w:noProof/>
                <w:webHidden/>
              </w:rPr>
              <w:fldChar w:fldCharType="separate"/>
            </w:r>
            <w:r>
              <w:rPr>
                <w:noProof/>
                <w:webHidden/>
              </w:rPr>
              <w:t>111</w:t>
            </w:r>
            <w:r w:rsidR="007079F5">
              <w:rPr>
                <w:noProof/>
                <w:webHidden/>
              </w:rPr>
              <w:fldChar w:fldCharType="end"/>
            </w:r>
          </w:hyperlink>
        </w:p>
        <w:p w14:paraId="34F9599A" w14:textId="62A54755"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07" w:history="1">
            <w:r w:rsidR="007079F5" w:rsidRPr="00EB4BCB">
              <w:rPr>
                <w:rStyle w:val="-"/>
                <w:noProof/>
              </w:rPr>
              <w:t>3.2.7</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Υπηρεσίες Εκπαίδευσης Χρηστών</w:t>
            </w:r>
            <w:r w:rsidR="007079F5">
              <w:rPr>
                <w:noProof/>
                <w:webHidden/>
              </w:rPr>
              <w:tab/>
            </w:r>
            <w:r w:rsidR="007079F5">
              <w:rPr>
                <w:noProof/>
                <w:webHidden/>
              </w:rPr>
              <w:fldChar w:fldCharType="begin"/>
            </w:r>
            <w:r w:rsidR="007079F5">
              <w:rPr>
                <w:noProof/>
                <w:webHidden/>
              </w:rPr>
              <w:instrText xml:space="preserve"> PAGEREF _Toc167222907 \h </w:instrText>
            </w:r>
            <w:r w:rsidR="007079F5">
              <w:rPr>
                <w:noProof/>
                <w:webHidden/>
              </w:rPr>
            </w:r>
            <w:r w:rsidR="007079F5">
              <w:rPr>
                <w:noProof/>
                <w:webHidden/>
              </w:rPr>
              <w:fldChar w:fldCharType="separate"/>
            </w:r>
            <w:r>
              <w:rPr>
                <w:noProof/>
                <w:webHidden/>
              </w:rPr>
              <w:t>111</w:t>
            </w:r>
            <w:r w:rsidR="007079F5">
              <w:rPr>
                <w:noProof/>
                <w:webHidden/>
              </w:rPr>
              <w:fldChar w:fldCharType="end"/>
            </w:r>
          </w:hyperlink>
        </w:p>
        <w:p w14:paraId="5CEF3479" w14:textId="347FA3A4" w:rsidR="007079F5" w:rsidRDefault="00CB4F34">
          <w:pPr>
            <w:pStyle w:val="54"/>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08" w:history="1">
            <w:r w:rsidR="007079F5" w:rsidRPr="00EB4BCB">
              <w:rPr>
                <w:rStyle w:val="-"/>
                <w:bCs/>
                <w:noProof/>
              </w:rPr>
              <w:t>3.2.7.1</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Σχεδιασμός και οργάνωση της δράσης κατάρτισης</w:t>
            </w:r>
            <w:r w:rsidR="007079F5">
              <w:rPr>
                <w:noProof/>
                <w:webHidden/>
              </w:rPr>
              <w:tab/>
            </w:r>
            <w:r w:rsidR="007079F5">
              <w:rPr>
                <w:noProof/>
                <w:webHidden/>
              </w:rPr>
              <w:fldChar w:fldCharType="begin"/>
            </w:r>
            <w:r w:rsidR="007079F5">
              <w:rPr>
                <w:noProof/>
                <w:webHidden/>
              </w:rPr>
              <w:instrText xml:space="preserve"> PAGEREF _Toc167222908 \h </w:instrText>
            </w:r>
            <w:r w:rsidR="007079F5">
              <w:rPr>
                <w:noProof/>
                <w:webHidden/>
              </w:rPr>
            </w:r>
            <w:r w:rsidR="007079F5">
              <w:rPr>
                <w:noProof/>
                <w:webHidden/>
              </w:rPr>
              <w:fldChar w:fldCharType="separate"/>
            </w:r>
            <w:r>
              <w:rPr>
                <w:noProof/>
                <w:webHidden/>
              </w:rPr>
              <w:t>113</w:t>
            </w:r>
            <w:r w:rsidR="007079F5">
              <w:rPr>
                <w:noProof/>
                <w:webHidden/>
              </w:rPr>
              <w:fldChar w:fldCharType="end"/>
            </w:r>
          </w:hyperlink>
        </w:p>
        <w:p w14:paraId="5FBCE364" w14:textId="177422E8" w:rsidR="007079F5" w:rsidRDefault="00CB4F34">
          <w:pPr>
            <w:pStyle w:val="54"/>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09" w:history="1">
            <w:r w:rsidR="007079F5" w:rsidRPr="00EB4BCB">
              <w:rPr>
                <w:rStyle w:val="-"/>
                <w:bCs/>
                <w:noProof/>
              </w:rPr>
              <w:t>3.2.7.2</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Μεταφορά τεχνογνωσίας και ανάπτυξη δεξιοτήτων σε επιλεγμένη ομάδα Διαχειριστών του Συστήματος</w:t>
            </w:r>
            <w:r w:rsidR="007079F5">
              <w:rPr>
                <w:noProof/>
                <w:webHidden/>
              </w:rPr>
              <w:tab/>
            </w:r>
            <w:r w:rsidR="007079F5">
              <w:rPr>
                <w:noProof/>
                <w:webHidden/>
              </w:rPr>
              <w:fldChar w:fldCharType="begin"/>
            </w:r>
            <w:r w:rsidR="007079F5">
              <w:rPr>
                <w:noProof/>
                <w:webHidden/>
              </w:rPr>
              <w:instrText xml:space="preserve"> PAGEREF _Toc167222909 \h </w:instrText>
            </w:r>
            <w:r w:rsidR="007079F5">
              <w:rPr>
                <w:noProof/>
                <w:webHidden/>
              </w:rPr>
            </w:r>
            <w:r w:rsidR="007079F5">
              <w:rPr>
                <w:noProof/>
                <w:webHidden/>
              </w:rPr>
              <w:fldChar w:fldCharType="separate"/>
            </w:r>
            <w:r>
              <w:rPr>
                <w:noProof/>
                <w:webHidden/>
              </w:rPr>
              <w:t>114</w:t>
            </w:r>
            <w:r w:rsidR="007079F5">
              <w:rPr>
                <w:noProof/>
                <w:webHidden/>
              </w:rPr>
              <w:fldChar w:fldCharType="end"/>
            </w:r>
          </w:hyperlink>
        </w:p>
        <w:p w14:paraId="6C6C6092" w14:textId="0E323BF1" w:rsidR="007079F5" w:rsidRDefault="00CB4F34">
          <w:pPr>
            <w:pStyle w:val="54"/>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10" w:history="1">
            <w:r w:rsidR="007079F5" w:rsidRPr="00EB4BCB">
              <w:rPr>
                <w:rStyle w:val="-"/>
                <w:bCs/>
                <w:noProof/>
              </w:rPr>
              <w:t>3.2.7.3</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Μεταφορά τεχνογνωσίας και ανάπτυξη δεξιοτήτων σε επιλεγμένες ομάδες επιτελικών χρηστών</w:t>
            </w:r>
            <w:r w:rsidR="007079F5">
              <w:rPr>
                <w:noProof/>
                <w:webHidden/>
              </w:rPr>
              <w:tab/>
            </w:r>
            <w:r w:rsidR="007079F5">
              <w:rPr>
                <w:noProof/>
                <w:webHidden/>
              </w:rPr>
              <w:fldChar w:fldCharType="begin"/>
            </w:r>
            <w:r w:rsidR="007079F5">
              <w:rPr>
                <w:noProof/>
                <w:webHidden/>
              </w:rPr>
              <w:instrText xml:space="preserve"> PAGEREF _Toc167222910 \h </w:instrText>
            </w:r>
            <w:r w:rsidR="007079F5">
              <w:rPr>
                <w:noProof/>
                <w:webHidden/>
              </w:rPr>
            </w:r>
            <w:r w:rsidR="007079F5">
              <w:rPr>
                <w:noProof/>
                <w:webHidden/>
              </w:rPr>
              <w:fldChar w:fldCharType="separate"/>
            </w:r>
            <w:r>
              <w:rPr>
                <w:noProof/>
                <w:webHidden/>
              </w:rPr>
              <w:t>114</w:t>
            </w:r>
            <w:r w:rsidR="007079F5">
              <w:rPr>
                <w:noProof/>
                <w:webHidden/>
              </w:rPr>
              <w:fldChar w:fldCharType="end"/>
            </w:r>
          </w:hyperlink>
        </w:p>
        <w:p w14:paraId="14C1BACD" w14:textId="7CF145A4"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11" w:history="1">
            <w:r w:rsidR="007079F5" w:rsidRPr="00EB4BCB">
              <w:rPr>
                <w:rStyle w:val="-"/>
                <w:noProof/>
              </w:rPr>
              <w:t>3.3</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Υποδομές εγκατάστασης και λειτουργίας έργου</w:t>
            </w:r>
            <w:r w:rsidR="007079F5">
              <w:rPr>
                <w:noProof/>
                <w:webHidden/>
              </w:rPr>
              <w:tab/>
            </w:r>
            <w:r w:rsidR="007079F5">
              <w:rPr>
                <w:noProof/>
                <w:webHidden/>
              </w:rPr>
              <w:fldChar w:fldCharType="begin"/>
            </w:r>
            <w:r w:rsidR="007079F5">
              <w:rPr>
                <w:noProof/>
                <w:webHidden/>
              </w:rPr>
              <w:instrText xml:space="preserve"> PAGEREF _Toc167222911 \h </w:instrText>
            </w:r>
            <w:r w:rsidR="007079F5">
              <w:rPr>
                <w:noProof/>
                <w:webHidden/>
              </w:rPr>
            </w:r>
            <w:r w:rsidR="007079F5">
              <w:rPr>
                <w:noProof/>
                <w:webHidden/>
              </w:rPr>
              <w:fldChar w:fldCharType="separate"/>
            </w:r>
            <w:r>
              <w:rPr>
                <w:noProof/>
                <w:webHidden/>
              </w:rPr>
              <w:t>115</w:t>
            </w:r>
            <w:r w:rsidR="007079F5">
              <w:rPr>
                <w:noProof/>
                <w:webHidden/>
              </w:rPr>
              <w:fldChar w:fldCharType="end"/>
            </w:r>
          </w:hyperlink>
        </w:p>
        <w:p w14:paraId="67280464" w14:textId="3D967A56"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12" w:history="1">
            <w:r w:rsidR="007079F5" w:rsidRPr="00EB4BCB">
              <w:rPr>
                <w:rStyle w:val="-"/>
                <w:noProof/>
              </w:rPr>
              <w:t>3.4</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Δυνατότητα προμήθειας έτοιμου λογισμικού</w:t>
            </w:r>
            <w:r w:rsidR="007079F5">
              <w:rPr>
                <w:noProof/>
                <w:webHidden/>
              </w:rPr>
              <w:tab/>
            </w:r>
            <w:r w:rsidR="007079F5">
              <w:rPr>
                <w:noProof/>
                <w:webHidden/>
              </w:rPr>
              <w:fldChar w:fldCharType="begin"/>
            </w:r>
            <w:r w:rsidR="007079F5">
              <w:rPr>
                <w:noProof/>
                <w:webHidden/>
              </w:rPr>
              <w:instrText xml:space="preserve"> PAGEREF _Toc167222912 \h </w:instrText>
            </w:r>
            <w:r w:rsidR="007079F5">
              <w:rPr>
                <w:noProof/>
                <w:webHidden/>
              </w:rPr>
            </w:r>
            <w:r w:rsidR="007079F5">
              <w:rPr>
                <w:noProof/>
                <w:webHidden/>
              </w:rPr>
              <w:fldChar w:fldCharType="separate"/>
            </w:r>
            <w:r>
              <w:rPr>
                <w:noProof/>
                <w:webHidden/>
              </w:rPr>
              <w:t>117</w:t>
            </w:r>
            <w:r w:rsidR="007079F5">
              <w:rPr>
                <w:noProof/>
                <w:webHidden/>
              </w:rPr>
              <w:fldChar w:fldCharType="end"/>
            </w:r>
          </w:hyperlink>
        </w:p>
        <w:p w14:paraId="053D59D5" w14:textId="40D4719A"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13" w:history="1">
            <w:r w:rsidR="007079F5" w:rsidRPr="00EB4BCB">
              <w:rPr>
                <w:rStyle w:val="-"/>
                <w:noProof/>
              </w:rPr>
              <w:t>3.5</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Υπηρεσίες Πιλοτικής Λειτουργίας</w:t>
            </w:r>
            <w:r w:rsidR="007079F5">
              <w:rPr>
                <w:noProof/>
                <w:webHidden/>
              </w:rPr>
              <w:tab/>
            </w:r>
            <w:r w:rsidR="007079F5">
              <w:rPr>
                <w:noProof/>
                <w:webHidden/>
              </w:rPr>
              <w:fldChar w:fldCharType="begin"/>
            </w:r>
            <w:r w:rsidR="007079F5">
              <w:rPr>
                <w:noProof/>
                <w:webHidden/>
              </w:rPr>
              <w:instrText xml:space="preserve"> PAGEREF _Toc167222913 \h </w:instrText>
            </w:r>
            <w:r w:rsidR="007079F5">
              <w:rPr>
                <w:noProof/>
                <w:webHidden/>
              </w:rPr>
            </w:r>
            <w:r w:rsidR="007079F5">
              <w:rPr>
                <w:noProof/>
                <w:webHidden/>
              </w:rPr>
              <w:fldChar w:fldCharType="separate"/>
            </w:r>
            <w:r>
              <w:rPr>
                <w:noProof/>
                <w:webHidden/>
              </w:rPr>
              <w:t>117</w:t>
            </w:r>
            <w:r w:rsidR="007079F5">
              <w:rPr>
                <w:noProof/>
                <w:webHidden/>
              </w:rPr>
              <w:fldChar w:fldCharType="end"/>
            </w:r>
          </w:hyperlink>
        </w:p>
        <w:p w14:paraId="1DABEA44" w14:textId="5694C5BD"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14" w:history="1">
            <w:r w:rsidR="007079F5" w:rsidRPr="00EB4BCB">
              <w:rPr>
                <w:rStyle w:val="-"/>
                <w:noProof/>
              </w:rPr>
              <w:t>3.6</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Υπηρεσίες Παραγωγικής Λειτουργίας</w:t>
            </w:r>
            <w:r w:rsidR="007079F5">
              <w:rPr>
                <w:noProof/>
                <w:webHidden/>
              </w:rPr>
              <w:tab/>
            </w:r>
            <w:r w:rsidR="007079F5">
              <w:rPr>
                <w:noProof/>
                <w:webHidden/>
              </w:rPr>
              <w:fldChar w:fldCharType="begin"/>
            </w:r>
            <w:r w:rsidR="007079F5">
              <w:rPr>
                <w:noProof/>
                <w:webHidden/>
              </w:rPr>
              <w:instrText xml:space="preserve"> PAGEREF _Toc167222914 \h </w:instrText>
            </w:r>
            <w:r w:rsidR="007079F5">
              <w:rPr>
                <w:noProof/>
                <w:webHidden/>
              </w:rPr>
            </w:r>
            <w:r w:rsidR="007079F5">
              <w:rPr>
                <w:noProof/>
                <w:webHidden/>
              </w:rPr>
              <w:fldChar w:fldCharType="separate"/>
            </w:r>
            <w:r>
              <w:rPr>
                <w:noProof/>
                <w:webHidden/>
              </w:rPr>
              <w:t>118</w:t>
            </w:r>
            <w:r w:rsidR="007079F5">
              <w:rPr>
                <w:noProof/>
                <w:webHidden/>
              </w:rPr>
              <w:fldChar w:fldCharType="end"/>
            </w:r>
          </w:hyperlink>
        </w:p>
        <w:p w14:paraId="6746FAC8" w14:textId="616F4293" w:rsidR="007079F5" w:rsidRDefault="00CB4F34">
          <w:pPr>
            <w:pStyle w:val="2a"/>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915" w:history="1">
            <w:r w:rsidR="007079F5" w:rsidRPr="00EB4BCB">
              <w:rPr>
                <w:rStyle w:val="-"/>
                <w:noProof/>
              </w:rPr>
              <w:t>4.</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rPr>
              <w:t>Μεθοδολογία Υλοποίησης</w:t>
            </w:r>
            <w:r w:rsidR="007079F5">
              <w:rPr>
                <w:noProof/>
                <w:webHidden/>
              </w:rPr>
              <w:tab/>
            </w:r>
            <w:r w:rsidR="007079F5">
              <w:rPr>
                <w:noProof/>
                <w:webHidden/>
              </w:rPr>
              <w:fldChar w:fldCharType="begin"/>
            </w:r>
            <w:r w:rsidR="007079F5">
              <w:rPr>
                <w:noProof/>
                <w:webHidden/>
              </w:rPr>
              <w:instrText xml:space="preserve"> PAGEREF _Toc167222915 \h </w:instrText>
            </w:r>
            <w:r w:rsidR="007079F5">
              <w:rPr>
                <w:noProof/>
                <w:webHidden/>
              </w:rPr>
            </w:r>
            <w:r w:rsidR="007079F5">
              <w:rPr>
                <w:noProof/>
                <w:webHidden/>
              </w:rPr>
              <w:fldChar w:fldCharType="separate"/>
            </w:r>
            <w:r>
              <w:rPr>
                <w:noProof/>
                <w:webHidden/>
              </w:rPr>
              <w:t>119</w:t>
            </w:r>
            <w:r w:rsidR="007079F5">
              <w:rPr>
                <w:noProof/>
                <w:webHidden/>
              </w:rPr>
              <w:fldChar w:fldCharType="end"/>
            </w:r>
          </w:hyperlink>
        </w:p>
        <w:p w14:paraId="290FC0D2" w14:textId="092AE972"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16" w:history="1">
            <w:r w:rsidR="007079F5" w:rsidRPr="00EB4BCB">
              <w:rPr>
                <w:rStyle w:val="-"/>
                <w:noProof/>
              </w:rPr>
              <w:t>4.1</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Μέθοδοι και Τεχνικές Υλοποίησης και Υποστήριξης</w:t>
            </w:r>
            <w:r w:rsidR="007079F5">
              <w:rPr>
                <w:noProof/>
                <w:webHidden/>
              </w:rPr>
              <w:tab/>
            </w:r>
            <w:r w:rsidR="007079F5">
              <w:rPr>
                <w:noProof/>
                <w:webHidden/>
              </w:rPr>
              <w:fldChar w:fldCharType="begin"/>
            </w:r>
            <w:r w:rsidR="007079F5">
              <w:rPr>
                <w:noProof/>
                <w:webHidden/>
              </w:rPr>
              <w:instrText xml:space="preserve"> PAGEREF _Toc167222916 \h </w:instrText>
            </w:r>
            <w:r w:rsidR="007079F5">
              <w:rPr>
                <w:noProof/>
                <w:webHidden/>
              </w:rPr>
            </w:r>
            <w:r w:rsidR="007079F5">
              <w:rPr>
                <w:noProof/>
                <w:webHidden/>
              </w:rPr>
              <w:fldChar w:fldCharType="separate"/>
            </w:r>
            <w:r>
              <w:rPr>
                <w:noProof/>
                <w:webHidden/>
              </w:rPr>
              <w:t>119</w:t>
            </w:r>
            <w:r w:rsidR="007079F5">
              <w:rPr>
                <w:noProof/>
                <w:webHidden/>
              </w:rPr>
              <w:fldChar w:fldCharType="end"/>
            </w:r>
          </w:hyperlink>
        </w:p>
        <w:p w14:paraId="5C64FCEC" w14:textId="181EB8BC"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17" w:history="1">
            <w:r w:rsidR="007079F5" w:rsidRPr="00EB4BCB">
              <w:rPr>
                <w:rStyle w:val="-"/>
                <w:noProof/>
              </w:rPr>
              <w:t>4.2</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Διοίκηση και Οργάνωση του Έργου</w:t>
            </w:r>
            <w:r w:rsidR="007079F5">
              <w:rPr>
                <w:noProof/>
                <w:webHidden/>
              </w:rPr>
              <w:tab/>
            </w:r>
            <w:r w:rsidR="007079F5">
              <w:rPr>
                <w:noProof/>
                <w:webHidden/>
              </w:rPr>
              <w:fldChar w:fldCharType="begin"/>
            </w:r>
            <w:r w:rsidR="007079F5">
              <w:rPr>
                <w:noProof/>
                <w:webHidden/>
              </w:rPr>
              <w:instrText xml:space="preserve"> PAGEREF _Toc167222917 \h </w:instrText>
            </w:r>
            <w:r w:rsidR="007079F5">
              <w:rPr>
                <w:noProof/>
                <w:webHidden/>
              </w:rPr>
            </w:r>
            <w:r w:rsidR="007079F5">
              <w:rPr>
                <w:noProof/>
                <w:webHidden/>
              </w:rPr>
              <w:fldChar w:fldCharType="separate"/>
            </w:r>
            <w:r>
              <w:rPr>
                <w:noProof/>
                <w:webHidden/>
              </w:rPr>
              <w:t>120</w:t>
            </w:r>
            <w:r w:rsidR="007079F5">
              <w:rPr>
                <w:noProof/>
                <w:webHidden/>
              </w:rPr>
              <w:fldChar w:fldCharType="end"/>
            </w:r>
          </w:hyperlink>
        </w:p>
        <w:p w14:paraId="2947D243" w14:textId="73F3ABFB"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18" w:history="1">
            <w:r w:rsidR="007079F5" w:rsidRPr="00EB4BCB">
              <w:rPr>
                <w:rStyle w:val="-"/>
                <w:noProof/>
              </w:rPr>
              <w:t>4.3</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Τεκμηρίωση προσόντων ομάδας έργου</w:t>
            </w:r>
            <w:r w:rsidR="007079F5">
              <w:rPr>
                <w:noProof/>
                <w:webHidden/>
              </w:rPr>
              <w:tab/>
            </w:r>
            <w:r w:rsidR="007079F5">
              <w:rPr>
                <w:noProof/>
                <w:webHidden/>
              </w:rPr>
              <w:fldChar w:fldCharType="begin"/>
            </w:r>
            <w:r w:rsidR="007079F5">
              <w:rPr>
                <w:noProof/>
                <w:webHidden/>
              </w:rPr>
              <w:instrText xml:space="preserve"> PAGEREF _Toc167222918 \h </w:instrText>
            </w:r>
            <w:r w:rsidR="007079F5">
              <w:rPr>
                <w:noProof/>
                <w:webHidden/>
              </w:rPr>
            </w:r>
            <w:r w:rsidR="007079F5">
              <w:rPr>
                <w:noProof/>
                <w:webHidden/>
              </w:rPr>
              <w:fldChar w:fldCharType="separate"/>
            </w:r>
            <w:r>
              <w:rPr>
                <w:noProof/>
                <w:webHidden/>
              </w:rPr>
              <w:t>121</w:t>
            </w:r>
            <w:r w:rsidR="007079F5">
              <w:rPr>
                <w:noProof/>
                <w:webHidden/>
              </w:rPr>
              <w:fldChar w:fldCharType="end"/>
            </w:r>
          </w:hyperlink>
        </w:p>
        <w:p w14:paraId="435A16BA" w14:textId="03F5785F"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19" w:history="1">
            <w:r w:rsidR="007079F5" w:rsidRPr="00EB4BCB">
              <w:rPr>
                <w:rStyle w:val="-"/>
                <w:noProof/>
              </w:rPr>
              <w:t>4.4</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Σχέδιο και Σύστημα Διασφάλισης Ποιότητας</w:t>
            </w:r>
            <w:r w:rsidR="007079F5">
              <w:rPr>
                <w:noProof/>
                <w:webHidden/>
              </w:rPr>
              <w:tab/>
            </w:r>
            <w:r w:rsidR="007079F5">
              <w:rPr>
                <w:noProof/>
                <w:webHidden/>
              </w:rPr>
              <w:fldChar w:fldCharType="begin"/>
            </w:r>
            <w:r w:rsidR="007079F5">
              <w:rPr>
                <w:noProof/>
                <w:webHidden/>
              </w:rPr>
              <w:instrText xml:space="preserve"> PAGEREF _Toc167222919 \h </w:instrText>
            </w:r>
            <w:r w:rsidR="007079F5">
              <w:rPr>
                <w:noProof/>
                <w:webHidden/>
              </w:rPr>
            </w:r>
            <w:r w:rsidR="007079F5">
              <w:rPr>
                <w:noProof/>
                <w:webHidden/>
              </w:rPr>
              <w:fldChar w:fldCharType="separate"/>
            </w:r>
            <w:r>
              <w:rPr>
                <w:noProof/>
                <w:webHidden/>
              </w:rPr>
              <w:t>122</w:t>
            </w:r>
            <w:r w:rsidR="007079F5">
              <w:rPr>
                <w:noProof/>
                <w:webHidden/>
              </w:rPr>
              <w:fldChar w:fldCharType="end"/>
            </w:r>
          </w:hyperlink>
        </w:p>
        <w:p w14:paraId="7226B4DC" w14:textId="50FF6420"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20" w:history="1">
            <w:r w:rsidR="007079F5" w:rsidRPr="00EB4BCB">
              <w:rPr>
                <w:rStyle w:val="-"/>
                <w:noProof/>
              </w:rPr>
              <w:t>4.5</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Τόπος υλοποίησης/ παροχής των υπηρεσιών</w:t>
            </w:r>
            <w:r w:rsidR="007079F5">
              <w:rPr>
                <w:noProof/>
                <w:webHidden/>
              </w:rPr>
              <w:tab/>
            </w:r>
            <w:r w:rsidR="007079F5">
              <w:rPr>
                <w:noProof/>
                <w:webHidden/>
              </w:rPr>
              <w:fldChar w:fldCharType="begin"/>
            </w:r>
            <w:r w:rsidR="007079F5">
              <w:rPr>
                <w:noProof/>
                <w:webHidden/>
              </w:rPr>
              <w:instrText xml:space="preserve"> PAGEREF _Toc167222920 \h </w:instrText>
            </w:r>
            <w:r w:rsidR="007079F5">
              <w:rPr>
                <w:noProof/>
                <w:webHidden/>
              </w:rPr>
            </w:r>
            <w:r w:rsidR="007079F5">
              <w:rPr>
                <w:noProof/>
                <w:webHidden/>
              </w:rPr>
              <w:fldChar w:fldCharType="separate"/>
            </w:r>
            <w:r>
              <w:rPr>
                <w:noProof/>
                <w:webHidden/>
              </w:rPr>
              <w:t>122</w:t>
            </w:r>
            <w:r w:rsidR="007079F5">
              <w:rPr>
                <w:noProof/>
                <w:webHidden/>
              </w:rPr>
              <w:fldChar w:fldCharType="end"/>
            </w:r>
          </w:hyperlink>
        </w:p>
        <w:p w14:paraId="51F54D36" w14:textId="50145F44" w:rsidR="007079F5" w:rsidRDefault="00CB4F34">
          <w:pPr>
            <w:pStyle w:val="2a"/>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921" w:history="1">
            <w:r w:rsidR="007079F5" w:rsidRPr="00EB4BCB">
              <w:rPr>
                <w:rStyle w:val="-"/>
                <w:noProof/>
              </w:rPr>
              <w:t>5.</w:t>
            </w:r>
            <w:r w:rsidR="007079F5">
              <w:rPr>
                <w:rFonts w:asciiTheme="minorHAnsi" w:eastAsiaTheme="minorEastAsia" w:hAnsiTheme="minorHAnsi" w:cstheme="minorBidi"/>
                <w:smallCaps w:val="0"/>
                <w:noProof/>
                <w:kern w:val="2"/>
                <w:sz w:val="24"/>
                <w:szCs w:val="24"/>
                <w:lang w:val="en-US" w:eastAsia="en-US" w:bidi="he-IL"/>
                <w14:ligatures w14:val="standardContextual"/>
              </w:rPr>
              <w:tab/>
            </w:r>
            <w:r w:rsidR="007079F5" w:rsidRPr="00EB4BCB">
              <w:rPr>
                <w:rStyle w:val="-"/>
                <w:noProof/>
              </w:rPr>
              <w:t>Χρονοδιάγραμμα και φάσεις υλοποίησης</w:t>
            </w:r>
            <w:r w:rsidR="007079F5">
              <w:rPr>
                <w:noProof/>
                <w:webHidden/>
              </w:rPr>
              <w:tab/>
            </w:r>
            <w:r w:rsidR="007079F5">
              <w:rPr>
                <w:noProof/>
                <w:webHidden/>
              </w:rPr>
              <w:fldChar w:fldCharType="begin"/>
            </w:r>
            <w:r w:rsidR="007079F5">
              <w:rPr>
                <w:noProof/>
                <w:webHidden/>
              </w:rPr>
              <w:instrText xml:space="preserve"> PAGEREF _Toc167222921 \h </w:instrText>
            </w:r>
            <w:r w:rsidR="007079F5">
              <w:rPr>
                <w:noProof/>
                <w:webHidden/>
              </w:rPr>
            </w:r>
            <w:r w:rsidR="007079F5">
              <w:rPr>
                <w:noProof/>
                <w:webHidden/>
              </w:rPr>
              <w:fldChar w:fldCharType="separate"/>
            </w:r>
            <w:r>
              <w:rPr>
                <w:noProof/>
                <w:webHidden/>
              </w:rPr>
              <w:t>123</w:t>
            </w:r>
            <w:r w:rsidR="007079F5">
              <w:rPr>
                <w:noProof/>
                <w:webHidden/>
              </w:rPr>
              <w:fldChar w:fldCharType="end"/>
            </w:r>
          </w:hyperlink>
        </w:p>
        <w:p w14:paraId="4AA00308" w14:textId="27DBEDA7"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22" w:history="1">
            <w:r w:rsidR="007079F5" w:rsidRPr="00EB4BCB">
              <w:rPr>
                <w:rStyle w:val="-"/>
                <w:noProof/>
              </w:rPr>
              <w:t>5.1</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Χρονοδιάγραμμα</w:t>
            </w:r>
            <w:r w:rsidR="007079F5">
              <w:rPr>
                <w:noProof/>
                <w:webHidden/>
              </w:rPr>
              <w:tab/>
            </w:r>
            <w:r w:rsidR="007079F5">
              <w:rPr>
                <w:noProof/>
                <w:webHidden/>
              </w:rPr>
              <w:fldChar w:fldCharType="begin"/>
            </w:r>
            <w:r w:rsidR="007079F5">
              <w:rPr>
                <w:noProof/>
                <w:webHidden/>
              </w:rPr>
              <w:instrText xml:space="preserve"> PAGEREF _Toc167222922 \h </w:instrText>
            </w:r>
            <w:r w:rsidR="007079F5">
              <w:rPr>
                <w:noProof/>
                <w:webHidden/>
              </w:rPr>
            </w:r>
            <w:r w:rsidR="007079F5">
              <w:rPr>
                <w:noProof/>
                <w:webHidden/>
              </w:rPr>
              <w:fldChar w:fldCharType="separate"/>
            </w:r>
            <w:r>
              <w:rPr>
                <w:noProof/>
                <w:webHidden/>
              </w:rPr>
              <w:t>123</w:t>
            </w:r>
            <w:r w:rsidR="007079F5">
              <w:rPr>
                <w:noProof/>
                <w:webHidden/>
              </w:rPr>
              <w:fldChar w:fldCharType="end"/>
            </w:r>
          </w:hyperlink>
        </w:p>
        <w:p w14:paraId="77A131C1" w14:textId="13E5809C"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23" w:history="1">
            <w:r w:rsidR="007079F5" w:rsidRPr="00EB4BCB">
              <w:rPr>
                <w:rStyle w:val="-"/>
                <w:noProof/>
              </w:rPr>
              <w:t>5.2</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Φάσεις – Παραδοτέα</w:t>
            </w:r>
            <w:r w:rsidR="007079F5">
              <w:rPr>
                <w:noProof/>
                <w:webHidden/>
              </w:rPr>
              <w:tab/>
            </w:r>
            <w:r w:rsidR="007079F5">
              <w:rPr>
                <w:noProof/>
                <w:webHidden/>
              </w:rPr>
              <w:fldChar w:fldCharType="begin"/>
            </w:r>
            <w:r w:rsidR="007079F5">
              <w:rPr>
                <w:noProof/>
                <w:webHidden/>
              </w:rPr>
              <w:instrText xml:space="preserve"> PAGEREF _Toc167222923 \h </w:instrText>
            </w:r>
            <w:r w:rsidR="007079F5">
              <w:rPr>
                <w:noProof/>
                <w:webHidden/>
              </w:rPr>
            </w:r>
            <w:r w:rsidR="007079F5">
              <w:rPr>
                <w:noProof/>
                <w:webHidden/>
              </w:rPr>
              <w:fldChar w:fldCharType="separate"/>
            </w:r>
            <w:r>
              <w:rPr>
                <w:noProof/>
                <w:webHidden/>
              </w:rPr>
              <w:t>124</w:t>
            </w:r>
            <w:r w:rsidR="007079F5">
              <w:rPr>
                <w:noProof/>
                <w:webHidden/>
              </w:rPr>
              <w:fldChar w:fldCharType="end"/>
            </w:r>
          </w:hyperlink>
        </w:p>
        <w:p w14:paraId="7DFEAFDF" w14:textId="6058CD2A"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24" w:history="1">
            <w:r w:rsidR="007079F5" w:rsidRPr="00EB4BCB">
              <w:rPr>
                <w:rStyle w:val="-"/>
                <w:noProof/>
              </w:rPr>
              <w:t>5.2.1</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Φάση 1: Εκπόνηση μελετών και καθορισμού πλαισίου Διακυβέρνησης της Πληροφορίας. Εγκατάσταση και παραμετροποίηση Data Warehouse</w:t>
            </w:r>
            <w:r w:rsidR="007079F5">
              <w:rPr>
                <w:noProof/>
                <w:webHidden/>
              </w:rPr>
              <w:tab/>
            </w:r>
            <w:r w:rsidR="007079F5">
              <w:rPr>
                <w:noProof/>
                <w:webHidden/>
              </w:rPr>
              <w:fldChar w:fldCharType="begin"/>
            </w:r>
            <w:r w:rsidR="007079F5">
              <w:rPr>
                <w:noProof/>
                <w:webHidden/>
              </w:rPr>
              <w:instrText xml:space="preserve"> PAGEREF _Toc167222924 \h </w:instrText>
            </w:r>
            <w:r w:rsidR="007079F5">
              <w:rPr>
                <w:noProof/>
                <w:webHidden/>
              </w:rPr>
            </w:r>
            <w:r w:rsidR="007079F5">
              <w:rPr>
                <w:noProof/>
                <w:webHidden/>
              </w:rPr>
              <w:fldChar w:fldCharType="separate"/>
            </w:r>
            <w:r>
              <w:rPr>
                <w:noProof/>
                <w:webHidden/>
              </w:rPr>
              <w:t>126</w:t>
            </w:r>
            <w:r w:rsidR="007079F5">
              <w:rPr>
                <w:noProof/>
                <w:webHidden/>
              </w:rPr>
              <w:fldChar w:fldCharType="end"/>
            </w:r>
          </w:hyperlink>
        </w:p>
        <w:p w14:paraId="2EADFA78" w14:textId="74B1076B"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25" w:history="1">
            <w:r w:rsidR="007079F5" w:rsidRPr="00EB4BCB">
              <w:rPr>
                <w:rStyle w:val="-"/>
                <w:noProof/>
              </w:rPr>
              <w:t>5.2.2</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Φάση 2: Υπηρεσίες υλοποίησης</w:t>
            </w:r>
            <w:r w:rsidR="007079F5">
              <w:rPr>
                <w:noProof/>
                <w:webHidden/>
              </w:rPr>
              <w:tab/>
            </w:r>
            <w:r w:rsidR="007079F5">
              <w:rPr>
                <w:noProof/>
                <w:webHidden/>
              </w:rPr>
              <w:fldChar w:fldCharType="begin"/>
            </w:r>
            <w:r w:rsidR="007079F5">
              <w:rPr>
                <w:noProof/>
                <w:webHidden/>
              </w:rPr>
              <w:instrText xml:space="preserve"> PAGEREF _Toc167222925 \h </w:instrText>
            </w:r>
            <w:r w:rsidR="007079F5">
              <w:rPr>
                <w:noProof/>
                <w:webHidden/>
              </w:rPr>
            </w:r>
            <w:r w:rsidR="007079F5">
              <w:rPr>
                <w:noProof/>
                <w:webHidden/>
              </w:rPr>
              <w:fldChar w:fldCharType="separate"/>
            </w:r>
            <w:r>
              <w:rPr>
                <w:noProof/>
                <w:webHidden/>
              </w:rPr>
              <w:t>127</w:t>
            </w:r>
            <w:r w:rsidR="007079F5">
              <w:rPr>
                <w:noProof/>
                <w:webHidden/>
              </w:rPr>
              <w:fldChar w:fldCharType="end"/>
            </w:r>
          </w:hyperlink>
        </w:p>
        <w:p w14:paraId="636E9C31" w14:textId="4C388460"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26" w:history="1">
            <w:r w:rsidR="007079F5" w:rsidRPr="00EB4BCB">
              <w:rPr>
                <w:rStyle w:val="-"/>
                <w:noProof/>
              </w:rPr>
              <w:t>5.2.3</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 xml:space="preserve">Φάση </w:t>
            </w:r>
            <w:r w:rsidR="007079F5" w:rsidRPr="00EB4BCB">
              <w:rPr>
                <w:rStyle w:val="-"/>
                <w:noProof/>
                <w:lang w:val="en-US"/>
              </w:rPr>
              <w:t>3</w:t>
            </w:r>
            <w:r w:rsidR="007079F5" w:rsidRPr="00EB4BCB">
              <w:rPr>
                <w:rStyle w:val="-"/>
                <w:noProof/>
              </w:rPr>
              <w:t>: Εκπαίδευση χρηστών</w:t>
            </w:r>
            <w:r w:rsidR="007079F5">
              <w:rPr>
                <w:noProof/>
                <w:webHidden/>
              </w:rPr>
              <w:tab/>
            </w:r>
            <w:r w:rsidR="007079F5">
              <w:rPr>
                <w:noProof/>
                <w:webHidden/>
              </w:rPr>
              <w:fldChar w:fldCharType="begin"/>
            </w:r>
            <w:r w:rsidR="007079F5">
              <w:rPr>
                <w:noProof/>
                <w:webHidden/>
              </w:rPr>
              <w:instrText xml:space="preserve"> PAGEREF _Toc167222926 \h </w:instrText>
            </w:r>
            <w:r w:rsidR="007079F5">
              <w:rPr>
                <w:noProof/>
                <w:webHidden/>
              </w:rPr>
            </w:r>
            <w:r w:rsidR="007079F5">
              <w:rPr>
                <w:noProof/>
                <w:webHidden/>
              </w:rPr>
              <w:fldChar w:fldCharType="separate"/>
            </w:r>
            <w:r>
              <w:rPr>
                <w:noProof/>
                <w:webHidden/>
              </w:rPr>
              <w:t>127</w:t>
            </w:r>
            <w:r w:rsidR="007079F5">
              <w:rPr>
                <w:noProof/>
                <w:webHidden/>
              </w:rPr>
              <w:fldChar w:fldCharType="end"/>
            </w:r>
          </w:hyperlink>
        </w:p>
        <w:p w14:paraId="256AF266" w14:textId="0E07BFCD"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27" w:history="1">
            <w:r w:rsidR="007079F5" w:rsidRPr="00EB4BCB">
              <w:rPr>
                <w:rStyle w:val="-"/>
                <w:noProof/>
              </w:rPr>
              <w:t>5.2.4</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Φάση 4: Οργάνωση και διαχείριση έργου</w:t>
            </w:r>
            <w:r w:rsidR="007079F5">
              <w:rPr>
                <w:noProof/>
                <w:webHidden/>
              </w:rPr>
              <w:tab/>
            </w:r>
            <w:r w:rsidR="007079F5">
              <w:rPr>
                <w:noProof/>
                <w:webHidden/>
              </w:rPr>
              <w:fldChar w:fldCharType="begin"/>
            </w:r>
            <w:r w:rsidR="007079F5">
              <w:rPr>
                <w:noProof/>
                <w:webHidden/>
              </w:rPr>
              <w:instrText xml:space="preserve"> PAGEREF _Toc167222927 \h </w:instrText>
            </w:r>
            <w:r w:rsidR="007079F5">
              <w:rPr>
                <w:noProof/>
                <w:webHidden/>
              </w:rPr>
            </w:r>
            <w:r w:rsidR="007079F5">
              <w:rPr>
                <w:noProof/>
                <w:webHidden/>
              </w:rPr>
              <w:fldChar w:fldCharType="separate"/>
            </w:r>
            <w:r>
              <w:rPr>
                <w:noProof/>
                <w:webHidden/>
              </w:rPr>
              <w:t>128</w:t>
            </w:r>
            <w:r w:rsidR="007079F5">
              <w:rPr>
                <w:noProof/>
                <w:webHidden/>
              </w:rPr>
              <w:fldChar w:fldCharType="end"/>
            </w:r>
          </w:hyperlink>
        </w:p>
        <w:p w14:paraId="12E1EA6E" w14:textId="294FEDAF"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28" w:history="1">
            <w:r w:rsidR="007079F5" w:rsidRPr="00EB4BCB">
              <w:rPr>
                <w:rStyle w:val="-"/>
                <w:noProof/>
              </w:rPr>
              <w:t>5.2.5</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Φάση 5: Πιλοτική Λειτουργία</w:t>
            </w:r>
            <w:r w:rsidR="007079F5">
              <w:rPr>
                <w:noProof/>
                <w:webHidden/>
              </w:rPr>
              <w:tab/>
            </w:r>
            <w:r w:rsidR="007079F5">
              <w:rPr>
                <w:noProof/>
                <w:webHidden/>
              </w:rPr>
              <w:fldChar w:fldCharType="begin"/>
            </w:r>
            <w:r w:rsidR="007079F5">
              <w:rPr>
                <w:noProof/>
                <w:webHidden/>
              </w:rPr>
              <w:instrText xml:space="preserve"> PAGEREF _Toc167222928 \h </w:instrText>
            </w:r>
            <w:r w:rsidR="007079F5">
              <w:rPr>
                <w:noProof/>
                <w:webHidden/>
              </w:rPr>
            </w:r>
            <w:r w:rsidR="007079F5">
              <w:rPr>
                <w:noProof/>
                <w:webHidden/>
              </w:rPr>
              <w:fldChar w:fldCharType="separate"/>
            </w:r>
            <w:r>
              <w:rPr>
                <w:noProof/>
                <w:webHidden/>
              </w:rPr>
              <w:t>128</w:t>
            </w:r>
            <w:r w:rsidR="007079F5">
              <w:rPr>
                <w:noProof/>
                <w:webHidden/>
              </w:rPr>
              <w:fldChar w:fldCharType="end"/>
            </w:r>
          </w:hyperlink>
        </w:p>
        <w:p w14:paraId="7FEB3A59" w14:textId="06A7750B"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29" w:history="1">
            <w:r w:rsidR="007079F5" w:rsidRPr="00EB4BCB">
              <w:rPr>
                <w:rStyle w:val="-"/>
                <w:noProof/>
              </w:rPr>
              <w:t>5.2.6</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Φάση 6: Παραγωγική Λειτουργία</w:t>
            </w:r>
            <w:r w:rsidR="007079F5">
              <w:rPr>
                <w:noProof/>
                <w:webHidden/>
              </w:rPr>
              <w:tab/>
            </w:r>
            <w:r w:rsidR="007079F5">
              <w:rPr>
                <w:noProof/>
                <w:webHidden/>
              </w:rPr>
              <w:fldChar w:fldCharType="begin"/>
            </w:r>
            <w:r w:rsidR="007079F5">
              <w:rPr>
                <w:noProof/>
                <w:webHidden/>
              </w:rPr>
              <w:instrText xml:space="preserve"> PAGEREF _Toc167222929 \h </w:instrText>
            </w:r>
            <w:r w:rsidR="007079F5">
              <w:rPr>
                <w:noProof/>
                <w:webHidden/>
              </w:rPr>
            </w:r>
            <w:r w:rsidR="007079F5">
              <w:rPr>
                <w:noProof/>
                <w:webHidden/>
              </w:rPr>
              <w:fldChar w:fldCharType="separate"/>
            </w:r>
            <w:r>
              <w:rPr>
                <w:noProof/>
                <w:webHidden/>
              </w:rPr>
              <w:t>129</w:t>
            </w:r>
            <w:r w:rsidR="007079F5">
              <w:rPr>
                <w:noProof/>
                <w:webHidden/>
              </w:rPr>
              <w:fldChar w:fldCharType="end"/>
            </w:r>
          </w:hyperlink>
        </w:p>
        <w:p w14:paraId="7E2A77F7" w14:textId="34227FC1"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30" w:history="1">
            <w:r w:rsidR="007079F5" w:rsidRPr="00EB4BCB">
              <w:rPr>
                <w:rStyle w:val="-"/>
                <w:noProof/>
              </w:rPr>
              <w:t>5.3</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Χρόνος Υποβολής και Διαδικασία οριστικοποίησης  παραδοτέων</w:t>
            </w:r>
            <w:r w:rsidR="007079F5">
              <w:rPr>
                <w:noProof/>
                <w:webHidden/>
              </w:rPr>
              <w:tab/>
            </w:r>
            <w:r w:rsidR="007079F5">
              <w:rPr>
                <w:noProof/>
                <w:webHidden/>
              </w:rPr>
              <w:fldChar w:fldCharType="begin"/>
            </w:r>
            <w:r w:rsidR="007079F5">
              <w:rPr>
                <w:noProof/>
                <w:webHidden/>
              </w:rPr>
              <w:instrText xml:space="preserve"> PAGEREF _Toc167222930 \h </w:instrText>
            </w:r>
            <w:r w:rsidR="007079F5">
              <w:rPr>
                <w:noProof/>
                <w:webHidden/>
              </w:rPr>
            </w:r>
            <w:r w:rsidR="007079F5">
              <w:rPr>
                <w:noProof/>
                <w:webHidden/>
              </w:rPr>
              <w:fldChar w:fldCharType="separate"/>
            </w:r>
            <w:r>
              <w:rPr>
                <w:noProof/>
                <w:webHidden/>
              </w:rPr>
              <w:t>130</w:t>
            </w:r>
            <w:r w:rsidR="007079F5">
              <w:rPr>
                <w:noProof/>
                <w:webHidden/>
              </w:rPr>
              <w:fldChar w:fldCharType="end"/>
            </w:r>
          </w:hyperlink>
        </w:p>
        <w:p w14:paraId="3E4946E0" w14:textId="52A8BF01"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31" w:history="1">
            <w:r w:rsidR="007079F5" w:rsidRPr="00EB4BCB">
              <w:rPr>
                <w:rStyle w:val="-"/>
                <w:noProof/>
              </w:rPr>
              <w:t>5.4</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rPr>
              <w:t>Περίοδος Εγγύησης και Συντήρησης (ΠΕΣ)</w:t>
            </w:r>
            <w:r w:rsidR="007079F5">
              <w:rPr>
                <w:noProof/>
                <w:webHidden/>
              </w:rPr>
              <w:tab/>
            </w:r>
            <w:r w:rsidR="007079F5">
              <w:rPr>
                <w:noProof/>
                <w:webHidden/>
              </w:rPr>
              <w:fldChar w:fldCharType="begin"/>
            </w:r>
            <w:r w:rsidR="007079F5">
              <w:rPr>
                <w:noProof/>
                <w:webHidden/>
              </w:rPr>
              <w:instrText xml:space="preserve"> PAGEREF _Toc167222931 \h </w:instrText>
            </w:r>
            <w:r w:rsidR="007079F5">
              <w:rPr>
                <w:noProof/>
                <w:webHidden/>
              </w:rPr>
            </w:r>
            <w:r w:rsidR="007079F5">
              <w:rPr>
                <w:noProof/>
                <w:webHidden/>
              </w:rPr>
              <w:fldChar w:fldCharType="separate"/>
            </w:r>
            <w:r>
              <w:rPr>
                <w:noProof/>
                <w:webHidden/>
              </w:rPr>
              <w:t>131</w:t>
            </w:r>
            <w:r w:rsidR="007079F5">
              <w:rPr>
                <w:noProof/>
                <w:webHidden/>
              </w:rPr>
              <w:fldChar w:fldCharType="end"/>
            </w:r>
          </w:hyperlink>
        </w:p>
        <w:p w14:paraId="1C30DADD" w14:textId="5A5147EC"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32" w:history="1">
            <w:r w:rsidR="007079F5" w:rsidRPr="00EB4BCB">
              <w:rPr>
                <w:rStyle w:val="-"/>
                <w:noProof/>
              </w:rPr>
              <w:t>5.4.1</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Υπηρεσίες Περιόδου Εγγύησης και Συντήρησης</w:t>
            </w:r>
            <w:r w:rsidR="007079F5">
              <w:rPr>
                <w:noProof/>
                <w:webHidden/>
              </w:rPr>
              <w:tab/>
            </w:r>
            <w:r w:rsidR="007079F5">
              <w:rPr>
                <w:noProof/>
                <w:webHidden/>
              </w:rPr>
              <w:fldChar w:fldCharType="begin"/>
            </w:r>
            <w:r w:rsidR="007079F5">
              <w:rPr>
                <w:noProof/>
                <w:webHidden/>
              </w:rPr>
              <w:instrText xml:space="preserve"> PAGEREF _Toc167222932 \h </w:instrText>
            </w:r>
            <w:r w:rsidR="007079F5">
              <w:rPr>
                <w:noProof/>
                <w:webHidden/>
              </w:rPr>
            </w:r>
            <w:r w:rsidR="007079F5">
              <w:rPr>
                <w:noProof/>
                <w:webHidden/>
              </w:rPr>
              <w:fldChar w:fldCharType="separate"/>
            </w:r>
            <w:r>
              <w:rPr>
                <w:noProof/>
                <w:webHidden/>
              </w:rPr>
              <w:t>132</w:t>
            </w:r>
            <w:r w:rsidR="007079F5">
              <w:rPr>
                <w:noProof/>
                <w:webHidden/>
              </w:rPr>
              <w:fldChar w:fldCharType="end"/>
            </w:r>
          </w:hyperlink>
        </w:p>
        <w:p w14:paraId="194921CF" w14:textId="09E3FDDE"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33" w:history="1">
            <w:r w:rsidR="007079F5" w:rsidRPr="00EB4BCB">
              <w:rPr>
                <w:rStyle w:val="-"/>
                <w:noProof/>
              </w:rPr>
              <w:t>5.4.2</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Τήρηση Εγγυημένου Επιπέδου Υπηρεσιών – Ρήτρες</w:t>
            </w:r>
            <w:r w:rsidR="007079F5">
              <w:rPr>
                <w:noProof/>
                <w:webHidden/>
              </w:rPr>
              <w:tab/>
            </w:r>
            <w:r w:rsidR="007079F5">
              <w:rPr>
                <w:noProof/>
                <w:webHidden/>
              </w:rPr>
              <w:fldChar w:fldCharType="begin"/>
            </w:r>
            <w:r w:rsidR="007079F5">
              <w:rPr>
                <w:noProof/>
                <w:webHidden/>
              </w:rPr>
              <w:instrText xml:space="preserve"> PAGEREF _Toc167222933 \h </w:instrText>
            </w:r>
            <w:r w:rsidR="007079F5">
              <w:rPr>
                <w:noProof/>
                <w:webHidden/>
              </w:rPr>
            </w:r>
            <w:r w:rsidR="007079F5">
              <w:rPr>
                <w:noProof/>
                <w:webHidden/>
              </w:rPr>
              <w:fldChar w:fldCharType="separate"/>
            </w:r>
            <w:r>
              <w:rPr>
                <w:noProof/>
                <w:webHidden/>
              </w:rPr>
              <w:t>134</w:t>
            </w:r>
            <w:r w:rsidR="007079F5">
              <w:rPr>
                <w:noProof/>
                <w:webHidden/>
              </w:rPr>
              <w:fldChar w:fldCharType="end"/>
            </w:r>
          </w:hyperlink>
        </w:p>
        <w:p w14:paraId="25A2CDA7" w14:textId="28874178"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34" w:history="1">
            <w:r w:rsidR="007079F5" w:rsidRPr="00EB4BCB">
              <w:rPr>
                <w:rStyle w:val="-"/>
                <w:noProof/>
              </w:rPr>
              <w:t>5.4.3</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lang w:val="en-US"/>
              </w:rPr>
              <w:t>Help Desk</w:t>
            </w:r>
            <w:r w:rsidR="007079F5">
              <w:rPr>
                <w:noProof/>
                <w:webHidden/>
              </w:rPr>
              <w:tab/>
            </w:r>
            <w:r w:rsidR="007079F5">
              <w:rPr>
                <w:noProof/>
                <w:webHidden/>
              </w:rPr>
              <w:fldChar w:fldCharType="begin"/>
            </w:r>
            <w:r w:rsidR="007079F5">
              <w:rPr>
                <w:noProof/>
                <w:webHidden/>
              </w:rPr>
              <w:instrText xml:space="preserve"> PAGEREF _Toc167222934 \h </w:instrText>
            </w:r>
            <w:r w:rsidR="007079F5">
              <w:rPr>
                <w:noProof/>
                <w:webHidden/>
              </w:rPr>
            </w:r>
            <w:r w:rsidR="007079F5">
              <w:rPr>
                <w:noProof/>
                <w:webHidden/>
              </w:rPr>
              <w:fldChar w:fldCharType="separate"/>
            </w:r>
            <w:r>
              <w:rPr>
                <w:noProof/>
                <w:webHidden/>
              </w:rPr>
              <w:t>136</w:t>
            </w:r>
            <w:r w:rsidR="007079F5">
              <w:rPr>
                <w:noProof/>
                <w:webHidden/>
              </w:rPr>
              <w:fldChar w:fldCharType="end"/>
            </w:r>
          </w:hyperlink>
        </w:p>
        <w:p w14:paraId="71B85622" w14:textId="3174C828" w:rsidR="007079F5" w:rsidRDefault="00CB4F34">
          <w:pPr>
            <w:pStyle w:val="44"/>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35" w:history="1">
            <w:r w:rsidR="007079F5" w:rsidRPr="00EB4BCB">
              <w:rPr>
                <w:rStyle w:val="-"/>
                <w:noProof/>
              </w:rPr>
              <w:t>5.4.4</w:t>
            </w:r>
            <w:r w:rsidR="007079F5">
              <w:rPr>
                <w:rFonts w:asciiTheme="minorHAnsi" w:eastAsiaTheme="minorEastAsia" w:hAnsiTheme="minorHAnsi" w:cstheme="minorBidi"/>
                <w:noProof/>
                <w:kern w:val="2"/>
                <w:sz w:val="24"/>
                <w:szCs w:val="24"/>
                <w:lang w:val="en-US" w:eastAsia="en-US" w:bidi="he-IL"/>
                <w14:ligatures w14:val="standardContextual"/>
              </w:rPr>
              <w:tab/>
            </w:r>
            <w:r w:rsidR="007079F5" w:rsidRPr="00EB4BCB">
              <w:rPr>
                <w:rStyle w:val="-"/>
                <w:noProof/>
              </w:rPr>
              <w:t>Προγραμματισμένες Διακοπές Υπηρεσίας</w:t>
            </w:r>
            <w:r w:rsidR="007079F5">
              <w:rPr>
                <w:noProof/>
                <w:webHidden/>
              </w:rPr>
              <w:tab/>
            </w:r>
            <w:r w:rsidR="007079F5">
              <w:rPr>
                <w:noProof/>
                <w:webHidden/>
              </w:rPr>
              <w:fldChar w:fldCharType="begin"/>
            </w:r>
            <w:r w:rsidR="007079F5">
              <w:rPr>
                <w:noProof/>
                <w:webHidden/>
              </w:rPr>
              <w:instrText xml:space="preserve"> PAGEREF _Toc167222935 \h </w:instrText>
            </w:r>
            <w:r w:rsidR="007079F5">
              <w:rPr>
                <w:noProof/>
                <w:webHidden/>
              </w:rPr>
            </w:r>
            <w:r w:rsidR="007079F5">
              <w:rPr>
                <w:noProof/>
                <w:webHidden/>
              </w:rPr>
              <w:fldChar w:fldCharType="separate"/>
            </w:r>
            <w:r>
              <w:rPr>
                <w:noProof/>
                <w:webHidden/>
              </w:rPr>
              <w:t>137</w:t>
            </w:r>
            <w:r w:rsidR="007079F5">
              <w:rPr>
                <w:noProof/>
                <w:webHidden/>
              </w:rPr>
              <w:fldChar w:fldCharType="end"/>
            </w:r>
          </w:hyperlink>
        </w:p>
        <w:p w14:paraId="47CD47B8" w14:textId="01680DAC" w:rsidR="007079F5" w:rsidRDefault="00CB4F34">
          <w:pPr>
            <w:pStyle w:val="2a"/>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936" w:history="1">
            <w:r w:rsidR="007079F5" w:rsidRPr="00EB4BCB">
              <w:rPr>
                <w:rStyle w:val="-"/>
                <w:noProof/>
                <w:lang w:val="el-GR"/>
              </w:rPr>
              <w:t>ΠΑΡΑΡΤΗΜΑ ΙΙ – Πίνακες Συμμόρφωσης</w:t>
            </w:r>
            <w:r w:rsidR="007079F5">
              <w:rPr>
                <w:noProof/>
                <w:webHidden/>
              </w:rPr>
              <w:tab/>
            </w:r>
            <w:r w:rsidR="007079F5">
              <w:rPr>
                <w:noProof/>
                <w:webHidden/>
              </w:rPr>
              <w:fldChar w:fldCharType="begin"/>
            </w:r>
            <w:r w:rsidR="007079F5">
              <w:rPr>
                <w:noProof/>
                <w:webHidden/>
              </w:rPr>
              <w:instrText xml:space="preserve"> PAGEREF _Toc167222936 \h </w:instrText>
            </w:r>
            <w:r w:rsidR="007079F5">
              <w:rPr>
                <w:noProof/>
                <w:webHidden/>
              </w:rPr>
            </w:r>
            <w:r w:rsidR="007079F5">
              <w:rPr>
                <w:noProof/>
                <w:webHidden/>
              </w:rPr>
              <w:fldChar w:fldCharType="separate"/>
            </w:r>
            <w:r>
              <w:rPr>
                <w:noProof/>
                <w:webHidden/>
              </w:rPr>
              <w:t>137</w:t>
            </w:r>
            <w:r w:rsidR="007079F5">
              <w:rPr>
                <w:noProof/>
                <w:webHidden/>
              </w:rPr>
              <w:fldChar w:fldCharType="end"/>
            </w:r>
          </w:hyperlink>
        </w:p>
        <w:p w14:paraId="294530F1" w14:textId="4AE33644" w:rsidR="007079F5" w:rsidRDefault="00CB4F34">
          <w:pPr>
            <w:pStyle w:val="2a"/>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937" w:history="1">
            <w:r w:rsidR="007079F5" w:rsidRPr="00EB4BCB">
              <w:rPr>
                <w:rStyle w:val="-"/>
                <w:noProof/>
                <w:lang w:val="el-GR"/>
              </w:rPr>
              <w:t>ΠΑΡΑΡΤΗΜΑ ΙΙI – ΕΥΡΩΠΑΙΚΟ ΕΝΙΑΙΟ ΕΓΓΡΑΦΟ ΣΥΜΒΑΣΗΣ (ΕΕΕΣ)</w:t>
            </w:r>
            <w:r w:rsidR="007079F5">
              <w:rPr>
                <w:noProof/>
                <w:webHidden/>
              </w:rPr>
              <w:tab/>
            </w:r>
            <w:r w:rsidR="007079F5">
              <w:rPr>
                <w:noProof/>
                <w:webHidden/>
              </w:rPr>
              <w:fldChar w:fldCharType="begin"/>
            </w:r>
            <w:r w:rsidR="007079F5">
              <w:rPr>
                <w:noProof/>
                <w:webHidden/>
              </w:rPr>
              <w:instrText xml:space="preserve"> PAGEREF _Toc167222937 \h </w:instrText>
            </w:r>
            <w:r w:rsidR="007079F5">
              <w:rPr>
                <w:noProof/>
                <w:webHidden/>
              </w:rPr>
            </w:r>
            <w:r w:rsidR="007079F5">
              <w:rPr>
                <w:noProof/>
                <w:webHidden/>
              </w:rPr>
              <w:fldChar w:fldCharType="separate"/>
            </w:r>
            <w:r>
              <w:rPr>
                <w:noProof/>
                <w:webHidden/>
              </w:rPr>
              <w:t>139</w:t>
            </w:r>
            <w:r w:rsidR="007079F5">
              <w:rPr>
                <w:noProof/>
                <w:webHidden/>
              </w:rPr>
              <w:fldChar w:fldCharType="end"/>
            </w:r>
          </w:hyperlink>
        </w:p>
        <w:p w14:paraId="5E7351E2" w14:textId="367FD8C4" w:rsidR="007079F5" w:rsidRDefault="00CB4F34">
          <w:pPr>
            <w:pStyle w:val="44"/>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67222938" w:history="1">
            <w:r w:rsidR="007079F5" w:rsidRPr="00EB4BCB">
              <w:rPr>
                <w:rStyle w:val="-"/>
                <w:noProof/>
                <w:lang w:val="el-GR"/>
              </w:rPr>
              <w:t>ΕΥΡΩΠΑΙΚΟ ΕΝΙΑΙΟ ΕΓΓΡΑΦΟ ΣΥΜΒΑΣΗΣ (ΕΕΕΣ)</w:t>
            </w:r>
            <w:r w:rsidR="007079F5">
              <w:rPr>
                <w:noProof/>
                <w:webHidden/>
              </w:rPr>
              <w:tab/>
            </w:r>
            <w:r w:rsidR="007079F5">
              <w:rPr>
                <w:noProof/>
                <w:webHidden/>
              </w:rPr>
              <w:fldChar w:fldCharType="begin"/>
            </w:r>
            <w:r w:rsidR="007079F5">
              <w:rPr>
                <w:noProof/>
                <w:webHidden/>
              </w:rPr>
              <w:instrText xml:space="preserve"> PAGEREF _Toc167222938 \h </w:instrText>
            </w:r>
            <w:r w:rsidR="007079F5">
              <w:rPr>
                <w:noProof/>
                <w:webHidden/>
              </w:rPr>
            </w:r>
            <w:r w:rsidR="007079F5">
              <w:rPr>
                <w:noProof/>
                <w:webHidden/>
              </w:rPr>
              <w:fldChar w:fldCharType="separate"/>
            </w:r>
            <w:r>
              <w:rPr>
                <w:noProof/>
                <w:webHidden/>
              </w:rPr>
              <w:t>139</w:t>
            </w:r>
            <w:r w:rsidR="007079F5">
              <w:rPr>
                <w:noProof/>
                <w:webHidden/>
              </w:rPr>
              <w:fldChar w:fldCharType="end"/>
            </w:r>
          </w:hyperlink>
        </w:p>
        <w:p w14:paraId="09193E1F" w14:textId="129705F7" w:rsidR="007079F5" w:rsidRDefault="00CB4F34">
          <w:pPr>
            <w:pStyle w:val="2a"/>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939" w:history="1">
            <w:r w:rsidR="007079F5" w:rsidRPr="00EB4BCB">
              <w:rPr>
                <w:rStyle w:val="-"/>
                <w:noProof/>
                <w:lang w:val="el-GR"/>
              </w:rPr>
              <w:t>ΠΑΡΑΡΤΗΜΑ Ι</w:t>
            </w:r>
            <w:r w:rsidR="007079F5" w:rsidRPr="00EB4BCB">
              <w:rPr>
                <w:rStyle w:val="-"/>
                <w:noProof/>
              </w:rPr>
              <w:t>V</w:t>
            </w:r>
            <w:r w:rsidR="007079F5" w:rsidRPr="00EB4BCB">
              <w:rPr>
                <w:rStyle w:val="-"/>
                <w:noProof/>
                <w:lang w:val="el-GR"/>
              </w:rPr>
              <w:t xml:space="preserve"> – Υπόδειγμα Βιογραφικού Σημειώματος</w:t>
            </w:r>
            <w:r w:rsidR="007079F5">
              <w:rPr>
                <w:noProof/>
                <w:webHidden/>
              </w:rPr>
              <w:tab/>
            </w:r>
            <w:r w:rsidR="007079F5">
              <w:rPr>
                <w:noProof/>
                <w:webHidden/>
              </w:rPr>
              <w:fldChar w:fldCharType="begin"/>
            </w:r>
            <w:r w:rsidR="007079F5">
              <w:rPr>
                <w:noProof/>
                <w:webHidden/>
              </w:rPr>
              <w:instrText xml:space="preserve"> PAGEREF _Toc167222939 \h </w:instrText>
            </w:r>
            <w:r w:rsidR="007079F5">
              <w:rPr>
                <w:noProof/>
                <w:webHidden/>
              </w:rPr>
            </w:r>
            <w:r w:rsidR="007079F5">
              <w:rPr>
                <w:noProof/>
                <w:webHidden/>
              </w:rPr>
              <w:fldChar w:fldCharType="separate"/>
            </w:r>
            <w:r>
              <w:rPr>
                <w:noProof/>
                <w:webHidden/>
              </w:rPr>
              <w:t>140</w:t>
            </w:r>
            <w:r w:rsidR="007079F5">
              <w:rPr>
                <w:noProof/>
                <w:webHidden/>
              </w:rPr>
              <w:fldChar w:fldCharType="end"/>
            </w:r>
          </w:hyperlink>
        </w:p>
        <w:p w14:paraId="2870D7C5" w14:textId="2FEE26CA" w:rsidR="007079F5" w:rsidRDefault="00CB4F34">
          <w:pPr>
            <w:pStyle w:val="2a"/>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940" w:history="1">
            <w:r w:rsidR="007079F5" w:rsidRPr="00EB4BCB">
              <w:rPr>
                <w:rStyle w:val="-"/>
                <w:noProof/>
              </w:rPr>
              <w:t>ΠΑΡΑΡΤΗΜΑ V – Υπόδειγμα Τεχνικής Προσφοράς</w:t>
            </w:r>
            <w:r w:rsidR="007079F5">
              <w:rPr>
                <w:noProof/>
                <w:webHidden/>
              </w:rPr>
              <w:tab/>
            </w:r>
            <w:r w:rsidR="007079F5">
              <w:rPr>
                <w:noProof/>
                <w:webHidden/>
              </w:rPr>
              <w:fldChar w:fldCharType="begin"/>
            </w:r>
            <w:r w:rsidR="007079F5">
              <w:rPr>
                <w:noProof/>
                <w:webHidden/>
              </w:rPr>
              <w:instrText xml:space="preserve"> PAGEREF _Toc167222940 \h </w:instrText>
            </w:r>
            <w:r w:rsidR="007079F5">
              <w:rPr>
                <w:noProof/>
                <w:webHidden/>
              </w:rPr>
            </w:r>
            <w:r w:rsidR="007079F5">
              <w:rPr>
                <w:noProof/>
                <w:webHidden/>
              </w:rPr>
              <w:fldChar w:fldCharType="separate"/>
            </w:r>
            <w:r>
              <w:rPr>
                <w:noProof/>
                <w:webHidden/>
              </w:rPr>
              <w:t>142</w:t>
            </w:r>
            <w:r w:rsidR="007079F5">
              <w:rPr>
                <w:noProof/>
                <w:webHidden/>
              </w:rPr>
              <w:fldChar w:fldCharType="end"/>
            </w:r>
          </w:hyperlink>
        </w:p>
        <w:p w14:paraId="0C12765D" w14:textId="2BCE5320" w:rsidR="007079F5" w:rsidRDefault="00CB4F34">
          <w:pPr>
            <w:pStyle w:val="2a"/>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941" w:history="1">
            <w:r w:rsidR="007079F5" w:rsidRPr="00EB4BCB">
              <w:rPr>
                <w:rStyle w:val="-"/>
                <w:noProof/>
                <w:lang w:val="el-GR"/>
              </w:rPr>
              <w:t xml:space="preserve">ΠΑΡΑΡΤΗΜΑ </w:t>
            </w:r>
            <w:r w:rsidR="007079F5" w:rsidRPr="00EB4BCB">
              <w:rPr>
                <w:rStyle w:val="-"/>
                <w:noProof/>
              </w:rPr>
              <w:t>VI</w:t>
            </w:r>
            <w:r w:rsidR="007079F5" w:rsidRPr="00EB4BCB">
              <w:rPr>
                <w:rStyle w:val="-"/>
                <w:noProof/>
                <w:lang w:val="el-GR"/>
              </w:rPr>
              <w:t xml:space="preserve"> – Υπόδειγμα Οικονομικής Προσφοράς</w:t>
            </w:r>
            <w:r w:rsidR="007079F5">
              <w:rPr>
                <w:noProof/>
                <w:webHidden/>
              </w:rPr>
              <w:tab/>
            </w:r>
            <w:r w:rsidR="007079F5">
              <w:rPr>
                <w:noProof/>
                <w:webHidden/>
              </w:rPr>
              <w:fldChar w:fldCharType="begin"/>
            </w:r>
            <w:r w:rsidR="007079F5">
              <w:rPr>
                <w:noProof/>
                <w:webHidden/>
              </w:rPr>
              <w:instrText xml:space="preserve"> PAGEREF _Toc167222941 \h </w:instrText>
            </w:r>
            <w:r w:rsidR="007079F5">
              <w:rPr>
                <w:noProof/>
                <w:webHidden/>
              </w:rPr>
            </w:r>
            <w:r w:rsidR="007079F5">
              <w:rPr>
                <w:noProof/>
                <w:webHidden/>
              </w:rPr>
              <w:fldChar w:fldCharType="separate"/>
            </w:r>
            <w:r>
              <w:rPr>
                <w:noProof/>
                <w:webHidden/>
              </w:rPr>
              <w:t>142</w:t>
            </w:r>
            <w:r w:rsidR="007079F5">
              <w:rPr>
                <w:noProof/>
                <w:webHidden/>
              </w:rPr>
              <w:fldChar w:fldCharType="end"/>
            </w:r>
          </w:hyperlink>
        </w:p>
        <w:p w14:paraId="3B538070" w14:textId="328B5714" w:rsidR="007079F5" w:rsidRDefault="00CB4F34">
          <w:pPr>
            <w:pStyle w:val="35"/>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42" w:history="1">
            <w:r w:rsidR="007079F5" w:rsidRPr="00EB4BCB">
              <w:rPr>
                <w:rStyle w:val="-"/>
                <w:noProof/>
                <w:lang w:val="el-GR"/>
              </w:rPr>
              <w:t>1.</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Έτοιμο Λογισμικό</w:t>
            </w:r>
            <w:r w:rsidR="007079F5">
              <w:rPr>
                <w:noProof/>
                <w:webHidden/>
              </w:rPr>
              <w:tab/>
            </w:r>
            <w:r w:rsidR="007079F5">
              <w:rPr>
                <w:noProof/>
                <w:webHidden/>
              </w:rPr>
              <w:fldChar w:fldCharType="begin"/>
            </w:r>
            <w:r w:rsidR="007079F5">
              <w:rPr>
                <w:noProof/>
                <w:webHidden/>
              </w:rPr>
              <w:instrText xml:space="preserve"> PAGEREF _Toc167222942 \h </w:instrText>
            </w:r>
            <w:r w:rsidR="007079F5">
              <w:rPr>
                <w:noProof/>
                <w:webHidden/>
              </w:rPr>
            </w:r>
            <w:r w:rsidR="007079F5">
              <w:rPr>
                <w:noProof/>
                <w:webHidden/>
              </w:rPr>
              <w:fldChar w:fldCharType="separate"/>
            </w:r>
            <w:r>
              <w:rPr>
                <w:noProof/>
                <w:webHidden/>
              </w:rPr>
              <w:t>142</w:t>
            </w:r>
            <w:r w:rsidR="007079F5">
              <w:rPr>
                <w:noProof/>
                <w:webHidden/>
              </w:rPr>
              <w:fldChar w:fldCharType="end"/>
            </w:r>
          </w:hyperlink>
        </w:p>
        <w:p w14:paraId="0D731A70" w14:textId="4035524B" w:rsidR="007079F5" w:rsidRDefault="00CB4F34">
          <w:pPr>
            <w:pStyle w:val="35"/>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43" w:history="1">
            <w:r w:rsidR="007079F5" w:rsidRPr="00EB4BCB">
              <w:rPr>
                <w:rStyle w:val="-"/>
                <w:noProof/>
                <w:lang w:val="el-GR"/>
              </w:rPr>
              <w:t>2.</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Υπηρεσίες</w:t>
            </w:r>
            <w:r w:rsidR="007079F5">
              <w:rPr>
                <w:noProof/>
                <w:webHidden/>
              </w:rPr>
              <w:tab/>
            </w:r>
            <w:r w:rsidR="007079F5">
              <w:rPr>
                <w:noProof/>
                <w:webHidden/>
              </w:rPr>
              <w:fldChar w:fldCharType="begin"/>
            </w:r>
            <w:r w:rsidR="007079F5">
              <w:rPr>
                <w:noProof/>
                <w:webHidden/>
              </w:rPr>
              <w:instrText xml:space="preserve"> PAGEREF _Toc167222943 \h </w:instrText>
            </w:r>
            <w:r w:rsidR="007079F5">
              <w:rPr>
                <w:noProof/>
                <w:webHidden/>
              </w:rPr>
            </w:r>
            <w:r w:rsidR="007079F5">
              <w:rPr>
                <w:noProof/>
                <w:webHidden/>
              </w:rPr>
              <w:fldChar w:fldCharType="separate"/>
            </w:r>
            <w:r>
              <w:rPr>
                <w:noProof/>
                <w:webHidden/>
              </w:rPr>
              <w:t>143</w:t>
            </w:r>
            <w:r w:rsidR="007079F5">
              <w:rPr>
                <w:noProof/>
                <w:webHidden/>
              </w:rPr>
              <w:fldChar w:fldCharType="end"/>
            </w:r>
          </w:hyperlink>
        </w:p>
        <w:p w14:paraId="13C9F4AF" w14:textId="7B5CDDC4" w:rsidR="007079F5" w:rsidRDefault="00CB4F34">
          <w:pPr>
            <w:pStyle w:val="35"/>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44" w:history="1">
            <w:r w:rsidR="007079F5" w:rsidRPr="00EB4BCB">
              <w:rPr>
                <w:rStyle w:val="-"/>
                <w:noProof/>
                <w:lang w:val="el-GR"/>
              </w:rPr>
              <w:t>3.</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Άλλες δαπάνες</w:t>
            </w:r>
            <w:r w:rsidR="007079F5">
              <w:rPr>
                <w:noProof/>
                <w:webHidden/>
              </w:rPr>
              <w:tab/>
            </w:r>
            <w:r w:rsidR="007079F5">
              <w:rPr>
                <w:noProof/>
                <w:webHidden/>
              </w:rPr>
              <w:fldChar w:fldCharType="begin"/>
            </w:r>
            <w:r w:rsidR="007079F5">
              <w:rPr>
                <w:noProof/>
                <w:webHidden/>
              </w:rPr>
              <w:instrText xml:space="preserve"> PAGEREF _Toc167222944 \h </w:instrText>
            </w:r>
            <w:r w:rsidR="007079F5">
              <w:rPr>
                <w:noProof/>
                <w:webHidden/>
              </w:rPr>
            </w:r>
            <w:r w:rsidR="007079F5">
              <w:rPr>
                <w:noProof/>
                <w:webHidden/>
              </w:rPr>
              <w:fldChar w:fldCharType="separate"/>
            </w:r>
            <w:r>
              <w:rPr>
                <w:noProof/>
                <w:webHidden/>
              </w:rPr>
              <w:t>144</w:t>
            </w:r>
            <w:r w:rsidR="007079F5">
              <w:rPr>
                <w:noProof/>
                <w:webHidden/>
              </w:rPr>
              <w:fldChar w:fldCharType="end"/>
            </w:r>
          </w:hyperlink>
        </w:p>
        <w:p w14:paraId="45BCA7AE" w14:textId="0F2F4C3E" w:rsidR="007079F5" w:rsidRDefault="00CB4F34">
          <w:pPr>
            <w:pStyle w:val="35"/>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45" w:history="1">
            <w:r w:rsidR="007079F5" w:rsidRPr="00EB4BCB">
              <w:rPr>
                <w:rStyle w:val="-"/>
                <w:noProof/>
                <w:lang w:val="el-GR"/>
              </w:rPr>
              <w:t>4.</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Συγκεντρωτικός Πίνακας Οικονομικής Προσφοράς</w:t>
            </w:r>
            <w:r w:rsidR="007079F5">
              <w:rPr>
                <w:noProof/>
                <w:webHidden/>
              </w:rPr>
              <w:tab/>
            </w:r>
            <w:r w:rsidR="007079F5">
              <w:rPr>
                <w:noProof/>
                <w:webHidden/>
              </w:rPr>
              <w:fldChar w:fldCharType="begin"/>
            </w:r>
            <w:r w:rsidR="007079F5">
              <w:rPr>
                <w:noProof/>
                <w:webHidden/>
              </w:rPr>
              <w:instrText xml:space="preserve"> PAGEREF _Toc167222945 \h </w:instrText>
            </w:r>
            <w:r w:rsidR="007079F5">
              <w:rPr>
                <w:noProof/>
                <w:webHidden/>
              </w:rPr>
            </w:r>
            <w:r w:rsidR="007079F5">
              <w:rPr>
                <w:noProof/>
                <w:webHidden/>
              </w:rPr>
              <w:fldChar w:fldCharType="separate"/>
            </w:r>
            <w:r>
              <w:rPr>
                <w:noProof/>
                <w:webHidden/>
              </w:rPr>
              <w:t>144</w:t>
            </w:r>
            <w:r w:rsidR="007079F5">
              <w:rPr>
                <w:noProof/>
                <w:webHidden/>
              </w:rPr>
              <w:fldChar w:fldCharType="end"/>
            </w:r>
          </w:hyperlink>
        </w:p>
        <w:p w14:paraId="71798A56" w14:textId="4116A282" w:rsidR="007079F5" w:rsidRDefault="00CB4F34">
          <w:pPr>
            <w:pStyle w:val="35"/>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46" w:history="1">
            <w:r w:rsidR="007079F5" w:rsidRPr="00EB4BCB">
              <w:rPr>
                <w:rStyle w:val="-"/>
                <w:noProof/>
                <w:lang w:val="el-GR"/>
              </w:rPr>
              <w:t>5.</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Συγκεντρωτικός Πίνακας Οικονομικής Προσφοράς Συντήρησης</w:t>
            </w:r>
            <w:r w:rsidR="007079F5">
              <w:rPr>
                <w:noProof/>
                <w:webHidden/>
              </w:rPr>
              <w:tab/>
            </w:r>
            <w:r w:rsidR="007079F5">
              <w:rPr>
                <w:noProof/>
                <w:webHidden/>
              </w:rPr>
              <w:fldChar w:fldCharType="begin"/>
            </w:r>
            <w:r w:rsidR="007079F5">
              <w:rPr>
                <w:noProof/>
                <w:webHidden/>
              </w:rPr>
              <w:instrText xml:space="preserve"> PAGEREF _Toc167222946 \h </w:instrText>
            </w:r>
            <w:r w:rsidR="007079F5">
              <w:rPr>
                <w:noProof/>
                <w:webHidden/>
              </w:rPr>
            </w:r>
            <w:r w:rsidR="007079F5">
              <w:rPr>
                <w:noProof/>
                <w:webHidden/>
              </w:rPr>
              <w:fldChar w:fldCharType="separate"/>
            </w:r>
            <w:r>
              <w:rPr>
                <w:noProof/>
                <w:webHidden/>
              </w:rPr>
              <w:t>144</w:t>
            </w:r>
            <w:r w:rsidR="007079F5">
              <w:rPr>
                <w:noProof/>
                <w:webHidden/>
              </w:rPr>
              <w:fldChar w:fldCharType="end"/>
            </w:r>
          </w:hyperlink>
        </w:p>
        <w:p w14:paraId="5EBCF40F" w14:textId="70EB0F6C" w:rsidR="007079F5" w:rsidRDefault="00CB4F34">
          <w:pPr>
            <w:pStyle w:val="2a"/>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947" w:history="1">
            <w:r w:rsidR="007079F5" w:rsidRPr="00EB4BCB">
              <w:rPr>
                <w:rStyle w:val="-"/>
                <w:noProof/>
                <w:lang w:val="el-GR"/>
              </w:rPr>
              <w:t xml:space="preserve">ΠΑΡΑΡΤΗΜΑ </w:t>
            </w:r>
            <w:r w:rsidR="007079F5" w:rsidRPr="00EB4BCB">
              <w:rPr>
                <w:rStyle w:val="-"/>
                <w:noProof/>
              </w:rPr>
              <w:t>VI</w:t>
            </w:r>
            <w:r w:rsidR="007079F5" w:rsidRPr="00EB4BCB">
              <w:rPr>
                <w:rStyle w:val="-"/>
                <w:noProof/>
                <w:lang w:val="el-GR"/>
              </w:rPr>
              <w:t>Ι – Άλλες Δηλώσεις</w:t>
            </w:r>
            <w:r w:rsidR="007079F5">
              <w:rPr>
                <w:noProof/>
                <w:webHidden/>
              </w:rPr>
              <w:tab/>
            </w:r>
            <w:r w:rsidR="007079F5">
              <w:rPr>
                <w:noProof/>
                <w:webHidden/>
              </w:rPr>
              <w:fldChar w:fldCharType="begin"/>
            </w:r>
            <w:r w:rsidR="007079F5">
              <w:rPr>
                <w:noProof/>
                <w:webHidden/>
              </w:rPr>
              <w:instrText xml:space="preserve"> PAGEREF _Toc167222947 \h </w:instrText>
            </w:r>
            <w:r w:rsidR="007079F5">
              <w:rPr>
                <w:noProof/>
                <w:webHidden/>
              </w:rPr>
            </w:r>
            <w:r w:rsidR="007079F5">
              <w:rPr>
                <w:noProof/>
                <w:webHidden/>
              </w:rPr>
              <w:fldChar w:fldCharType="separate"/>
            </w:r>
            <w:r>
              <w:rPr>
                <w:noProof/>
                <w:webHidden/>
              </w:rPr>
              <w:t>145</w:t>
            </w:r>
            <w:r w:rsidR="007079F5">
              <w:rPr>
                <w:noProof/>
                <w:webHidden/>
              </w:rPr>
              <w:fldChar w:fldCharType="end"/>
            </w:r>
          </w:hyperlink>
        </w:p>
        <w:p w14:paraId="11EBD62B" w14:textId="2C36E12A" w:rsidR="007079F5" w:rsidRDefault="00CB4F34">
          <w:pPr>
            <w:pStyle w:val="2a"/>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948" w:history="1">
            <w:r w:rsidR="007079F5" w:rsidRPr="00EB4BCB">
              <w:rPr>
                <w:rStyle w:val="-"/>
                <w:noProof/>
                <w:lang w:val="el-GR"/>
              </w:rPr>
              <w:t xml:space="preserve">ΠΑΡΑΡΤΗΜΑ </w:t>
            </w:r>
            <w:r w:rsidR="007079F5" w:rsidRPr="00EB4BCB">
              <w:rPr>
                <w:rStyle w:val="-"/>
                <w:noProof/>
              </w:rPr>
              <w:t>VIII</w:t>
            </w:r>
            <w:r w:rsidR="007079F5" w:rsidRPr="00EB4BCB">
              <w:rPr>
                <w:rStyle w:val="-"/>
                <w:noProof/>
                <w:lang w:val="el-GR"/>
              </w:rPr>
              <w:t xml:space="preserve"> – Υποδείγματα Εγγυητικών Επιστολών</w:t>
            </w:r>
            <w:r w:rsidR="007079F5">
              <w:rPr>
                <w:noProof/>
                <w:webHidden/>
              </w:rPr>
              <w:tab/>
            </w:r>
            <w:r w:rsidR="007079F5">
              <w:rPr>
                <w:noProof/>
                <w:webHidden/>
              </w:rPr>
              <w:fldChar w:fldCharType="begin"/>
            </w:r>
            <w:r w:rsidR="007079F5">
              <w:rPr>
                <w:noProof/>
                <w:webHidden/>
              </w:rPr>
              <w:instrText xml:space="preserve"> PAGEREF _Toc167222948 \h </w:instrText>
            </w:r>
            <w:r w:rsidR="007079F5">
              <w:rPr>
                <w:noProof/>
                <w:webHidden/>
              </w:rPr>
            </w:r>
            <w:r w:rsidR="007079F5">
              <w:rPr>
                <w:noProof/>
                <w:webHidden/>
              </w:rPr>
              <w:fldChar w:fldCharType="separate"/>
            </w:r>
            <w:r>
              <w:rPr>
                <w:noProof/>
                <w:webHidden/>
              </w:rPr>
              <w:t>146</w:t>
            </w:r>
            <w:r w:rsidR="007079F5">
              <w:rPr>
                <w:noProof/>
                <w:webHidden/>
              </w:rPr>
              <w:fldChar w:fldCharType="end"/>
            </w:r>
          </w:hyperlink>
        </w:p>
        <w:p w14:paraId="1F83E69F" w14:textId="608BE3B6" w:rsidR="007079F5" w:rsidRDefault="00CB4F34">
          <w:pPr>
            <w:pStyle w:val="35"/>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49" w:history="1">
            <w:r w:rsidR="007079F5" w:rsidRPr="00EB4BCB">
              <w:rPr>
                <w:rStyle w:val="-"/>
                <w:noProof/>
                <w:lang w:val="el-GR"/>
              </w:rPr>
              <w:t>I.</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Εγγυητική Επιστολή Συμμετοχής</w:t>
            </w:r>
            <w:r w:rsidR="007079F5">
              <w:rPr>
                <w:noProof/>
                <w:webHidden/>
              </w:rPr>
              <w:tab/>
            </w:r>
            <w:r w:rsidR="007079F5">
              <w:rPr>
                <w:noProof/>
                <w:webHidden/>
              </w:rPr>
              <w:fldChar w:fldCharType="begin"/>
            </w:r>
            <w:r w:rsidR="007079F5">
              <w:rPr>
                <w:noProof/>
                <w:webHidden/>
              </w:rPr>
              <w:instrText xml:space="preserve"> PAGEREF _Toc167222949 \h </w:instrText>
            </w:r>
            <w:r w:rsidR="007079F5">
              <w:rPr>
                <w:noProof/>
                <w:webHidden/>
              </w:rPr>
            </w:r>
            <w:r w:rsidR="007079F5">
              <w:rPr>
                <w:noProof/>
                <w:webHidden/>
              </w:rPr>
              <w:fldChar w:fldCharType="separate"/>
            </w:r>
            <w:r>
              <w:rPr>
                <w:noProof/>
                <w:webHidden/>
              </w:rPr>
              <w:t>146</w:t>
            </w:r>
            <w:r w:rsidR="007079F5">
              <w:rPr>
                <w:noProof/>
                <w:webHidden/>
              </w:rPr>
              <w:fldChar w:fldCharType="end"/>
            </w:r>
          </w:hyperlink>
        </w:p>
        <w:p w14:paraId="223321AD" w14:textId="62EFB6F4"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50" w:history="1">
            <w:r w:rsidR="007079F5" w:rsidRPr="00EB4BCB">
              <w:rPr>
                <w:rStyle w:val="-"/>
                <w:noProof/>
                <w:lang w:val="el-GR"/>
              </w:rPr>
              <w:t>II.</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rPr>
              <w:t>Εγγυητική Επιστολή Καλής Εκτέλεσης</w:t>
            </w:r>
            <w:r w:rsidR="007079F5">
              <w:rPr>
                <w:noProof/>
                <w:webHidden/>
              </w:rPr>
              <w:tab/>
            </w:r>
            <w:r w:rsidR="007079F5">
              <w:rPr>
                <w:noProof/>
                <w:webHidden/>
              </w:rPr>
              <w:fldChar w:fldCharType="begin"/>
            </w:r>
            <w:r w:rsidR="007079F5">
              <w:rPr>
                <w:noProof/>
                <w:webHidden/>
              </w:rPr>
              <w:instrText xml:space="preserve"> PAGEREF _Toc167222950 \h </w:instrText>
            </w:r>
            <w:r w:rsidR="007079F5">
              <w:rPr>
                <w:noProof/>
                <w:webHidden/>
              </w:rPr>
            </w:r>
            <w:r w:rsidR="007079F5">
              <w:rPr>
                <w:noProof/>
                <w:webHidden/>
              </w:rPr>
              <w:fldChar w:fldCharType="separate"/>
            </w:r>
            <w:r>
              <w:rPr>
                <w:noProof/>
                <w:webHidden/>
              </w:rPr>
              <w:t>147</w:t>
            </w:r>
            <w:r w:rsidR="007079F5">
              <w:rPr>
                <w:noProof/>
                <w:webHidden/>
              </w:rPr>
              <w:fldChar w:fldCharType="end"/>
            </w:r>
          </w:hyperlink>
        </w:p>
        <w:p w14:paraId="1E9FC15E" w14:textId="45681114"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51" w:history="1">
            <w:r w:rsidR="007079F5" w:rsidRPr="00EB4BCB">
              <w:rPr>
                <w:rStyle w:val="-"/>
                <w:noProof/>
                <w:lang w:val="el-GR" w:eastAsia="el-GR"/>
              </w:rPr>
              <w:t>III.</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eastAsia="el-GR"/>
              </w:rPr>
              <w:t>Εγγυητική Επιστολή Προκαταβολής</w:t>
            </w:r>
            <w:r w:rsidR="007079F5">
              <w:rPr>
                <w:noProof/>
                <w:webHidden/>
              </w:rPr>
              <w:tab/>
            </w:r>
            <w:r w:rsidR="007079F5">
              <w:rPr>
                <w:noProof/>
                <w:webHidden/>
              </w:rPr>
              <w:fldChar w:fldCharType="begin"/>
            </w:r>
            <w:r w:rsidR="007079F5">
              <w:rPr>
                <w:noProof/>
                <w:webHidden/>
              </w:rPr>
              <w:instrText xml:space="preserve"> PAGEREF _Toc167222951 \h </w:instrText>
            </w:r>
            <w:r w:rsidR="007079F5">
              <w:rPr>
                <w:noProof/>
                <w:webHidden/>
              </w:rPr>
            </w:r>
            <w:r w:rsidR="007079F5">
              <w:rPr>
                <w:noProof/>
                <w:webHidden/>
              </w:rPr>
              <w:fldChar w:fldCharType="separate"/>
            </w:r>
            <w:r>
              <w:rPr>
                <w:noProof/>
                <w:webHidden/>
              </w:rPr>
              <w:t>148</w:t>
            </w:r>
            <w:r w:rsidR="007079F5">
              <w:rPr>
                <w:noProof/>
                <w:webHidden/>
              </w:rPr>
              <w:fldChar w:fldCharType="end"/>
            </w:r>
          </w:hyperlink>
        </w:p>
        <w:p w14:paraId="71C9EC9E" w14:textId="4A4B6280" w:rsidR="007079F5" w:rsidRDefault="00CB4F34">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67222952" w:history="1">
            <w:r w:rsidR="007079F5" w:rsidRPr="00EB4BCB">
              <w:rPr>
                <w:rStyle w:val="-"/>
                <w:noProof/>
                <w:lang w:val="el-GR" w:eastAsia="el-GR"/>
              </w:rPr>
              <w:t>IV.</w:t>
            </w:r>
            <w:r w:rsidR="007079F5">
              <w:rPr>
                <w:rFonts w:asciiTheme="minorHAnsi" w:eastAsiaTheme="minorEastAsia" w:hAnsiTheme="minorHAnsi" w:cstheme="minorBidi"/>
                <w:i w:val="0"/>
                <w:iCs w:val="0"/>
                <w:noProof/>
                <w:kern w:val="2"/>
                <w:sz w:val="24"/>
                <w:szCs w:val="24"/>
                <w:lang w:val="en-US" w:eastAsia="en-US" w:bidi="he-IL"/>
                <w14:ligatures w14:val="standardContextual"/>
              </w:rPr>
              <w:tab/>
            </w:r>
            <w:r w:rsidR="007079F5" w:rsidRPr="00EB4BCB">
              <w:rPr>
                <w:rStyle w:val="-"/>
                <w:noProof/>
                <w:lang w:val="el-GR" w:eastAsia="el-GR"/>
              </w:rPr>
              <w:t>Εγγυητική Επιστολή Καλής Λειτουργίας</w:t>
            </w:r>
            <w:r w:rsidR="007079F5">
              <w:rPr>
                <w:noProof/>
                <w:webHidden/>
              </w:rPr>
              <w:tab/>
            </w:r>
            <w:r w:rsidR="007079F5">
              <w:rPr>
                <w:noProof/>
                <w:webHidden/>
              </w:rPr>
              <w:fldChar w:fldCharType="begin"/>
            </w:r>
            <w:r w:rsidR="007079F5">
              <w:rPr>
                <w:noProof/>
                <w:webHidden/>
              </w:rPr>
              <w:instrText xml:space="preserve"> PAGEREF _Toc167222952 \h </w:instrText>
            </w:r>
            <w:r w:rsidR="007079F5">
              <w:rPr>
                <w:noProof/>
                <w:webHidden/>
              </w:rPr>
            </w:r>
            <w:r w:rsidR="007079F5">
              <w:rPr>
                <w:noProof/>
                <w:webHidden/>
              </w:rPr>
              <w:fldChar w:fldCharType="separate"/>
            </w:r>
            <w:r>
              <w:rPr>
                <w:noProof/>
                <w:webHidden/>
              </w:rPr>
              <w:t>150</w:t>
            </w:r>
            <w:r w:rsidR="007079F5">
              <w:rPr>
                <w:noProof/>
                <w:webHidden/>
              </w:rPr>
              <w:fldChar w:fldCharType="end"/>
            </w:r>
          </w:hyperlink>
        </w:p>
        <w:p w14:paraId="6A874F73" w14:textId="5217AE09" w:rsidR="007079F5" w:rsidRDefault="00CB4F34">
          <w:pPr>
            <w:pStyle w:val="2a"/>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953" w:history="1">
            <w:r w:rsidR="007079F5" w:rsidRPr="00EB4BCB">
              <w:rPr>
                <w:rStyle w:val="-"/>
                <w:noProof/>
                <w:lang w:val="el-GR"/>
              </w:rPr>
              <w:t xml:space="preserve">ΠΑΡΑΡΤΗΜΑ </w:t>
            </w:r>
            <w:r w:rsidR="007079F5" w:rsidRPr="00EB4BCB">
              <w:rPr>
                <w:rStyle w:val="-"/>
                <w:noProof/>
                <w:lang w:val="en-US"/>
              </w:rPr>
              <w:t>IX</w:t>
            </w:r>
            <w:r w:rsidR="007079F5" w:rsidRPr="00EB4BCB">
              <w:rPr>
                <w:rStyle w:val="-"/>
                <w:noProof/>
                <w:lang w:val="el-GR"/>
              </w:rPr>
              <w:t>– ΕΝΗΜΕΡΩΣΗ ΓΙΑ ΤΗΝ ΕΠΕΞΕΡΓΑΣΙΑ ΠΡΟΣΩΠΙΚΩΝ ΔΕΔΟΜΕΝΩΝ</w:t>
            </w:r>
            <w:r w:rsidR="007079F5">
              <w:rPr>
                <w:noProof/>
                <w:webHidden/>
              </w:rPr>
              <w:tab/>
            </w:r>
            <w:r w:rsidR="007079F5">
              <w:rPr>
                <w:noProof/>
                <w:webHidden/>
              </w:rPr>
              <w:fldChar w:fldCharType="begin"/>
            </w:r>
            <w:r w:rsidR="007079F5">
              <w:rPr>
                <w:noProof/>
                <w:webHidden/>
              </w:rPr>
              <w:instrText xml:space="preserve"> PAGEREF _Toc167222953 \h </w:instrText>
            </w:r>
            <w:r w:rsidR="007079F5">
              <w:rPr>
                <w:noProof/>
                <w:webHidden/>
              </w:rPr>
            </w:r>
            <w:r w:rsidR="007079F5">
              <w:rPr>
                <w:noProof/>
                <w:webHidden/>
              </w:rPr>
              <w:fldChar w:fldCharType="separate"/>
            </w:r>
            <w:r>
              <w:rPr>
                <w:noProof/>
                <w:webHidden/>
              </w:rPr>
              <w:t>151</w:t>
            </w:r>
            <w:r w:rsidR="007079F5">
              <w:rPr>
                <w:noProof/>
                <w:webHidden/>
              </w:rPr>
              <w:fldChar w:fldCharType="end"/>
            </w:r>
          </w:hyperlink>
        </w:p>
        <w:p w14:paraId="63FFD7E6" w14:textId="4CB0EAA7" w:rsidR="007079F5" w:rsidRDefault="00CB4F34">
          <w:pPr>
            <w:pStyle w:val="2a"/>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67222954" w:history="1">
            <w:r w:rsidR="007079F5" w:rsidRPr="00EB4BCB">
              <w:rPr>
                <w:rStyle w:val="-"/>
                <w:noProof/>
                <w:lang w:val="el-GR"/>
              </w:rPr>
              <w:t xml:space="preserve">ΠΑΡΑΡΤΗΜΑ </w:t>
            </w:r>
            <w:r w:rsidR="007079F5" w:rsidRPr="00EB4BCB">
              <w:rPr>
                <w:rStyle w:val="-"/>
                <w:noProof/>
              </w:rPr>
              <w:t>X</w:t>
            </w:r>
            <w:r w:rsidR="007079F5" w:rsidRPr="00EB4BCB">
              <w:rPr>
                <w:rStyle w:val="-"/>
                <w:noProof/>
                <w:lang w:val="el-GR"/>
              </w:rPr>
              <w:t xml:space="preserve"> – Ρήτρα Ακεραιότητας</w:t>
            </w:r>
            <w:r w:rsidR="007079F5">
              <w:rPr>
                <w:noProof/>
                <w:webHidden/>
              </w:rPr>
              <w:tab/>
            </w:r>
            <w:r w:rsidR="007079F5">
              <w:rPr>
                <w:noProof/>
                <w:webHidden/>
              </w:rPr>
              <w:fldChar w:fldCharType="begin"/>
            </w:r>
            <w:r w:rsidR="007079F5">
              <w:rPr>
                <w:noProof/>
                <w:webHidden/>
              </w:rPr>
              <w:instrText xml:space="preserve"> PAGEREF _Toc167222954 \h </w:instrText>
            </w:r>
            <w:r w:rsidR="007079F5">
              <w:rPr>
                <w:noProof/>
                <w:webHidden/>
              </w:rPr>
            </w:r>
            <w:r w:rsidR="007079F5">
              <w:rPr>
                <w:noProof/>
                <w:webHidden/>
              </w:rPr>
              <w:fldChar w:fldCharType="separate"/>
            </w:r>
            <w:r>
              <w:rPr>
                <w:noProof/>
                <w:webHidden/>
              </w:rPr>
              <w:t>152</w:t>
            </w:r>
            <w:r w:rsidR="007079F5">
              <w:rPr>
                <w:noProof/>
                <w:webHidden/>
              </w:rPr>
              <w:fldChar w:fldCharType="end"/>
            </w:r>
          </w:hyperlink>
        </w:p>
        <w:p w14:paraId="4BABF708" w14:textId="690A8CB0" w:rsidR="00F22514" w:rsidRPr="00C56140" w:rsidRDefault="00F22514" w:rsidP="00F22514">
          <w:pPr>
            <w:rPr>
              <w:lang w:val="el-GR"/>
            </w:rPr>
          </w:pPr>
          <w:r w:rsidRPr="00C56140">
            <w:fldChar w:fldCharType="end"/>
          </w:r>
        </w:p>
      </w:sdtContent>
    </w:sdt>
    <w:p w14:paraId="55CD7CD3" w14:textId="31B6C4E3" w:rsidR="008338F0" w:rsidRPr="009A77D3" w:rsidRDefault="003355E7" w:rsidP="009E3443">
      <w:pPr>
        <w:pStyle w:val="10"/>
        <w:numPr>
          <w:ilvl w:val="0"/>
          <w:numId w:val="19"/>
        </w:numPr>
        <w:rPr>
          <w:rFonts w:cs="Tahoma"/>
          <w:lang w:val="el-GR"/>
        </w:rPr>
      </w:pPr>
      <w:bookmarkStart w:id="11" w:name="_Ref167218346"/>
      <w:bookmarkStart w:id="12" w:name="_Toc167222809"/>
      <w:r w:rsidRPr="009A77D3">
        <w:rPr>
          <w:rFonts w:cs="Tahoma"/>
          <w:lang w:val="el-GR"/>
        </w:rPr>
        <w:lastRenderedPageBreak/>
        <w:t>ΑΝΑΘΕΤΟΥΣΑ ΑΡΧΗ ΚΑΙ ΑΝΤΙΚΕΙΜΕΝΟ ΣΥΜΒΑΣΗΣ</w:t>
      </w:r>
      <w:bookmarkEnd w:id="5"/>
      <w:bookmarkEnd w:id="11"/>
      <w:bookmarkEnd w:id="12"/>
    </w:p>
    <w:p w14:paraId="473A9C05" w14:textId="77777777" w:rsidR="008338F0" w:rsidRPr="009A77D3" w:rsidRDefault="003355E7" w:rsidP="009E3443">
      <w:pPr>
        <w:pStyle w:val="21"/>
        <w:numPr>
          <w:ilvl w:val="1"/>
          <w:numId w:val="20"/>
        </w:numPr>
        <w:rPr>
          <w:rFonts w:cs="Tahoma"/>
          <w:lang w:val="el-GR"/>
        </w:rPr>
      </w:pPr>
      <w:bookmarkStart w:id="13" w:name="_Toc97194256"/>
      <w:bookmarkStart w:id="14" w:name="_Toc97194405"/>
      <w:bookmarkStart w:id="15" w:name="_Toc167222810"/>
      <w:r w:rsidRPr="009A77D3">
        <w:rPr>
          <w:rFonts w:cs="Tahoma"/>
          <w:lang w:val="el-GR"/>
        </w:rPr>
        <w:t>Στοιχεία Αναθέτουσας Αρχής</w:t>
      </w:r>
      <w:bookmarkEnd w:id="13"/>
      <w:bookmarkEnd w:id="14"/>
      <w:bookmarkEnd w:id="15"/>
      <w:r w:rsidRPr="009A77D3">
        <w:rPr>
          <w:rFonts w:cs="Tahoma"/>
          <w:lang w:val="el-GR"/>
        </w:rPr>
        <w:t xml:space="preserve"> </w:t>
      </w:r>
    </w:p>
    <w:p w14:paraId="2E803ED7" w14:textId="77777777" w:rsidR="008338F0" w:rsidRPr="00C56140"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CB4F34"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C56140" w:rsidRDefault="003355E7">
            <w:pPr>
              <w:pStyle w:val="normalwithoutspacing"/>
            </w:pPr>
            <w:r w:rsidRPr="00C56140">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C56140" w:rsidRDefault="007D3A48">
            <w:pPr>
              <w:pStyle w:val="normalwithoutspacing"/>
              <w:snapToGrid w:val="0"/>
            </w:pPr>
            <w:r w:rsidRPr="00C56140">
              <w:t xml:space="preserve">ΚΟΙΝΩΝΙΑ ΤΗΣ ΠΛΗΡΟΦΟΡΙΑΣ </w:t>
            </w:r>
            <w:r w:rsidR="00417984" w:rsidRPr="00C56140">
              <w:t>Μ.</w:t>
            </w:r>
            <w:r w:rsidRPr="00C56140">
              <w:t>Α.Ε.</w:t>
            </w:r>
          </w:p>
        </w:tc>
      </w:tr>
      <w:tr w:rsidR="004D0444" w:rsidRPr="00C56140"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C56140" w:rsidRDefault="004D0444" w:rsidP="004D0444">
            <w:pPr>
              <w:pStyle w:val="normalwithoutspacing"/>
            </w:pPr>
            <w:r w:rsidRPr="00C5614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C56140" w:rsidRDefault="004D0444" w:rsidP="004D0444">
            <w:pPr>
              <w:pStyle w:val="normalwithoutspacing"/>
              <w:snapToGrid w:val="0"/>
            </w:pPr>
            <w:r w:rsidRPr="00C56140">
              <w:t>999983307</w:t>
            </w:r>
          </w:p>
        </w:tc>
      </w:tr>
      <w:tr w:rsidR="004D0444" w:rsidRPr="00C56140"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C56140" w:rsidRDefault="004D0444" w:rsidP="004D0444">
            <w:pPr>
              <w:pStyle w:val="normalwithoutspacing"/>
            </w:pPr>
            <w:r w:rsidRPr="00C5614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C56140" w:rsidRDefault="004D0444" w:rsidP="004D0444">
            <w:pPr>
              <w:pStyle w:val="normalwithoutspacing"/>
              <w:snapToGrid w:val="0"/>
            </w:pPr>
            <w:r w:rsidRPr="00C56140">
              <w:t>1053.E00553.00005</w:t>
            </w:r>
          </w:p>
        </w:tc>
      </w:tr>
      <w:tr w:rsidR="008338F0" w:rsidRPr="00C5614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C56140" w:rsidRDefault="003355E7">
            <w:pPr>
              <w:pStyle w:val="normalwithoutspacing"/>
            </w:pPr>
            <w:r w:rsidRPr="00C56140">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C56140" w:rsidRDefault="00372204" w:rsidP="007D3A48">
            <w:pPr>
              <w:pStyle w:val="normalwithoutspacing"/>
              <w:snapToGrid w:val="0"/>
            </w:pPr>
            <w:r w:rsidRPr="00C56140">
              <w:t>Λεωφ. Συγγρού 194</w:t>
            </w:r>
          </w:p>
        </w:tc>
      </w:tr>
      <w:tr w:rsidR="008338F0" w:rsidRPr="00C5614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C56140" w:rsidRDefault="003355E7">
            <w:pPr>
              <w:pStyle w:val="normalwithoutspacing"/>
            </w:pPr>
            <w:r w:rsidRPr="00C56140">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C56140" w:rsidRDefault="00372204">
            <w:pPr>
              <w:pStyle w:val="normalwithoutspacing"/>
              <w:snapToGrid w:val="0"/>
            </w:pPr>
            <w:r w:rsidRPr="00C56140">
              <w:t>Καλλιθέα</w:t>
            </w:r>
          </w:p>
        </w:tc>
      </w:tr>
      <w:tr w:rsidR="008338F0" w:rsidRPr="00C5614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C56140" w:rsidRDefault="003355E7">
            <w:pPr>
              <w:pStyle w:val="normalwithoutspacing"/>
            </w:pPr>
            <w:r w:rsidRPr="00C56140">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C56140" w:rsidRDefault="00372204">
            <w:pPr>
              <w:pStyle w:val="normalwithoutspacing"/>
              <w:snapToGrid w:val="0"/>
            </w:pPr>
            <w:r w:rsidRPr="00C56140">
              <w:t>176 71</w:t>
            </w:r>
          </w:p>
        </w:tc>
      </w:tr>
      <w:tr w:rsidR="008338F0" w:rsidRPr="00C5614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48BE7121" w:rsidR="008338F0" w:rsidRPr="00C56140" w:rsidRDefault="003355E7">
            <w:pPr>
              <w:pStyle w:val="normalwithoutspacing"/>
            </w:pPr>
            <w:r w:rsidRPr="00C56140">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C56140" w:rsidRDefault="007D3A48">
            <w:pPr>
              <w:pStyle w:val="normalwithoutspacing"/>
              <w:snapToGrid w:val="0"/>
              <w:rPr>
                <w:lang w:val="en-US"/>
              </w:rPr>
            </w:pPr>
            <w:r w:rsidRPr="00C56140">
              <w:t>ΕΛΛΑΔΑ</w:t>
            </w:r>
          </w:p>
        </w:tc>
      </w:tr>
      <w:tr w:rsidR="008338F0" w:rsidRPr="00C5614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4D06CA71" w:rsidR="008338F0" w:rsidRPr="00C56140" w:rsidRDefault="003355E7">
            <w:pPr>
              <w:pStyle w:val="normalwithoutspacing"/>
            </w:pPr>
            <w:r w:rsidRPr="00C56140">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C56140" w:rsidRDefault="0036512D">
            <w:pPr>
              <w:pStyle w:val="normalwithoutspacing"/>
              <w:snapToGrid w:val="0"/>
              <w:rPr>
                <w:lang w:val="de-DE"/>
              </w:rPr>
            </w:pPr>
            <w:r w:rsidRPr="00C56140">
              <w:t>GR 300</w:t>
            </w:r>
          </w:p>
        </w:tc>
      </w:tr>
      <w:tr w:rsidR="008338F0" w:rsidRPr="00C5614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C56140" w:rsidRDefault="003355E7">
            <w:pPr>
              <w:pStyle w:val="normalwithoutspacing"/>
            </w:pPr>
            <w:r w:rsidRPr="00C56140">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C56140" w:rsidRDefault="00865C7D">
            <w:pPr>
              <w:pStyle w:val="normalwithoutspacing"/>
              <w:snapToGrid w:val="0"/>
              <w:rPr>
                <w:lang w:val="en-US"/>
              </w:rPr>
            </w:pPr>
            <w:r w:rsidRPr="00C56140">
              <w:rPr>
                <w:lang w:val="en-US"/>
              </w:rPr>
              <w:t>213 1300700</w:t>
            </w:r>
          </w:p>
        </w:tc>
      </w:tr>
      <w:tr w:rsidR="008338F0" w:rsidRPr="00C5614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C56140" w:rsidRDefault="003355E7">
            <w:pPr>
              <w:pStyle w:val="normalwithoutspacing"/>
            </w:pPr>
            <w:r w:rsidRPr="00C56140">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C56140" w:rsidRDefault="00865C7D">
            <w:pPr>
              <w:pStyle w:val="normalwithoutspacing"/>
              <w:snapToGrid w:val="0"/>
              <w:rPr>
                <w:lang w:val="en-US"/>
              </w:rPr>
            </w:pPr>
            <w:r w:rsidRPr="00C56140">
              <w:rPr>
                <w:lang w:val="en-US"/>
              </w:rPr>
              <w:t>213 1300801</w:t>
            </w:r>
          </w:p>
        </w:tc>
      </w:tr>
      <w:tr w:rsidR="008338F0" w:rsidRPr="00C5614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C56140" w:rsidRDefault="003355E7">
            <w:pPr>
              <w:pStyle w:val="normalwithoutspacing"/>
            </w:pPr>
            <w:r w:rsidRPr="00C56140">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C56140" w:rsidRDefault="00CB4F34">
            <w:pPr>
              <w:pStyle w:val="normalwithoutspacing"/>
              <w:snapToGrid w:val="0"/>
              <w:rPr>
                <w:lang w:val="en-US"/>
              </w:rPr>
            </w:pPr>
            <w:hyperlink r:id="rId13" w:history="1">
              <w:r w:rsidR="00E817D9" w:rsidRPr="00C56140">
                <w:rPr>
                  <w:rStyle w:val="-"/>
                  <w:lang w:val="en-US"/>
                </w:rPr>
                <w:t>info@ktpae.gr</w:t>
              </w:r>
            </w:hyperlink>
          </w:p>
        </w:tc>
      </w:tr>
      <w:tr w:rsidR="008338F0" w:rsidRPr="00C5614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C56140" w:rsidRDefault="003355E7">
            <w:pPr>
              <w:pStyle w:val="normalwithoutspacing"/>
            </w:pPr>
            <w:r w:rsidRPr="00C56140">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2F97897B" w:rsidR="008338F0" w:rsidRPr="00D61738" w:rsidRDefault="00D61738">
            <w:pPr>
              <w:pStyle w:val="normalwithoutspacing"/>
              <w:snapToGrid w:val="0"/>
              <w:rPr>
                <w:highlight w:val="magenta"/>
              </w:rPr>
            </w:pPr>
            <w:r w:rsidRPr="003D7E5D">
              <w:rPr>
                <w:lang w:val="en-US"/>
              </w:rPr>
              <w:t>Μερόπη Δράκου</w:t>
            </w:r>
          </w:p>
        </w:tc>
      </w:tr>
      <w:tr w:rsidR="008338F0" w:rsidRPr="00C5614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C56140" w:rsidRDefault="003355E7">
            <w:pPr>
              <w:pStyle w:val="normalwithoutspacing"/>
            </w:pPr>
            <w:r w:rsidRPr="00C56140">
              <w:t>Γενική Διεύθυνση στο διαδίκτυο</w:t>
            </w:r>
            <w:r w:rsidR="00E1337D" w:rsidRPr="00C56140">
              <w:t xml:space="preserve"> </w:t>
            </w:r>
            <w:r w:rsidRPr="00C56140">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C56140" w:rsidRDefault="00CB4F34">
            <w:pPr>
              <w:pStyle w:val="normalwithoutspacing"/>
              <w:snapToGrid w:val="0"/>
            </w:pPr>
            <w:hyperlink r:id="rId14" w:history="1">
              <w:r w:rsidR="00E817D9" w:rsidRPr="00C56140">
                <w:rPr>
                  <w:rStyle w:val="-"/>
                </w:rPr>
                <w:t>http://www.ktpae.gr</w:t>
              </w:r>
            </w:hyperlink>
          </w:p>
        </w:tc>
      </w:tr>
      <w:tr w:rsidR="008338F0" w:rsidRPr="00C56140"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C56140" w:rsidRDefault="003355E7">
            <w:pPr>
              <w:pStyle w:val="normalwithoutspacing"/>
            </w:pPr>
            <w:r w:rsidRPr="00C56140">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C56140" w:rsidRDefault="00E817D9">
            <w:pPr>
              <w:pStyle w:val="normalwithoutspacing"/>
              <w:snapToGrid w:val="0"/>
            </w:pPr>
            <w:r w:rsidRPr="00C56140">
              <w:t>https://www.ktpae.gr/</w:t>
            </w:r>
          </w:p>
        </w:tc>
      </w:tr>
    </w:tbl>
    <w:p w14:paraId="6D04F2B7" w14:textId="77777777" w:rsidR="008338F0" w:rsidRPr="00C56140" w:rsidRDefault="008338F0">
      <w:pPr>
        <w:pStyle w:val="normalwithoutspacing"/>
      </w:pPr>
    </w:p>
    <w:p w14:paraId="71E04718" w14:textId="77777777" w:rsidR="008338F0" w:rsidRPr="00C56140" w:rsidRDefault="003355E7">
      <w:pPr>
        <w:pStyle w:val="normalwithoutspacing"/>
      </w:pPr>
      <w:r w:rsidRPr="00C56140">
        <w:rPr>
          <w:b/>
        </w:rPr>
        <w:t xml:space="preserve">Είδος Αναθέτουσας Αρχής </w:t>
      </w:r>
    </w:p>
    <w:p w14:paraId="44146439" w14:textId="3141CF70" w:rsidR="008338F0" w:rsidRPr="00C56140" w:rsidRDefault="003355E7">
      <w:pPr>
        <w:pStyle w:val="normalwithoutspacing"/>
        <w:rPr>
          <w:rFonts w:eastAsia="Calibri"/>
        </w:rPr>
      </w:pPr>
      <w:r w:rsidRPr="00C56140">
        <w:t>Η Αναθέτουσα Αρχή είναι</w:t>
      </w:r>
      <w:r w:rsidR="00DF776D" w:rsidRPr="00C56140">
        <w:t xml:space="preserve"> </w:t>
      </w:r>
      <w:r w:rsidR="00CD22D1" w:rsidRPr="00C56140">
        <w:t xml:space="preserve">η Κοινωνία της Πληροφορίας </w:t>
      </w:r>
      <w:r w:rsidR="00417984" w:rsidRPr="00C56140">
        <w:t xml:space="preserve">Μονοπρόσωπη Ανώνυμη </w:t>
      </w:r>
      <w:r w:rsidR="007D3A48" w:rsidRPr="00C56140">
        <w:t>Εταιρία του Δημόσιου Τομέα (μη Κεντρική Αναθέτουσα Αρχή)</w:t>
      </w:r>
      <w:r w:rsidR="00E1337D" w:rsidRPr="00C56140">
        <w:t xml:space="preserve"> </w:t>
      </w:r>
      <w:r w:rsidRPr="00C56140">
        <w:t>και ανήκει στην</w:t>
      </w:r>
      <w:r w:rsidR="00DB2700" w:rsidRPr="00C56140">
        <w:t xml:space="preserve"> Κεντρική Κυβέρνηση – Υποτομέας Νομικά Πρόσωπα Κεντρικής Κυβέρνησης και Δημόσιες Επιχειρήσεις </w:t>
      </w:r>
    </w:p>
    <w:p w14:paraId="5D55A5F6" w14:textId="77777777" w:rsidR="008338F0" w:rsidRPr="00C56140" w:rsidRDefault="003355E7">
      <w:pPr>
        <w:pStyle w:val="normalwithoutspacing"/>
      </w:pPr>
      <w:r w:rsidRPr="00C56140">
        <w:rPr>
          <w:b/>
        </w:rPr>
        <w:t>Κύρια δραστηριότητα Α.Α.</w:t>
      </w:r>
    </w:p>
    <w:p w14:paraId="39CCC49B" w14:textId="77777777" w:rsidR="008338F0" w:rsidRPr="00C56140" w:rsidRDefault="003355E7">
      <w:pPr>
        <w:pStyle w:val="normalwithoutspacing"/>
      </w:pPr>
      <w:r w:rsidRPr="00C56140">
        <w:t xml:space="preserve">Η κύρια δραστηριότητα της Αναθέτουσας Αρχής είναι </w:t>
      </w:r>
      <w:r w:rsidR="00EB0718" w:rsidRPr="00C56140">
        <w:t>«Γενικές Δημόσιες Υπηρεσίες».</w:t>
      </w:r>
    </w:p>
    <w:p w14:paraId="7F9F39E8" w14:textId="77777777" w:rsidR="008338F0" w:rsidRPr="00C56140" w:rsidRDefault="003355E7">
      <w:pPr>
        <w:pStyle w:val="normalwithoutspacing"/>
      </w:pPr>
      <w:r w:rsidRPr="00C56140">
        <w:t>Εφαρμοστέο εθνικό δίκαιο</w:t>
      </w:r>
      <w:r w:rsidR="00E1337D" w:rsidRPr="00C56140">
        <w:t xml:space="preserve"> </w:t>
      </w:r>
      <w:r w:rsidRPr="00C56140">
        <w:t xml:space="preserve">είναι το </w:t>
      </w:r>
      <w:r w:rsidR="00DB2700" w:rsidRPr="00C56140">
        <w:t>Ελληνικό</w:t>
      </w:r>
      <w:r w:rsidR="00E1337D" w:rsidRPr="00C56140">
        <w:t xml:space="preserve"> </w:t>
      </w:r>
      <w:r w:rsidRPr="00C56140">
        <w:t xml:space="preserve">: </w:t>
      </w:r>
    </w:p>
    <w:p w14:paraId="1A7D840D" w14:textId="77777777" w:rsidR="008338F0" w:rsidRPr="00C56140" w:rsidRDefault="003355E7" w:rsidP="00D157B7">
      <w:pPr>
        <w:suppressAutoHyphens w:val="0"/>
        <w:spacing w:after="0"/>
        <w:jc w:val="left"/>
        <w:rPr>
          <w:lang w:val="el-GR"/>
        </w:rPr>
      </w:pPr>
      <w:r w:rsidRPr="00C56140">
        <w:rPr>
          <w:b/>
          <w:lang w:val="el-GR"/>
        </w:rPr>
        <w:t xml:space="preserve">Στοιχεία Επικοινωνίας </w:t>
      </w:r>
    </w:p>
    <w:p w14:paraId="5C3FA97B" w14:textId="5D58C1E2" w:rsidR="002E1FDE" w:rsidRPr="00C56140" w:rsidRDefault="003355E7" w:rsidP="002E1FDE">
      <w:pPr>
        <w:pStyle w:val="normalwithoutspacing"/>
        <w:ind w:left="567" w:hanging="567"/>
      </w:pPr>
      <w:r w:rsidRPr="00C56140">
        <w:t>α)</w:t>
      </w:r>
      <w:r w:rsidRPr="00C56140">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C56140">
        <w:t xml:space="preserve"> και μέσω της διαδικτυακής πύλης της Αναθέτουσας Αρχής </w:t>
      </w:r>
      <w:hyperlink r:id="rId15" w:history="1">
        <w:r w:rsidR="00154623" w:rsidRPr="00C56140">
          <w:rPr>
            <w:rStyle w:val="-"/>
          </w:rPr>
          <w:t>http://www.ktpae.gr</w:t>
        </w:r>
      </w:hyperlink>
    </w:p>
    <w:p w14:paraId="1155CDD2" w14:textId="77777777" w:rsidR="00154623" w:rsidRPr="00C56140" w:rsidRDefault="00154623" w:rsidP="00154623">
      <w:pPr>
        <w:pStyle w:val="normalwithoutspacing"/>
        <w:ind w:left="567"/>
      </w:pPr>
      <w:r w:rsidRPr="00C56140">
        <w:t>Κάθε είδους επικοινωνία και ανταλλαγή πληροφοριών πραγματοποιείται μέσω της διαδικτυακής πύλης www.promitheus.gov.gr του Ε.Σ.Η.ΔΗ.Σ.</w:t>
      </w:r>
    </w:p>
    <w:p w14:paraId="23C5A79D" w14:textId="3112D637" w:rsidR="008338F0" w:rsidRPr="00C56140" w:rsidRDefault="003355E7">
      <w:pPr>
        <w:pStyle w:val="normalwithoutspacing"/>
        <w:ind w:left="567" w:hanging="567"/>
        <w:rPr>
          <w:color w:val="000000"/>
          <w:shd w:val="clear" w:color="auto" w:fill="FFFFFF"/>
        </w:rPr>
      </w:pPr>
      <w:r w:rsidRPr="00C56140">
        <w:t>β)</w:t>
      </w:r>
      <w:r w:rsidRPr="00C56140">
        <w:tab/>
        <w:t xml:space="preserve">Οι προσφορές πρέπει να υποβάλλονται ηλεκτρονικά στην διεύθυνση : </w:t>
      </w:r>
      <w:hyperlink r:id="rId16" w:history="1">
        <w:r w:rsidRPr="00C56140">
          <w:rPr>
            <w:rStyle w:val="-"/>
            <w:shd w:val="clear" w:color="auto" w:fill="FFFFFF"/>
          </w:rPr>
          <w:t>www.promitheus.gov.gr</w:t>
        </w:r>
      </w:hyperlink>
      <w:r w:rsidRPr="00C56140">
        <w:rPr>
          <w:color w:val="000000"/>
          <w:shd w:val="clear" w:color="auto" w:fill="FFFFFF"/>
        </w:rPr>
        <w:t xml:space="preserve"> </w:t>
      </w:r>
    </w:p>
    <w:p w14:paraId="70BBFFF5" w14:textId="77777777" w:rsidR="00E7277B" w:rsidRPr="00C56140" w:rsidRDefault="00E7277B">
      <w:pPr>
        <w:pStyle w:val="normalwithoutspacing"/>
        <w:ind w:left="567" w:hanging="567"/>
        <w:rPr>
          <w:color w:val="000000"/>
          <w:shd w:val="clear" w:color="auto" w:fill="FFFFFF"/>
        </w:rPr>
      </w:pPr>
    </w:p>
    <w:p w14:paraId="6CA27B35" w14:textId="77777777" w:rsidR="002E1FDE" w:rsidRPr="00C56140" w:rsidRDefault="002E1FDE" w:rsidP="00FD40D7">
      <w:pPr>
        <w:pStyle w:val="normalwithoutspacing"/>
      </w:pPr>
    </w:p>
    <w:p w14:paraId="305D86AF" w14:textId="77777777" w:rsidR="008338F0" w:rsidRPr="00C56140" w:rsidRDefault="003355E7" w:rsidP="003A109E">
      <w:pPr>
        <w:pStyle w:val="21"/>
        <w:rPr>
          <w:rFonts w:cs="Tahoma"/>
          <w:lang w:val="el-GR"/>
        </w:rPr>
      </w:pPr>
      <w:bookmarkStart w:id="16" w:name="_Ref89085315"/>
      <w:bookmarkStart w:id="17" w:name="_Toc97194257"/>
      <w:bookmarkStart w:id="18" w:name="_Toc97194406"/>
      <w:bookmarkStart w:id="19" w:name="_Toc167222811"/>
      <w:r w:rsidRPr="00C56140">
        <w:rPr>
          <w:rFonts w:cs="Tahoma"/>
          <w:lang w:val="el-GR"/>
        </w:rPr>
        <w:t>Στοιχεία Διαδικασίας - Χρηματοδότηση</w:t>
      </w:r>
      <w:bookmarkEnd w:id="16"/>
      <w:bookmarkEnd w:id="17"/>
      <w:bookmarkEnd w:id="18"/>
      <w:bookmarkEnd w:id="19"/>
    </w:p>
    <w:p w14:paraId="0F04A6BE" w14:textId="77777777" w:rsidR="008338F0" w:rsidRPr="00C56140" w:rsidRDefault="003355E7">
      <w:pPr>
        <w:rPr>
          <w:lang w:val="el-GR"/>
        </w:rPr>
      </w:pPr>
      <w:r w:rsidRPr="00C56140">
        <w:rPr>
          <w:b/>
          <w:lang w:val="el-GR"/>
        </w:rPr>
        <w:t xml:space="preserve">Είδος διαδικασίας </w:t>
      </w:r>
    </w:p>
    <w:p w14:paraId="407D7F38" w14:textId="77777777" w:rsidR="008338F0" w:rsidRPr="00C56140" w:rsidRDefault="003355E7">
      <w:pPr>
        <w:pStyle w:val="normalwithoutspacing"/>
        <w:rPr>
          <w:lang w:eastAsia="el-GR"/>
        </w:rPr>
      </w:pPr>
      <w:r w:rsidRPr="00C56140">
        <w:t xml:space="preserve">Ο διαγωνισμός θα διεξαχθεί με την ανοικτή διαδικασία του άρθρου 27 του ν. 4412/16. </w:t>
      </w:r>
    </w:p>
    <w:p w14:paraId="29866A07" w14:textId="77777777" w:rsidR="008338F0" w:rsidRPr="00C56140" w:rsidRDefault="008338F0">
      <w:pPr>
        <w:pStyle w:val="normalwithoutspacing"/>
      </w:pPr>
    </w:p>
    <w:p w14:paraId="249E4A7D" w14:textId="77777777" w:rsidR="008338F0" w:rsidRPr="00C56140" w:rsidRDefault="003355E7">
      <w:pPr>
        <w:pStyle w:val="normalwithoutspacing"/>
      </w:pPr>
      <w:r w:rsidRPr="00C56140">
        <w:rPr>
          <w:b/>
        </w:rPr>
        <w:t>Χρηματοδότηση της σύμβασης</w:t>
      </w:r>
    </w:p>
    <w:p w14:paraId="2152EAF1" w14:textId="77777777" w:rsidR="004F7054" w:rsidRPr="00C56140" w:rsidRDefault="004F7054" w:rsidP="004F7054">
      <w:pPr>
        <w:rPr>
          <w:i/>
          <w:color w:val="2E74B5" w:themeColor="accent1" w:themeShade="BF"/>
          <w:lang w:val="el-GR"/>
        </w:rPr>
      </w:pPr>
      <w:r w:rsidRPr="00C56140">
        <w:rPr>
          <w:lang w:val="el-GR"/>
        </w:rPr>
        <w:lastRenderedPageBreak/>
        <w:t xml:space="preserve">Φορέας χρηματοδότησης της παρούσας σύμβασης είναι το Υπουργείο Κλιματικής Κρίσης και Πολιτικής Προστασίας.  </w:t>
      </w:r>
    </w:p>
    <w:p w14:paraId="4B3DBCC0" w14:textId="77777777" w:rsidR="00471291" w:rsidRPr="004F7534" w:rsidRDefault="004F7054" w:rsidP="00471291">
      <w:pPr>
        <w:rPr>
          <w:lang w:val="el-GR"/>
        </w:rPr>
      </w:pPr>
      <w:r w:rsidRPr="00C56140">
        <w:rPr>
          <w:lang w:val="el-GR"/>
        </w:rPr>
        <w:t>Η δαπάνη θα βαρύνει το Πρόγραμμα Δημοσίων Επενδύσεων (ΠΔΕ) ΣΑΕ 053/2  με κωδικό Έργου 2022ΣΕ05320000</w:t>
      </w:r>
      <w:r w:rsidRPr="00C56140">
        <w:rPr>
          <w:color w:val="000000" w:themeColor="text1"/>
          <w:lang w:val="el-GR"/>
        </w:rPr>
        <w:t xml:space="preserve">  με τίτλο «Έργα αποτροπής καταστροφών και προσαρμογής στην κλιματική αλλαγή»</w:t>
      </w:r>
      <w:r w:rsidR="00471291">
        <w:rPr>
          <w:color w:val="000000" w:themeColor="text1"/>
          <w:lang w:val="el-GR"/>
        </w:rPr>
        <w:t xml:space="preserve"> στο πλαίσιο του Εθνικού Προγράμματος </w:t>
      </w:r>
      <w:r w:rsidR="00471291" w:rsidRPr="008426B3">
        <w:rPr>
          <w:lang w:val="el-GR"/>
        </w:rPr>
        <w:t>Πολιτικής Προστασίας</w:t>
      </w:r>
      <w:r w:rsidR="00471291">
        <w:rPr>
          <w:lang w:val="el-GR"/>
        </w:rPr>
        <w:t xml:space="preserve"> «ΑΙΓΙΣ»/</w:t>
      </w:r>
      <w:r w:rsidR="00471291" w:rsidRPr="00D613A9">
        <w:rPr>
          <w:lang w:val="el-GR"/>
        </w:rPr>
        <w:t xml:space="preserve"> </w:t>
      </w:r>
      <w:r w:rsidR="00471291" w:rsidRPr="5ACE3857">
        <w:rPr>
          <w:lang w:val="el-GR"/>
        </w:rPr>
        <w:t>Ευρωπαϊκή Τράπεζα Επενδύσεων (ΕΤΕπ)</w:t>
      </w:r>
      <w:r w:rsidR="00471291" w:rsidRPr="004F7534">
        <w:rPr>
          <w:color w:val="000000" w:themeColor="text1"/>
          <w:lang w:val="el-GR"/>
        </w:rPr>
        <w:t>.</w:t>
      </w:r>
    </w:p>
    <w:p w14:paraId="1A7EFFAC" w14:textId="77777777" w:rsidR="00471291" w:rsidRPr="002F211A" w:rsidRDefault="00471291" w:rsidP="00471291">
      <w:pPr>
        <w:rPr>
          <w:lang w:val="el-GR"/>
        </w:rPr>
      </w:pPr>
      <w:r w:rsidRPr="00BB55EA">
        <w:rPr>
          <w:lang w:val="el-GR"/>
        </w:rPr>
        <w:t xml:space="preserve">Τα δικαιώματα προαίρεσης δύναται να χρηματοδοτηθούν </w:t>
      </w:r>
      <w:r>
        <w:rPr>
          <w:lang w:val="el-GR"/>
        </w:rPr>
        <w:t>και α</w:t>
      </w:r>
      <w:r w:rsidRPr="00BB55EA">
        <w:rPr>
          <w:lang w:val="el-GR"/>
        </w:rPr>
        <w:t>πό οποιαδήποτε άλλη πηγή.</w:t>
      </w:r>
    </w:p>
    <w:p w14:paraId="050BDF52" w14:textId="20ADDA1D" w:rsidR="004F7054" w:rsidRPr="00C56140" w:rsidRDefault="004F7054" w:rsidP="004F7054">
      <w:pPr>
        <w:rPr>
          <w:lang w:val="el-GR"/>
        </w:rPr>
      </w:pPr>
    </w:p>
    <w:p w14:paraId="15E727EF" w14:textId="77777777" w:rsidR="008338F0" w:rsidRPr="00C56140" w:rsidRDefault="003355E7" w:rsidP="003A109E">
      <w:pPr>
        <w:pStyle w:val="21"/>
        <w:rPr>
          <w:rFonts w:cs="Tahoma"/>
          <w:lang w:val="el-GR"/>
        </w:rPr>
      </w:pPr>
      <w:r w:rsidRPr="00C56140">
        <w:rPr>
          <w:rFonts w:cs="Tahoma"/>
          <w:lang w:val="el-GR"/>
        </w:rPr>
        <w:tab/>
      </w:r>
      <w:bookmarkStart w:id="20" w:name="_Toc97194258"/>
      <w:bookmarkStart w:id="21" w:name="_Toc97194407"/>
      <w:bookmarkStart w:id="22" w:name="_Toc167222812"/>
      <w:r w:rsidRPr="00C56140">
        <w:rPr>
          <w:rFonts w:cs="Tahoma"/>
          <w:lang w:val="el-GR"/>
        </w:rPr>
        <w:t>Συνοπτική Περιγραφή φυσικού και οικονομικού αντικειμένου της σύμβασης</w:t>
      </w:r>
      <w:bookmarkEnd w:id="20"/>
      <w:bookmarkEnd w:id="21"/>
      <w:bookmarkEnd w:id="22"/>
      <w:r w:rsidRPr="00C56140">
        <w:rPr>
          <w:rFonts w:cs="Tahoma"/>
          <w:lang w:val="el-GR"/>
        </w:rPr>
        <w:t xml:space="preserve"> </w:t>
      </w:r>
    </w:p>
    <w:p w14:paraId="63370338" w14:textId="77777777" w:rsidR="00322765" w:rsidRPr="00D95FCC" w:rsidRDefault="00322765" w:rsidP="00322765">
      <w:pPr>
        <w:rPr>
          <w:lang w:val="el-GR"/>
        </w:rPr>
      </w:pPr>
      <w:r w:rsidRPr="00D95FCC">
        <w:rPr>
          <w:lang w:val="el-GR"/>
        </w:rPr>
        <w:t xml:space="preserve">Η Ελλάδα </w:t>
      </w:r>
      <w:r>
        <w:rPr>
          <w:lang w:val="el-GR"/>
        </w:rPr>
        <w:t xml:space="preserve"> </w:t>
      </w:r>
      <w:r w:rsidRPr="00D95FCC">
        <w:rPr>
          <w:lang w:val="el-GR"/>
        </w:rPr>
        <w:t>ιδίως τα τελευταία χρόνια καλείται να αντιμετωπίσει ως αποτέλεσμα των επιπτώσεων της κλιματικής αλλαγής, τη σημαντική αύξηση της συχνότητας εκδήλωσης ακραίων καιρικών φαινομένων που δημιουργούν σοβαρούς φυσικούς και περιβαλλοντικούς κινδύνους και καταστροφές</w:t>
      </w:r>
      <w:r>
        <w:rPr>
          <w:lang w:val="el-GR"/>
        </w:rPr>
        <w:t xml:space="preserve"> </w:t>
      </w:r>
      <w:r w:rsidRPr="00D95FCC">
        <w:rPr>
          <w:lang w:val="el-GR"/>
        </w:rPr>
        <w:t xml:space="preserve">πέρα από τα εγγενή φυσικά φαινόμενα που υφίστανται και εκδηλώνονται σε όλη την επικράτεια λόγω της γεωγραφικής της θέσης. Οι επιπτώσεις αυτές επηρεάζουν ιδίως την ανθρώπινη ζωή και υγεία, καθώς και την οικονομία, το περιβάλλον και τον πολιτισμό. </w:t>
      </w:r>
    </w:p>
    <w:p w14:paraId="06EA8783" w14:textId="77777777" w:rsidR="00084BDA" w:rsidRPr="00C56140" w:rsidRDefault="00084BDA" w:rsidP="00084BDA">
      <w:pPr>
        <w:rPr>
          <w:lang w:val="el-GR"/>
        </w:rPr>
      </w:pPr>
      <w:r w:rsidRPr="00C56140">
        <w:rPr>
          <w:lang w:val="el-GR"/>
        </w:rPr>
        <w:t>Οι σημαντικότεροι κίνδυνοι που αντιμετωπίζει η χώρα είναι οι σεισμοί, οι πλημμύρες, οι δασικές πυρκαγιές, τα ακραία καιρικά φαινόμενα, (π.χ. υψηλές θερμοκρασίες, παγετοί, ανεμοστρόβιλοι), οι κατολισθήσεις, οι ηφαιστειακές εκρήξεις (πιθανός κίνδυνος), οι κίνδυνοι από ανθρωπογενείς δραστηριότητες είτε ακούσιες (π.χ. βιομηχανικά / τεχνολογικά ατυχήματα, ραδιολογικά / πυρηνικά ατυχήματα) είτε εκούσιες που χαρακτηρίζονται ως αναδυόμενοι κίνδυνοι (π.χ. κίνδυνοι στον κυβερνοχώρο, μεγάλης κλίμακας τρομοκρατικές επιθέσεις).</w:t>
      </w:r>
    </w:p>
    <w:p w14:paraId="6E5D5978" w14:textId="77777777" w:rsidR="00084BDA" w:rsidRPr="00C56140" w:rsidRDefault="00084BDA" w:rsidP="00084BDA">
      <w:pPr>
        <w:rPr>
          <w:lang w:val="el-GR"/>
        </w:rPr>
      </w:pPr>
      <w:r w:rsidRPr="00C56140">
        <w:rPr>
          <w:lang w:val="el-GR"/>
        </w:rPr>
        <w:t xml:space="preserve">Στα ανωτέρω προστίθενται και οι υγειονομικοί κίνδυνοι, όπως αυτοί της πρόσφατης πανδημίας Covid-19, όπου η Γενική Γραμματεία Πολιτικής Προστασίας (Γ.Γ.Π.Π.) ανέλαβε ιδιαίτερα σημαντικό ρόλο για την αντιμετώπισή της σχετικά με τις ενέργειες ιχνηλάτησης των κρουσμάτων. Οι ανωτέρω κίνδυνοι, αναδεικνύουν την τρωτότητα και την ευπάθεια των σύγχρονων κοινωνιών και συνακόλουθα την αναγκαιότητα αναβάθμισης των μηχανισμών διαχείρισης κρίσεων, τόσο διεθνώς, όσο και σε εθνικό επίπεδο. </w:t>
      </w:r>
    </w:p>
    <w:p w14:paraId="0E3E493B" w14:textId="77777777" w:rsidR="00084BDA" w:rsidRPr="00C56140" w:rsidRDefault="00084BDA" w:rsidP="00084BDA">
      <w:pPr>
        <w:rPr>
          <w:lang w:val="el-GR"/>
        </w:rPr>
      </w:pPr>
      <w:r w:rsidRPr="00C56140">
        <w:rPr>
          <w:lang w:val="el-GR"/>
        </w:rPr>
        <w:t>Ερμηνεύοντας τα αποτελέσματα και τις συνέπειες της εκδήλωσης των ως άνω ακραίων καιρικών φαινομένων και των συνεπαγόμενων καταστροφών, αλλά και των ιδιαίτερων και νέων προκλήσεων που επέφερε η πανδημία της Covid-19, γίνεται εύκολα αντιληπτό ότι υπάρχει μία συνεχής αυξητική τάση, η οποία έχει αντίκτυπο τόσο σε κοινωνικό (απώλειες σε ανθρώπινες ζωές, διατάραξη της κοινωνικής συνοχής και ευημερίας), όσο και σε οικονομικό (ύψος οικονομικών αποζημιώσεων και πακέτων ενίσχυσης και αποκατάστασης) επίπεδο.</w:t>
      </w:r>
    </w:p>
    <w:p w14:paraId="068C20FF" w14:textId="77777777" w:rsidR="00084BDA" w:rsidRPr="00C56140" w:rsidRDefault="00084BDA" w:rsidP="00084BDA">
      <w:pPr>
        <w:rPr>
          <w:lang w:val="el-GR"/>
        </w:rPr>
      </w:pPr>
      <w:r w:rsidRPr="00C56140">
        <w:rPr>
          <w:lang w:val="el-GR"/>
        </w:rPr>
        <w:t>Πλέον αυτών, οι περιβαλλοντικοί κίνδυνοι λαμβάνουν σημαντικά υψηλές θέσεις στην κλίμακα επικινδυνότητας σε παγκόσμιο επίπεδο. Μεταξύ των κινδύνων της επόμενης δεκαετίας με την υψηλότερη πιθανότητα συγκαταλέγονται τα ακραία καιρικά φαινόμενα, η αποτυχία των δράσεων ενάντια στην κλιματική αλλαγή και η περιβαλλοντική ζημία από ανθρώπινους παράγοντες, ενώ αντίστοιχα μεταξύ των κινδύνων της επόμενης δεκαετίας με την υψηλότερη επίπτωση συγκαταλέγονται οι μολυσματικές ασθένειες, οι οποίες βρίσκονται στην πρώτη θέση, ακολουθούμενες από την αποτυχία των δράσεων ενάντια στη κλιματική αλλαγή και άλλους περιβαλλοντικούς κινδύνους.</w:t>
      </w:r>
    </w:p>
    <w:p w14:paraId="48DA91D4" w14:textId="77777777" w:rsidR="00084BDA" w:rsidRPr="00C56140" w:rsidRDefault="00084BDA" w:rsidP="00084BDA">
      <w:pPr>
        <w:rPr>
          <w:lang w:val="el-GR"/>
        </w:rPr>
      </w:pPr>
      <w:r w:rsidRPr="00C56140">
        <w:rPr>
          <w:lang w:val="el-GR"/>
        </w:rPr>
        <w:t>Επιπρόσθετα, οι μελλοντικές προβλέψεις για την κλιματική αλλαγή συνιστούν ότι η αύξηση της θερμοκρασίας αποτελεί μία από τις μεγαλύτερες απειλές για το περιβάλλον, την κοινωνία και την οικονομία. Εξαιτίας της κλιματικής αλλαγής, η στάθμη της θάλασσας αυξάνεται, οι παγετώνες λιώνουν και παρατηρούνται ακραία καιρικά φαινόμενα, εντονότερα και με μεγαλύτερη συχνότητα εκδήλωσης.</w:t>
      </w:r>
    </w:p>
    <w:p w14:paraId="72637039" w14:textId="77777777" w:rsidR="00322765" w:rsidRPr="00D95FCC" w:rsidRDefault="00322765" w:rsidP="00322765">
      <w:pPr>
        <w:rPr>
          <w:lang w:val="el-GR"/>
        </w:rPr>
      </w:pPr>
      <w:r w:rsidRPr="00D95FCC">
        <w:rPr>
          <w:lang w:val="el-GR"/>
        </w:rPr>
        <w:lastRenderedPageBreak/>
        <w:t>Η κλιματική αλλαγή δεν αποτελεί μόνο ένα περιβαλλοντικό πρόβλημα, αλλά έχει πολλές προεκτάσεις στον κοινωνικοοικονομικό τομέα δεδομένου ότι δύναται να επηρεάσει παραγωγικούς τομείς. Ωστόσο, πέρα από τις μακροπρόθεσμες επιπτώσεις που μπορεί να επιφέρει στο αναπτυξιακό μοντέλο της χώρας, δημιουργεί και μία σειρά θεωρήσεων που χρήζουν αμεσότερης αντιμετώπισης, λόγω των υλικών ζημιών και καταστροφών που δύναται να επιφέρει στο δίκτυο υποδομών και στον κτιριακό και οικιστικό ιστό της χώρας, και κατ’ επέκταση στην ανθρώπινη υγεία και κοινωνική ευημερία.</w:t>
      </w:r>
    </w:p>
    <w:p w14:paraId="5C5A0161" w14:textId="77777777" w:rsidR="00084BDA" w:rsidRPr="00C56140" w:rsidRDefault="00084BDA" w:rsidP="00084BDA">
      <w:pPr>
        <w:rPr>
          <w:lang w:val="el-GR"/>
        </w:rPr>
      </w:pPr>
      <w:bookmarkStart w:id="23" w:name="_Hlk166569969"/>
      <w:r w:rsidRPr="00C56140">
        <w:rPr>
          <w:lang w:val="el-GR"/>
        </w:rPr>
        <w:t>Η Γενική Γραμματεία Πολιτικής Προστασίας (Γ.Γ.Π.Π.) ως γενική αποστολή (Αρ. 1, ΠΔ 151/2004) έχει τα κάτωθι:</w:t>
      </w:r>
    </w:p>
    <w:bookmarkEnd w:id="23"/>
    <w:p w14:paraId="03F3DB0E" w14:textId="77777777" w:rsidR="00084BDA" w:rsidRPr="00C56140" w:rsidRDefault="00084BDA" w:rsidP="009E3443">
      <w:pPr>
        <w:numPr>
          <w:ilvl w:val="0"/>
          <w:numId w:val="55"/>
        </w:numPr>
        <w:rPr>
          <w:lang w:val="el-GR"/>
        </w:rPr>
      </w:pPr>
      <w:r w:rsidRPr="00C56140">
        <w:rPr>
          <w:lang w:val="el-GR"/>
        </w:rPr>
        <w:t>Τη μελέτη, το σχεδιασμό, την οργάνωση και το συντονισμό της δράσης για την πρόληψη και αντιμετώπιση των φυσικών, τεχνολογικών και λοιπών καταστροφών ή καταστάσεων έκτακτης ανάγκης, καθώς και την ενημέρωση του κοινού για τα ζητήματα αυτά.</w:t>
      </w:r>
    </w:p>
    <w:p w14:paraId="3D276261" w14:textId="77777777" w:rsidR="00084BDA" w:rsidRPr="00C56140" w:rsidRDefault="00084BDA" w:rsidP="009E3443">
      <w:pPr>
        <w:numPr>
          <w:ilvl w:val="0"/>
          <w:numId w:val="55"/>
        </w:numPr>
        <w:rPr>
          <w:lang w:val="el-GR"/>
        </w:rPr>
      </w:pPr>
      <w:r w:rsidRPr="00C56140">
        <w:rPr>
          <w:lang w:val="el-GR"/>
        </w:rPr>
        <w:t>Την προετοιμασία, κινητοποίηση και συντονισμό δράσης του δυναμικού και των μέσων πολιτικής προστασίας της χώρας για την αντιμετώπιση πιθανών κάθε μορφής καταστροφών στο πλαίσιο του υφιστάμενου σχετικού σχεδιασμού ανά κατηγορία κινδύνου.</w:t>
      </w:r>
    </w:p>
    <w:p w14:paraId="2AF60938" w14:textId="77777777" w:rsidR="00084BDA" w:rsidRPr="00C56140" w:rsidRDefault="00084BDA" w:rsidP="009E3443">
      <w:pPr>
        <w:numPr>
          <w:ilvl w:val="0"/>
          <w:numId w:val="55"/>
        </w:numPr>
        <w:rPr>
          <w:lang w:val="el-GR"/>
        </w:rPr>
      </w:pPr>
      <w:r w:rsidRPr="00C56140">
        <w:rPr>
          <w:lang w:val="el-GR"/>
        </w:rPr>
        <w:t>Την αξιοποίηση των διαθέσιμων επιστημονικών στοιχείων και πληροφοριών για την κινητοποίηση του δυναμικού και των μέσων πολιτικής προστασίας της χώρας, ενόψει απειλούμενου κινδύνου καταστροφών.</w:t>
      </w:r>
    </w:p>
    <w:p w14:paraId="3BCC64FD" w14:textId="77777777" w:rsidR="00084BDA" w:rsidRPr="00C56140" w:rsidRDefault="00084BDA" w:rsidP="009E3443">
      <w:pPr>
        <w:numPr>
          <w:ilvl w:val="0"/>
          <w:numId w:val="55"/>
        </w:numPr>
        <w:rPr>
          <w:lang w:val="el-GR"/>
        </w:rPr>
      </w:pPr>
      <w:r w:rsidRPr="00C56140">
        <w:rPr>
          <w:lang w:val="el-GR"/>
        </w:rPr>
        <w:t>Τον συντονισμό του έργου και των δράσεων αντιμετώπισης των καταστροφών κατά την εκδήλωση των φαινομένων, καθώς και το έργο αποκατάστασης των προκαλούμενων ζημιών.</w:t>
      </w:r>
    </w:p>
    <w:p w14:paraId="2B4B07DE" w14:textId="77777777" w:rsidR="00084BDA" w:rsidRPr="00C56140" w:rsidRDefault="00084BDA" w:rsidP="00084BDA">
      <w:pPr>
        <w:rPr>
          <w:lang w:val="el-GR"/>
        </w:rPr>
      </w:pPr>
      <w:bookmarkStart w:id="24" w:name="_Hlk166570002"/>
      <w:r w:rsidRPr="00C56140">
        <w:rPr>
          <w:lang w:val="el-GR"/>
        </w:rPr>
        <w:t>Για την επίτευξη των ανωτέρων κρίνεται απαραίτητη η δημιουργία ενός Ολιστικού Επιχειρησιακού Συστήματος Διαχείρισης Κινδύνων και Πρόληψης με συστηματοποιημένες πληροφορίες για το σύνολο των κινδύνων, με σκοπό τη λειτουργική αξιοποίησή τους από τις επιχειρησιακές μονάδες και φορείς που εμπλέκονται στη διαχείριση κρίσεων και κινδύνων, καθώς και από την επιστημονική κοινότητα, τις επιχειρήσεις αλλά και το γενικό πληθυσμό (με διαφορετικά επίπεδα πρόσβασης).</w:t>
      </w:r>
    </w:p>
    <w:p w14:paraId="78798DD6" w14:textId="77777777" w:rsidR="00084BDA" w:rsidRPr="00F34C63" w:rsidRDefault="00084BDA" w:rsidP="00084BDA">
      <w:pPr>
        <w:rPr>
          <w:lang w:val="el-GR"/>
        </w:rPr>
      </w:pPr>
      <w:r w:rsidRPr="00C56140">
        <w:rPr>
          <w:lang w:val="el-GR"/>
        </w:rPr>
        <w:t xml:space="preserve">Βασικός στόχος που επιδιώκεται με την υλοποίηση του Έργου, είναι η ανάπτυξη ενός συστήματος που θα επιτρέπει στους υπεύθυνους Πολιτικής Προστασίας την βέλτιστη λήψη αποφάσεων, την οργάνωση όλων των διαθέσιμων πόρων και τη διαχείριση όλων των συμβάντων, έχοντας πρόσβαση σε πληροφορίες και δεδομένα υψηλής ποιότητας και ακρίβειας. </w:t>
      </w:r>
      <w:r w:rsidRPr="00904C07">
        <w:rPr>
          <w:lang w:val="el-GR"/>
        </w:rPr>
        <w:t>Το εν λόγω έργο μέσω των κατάλληλων μηχανισμών διαλειτουργικότητας θα συγκεντρώνει δεδομένα από το σύνολο των επιμέρους συστημάτων και υποδομών του Υ.Κ.Κ.Π.Π. . Με αυτόν τον</w:t>
      </w:r>
      <w:r w:rsidRPr="00C56140">
        <w:rPr>
          <w:lang w:val="el-GR"/>
        </w:rPr>
        <w:t xml:space="preserve"> τρόπο το σύστημα αναμένεται να «συνθέτει» διαφορετικούς τύπους και μορφές συνεργατικών υποδομών με άμεση επίπτωση στον τρόπο με τον οποίο τα θεσμικά όργανα λαμβάνουν αποφάσεις σε πραγματικό χρόνο σε θέματα </w:t>
      </w:r>
      <w:r w:rsidRPr="00F34C63">
        <w:rPr>
          <w:lang w:val="el-GR"/>
        </w:rPr>
        <w:t xml:space="preserve">πρόληψης, ετοιμότητας και διαχείρισης κρίσεων.  </w:t>
      </w:r>
    </w:p>
    <w:p w14:paraId="75388E36" w14:textId="53C9299A" w:rsidR="00034CDC" w:rsidRPr="00F34C63" w:rsidRDefault="00034CDC" w:rsidP="00034CDC">
      <w:pPr>
        <w:rPr>
          <w:lang w:val="el-GR"/>
        </w:rPr>
      </w:pPr>
      <w:r w:rsidRPr="00F34C63">
        <w:rPr>
          <w:lang w:val="el-GR"/>
        </w:rPr>
        <w:t>O ανάδοχος του παρόντος έργου (υποέργο 3 της δράσης Εθνική Βάση Δεδομένων: Ολοκληρωμένο Πληροφοριακό Σύστημα Διαχείρισης Κινδύνων και Πρόληψης) θα κληθεί να παρέχει εξειδικευμένες υπηρεσίες διαχείρισης και επεξεργασίας δεδομένων με χρήση μεθόδων τεχνητής νοημοσύνης, με στόχο την έγκαιρη και έγκυρη παροχή πληροφόρησης τόσο προς τους επιχειρησιακούς χρήστες του Υ.Κ.Κ.Π.Π. αλλά και προς λοιπούς κυβερνητικούς χρήστες (Κεντρική Κυβέρνηση, Δημόσιες Υπηρεσίες, κλπ.) όσο και προς εξωτερικούς χρήστες (π.χ. ανεξάρτητες αρχές, θεσμοί, κλπ.), ώστε να</w:t>
      </w:r>
      <w:r w:rsidRPr="007E5EB5">
        <w:rPr>
          <w:lang w:val="el-GR"/>
        </w:rPr>
        <w:t xml:space="preserve"> υποστηρίζεται επαρκώς ο στρατηγικός σχεδιασμός του Υ.Κ.Κ.Π.Π., η διαχείριση κρίσεων, η παρακολούθηση εφαρμογής των επιχειρησιακών σχεδίων, ο σχεδιασμός νέων επιχειρησιακών σχεδίων και γενικότερα η υποστήριξης της διαδικασίας παροχής ενημέρωσης/ πληροφόρησης και της λήψης αποφάσεων.</w:t>
      </w:r>
      <w:r w:rsidRPr="00C56140">
        <w:rPr>
          <w:lang w:val="el-GR"/>
        </w:rPr>
        <w:t xml:space="preserve"> </w:t>
      </w:r>
    </w:p>
    <w:p w14:paraId="7EB597DB" w14:textId="7D27989A" w:rsidR="00AA6A50" w:rsidRPr="00AA6A50" w:rsidRDefault="00AA6A50" w:rsidP="00034CDC">
      <w:pPr>
        <w:rPr>
          <w:lang w:val="el-GR"/>
        </w:rPr>
      </w:pPr>
      <w:r>
        <w:rPr>
          <w:lang w:val="el-GR"/>
        </w:rPr>
        <w:t xml:space="preserve">Στην περίπτωση κατά την οποία ο ανάδοχος </w:t>
      </w:r>
      <w:r w:rsidR="004D76BF">
        <w:rPr>
          <w:lang w:val="el-GR"/>
        </w:rPr>
        <w:t xml:space="preserve">θα </w:t>
      </w:r>
      <w:r>
        <w:rPr>
          <w:lang w:val="el-GR"/>
        </w:rPr>
        <w:t xml:space="preserve">κάνει χρήση έτοιμου λογισμικού ή </w:t>
      </w:r>
      <w:r w:rsidR="004D76BF">
        <w:rPr>
          <w:lang w:val="el-GR"/>
        </w:rPr>
        <w:t>θ</w:t>
      </w:r>
      <w:r>
        <w:rPr>
          <w:lang w:val="el-GR"/>
        </w:rPr>
        <w:t>α αναπτύξει εξειδικευμένες εφαρμογές, στο πλαίσιο του παρόντος, για την παροχή των παραπ</w:t>
      </w:r>
      <w:r w:rsidR="004D76BF">
        <w:rPr>
          <w:lang w:val="el-GR"/>
        </w:rPr>
        <w:t>άνω</w:t>
      </w:r>
      <w:r>
        <w:rPr>
          <w:lang w:val="el-GR"/>
        </w:rPr>
        <w:t xml:space="preserve"> υπηρεσιών</w:t>
      </w:r>
      <w:r w:rsidR="004D76BF">
        <w:rPr>
          <w:lang w:val="el-GR"/>
        </w:rPr>
        <w:t xml:space="preserve">, οφείλει στην προσφορά του να περιγράψει τις εν λόγω εφαρμογές και να τις συμπεριλάβει στους αντίστοιχους πίνακες του Παραρτήματος </w:t>
      </w:r>
      <w:r w:rsidR="004D76BF">
        <w:rPr>
          <w:lang w:val="en-US"/>
        </w:rPr>
        <w:t>VI</w:t>
      </w:r>
      <w:r w:rsidR="004D76BF">
        <w:rPr>
          <w:lang w:val="el-GR"/>
        </w:rPr>
        <w:t>.</w:t>
      </w:r>
    </w:p>
    <w:p w14:paraId="50D12A3C" w14:textId="15B49CF7" w:rsidR="00034CDC" w:rsidRPr="00C56140" w:rsidRDefault="00034CDC" w:rsidP="00034CDC">
      <w:pPr>
        <w:rPr>
          <w:lang w:val="el-GR"/>
        </w:rPr>
      </w:pPr>
      <w:r w:rsidRPr="00C56140">
        <w:rPr>
          <w:lang w:val="el-GR"/>
        </w:rPr>
        <w:lastRenderedPageBreak/>
        <w:t xml:space="preserve">Σημειώνεται πως οι υπηρεσίες του παρόντος έργου δεν προορίζεται για να αντικαταστήσει την παροχή πληροφόρησης που στην παρούσα φάση γίνεται από τα επιμέρους / τομεακά συστήματα και αποθήκες δεδομένων των υπηρεσιών του Υ.Κ.Κ.Π.Π.. Αντιθέτως, </w:t>
      </w:r>
      <w:r w:rsidRPr="00904C07">
        <w:rPr>
          <w:lang w:val="el-GR"/>
        </w:rPr>
        <w:t>ο στόχος είναι να παρέχει τη δυνατότητα κεντρικής συγκέντρωσης της επιμέρους πληροφορίας για την υποστήριξη αφενός της παροχής πληροφόρηση και προηγμένων αναλύσεων σε κεντρικό επίπεδο και αφετέρου της δημιουργίας αναλύσεων κατά μήκος των διαφορετικών συστημάτων και υπηρεσιών (cross reporting).</w:t>
      </w:r>
    </w:p>
    <w:p w14:paraId="22BF2C94" w14:textId="69933E7D" w:rsidR="00084BDA" w:rsidRPr="00C56140" w:rsidRDefault="00084BDA" w:rsidP="00084BDA">
      <w:pPr>
        <w:rPr>
          <w:lang w:val="el-GR"/>
        </w:rPr>
      </w:pPr>
      <w:r w:rsidRPr="00C56140">
        <w:rPr>
          <w:lang w:val="el-GR"/>
        </w:rPr>
        <w:t>Η παροχή των ως άνω  υπηρεσιών εκ μέρους του αναδόχου θα γίνεται στην έδρα και τα γραφεία της Αναθέτουσας Αρχής, στα γραφεία του αναδόχου καθώς και σε οιοδήποτε  άλλο σημείο θα απαιτηθεί, σύμφωνα με τα αναφερόμενα στην διακήρυξη και  σύμβαση, που θα υπογραφεί.</w:t>
      </w:r>
    </w:p>
    <w:p w14:paraId="2B4D6207" w14:textId="73B99D98" w:rsidR="004F7054" w:rsidRPr="00C56140" w:rsidRDefault="004F7054" w:rsidP="00B861D6">
      <w:pPr>
        <w:rPr>
          <w:lang w:val="el-GR"/>
        </w:rPr>
      </w:pPr>
      <w:r w:rsidRPr="00C56140">
        <w:rPr>
          <w:lang w:val="el-GR"/>
        </w:rPr>
        <w:t>Οι παρεχόμενες υπηρεσίες κατατάσσονται στους ακόλουθους κωδικούς του Κοινού Λεξιλογίου δημοσίων συμβάσεων CPV:</w:t>
      </w:r>
      <w:r w:rsidR="00222D5C">
        <w:rPr>
          <w:lang w:val="el-GR"/>
        </w:rPr>
        <w:t xml:space="preserve"> </w:t>
      </w:r>
      <w:r w:rsidR="0075576E" w:rsidRPr="00222D5C">
        <w:rPr>
          <w:bCs/>
          <w:color w:val="000000"/>
          <w:lang w:val="el-GR"/>
        </w:rPr>
        <w:t>72000000-5</w:t>
      </w:r>
      <w:r w:rsidR="0075576E" w:rsidRPr="00222D5C">
        <w:rPr>
          <w:b/>
          <w:color w:val="000000"/>
          <w:lang w:val="el-GR"/>
        </w:rPr>
        <w:t xml:space="preserve"> </w:t>
      </w:r>
      <w:r w:rsidR="00B861D6" w:rsidRPr="00B861D6">
        <w:rPr>
          <w:lang w:val="el-GR"/>
        </w:rPr>
        <w:t>: Υπηρεσίες τεχνολογίας των πληροφοριών: παροχή συμβουλών, ανάπτυξη λογισμικού, Διαδίκτυο και υποστήριξη</w:t>
      </w:r>
      <w:r w:rsidR="00354C1F" w:rsidRPr="00F34C63">
        <w:rPr>
          <w:lang w:val="el-GR"/>
        </w:rPr>
        <w:t>,</w:t>
      </w:r>
      <w:r w:rsidR="00B861D6" w:rsidRPr="00B861D6">
        <w:rPr>
          <w:lang w:val="el-GR"/>
        </w:rPr>
        <w:t xml:space="preserve"> 48000000-8: Πακέτα λογισμικού και συστήματα πληροφορικής</w:t>
      </w:r>
      <w:r w:rsidR="00B861D6" w:rsidRPr="00904C07">
        <w:rPr>
          <w:lang w:val="el-GR"/>
        </w:rPr>
        <w:t xml:space="preserve">, </w:t>
      </w:r>
      <w:r w:rsidR="00B861D6" w:rsidRPr="00B861D6">
        <w:rPr>
          <w:lang w:val="el-GR"/>
        </w:rPr>
        <w:t>80533100-0: Υπηρεσίες εκπαίδευσης στον τομέα της πληροφορικής</w:t>
      </w:r>
      <w:r w:rsidR="00B861D6" w:rsidRPr="00904C07">
        <w:rPr>
          <w:lang w:val="el-GR"/>
        </w:rPr>
        <w:t xml:space="preserve">, </w:t>
      </w:r>
      <w:r w:rsidR="00B861D6" w:rsidRPr="00B861D6">
        <w:rPr>
          <w:lang w:val="el-GR"/>
        </w:rPr>
        <w:t>72310000-1: Υπηρεσίες επεξεργασίας δεδομένων</w:t>
      </w:r>
      <w:r w:rsidR="00B861D6" w:rsidRPr="00904C07">
        <w:rPr>
          <w:lang w:val="el-GR"/>
        </w:rPr>
        <w:t>.</w:t>
      </w:r>
      <w:r w:rsidR="00B861D6" w:rsidRPr="00B861D6" w:rsidDel="00B861D6">
        <w:rPr>
          <w:rStyle w:val="ui-provider"/>
          <w:lang w:val="el-GR"/>
        </w:rPr>
        <w:t xml:space="preserve"> </w:t>
      </w:r>
    </w:p>
    <w:p w14:paraId="643EBF60" w14:textId="77777777" w:rsidR="00084BDA" w:rsidRPr="00C56140" w:rsidRDefault="00084BDA" w:rsidP="00084BDA">
      <w:pPr>
        <w:rPr>
          <w:lang w:val="el-GR"/>
        </w:rPr>
      </w:pPr>
      <w:r w:rsidRPr="00C56140">
        <w:rPr>
          <w:lang w:val="el-GR"/>
        </w:rPr>
        <w:t>Οι παραπάνω υπηρεσίες περιγράφονται αναλυτικά στο Παράρτημα Ι «Αναλυτική Περιγραφή Φυσικού και Οικονομικού Αντικειμένου της Σύμβασης».</w:t>
      </w:r>
    </w:p>
    <w:p w14:paraId="40797A5E" w14:textId="03A0C650" w:rsidR="008338F0" w:rsidRPr="00C56140" w:rsidRDefault="003355E7">
      <w:pPr>
        <w:rPr>
          <w:lang w:val="el-GR"/>
        </w:rPr>
      </w:pPr>
      <w:r w:rsidRPr="00C56140">
        <w:rPr>
          <w:lang w:val="el-GR"/>
        </w:rPr>
        <w:t>Η διάρκεια της σύμβασης ορίζεται</w:t>
      </w:r>
      <w:r w:rsidR="00E1337D" w:rsidRPr="00C56140">
        <w:rPr>
          <w:lang w:val="el-GR"/>
        </w:rPr>
        <w:t xml:space="preserve"> </w:t>
      </w:r>
      <w:r w:rsidRPr="00C56140">
        <w:rPr>
          <w:lang w:val="el-GR"/>
        </w:rPr>
        <w:t xml:space="preserve">σε </w:t>
      </w:r>
      <w:r w:rsidR="00D57E11" w:rsidRPr="00C56140">
        <w:rPr>
          <w:b/>
          <w:bCs/>
          <w:lang w:val="el-GR"/>
        </w:rPr>
        <w:t>είκοσι</w:t>
      </w:r>
      <w:r w:rsidR="00B51E12" w:rsidRPr="00C56140">
        <w:rPr>
          <w:b/>
          <w:bCs/>
          <w:lang w:val="el-GR"/>
        </w:rPr>
        <w:t xml:space="preserve"> τέσσερις</w:t>
      </w:r>
      <w:r w:rsidR="00295B1A" w:rsidRPr="00C56140">
        <w:rPr>
          <w:b/>
          <w:bCs/>
          <w:lang w:val="el-GR"/>
        </w:rPr>
        <w:t xml:space="preserve"> (24)</w:t>
      </w:r>
      <w:r w:rsidR="00B51E12" w:rsidRPr="00C56140">
        <w:rPr>
          <w:b/>
          <w:bCs/>
          <w:lang w:val="el-GR"/>
        </w:rPr>
        <w:t xml:space="preserve"> </w:t>
      </w:r>
      <w:r w:rsidRPr="00C56140">
        <w:rPr>
          <w:b/>
          <w:bCs/>
          <w:lang w:val="el-GR"/>
        </w:rPr>
        <w:t>μήνες</w:t>
      </w:r>
      <w:r w:rsidRPr="00C56140">
        <w:rPr>
          <w:lang w:val="el-GR"/>
        </w:rPr>
        <w:t xml:space="preserve"> </w:t>
      </w:r>
      <w:r w:rsidR="004F203B" w:rsidRPr="00C56140">
        <w:rPr>
          <w:lang w:val="el-GR"/>
        </w:rPr>
        <w:t xml:space="preserve">συμπεριλαμβανομένης της διαδικασίας </w:t>
      </w:r>
      <w:r w:rsidR="00E2271E" w:rsidRPr="00C56140">
        <w:rPr>
          <w:lang w:val="el-GR"/>
        </w:rPr>
        <w:t xml:space="preserve">ελέγχου και παραλαβής </w:t>
      </w:r>
      <w:r w:rsidR="004F203B" w:rsidRPr="00C56140">
        <w:rPr>
          <w:lang w:val="el-GR"/>
        </w:rPr>
        <w:t>παραδοτέων, όπως ορίζεται στην Παρ.</w:t>
      </w:r>
      <w:r w:rsidR="00BA2DC9" w:rsidRPr="00C56140">
        <w:rPr>
          <w:lang w:val="el-GR"/>
        </w:rPr>
        <w:t xml:space="preserve"> </w:t>
      </w:r>
      <w:r w:rsidR="004F203B" w:rsidRPr="00C56140">
        <w:rPr>
          <w:lang w:val="el-GR"/>
        </w:rPr>
        <w:fldChar w:fldCharType="begin"/>
      </w:r>
      <w:r w:rsidR="004F203B" w:rsidRPr="00C56140">
        <w:rPr>
          <w:lang w:val="el-GR"/>
        </w:rPr>
        <w:instrText xml:space="preserve"> REF _Ref40954198 \r \h </w:instrText>
      </w:r>
      <w:r w:rsidR="00672C9B" w:rsidRPr="00C56140">
        <w:rPr>
          <w:lang w:val="el-GR"/>
        </w:rPr>
        <w:instrText xml:space="preserve"> \* MERGEFORMAT </w:instrText>
      </w:r>
      <w:r w:rsidR="004F203B" w:rsidRPr="00C56140">
        <w:rPr>
          <w:lang w:val="el-GR"/>
        </w:rPr>
      </w:r>
      <w:r w:rsidR="004F203B" w:rsidRPr="00C56140">
        <w:rPr>
          <w:lang w:val="el-GR"/>
        </w:rPr>
        <w:fldChar w:fldCharType="separate"/>
      </w:r>
      <w:r w:rsidR="00CB4F34">
        <w:rPr>
          <w:lang w:val="el-GR"/>
        </w:rPr>
        <w:t>6.3</w:t>
      </w:r>
      <w:r w:rsidR="004F203B" w:rsidRPr="00C56140">
        <w:rPr>
          <w:lang w:val="el-GR"/>
        </w:rPr>
        <w:fldChar w:fldCharType="end"/>
      </w:r>
      <w:r w:rsidR="002E6472" w:rsidRPr="00C56140">
        <w:rPr>
          <w:lang w:val="el-GR"/>
        </w:rPr>
        <w:t xml:space="preserve"> της παρούσας.</w:t>
      </w:r>
    </w:p>
    <w:bookmarkEnd w:id="24"/>
    <w:p w14:paraId="0F585134" w14:textId="06C989D2" w:rsidR="008338F0" w:rsidRPr="00C56140" w:rsidRDefault="003355E7">
      <w:pPr>
        <w:rPr>
          <w:lang w:val="el-GR"/>
        </w:rPr>
      </w:pPr>
      <w:r w:rsidRPr="00C56140">
        <w:rPr>
          <w:lang w:val="el-GR"/>
        </w:rPr>
        <w:t xml:space="preserve">Αναλυτική περιγραφή του φυσικού και οικονομικού αντικειμένου της σύμβασης δίδεται στο </w:t>
      </w:r>
      <w:r w:rsidR="004D19FB" w:rsidRPr="00C56140">
        <w:rPr>
          <w:lang w:val="el-GR"/>
        </w:rPr>
        <w:fldChar w:fldCharType="begin"/>
      </w:r>
      <w:r w:rsidR="004D19FB" w:rsidRPr="00C56140">
        <w:rPr>
          <w:lang w:val="el-GR"/>
        </w:rPr>
        <w:instrText xml:space="preserve"> REF _Ref496625830 \h </w:instrText>
      </w:r>
      <w:r w:rsidR="00DF02B0" w:rsidRPr="00C56140">
        <w:rPr>
          <w:lang w:val="el-GR"/>
        </w:rPr>
        <w:instrText xml:space="preserve"> \* MERGEFORMAT </w:instrText>
      </w:r>
      <w:r w:rsidR="004D19FB" w:rsidRPr="00C56140">
        <w:rPr>
          <w:lang w:val="el-GR"/>
        </w:rPr>
      </w:r>
      <w:r w:rsidR="004D19FB" w:rsidRPr="00C56140">
        <w:rPr>
          <w:lang w:val="el-GR"/>
        </w:rPr>
        <w:fldChar w:fldCharType="separate"/>
      </w:r>
      <w:r w:rsidR="00CB4F34" w:rsidRPr="00C56140">
        <w:rPr>
          <w:lang w:val="el-GR"/>
        </w:rPr>
        <w:t>ΠΑΡΑΡΤΗΜΑ Ι – Αναλυτική Περιγραφή Φυσικού και Οικονομικού Αντικειμένου της Σύμβασης</w:t>
      </w:r>
      <w:r w:rsidR="004D19FB" w:rsidRPr="00C56140">
        <w:rPr>
          <w:lang w:val="el-GR"/>
        </w:rPr>
        <w:fldChar w:fldCharType="end"/>
      </w:r>
      <w:r w:rsidRPr="00C56140">
        <w:rPr>
          <w:lang w:val="el-GR"/>
        </w:rPr>
        <w:t xml:space="preserve"> ή σε άλλο περιγραφικό έγγραφο της παρούσας διακήρυξης. </w:t>
      </w:r>
    </w:p>
    <w:p w14:paraId="6E8AD13A" w14:textId="612DFC07" w:rsidR="00FD40D7" w:rsidRPr="00471BAC" w:rsidRDefault="003355E7" w:rsidP="00CE4019">
      <w:pPr>
        <w:pStyle w:val="normalwithoutspacing"/>
      </w:pPr>
      <w:r w:rsidRPr="00C56140">
        <w:t>Η σύμβαση θα ανατεθεί με το κριτήριο της πλέον συμφέρουσας από οικονομική άποψη προσφοράς, βάσει</w:t>
      </w:r>
      <w:r w:rsidR="00E1337D" w:rsidRPr="00C56140">
        <w:t xml:space="preserve"> </w:t>
      </w:r>
      <w:r w:rsidRPr="00C56140">
        <w:t>της βέλτιστης σχέση ποιότητας – τιμή</w:t>
      </w:r>
      <w:r w:rsidR="00CE4019" w:rsidRPr="00C56140">
        <w:t>.</w:t>
      </w:r>
    </w:p>
    <w:p w14:paraId="12CA2778" w14:textId="77777777" w:rsidR="004F7054" w:rsidRPr="00471BAC" w:rsidRDefault="004F7054" w:rsidP="00CE4019">
      <w:pPr>
        <w:pStyle w:val="normalwithoutspacing"/>
      </w:pPr>
    </w:p>
    <w:p w14:paraId="652BD029" w14:textId="0E86CD70" w:rsidR="004F7054" w:rsidRPr="00C56140" w:rsidRDefault="004F7054" w:rsidP="004F7054">
      <w:pPr>
        <w:rPr>
          <w:lang w:val="el-GR"/>
        </w:rPr>
      </w:pPr>
      <w:r w:rsidRPr="00C56140">
        <w:rPr>
          <w:lang w:val="el-GR"/>
        </w:rPr>
        <w:t>Το αντικείμενο της παρούσας σύμβασης δεν υποδιαιρείται σε τμήματα, λόγω της αρχιτεκτονικής του έργου, της συμπληρωματικότητας και των αλληλεξαρτήσεων των επιμέρους δράσεων που το συνθέτουν έτσι ώστε να εξασφαλιστεί, ενιαία λειτουργία των υποσυστημάτων  που  συνθέτουν το έργο τόσο μεταξύ τους όσο και με τρίτα συστήματα</w:t>
      </w:r>
      <w:r w:rsidR="008F5EE5">
        <w:rPr>
          <w:lang w:val="el-GR"/>
        </w:rPr>
        <w:t xml:space="preserve">, </w:t>
      </w:r>
      <w:r w:rsidRPr="00C56140">
        <w:rPr>
          <w:lang w:val="el-GR"/>
        </w:rPr>
        <w:t xml:space="preserve">και να επιτευχθεί η υλοποίηση εξειδικευμένων ψηφιακών εφαρμογών για την υποστήριξη του θεσμικού ρόλου και αρμοδιοτήτων του Υπουργείου Κλιματικής Κρίσης και Πολιτικής Προστασίας, της Γενικής Γραμματείας Αποκατάστασης Φυσικών Καταστροφών και Κρατικής Αρωγής και της Γενικής Γραμματείας Πολιτικής Προστασίας. </w:t>
      </w:r>
    </w:p>
    <w:p w14:paraId="5CDDB339" w14:textId="77777777" w:rsidR="004F7054" w:rsidRPr="00C56140" w:rsidRDefault="004F7054" w:rsidP="004F7054">
      <w:pPr>
        <w:rPr>
          <w:lang w:val="el-GR"/>
        </w:rPr>
      </w:pPr>
      <w:r w:rsidRPr="00C56140">
        <w:rPr>
          <w:lang w:val="el-GR"/>
        </w:rPr>
        <w:t>Επιπλέον, τυχόν υποδιαίρεση του αντικειμένου του έργου σε τμήματα θα εγκυμονούσε τον κίνδυνο να γίνει η εκτέλεση της σύμβασης υπερβολικά δύσκολη από τεχνικής απόψεως διότι :</w:t>
      </w:r>
    </w:p>
    <w:p w14:paraId="403174FD" w14:textId="77777777" w:rsidR="004F7054" w:rsidRPr="00C56140" w:rsidRDefault="004F7054" w:rsidP="004F7054">
      <w:pPr>
        <w:pStyle w:val="aff"/>
        <w:numPr>
          <w:ilvl w:val="0"/>
          <w:numId w:val="141"/>
        </w:numPr>
        <w:spacing w:after="160" w:line="259" w:lineRule="auto"/>
        <w:rPr>
          <w:lang w:val="el-GR"/>
        </w:rPr>
      </w:pPr>
      <w:r w:rsidRPr="00C56140">
        <w:rPr>
          <w:lang w:val="el-GR"/>
        </w:rPr>
        <w:t xml:space="preserve">η ανάπτυξη των επιμέρους εφαρμογών από διαφορετικούς αναδόχους θα έκανε πιο δύσκολη τη λειτουργία του ενιαίου συστήματος και της διασύνδεσης τους τόσο μεταξύ τους όσο και με τρίτα συστήματα καθώς και υπερβολικά πολύπλοκη τη συντήρησή τους  </w:t>
      </w:r>
    </w:p>
    <w:p w14:paraId="0F60F178" w14:textId="77777777" w:rsidR="004F7054" w:rsidRPr="00C56140" w:rsidRDefault="004F7054" w:rsidP="004F7054">
      <w:pPr>
        <w:pStyle w:val="aff"/>
        <w:numPr>
          <w:ilvl w:val="0"/>
          <w:numId w:val="141"/>
        </w:numPr>
        <w:spacing w:after="160" w:line="259" w:lineRule="auto"/>
        <w:rPr>
          <w:lang w:val="el-GR"/>
        </w:rPr>
      </w:pPr>
      <w:r w:rsidRPr="00C56140">
        <w:rPr>
          <w:lang w:val="el-GR"/>
        </w:rPr>
        <w:t xml:space="preserve">θα ήταν πιο ακριβή αφού δεν θα μπορούσε να επιτευχθεί οικονομία κλίμακας, </w:t>
      </w:r>
    </w:p>
    <w:p w14:paraId="1BFD72DA" w14:textId="785F6CFE" w:rsidR="004F7054" w:rsidRPr="00C56140" w:rsidRDefault="004F7054" w:rsidP="004F7054">
      <w:pPr>
        <w:pStyle w:val="aff"/>
        <w:numPr>
          <w:ilvl w:val="0"/>
          <w:numId w:val="141"/>
        </w:numPr>
        <w:spacing w:after="160" w:line="259" w:lineRule="auto"/>
        <w:rPr>
          <w:lang w:val="el-GR"/>
        </w:rPr>
      </w:pPr>
      <w:r w:rsidRPr="00C56140">
        <w:rPr>
          <w:lang w:val="el-GR"/>
        </w:rPr>
        <w:t>θα ήταν υπερβολικά δύσκολο να συντονιστούν οι διαφορετικοί ανάδοχοι των επιμέρους εφαρμογών με σοβαρό ενδεχόμενο να τίθεται σε κίνδυνο η ορθή εκτέλεση του συνόλου του έργου</w:t>
      </w:r>
    </w:p>
    <w:p w14:paraId="173F189C" w14:textId="77777777" w:rsidR="004F7054" w:rsidRPr="00C56140" w:rsidRDefault="004F7054" w:rsidP="004F7054">
      <w:pPr>
        <w:rPr>
          <w:lang w:val="el-GR"/>
        </w:rPr>
      </w:pPr>
      <w:r w:rsidRPr="00C56140">
        <w:rPr>
          <w:lang w:val="el-GR"/>
        </w:rPr>
        <w:t>Για τους προαναφερόμενους λόγους γίνονται αποδεκτές προσφορές για το σύνολο αναφερομένων στην παρούσα. Προσφορές γίνονται αποδεκτές για το σύνολο των υπηρεσιών που περιγράφονται.</w:t>
      </w:r>
    </w:p>
    <w:p w14:paraId="6FA56F1D" w14:textId="4B847634" w:rsidR="004F7054" w:rsidRPr="00C56140" w:rsidRDefault="004F7054" w:rsidP="004F7054">
      <w:pPr>
        <w:spacing w:after="160"/>
        <w:rPr>
          <w:lang w:val="el-GR" w:eastAsia="el-GR"/>
        </w:rPr>
      </w:pPr>
      <w:r w:rsidRPr="00C56140">
        <w:rPr>
          <w:lang w:val="el-GR"/>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C56140" w:rsidDel="006A7CB6">
        <w:rPr>
          <w:lang w:val="el-GR"/>
        </w:rPr>
        <w:t xml:space="preserve"> </w:t>
      </w:r>
      <w:r w:rsidRPr="00C56140">
        <w:rPr>
          <w:lang w:val="el-GR"/>
        </w:rPr>
        <w:t xml:space="preserve">των </w:t>
      </w:r>
      <w:r w:rsidRPr="00C56140">
        <w:rPr>
          <w:b/>
          <w:bCs/>
          <w:color w:val="000000"/>
          <w:lang w:val="el-GR" w:eastAsia="el-GR"/>
        </w:rPr>
        <w:t xml:space="preserve">15.780.000,00€ </w:t>
      </w:r>
      <w:r w:rsidRPr="00C56140">
        <w:rPr>
          <w:lang w:val="el-GR"/>
        </w:rPr>
        <w:t xml:space="preserve">μη περιλαμβανομένου ΦΠΑ , προϋπολογισμός με ΦΠΑ: </w:t>
      </w:r>
      <w:r w:rsidRPr="00C56140">
        <w:rPr>
          <w:b/>
          <w:bCs/>
          <w:lang w:val="el-GR"/>
        </w:rPr>
        <w:t xml:space="preserve">19.567.200,00, </w:t>
      </w:r>
      <w:r w:rsidRPr="00C56140">
        <w:rPr>
          <w:b/>
          <w:bCs/>
          <w:color w:val="000000"/>
          <w:lang w:val="el-GR" w:eastAsia="el-GR"/>
        </w:rPr>
        <w:t xml:space="preserve">ΦΠΑ 24% </w:t>
      </w:r>
      <w:r w:rsidR="003E2E6E">
        <w:rPr>
          <w:b/>
          <w:bCs/>
          <w:color w:val="000000"/>
          <w:lang w:val="el-GR" w:eastAsia="el-GR"/>
        </w:rPr>
        <w:lastRenderedPageBreak/>
        <w:t>3</w:t>
      </w:r>
      <w:r w:rsidRPr="00C56140">
        <w:rPr>
          <w:b/>
          <w:bCs/>
          <w:color w:val="000000"/>
          <w:lang w:val="el-GR" w:eastAsia="el-GR"/>
        </w:rPr>
        <w:t>.787.</w:t>
      </w:r>
      <w:r w:rsidRPr="00C56140">
        <w:rPr>
          <w:b/>
          <w:bCs/>
          <w:lang w:val="el-GR"/>
        </w:rPr>
        <w:t>200,00</w:t>
      </w:r>
      <w:r w:rsidRPr="00C56140">
        <w:rPr>
          <w:b/>
          <w:bCs/>
          <w:color w:val="000000"/>
          <w:lang w:val="el-GR" w:eastAsia="el-GR"/>
        </w:rPr>
        <w:t xml:space="preserve">€ </w:t>
      </w:r>
      <w:r w:rsidRPr="00C56140">
        <w:rPr>
          <w:lang w:val="el-GR" w:eastAsia="el-GR"/>
        </w:rPr>
        <w:t>Η άσκηση των προαναφερόμενων δικαιωμάτων προαίρεσης τελούν υπό την προϋπόθεση έγκρισης χρηματοδότησής τους.</w:t>
      </w:r>
    </w:p>
    <w:p w14:paraId="38A48BF8" w14:textId="77777777" w:rsidR="004F7054" w:rsidRPr="00C56140" w:rsidRDefault="004F7054" w:rsidP="004F7054">
      <w:pPr>
        <w:rPr>
          <w:lang w:val="el-GR"/>
        </w:rPr>
      </w:pPr>
    </w:p>
    <w:p w14:paraId="5FD421D9" w14:textId="4C17D6C4" w:rsidR="002E6A1D" w:rsidRPr="009A77D3" w:rsidRDefault="002E6A1D" w:rsidP="002E6A1D">
      <w:pPr>
        <w:pStyle w:val="21"/>
        <w:rPr>
          <w:rFonts w:cs="Tahoma"/>
          <w:lang w:val="el-GR"/>
        </w:rPr>
      </w:pPr>
      <w:bookmarkStart w:id="25" w:name="_Toc162634109"/>
      <w:bookmarkStart w:id="26" w:name="_Toc167222813"/>
      <w:r w:rsidRPr="009A77D3">
        <w:rPr>
          <w:rFonts w:cs="Tahoma"/>
          <w:lang w:val="el-GR"/>
        </w:rPr>
        <w:t>Θεσμικό πλαίσιο</w:t>
      </w:r>
      <w:bookmarkEnd w:id="25"/>
      <w:bookmarkEnd w:id="26"/>
      <w:r w:rsidRPr="009A77D3">
        <w:rPr>
          <w:rFonts w:cs="Tahoma"/>
          <w:lang w:val="el-GR"/>
        </w:rPr>
        <w:t xml:space="preserve"> </w:t>
      </w:r>
    </w:p>
    <w:p w14:paraId="5EF6BAA4" w14:textId="77777777" w:rsidR="002E6A1D" w:rsidRPr="00C56140" w:rsidRDefault="002E6A1D" w:rsidP="002E6A1D">
      <w:pPr>
        <w:tabs>
          <w:tab w:val="left" w:pos="284"/>
        </w:tabs>
        <w:rPr>
          <w:lang w:val="el-GR"/>
        </w:rPr>
      </w:pPr>
      <w:r w:rsidRPr="00C56140">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5E9B9BA4" w14:textId="77777777" w:rsidR="00EE56E2" w:rsidRPr="009F6C6A" w:rsidRDefault="00EE56E2" w:rsidP="00EE56E2">
      <w:pPr>
        <w:numPr>
          <w:ilvl w:val="0"/>
          <w:numId w:val="142"/>
        </w:numPr>
        <w:ind w:left="425" w:hanging="426"/>
        <w:rPr>
          <w:bCs/>
          <w:lang w:val="el-GR"/>
        </w:rPr>
      </w:pPr>
      <w:r w:rsidRPr="009F6C6A">
        <w:rPr>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12AEC2CA" w14:textId="77777777" w:rsidR="00EE56E2" w:rsidRPr="009F6C6A" w:rsidRDefault="00EE56E2" w:rsidP="00EE56E2">
      <w:pPr>
        <w:numPr>
          <w:ilvl w:val="0"/>
          <w:numId w:val="142"/>
        </w:numPr>
        <w:ind w:left="425" w:hanging="426"/>
        <w:rPr>
          <w:bCs/>
          <w:lang w:val="el-GR"/>
        </w:rPr>
      </w:pPr>
      <w:r w:rsidRPr="009F6C6A">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55737B8D" w14:textId="77777777" w:rsidR="00EE56E2" w:rsidRPr="009F6C6A" w:rsidRDefault="00EE56E2" w:rsidP="00EE56E2">
      <w:pPr>
        <w:numPr>
          <w:ilvl w:val="0"/>
          <w:numId w:val="142"/>
        </w:numPr>
        <w:ind w:left="425" w:hanging="426"/>
        <w:rPr>
          <w:bCs/>
          <w:lang w:val="el-GR"/>
        </w:rPr>
      </w:pPr>
      <w:r w:rsidRPr="009F6C6A">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4A57A497" w14:textId="77777777" w:rsidR="00EE56E2" w:rsidRPr="009F6C6A" w:rsidRDefault="00EE56E2" w:rsidP="00EE56E2">
      <w:pPr>
        <w:numPr>
          <w:ilvl w:val="0"/>
          <w:numId w:val="142"/>
        </w:numPr>
        <w:ind w:left="425" w:hanging="426"/>
        <w:rPr>
          <w:bCs/>
          <w:lang w:val="el-GR"/>
        </w:rPr>
      </w:pPr>
      <w:r w:rsidRPr="009F6C6A">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1F5222ED" w14:textId="77777777" w:rsidR="00EE56E2" w:rsidRPr="009F6C6A" w:rsidRDefault="00EE56E2" w:rsidP="00EE56E2">
      <w:pPr>
        <w:numPr>
          <w:ilvl w:val="0"/>
          <w:numId w:val="142"/>
        </w:numPr>
        <w:ind w:left="425" w:hanging="426"/>
        <w:rPr>
          <w:bCs/>
          <w:lang w:val="el-GR"/>
        </w:rPr>
      </w:pPr>
      <w:r w:rsidRPr="009F6C6A">
        <w:rPr>
          <w:bCs/>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BC18C7">
        <w:rPr>
          <w:bCs/>
        </w:rPr>
        <w:t>A</w:t>
      </w:r>
      <w:r w:rsidRPr="009F6C6A">
        <w:rPr>
          <w:bCs/>
          <w:lang w:val="el-GR"/>
        </w:rPr>
        <w:t xml:space="preserve">/29-06-2020), όπως τροποποιήθηκε και ισχύει. </w:t>
      </w:r>
    </w:p>
    <w:p w14:paraId="2D12B16B" w14:textId="77777777" w:rsidR="00EE56E2" w:rsidRPr="009F6C6A" w:rsidRDefault="00EE56E2" w:rsidP="00EE56E2">
      <w:pPr>
        <w:numPr>
          <w:ilvl w:val="0"/>
          <w:numId w:val="142"/>
        </w:numPr>
        <w:ind w:left="425" w:hanging="426"/>
        <w:rPr>
          <w:bCs/>
          <w:lang w:val="el-GR"/>
        </w:rPr>
      </w:pPr>
      <w:r w:rsidRPr="009F6C6A">
        <w:rPr>
          <w:bCs/>
          <w:lang w:val="el-GR"/>
        </w:rPr>
        <w:t>Τον Ν. 4635/2019 (ιδίως  των άρθρων 85 επ.) “Επενδύω στην Ελλάδα και άλλες διατάξεις” (ΦΕΚ 167/Α/30-10-2019), όπως τροποποιήθηκε και ισχύει.</w:t>
      </w:r>
    </w:p>
    <w:p w14:paraId="412D2F1C" w14:textId="77777777" w:rsidR="00EE56E2" w:rsidRPr="009F6C6A" w:rsidRDefault="00EE56E2" w:rsidP="00EE56E2">
      <w:pPr>
        <w:numPr>
          <w:ilvl w:val="0"/>
          <w:numId w:val="142"/>
        </w:numPr>
        <w:ind w:left="425" w:hanging="426"/>
        <w:rPr>
          <w:bCs/>
          <w:lang w:val="el-GR"/>
        </w:rPr>
      </w:pPr>
      <w:r w:rsidRPr="009F6C6A">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7D752BD2" w14:textId="77777777" w:rsidR="00EE56E2" w:rsidRPr="009F6C6A" w:rsidRDefault="00EE56E2" w:rsidP="00EE56E2">
      <w:pPr>
        <w:numPr>
          <w:ilvl w:val="0"/>
          <w:numId w:val="142"/>
        </w:numPr>
        <w:ind w:left="425" w:hanging="426"/>
        <w:rPr>
          <w:bCs/>
          <w:lang w:val="el-GR"/>
        </w:rPr>
      </w:pPr>
      <w:r w:rsidRPr="009F6C6A">
        <w:rPr>
          <w:bCs/>
          <w:lang w:val="el-GR"/>
        </w:rPr>
        <w:t>Τον Ν. 4152/2013 «Επείγοντα μέτρα εφαρμογής των νόμων 4046/2012, 4093/2012 και 4127/2013» (ΦΕΚ 107/Α/09-05-2013), όπως τροποποιήθηκε και ισχύει.</w:t>
      </w:r>
    </w:p>
    <w:p w14:paraId="131F11A6" w14:textId="77777777" w:rsidR="00EE56E2" w:rsidRPr="009F6C6A" w:rsidRDefault="00EE56E2" w:rsidP="00EE56E2">
      <w:pPr>
        <w:numPr>
          <w:ilvl w:val="0"/>
          <w:numId w:val="142"/>
        </w:numPr>
        <w:ind w:left="425" w:hanging="426"/>
        <w:rPr>
          <w:bCs/>
          <w:lang w:val="el-GR"/>
        </w:rPr>
      </w:pPr>
      <w:r w:rsidRPr="00BC18C7">
        <w:rPr>
          <w:bCs/>
        </w:rPr>
        <w:t>To</w:t>
      </w:r>
      <w:r w:rsidRPr="009F6C6A">
        <w:rPr>
          <w:bCs/>
          <w:lang w:val="el-GR"/>
        </w:rPr>
        <w:t>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29F4D89C" w14:textId="77777777" w:rsidR="00EE56E2" w:rsidRPr="009F6C6A" w:rsidRDefault="00EE56E2" w:rsidP="00EE56E2">
      <w:pPr>
        <w:numPr>
          <w:ilvl w:val="0"/>
          <w:numId w:val="142"/>
        </w:numPr>
        <w:ind w:left="425" w:hanging="426"/>
        <w:rPr>
          <w:bCs/>
          <w:lang w:val="el-GR"/>
        </w:rPr>
      </w:pPr>
      <w:r w:rsidRPr="009F6C6A">
        <w:rPr>
          <w:bCs/>
          <w:lang w:val="el-GR"/>
        </w:rPr>
        <w:t xml:space="preserve">Τον </w:t>
      </w:r>
      <w:r w:rsidRPr="00BC18C7">
        <w:rPr>
          <w:bCs/>
        </w:rPr>
        <w:t>N</w:t>
      </w:r>
      <w:r w:rsidRPr="009F6C6A">
        <w:rPr>
          <w:bCs/>
          <w:lang w:val="el-GR"/>
        </w:rPr>
        <w:t>.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w:t>
      </w:r>
      <w:r w:rsidRPr="00BC18C7">
        <w:rPr>
          <w:bCs/>
        </w:rPr>
        <w:t>A</w:t>
      </w:r>
      <w:r w:rsidRPr="009F6C6A">
        <w:rPr>
          <w:bCs/>
          <w:lang w:val="el-GR"/>
        </w:rPr>
        <w:t>/31-12-2003),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(ΦΕΚ 45/Α/28-02-2023).</w:t>
      </w:r>
    </w:p>
    <w:p w14:paraId="3126A134" w14:textId="77777777" w:rsidR="00EE56E2" w:rsidRPr="009F6C6A" w:rsidRDefault="00EE56E2" w:rsidP="00EE56E2">
      <w:pPr>
        <w:numPr>
          <w:ilvl w:val="0"/>
          <w:numId w:val="142"/>
        </w:numPr>
        <w:ind w:left="425" w:hanging="426"/>
        <w:rPr>
          <w:bCs/>
          <w:lang w:val="el-GR"/>
        </w:rPr>
      </w:pPr>
      <w:r w:rsidRPr="009F6C6A">
        <w:rPr>
          <w:bCs/>
          <w:lang w:val="el-GR"/>
        </w:rPr>
        <w:lastRenderedPageBreak/>
        <w:t>Τον Ν. 2121/1993 “Πνευματική Ιδιοκτησία, Συγγενικά Δικαιώματα και Πολιτιστικά Θέματα”, (ΦΕΚ 25/Α/04-03-1993), όπως τροποποιήθηκε και ισχύει.</w:t>
      </w:r>
    </w:p>
    <w:p w14:paraId="32031B23" w14:textId="77777777" w:rsidR="00EE56E2" w:rsidRPr="009F6C6A" w:rsidRDefault="00EE56E2" w:rsidP="00EE56E2">
      <w:pPr>
        <w:numPr>
          <w:ilvl w:val="0"/>
          <w:numId w:val="142"/>
        </w:numPr>
        <w:ind w:left="425" w:hanging="426"/>
        <w:rPr>
          <w:bCs/>
          <w:lang w:val="el-GR"/>
        </w:rPr>
      </w:pPr>
      <w:r w:rsidRPr="009F6C6A">
        <w:rPr>
          <w:bCs/>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3C34DFFD" w14:textId="77777777" w:rsidR="00EE56E2" w:rsidRPr="009F6C6A" w:rsidRDefault="00EE56E2" w:rsidP="00EE56E2">
      <w:pPr>
        <w:numPr>
          <w:ilvl w:val="0"/>
          <w:numId w:val="142"/>
        </w:numPr>
        <w:ind w:left="425" w:hanging="426"/>
        <w:rPr>
          <w:bCs/>
          <w:lang w:val="el-GR"/>
        </w:rPr>
      </w:pPr>
      <w:r w:rsidRPr="009F6C6A">
        <w:rPr>
          <w:bCs/>
          <w:lang w:val="el-GR"/>
        </w:rPr>
        <w:t>Το Α.88 του Ν. 1892/1990 «Για τον εκσυγχρονισμό και την ανάπτυξη και άλλες διατάξεις» (ΦΕΚ 101/Α/31-07-1990), όπως ισχύει.</w:t>
      </w:r>
    </w:p>
    <w:p w14:paraId="5381B152" w14:textId="77777777" w:rsidR="00EE56E2" w:rsidRPr="009F6C6A" w:rsidRDefault="00EE56E2" w:rsidP="00EE56E2">
      <w:pPr>
        <w:numPr>
          <w:ilvl w:val="0"/>
          <w:numId w:val="142"/>
        </w:numPr>
        <w:ind w:left="425" w:hanging="426"/>
        <w:rPr>
          <w:bCs/>
          <w:lang w:val="el-GR"/>
        </w:rPr>
      </w:pPr>
      <w:r w:rsidRPr="009F6C6A">
        <w:rPr>
          <w:bCs/>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317C6A69" w14:textId="77777777" w:rsidR="00EE56E2" w:rsidRPr="00BC18C7" w:rsidRDefault="00EE56E2" w:rsidP="00EE56E2">
      <w:pPr>
        <w:numPr>
          <w:ilvl w:val="0"/>
          <w:numId w:val="142"/>
        </w:numPr>
        <w:ind w:left="425" w:hanging="426"/>
        <w:rPr>
          <w:bCs/>
        </w:rPr>
      </w:pPr>
      <w:r w:rsidRPr="00585F9C">
        <w:t>Τον Προϋπολογισμό Δημοσίων Επενδύσεων</w:t>
      </w:r>
      <w:r>
        <w:t>.</w:t>
      </w:r>
    </w:p>
    <w:p w14:paraId="0D0B0CE6" w14:textId="77777777" w:rsidR="00EE56E2" w:rsidRPr="009F6C6A" w:rsidRDefault="00EE56E2" w:rsidP="00EE56E2">
      <w:pPr>
        <w:numPr>
          <w:ilvl w:val="0"/>
          <w:numId w:val="142"/>
        </w:numPr>
        <w:ind w:left="425" w:hanging="426"/>
        <w:rPr>
          <w:bCs/>
          <w:lang w:val="el-GR"/>
        </w:rPr>
      </w:pPr>
      <w:r w:rsidRPr="009F6C6A">
        <w:rPr>
          <w:bCs/>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7BFA835B" w14:textId="77777777" w:rsidR="00EE56E2" w:rsidRPr="009F6C6A" w:rsidRDefault="00EE56E2" w:rsidP="00EE56E2">
      <w:pPr>
        <w:numPr>
          <w:ilvl w:val="0"/>
          <w:numId w:val="142"/>
        </w:numPr>
        <w:ind w:left="425" w:hanging="426"/>
        <w:rPr>
          <w:bCs/>
          <w:lang w:val="el-GR"/>
        </w:rPr>
      </w:pPr>
      <w:r w:rsidRPr="009F6C6A">
        <w:rPr>
          <w:bCs/>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ισχεύι.</w:t>
      </w:r>
    </w:p>
    <w:p w14:paraId="548E35EA" w14:textId="77777777" w:rsidR="00EE56E2" w:rsidRPr="009F6C6A" w:rsidRDefault="00EE56E2" w:rsidP="00EE56E2">
      <w:pPr>
        <w:numPr>
          <w:ilvl w:val="0"/>
          <w:numId w:val="142"/>
        </w:numPr>
        <w:ind w:left="425" w:hanging="426"/>
        <w:rPr>
          <w:bCs/>
          <w:lang w:val="el-GR"/>
        </w:rPr>
      </w:pPr>
      <w:r w:rsidRPr="009F6C6A">
        <w:rPr>
          <w:bCs/>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6EB73596" w14:textId="77777777" w:rsidR="00EE56E2" w:rsidRPr="009F6C6A" w:rsidRDefault="00EE56E2" w:rsidP="00EE56E2">
      <w:pPr>
        <w:numPr>
          <w:ilvl w:val="0"/>
          <w:numId w:val="142"/>
        </w:numPr>
        <w:ind w:left="425" w:hanging="426"/>
        <w:rPr>
          <w:bCs/>
          <w:lang w:val="el-GR"/>
        </w:rPr>
      </w:pPr>
      <w:r w:rsidRPr="009F6C6A">
        <w:rPr>
          <w:bCs/>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058FA4B2" w14:textId="77777777" w:rsidR="00EE56E2" w:rsidRPr="009F6C6A" w:rsidRDefault="00EE56E2" w:rsidP="00EE56E2">
      <w:pPr>
        <w:numPr>
          <w:ilvl w:val="0"/>
          <w:numId w:val="142"/>
        </w:numPr>
        <w:ind w:left="425" w:hanging="426"/>
        <w:rPr>
          <w:bCs/>
          <w:lang w:val="el-GR"/>
        </w:rPr>
      </w:pPr>
      <w:r w:rsidRPr="009F6C6A">
        <w:rPr>
          <w:bCs/>
          <w:lang w:val="el-GR"/>
        </w:rPr>
        <w:t>Την υπ’ αρ. 20977/2007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BC18C7">
        <w:rPr>
          <w:bCs/>
        </w:rPr>
        <w:t>B</w:t>
      </w:r>
      <w:r w:rsidRPr="009F6C6A">
        <w:rPr>
          <w:bCs/>
          <w:lang w:val="el-GR"/>
        </w:rPr>
        <w:t>/23-08-2007), όπως ισχύει.</w:t>
      </w:r>
      <w:bookmarkStart w:id="27" w:name="_Hlk56169633"/>
      <w:bookmarkStart w:id="28" w:name="_Hlk56169406"/>
    </w:p>
    <w:p w14:paraId="72ADF509" w14:textId="77777777" w:rsidR="00EE56E2" w:rsidRPr="009F6C6A" w:rsidRDefault="00EE56E2" w:rsidP="00EE56E2">
      <w:pPr>
        <w:numPr>
          <w:ilvl w:val="0"/>
          <w:numId w:val="142"/>
        </w:numPr>
        <w:ind w:left="425" w:hanging="426"/>
        <w:rPr>
          <w:bCs/>
          <w:lang w:val="el-GR"/>
        </w:rPr>
      </w:pPr>
      <w:r w:rsidRPr="009F6C6A">
        <w:rPr>
          <w:bCs/>
          <w:lang w:val="el-GR"/>
        </w:rPr>
        <w:t xml:space="preserve">Την </w:t>
      </w:r>
      <w:bookmarkStart w:id="29" w:name="_Hlk56169426"/>
      <w:r w:rsidRPr="009F6C6A">
        <w:rPr>
          <w:bCs/>
          <w:lang w:val="el-GR"/>
        </w:rPr>
        <w:t>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27"/>
      <w:r w:rsidRPr="009F6C6A">
        <w:rPr>
          <w:bCs/>
          <w:lang w:val="el-GR"/>
        </w:rPr>
        <w:t>»</w:t>
      </w:r>
      <w:bookmarkEnd w:id="28"/>
      <w:bookmarkEnd w:id="29"/>
      <w:r w:rsidRPr="009F6C6A">
        <w:rPr>
          <w:bCs/>
          <w:lang w:val="el-GR"/>
        </w:rPr>
        <w:t>.</w:t>
      </w:r>
    </w:p>
    <w:p w14:paraId="169E5933" w14:textId="77777777" w:rsidR="00EE56E2" w:rsidRDefault="00EE56E2" w:rsidP="00EE56E2">
      <w:pPr>
        <w:numPr>
          <w:ilvl w:val="0"/>
          <w:numId w:val="142"/>
        </w:numPr>
        <w:ind w:left="425" w:hanging="426"/>
        <w:rPr>
          <w:bCs/>
        </w:rPr>
      </w:pPr>
      <w:r w:rsidRPr="009F6C6A">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BC18C7">
        <w:rPr>
          <w:bCs/>
        </w:rPr>
        <w:t>(ΦΕΚ 133/Α/07-08-2019), όπως τροποποιήθηκε και ισχύει.</w:t>
      </w:r>
    </w:p>
    <w:p w14:paraId="53D0C7FA" w14:textId="77777777" w:rsidR="00EE56E2" w:rsidRPr="009F6C6A" w:rsidRDefault="00EE56E2" w:rsidP="00EE56E2">
      <w:pPr>
        <w:numPr>
          <w:ilvl w:val="0"/>
          <w:numId w:val="142"/>
        </w:numPr>
        <w:ind w:left="425" w:hanging="426"/>
        <w:rPr>
          <w:bCs/>
          <w:lang w:val="el-GR"/>
        </w:rPr>
      </w:pPr>
      <w:r w:rsidRPr="009F6C6A">
        <w:rPr>
          <w:bCs/>
          <w:lang w:val="el-GR"/>
        </w:rPr>
        <w:t xml:space="preserve">Τις διατάξεις του ν. 4662/2020 «Εθνικός Μηχανισμός Διαχείρισης Κρίσεων και Αντιμετώπισης Κινδύνων, αναδιάρθρωση της Γενικής Γραμματείας Πολιτικής Προστασίας, αναβάθμιση συστήματος εθελοντισμού πολιτικής προστασίας, αναδιοργάνωση του Πυροσβεστικού και άλλες διατάξεις» (Α'27), όπως εκάστοτε ισχύει. </w:t>
      </w:r>
    </w:p>
    <w:p w14:paraId="0B94A27B" w14:textId="77777777" w:rsidR="00EE56E2" w:rsidRPr="009F6C6A" w:rsidRDefault="00EE56E2" w:rsidP="00EE56E2">
      <w:pPr>
        <w:numPr>
          <w:ilvl w:val="0"/>
          <w:numId w:val="142"/>
        </w:numPr>
        <w:ind w:left="425" w:hanging="426"/>
        <w:rPr>
          <w:bCs/>
          <w:lang w:val="el-GR"/>
        </w:rPr>
      </w:pPr>
      <w:r w:rsidRPr="009F6C6A">
        <w:rPr>
          <w:bCs/>
          <w:lang w:val="el-GR"/>
        </w:rPr>
        <w:t>Τον Ν. 4912/2022 Ενιαία Αρχή Δημοσίων Συμβάσεων και άλλες διατάξεις του Υπουργείου Δικαιοσύνης” (ΦΕΚ 59/</w:t>
      </w:r>
      <w:r w:rsidRPr="00BC18C7">
        <w:rPr>
          <w:bCs/>
        </w:rPr>
        <w:t>A</w:t>
      </w:r>
      <w:r w:rsidRPr="009F6C6A">
        <w:rPr>
          <w:bCs/>
          <w:lang w:val="el-GR"/>
        </w:rPr>
        <w:t>/17-03-2022), όπως ισχύει.</w:t>
      </w:r>
    </w:p>
    <w:p w14:paraId="602A084C" w14:textId="77777777" w:rsidR="00EE56E2" w:rsidRPr="009F6C6A" w:rsidRDefault="00EE56E2" w:rsidP="00EE56E2">
      <w:pPr>
        <w:numPr>
          <w:ilvl w:val="0"/>
          <w:numId w:val="142"/>
        </w:numPr>
        <w:ind w:left="425" w:hanging="426"/>
        <w:rPr>
          <w:bCs/>
          <w:lang w:val="el-GR"/>
        </w:rPr>
      </w:pPr>
      <w:r w:rsidRPr="009F6C6A">
        <w:rPr>
          <w:bCs/>
          <w:lang w:val="el-GR"/>
        </w:rPr>
        <w:t xml:space="preserve">Τις διατάξεις των άρθρων 125 έως και 130 του ν. 4799/2021 (Α' 78) όπως εκάστοτε ισχύει. </w:t>
      </w:r>
    </w:p>
    <w:p w14:paraId="478D2D9E" w14:textId="77777777" w:rsidR="00EE56E2" w:rsidRPr="009F6C6A" w:rsidRDefault="00EE56E2" w:rsidP="00EE56E2">
      <w:pPr>
        <w:numPr>
          <w:ilvl w:val="0"/>
          <w:numId w:val="142"/>
        </w:numPr>
        <w:ind w:left="425" w:hanging="426"/>
        <w:rPr>
          <w:bCs/>
          <w:lang w:val="el-GR"/>
        </w:rPr>
      </w:pPr>
      <w:r w:rsidRPr="009F6C6A">
        <w:rPr>
          <w:bCs/>
          <w:lang w:val="el-GR"/>
        </w:rPr>
        <w:t xml:space="preserve">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w:t>
      </w:r>
      <w:r w:rsidRPr="009F6C6A">
        <w:rPr>
          <w:bCs/>
          <w:lang w:val="el-GR"/>
        </w:rPr>
        <w:lastRenderedPageBreak/>
        <w:t>Απριλίου 2014 για την έκδοση ηλεκτρονικών τιμολογίων στο πλαίσιο δημόσιων συβάσεων και λοιπές διατάξεις” (ΦΕΚ 44/Α/09-03-2019), όπως τροποποιήθηκε και ισχύει.</w:t>
      </w:r>
    </w:p>
    <w:p w14:paraId="0E1BD05B" w14:textId="77777777" w:rsidR="00EE56E2" w:rsidRPr="009F6C6A" w:rsidRDefault="00EE56E2" w:rsidP="00EE56E2">
      <w:pPr>
        <w:numPr>
          <w:ilvl w:val="0"/>
          <w:numId w:val="142"/>
        </w:numPr>
        <w:ind w:left="425" w:hanging="426"/>
        <w:rPr>
          <w:bCs/>
          <w:lang w:val="el-GR"/>
        </w:rPr>
      </w:pPr>
      <w:r w:rsidRPr="009F6C6A">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5C14F13F" w14:textId="77777777" w:rsidR="00EE56E2" w:rsidRPr="009F6C6A" w:rsidRDefault="00EE56E2" w:rsidP="00EE56E2">
      <w:pPr>
        <w:numPr>
          <w:ilvl w:val="0"/>
          <w:numId w:val="142"/>
        </w:numPr>
        <w:ind w:left="425" w:hanging="426"/>
        <w:rPr>
          <w:bCs/>
          <w:lang w:val="el-GR"/>
        </w:rPr>
      </w:pPr>
      <w:r w:rsidRPr="009F6C6A">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2A77F4F3" w14:textId="77777777" w:rsidR="00EE56E2" w:rsidRPr="009F6C6A" w:rsidRDefault="00EE56E2" w:rsidP="00EE56E2">
      <w:pPr>
        <w:numPr>
          <w:ilvl w:val="0"/>
          <w:numId w:val="142"/>
        </w:numPr>
        <w:ind w:left="425" w:hanging="426"/>
        <w:rPr>
          <w:bCs/>
          <w:lang w:val="el-GR"/>
        </w:rPr>
      </w:pPr>
      <w:r w:rsidRPr="009F6C6A">
        <w:rPr>
          <w:bCs/>
          <w:lang w:val="el-GR"/>
        </w:rPr>
        <w:t>Την αριθ. 63446/2021 Κ.Υ.Α. “Καθορισμός Εθνικού Μορφότυπου ηλεκτρονικού τιμολογίου στο πλαίσιο των Δημοσίων Συμβάσεων” (2338/Β/02-06-2021), όπως τροποποιήθηκε και ισχύει.</w:t>
      </w:r>
    </w:p>
    <w:p w14:paraId="56FCD9CE" w14:textId="77777777" w:rsidR="00EE56E2" w:rsidRPr="009F6C6A" w:rsidRDefault="00EE56E2" w:rsidP="00EE56E2">
      <w:pPr>
        <w:numPr>
          <w:ilvl w:val="0"/>
          <w:numId w:val="142"/>
        </w:numPr>
        <w:ind w:left="425" w:hanging="426"/>
        <w:rPr>
          <w:bCs/>
          <w:lang w:val="el-GR"/>
        </w:rPr>
      </w:pPr>
      <w:r w:rsidRPr="009F6C6A">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3D3C9146" w14:textId="77777777" w:rsidR="00EE56E2" w:rsidRPr="009F6C6A" w:rsidRDefault="00EE56E2" w:rsidP="00EE56E2">
      <w:pPr>
        <w:numPr>
          <w:ilvl w:val="0"/>
          <w:numId w:val="142"/>
        </w:numPr>
        <w:ind w:left="425" w:hanging="426"/>
        <w:rPr>
          <w:bCs/>
          <w:lang w:val="el-GR"/>
        </w:rPr>
      </w:pPr>
      <w:r w:rsidRPr="009F6C6A">
        <w:rPr>
          <w:bCs/>
          <w:lang w:val="el-GR"/>
        </w:rPr>
        <w:t>Τον Ν. 2859/2000 “Κύρωση Κώδικα Φόρου Προστιθέμενης Αξίας” (ΦΕΚ 248/Α/07-11-2000), όπως τροποποιήθηκε και ισχύει.</w:t>
      </w:r>
    </w:p>
    <w:p w14:paraId="579DF150" w14:textId="77777777" w:rsidR="00EE56E2" w:rsidRPr="009F6C6A" w:rsidRDefault="00EE56E2" w:rsidP="00EE56E2">
      <w:pPr>
        <w:numPr>
          <w:ilvl w:val="0"/>
          <w:numId w:val="142"/>
        </w:numPr>
        <w:ind w:left="425" w:hanging="426"/>
        <w:rPr>
          <w:bCs/>
          <w:lang w:val="el-GR"/>
        </w:rPr>
      </w:pPr>
      <w:r w:rsidRPr="009F6C6A">
        <w:rPr>
          <w:bCs/>
          <w:lang w:val="el-GR"/>
        </w:rPr>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613F5D75" w14:textId="77777777" w:rsidR="00EE56E2" w:rsidRPr="009F6C6A" w:rsidRDefault="00EE56E2" w:rsidP="00EE56E2">
      <w:pPr>
        <w:numPr>
          <w:ilvl w:val="0"/>
          <w:numId w:val="142"/>
        </w:numPr>
        <w:ind w:left="425" w:hanging="426"/>
        <w:rPr>
          <w:bCs/>
          <w:lang w:val="el-GR"/>
        </w:rPr>
      </w:pPr>
      <w:r w:rsidRPr="009F6C6A">
        <w:rPr>
          <w:szCs w:val="20"/>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56F131B6" w14:textId="77777777" w:rsidR="00EE56E2" w:rsidRPr="009F6C6A" w:rsidRDefault="00EE56E2" w:rsidP="00EE56E2">
      <w:pPr>
        <w:numPr>
          <w:ilvl w:val="0"/>
          <w:numId w:val="142"/>
        </w:numPr>
        <w:ind w:left="425" w:hanging="426"/>
        <w:rPr>
          <w:bCs/>
          <w:lang w:val="el-GR"/>
        </w:rPr>
      </w:pPr>
      <w:r w:rsidRPr="009F6C6A">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BC18C7">
        <w:rPr>
          <w:bCs/>
        </w:rPr>
        <w:t>L</w:t>
      </w:r>
      <w:r w:rsidRPr="009F6C6A">
        <w:rPr>
          <w:bCs/>
          <w:lang w:val="el-GR"/>
        </w:rPr>
        <w:t xml:space="preserve"> 119), όπως τροποποιήθηκε και ισχύει. </w:t>
      </w:r>
    </w:p>
    <w:p w14:paraId="7E0CF5A5" w14:textId="77777777" w:rsidR="00EE56E2" w:rsidRPr="009F6C6A" w:rsidRDefault="00EE56E2" w:rsidP="00EE56E2">
      <w:pPr>
        <w:numPr>
          <w:ilvl w:val="0"/>
          <w:numId w:val="142"/>
        </w:numPr>
        <w:ind w:left="425" w:hanging="426"/>
        <w:rPr>
          <w:bCs/>
          <w:lang w:val="el-GR"/>
        </w:rPr>
      </w:pPr>
      <w:r w:rsidRPr="009F6C6A">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5238B5AC" w14:textId="77777777" w:rsidR="00EE56E2" w:rsidRPr="00BC18C7" w:rsidRDefault="00EE56E2" w:rsidP="00EE56E2">
      <w:pPr>
        <w:numPr>
          <w:ilvl w:val="0"/>
          <w:numId w:val="142"/>
        </w:numPr>
        <w:ind w:left="425" w:hanging="426"/>
        <w:rPr>
          <w:bCs/>
        </w:rPr>
      </w:pPr>
      <w:r w:rsidRPr="009F6C6A">
        <w:rPr>
          <w:bCs/>
          <w:lang w:val="el-GR"/>
        </w:rPr>
        <w:t xml:space="preserve">Τον </w:t>
      </w:r>
      <w:r w:rsidRPr="00BC18C7">
        <w:rPr>
          <w:bCs/>
        </w:rPr>
        <w:t>N</w:t>
      </w:r>
      <w:r w:rsidRPr="009F6C6A">
        <w:rPr>
          <w:bCs/>
          <w:lang w:val="el-GR"/>
        </w:rPr>
        <w:t xml:space="preserve">. 3429/2005 «Δημόσιες Επιχειρήσεις και Οργανισμοί (Δ.Ε.Κ.Ο.).» </w:t>
      </w:r>
      <w:r w:rsidRPr="00BC18C7">
        <w:rPr>
          <w:bCs/>
        </w:rPr>
        <w:t>ΦΕΚ (314/Α/27-12-2005), όπως τροποποιήθηκε και ισχύει.</w:t>
      </w:r>
    </w:p>
    <w:p w14:paraId="649E75B4" w14:textId="77777777" w:rsidR="00EE56E2" w:rsidRPr="009F6C6A" w:rsidRDefault="00EE56E2" w:rsidP="00EE56E2">
      <w:pPr>
        <w:numPr>
          <w:ilvl w:val="0"/>
          <w:numId w:val="142"/>
        </w:numPr>
        <w:ind w:left="425" w:hanging="426"/>
        <w:rPr>
          <w:bCs/>
          <w:lang w:val="el-GR"/>
        </w:rPr>
      </w:pPr>
      <w:r w:rsidRPr="009F6C6A">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2E165BA6" w14:textId="77777777" w:rsidR="00EE56E2" w:rsidRPr="00BC18C7" w:rsidRDefault="00EE56E2" w:rsidP="00EE56E2">
      <w:pPr>
        <w:numPr>
          <w:ilvl w:val="0"/>
          <w:numId w:val="142"/>
        </w:numPr>
        <w:ind w:left="425" w:hanging="426"/>
        <w:rPr>
          <w:bCs/>
        </w:rPr>
      </w:pPr>
      <w:r w:rsidRPr="009F6C6A">
        <w:rPr>
          <w:bCs/>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BC18C7">
        <w:rPr>
          <w:bCs/>
        </w:rPr>
        <w:t>(ΦΕΚ 119/Α/08-07-2019), όπως ισχύει.</w:t>
      </w:r>
    </w:p>
    <w:p w14:paraId="2AC6C04E" w14:textId="77777777" w:rsidR="00EE56E2" w:rsidRPr="009F6C6A" w:rsidRDefault="00EE56E2" w:rsidP="00EE56E2">
      <w:pPr>
        <w:numPr>
          <w:ilvl w:val="0"/>
          <w:numId w:val="142"/>
        </w:numPr>
        <w:ind w:left="425" w:hanging="426"/>
        <w:rPr>
          <w:bCs/>
          <w:lang w:val="el-GR"/>
        </w:rPr>
      </w:pPr>
      <w:r w:rsidRPr="009F6C6A">
        <w:rPr>
          <w:bCs/>
          <w:lang w:val="el-GR"/>
        </w:rPr>
        <w:t>Το Α.39 του Ν. 4578/2018 «Μείωση ασφαλιστικών εισφορών και άλλες διατάξεις» (ΦΕΚ 200/Α/03-12-2018), όπως ισχύει.</w:t>
      </w:r>
    </w:p>
    <w:p w14:paraId="25CC3160" w14:textId="77777777" w:rsidR="00EE56E2" w:rsidRPr="009F6C6A" w:rsidRDefault="00EE56E2" w:rsidP="00EE56E2">
      <w:pPr>
        <w:numPr>
          <w:ilvl w:val="0"/>
          <w:numId w:val="142"/>
        </w:numPr>
        <w:ind w:left="425" w:hanging="426"/>
        <w:rPr>
          <w:bCs/>
          <w:lang w:val="el-GR"/>
        </w:rPr>
      </w:pPr>
      <w:r w:rsidRPr="009F6C6A">
        <w:rPr>
          <w:bCs/>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58EFCD4" w14:textId="77777777" w:rsidR="00EE56E2" w:rsidRPr="00BC18C7" w:rsidRDefault="00EE56E2" w:rsidP="00EE56E2">
      <w:pPr>
        <w:numPr>
          <w:ilvl w:val="0"/>
          <w:numId w:val="142"/>
        </w:numPr>
        <w:ind w:left="425" w:hanging="426"/>
        <w:rPr>
          <w:bCs/>
        </w:rPr>
      </w:pPr>
      <w:r w:rsidRPr="009F6C6A">
        <w:rPr>
          <w:bCs/>
          <w:lang w:val="el-GR"/>
        </w:rPr>
        <w:lastRenderedPageBreak/>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BC18C7">
        <w:rPr>
          <w:bCs/>
        </w:rPr>
        <w:t>(Β’ 164)» ΦΕΚ 2060/Β’/2021))» (ΦΕΚ 5807/Β/10-12-2021).</w:t>
      </w:r>
    </w:p>
    <w:p w14:paraId="79861965" w14:textId="77777777" w:rsidR="00EE56E2" w:rsidRPr="0071256F" w:rsidRDefault="00EE56E2" w:rsidP="00EE56E2">
      <w:pPr>
        <w:numPr>
          <w:ilvl w:val="0"/>
          <w:numId w:val="142"/>
        </w:numPr>
        <w:ind w:left="425" w:hanging="426"/>
        <w:rPr>
          <w:bCs/>
        </w:rPr>
      </w:pPr>
      <w:r w:rsidRPr="009F6C6A">
        <w:rPr>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BC18C7">
        <w:rPr>
          <w:bCs/>
        </w:rPr>
        <w:t>(ΦΕΚ 752/ΥΟΔΔ/24-08-2022).</w:t>
      </w:r>
    </w:p>
    <w:p w14:paraId="2889235D" w14:textId="77777777" w:rsidR="00EE56E2" w:rsidRPr="009F6C6A" w:rsidRDefault="00EE56E2" w:rsidP="00EE56E2">
      <w:pPr>
        <w:numPr>
          <w:ilvl w:val="0"/>
          <w:numId w:val="142"/>
        </w:numPr>
        <w:ind w:left="425" w:hanging="426"/>
        <w:rPr>
          <w:bCs/>
          <w:lang w:val="el-GR"/>
        </w:rPr>
      </w:pPr>
      <w:r w:rsidRPr="009F6C6A">
        <w:rPr>
          <w:bCs/>
          <w:lang w:val="el-GR"/>
        </w:rPr>
        <w:t xml:space="preserve">Το π.δ. 70/2021 «Σύσταση Υπουργείου Κλιματικής Κρίσης και Πολιτικής Προστασίας, μεταφορά υπηρεσιών και αρμοδιοτήτων μεταξύ Υπουργείων» (ΦΕΚ </w:t>
      </w:r>
      <w:r w:rsidRPr="00D3583E">
        <w:rPr>
          <w:bCs/>
        </w:rPr>
        <w:t>A</w:t>
      </w:r>
      <w:r w:rsidRPr="009F6C6A">
        <w:rPr>
          <w:bCs/>
          <w:lang w:val="el-GR"/>
        </w:rPr>
        <w:t>’ 161/09-09-2021).</w:t>
      </w:r>
    </w:p>
    <w:p w14:paraId="301E8160" w14:textId="77777777" w:rsidR="00EE56E2" w:rsidRPr="009F6C6A" w:rsidRDefault="00EE56E2" w:rsidP="00EE56E2">
      <w:pPr>
        <w:numPr>
          <w:ilvl w:val="0"/>
          <w:numId w:val="142"/>
        </w:numPr>
        <w:ind w:left="425" w:hanging="426"/>
        <w:rPr>
          <w:bCs/>
          <w:lang w:val="el-GR"/>
        </w:rPr>
      </w:pPr>
      <w:r w:rsidRPr="009F6C6A">
        <w:rPr>
          <w:bCs/>
          <w:lang w:val="el-GR"/>
        </w:rPr>
        <w:t>Το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(ΦΕΚ Α’ 130/27-06-2023).</w:t>
      </w:r>
    </w:p>
    <w:p w14:paraId="1D560A82" w14:textId="77777777" w:rsidR="00EE56E2" w:rsidRPr="009F6C6A" w:rsidRDefault="00EE56E2" w:rsidP="00EE56E2">
      <w:pPr>
        <w:numPr>
          <w:ilvl w:val="0"/>
          <w:numId w:val="142"/>
        </w:numPr>
        <w:ind w:left="425" w:hanging="426"/>
        <w:rPr>
          <w:bCs/>
          <w:lang w:val="el-GR"/>
        </w:rPr>
      </w:pPr>
      <w:r w:rsidRPr="009F6C6A">
        <w:rPr>
          <w:bCs/>
          <w:lang w:val="el-GR"/>
        </w:rPr>
        <w:t xml:space="preserve">Το π.δ. 79/2023 «Διορισμός Υπουργών, Αναπληρωτών Υπουργών και Υφυπουργών» (ΦΕΚ </w:t>
      </w:r>
      <w:r w:rsidRPr="00D3583E">
        <w:rPr>
          <w:bCs/>
        </w:rPr>
        <w:t>A</w:t>
      </w:r>
      <w:r w:rsidRPr="009F6C6A">
        <w:rPr>
          <w:bCs/>
          <w:lang w:val="el-GR"/>
        </w:rPr>
        <w:t>’ 131/27-06-2023).</w:t>
      </w:r>
    </w:p>
    <w:p w14:paraId="08DDCD69" w14:textId="77777777" w:rsidR="00EE56E2" w:rsidRPr="009F6C6A" w:rsidRDefault="00EE56E2" w:rsidP="00EE56E2">
      <w:pPr>
        <w:numPr>
          <w:ilvl w:val="0"/>
          <w:numId w:val="142"/>
        </w:numPr>
        <w:ind w:left="425" w:hanging="426"/>
        <w:rPr>
          <w:bCs/>
          <w:lang w:val="el-GR"/>
        </w:rPr>
      </w:pPr>
      <w:r w:rsidRPr="009F6C6A">
        <w:rPr>
          <w:bCs/>
          <w:lang w:val="el-GR"/>
        </w:rPr>
        <w:t xml:space="preserve">Το άρθρο 225 του ν. 4782/2021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(Α'36). </w:t>
      </w:r>
    </w:p>
    <w:p w14:paraId="401DE0C1" w14:textId="77777777" w:rsidR="00EE56E2" w:rsidRPr="009F6C6A" w:rsidRDefault="00EE56E2" w:rsidP="00EE56E2">
      <w:pPr>
        <w:numPr>
          <w:ilvl w:val="0"/>
          <w:numId w:val="142"/>
        </w:numPr>
        <w:ind w:left="425" w:hanging="426"/>
        <w:rPr>
          <w:bCs/>
          <w:lang w:val="el-GR"/>
        </w:rPr>
      </w:pPr>
      <w:r w:rsidRPr="009F6C6A">
        <w:rPr>
          <w:bCs/>
          <w:lang w:val="el-GR"/>
        </w:rPr>
        <w:t>Την από 22-02-2024 (Α.Π ΚτΠ Μ.Α.Ε.: 5571/07-03-2024) Προγραμματική Συμφωνία μεταξύ του Υπουργείου Κλιματικής Κρίσης και Πολιτικής Προστασίας και της ΚτΠ Μ.Α.Ε. με την οποία ορίζεται η ΚτΠ Μ.Α.Ε. δικαιούχος για την εκτέλεση του Έργου: “Εθνική Βάση Δεδομένων: «Ολοκληρωμένο Πληροφοριακό Σύστημα Διαχείρισης Κινδύνων και Πρόληψης»”.</w:t>
      </w:r>
    </w:p>
    <w:p w14:paraId="55441B03" w14:textId="77777777" w:rsidR="00EE56E2" w:rsidRPr="009F6C6A" w:rsidRDefault="00EE56E2" w:rsidP="00EE56E2">
      <w:pPr>
        <w:numPr>
          <w:ilvl w:val="0"/>
          <w:numId w:val="142"/>
        </w:numPr>
        <w:ind w:left="425" w:hanging="426"/>
        <w:rPr>
          <w:bCs/>
          <w:lang w:val="el-GR"/>
        </w:rPr>
      </w:pPr>
      <w:r w:rsidRPr="009F6C6A">
        <w:rPr>
          <w:bCs/>
          <w:lang w:val="el-GR"/>
        </w:rPr>
        <w:t>Τη ΣΑΕ 0532 του Υπουργείου Κλιματικής Κρίσης και Πολιτικής Προστασίας, με την οποία εγκρίθηκε η ένταξη στο Πρόγραμμα Δημοσίων Επενδύσεων του έργου: “Έργα αποτροπής καταστροφών και προσαρμογής στην κλιματική αλλαγή” με Κωδικό Έργου: 2022ΣΕ05320000.</w:t>
      </w:r>
    </w:p>
    <w:p w14:paraId="30CD2632" w14:textId="77777777" w:rsidR="00EE56E2" w:rsidRPr="009F6C6A" w:rsidRDefault="00EE56E2" w:rsidP="00EE56E2">
      <w:pPr>
        <w:numPr>
          <w:ilvl w:val="0"/>
          <w:numId w:val="142"/>
        </w:numPr>
        <w:ind w:left="425" w:hanging="426"/>
        <w:rPr>
          <w:bCs/>
          <w:lang w:val="el-GR"/>
        </w:rPr>
      </w:pPr>
      <w:r w:rsidRPr="009F6C6A">
        <w:rPr>
          <w:bCs/>
          <w:lang w:val="el-GR"/>
        </w:rPr>
        <w:t>Την υπ’ αρ. 23906/15-03-2023 (Α.Π. ΚτΠ Μ.Α.Ε. 8523/09-04-2024) Απόφαση του Υπουργείου Ανάπτυξης και Επενδύσεων με την οποία εγκρίθηκε η ένταξη στο Πρόγραμμα Δημοσίων Επενδύσεων (ΠΔΕ) 2023, στη ΣΑΕ 0532, του έργου με τίτλο: “Έργα αποτροπής καταστροφών και προσαρμογής στην κλιματική αλλαγή” και κωδικό έργου: 2022ΣΕ05320000.</w:t>
      </w:r>
    </w:p>
    <w:p w14:paraId="493F196A" w14:textId="77777777" w:rsidR="00EE56E2" w:rsidRPr="009F6C6A" w:rsidRDefault="00EE56E2" w:rsidP="00EE56E2">
      <w:pPr>
        <w:numPr>
          <w:ilvl w:val="0"/>
          <w:numId w:val="142"/>
        </w:numPr>
        <w:ind w:left="425" w:hanging="426"/>
        <w:rPr>
          <w:bCs/>
          <w:lang w:val="el-GR"/>
        </w:rPr>
      </w:pPr>
      <w:r w:rsidRPr="009F6C6A">
        <w:rPr>
          <w:bCs/>
          <w:lang w:val="el-GR"/>
        </w:rPr>
        <w:t xml:space="preserve">Την από 06-03-2024 έως 21-03-2024 Δημόσια Διαβούλευση και τα αποτελέσματα αυτής. </w:t>
      </w:r>
    </w:p>
    <w:p w14:paraId="14BEDBC4" w14:textId="77777777" w:rsidR="00EE56E2" w:rsidRPr="009F6C6A" w:rsidRDefault="00EE56E2" w:rsidP="00EE56E2">
      <w:pPr>
        <w:numPr>
          <w:ilvl w:val="0"/>
          <w:numId w:val="142"/>
        </w:numPr>
        <w:ind w:left="425" w:hanging="426"/>
        <w:rPr>
          <w:bCs/>
          <w:lang w:val="el-GR"/>
        </w:rPr>
      </w:pPr>
      <w:r w:rsidRPr="009F6C6A">
        <w:rPr>
          <w:bCs/>
          <w:lang w:val="el-GR"/>
        </w:rPr>
        <w:t xml:space="preserve">Την υπ’ αρ. 41303/28-05-2024 (Α.Π. ΚτΠ Μ.Α.Ε. 12736/31-05-2024) Απόφαση του Υπουργείου Κλιματικής Κρίσης και Πολιτικής Προστασίας με θέμα: ” Έγκριση σχεδίου τεύχους διακήρυξης του Υποέργου 3: «Υπηρεσίες διαχείρισης, επεξεργασίας και αξιοποίησης δεδομένων πολιτικής προστασίας με χρήση τεχνητής νοημοσύνης» του Έργου: «Εθνική Βάση Δεδομένων: Ολοκληρωμένο Πληροφοριακό Σύστημα Διαχείρισης Κινδύνων και Πρόληψης», με χρηματοδότηση μέσω του ΠΔΕ, με δάνειο από την Ευρωπαϊκή Τράπεζα Επενδύσεων’. </w:t>
      </w:r>
    </w:p>
    <w:p w14:paraId="7901A306" w14:textId="77777777" w:rsidR="00EE56E2" w:rsidRPr="009F6C6A" w:rsidRDefault="00EE56E2" w:rsidP="00EE56E2">
      <w:pPr>
        <w:numPr>
          <w:ilvl w:val="0"/>
          <w:numId w:val="142"/>
        </w:numPr>
        <w:ind w:left="425" w:hanging="426"/>
        <w:rPr>
          <w:bCs/>
          <w:lang w:val="el-GR"/>
        </w:rPr>
      </w:pPr>
      <w:r w:rsidRPr="009F6C6A">
        <w:rPr>
          <w:bCs/>
          <w:lang w:val="el-GR"/>
        </w:rPr>
        <w:t>Την Απόφαση του ΔΣ της ΚτΠ Μ.Α.Ε. κατά την υπ’ αρ. 994/24-05-2024 Συνεδρίασή του (Θέμα 3.1).</w:t>
      </w:r>
    </w:p>
    <w:p w14:paraId="4ED81F8E" w14:textId="77777777" w:rsidR="00EE56E2" w:rsidRPr="009F6C6A" w:rsidRDefault="00EE56E2" w:rsidP="00EE56E2">
      <w:pPr>
        <w:numPr>
          <w:ilvl w:val="0"/>
          <w:numId w:val="142"/>
        </w:numPr>
        <w:ind w:left="425" w:hanging="426"/>
        <w:rPr>
          <w:bCs/>
          <w:lang w:val="el-GR"/>
        </w:rPr>
      </w:pPr>
      <w:r w:rsidRPr="009F6C6A">
        <w:rPr>
          <w:bCs/>
          <w:lang w:val="el-GR"/>
        </w:rPr>
        <w:lastRenderedPageBreak/>
        <w:t>Την Απόφαση του ΔΣ της ΚτΠ Μ.Α.Ε. κατά την υπ’ αρ. 856/25-08-2022 Συνεδρίασή του, με θέμα Εκλογή Διευθύνοντος Συμβούλου (Θέμα 1).</w:t>
      </w:r>
    </w:p>
    <w:p w14:paraId="543F6686" w14:textId="77777777" w:rsidR="00EE56E2" w:rsidRPr="009F6C6A" w:rsidRDefault="00EE56E2" w:rsidP="00EE56E2">
      <w:pPr>
        <w:numPr>
          <w:ilvl w:val="0"/>
          <w:numId w:val="142"/>
        </w:numPr>
        <w:ind w:left="425" w:hanging="426"/>
        <w:rPr>
          <w:bCs/>
          <w:lang w:val="el-GR"/>
        </w:rPr>
      </w:pPr>
      <w:r w:rsidRPr="009F6C6A">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1F4CF7A7" w14:textId="77777777" w:rsidR="00EE56E2" w:rsidRPr="009F6C6A" w:rsidRDefault="00EE56E2" w:rsidP="00EE56E2">
      <w:pPr>
        <w:numPr>
          <w:ilvl w:val="0"/>
          <w:numId w:val="142"/>
        </w:numPr>
        <w:ind w:left="425" w:hanging="426"/>
        <w:rPr>
          <w:bCs/>
          <w:lang w:val="el-GR"/>
        </w:rPr>
      </w:pPr>
      <w:r w:rsidRPr="009F6C6A">
        <w:rPr>
          <w:bCs/>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0E6B7F2A" w14:textId="77777777" w:rsidR="002E6A1D" w:rsidRPr="00C56140" w:rsidRDefault="002E6A1D" w:rsidP="002E6A1D">
      <w:pPr>
        <w:tabs>
          <w:tab w:val="left" w:pos="284"/>
        </w:tabs>
        <w:rPr>
          <w:i/>
          <w:color w:val="5B9BD5"/>
          <w:lang w:val="el-GR"/>
        </w:rPr>
      </w:pPr>
    </w:p>
    <w:p w14:paraId="0D60A7E5" w14:textId="57C7FC03" w:rsidR="008338F0" w:rsidRPr="00C56140" w:rsidRDefault="003355E7" w:rsidP="003A109E">
      <w:pPr>
        <w:pStyle w:val="21"/>
        <w:rPr>
          <w:rFonts w:cs="Tahoma"/>
          <w:lang w:val="el-GR"/>
        </w:rPr>
      </w:pPr>
      <w:r w:rsidRPr="0001224B">
        <w:rPr>
          <w:rFonts w:cs="Tahoma"/>
          <w:lang w:val="el-GR"/>
        </w:rPr>
        <w:tab/>
      </w:r>
      <w:bookmarkStart w:id="30" w:name="_Ref40979373"/>
      <w:bookmarkStart w:id="31" w:name="_Toc97194260"/>
      <w:bookmarkStart w:id="32" w:name="_Toc97194409"/>
      <w:bookmarkStart w:id="33" w:name="_Toc167222814"/>
      <w:r w:rsidRPr="00C56140">
        <w:rPr>
          <w:rFonts w:cs="Tahoma"/>
          <w:lang w:val="el-GR"/>
        </w:rPr>
        <w:t>Προθεσμία παραλαβής προσφορών και διενέργεια διαγωνισμού</w:t>
      </w:r>
      <w:bookmarkEnd w:id="30"/>
      <w:bookmarkEnd w:id="31"/>
      <w:bookmarkEnd w:id="32"/>
      <w:bookmarkEnd w:id="33"/>
      <w:r w:rsidRPr="00C56140">
        <w:rPr>
          <w:rFonts w:cs="Tahoma"/>
          <w:lang w:val="el-GR"/>
        </w:rPr>
        <w:t xml:space="preserve"> </w:t>
      </w:r>
    </w:p>
    <w:p w14:paraId="5015ABFF" w14:textId="1D2AC151" w:rsidR="00B65D70" w:rsidRPr="007E3157" w:rsidRDefault="003355E7" w:rsidP="00B8545D">
      <w:pPr>
        <w:spacing w:before="240"/>
        <w:rPr>
          <w:b/>
          <w:bCs/>
          <w:color w:val="000000"/>
          <w:lang w:val="el-GR"/>
        </w:rPr>
      </w:pPr>
      <w:r w:rsidRPr="0001224B">
        <w:rPr>
          <w:lang w:val="el-GR" w:eastAsia="el-GR"/>
        </w:rPr>
        <w:t>Η καταληκτική ημερομηνία παραλαβής των προσφορών είναι η</w:t>
      </w:r>
      <w:r w:rsidR="007E3157">
        <w:rPr>
          <w:lang w:val="el-GR" w:eastAsia="el-GR"/>
        </w:rPr>
        <w:t xml:space="preserve"> </w:t>
      </w:r>
      <w:r w:rsidR="007E3157" w:rsidRPr="007E3157">
        <w:rPr>
          <w:b/>
          <w:bCs/>
          <w:lang w:val="el-GR" w:eastAsia="el-GR"/>
        </w:rPr>
        <w:t>10-07-2024</w:t>
      </w:r>
      <w:r w:rsidR="007E3157">
        <w:rPr>
          <w:lang w:val="el-GR" w:eastAsia="el-GR"/>
        </w:rPr>
        <w:t xml:space="preserve">, ημέρα </w:t>
      </w:r>
      <w:r w:rsidR="007E3157">
        <w:rPr>
          <w:b/>
          <w:bCs/>
          <w:lang w:val="el-GR" w:eastAsia="el-GR"/>
        </w:rPr>
        <w:t xml:space="preserve">Τετάρτη </w:t>
      </w:r>
      <w:r w:rsidRPr="0001224B">
        <w:rPr>
          <w:lang w:val="el-GR" w:eastAsia="el-GR"/>
        </w:rPr>
        <w:t xml:space="preserve">και ώρα </w:t>
      </w:r>
      <w:r w:rsidR="007E3157">
        <w:rPr>
          <w:b/>
          <w:bCs/>
          <w:lang w:val="el-GR" w:eastAsia="el-GR"/>
        </w:rPr>
        <w:t xml:space="preserve">13:00 </w:t>
      </w:r>
      <w:r w:rsidR="00B65D70" w:rsidRPr="0001224B">
        <w:rPr>
          <w:lang w:val="el-GR" w:eastAsia="el-GR"/>
        </w:rPr>
        <w:t xml:space="preserve">και η </w:t>
      </w:r>
      <w:r w:rsidR="00B65D70" w:rsidRPr="0001224B">
        <w:rPr>
          <w:color w:val="000000" w:themeColor="text1"/>
          <w:lang w:val="el-GR"/>
        </w:rPr>
        <w:t xml:space="preserve">Ημερομηνία έναρξης υποβολής προσφορών είναι η </w:t>
      </w:r>
      <w:r w:rsidR="007E3157">
        <w:rPr>
          <w:b/>
          <w:bCs/>
          <w:lang w:val="el-GR" w:eastAsia="el-GR"/>
        </w:rPr>
        <w:t xml:space="preserve">04-06-2024, </w:t>
      </w:r>
      <w:r w:rsidR="007E3157">
        <w:rPr>
          <w:lang w:val="el-GR" w:eastAsia="el-GR"/>
        </w:rPr>
        <w:t xml:space="preserve">ημέρα </w:t>
      </w:r>
      <w:r w:rsidR="007E3157">
        <w:rPr>
          <w:b/>
          <w:bCs/>
          <w:lang w:val="el-GR" w:eastAsia="el-GR"/>
        </w:rPr>
        <w:t xml:space="preserve">Τρίτη. </w:t>
      </w:r>
    </w:p>
    <w:p w14:paraId="6A742B21" w14:textId="1DF1E3B7" w:rsidR="001C673F" w:rsidRPr="00C56140" w:rsidRDefault="003355E7" w:rsidP="001C673F">
      <w:pPr>
        <w:rPr>
          <w:lang w:val="el-GR"/>
        </w:rPr>
      </w:pPr>
      <w:r w:rsidRPr="00C56140">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C56140">
        <w:rPr>
          <w:b/>
          <w:lang w:val="el-GR"/>
        </w:rPr>
        <w:t>τέσσερις (4) εργάσιμες</w:t>
      </w:r>
      <w:r w:rsidR="001C673F" w:rsidRPr="00C56140">
        <w:rPr>
          <w:lang w:val="el-GR"/>
        </w:rPr>
        <w:t xml:space="preserve"> ημέρες μετά την καταληκτική ημερομηνία υποβολής των προσφορών </w:t>
      </w:r>
      <w:r w:rsidR="001C673F" w:rsidRPr="00C56140">
        <w:rPr>
          <w:b/>
          <w:lang w:val="el-GR"/>
        </w:rPr>
        <w:t>ήτοι</w:t>
      </w:r>
      <w:r w:rsidR="00D82FE9">
        <w:rPr>
          <w:b/>
          <w:lang w:val="el-GR"/>
        </w:rPr>
        <w:t xml:space="preserve"> 16-07-2024 </w:t>
      </w:r>
      <w:r w:rsidR="001C673F" w:rsidRPr="00C56140">
        <w:rPr>
          <w:b/>
          <w:lang w:val="el-GR"/>
        </w:rPr>
        <w:t xml:space="preserve">και ώρα </w:t>
      </w:r>
      <w:r w:rsidR="00455B3D">
        <w:rPr>
          <w:b/>
          <w:lang w:val="el-GR"/>
        </w:rPr>
        <w:t>13:00.</w:t>
      </w:r>
    </w:p>
    <w:p w14:paraId="05A7747F" w14:textId="77777777" w:rsidR="001C673F" w:rsidRPr="00C56140" w:rsidRDefault="001C673F">
      <w:pPr>
        <w:rPr>
          <w:lang w:val="el-GR"/>
        </w:rPr>
      </w:pPr>
      <w:r w:rsidRPr="00C56140" w:rsidDel="001C673F">
        <w:rPr>
          <w:i/>
          <w:iCs/>
          <w:color w:val="5B9BD5"/>
          <w:kern w:val="1"/>
          <w:lang w:val="el-GR"/>
        </w:rPr>
        <w:t xml:space="preserve"> </w:t>
      </w:r>
    </w:p>
    <w:p w14:paraId="042CE802" w14:textId="77777777" w:rsidR="008338F0" w:rsidRPr="00C56140" w:rsidRDefault="003355E7" w:rsidP="003A109E">
      <w:pPr>
        <w:pStyle w:val="21"/>
        <w:rPr>
          <w:rFonts w:cs="Tahoma"/>
          <w:lang w:val="el-GR"/>
        </w:rPr>
      </w:pPr>
      <w:r w:rsidRPr="00C56140">
        <w:rPr>
          <w:rFonts w:cs="Tahoma"/>
          <w:lang w:val="el-GR"/>
        </w:rPr>
        <w:tab/>
      </w:r>
      <w:bookmarkStart w:id="34" w:name="_Ref65241722"/>
      <w:bookmarkStart w:id="35" w:name="_Ref65241727"/>
      <w:bookmarkStart w:id="36" w:name="_Toc97194261"/>
      <w:bookmarkStart w:id="37" w:name="_Toc97194410"/>
      <w:bookmarkStart w:id="38" w:name="_Toc167222815"/>
      <w:r w:rsidRPr="00C56140">
        <w:rPr>
          <w:rFonts w:cs="Tahoma"/>
          <w:lang w:val="el-GR"/>
        </w:rPr>
        <w:t>Δημοσιότητα</w:t>
      </w:r>
      <w:bookmarkEnd w:id="34"/>
      <w:bookmarkEnd w:id="35"/>
      <w:bookmarkEnd w:id="36"/>
      <w:bookmarkEnd w:id="37"/>
      <w:bookmarkEnd w:id="38"/>
    </w:p>
    <w:p w14:paraId="49CD4D39" w14:textId="77777777" w:rsidR="008338F0" w:rsidRPr="00C56140" w:rsidRDefault="003355E7" w:rsidP="00B8545D">
      <w:pPr>
        <w:spacing w:before="240"/>
        <w:rPr>
          <w:lang w:val="el-GR"/>
        </w:rPr>
      </w:pPr>
      <w:r w:rsidRPr="00C56140">
        <w:rPr>
          <w:b/>
          <w:lang w:val="el-GR"/>
        </w:rPr>
        <w:t>Α.</w:t>
      </w:r>
      <w:r w:rsidRPr="00C56140">
        <w:rPr>
          <w:b/>
          <w:lang w:val="el-GR"/>
        </w:rPr>
        <w:tab/>
        <w:t xml:space="preserve">Δημοσίευση στην Επίσημη Εφημερίδα της Ευρωπαϊκής Ένωσης </w:t>
      </w:r>
    </w:p>
    <w:p w14:paraId="64185BE5" w14:textId="2895A691" w:rsidR="008338F0" w:rsidRPr="005E129B" w:rsidRDefault="003355E7">
      <w:pPr>
        <w:rPr>
          <w:b/>
          <w:bCs/>
          <w:lang w:val="el-GR"/>
        </w:rPr>
      </w:pPr>
      <w:r w:rsidRPr="00C56140">
        <w:rPr>
          <w:lang w:val="el-GR"/>
        </w:rPr>
        <w:t xml:space="preserve">Προκήρυξη της παρούσας σύμβασης απεστάλη με ηλεκτρονικά μέσα για δημοσίευση </w:t>
      </w:r>
      <w:r w:rsidR="005E129B">
        <w:rPr>
          <w:lang w:val="el-GR"/>
        </w:rPr>
        <w:t xml:space="preserve">στις </w:t>
      </w:r>
      <w:r w:rsidR="005E129B">
        <w:rPr>
          <w:b/>
          <w:bCs/>
          <w:lang w:val="el-GR"/>
        </w:rPr>
        <w:t xml:space="preserve">31-05-2024 </w:t>
      </w:r>
      <w:r w:rsidRPr="00C56140">
        <w:rPr>
          <w:lang w:val="el-GR"/>
        </w:rPr>
        <w:t>στην Υπηρεσία Εκδόσεων της Ευρωπαϊκής Ένωσης</w:t>
      </w:r>
      <w:r w:rsidR="005E129B">
        <w:rPr>
          <w:lang w:val="el-GR"/>
        </w:rPr>
        <w:t xml:space="preserve"> και δημοσιεύτηκε στις </w:t>
      </w:r>
      <w:r w:rsidR="005E129B">
        <w:rPr>
          <w:b/>
          <w:bCs/>
          <w:lang w:val="el-GR"/>
        </w:rPr>
        <w:t>03-06-2024.</w:t>
      </w:r>
    </w:p>
    <w:p w14:paraId="776D4233" w14:textId="77777777" w:rsidR="008338F0" w:rsidRPr="00C56140" w:rsidRDefault="003355E7">
      <w:pPr>
        <w:rPr>
          <w:lang w:val="el-GR"/>
        </w:rPr>
      </w:pPr>
      <w:r w:rsidRPr="00C56140">
        <w:rPr>
          <w:b/>
          <w:lang w:val="el-GR"/>
        </w:rPr>
        <w:t>Β.</w:t>
      </w:r>
      <w:r w:rsidRPr="00C56140">
        <w:rPr>
          <w:b/>
          <w:lang w:val="el-GR"/>
        </w:rPr>
        <w:tab/>
        <w:t xml:space="preserve">Δημοσίευση σε εθνικό επίπεδο </w:t>
      </w:r>
    </w:p>
    <w:p w14:paraId="35918AE0" w14:textId="3C6F074C" w:rsidR="008338F0" w:rsidRPr="0001224B" w:rsidRDefault="001452C0">
      <w:pPr>
        <w:rPr>
          <w:lang w:val="el-GR"/>
        </w:rPr>
      </w:pPr>
      <w:r w:rsidRPr="0001224B">
        <w:rPr>
          <w:lang w:val="el-GR"/>
        </w:rPr>
        <w:t>Η προκήρυξη και το</w:t>
      </w:r>
      <w:r w:rsidR="003355E7" w:rsidRPr="0001224B">
        <w:rPr>
          <w:lang w:val="el-GR"/>
        </w:rPr>
        <w:t xml:space="preserve"> πλήρες κείμενο της παρούσας Διακήρυξης καταχωρήθηκε στο Κεντρικό Ηλεκτρονικό Μητρώο Δημοσίων Συμβάσεων (ΚΗΜΔΗΣ) </w:t>
      </w:r>
      <w:r w:rsidR="007E0DA7">
        <w:rPr>
          <w:lang w:val="el-GR"/>
        </w:rPr>
        <w:t xml:space="preserve">στις </w:t>
      </w:r>
      <w:r w:rsidR="007E0DA7" w:rsidRPr="00E7696D">
        <w:rPr>
          <w:b/>
          <w:bCs/>
          <w:lang w:val="el-GR"/>
        </w:rPr>
        <w:t>04-06-2024.</w:t>
      </w:r>
      <w:r w:rsidR="003355E7" w:rsidRPr="0001224B">
        <w:rPr>
          <w:lang w:val="el-GR"/>
        </w:rPr>
        <w:t xml:space="preserve"> </w:t>
      </w:r>
    </w:p>
    <w:p w14:paraId="2B898007" w14:textId="4CE1132E" w:rsidR="00821852" w:rsidRPr="0001224B" w:rsidRDefault="00821852" w:rsidP="00821852">
      <w:pPr>
        <w:rPr>
          <w:lang w:val="el-GR"/>
        </w:rPr>
      </w:pPr>
      <w:r w:rsidRPr="0001224B">
        <w:rPr>
          <w:lang w:val="el-GR"/>
        </w:rPr>
        <w:t xml:space="preserve">Τα έγγραφα της σύμβασης </w:t>
      </w:r>
      <w:bookmarkStart w:id="39" w:name="_Hlk75874003"/>
      <w:r w:rsidRPr="0001224B">
        <w:rPr>
          <w:lang w:val="el-GR"/>
        </w:rPr>
        <w:t xml:space="preserve">της παρούσας Διακήρυξης καταχωρήθηκαν </w:t>
      </w:r>
      <w:bookmarkEnd w:id="39"/>
      <w:r w:rsidRPr="0001224B">
        <w:rPr>
          <w:lang w:val="el-GR"/>
        </w:rPr>
        <w:t xml:space="preserve">στη σχετική ηλεκτρονική διαδικασία σύναψης δημόσιας σύμβασης στο ΕΣΗΔΗΣ στις </w:t>
      </w:r>
      <w:r w:rsidR="00E7696D" w:rsidRPr="00E7696D">
        <w:rPr>
          <w:b/>
          <w:bCs/>
          <w:lang w:val="el-GR"/>
        </w:rPr>
        <w:t>04-06-2024</w:t>
      </w:r>
      <w:r w:rsidRPr="0001224B">
        <w:rPr>
          <w:lang w:val="el-GR"/>
        </w:rPr>
        <w:t>, η οποία έλαβε Συστημικό Αύξοντα Αριθμό</w:t>
      </w:r>
      <w:r w:rsidR="00D6440D">
        <w:rPr>
          <w:lang w:val="el-GR"/>
        </w:rPr>
        <w:t xml:space="preserve">: </w:t>
      </w:r>
      <w:r w:rsidR="00D6440D">
        <w:rPr>
          <w:b/>
          <w:bCs/>
          <w:lang w:val="el-GR"/>
        </w:rPr>
        <w:t xml:space="preserve">352671 </w:t>
      </w:r>
      <w:r w:rsidRPr="0001224B">
        <w:rPr>
          <w:lang w:val="el-GR"/>
        </w:rPr>
        <w:t>και αναρτήθηκαν στη Διαδικτυακή Πύλη (</w:t>
      </w:r>
      <w:hyperlink r:id="rId17" w:history="1">
        <w:r w:rsidRPr="7215FF63">
          <w:rPr>
            <w:rStyle w:val="-"/>
          </w:rPr>
          <w:t>www</w:t>
        </w:r>
        <w:r w:rsidRPr="0001224B">
          <w:rPr>
            <w:rStyle w:val="-"/>
            <w:lang w:val="el-GR"/>
          </w:rPr>
          <w:t>.</w:t>
        </w:r>
        <w:r w:rsidRPr="7215FF63">
          <w:rPr>
            <w:rStyle w:val="-"/>
          </w:rPr>
          <w:t>promitheus</w:t>
        </w:r>
        <w:r w:rsidRPr="0001224B">
          <w:rPr>
            <w:rStyle w:val="-"/>
            <w:lang w:val="el-GR"/>
          </w:rPr>
          <w:t>.</w:t>
        </w:r>
        <w:r w:rsidRPr="7215FF63">
          <w:rPr>
            <w:rStyle w:val="-"/>
          </w:rPr>
          <w:t>gov</w:t>
        </w:r>
        <w:r w:rsidRPr="0001224B">
          <w:rPr>
            <w:rStyle w:val="-"/>
            <w:lang w:val="el-GR"/>
          </w:rPr>
          <w:t>.</w:t>
        </w:r>
        <w:r w:rsidRPr="7215FF63">
          <w:rPr>
            <w:rStyle w:val="-"/>
          </w:rPr>
          <w:t>gr</w:t>
        </w:r>
      </w:hyperlink>
      <w:r w:rsidRPr="0001224B">
        <w:rPr>
          <w:lang w:val="el-GR"/>
        </w:rPr>
        <w:t>) του ΟΠΣ ΕΣΗΔΗΣ.</w:t>
      </w:r>
    </w:p>
    <w:p w14:paraId="30B63B4D" w14:textId="2A891071" w:rsidR="008338F0" w:rsidRPr="0001224B" w:rsidRDefault="00821852" w:rsidP="00CE4019">
      <w:pPr>
        <w:rPr>
          <w:lang w:val="el-GR"/>
        </w:rPr>
      </w:pPr>
      <w:r w:rsidRPr="0001224B">
        <w:rPr>
          <w:lang w:val="el-GR"/>
        </w:rPr>
        <w:t>Π</w:t>
      </w:r>
      <w:r w:rsidR="00181C40" w:rsidRPr="0001224B">
        <w:rPr>
          <w:lang w:val="el-GR"/>
        </w:rPr>
        <w:t xml:space="preserve">ερίληψη της παρούσας Διακήρυξης όπως προβλέπεται στην περίπτωση </w:t>
      </w:r>
      <w:bookmarkStart w:id="40" w:name="_Hlk75874098"/>
      <w:r w:rsidR="00181C40" w:rsidRPr="0001224B">
        <w:rPr>
          <w:lang w:val="el-GR"/>
        </w:rPr>
        <w:t xml:space="preserve">(ιστ) </w:t>
      </w:r>
      <w:bookmarkEnd w:id="40"/>
      <w:r w:rsidR="00181C40" w:rsidRPr="0001224B">
        <w:rPr>
          <w:lang w:val="el-GR"/>
        </w:rPr>
        <w:t xml:space="preserve">της παραγράφου 3 του άρθρου 76 του Ν.4727/23-09-2020 (ΦΕΚ/Α/184/23.09.2020), αναρτήθηκε στο διαδίκτυο, στον ιστότοπο </w:t>
      </w:r>
      <w:r w:rsidR="00181C40" w:rsidRPr="7215FF63">
        <w:t>http</w:t>
      </w:r>
      <w:r w:rsidR="00181C40" w:rsidRPr="0001224B">
        <w:rPr>
          <w:lang w:val="el-GR"/>
        </w:rPr>
        <w:t>://</w:t>
      </w:r>
      <w:r w:rsidR="00181C40" w:rsidRPr="7215FF63">
        <w:t>et</w:t>
      </w:r>
      <w:r w:rsidR="00181C40" w:rsidRPr="0001224B">
        <w:rPr>
          <w:lang w:val="el-GR"/>
        </w:rPr>
        <w:t>.</w:t>
      </w:r>
      <w:r w:rsidR="00181C40" w:rsidRPr="7215FF63">
        <w:t>diavgeia</w:t>
      </w:r>
      <w:r w:rsidR="00181C40" w:rsidRPr="0001224B">
        <w:rPr>
          <w:lang w:val="el-GR"/>
        </w:rPr>
        <w:t>.</w:t>
      </w:r>
      <w:r w:rsidR="00181C40" w:rsidRPr="7215FF63">
        <w:t>gov</w:t>
      </w:r>
      <w:r w:rsidR="00181C40" w:rsidRPr="0001224B">
        <w:rPr>
          <w:lang w:val="el-GR"/>
        </w:rPr>
        <w:t>.</w:t>
      </w:r>
      <w:r w:rsidR="00181C40" w:rsidRPr="7215FF63">
        <w:t>gr</w:t>
      </w:r>
      <w:r w:rsidR="00181C40" w:rsidRPr="0001224B">
        <w:rPr>
          <w:lang w:val="el-GR"/>
        </w:rPr>
        <w:t xml:space="preserve">/ (ΠΡΟΓΡΑΜΜΑ ΔΙΑΥΓΕΙΑ) </w:t>
      </w:r>
      <w:r w:rsidR="00181C40" w:rsidRPr="0001224B">
        <w:rPr>
          <w:lang w:val="el-GR" w:eastAsia="el-GR"/>
        </w:rPr>
        <w:t xml:space="preserve">στις </w:t>
      </w:r>
      <w:r w:rsidR="00D6440D" w:rsidRPr="00E7696D">
        <w:rPr>
          <w:b/>
          <w:bCs/>
          <w:lang w:val="el-GR"/>
        </w:rPr>
        <w:t>04-06-2024.</w:t>
      </w:r>
    </w:p>
    <w:p w14:paraId="5F3DA8A8" w14:textId="667D3BBD" w:rsidR="00441D66" w:rsidRPr="00C56140" w:rsidRDefault="003355E7" w:rsidP="00CE4019">
      <w:pPr>
        <w:pStyle w:val="normalwithoutspacing"/>
        <w:snapToGrid w:val="0"/>
        <w:rPr>
          <w:i/>
          <w:iCs/>
          <w:color w:val="5B9BD5"/>
          <w:kern w:val="1"/>
        </w:rPr>
      </w:pPr>
      <w:r w:rsidRPr="00C56140">
        <w:t xml:space="preserve">Η Διακήρυξη </w:t>
      </w:r>
      <w:r w:rsidR="00C6622B" w:rsidRPr="00C56140">
        <w:t xml:space="preserve">θα αναρτηθεί </w:t>
      </w:r>
      <w:r w:rsidRPr="00C56140">
        <w:t>στο διαδίκτυο, στην ιστοσελίδα της αναθέτουσας αρχής, στη διεύθυνση (URL) :</w:t>
      </w:r>
      <w:r w:rsidR="00DF776D" w:rsidRPr="00C56140">
        <w:t xml:space="preserve"> </w:t>
      </w:r>
      <w:hyperlink r:id="rId18" w:history="1">
        <w:r w:rsidR="00DF6A64" w:rsidRPr="00C56140">
          <w:rPr>
            <w:rStyle w:val="-"/>
          </w:rPr>
          <w:t>http://www.ktpae.gr</w:t>
        </w:r>
      </w:hyperlink>
      <w:r w:rsidR="00DF776D" w:rsidRPr="00C56140">
        <w:t xml:space="preserve"> </w:t>
      </w:r>
      <w:r w:rsidRPr="00C56140">
        <w:t>στη</w:t>
      </w:r>
      <w:r w:rsidR="00290B29" w:rsidRPr="00C56140">
        <w:t xml:space="preserve"> θέση Διαγωνισμοί</w:t>
      </w:r>
      <w:r w:rsidR="00E1337D" w:rsidRPr="00C56140">
        <w:t xml:space="preserve"> </w:t>
      </w:r>
      <w:r w:rsidRPr="00C56140">
        <w:t xml:space="preserve">στις </w:t>
      </w:r>
      <w:r w:rsidR="00D6440D" w:rsidRPr="00E7696D">
        <w:rPr>
          <w:b/>
          <w:bCs/>
        </w:rPr>
        <w:t>04-06-2024.</w:t>
      </w:r>
      <w:r w:rsidR="00D6440D" w:rsidRPr="0001224B">
        <w:t xml:space="preserve"> </w:t>
      </w:r>
      <w:r w:rsidRPr="00C56140">
        <w:rPr>
          <w:i/>
          <w:iCs/>
          <w:color w:val="5B9BD5"/>
          <w:kern w:val="1"/>
        </w:rPr>
        <w:t xml:space="preserve"> </w:t>
      </w:r>
    </w:p>
    <w:p w14:paraId="5B7C1563" w14:textId="77777777" w:rsidR="00B1259E" w:rsidRPr="00C56140" w:rsidRDefault="00B1259E" w:rsidP="002F2BED">
      <w:pPr>
        <w:rPr>
          <w:lang w:val="el-GR"/>
        </w:rPr>
      </w:pPr>
    </w:p>
    <w:p w14:paraId="424D676F" w14:textId="77777777" w:rsidR="008338F0" w:rsidRPr="00C56140" w:rsidRDefault="003355E7" w:rsidP="003A109E">
      <w:pPr>
        <w:pStyle w:val="21"/>
        <w:rPr>
          <w:rFonts w:cs="Tahoma"/>
          <w:lang w:val="el-GR"/>
        </w:rPr>
      </w:pPr>
      <w:r w:rsidRPr="00C56140">
        <w:rPr>
          <w:rFonts w:cs="Tahoma"/>
          <w:lang w:val="el-GR"/>
        </w:rPr>
        <w:tab/>
      </w:r>
      <w:bookmarkStart w:id="41" w:name="_Toc97194262"/>
      <w:bookmarkStart w:id="42" w:name="_Toc97194411"/>
      <w:bookmarkStart w:id="43" w:name="_Toc167222816"/>
      <w:r w:rsidRPr="00C56140">
        <w:rPr>
          <w:rFonts w:cs="Tahoma"/>
          <w:lang w:val="el-GR"/>
        </w:rPr>
        <w:t>Αρχές εφαρμοζόμενες στη διαδικασία σύναψης</w:t>
      </w:r>
      <w:bookmarkEnd w:id="41"/>
      <w:bookmarkEnd w:id="42"/>
      <w:bookmarkEnd w:id="43"/>
      <w:r w:rsidRPr="00C56140">
        <w:rPr>
          <w:rFonts w:cs="Tahoma"/>
          <w:lang w:val="el-GR"/>
        </w:rPr>
        <w:t xml:space="preserve"> </w:t>
      </w:r>
    </w:p>
    <w:p w14:paraId="2E85D974" w14:textId="77777777" w:rsidR="008338F0" w:rsidRPr="00C56140" w:rsidRDefault="003355E7" w:rsidP="00B8545D">
      <w:pPr>
        <w:spacing w:before="240"/>
        <w:rPr>
          <w:lang w:val="el-GR"/>
        </w:rPr>
      </w:pPr>
      <w:r w:rsidRPr="00C56140">
        <w:rPr>
          <w:lang w:val="el-GR"/>
        </w:rPr>
        <w:t>Οι οικονομικοί φορείς δεσμεύονται ότι:</w:t>
      </w:r>
    </w:p>
    <w:p w14:paraId="5FF3FF98" w14:textId="77777777" w:rsidR="008338F0" w:rsidRPr="00C56140" w:rsidRDefault="003355E7">
      <w:pPr>
        <w:rPr>
          <w:lang w:val="el-GR"/>
        </w:rPr>
      </w:pPr>
      <w:r w:rsidRPr="00C56140">
        <w:rPr>
          <w:lang w:val="el-GR"/>
        </w:rPr>
        <w:t>α) τηρούν και θα εξακολουθήσουν να τηρούν κατά την εκτέλεση της σύμβασης, εφόσον επιλεγούν,</w:t>
      </w:r>
      <w:r w:rsidR="00E1337D" w:rsidRPr="00C56140">
        <w:rPr>
          <w:lang w:val="el-GR"/>
        </w:rPr>
        <w:t xml:space="preserve"> </w:t>
      </w:r>
      <w:r w:rsidRPr="00C56140">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w:t>
      </w:r>
      <w:r w:rsidRPr="00C56140">
        <w:rPr>
          <w:lang w:val="el-GR"/>
        </w:rPr>
        <w:lastRenderedPageBreak/>
        <w:t xml:space="preserve">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270E827A" w:rsidR="008338F0" w:rsidRPr="00C56140" w:rsidRDefault="003355E7">
      <w:pPr>
        <w:rPr>
          <w:lang w:val="el-GR"/>
        </w:rPr>
      </w:pPr>
      <w:r w:rsidRPr="00C56140">
        <w:rPr>
          <w:lang w:val="el-GR"/>
        </w:rPr>
        <w:t xml:space="preserve">β) δεν θα ενεργήσουν αθέμιτα, παράνομα ή καταχρηστικά </w:t>
      </w:r>
      <w:r w:rsidR="00367519" w:rsidRPr="00C56140">
        <w:rPr>
          <w:lang w:val="el-GR"/>
        </w:rPr>
        <w:t>καθ΄ όλη</w:t>
      </w:r>
      <w:r w:rsidRPr="00C56140">
        <w:rPr>
          <w:lang w:val="el-GR"/>
        </w:rPr>
        <w:t xml:space="preserve"> τη διάρκεια της διαδικασίας ανάθεσης, αλλά και κατά το στάδιο εκτέλεσης της σύμβασης, εφόσον επιλεγούν</w:t>
      </w:r>
    </w:p>
    <w:p w14:paraId="7F743A50" w14:textId="77777777" w:rsidR="008338F0" w:rsidRPr="00C56140" w:rsidRDefault="003355E7">
      <w:pPr>
        <w:rPr>
          <w:lang w:val="el-GR"/>
        </w:rPr>
      </w:pPr>
      <w:r w:rsidRPr="00C56140">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Pr="00C56140" w:rsidRDefault="00D52D6B">
      <w:pPr>
        <w:rPr>
          <w:lang w:val="el-GR"/>
        </w:rPr>
      </w:pPr>
    </w:p>
    <w:p w14:paraId="4C87FB02" w14:textId="77777777" w:rsidR="00D52D6B" w:rsidRPr="00C56140" w:rsidRDefault="00D52D6B">
      <w:pPr>
        <w:rPr>
          <w:lang w:val="el-GR"/>
        </w:rPr>
      </w:pPr>
    </w:p>
    <w:p w14:paraId="17B55F16" w14:textId="77777777" w:rsidR="00092ADB" w:rsidRPr="00C56140" w:rsidRDefault="00092ADB" w:rsidP="006726E4">
      <w:pPr>
        <w:pStyle w:val="10"/>
        <w:rPr>
          <w:rFonts w:cs="Tahoma"/>
          <w:sz w:val="22"/>
          <w:szCs w:val="22"/>
        </w:rPr>
      </w:pPr>
      <w:r w:rsidRPr="00C56140">
        <w:rPr>
          <w:rFonts w:cs="Tahoma"/>
          <w:sz w:val="22"/>
          <w:szCs w:val="22"/>
          <w:lang w:val="el-GR"/>
        </w:rPr>
        <w:lastRenderedPageBreak/>
        <w:tab/>
      </w:r>
      <w:bookmarkStart w:id="44" w:name="_Toc97194412"/>
      <w:bookmarkStart w:id="45" w:name="_Toc167222817"/>
      <w:r w:rsidRPr="00C56140">
        <w:rPr>
          <w:rFonts w:cs="Tahoma"/>
          <w:sz w:val="22"/>
          <w:szCs w:val="22"/>
        </w:rPr>
        <w:t>ΓΕΝΙΚΟΙ ΚΑΙ ΕΙΔΙΚΟΙ ΟΡΟΙ ΣΥΜΜΕΤΟΧΗΣ</w:t>
      </w:r>
      <w:bookmarkEnd w:id="44"/>
      <w:bookmarkEnd w:id="45"/>
    </w:p>
    <w:p w14:paraId="240D7CED" w14:textId="77777777" w:rsidR="00092ADB" w:rsidRPr="00C56140" w:rsidRDefault="00092ADB" w:rsidP="003A109E">
      <w:pPr>
        <w:pStyle w:val="21"/>
        <w:rPr>
          <w:rFonts w:cs="Tahoma"/>
          <w:lang w:val="el-GR"/>
        </w:rPr>
      </w:pPr>
      <w:bookmarkStart w:id="46" w:name="__RefHeading___Toc491949729"/>
      <w:bookmarkStart w:id="47" w:name="__RefHeading___Toc491949730"/>
      <w:bookmarkStart w:id="48" w:name="_Hlk494445205"/>
      <w:bookmarkEnd w:id="46"/>
      <w:bookmarkEnd w:id="47"/>
      <w:r w:rsidRPr="00C56140">
        <w:rPr>
          <w:rFonts w:cs="Tahoma"/>
          <w:lang w:val="el-GR"/>
        </w:rPr>
        <w:tab/>
      </w:r>
      <w:bookmarkStart w:id="49" w:name="_Toc97194263"/>
      <w:bookmarkStart w:id="50" w:name="_Toc97194413"/>
      <w:bookmarkStart w:id="51" w:name="_Toc167222818"/>
      <w:r w:rsidRPr="00C56140">
        <w:rPr>
          <w:rFonts w:cs="Tahoma"/>
          <w:lang w:val="el-GR"/>
        </w:rPr>
        <w:t>Γενικές Πληροφορίες</w:t>
      </w:r>
      <w:bookmarkEnd w:id="49"/>
      <w:bookmarkEnd w:id="50"/>
      <w:bookmarkEnd w:id="51"/>
    </w:p>
    <w:p w14:paraId="347E50D6" w14:textId="77777777" w:rsidR="008338F0" w:rsidRPr="009A77D3" w:rsidRDefault="003355E7" w:rsidP="000631F7">
      <w:pPr>
        <w:pStyle w:val="32"/>
        <w:ind w:left="1276"/>
        <w:rPr>
          <w:rFonts w:cs="Tahoma"/>
          <w:lang w:val="el-GR"/>
        </w:rPr>
      </w:pPr>
      <w:bookmarkStart w:id="52" w:name="_Toc97194264"/>
      <w:bookmarkStart w:id="53" w:name="_Toc97194414"/>
      <w:bookmarkStart w:id="54" w:name="_Toc167222819"/>
      <w:bookmarkEnd w:id="48"/>
      <w:r w:rsidRPr="009A77D3">
        <w:rPr>
          <w:rFonts w:cs="Tahoma"/>
          <w:lang w:val="el-GR"/>
        </w:rPr>
        <w:t>Έγγραφα της σύμβασης</w:t>
      </w:r>
      <w:bookmarkEnd w:id="52"/>
      <w:bookmarkEnd w:id="53"/>
      <w:bookmarkEnd w:id="54"/>
    </w:p>
    <w:p w14:paraId="6CEFF92E" w14:textId="77777777" w:rsidR="008338F0" w:rsidRPr="00C56140" w:rsidRDefault="003355E7">
      <w:pPr>
        <w:rPr>
          <w:lang w:val="el-GR"/>
        </w:rPr>
      </w:pPr>
      <w:r w:rsidRPr="00C56140">
        <w:rPr>
          <w:lang w:val="el-GR"/>
        </w:rPr>
        <w:t>Τα έγγραφα της παρούσας διαδικασίας σύναψης είναι τα ακόλουθα:</w:t>
      </w:r>
    </w:p>
    <w:p w14:paraId="5F5BD982" w14:textId="37C990C0" w:rsidR="008338F0" w:rsidRPr="00C56140" w:rsidRDefault="00767047" w:rsidP="00354584">
      <w:pPr>
        <w:numPr>
          <w:ilvl w:val="0"/>
          <w:numId w:val="3"/>
        </w:numPr>
        <w:spacing w:after="40"/>
        <w:ind w:left="567" w:hanging="567"/>
        <w:rPr>
          <w:lang w:val="el-GR"/>
        </w:rPr>
      </w:pPr>
      <w:r w:rsidRPr="00C56140">
        <w:rPr>
          <w:lang w:val="el-GR"/>
        </w:rPr>
        <w:t>η Προκήρυξη της Σύμβαση</w:t>
      </w:r>
      <w:r w:rsidR="009F6C6A">
        <w:rPr>
          <w:lang w:val="el-GR"/>
        </w:rPr>
        <w:t xml:space="preserve">ς </w:t>
      </w:r>
      <w:r w:rsidRPr="00C56140">
        <w:rPr>
          <w:lang w:val="el-GR"/>
        </w:rPr>
        <w:t xml:space="preserve">όπως αυτή έχει σταλεί για </w:t>
      </w:r>
      <w:r w:rsidR="009567C7" w:rsidRPr="00C56140">
        <w:rPr>
          <w:lang w:val="el-GR"/>
        </w:rPr>
        <w:t>δημοσίευση</w:t>
      </w:r>
      <w:r w:rsidRPr="00C56140">
        <w:rPr>
          <w:lang w:val="el-GR"/>
        </w:rPr>
        <w:t xml:space="preserve"> στην Επίσημη Εφημερίδα της Ευρωπαϊκής Ένωσης</w:t>
      </w:r>
    </w:p>
    <w:p w14:paraId="61B446C3" w14:textId="61DE3E07" w:rsidR="008338F0" w:rsidRPr="00C56140" w:rsidRDefault="003355E7" w:rsidP="00354584">
      <w:pPr>
        <w:numPr>
          <w:ilvl w:val="0"/>
          <w:numId w:val="3"/>
        </w:numPr>
        <w:spacing w:after="40"/>
        <w:ind w:left="567" w:hanging="567"/>
        <w:rPr>
          <w:rFonts w:eastAsia="Calibri"/>
          <w:lang w:val="el-GR"/>
        </w:rPr>
      </w:pPr>
      <w:r w:rsidRPr="00C56140">
        <w:rPr>
          <w:lang w:val="el-GR"/>
        </w:rPr>
        <w:t>η παρούσα Διακήρυξη</w:t>
      </w:r>
      <w:r w:rsidR="006B6AD9" w:rsidRPr="00C56140">
        <w:rPr>
          <w:lang w:val="el-GR"/>
        </w:rPr>
        <w:t xml:space="preserve"> </w:t>
      </w:r>
      <w:r w:rsidRPr="00C56140">
        <w:rPr>
          <w:lang w:val="el-GR"/>
        </w:rPr>
        <w:t>με τα Παραρτήματα που αποτελούν αναπόσπαστο μέρος αυτής</w:t>
      </w:r>
    </w:p>
    <w:p w14:paraId="5C0B8E50" w14:textId="4AC7386E" w:rsidR="008338F0" w:rsidRPr="00C56140" w:rsidRDefault="003355E7" w:rsidP="00354584">
      <w:pPr>
        <w:numPr>
          <w:ilvl w:val="0"/>
          <w:numId w:val="3"/>
        </w:numPr>
        <w:spacing w:after="40"/>
        <w:ind w:left="567" w:hanging="567"/>
        <w:rPr>
          <w:lang w:val="el-GR"/>
        </w:rPr>
      </w:pPr>
      <w:r w:rsidRPr="00C56140">
        <w:rPr>
          <w:lang w:val="el-GR"/>
        </w:rPr>
        <w:t>το</w:t>
      </w:r>
      <w:r w:rsidR="00E1337D" w:rsidRPr="00C56140">
        <w:rPr>
          <w:lang w:val="el-GR"/>
        </w:rPr>
        <w:t xml:space="preserve"> </w:t>
      </w:r>
      <w:r w:rsidRPr="00C56140">
        <w:rPr>
          <w:lang w:val="el-GR"/>
        </w:rPr>
        <w:t>Ευρωπαϊκό Ενιαίο Έγγραφο Σύμβασης [ΕΕΕΣ]</w:t>
      </w:r>
    </w:p>
    <w:p w14:paraId="425F8D58" w14:textId="75A492DE" w:rsidR="008338F0" w:rsidRPr="00C56140" w:rsidRDefault="003355E7" w:rsidP="00354584">
      <w:pPr>
        <w:numPr>
          <w:ilvl w:val="0"/>
          <w:numId w:val="3"/>
        </w:numPr>
        <w:spacing w:after="40"/>
        <w:ind w:left="567" w:hanging="567"/>
        <w:rPr>
          <w:lang w:val="el-GR"/>
        </w:rPr>
      </w:pPr>
      <w:r w:rsidRPr="00C56140">
        <w:rPr>
          <w:lang w:val="el-GR"/>
        </w:rPr>
        <w:t>οι συμπληρωματικές πληροφορίες που παρέχονται στο πλαίσιο της διαδικασίας, ιδίως σχετικά με τις προδιαγραφές και τα σχετικά δικαιολογητικά</w:t>
      </w:r>
    </w:p>
    <w:p w14:paraId="5F534ECE" w14:textId="77777777" w:rsidR="000631F7" w:rsidRPr="00C56140" w:rsidRDefault="000631F7" w:rsidP="000631F7">
      <w:pPr>
        <w:spacing w:after="40"/>
        <w:rPr>
          <w:lang w:val="el-GR"/>
        </w:rPr>
      </w:pPr>
    </w:p>
    <w:p w14:paraId="2E99B3E7" w14:textId="77777777" w:rsidR="008338F0" w:rsidRPr="009A77D3" w:rsidRDefault="003355E7" w:rsidP="000631F7">
      <w:pPr>
        <w:pStyle w:val="32"/>
        <w:ind w:left="1276"/>
        <w:rPr>
          <w:rFonts w:cs="Tahoma"/>
          <w:lang w:val="el-GR"/>
        </w:rPr>
      </w:pPr>
      <w:bookmarkStart w:id="55" w:name="_Toc97194265"/>
      <w:bookmarkStart w:id="56" w:name="_Toc97194415"/>
      <w:bookmarkStart w:id="57" w:name="_Toc167222820"/>
      <w:r w:rsidRPr="009A77D3">
        <w:rPr>
          <w:rFonts w:cs="Tahoma"/>
          <w:lang w:val="el-GR"/>
        </w:rPr>
        <w:t xml:space="preserve">Επικοινωνία </w:t>
      </w:r>
      <w:r w:rsidR="003A5AAC" w:rsidRPr="009A77D3">
        <w:rPr>
          <w:rFonts w:cs="Tahoma"/>
          <w:lang w:val="el-GR"/>
        </w:rPr>
        <w:t>–</w:t>
      </w:r>
      <w:r w:rsidRPr="009A77D3">
        <w:rPr>
          <w:rFonts w:cs="Tahoma"/>
          <w:lang w:val="el-GR"/>
        </w:rPr>
        <w:t xml:space="preserve"> Πρόσβαση στα έγγραφα της Σύμβασης</w:t>
      </w:r>
      <w:bookmarkEnd w:id="55"/>
      <w:bookmarkEnd w:id="56"/>
      <w:bookmarkEnd w:id="57"/>
    </w:p>
    <w:p w14:paraId="59977BE9" w14:textId="7EAB67D5" w:rsidR="008338F0" w:rsidRPr="00C56140" w:rsidRDefault="00716C59" w:rsidP="004C145A">
      <w:pPr>
        <w:rPr>
          <w:lang w:val="el-GR"/>
        </w:rPr>
      </w:pPr>
      <w:r w:rsidRPr="00C56140">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9" w:history="1">
        <w:r w:rsidR="004C145A" w:rsidRPr="00C56140">
          <w:rPr>
            <w:rStyle w:val="-"/>
            <w:lang w:val="el-GR"/>
          </w:rPr>
          <w:t>www.promitheus.gov.gr</w:t>
        </w:r>
      </w:hyperlink>
      <w:r w:rsidRPr="00C56140">
        <w:rPr>
          <w:lang w:val="el-GR"/>
        </w:rPr>
        <w:t>)</w:t>
      </w:r>
      <w:r w:rsidR="003355E7" w:rsidRPr="00C56140">
        <w:rPr>
          <w:lang w:val="el-GR"/>
        </w:rPr>
        <w:t>.</w:t>
      </w:r>
    </w:p>
    <w:p w14:paraId="10BB517D" w14:textId="77777777" w:rsidR="000631F7" w:rsidRPr="00C56140" w:rsidRDefault="000631F7" w:rsidP="004C145A">
      <w:pPr>
        <w:rPr>
          <w:lang w:val="el-GR"/>
        </w:rPr>
      </w:pPr>
    </w:p>
    <w:p w14:paraId="23796F11" w14:textId="77777777" w:rsidR="008338F0" w:rsidRPr="009A77D3" w:rsidRDefault="003355E7" w:rsidP="000631F7">
      <w:pPr>
        <w:pStyle w:val="32"/>
        <w:ind w:left="1276"/>
        <w:rPr>
          <w:rFonts w:cs="Tahoma"/>
          <w:lang w:val="el-GR"/>
        </w:rPr>
      </w:pPr>
      <w:bookmarkStart w:id="58" w:name="_Ref75870613"/>
      <w:bookmarkStart w:id="59" w:name="_Toc97194266"/>
      <w:bookmarkStart w:id="60" w:name="_Toc97194416"/>
      <w:bookmarkStart w:id="61" w:name="_Toc167222821"/>
      <w:r w:rsidRPr="009A77D3">
        <w:rPr>
          <w:rFonts w:cs="Tahoma"/>
          <w:lang w:val="el-GR"/>
        </w:rPr>
        <w:t>Παροχή Διευκρινίσεων</w:t>
      </w:r>
      <w:bookmarkEnd w:id="58"/>
      <w:bookmarkEnd w:id="59"/>
      <w:bookmarkEnd w:id="60"/>
      <w:bookmarkEnd w:id="61"/>
    </w:p>
    <w:p w14:paraId="04A6955A" w14:textId="3D432954" w:rsidR="008A3546" w:rsidRPr="00C56140" w:rsidRDefault="008A3546" w:rsidP="008A3546">
      <w:pPr>
        <w:rPr>
          <w:b/>
          <w:bCs/>
          <w:i/>
          <w:iCs/>
          <w:color w:val="5B9BD5"/>
          <w:lang w:val="el-GR"/>
        </w:rPr>
      </w:pPr>
      <w:r w:rsidRPr="00C56140">
        <w:rPr>
          <w:lang w:val="el-GR"/>
        </w:rPr>
        <w:t>Τα σχετικά αιτήματα παροχής διευκρινίσεων υποβάλλονται ηλεκτρονικά,</w:t>
      </w:r>
      <w:r w:rsidR="005A402F" w:rsidRPr="00C56140">
        <w:rPr>
          <w:lang w:val="el-GR"/>
        </w:rPr>
        <w:t xml:space="preserve"> το αργότερο</w:t>
      </w:r>
      <w:r w:rsidR="00E1337D" w:rsidRPr="00C56140">
        <w:rPr>
          <w:lang w:val="el-GR"/>
        </w:rPr>
        <w:t xml:space="preserve"> </w:t>
      </w:r>
      <w:r w:rsidR="00F37A74" w:rsidRPr="00C56140">
        <w:rPr>
          <w:lang w:val="el-GR"/>
        </w:rPr>
        <w:t xml:space="preserve">έως </w:t>
      </w:r>
      <w:r w:rsidR="007C235E">
        <w:rPr>
          <w:b/>
          <w:bCs/>
          <w:lang w:val="el-GR"/>
        </w:rPr>
        <w:t xml:space="preserve">19-06-2024 </w:t>
      </w:r>
      <w:r w:rsidRPr="00C56140">
        <w:rPr>
          <w:lang w:val="el-GR"/>
        </w:rPr>
        <w:t xml:space="preserve">και απαντώνται αντίστοιχα </w:t>
      </w:r>
      <w:r w:rsidR="004C145A" w:rsidRPr="00C56140">
        <w:rPr>
          <w:lang w:val="el-GR" w:eastAsia="ar-SA"/>
        </w:rPr>
        <w:t>στο πλαίσιο της παρούσας,</w:t>
      </w:r>
      <w:r w:rsidR="004C145A" w:rsidRPr="00C56140">
        <w:rPr>
          <w:lang w:val="el-GR"/>
        </w:rPr>
        <w:t xml:space="preserve"> </w:t>
      </w:r>
      <w:r w:rsidR="004C145A" w:rsidRPr="00C56140">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C56140">
        <w:rPr>
          <w:lang w:val="el-GR"/>
        </w:rPr>
        <w:t xml:space="preserve">μέσω της Διαδικτυακής πύλης </w:t>
      </w:r>
      <w:hyperlink r:id="rId20" w:history="1">
        <w:r w:rsidRPr="00C56140">
          <w:rPr>
            <w:rStyle w:val="-"/>
            <w:lang w:val="el-GR"/>
          </w:rPr>
          <w:t>www.promitheus.gov.gr</w:t>
        </w:r>
      </w:hyperlink>
      <w:r w:rsidRPr="00C56140">
        <w:rPr>
          <w:lang w:val="el-GR"/>
        </w:rPr>
        <w:t>. Αιτήματα παροχής</w:t>
      </w:r>
      <w:r w:rsidR="003355E7" w:rsidRPr="00C56140">
        <w:rPr>
          <w:lang w:val="el-GR"/>
        </w:rPr>
        <w:t xml:space="preserve"> </w:t>
      </w:r>
      <w:r w:rsidRPr="00C56140">
        <w:rPr>
          <w:lang w:val="el-GR"/>
        </w:rPr>
        <w:t>συμπληρωματικών πληροφοριών – διευκρινίσεων</w:t>
      </w:r>
      <w:r w:rsidR="00E1337D" w:rsidRPr="00C56140">
        <w:rPr>
          <w:lang w:val="el-GR"/>
        </w:rPr>
        <w:t xml:space="preserve"> </w:t>
      </w:r>
      <w:r w:rsidRPr="00C56140">
        <w:rPr>
          <w:lang w:val="el-GR"/>
        </w:rPr>
        <w:t xml:space="preserve">υποβάλλονται </w:t>
      </w:r>
      <w:r w:rsidR="00037B97" w:rsidRPr="00C56140">
        <w:rPr>
          <w:lang w:val="el-GR"/>
        </w:rPr>
        <w:t>α</w:t>
      </w:r>
      <w:r w:rsidRPr="00C56140">
        <w:rPr>
          <w:lang w:val="el-GR"/>
        </w:rPr>
        <w:t>πό εγγεγραμμένους</w:t>
      </w:r>
      <w:r w:rsidR="00E1337D" w:rsidRPr="00C56140">
        <w:rPr>
          <w:lang w:val="el-GR"/>
        </w:rPr>
        <w:t xml:space="preserve"> </w:t>
      </w:r>
      <w:r w:rsidRPr="00C56140">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C56140">
        <w:rPr>
          <w:lang w:val="el-GR"/>
        </w:rPr>
        <w:t xml:space="preserve">ός </w:t>
      </w:r>
      <w:r w:rsidRPr="00C56140">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C56140" w:rsidRDefault="008A3546" w:rsidP="008A3546">
      <w:pPr>
        <w:rPr>
          <w:lang w:val="el-GR"/>
        </w:rPr>
      </w:pPr>
      <w:r w:rsidRPr="00C56140">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2C6B5EF5" w:rsidR="00C277E3" w:rsidRPr="00C56140" w:rsidRDefault="008A3546" w:rsidP="00035E2B">
      <w:pPr>
        <w:rPr>
          <w:i/>
          <w:iCs/>
          <w:color w:val="5B9BD5"/>
          <w:lang w:val="el-GR"/>
        </w:rPr>
      </w:pPr>
      <w:r w:rsidRPr="00C56140">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C56140">
        <w:rPr>
          <w:b/>
          <w:lang w:val="el-GR"/>
        </w:rPr>
        <w:t>έξι (6) ημέρες</w:t>
      </w:r>
      <w:r w:rsidRPr="00C56140">
        <w:rPr>
          <w:lang w:val="el-GR"/>
        </w:rPr>
        <w:t xml:space="preserve"> πριν από την προθεσμία που ορίζεται για την παραλαβή των προσφορών, </w:t>
      </w:r>
    </w:p>
    <w:p w14:paraId="4227C63E" w14:textId="77777777" w:rsidR="008A3546" w:rsidRPr="00C56140" w:rsidRDefault="008A3546" w:rsidP="008A3546">
      <w:pPr>
        <w:rPr>
          <w:lang w:val="el-GR"/>
        </w:rPr>
      </w:pPr>
      <w:r w:rsidRPr="00C56140">
        <w:rPr>
          <w:lang w:val="el-GR"/>
        </w:rPr>
        <w:t>β) όταν τα έγγραφα της σύμβασης υφίστανται σημαντικές αλλαγές.</w:t>
      </w:r>
    </w:p>
    <w:p w14:paraId="0AED101E" w14:textId="77777777" w:rsidR="00784CFD" w:rsidRPr="00C56140" w:rsidRDefault="00784CFD" w:rsidP="00784CFD">
      <w:pPr>
        <w:rPr>
          <w:lang w:val="el-GR"/>
        </w:rPr>
      </w:pPr>
      <w:r w:rsidRPr="00C56140">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Pr="00C56140" w:rsidRDefault="00C277E3" w:rsidP="00C277E3">
      <w:pPr>
        <w:rPr>
          <w:lang w:val="el-GR"/>
        </w:rPr>
      </w:pPr>
      <w:r w:rsidRPr="00C56140">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DB82AB4" w14:textId="61143020" w:rsidR="00BB6963" w:rsidRPr="00C56140" w:rsidRDefault="00BB6963" w:rsidP="00BB6963">
      <w:pPr>
        <w:rPr>
          <w:lang w:val="el-GR"/>
        </w:rPr>
      </w:pPr>
      <w:bookmarkStart w:id="62" w:name="_Hlk151136821"/>
      <w:r w:rsidRPr="00C56140">
        <w:rPr>
          <w:lang w:val="el-GR"/>
        </w:rPr>
        <w:lastRenderedPageBreak/>
        <w:t>Η αναθέτουσα αρχή, με ειδικά αιτιολογημένη απόφασή της,</w:t>
      </w:r>
      <w:r w:rsidRPr="00C56140">
        <w:rPr>
          <w:color w:val="5B9BD5"/>
          <w:lang w:val="el-GR"/>
        </w:rPr>
        <w:t xml:space="preserve"> </w:t>
      </w:r>
      <w:r w:rsidRPr="00C56140">
        <w:rPr>
          <w:lang w:val="el-GR"/>
        </w:rPr>
        <w:t>δύναται να παρατείνει την προθεσμία παραλαβής των προσφορών,</w:t>
      </w:r>
      <w:r w:rsidR="00DF776D" w:rsidRPr="00C56140">
        <w:rPr>
          <w:lang w:val="el-GR"/>
        </w:rPr>
        <w:t xml:space="preserve"> </w:t>
      </w:r>
      <w:r w:rsidRPr="00C56140">
        <w:rPr>
          <w:lang w:val="el-GR"/>
        </w:rPr>
        <w:t>τηρουμένων σε κάθε περίπτωση των αρχών της ίσης μεταχείρισης και της διαφάνειας.</w:t>
      </w:r>
    </w:p>
    <w:bookmarkEnd w:id="62"/>
    <w:p w14:paraId="1BCD7F1E" w14:textId="2E269F3E" w:rsidR="008A3546" w:rsidRPr="00C56140" w:rsidRDefault="00C277E3" w:rsidP="00035E2B">
      <w:pPr>
        <w:rPr>
          <w:lang w:val="el-GR"/>
        </w:rPr>
      </w:pPr>
      <w:r w:rsidRPr="00C56140">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59253A7" w14:textId="77777777" w:rsidR="008338F0" w:rsidRPr="009A77D3" w:rsidRDefault="003355E7" w:rsidP="000631F7">
      <w:pPr>
        <w:pStyle w:val="32"/>
        <w:ind w:left="1276"/>
        <w:rPr>
          <w:rFonts w:cs="Tahoma"/>
          <w:lang w:val="el-GR"/>
        </w:rPr>
      </w:pPr>
      <w:bookmarkStart w:id="63" w:name="_Ref75870681"/>
      <w:bookmarkStart w:id="64" w:name="_Toc97194267"/>
      <w:bookmarkStart w:id="65" w:name="_Toc97194417"/>
      <w:bookmarkStart w:id="66" w:name="_Toc167222822"/>
      <w:r w:rsidRPr="009A77D3">
        <w:rPr>
          <w:rFonts w:cs="Tahoma"/>
          <w:lang w:val="el-GR"/>
        </w:rPr>
        <w:t>Γλώσσα</w:t>
      </w:r>
      <w:bookmarkEnd w:id="63"/>
      <w:bookmarkEnd w:id="64"/>
      <w:bookmarkEnd w:id="65"/>
      <w:bookmarkEnd w:id="66"/>
    </w:p>
    <w:p w14:paraId="499FF885" w14:textId="7C19CF81" w:rsidR="00C931A2" w:rsidRPr="00C56140" w:rsidRDefault="003355E7" w:rsidP="005A6D30">
      <w:pPr>
        <w:rPr>
          <w:lang w:val="el-GR"/>
        </w:rPr>
      </w:pPr>
      <w:r w:rsidRPr="00C56140">
        <w:rPr>
          <w:lang w:val="el-GR"/>
        </w:rPr>
        <w:t>Τα έγγραφα της σύμβασης έχουν συνταχθεί στην ελληνική γλώσσα</w:t>
      </w:r>
      <w:r w:rsidR="006F63EC" w:rsidRPr="00C56140">
        <w:rPr>
          <w:lang w:val="el-GR"/>
        </w:rPr>
        <w:t>.</w:t>
      </w:r>
    </w:p>
    <w:p w14:paraId="190DF1C4" w14:textId="77777777" w:rsidR="008338F0" w:rsidRPr="00C56140" w:rsidRDefault="003355E7">
      <w:pPr>
        <w:rPr>
          <w:lang w:val="el-GR"/>
        </w:rPr>
      </w:pPr>
      <w:r w:rsidRPr="00C56140">
        <w:rPr>
          <w:lang w:val="el-GR"/>
        </w:rPr>
        <w:t>Τυχόν προδικαστικές προσφυγές υποβάλλονται στην ελληνική γλώσσα.</w:t>
      </w:r>
      <w:r w:rsidR="00B97398" w:rsidRPr="00C56140">
        <w:rPr>
          <w:lang w:val="el-GR"/>
        </w:rPr>
        <w:t xml:space="preserve"> </w:t>
      </w:r>
    </w:p>
    <w:p w14:paraId="4700B1D0" w14:textId="0470ECCE" w:rsidR="005A6D30" w:rsidRPr="00C56140" w:rsidRDefault="005A6D30" w:rsidP="005A6D30">
      <w:pPr>
        <w:rPr>
          <w:color w:val="000000"/>
          <w:lang w:val="el-GR"/>
        </w:rPr>
      </w:pPr>
      <w:r w:rsidRPr="00C56140">
        <w:rPr>
          <w:color w:val="000000"/>
          <w:lang w:val="el-GR"/>
        </w:rPr>
        <w:t xml:space="preserve">Οι </w:t>
      </w:r>
      <w:r w:rsidRPr="00C56140">
        <w:rPr>
          <w:bCs/>
          <w:color w:val="000000"/>
          <w:lang w:val="el-GR"/>
        </w:rPr>
        <w:t>προσφορές,</w:t>
      </w:r>
      <w:r w:rsidRPr="00C56140">
        <w:rPr>
          <w:color w:val="000000"/>
          <w:lang w:val="el-GR"/>
        </w:rPr>
        <w:t xml:space="preserve"> τα</w:t>
      </w:r>
      <w:r w:rsidR="00DF776D" w:rsidRPr="00C56140">
        <w:rPr>
          <w:color w:val="000000"/>
          <w:lang w:val="el-GR"/>
        </w:rPr>
        <w:t xml:space="preserve"> </w:t>
      </w:r>
      <w:r w:rsidRPr="00C56140">
        <w:rPr>
          <w:color w:val="000000"/>
          <w:lang w:val="el-GR"/>
        </w:rPr>
        <w:t>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C56140">
        <w:rPr>
          <w:rStyle w:val="0"/>
          <w:color w:val="000000"/>
          <w:lang w:val="el-GR"/>
        </w:rPr>
        <w:footnoteReference w:id="2"/>
      </w:r>
      <w:r w:rsidRPr="00C56140">
        <w:rPr>
          <w:color w:val="000000"/>
          <w:lang w:val="el-GR"/>
        </w:rPr>
        <w:t xml:space="preserve"> συντάσσονται στην ελληνική γλώσσα ή συνοδεύονται από επίσημη μετάφρασή τους στην ελληνική γλώσσα.</w:t>
      </w:r>
    </w:p>
    <w:p w14:paraId="52977C08" w14:textId="053A8AEB" w:rsidR="005A6D30" w:rsidRPr="00C56140" w:rsidRDefault="005A6D30" w:rsidP="006F63EC">
      <w:pPr>
        <w:rPr>
          <w:lang w:val="el-GR"/>
        </w:rPr>
      </w:pPr>
      <w:r w:rsidRPr="00C56140">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C56140">
        <w:rPr>
          <w:rStyle w:val="FootnoteReference2"/>
          <w:color w:val="000000"/>
          <w:lang w:val="el-GR"/>
        </w:rPr>
        <w:t xml:space="preserve">. </w:t>
      </w:r>
    </w:p>
    <w:p w14:paraId="38E15084" w14:textId="77777777" w:rsidR="008338F0" w:rsidRPr="00C56140" w:rsidRDefault="003355E7">
      <w:pPr>
        <w:rPr>
          <w:color w:val="000000"/>
          <w:lang w:val="el-GR"/>
        </w:rPr>
      </w:pPr>
      <w:r w:rsidRPr="00C56140">
        <w:rPr>
          <w:color w:val="000000"/>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C56140">
        <w:rPr>
          <w:color w:val="000000"/>
          <w:lang w:val="el-GR"/>
        </w:rPr>
        <w:t xml:space="preserve">στην </w:t>
      </w:r>
      <w:r w:rsidR="00A23DF2" w:rsidRPr="00C56140">
        <w:rPr>
          <w:color w:val="000000"/>
          <w:lang w:val="el-GR"/>
        </w:rPr>
        <w:t>Α</w:t>
      </w:r>
      <w:r w:rsidR="00601749" w:rsidRPr="00C56140">
        <w:rPr>
          <w:color w:val="000000"/>
          <w:lang w:val="el-GR"/>
        </w:rPr>
        <w:t>γγλική</w:t>
      </w:r>
      <w:r w:rsidR="00601749" w:rsidRPr="00C56140" w:rsidDel="00601749">
        <w:rPr>
          <w:color w:val="000000"/>
          <w:lang w:val="el-GR"/>
        </w:rPr>
        <w:t xml:space="preserve"> </w:t>
      </w:r>
      <w:r w:rsidRPr="00C56140">
        <w:rPr>
          <w:color w:val="000000"/>
          <w:lang w:val="el-GR"/>
        </w:rPr>
        <w:t>γλώσσα, χωρίς να συνοδεύονται από μετάφραση στην ελληνική.</w:t>
      </w:r>
    </w:p>
    <w:p w14:paraId="36DA9CAA" w14:textId="6E1B8332" w:rsidR="008338F0" w:rsidRPr="00C56140" w:rsidRDefault="003355E7">
      <w:pPr>
        <w:rPr>
          <w:color w:val="000000"/>
          <w:lang w:val="el-GR"/>
        </w:rPr>
      </w:pPr>
      <w:r w:rsidRPr="00C56140">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C56140" w:rsidRDefault="000631F7">
      <w:pPr>
        <w:rPr>
          <w:lang w:val="el-GR"/>
        </w:rPr>
      </w:pPr>
    </w:p>
    <w:p w14:paraId="7BB8EEE2" w14:textId="77777777" w:rsidR="003A5AAC" w:rsidRPr="009A77D3" w:rsidRDefault="003A5AAC" w:rsidP="000631F7">
      <w:pPr>
        <w:pStyle w:val="32"/>
        <w:ind w:left="1276"/>
        <w:rPr>
          <w:rFonts w:cs="Tahoma"/>
          <w:lang w:val="el-GR"/>
        </w:rPr>
      </w:pPr>
      <w:bookmarkStart w:id="67" w:name="_Ref496624630"/>
      <w:bookmarkStart w:id="68" w:name="_Ref496624815"/>
      <w:bookmarkStart w:id="69" w:name="_Ref496625091"/>
      <w:bookmarkStart w:id="70" w:name="_Toc97194268"/>
      <w:bookmarkStart w:id="71" w:name="_Toc97194418"/>
      <w:bookmarkStart w:id="72" w:name="_Toc167222823"/>
      <w:r w:rsidRPr="009A77D3">
        <w:rPr>
          <w:rFonts w:cs="Tahoma"/>
          <w:lang w:val="el-GR"/>
        </w:rPr>
        <w:t>Εγγυήσεις</w:t>
      </w:r>
      <w:bookmarkEnd w:id="67"/>
      <w:bookmarkEnd w:id="68"/>
      <w:bookmarkEnd w:id="69"/>
      <w:bookmarkEnd w:id="70"/>
      <w:bookmarkEnd w:id="71"/>
      <w:bookmarkEnd w:id="72"/>
    </w:p>
    <w:p w14:paraId="00B15F19" w14:textId="5FE5CB96" w:rsidR="008338F0" w:rsidRPr="00C56140" w:rsidRDefault="006771AF" w:rsidP="0054025C">
      <w:pPr>
        <w:rPr>
          <w:color w:val="000000"/>
          <w:lang w:val="el-GR"/>
        </w:rPr>
      </w:pPr>
      <w:bookmarkStart w:id="73" w:name="_Hlk499302719"/>
      <w:r w:rsidRPr="00C56140">
        <w:rPr>
          <w:color w:val="000000"/>
          <w:lang w:val="el-GR"/>
        </w:rPr>
        <w:t xml:space="preserve">Οι εγγυήσεις </w:t>
      </w:r>
      <w:r w:rsidR="005A6D30" w:rsidRPr="00C56140">
        <w:rPr>
          <w:color w:val="000000"/>
          <w:lang w:val="el-GR"/>
        </w:rPr>
        <w:t xml:space="preserve">(παρ. 2.2.2 &amp; 4.1) </w:t>
      </w:r>
      <w:r w:rsidRPr="00C56140">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r w:rsidR="00DF776D" w:rsidRPr="00C56140">
        <w:rPr>
          <w:color w:val="000000"/>
          <w:lang w:val="el-GR"/>
        </w:rPr>
        <w:t xml:space="preserve"> </w:t>
      </w:r>
      <w:r w:rsidRPr="00C56140">
        <w:rPr>
          <w:color w:val="000000"/>
          <w:lang w:val="el-GR"/>
        </w:rPr>
        <w:t>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C56140">
        <w:rPr>
          <w:color w:val="000000"/>
          <w:lang w:val="el-GR"/>
        </w:rPr>
        <w:t xml:space="preserve"> </w:t>
      </w:r>
    </w:p>
    <w:p w14:paraId="2F99F376" w14:textId="77777777" w:rsidR="003B04C4" w:rsidRPr="00C56140" w:rsidRDefault="003B04C4" w:rsidP="00603221">
      <w:pPr>
        <w:rPr>
          <w:color w:val="000000"/>
          <w:lang w:val="el-GR"/>
        </w:rPr>
      </w:pPr>
      <w:bookmarkStart w:id="74" w:name="_Hlk60666106"/>
      <w:r w:rsidRPr="00C56140">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4"/>
    </w:p>
    <w:p w14:paraId="401DC43E" w14:textId="77777777" w:rsidR="008338F0" w:rsidRPr="00C56140" w:rsidRDefault="003355E7">
      <w:pPr>
        <w:rPr>
          <w:color w:val="000000"/>
          <w:lang w:val="el-GR"/>
        </w:rPr>
      </w:pPr>
      <w:r w:rsidRPr="00C56140">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C56140">
        <w:rPr>
          <w:color w:val="000000"/>
          <w:lang w:val="el-GR"/>
        </w:rPr>
        <w:t xml:space="preserve"> </w:t>
      </w:r>
      <w:r w:rsidRPr="00C56140">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C56140">
        <w:rPr>
          <w:color w:val="000000"/>
          <w:lang w:val="el-GR"/>
        </w:rPr>
        <w:t xml:space="preserve"> καταληκτική</w:t>
      </w:r>
      <w:r w:rsidR="00E1337D" w:rsidRPr="00C56140">
        <w:rPr>
          <w:color w:val="000000"/>
          <w:lang w:val="el-GR"/>
        </w:rPr>
        <w:t xml:space="preserve"> </w:t>
      </w:r>
      <w:r w:rsidRPr="00C56140">
        <w:rPr>
          <w:color w:val="000000"/>
          <w:lang w:val="el-GR"/>
        </w:rPr>
        <w:t xml:space="preserve">ημερομηνία διενέργειας του διαγωνισμού, θ) την ημερομηνία λήξης ή τον χρόνο ισχύος της </w:t>
      </w:r>
      <w:r w:rsidRPr="00C56140">
        <w:rPr>
          <w:color w:val="000000"/>
          <w:lang w:val="el-GR"/>
        </w:rPr>
        <w:lastRenderedPageBreak/>
        <w:t xml:space="preserve">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C56140" w:rsidRDefault="0054025C" w:rsidP="0054025C">
      <w:pPr>
        <w:rPr>
          <w:lang w:val="el-GR"/>
        </w:rPr>
      </w:pPr>
      <w:r w:rsidRPr="00C56140">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A4435E7" w14:textId="77777777" w:rsidR="00401C3F" w:rsidRPr="00C56140" w:rsidRDefault="00401C3F">
      <w:pPr>
        <w:rPr>
          <w:color w:val="000000"/>
          <w:lang w:val="el-GR"/>
        </w:rPr>
      </w:pPr>
      <w:r w:rsidRPr="00C56140">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C56140" w:rsidRDefault="00F97C41">
      <w:pPr>
        <w:rPr>
          <w:color w:val="000000"/>
          <w:lang w:val="el-GR"/>
        </w:rPr>
      </w:pPr>
      <w:r w:rsidRPr="00C56140">
        <w:rPr>
          <w:color w:val="000000"/>
          <w:lang w:val="el-GR"/>
        </w:rPr>
        <w:t>Επισημαίνεται ότι εγγυήσεις που εκδίδονται από το Τ</w:t>
      </w:r>
      <w:r w:rsidR="00624353" w:rsidRPr="00C56140">
        <w:rPr>
          <w:color w:val="000000"/>
          <w:lang w:val="el-GR"/>
        </w:rPr>
        <w:t>.</w:t>
      </w:r>
      <w:r w:rsidRPr="00C56140">
        <w:rPr>
          <w:color w:val="000000"/>
          <w:lang w:val="el-GR"/>
        </w:rPr>
        <w:t>Μ</w:t>
      </w:r>
      <w:r w:rsidR="00624353" w:rsidRPr="00C56140">
        <w:rPr>
          <w:color w:val="000000"/>
          <w:lang w:val="el-GR"/>
        </w:rPr>
        <w:t>.</w:t>
      </w:r>
      <w:r w:rsidRPr="00C56140">
        <w:rPr>
          <w:color w:val="000000"/>
          <w:lang w:val="el-GR"/>
        </w:rPr>
        <w:t>Ε</w:t>
      </w:r>
      <w:r w:rsidR="00624353" w:rsidRPr="00C56140">
        <w:rPr>
          <w:color w:val="000000"/>
          <w:lang w:val="el-GR"/>
        </w:rPr>
        <w:t>.</w:t>
      </w:r>
      <w:r w:rsidRPr="00C56140">
        <w:rPr>
          <w:color w:val="000000"/>
          <w:lang w:val="el-GR"/>
        </w:rPr>
        <w:t>Δ</w:t>
      </w:r>
      <w:r w:rsidR="00624353" w:rsidRPr="00C56140">
        <w:rPr>
          <w:color w:val="000000"/>
          <w:lang w:val="el-GR"/>
        </w:rPr>
        <w:t>.</w:t>
      </w:r>
      <w:r w:rsidRPr="00C5614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Pr="00C56140" w:rsidRDefault="003355E7">
      <w:pPr>
        <w:rPr>
          <w:color w:val="000000"/>
          <w:lang w:val="el-GR"/>
        </w:rPr>
      </w:pPr>
      <w:r w:rsidRPr="00C56140">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Pr="00C56140" w:rsidRDefault="000A60A0">
      <w:pPr>
        <w:rPr>
          <w:color w:val="000000"/>
          <w:lang w:val="el-GR"/>
        </w:rPr>
      </w:pPr>
    </w:p>
    <w:p w14:paraId="29C3131D" w14:textId="77777777" w:rsidR="000A60A0" w:rsidRPr="009A77D3" w:rsidRDefault="000A60A0" w:rsidP="000631F7">
      <w:pPr>
        <w:pStyle w:val="32"/>
        <w:ind w:left="1276"/>
        <w:rPr>
          <w:rFonts w:cs="Tahoma"/>
          <w:lang w:val="el-GR"/>
        </w:rPr>
      </w:pPr>
      <w:bookmarkStart w:id="75" w:name="_Toc97194269"/>
      <w:bookmarkStart w:id="76" w:name="_Toc97194419"/>
      <w:bookmarkStart w:id="77" w:name="_Toc167222824"/>
      <w:r w:rsidRPr="009A77D3">
        <w:rPr>
          <w:rFonts w:cs="Tahoma"/>
          <w:lang w:val="el-GR"/>
        </w:rPr>
        <w:t>Προστασία Προσωπικών Δεδομένων</w:t>
      </w:r>
      <w:bookmarkEnd w:id="75"/>
      <w:bookmarkEnd w:id="76"/>
      <w:bookmarkEnd w:id="77"/>
      <w:r w:rsidRPr="009A77D3">
        <w:rPr>
          <w:rFonts w:cs="Tahoma"/>
          <w:lang w:val="el-GR"/>
        </w:rPr>
        <w:t xml:space="preserve"> </w:t>
      </w:r>
    </w:p>
    <w:p w14:paraId="78E355F5" w14:textId="4E802D35" w:rsidR="0054025C" w:rsidRPr="00C56140" w:rsidRDefault="00E13B10">
      <w:pPr>
        <w:suppressAutoHyphens w:val="0"/>
        <w:spacing w:after="0"/>
        <w:jc w:val="left"/>
        <w:rPr>
          <w:color w:val="000000"/>
          <w:lang w:val="el-GR"/>
        </w:rPr>
      </w:pPr>
      <w:r w:rsidRPr="00C56140">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w:t>
      </w:r>
      <w:r w:rsidR="004D76BF" w:rsidRPr="004D76BF">
        <w:rPr>
          <w:lang w:val="el-GR"/>
        </w:rPr>
        <w:t>ΠΑΡΑΡΤΗΜΑ IX– ΕΝΗΜΕΡΩΣΗ ΓΙΑ ΤΗΝ ΕΠΕΞΕΡΓΑΣΙΑ ΠΡΟΣΩΠΙΚΩΝ ΔΕΔΟΜΕΝΩΝ</w:t>
      </w:r>
      <w:r w:rsidR="004D76BF" w:rsidRPr="004D76BF" w:rsidDel="004D76BF">
        <w:rPr>
          <w:lang w:val="el-GR"/>
        </w:rPr>
        <w:t xml:space="preserve"> </w:t>
      </w:r>
      <w:r w:rsidRPr="00C56140">
        <w:rPr>
          <w:lang w:val="el-GR"/>
        </w:rPr>
        <w:t xml:space="preserve"> στην παρούσα</w:t>
      </w:r>
      <w:r w:rsidR="0054025C" w:rsidRPr="00C56140">
        <w:rPr>
          <w:color w:val="000000"/>
          <w:lang w:val="el-GR"/>
        </w:rPr>
        <w:br w:type="page"/>
      </w:r>
    </w:p>
    <w:p w14:paraId="4465A3BF" w14:textId="77777777" w:rsidR="008338F0" w:rsidRPr="00C56140" w:rsidRDefault="008338F0">
      <w:pPr>
        <w:rPr>
          <w:lang w:val="el-GR"/>
        </w:rPr>
      </w:pPr>
    </w:p>
    <w:bookmarkEnd w:id="73"/>
    <w:p w14:paraId="0A47A717" w14:textId="77777777" w:rsidR="008338F0" w:rsidRPr="00C56140" w:rsidRDefault="003355E7" w:rsidP="003A109E">
      <w:pPr>
        <w:pStyle w:val="21"/>
        <w:rPr>
          <w:rFonts w:cs="Tahoma"/>
          <w:lang w:val="el-GR"/>
        </w:rPr>
      </w:pPr>
      <w:r w:rsidRPr="00C56140">
        <w:rPr>
          <w:rFonts w:cs="Tahoma"/>
          <w:lang w:val="el-GR"/>
        </w:rPr>
        <w:tab/>
      </w:r>
      <w:bookmarkStart w:id="78" w:name="_Toc97194270"/>
      <w:bookmarkStart w:id="79" w:name="_Toc97194420"/>
      <w:bookmarkStart w:id="80" w:name="_Toc167222825"/>
      <w:r w:rsidRPr="00C56140">
        <w:rPr>
          <w:rFonts w:cs="Tahoma"/>
          <w:lang w:val="el-GR"/>
        </w:rPr>
        <w:t>Δικαίωμα Συμμετοχής - Κριτήρια Ποιοτικής Επιλογής</w:t>
      </w:r>
      <w:bookmarkEnd w:id="78"/>
      <w:bookmarkEnd w:id="79"/>
      <w:bookmarkEnd w:id="80"/>
    </w:p>
    <w:p w14:paraId="79E1C284" w14:textId="77777777" w:rsidR="008338F0" w:rsidRPr="009A77D3" w:rsidRDefault="003355E7" w:rsidP="0072750F">
      <w:pPr>
        <w:pStyle w:val="32"/>
        <w:ind w:left="1276"/>
        <w:rPr>
          <w:rFonts w:cs="Tahoma"/>
          <w:lang w:val="el-GR"/>
        </w:rPr>
      </w:pPr>
      <w:bookmarkStart w:id="81" w:name="_Ref496541397"/>
      <w:bookmarkStart w:id="82" w:name="_Toc97194271"/>
      <w:bookmarkStart w:id="83" w:name="_Toc97194421"/>
      <w:bookmarkStart w:id="84" w:name="_Toc167222826"/>
      <w:r w:rsidRPr="009A77D3">
        <w:rPr>
          <w:rFonts w:cs="Tahoma"/>
          <w:lang w:val="el-GR"/>
        </w:rPr>
        <w:t>Δικαιούμενοι συμμετοχής</w:t>
      </w:r>
      <w:bookmarkEnd w:id="81"/>
      <w:bookmarkEnd w:id="82"/>
      <w:bookmarkEnd w:id="83"/>
      <w:bookmarkEnd w:id="84"/>
      <w:r w:rsidRPr="009A77D3">
        <w:rPr>
          <w:rFonts w:cs="Tahoma"/>
          <w:lang w:val="el-GR"/>
        </w:rPr>
        <w:t xml:space="preserve"> </w:t>
      </w:r>
    </w:p>
    <w:p w14:paraId="64F045C0" w14:textId="77777777" w:rsidR="008338F0" w:rsidRPr="00C56140" w:rsidRDefault="003355E7" w:rsidP="00B8545D">
      <w:pPr>
        <w:spacing w:before="240"/>
        <w:rPr>
          <w:lang w:val="el-GR"/>
        </w:rPr>
      </w:pPr>
      <w:r w:rsidRPr="00C56140">
        <w:rPr>
          <w:b/>
          <w:bCs/>
          <w:lang w:val="el-GR"/>
        </w:rPr>
        <w:t>1.</w:t>
      </w:r>
      <w:r w:rsidRPr="00C56140">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C56140" w:rsidRDefault="003355E7">
      <w:pPr>
        <w:rPr>
          <w:lang w:val="el-GR"/>
        </w:rPr>
      </w:pPr>
      <w:r w:rsidRPr="00C56140">
        <w:rPr>
          <w:lang w:val="el-GR"/>
        </w:rPr>
        <w:t>α) κράτος-μέλος της Ένωσης,</w:t>
      </w:r>
    </w:p>
    <w:p w14:paraId="485EC0E7" w14:textId="77777777" w:rsidR="008338F0" w:rsidRPr="00C56140" w:rsidRDefault="003355E7">
      <w:pPr>
        <w:rPr>
          <w:lang w:val="el-GR"/>
        </w:rPr>
      </w:pPr>
      <w:r w:rsidRPr="00C56140">
        <w:rPr>
          <w:lang w:val="el-GR"/>
        </w:rPr>
        <w:t>β) κράτος-μέλος του Ευρωπαϊκού Οικονομικού Χώρου (Ε.Ο.Χ.),</w:t>
      </w:r>
    </w:p>
    <w:p w14:paraId="761B3A27" w14:textId="77777777" w:rsidR="008338F0" w:rsidRPr="00C56140" w:rsidRDefault="003355E7">
      <w:pPr>
        <w:rPr>
          <w:lang w:val="el-GR"/>
        </w:rPr>
      </w:pPr>
      <w:r w:rsidRPr="00C56140">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sidRPr="00C56140">
        <w:rPr>
          <w:lang w:val="el-GR"/>
        </w:rPr>
        <w:t>,</w:t>
      </w:r>
      <w:r w:rsidRPr="00C56140">
        <w:rPr>
          <w:lang w:val="el-GR"/>
        </w:rPr>
        <w:t>5</w:t>
      </w:r>
      <w:r w:rsidR="00CD3B0E" w:rsidRPr="00C56140">
        <w:rPr>
          <w:lang w:val="el-GR"/>
        </w:rPr>
        <w:t>, 6</w:t>
      </w:r>
      <w:r w:rsidRPr="00C56140">
        <w:rPr>
          <w:lang w:val="el-GR"/>
        </w:rPr>
        <w:t xml:space="preserve"> και</w:t>
      </w:r>
      <w:r w:rsidR="00CD3B0E" w:rsidRPr="00C56140">
        <w:rPr>
          <w:lang w:val="el-GR"/>
        </w:rPr>
        <w:t xml:space="preserve"> 7 και</w:t>
      </w:r>
      <w:r w:rsidRPr="00C56140">
        <w:rPr>
          <w:lang w:val="el-GR"/>
        </w:rPr>
        <w:t xml:space="preserve"> τις γενικές σημειώσεις του σχετικού με την Ένωση Προσαρτήματος </w:t>
      </w:r>
      <w:r w:rsidRPr="00C56140">
        <w:t>I</w:t>
      </w:r>
      <w:r w:rsidRPr="00C56140">
        <w:rPr>
          <w:lang w:val="el-GR"/>
        </w:rPr>
        <w:t xml:space="preserve"> της ως άνω Συμφωνίας, καθώς και </w:t>
      </w:r>
    </w:p>
    <w:p w14:paraId="0D92DB03" w14:textId="77777777" w:rsidR="008338F0" w:rsidRPr="00C56140" w:rsidRDefault="003355E7">
      <w:pPr>
        <w:rPr>
          <w:lang w:val="el-GR"/>
        </w:rPr>
      </w:pPr>
      <w:r w:rsidRPr="00C56140">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3FE00FAD" w:rsidR="00CD3B0E" w:rsidRPr="00C56140" w:rsidRDefault="00CD3B0E">
      <w:pPr>
        <w:rPr>
          <w:lang w:val="el-GR"/>
        </w:rPr>
      </w:pPr>
      <w:r w:rsidRPr="00C56140">
        <w:rPr>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C56140">
        <w:rPr>
          <w:rStyle w:val="0"/>
          <w:lang w:val="el-GR"/>
        </w:rPr>
        <w:footnoteReference w:id="3"/>
      </w:r>
    </w:p>
    <w:p w14:paraId="2A29223E" w14:textId="4A79051D" w:rsidR="008207F2" w:rsidRPr="00C56140" w:rsidRDefault="008207F2" w:rsidP="008207F2">
      <w:pPr>
        <w:spacing w:before="120"/>
        <w:rPr>
          <w:lang w:val="el-GR"/>
        </w:rPr>
      </w:pPr>
      <w:bookmarkStart w:id="85" w:name="_Hlk118712403"/>
      <w:r w:rsidRPr="00C56140">
        <w:rPr>
          <w:b/>
          <w:lang w:val="el-GR"/>
        </w:rPr>
        <w:t>2.</w:t>
      </w:r>
      <w:r w:rsidRPr="00C56140">
        <w:rPr>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C56140">
        <w:rPr>
          <w:lang w:val="en-US"/>
        </w:rPr>
        <w:t>L</w:t>
      </w:r>
      <w:r w:rsidRPr="00C56140">
        <w:rPr>
          <w:lang w:val="el-GR"/>
        </w:rPr>
        <w:t xml:space="preserve"> 111/1) και συγκεκριμένα αν ο οικονομικός φορέας είναι:</w:t>
      </w:r>
    </w:p>
    <w:p w14:paraId="07137C91" w14:textId="77777777" w:rsidR="008207F2" w:rsidRPr="00C56140" w:rsidRDefault="008207F2" w:rsidP="008207F2">
      <w:pPr>
        <w:spacing w:before="120"/>
        <w:rPr>
          <w:lang w:val="el-GR"/>
        </w:rPr>
      </w:pPr>
      <w:r w:rsidRPr="00C56140">
        <w:rPr>
          <w:lang w:val="el-GR"/>
        </w:rPr>
        <w:t>α) Ρώσος υπήκοος ή φυσικό ή νομικό πρόσωπο, οντότητα ή φορέα που έχει την έδρα του στη Ρωσία,</w:t>
      </w:r>
    </w:p>
    <w:p w14:paraId="119E8A90" w14:textId="77777777" w:rsidR="008207F2" w:rsidRPr="00C56140" w:rsidRDefault="008207F2" w:rsidP="008207F2">
      <w:pPr>
        <w:spacing w:before="120"/>
        <w:rPr>
          <w:lang w:val="el-GR"/>
        </w:rPr>
      </w:pPr>
      <w:r w:rsidRPr="00C56140">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C56140" w:rsidRDefault="008207F2" w:rsidP="008207F2">
      <w:pPr>
        <w:spacing w:before="120"/>
        <w:rPr>
          <w:lang w:val="el-GR"/>
        </w:rPr>
      </w:pPr>
      <w:r w:rsidRPr="00C56140">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7FDABAFF" w14:textId="5F9FEDDD" w:rsidR="009F688B" w:rsidRPr="00C56140" w:rsidRDefault="009F688B" w:rsidP="008207F2">
      <w:pPr>
        <w:rPr>
          <w:lang w:val="el-GR"/>
        </w:rPr>
      </w:pPr>
      <w:r w:rsidRPr="00C56140">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Pr="00C56140">
        <w:rPr>
          <w:lang w:val="el-GR"/>
        </w:rPr>
        <w:fldChar w:fldCharType="begin"/>
      </w:r>
      <w:r w:rsidRPr="00C56140">
        <w:rPr>
          <w:lang w:val="el-GR"/>
        </w:rPr>
        <w:instrText xml:space="preserve"> REF _Ref494118533 \r \h </w:instrText>
      </w:r>
      <w:r w:rsidR="007F477E" w:rsidRPr="00C56140">
        <w:rPr>
          <w:lang w:val="el-GR"/>
        </w:rPr>
        <w:instrText xml:space="preserve"> \* MERGEFORMAT </w:instrText>
      </w:r>
      <w:r w:rsidRPr="00C56140">
        <w:rPr>
          <w:lang w:val="el-GR"/>
        </w:rPr>
      </w:r>
      <w:r w:rsidRPr="00C56140">
        <w:rPr>
          <w:lang w:val="el-GR"/>
        </w:rPr>
        <w:fldChar w:fldCharType="separate"/>
      </w:r>
      <w:r w:rsidR="00CB4F34">
        <w:rPr>
          <w:lang w:val="el-GR"/>
        </w:rPr>
        <w:t>0</w:t>
      </w:r>
      <w:r w:rsidRPr="00C56140">
        <w:rPr>
          <w:lang w:val="el-GR"/>
        </w:rPr>
        <w:fldChar w:fldCharType="end"/>
      </w:r>
      <w:hyperlink w:anchor="_ΠΑΡΑΡΤΗΜΑ_VIΙ_–" w:history="1">
        <w:r w:rsidR="00E13B10" w:rsidRPr="00C56140">
          <w:rPr>
            <w:rStyle w:val="-"/>
            <w:lang w:val="el-GR"/>
          </w:rPr>
          <w:t xml:space="preserve">ΠΑΡΑΡΤΗΜΑ </w:t>
        </w:r>
        <w:r w:rsidR="00E13B10" w:rsidRPr="00C56140">
          <w:rPr>
            <w:rStyle w:val="-"/>
          </w:rPr>
          <w:t>VI</w:t>
        </w:r>
        <w:r w:rsidR="00E13B10" w:rsidRPr="00C56140">
          <w:rPr>
            <w:rStyle w:val="-"/>
            <w:lang w:val="el-GR"/>
          </w:rPr>
          <w:t>Ι – Άλλες Δηλώσεις</w:t>
        </w:r>
      </w:hyperlink>
    </w:p>
    <w:bookmarkEnd w:id="85"/>
    <w:p w14:paraId="5EBAA89E" w14:textId="20A0884A" w:rsidR="008338F0" w:rsidRPr="00C56140" w:rsidRDefault="00E97E4D">
      <w:pPr>
        <w:rPr>
          <w:i/>
          <w:iCs/>
          <w:color w:val="5B9BD5"/>
          <w:lang w:val="el-GR"/>
        </w:rPr>
      </w:pPr>
      <w:r w:rsidRPr="00C56140">
        <w:rPr>
          <w:b/>
          <w:bCs/>
          <w:lang w:val="el-GR"/>
        </w:rPr>
        <w:t>3</w:t>
      </w:r>
      <w:r w:rsidR="003355E7" w:rsidRPr="00C56140">
        <w:rPr>
          <w:b/>
          <w:bCs/>
          <w:lang w:val="el-GR"/>
        </w:rPr>
        <w:t>.</w:t>
      </w:r>
      <w:r w:rsidR="003355E7" w:rsidRPr="00C56140">
        <w:rPr>
          <w:lang w:val="el-GR"/>
        </w:rPr>
        <w:t xml:space="preserve"> </w:t>
      </w:r>
      <w:r w:rsidR="00CD3B0E" w:rsidRPr="00C56140">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rsidR="00DF776D" w:rsidRPr="00C56140">
        <w:rPr>
          <w:lang w:val="el-GR"/>
        </w:rPr>
        <w:t xml:space="preserve"> </w:t>
      </w:r>
      <w:r w:rsidR="00CD3B0E" w:rsidRPr="00C56140">
        <w:rPr>
          <w:lang w:val="el-GR"/>
        </w:rPr>
        <w:t xml:space="preserve">μπορεί να απαιτήσει </w:t>
      </w:r>
      <w:r w:rsidR="00CD3B0E" w:rsidRPr="00C56140">
        <w:rPr>
          <w:lang w:val="el-GR"/>
        </w:rPr>
        <w:lastRenderedPageBreak/>
        <w:t>από τις ενώσεις οικονομικών φορέων να περιβληθούν συγκεκριμένη νομική μορφή, εφόσον τους ανατεθεί η σύμβαση.</w:t>
      </w:r>
    </w:p>
    <w:p w14:paraId="7695FA92" w14:textId="5E1849D6" w:rsidR="002F2BED" w:rsidRPr="00C56140" w:rsidRDefault="00E97E4D" w:rsidP="006F63EC">
      <w:pPr>
        <w:rPr>
          <w:vertAlign w:val="superscript"/>
          <w:lang w:val="el-GR"/>
        </w:rPr>
      </w:pPr>
      <w:r w:rsidRPr="00C56140">
        <w:rPr>
          <w:b/>
          <w:bCs/>
          <w:lang w:val="el-GR"/>
        </w:rPr>
        <w:t>4</w:t>
      </w:r>
      <w:r w:rsidR="003355E7" w:rsidRPr="00C56140">
        <w:rPr>
          <w:b/>
          <w:bCs/>
          <w:lang w:val="el-GR"/>
        </w:rPr>
        <w:t>.</w:t>
      </w:r>
      <w:r w:rsidR="003355E7" w:rsidRPr="00C56140">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C56140">
        <w:rPr>
          <w:rStyle w:val="FootnoteReference2"/>
          <w:lang w:val="el-GR"/>
        </w:rPr>
        <w:t xml:space="preserve"> </w:t>
      </w:r>
    </w:p>
    <w:p w14:paraId="6B39115A" w14:textId="77777777" w:rsidR="008338F0" w:rsidRPr="009A77D3" w:rsidRDefault="003355E7" w:rsidP="0072750F">
      <w:pPr>
        <w:pStyle w:val="32"/>
        <w:ind w:left="1276"/>
        <w:rPr>
          <w:rFonts w:cs="Tahoma"/>
          <w:lang w:val="el-GR"/>
        </w:rPr>
      </w:pPr>
      <w:bookmarkStart w:id="86" w:name="_Ref496542081"/>
      <w:bookmarkStart w:id="87" w:name="_Toc97194272"/>
      <w:bookmarkStart w:id="88" w:name="_Toc97194422"/>
      <w:bookmarkStart w:id="89" w:name="_Toc167222827"/>
      <w:r w:rsidRPr="009A77D3">
        <w:rPr>
          <w:rFonts w:cs="Tahoma"/>
          <w:lang w:val="el-GR"/>
        </w:rPr>
        <w:t>Εγγύηση συμμετοχής</w:t>
      </w:r>
      <w:bookmarkEnd w:id="86"/>
      <w:bookmarkEnd w:id="87"/>
      <w:bookmarkEnd w:id="88"/>
      <w:bookmarkEnd w:id="89"/>
    </w:p>
    <w:p w14:paraId="075B8B68" w14:textId="6BCB501C" w:rsidR="00C960CF" w:rsidRPr="00C56140" w:rsidRDefault="003355E7" w:rsidP="00221291">
      <w:pPr>
        <w:pStyle w:val="aff"/>
        <w:tabs>
          <w:tab w:val="left" w:pos="0"/>
          <w:tab w:val="left" w:pos="1134"/>
        </w:tabs>
        <w:spacing w:before="240"/>
        <w:ind w:left="0"/>
        <w:rPr>
          <w:lang w:val="el-GR"/>
        </w:rPr>
      </w:pPr>
      <w:r w:rsidRPr="00C56140">
        <w:rPr>
          <w:rStyle w:val="Heading4Char"/>
          <w:rFonts w:ascii="Tahoma" w:hAnsi="Tahoma" w:cs="Tahoma"/>
          <w:sz w:val="22"/>
          <w:szCs w:val="22"/>
          <w:lang w:val="el-GR"/>
        </w:rPr>
        <w:t>2.2.2.1.</w:t>
      </w:r>
      <w:r w:rsidRPr="00C56140">
        <w:rPr>
          <w:b/>
          <w:bCs/>
          <w:lang w:val="el-GR"/>
        </w:rPr>
        <w:t xml:space="preserve"> </w:t>
      </w:r>
      <w:r w:rsidRPr="00C56140">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C56140">
        <w:rPr>
          <w:lang w:val="el-GR"/>
        </w:rPr>
        <w:t xml:space="preserve"> </w:t>
      </w:r>
      <w:r w:rsidRPr="00C56140">
        <w:rPr>
          <w:lang w:val="el-GR"/>
        </w:rPr>
        <w:t>εγγυητική επιστολή συμμετοχής,</w:t>
      </w:r>
      <w:r w:rsidR="00C960CF" w:rsidRPr="00C56140">
        <w:rPr>
          <w:lang w:val="el-GR"/>
        </w:rPr>
        <w:t xml:space="preserve"> σύμφωνα με το </w:t>
      </w:r>
      <w:r w:rsidR="00CA543A" w:rsidRPr="00C56140">
        <w:rPr>
          <w:lang w:val="el-GR"/>
        </w:rPr>
        <w:t xml:space="preserve">αντίστοιχο </w:t>
      </w:r>
      <w:r w:rsidR="00C960CF" w:rsidRPr="00C56140">
        <w:rPr>
          <w:lang w:val="el-GR"/>
        </w:rPr>
        <w:t xml:space="preserve">υπόδειγμα </w:t>
      </w:r>
      <w:r w:rsidR="00CA543A" w:rsidRPr="00C56140">
        <w:rPr>
          <w:lang w:val="el-GR"/>
        </w:rPr>
        <w:t>στο</w:t>
      </w:r>
      <w:r w:rsidR="00C960CF" w:rsidRPr="00C56140">
        <w:rPr>
          <w:lang w:val="el-GR"/>
        </w:rPr>
        <w:t xml:space="preserve"> </w:t>
      </w:r>
      <w:r w:rsidR="00CA543A" w:rsidRPr="00C56140">
        <w:rPr>
          <w:lang w:val="el-GR"/>
        </w:rPr>
        <w:t>«</w:t>
      </w:r>
      <w:r w:rsidR="004255F2" w:rsidRPr="00C56140">
        <w:rPr>
          <w:lang w:val="el-GR"/>
        </w:rPr>
        <w:t xml:space="preserve">ΠΑΡΑΡΤΗΜΑ </w:t>
      </w:r>
      <w:r w:rsidR="004255F2" w:rsidRPr="00C56140">
        <w:t>VIII</w:t>
      </w:r>
      <w:r w:rsidR="004255F2" w:rsidRPr="00C56140">
        <w:rPr>
          <w:lang w:val="el-GR"/>
        </w:rPr>
        <w:t xml:space="preserve"> – Υποδείγματα Εγγυητικών Επιστολών</w:t>
      </w:r>
      <w:r w:rsidR="00CA543A" w:rsidRPr="00C56140">
        <w:rPr>
          <w:lang w:val="el-GR"/>
        </w:rPr>
        <w:t>»</w:t>
      </w:r>
      <w:r w:rsidR="00E1337D" w:rsidRPr="00C56140">
        <w:rPr>
          <w:lang w:val="el-GR"/>
        </w:rPr>
        <w:t xml:space="preserve"> </w:t>
      </w:r>
      <w:r w:rsidR="00C960CF" w:rsidRPr="00C56140">
        <w:rPr>
          <w:lang w:val="el-GR"/>
        </w:rPr>
        <w:t>της παρούσας</w:t>
      </w:r>
      <w:r w:rsidRPr="00C56140">
        <w:rPr>
          <w:lang w:val="el-GR"/>
        </w:rPr>
        <w:t>.</w:t>
      </w:r>
    </w:p>
    <w:p w14:paraId="66399F81" w14:textId="77777777" w:rsidR="006F63EC" w:rsidRPr="00C56140" w:rsidRDefault="006F63EC" w:rsidP="00221291">
      <w:pPr>
        <w:pStyle w:val="aff"/>
        <w:tabs>
          <w:tab w:val="left" w:pos="0"/>
          <w:tab w:val="left" w:pos="1134"/>
        </w:tabs>
        <w:spacing w:before="240"/>
        <w:ind w:left="0"/>
        <w:rPr>
          <w:lang w:val="el-GR"/>
        </w:rPr>
      </w:pPr>
    </w:p>
    <w:p w14:paraId="37E366F6" w14:textId="7E0A4D88" w:rsidR="00DF0C2D" w:rsidRPr="00C56140" w:rsidRDefault="00DF0C2D" w:rsidP="003329FF">
      <w:pPr>
        <w:pStyle w:val="aff"/>
        <w:tabs>
          <w:tab w:val="left" w:pos="0"/>
          <w:tab w:val="left" w:pos="1134"/>
        </w:tabs>
        <w:spacing w:before="240"/>
        <w:ind w:left="0"/>
        <w:rPr>
          <w:lang w:val="el-GR"/>
        </w:rPr>
      </w:pPr>
      <w:r w:rsidRPr="00C56140">
        <w:rPr>
          <w:lang w:val="el-GR"/>
        </w:rPr>
        <w:t xml:space="preserve">Το ποσό της εγγυητικής επιστολής θα πρέπει να καλύπτει σε ευρώ (€) ποσοστό </w:t>
      </w:r>
      <w:r w:rsidR="006F63EC" w:rsidRPr="00C56140">
        <w:rPr>
          <w:b/>
          <w:bCs/>
          <w:lang w:val="el-GR"/>
        </w:rPr>
        <w:t>2</w:t>
      </w:r>
      <w:r w:rsidRPr="00C56140">
        <w:rPr>
          <w:b/>
          <w:lang w:val="el-GR"/>
        </w:rPr>
        <w:t>%</w:t>
      </w:r>
      <w:r w:rsidRPr="00C56140">
        <w:rPr>
          <w:lang w:val="el-GR"/>
        </w:rPr>
        <w:t xml:space="preserve"> του προϋπολογισμού του Έργου (μη συμπεριλαμβανομένου ΦΠΑ</w:t>
      </w:r>
      <w:r w:rsidR="006F63EC" w:rsidRPr="00C56140">
        <w:rPr>
          <w:lang w:val="el-GR"/>
        </w:rPr>
        <w:t xml:space="preserve"> και δικαιωμάτων προαίρεσης</w:t>
      </w:r>
      <w:r w:rsidRPr="00C56140">
        <w:rPr>
          <w:lang w:val="el-GR"/>
        </w:rPr>
        <w:t>), ήτοι ποσό</w:t>
      </w:r>
      <w:r w:rsidR="00DF776D" w:rsidRPr="00C56140">
        <w:rPr>
          <w:lang w:val="el-GR"/>
        </w:rPr>
        <w:t xml:space="preserve"> </w:t>
      </w:r>
      <w:r w:rsidR="00F8504A" w:rsidRPr="00C56140">
        <w:rPr>
          <w:lang w:val="el-GR"/>
        </w:rPr>
        <w:t>διακοσίων εξήντα τριών</w:t>
      </w:r>
      <w:r w:rsidR="0047380D" w:rsidRPr="00C56140">
        <w:rPr>
          <w:lang w:val="el-GR"/>
        </w:rPr>
        <w:t xml:space="preserve"> χιλι</w:t>
      </w:r>
      <w:r w:rsidR="00551A3E" w:rsidRPr="00C56140">
        <w:rPr>
          <w:lang w:val="el-GR"/>
        </w:rPr>
        <w:t>άδων</w:t>
      </w:r>
      <w:r w:rsidR="00F8504A" w:rsidRPr="00C56140">
        <w:rPr>
          <w:lang w:val="el-GR"/>
        </w:rPr>
        <w:t xml:space="preserve"> ευρώ</w:t>
      </w:r>
      <w:r w:rsidR="0047380D" w:rsidRPr="00C56140">
        <w:rPr>
          <w:lang w:val="el-GR"/>
        </w:rPr>
        <w:t xml:space="preserve"> (</w:t>
      </w:r>
      <w:r w:rsidR="00F8504A" w:rsidRPr="00C56140">
        <w:rPr>
          <w:lang w:val="el-GR"/>
        </w:rPr>
        <w:t>263.000,00</w:t>
      </w:r>
      <w:r w:rsidR="00551A3E" w:rsidRPr="00C56140">
        <w:rPr>
          <w:lang w:val="el-GR"/>
        </w:rPr>
        <w:t xml:space="preserve"> </w:t>
      </w:r>
      <w:r w:rsidRPr="00C56140">
        <w:rPr>
          <w:lang w:val="el-GR"/>
        </w:rPr>
        <w:t>€).</w:t>
      </w:r>
    </w:p>
    <w:p w14:paraId="29F1BA91" w14:textId="77777777" w:rsidR="008338F0" w:rsidRPr="00C56140" w:rsidRDefault="003355E7">
      <w:pPr>
        <w:rPr>
          <w:bCs/>
          <w:lang w:val="el-GR"/>
        </w:rPr>
      </w:pPr>
      <w:r w:rsidRPr="00C56140">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4843FD1B" w:rsidR="008338F0" w:rsidRPr="00C56140" w:rsidRDefault="003355E7">
      <w:pPr>
        <w:rPr>
          <w:bCs/>
          <w:lang w:val="el-GR"/>
        </w:rPr>
      </w:pPr>
      <w:r w:rsidRPr="00C56140">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C56140">
        <w:rPr>
          <w:bCs/>
          <w:lang w:val="el-GR"/>
        </w:rPr>
        <w:t xml:space="preserve">της παρ. </w:t>
      </w:r>
      <w:r w:rsidR="00061ADD" w:rsidRPr="00C56140">
        <w:rPr>
          <w:bCs/>
          <w:lang w:val="el-GR"/>
        </w:rPr>
        <w:fldChar w:fldCharType="begin"/>
      </w:r>
      <w:r w:rsidR="00061ADD" w:rsidRPr="00C56140">
        <w:rPr>
          <w:bCs/>
          <w:lang w:val="el-GR"/>
        </w:rPr>
        <w:instrText xml:space="preserve"> REF _Ref496542431 \r \h </w:instrText>
      </w:r>
      <w:r w:rsidR="00DF02B0" w:rsidRPr="00C56140">
        <w:rPr>
          <w:bCs/>
          <w:lang w:val="el-GR"/>
        </w:rPr>
        <w:instrText xml:space="preserve"> \* MERGEFORMAT </w:instrText>
      </w:r>
      <w:r w:rsidR="00061ADD" w:rsidRPr="00C56140">
        <w:rPr>
          <w:bCs/>
          <w:lang w:val="el-GR"/>
        </w:rPr>
      </w:r>
      <w:r w:rsidR="00061ADD" w:rsidRPr="00C56140">
        <w:rPr>
          <w:bCs/>
          <w:lang w:val="el-GR"/>
        </w:rPr>
        <w:fldChar w:fldCharType="separate"/>
      </w:r>
      <w:r w:rsidR="00CB4F34">
        <w:rPr>
          <w:bCs/>
          <w:lang w:val="el-GR"/>
        </w:rPr>
        <w:t>2.4.5</w:t>
      </w:r>
      <w:r w:rsidR="00061ADD" w:rsidRPr="00C56140">
        <w:rPr>
          <w:bCs/>
          <w:lang w:val="el-GR"/>
        </w:rPr>
        <w:fldChar w:fldCharType="end"/>
      </w:r>
      <w:r w:rsidRPr="00C56140">
        <w:rPr>
          <w:bCs/>
          <w:lang w:val="el-GR"/>
        </w:rPr>
        <w:t xml:space="preserve"> </w:t>
      </w:r>
      <w:r w:rsidR="00C960CF" w:rsidRPr="00C56140">
        <w:rPr>
          <w:bCs/>
          <w:lang w:val="el-GR"/>
        </w:rPr>
        <w:t xml:space="preserve">«Χρόνος Ισχύος των Προσφορών» </w:t>
      </w:r>
      <w:r w:rsidRPr="00C56140">
        <w:rPr>
          <w:bCs/>
          <w:lang w:val="el-GR"/>
        </w:rPr>
        <w:t>της παρούσας, άλλως η προσφορά απορρίπτεται. Η αναθέτουσα αρχή μπορεί, πριν τη λήξη της προσφοράς, να ζητά από τ</w:t>
      </w:r>
      <w:r w:rsidR="00730200" w:rsidRPr="00C56140">
        <w:rPr>
          <w:bCs/>
          <w:lang w:val="el-GR"/>
        </w:rPr>
        <w:t>ους</w:t>
      </w:r>
      <w:r w:rsidRPr="00C56140">
        <w:rPr>
          <w:bCs/>
          <w:lang w:val="el-GR"/>
        </w:rPr>
        <w:t xml:space="preserve"> προσφέροντ</w:t>
      </w:r>
      <w:r w:rsidR="00730200" w:rsidRPr="00C56140">
        <w:rPr>
          <w:bCs/>
          <w:lang w:val="el-GR"/>
        </w:rPr>
        <w:t>ες</w:t>
      </w:r>
      <w:r w:rsidRPr="00C56140">
        <w:rPr>
          <w:bCs/>
          <w:lang w:val="el-GR"/>
        </w:rPr>
        <w:t xml:space="preserve"> να παρατείν</w:t>
      </w:r>
      <w:r w:rsidR="00730200" w:rsidRPr="00C56140">
        <w:rPr>
          <w:bCs/>
          <w:lang w:val="el-GR"/>
        </w:rPr>
        <w:t>ουν</w:t>
      </w:r>
      <w:r w:rsidRPr="00C56140">
        <w:rPr>
          <w:bCs/>
          <w:lang w:val="el-GR"/>
        </w:rPr>
        <w:t>, πριν τη λήξη τους, τη διάρκεια ισχύος της προσφοράς και της εγγύησης συμμετοχής.</w:t>
      </w:r>
    </w:p>
    <w:p w14:paraId="43BCC803" w14:textId="249F85E9" w:rsidR="00CD3B0E" w:rsidRPr="00C56140" w:rsidRDefault="00CD3B0E" w:rsidP="00CD3B0E">
      <w:pPr>
        <w:rPr>
          <w:lang w:val="el-GR"/>
        </w:rPr>
      </w:pPr>
      <w:r w:rsidRPr="00C56140">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C56140">
        <w:rPr>
          <w:bCs/>
          <w:lang w:val="el-GR"/>
        </w:rPr>
        <w:fldChar w:fldCharType="begin"/>
      </w:r>
      <w:r w:rsidRPr="00C56140">
        <w:rPr>
          <w:bCs/>
          <w:lang w:val="el-GR"/>
        </w:rPr>
        <w:instrText xml:space="preserve"> REF _Ref496542534 \r \h </w:instrText>
      </w:r>
      <w:r w:rsidR="00C56140">
        <w:rPr>
          <w:bCs/>
          <w:lang w:val="el-GR"/>
        </w:rPr>
        <w:instrText xml:space="preserve"> \* MERGEFORMAT </w:instrText>
      </w:r>
      <w:r w:rsidRPr="00C56140">
        <w:rPr>
          <w:bCs/>
          <w:lang w:val="el-GR"/>
        </w:rPr>
      </w:r>
      <w:r w:rsidRPr="00C56140">
        <w:rPr>
          <w:bCs/>
          <w:lang w:val="el-GR"/>
        </w:rPr>
        <w:fldChar w:fldCharType="separate"/>
      </w:r>
      <w:r w:rsidR="00CB4F34">
        <w:rPr>
          <w:bCs/>
          <w:lang w:val="el-GR"/>
        </w:rPr>
        <w:t>3.1</w:t>
      </w:r>
      <w:r w:rsidRPr="00C56140">
        <w:rPr>
          <w:bCs/>
          <w:lang w:val="el-GR"/>
        </w:rPr>
        <w:fldChar w:fldCharType="end"/>
      </w:r>
      <w:r w:rsidRPr="00C56140">
        <w:rPr>
          <w:bCs/>
          <w:lang w:val="el-GR"/>
        </w:rPr>
        <w:t xml:space="preserve"> της παρούσας, άλλως η προσφορά απορρίπτεται ως απαράδεκτη, μετά από γνώμη της Επιτροπής Διαγωνισμού.</w:t>
      </w:r>
    </w:p>
    <w:p w14:paraId="3C5200D8" w14:textId="77777777" w:rsidR="00CD3B0E" w:rsidRPr="00C56140" w:rsidRDefault="00CD3B0E">
      <w:pPr>
        <w:rPr>
          <w:b/>
          <w:bCs/>
          <w:lang w:val="el-GR"/>
        </w:rPr>
      </w:pPr>
    </w:p>
    <w:p w14:paraId="30F72B92" w14:textId="77777777" w:rsidR="008338F0" w:rsidRPr="00C56140" w:rsidRDefault="003355E7" w:rsidP="00221291">
      <w:pPr>
        <w:pStyle w:val="aff"/>
        <w:tabs>
          <w:tab w:val="left" w:pos="0"/>
          <w:tab w:val="left" w:pos="1134"/>
        </w:tabs>
        <w:spacing w:before="240"/>
        <w:ind w:left="0"/>
        <w:rPr>
          <w:lang w:val="el-GR"/>
        </w:rPr>
      </w:pPr>
      <w:r w:rsidRPr="00C56140">
        <w:rPr>
          <w:rStyle w:val="Heading4Char"/>
          <w:rFonts w:ascii="Tahoma" w:hAnsi="Tahoma" w:cs="Tahoma"/>
          <w:sz w:val="22"/>
          <w:szCs w:val="22"/>
          <w:lang w:val="el-GR"/>
        </w:rPr>
        <w:t>2.2.2.2.</w:t>
      </w:r>
      <w:r w:rsidRPr="00C56140">
        <w:rPr>
          <w:b/>
          <w:lang w:val="el-GR"/>
        </w:rPr>
        <w:t xml:space="preserve"> </w:t>
      </w:r>
      <w:r w:rsidRPr="00C56140">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C56140" w:rsidRDefault="003355E7">
      <w:pPr>
        <w:rPr>
          <w:lang w:val="el-GR"/>
        </w:rPr>
      </w:pPr>
      <w:r w:rsidRPr="00C56140">
        <w:rPr>
          <w:lang w:val="el-GR"/>
        </w:rPr>
        <w:t>Η εγγύηση συμμετοχής επιστρέφεται στους λοιπούς προσφέροντες</w:t>
      </w:r>
      <w:r w:rsidR="00E87EA9" w:rsidRPr="00C56140">
        <w:rPr>
          <w:lang w:val="el-GR"/>
        </w:rPr>
        <w:t xml:space="preserve"> σύμφωνα με τα ειδικότερα οριζόμενα </w:t>
      </w:r>
      <w:r w:rsidR="00CD3B0E" w:rsidRPr="00C56140">
        <w:rPr>
          <w:bCs/>
          <w:lang w:val="el-GR"/>
        </w:rPr>
        <w:t>στην παρ. 3 του ά</w:t>
      </w:r>
      <w:r w:rsidR="00E87EA9" w:rsidRPr="00C56140">
        <w:rPr>
          <w:bCs/>
          <w:lang w:val="el-GR"/>
        </w:rPr>
        <w:t>ρθρο</w:t>
      </w:r>
      <w:r w:rsidR="00CD3B0E" w:rsidRPr="00C56140">
        <w:rPr>
          <w:bCs/>
          <w:lang w:val="el-GR"/>
        </w:rPr>
        <w:t>υ</w:t>
      </w:r>
      <w:r w:rsidR="00E87EA9" w:rsidRPr="00C56140">
        <w:rPr>
          <w:bCs/>
          <w:lang w:val="el-GR"/>
        </w:rPr>
        <w:t xml:space="preserve"> 72 του ν. 4412/2016</w:t>
      </w:r>
      <w:r w:rsidR="00E87EA9" w:rsidRPr="00C56140">
        <w:rPr>
          <w:lang w:val="el-GR"/>
        </w:rPr>
        <w:t>.</w:t>
      </w:r>
      <w:r w:rsidR="00E87EA9" w:rsidRPr="00C56140">
        <w:rPr>
          <w:rStyle w:val="WW-FootnoteReference17"/>
          <w:lang w:val="el-GR"/>
        </w:rPr>
        <w:t xml:space="preserve"> </w:t>
      </w:r>
      <w:r w:rsidR="00E87EA9" w:rsidRPr="00C56140">
        <w:rPr>
          <w:rStyle w:val="WW-FootnoteReference17"/>
        </w:rPr>
        <w:footnoteReference w:id="4"/>
      </w:r>
      <w:r w:rsidR="00E87EA9" w:rsidRPr="00C56140">
        <w:rPr>
          <w:lang w:val="el-GR"/>
        </w:rPr>
        <w:t xml:space="preserve"> </w:t>
      </w:r>
    </w:p>
    <w:p w14:paraId="1FB0C47E" w14:textId="77777777" w:rsidR="00E975FD" w:rsidRPr="00C56140" w:rsidRDefault="00FA4CDD">
      <w:pPr>
        <w:rPr>
          <w:lang w:val="el-GR"/>
        </w:rPr>
      </w:pPr>
      <w:r w:rsidRPr="00C56140">
        <w:rPr>
          <w:lang w:val="el-GR"/>
        </w:rPr>
        <w:t>μ</w:t>
      </w:r>
      <w:r w:rsidR="00FC1B9E" w:rsidRPr="00C56140">
        <w:rPr>
          <w:lang w:val="el-GR"/>
        </w:rPr>
        <w:t>ετά από :</w:t>
      </w:r>
    </w:p>
    <w:p w14:paraId="5B6ECAAC" w14:textId="77777777" w:rsidR="00FC1B9E" w:rsidRPr="00C56140" w:rsidRDefault="00FC1B9E" w:rsidP="00821852">
      <w:pPr>
        <w:rPr>
          <w:lang w:val="el-GR"/>
        </w:rPr>
      </w:pPr>
      <w:r w:rsidRPr="00C56140">
        <w:rPr>
          <w:rFonts w:hint="eastAsia"/>
          <w:lang w:val="el-GR"/>
        </w:rPr>
        <w:t>αα</w:t>
      </w:r>
      <w:r w:rsidRPr="00C56140">
        <w:rPr>
          <w:lang w:val="el-GR"/>
        </w:rPr>
        <w:t xml:space="preserve">) </w:t>
      </w:r>
      <w:r w:rsidRPr="00C56140">
        <w:rPr>
          <w:rFonts w:hint="eastAsia"/>
          <w:lang w:val="el-GR"/>
        </w:rPr>
        <w:t>την</w:t>
      </w:r>
      <w:r w:rsidRPr="00C56140">
        <w:rPr>
          <w:lang w:val="el-GR"/>
        </w:rPr>
        <w:t xml:space="preserve"> </w:t>
      </w:r>
      <w:r w:rsidRPr="00C56140">
        <w:rPr>
          <w:rFonts w:hint="eastAsia"/>
          <w:lang w:val="el-GR"/>
        </w:rPr>
        <w:t>άπρακτη</w:t>
      </w:r>
      <w:r w:rsidRPr="00C56140">
        <w:rPr>
          <w:lang w:val="el-GR"/>
        </w:rPr>
        <w:t xml:space="preserve"> </w:t>
      </w:r>
      <w:r w:rsidRPr="00C56140">
        <w:rPr>
          <w:rFonts w:hint="eastAsia"/>
          <w:lang w:val="el-GR"/>
        </w:rPr>
        <w:t>πάροδο</w:t>
      </w:r>
      <w:r w:rsidRPr="00C56140">
        <w:rPr>
          <w:lang w:val="el-GR"/>
        </w:rPr>
        <w:t xml:space="preserve"> </w:t>
      </w:r>
      <w:r w:rsidRPr="00C56140">
        <w:rPr>
          <w:rFonts w:hint="eastAsia"/>
          <w:lang w:val="el-GR"/>
        </w:rPr>
        <w:t>της</w:t>
      </w:r>
      <w:r w:rsidRPr="00C56140">
        <w:rPr>
          <w:lang w:val="el-GR"/>
        </w:rPr>
        <w:t xml:space="preserve"> </w:t>
      </w:r>
      <w:r w:rsidRPr="00C56140">
        <w:rPr>
          <w:rFonts w:hint="eastAsia"/>
          <w:lang w:val="el-GR"/>
        </w:rPr>
        <w:t>προθεσμίας</w:t>
      </w:r>
      <w:r w:rsidRPr="00C56140">
        <w:rPr>
          <w:lang w:val="el-GR"/>
        </w:rPr>
        <w:t xml:space="preserve"> </w:t>
      </w:r>
      <w:r w:rsidRPr="00C56140">
        <w:rPr>
          <w:rFonts w:hint="eastAsia"/>
          <w:lang w:val="el-GR"/>
        </w:rPr>
        <w:t>άσκησης</w:t>
      </w:r>
      <w:r w:rsidRPr="00C56140">
        <w:rPr>
          <w:lang w:val="el-GR"/>
        </w:rPr>
        <w:t xml:space="preserve"> </w:t>
      </w:r>
      <w:r w:rsidRPr="00C56140">
        <w:rPr>
          <w:rFonts w:hint="eastAsia"/>
          <w:lang w:val="el-GR"/>
        </w:rPr>
        <w:t>ενδικοφανούς</w:t>
      </w:r>
      <w:r w:rsidRPr="00C56140">
        <w:rPr>
          <w:lang w:val="el-GR"/>
        </w:rPr>
        <w:t xml:space="preserve"> </w:t>
      </w:r>
      <w:r w:rsidRPr="00C56140">
        <w:rPr>
          <w:rFonts w:hint="eastAsia"/>
          <w:lang w:val="el-GR"/>
        </w:rPr>
        <w:t>προσφυγής</w:t>
      </w:r>
      <w:r w:rsidRPr="00C56140">
        <w:rPr>
          <w:lang w:val="el-GR"/>
        </w:rPr>
        <w:t xml:space="preserve"> </w:t>
      </w:r>
      <w:r w:rsidRPr="00C56140">
        <w:rPr>
          <w:rFonts w:hint="eastAsia"/>
          <w:lang w:val="el-GR"/>
        </w:rPr>
        <w:t>ή</w:t>
      </w:r>
      <w:r w:rsidRPr="00C56140">
        <w:rPr>
          <w:lang w:val="el-GR"/>
        </w:rPr>
        <w:t xml:space="preserve"> </w:t>
      </w:r>
      <w:r w:rsidRPr="00C56140">
        <w:rPr>
          <w:rFonts w:hint="eastAsia"/>
          <w:lang w:val="el-GR"/>
        </w:rPr>
        <w:t>την</w:t>
      </w:r>
      <w:r w:rsidRPr="00C56140">
        <w:rPr>
          <w:lang w:val="el-GR"/>
        </w:rPr>
        <w:t xml:space="preserve"> </w:t>
      </w:r>
      <w:r w:rsidRPr="00C56140">
        <w:rPr>
          <w:rFonts w:hint="eastAsia"/>
          <w:lang w:val="el-GR"/>
        </w:rPr>
        <w:t>έκδοση</w:t>
      </w:r>
      <w:r w:rsidRPr="00C56140">
        <w:rPr>
          <w:lang w:val="el-GR"/>
        </w:rPr>
        <w:t xml:space="preserve"> </w:t>
      </w:r>
      <w:r w:rsidRPr="00C56140">
        <w:rPr>
          <w:rFonts w:hint="eastAsia"/>
          <w:lang w:val="el-GR"/>
        </w:rPr>
        <w:t>απόφασης</w:t>
      </w:r>
      <w:r w:rsidRPr="00C56140">
        <w:rPr>
          <w:lang w:val="el-GR"/>
        </w:rPr>
        <w:t xml:space="preserve"> </w:t>
      </w:r>
      <w:r w:rsidRPr="00C56140">
        <w:rPr>
          <w:rFonts w:hint="eastAsia"/>
          <w:lang w:val="el-GR"/>
        </w:rPr>
        <w:t>επί</w:t>
      </w:r>
      <w:r w:rsidRPr="00C56140">
        <w:rPr>
          <w:lang w:val="el-GR"/>
        </w:rPr>
        <w:t xml:space="preserve"> </w:t>
      </w:r>
      <w:r w:rsidRPr="00C56140">
        <w:rPr>
          <w:rFonts w:hint="eastAsia"/>
          <w:lang w:val="el-GR"/>
        </w:rPr>
        <w:t>ασκηθείσας</w:t>
      </w:r>
      <w:r w:rsidRPr="00C56140">
        <w:rPr>
          <w:lang w:val="el-GR"/>
        </w:rPr>
        <w:t xml:space="preserve"> </w:t>
      </w:r>
      <w:r w:rsidRPr="00C56140">
        <w:rPr>
          <w:rFonts w:hint="eastAsia"/>
          <w:lang w:val="el-GR"/>
        </w:rPr>
        <w:t>προσφυγής</w:t>
      </w:r>
      <w:r w:rsidRPr="00C56140">
        <w:rPr>
          <w:lang w:val="el-GR"/>
        </w:rPr>
        <w:t xml:space="preserve"> </w:t>
      </w:r>
      <w:r w:rsidRPr="00C56140">
        <w:rPr>
          <w:rFonts w:hint="eastAsia"/>
          <w:lang w:val="el-GR"/>
        </w:rPr>
        <w:t>κατά</w:t>
      </w:r>
      <w:r w:rsidRPr="00C56140">
        <w:rPr>
          <w:lang w:val="el-GR"/>
        </w:rPr>
        <w:t xml:space="preserve"> </w:t>
      </w:r>
      <w:r w:rsidRPr="00C56140">
        <w:rPr>
          <w:rFonts w:hint="eastAsia"/>
          <w:lang w:val="el-GR"/>
        </w:rPr>
        <w:t>της</w:t>
      </w:r>
      <w:r w:rsidRPr="00C56140">
        <w:rPr>
          <w:lang w:val="el-GR"/>
        </w:rPr>
        <w:t xml:space="preserve"> </w:t>
      </w:r>
      <w:r w:rsidRPr="00C56140">
        <w:rPr>
          <w:rFonts w:hint="eastAsia"/>
          <w:lang w:val="el-GR"/>
        </w:rPr>
        <w:t>απόφασης</w:t>
      </w:r>
      <w:r w:rsidRPr="00C56140">
        <w:rPr>
          <w:lang w:val="el-GR"/>
        </w:rPr>
        <w:t xml:space="preserve"> </w:t>
      </w:r>
      <w:r w:rsidRPr="00C56140">
        <w:rPr>
          <w:rFonts w:hint="eastAsia"/>
          <w:lang w:val="el-GR"/>
        </w:rPr>
        <w:t>κατακύρωσης</w:t>
      </w:r>
      <w:r w:rsidRPr="00C56140">
        <w:rPr>
          <w:lang w:val="el-GR"/>
        </w:rPr>
        <w:t>,</w:t>
      </w:r>
    </w:p>
    <w:p w14:paraId="44620B77" w14:textId="77777777" w:rsidR="00FC1B9E" w:rsidRPr="00C56140" w:rsidRDefault="00FC1B9E" w:rsidP="00821852">
      <w:pPr>
        <w:rPr>
          <w:lang w:val="el-GR"/>
        </w:rPr>
      </w:pPr>
      <w:r w:rsidRPr="00C56140">
        <w:rPr>
          <w:rFonts w:hint="eastAsia"/>
          <w:lang w:val="el-GR"/>
        </w:rPr>
        <w:t>ββ</w:t>
      </w:r>
      <w:r w:rsidRPr="00C56140">
        <w:rPr>
          <w:lang w:val="el-GR"/>
        </w:rPr>
        <w:t xml:space="preserve">) </w:t>
      </w:r>
      <w:r w:rsidRPr="00C56140">
        <w:rPr>
          <w:rFonts w:hint="eastAsia"/>
          <w:lang w:val="el-GR"/>
        </w:rPr>
        <w:t>την</w:t>
      </w:r>
      <w:r w:rsidRPr="00C56140">
        <w:rPr>
          <w:lang w:val="el-GR"/>
        </w:rPr>
        <w:t xml:space="preserve"> </w:t>
      </w:r>
      <w:r w:rsidRPr="00C56140">
        <w:rPr>
          <w:rFonts w:hint="eastAsia"/>
          <w:lang w:val="el-GR"/>
        </w:rPr>
        <w:t>άπρακτη</w:t>
      </w:r>
      <w:r w:rsidRPr="00C56140">
        <w:rPr>
          <w:lang w:val="el-GR"/>
        </w:rPr>
        <w:t xml:space="preserve"> </w:t>
      </w:r>
      <w:r w:rsidRPr="00C56140">
        <w:rPr>
          <w:rFonts w:hint="eastAsia"/>
          <w:lang w:val="el-GR"/>
        </w:rPr>
        <w:t>πάροδο</w:t>
      </w:r>
      <w:r w:rsidRPr="00C56140">
        <w:rPr>
          <w:lang w:val="el-GR"/>
        </w:rPr>
        <w:t xml:space="preserve"> </w:t>
      </w:r>
      <w:r w:rsidRPr="00C56140">
        <w:rPr>
          <w:rFonts w:hint="eastAsia"/>
          <w:lang w:val="el-GR"/>
        </w:rPr>
        <w:t>της</w:t>
      </w:r>
      <w:r w:rsidRPr="00C56140">
        <w:rPr>
          <w:lang w:val="el-GR"/>
        </w:rPr>
        <w:t xml:space="preserve"> </w:t>
      </w:r>
      <w:r w:rsidRPr="00C56140">
        <w:rPr>
          <w:rFonts w:hint="eastAsia"/>
          <w:lang w:val="el-GR"/>
        </w:rPr>
        <w:t>προθεσμίας</w:t>
      </w:r>
      <w:r w:rsidRPr="00C56140">
        <w:rPr>
          <w:lang w:val="el-GR"/>
        </w:rPr>
        <w:t xml:space="preserve"> </w:t>
      </w:r>
      <w:r w:rsidRPr="00C56140">
        <w:rPr>
          <w:rFonts w:hint="eastAsia"/>
          <w:lang w:val="el-GR"/>
        </w:rPr>
        <w:t>άσκησης</w:t>
      </w:r>
      <w:r w:rsidRPr="00C56140">
        <w:rPr>
          <w:lang w:val="el-GR"/>
        </w:rPr>
        <w:t xml:space="preserve"> </w:t>
      </w:r>
      <w:r w:rsidRPr="00C56140">
        <w:rPr>
          <w:rFonts w:hint="eastAsia"/>
          <w:lang w:val="el-GR"/>
        </w:rPr>
        <w:t>ενδίκων</w:t>
      </w:r>
      <w:r w:rsidRPr="00C56140">
        <w:rPr>
          <w:lang w:val="el-GR"/>
        </w:rPr>
        <w:t xml:space="preserve"> </w:t>
      </w:r>
      <w:r w:rsidRPr="00C56140">
        <w:rPr>
          <w:rFonts w:hint="eastAsia"/>
          <w:lang w:val="el-GR"/>
        </w:rPr>
        <w:t>βοηθημάτων</w:t>
      </w:r>
      <w:r w:rsidRPr="00C56140">
        <w:rPr>
          <w:lang w:val="el-GR"/>
        </w:rPr>
        <w:t xml:space="preserve"> </w:t>
      </w:r>
      <w:r w:rsidRPr="00C56140">
        <w:rPr>
          <w:rFonts w:hint="eastAsia"/>
          <w:lang w:val="el-GR"/>
        </w:rPr>
        <w:t>προσωρινής</w:t>
      </w:r>
      <w:r w:rsidRPr="00C56140">
        <w:rPr>
          <w:lang w:val="el-GR"/>
        </w:rPr>
        <w:t xml:space="preserve"> </w:t>
      </w:r>
      <w:r w:rsidRPr="00C56140">
        <w:rPr>
          <w:rFonts w:hint="eastAsia"/>
          <w:lang w:val="el-GR"/>
        </w:rPr>
        <w:t>δικαστικής</w:t>
      </w:r>
      <w:r w:rsidRPr="00C56140">
        <w:rPr>
          <w:lang w:val="el-GR"/>
        </w:rPr>
        <w:t xml:space="preserve"> </w:t>
      </w:r>
      <w:r w:rsidRPr="00C56140">
        <w:rPr>
          <w:rFonts w:hint="eastAsia"/>
          <w:lang w:val="el-GR"/>
        </w:rPr>
        <w:t>προστασίας</w:t>
      </w:r>
      <w:r w:rsidRPr="00C56140">
        <w:rPr>
          <w:lang w:val="el-GR"/>
        </w:rPr>
        <w:t xml:space="preserve"> </w:t>
      </w:r>
      <w:r w:rsidRPr="00C56140">
        <w:rPr>
          <w:rFonts w:hint="eastAsia"/>
          <w:lang w:val="el-GR"/>
        </w:rPr>
        <w:t>ή</w:t>
      </w:r>
      <w:r w:rsidRPr="00C56140">
        <w:rPr>
          <w:lang w:val="el-GR"/>
        </w:rPr>
        <w:t xml:space="preserve"> </w:t>
      </w:r>
      <w:r w:rsidRPr="00C56140">
        <w:rPr>
          <w:rFonts w:hint="eastAsia"/>
          <w:lang w:val="el-GR"/>
        </w:rPr>
        <w:t>την</w:t>
      </w:r>
      <w:r w:rsidRPr="00C56140">
        <w:rPr>
          <w:lang w:val="el-GR"/>
        </w:rPr>
        <w:t xml:space="preserve"> </w:t>
      </w:r>
      <w:r w:rsidRPr="00C56140">
        <w:rPr>
          <w:rFonts w:hint="eastAsia"/>
          <w:lang w:val="el-GR"/>
        </w:rPr>
        <w:t>έκδοση</w:t>
      </w:r>
      <w:r w:rsidRPr="00C56140">
        <w:rPr>
          <w:lang w:val="el-GR"/>
        </w:rPr>
        <w:t xml:space="preserve"> </w:t>
      </w:r>
      <w:r w:rsidRPr="00C56140">
        <w:rPr>
          <w:rFonts w:hint="eastAsia"/>
          <w:lang w:val="el-GR"/>
        </w:rPr>
        <w:t>απόφασης</w:t>
      </w:r>
      <w:r w:rsidRPr="00C56140">
        <w:rPr>
          <w:lang w:val="el-GR"/>
        </w:rPr>
        <w:t xml:space="preserve"> </w:t>
      </w:r>
      <w:r w:rsidRPr="00C56140">
        <w:rPr>
          <w:rFonts w:hint="eastAsia"/>
          <w:lang w:val="el-GR"/>
        </w:rPr>
        <w:t>επ’</w:t>
      </w:r>
      <w:r w:rsidRPr="00C56140">
        <w:rPr>
          <w:lang w:val="el-GR"/>
        </w:rPr>
        <w:t xml:space="preserve"> </w:t>
      </w:r>
      <w:r w:rsidRPr="00C56140">
        <w:rPr>
          <w:rFonts w:hint="eastAsia"/>
          <w:lang w:val="el-GR"/>
        </w:rPr>
        <w:t>αυτών</w:t>
      </w:r>
      <w:r w:rsidRPr="00C56140">
        <w:rPr>
          <w:lang w:val="el-GR"/>
        </w:rPr>
        <w:t>,</w:t>
      </w:r>
    </w:p>
    <w:p w14:paraId="005EAC0D" w14:textId="77777777" w:rsidR="00FC1B9E" w:rsidRPr="00C56140" w:rsidRDefault="00FC1B9E" w:rsidP="00821852">
      <w:pPr>
        <w:rPr>
          <w:lang w:val="el-GR"/>
        </w:rPr>
      </w:pPr>
      <w:r w:rsidRPr="00C56140">
        <w:rPr>
          <w:rFonts w:hint="eastAsia"/>
          <w:lang w:val="el-GR"/>
        </w:rPr>
        <w:t>γγ</w:t>
      </w:r>
      <w:r w:rsidRPr="00C56140">
        <w:rPr>
          <w:lang w:val="el-GR"/>
        </w:rPr>
        <w:t xml:space="preserve">) </w:t>
      </w:r>
      <w:r w:rsidRPr="00C56140">
        <w:rPr>
          <w:rFonts w:hint="eastAsia"/>
          <w:lang w:val="el-GR"/>
        </w:rPr>
        <w:t>την</w:t>
      </w:r>
      <w:r w:rsidRPr="00C56140">
        <w:rPr>
          <w:lang w:val="el-GR"/>
        </w:rPr>
        <w:t xml:space="preserve"> </w:t>
      </w:r>
      <w:r w:rsidRPr="00C56140">
        <w:rPr>
          <w:rFonts w:hint="eastAsia"/>
          <w:lang w:val="el-GR"/>
        </w:rPr>
        <w:t>ολοκλήρωση</w:t>
      </w:r>
      <w:r w:rsidRPr="00C56140">
        <w:rPr>
          <w:lang w:val="el-GR"/>
        </w:rPr>
        <w:t xml:space="preserve"> </w:t>
      </w:r>
      <w:r w:rsidRPr="00C56140">
        <w:rPr>
          <w:rFonts w:hint="eastAsia"/>
          <w:lang w:val="el-GR"/>
        </w:rPr>
        <w:t>του</w:t>
      </w:r>
      <w:r w:rsidRPr="00C56140">
        <w:rPr>
          <w:lang w:val="el-GR"/>
        </w:rPr>
        <w:t xml:space="preserve"> </w:t>
      </w:r>
      <w:r w:rsidRPr="00C56140">
        <w:rPr>
          <w:rFonts w:hint="eastAsia"/>
          <w:lang w:val="el-GR"/>
        </w:rPr>
        <w:t>προσυμβατικού</w:t>
      </w:r>
      <w:r w:rsidRPr="00C56140">
        <w:rPr>
          <w:lang w:val="el-GR"/>
        </w:rPr>
        <w:t xml:space="preserve"> </w:t>
      </w:r>
      <w:r w:rsidRPr="00C56140">
        <w:rPr>
          <w:rFonts w:hint="eastAsia"/>
          <w:lang w:val="el-GR"/>
        </w:rPr>
        <w:t>ελέγχου</w:t>
      </w:r>
      <w:r w:rsidRPr="00C56140">
        <w:rPr>
          <w:lang w:val="el-GR"/>
        </w:rPr>
        <w:t xml:space="preserve"> </w:t>
      </w:r>
      <w:r w:rsidRPr="00C56140">
        <w:rPr>
          <w:rFonts w:hint="eastAsia"/>
          <w:lang w:val="el-GR"/>
        </w:rPr>
        <w:t>από</w:t>
      </w:r>
      <w:r w:rsidRPr="00C56140">
        <w:rPr>
          <w:lang w:val="el-GR"/>
        </w:rPr>
        <w:t xml:space="preserve"> </w:t>
      </w:r>
      <w:r w:rsidRPr="00C56140">
        <w:rPr>
          <w:rFonts w:hint="eastAsia"/>
          <w:lang w:val="el-GR"/>
        </w:rPr>
        <w:t>το</w:t>
      </w:r>
      <w:r w:rsidRPr="00C56140">
        <w:rPr>
          <w:lang w:val="el-GR"/>
        </w:rPr>
        <w:t xml:space="preserve"> </w:t>
      </w:r>
      <w:r w:rsidRPr="00C56140">
        <w:rPr>
          <w:rFonts w:hint="eastAsia"/>
          <w:lang w:val="el-GR"/>
        </w:rPr>
        <w:t>Ελεγκτικό</w:t>
      </w:r>
      <w:r w:rsidRPr="00C56140">
        <w:rPr>
          <w:lang w:val="el-GR"/>
        </w:rPr>
        <w:t xml:space="preserve"> </w:t>
      </w:r>
      <w:r w:rsidRPr="00C56140">
        <w:rPr>
          <w:rFonts w:hint="eastAsia"/>
          <w:lang w:val="el-GR"/>
        </w:rPr>
        <w:t>Συνέδριο</w:t>
      </w:r>
      <w:r w:rsidRPr="00C56140">
        <w:rPr>
          <w:lang w:val="el-GR"/>
        </w:rPr>
        <w:t xml:space="preserve">, </w:t>
      </w:r>
      <w:r w:rsidRPr="00C56140">
        <w:rPr>
          <w:rFonts w:hint="eastAsia"/>
          <w:lang w:val="el-GR"/>
        </w:rPr>
        <w:t>σύμφωνα</w:t>
      </w:r>
      <w:r w:rsidRPr="00C56140">
        <w:rPr>
          <w:lang w:val="el-GR"/>
        </w:rPr>
        <w:t xml:space="preserve"> </w:t>
      </w:r>
      <w:r w:rsidRPr="00C56140">
        <w:rPr>
          <w:rFonts w:hint="eastAsia"/>
          <w:lang w:val="el-GR"/>
        </w:rPr>
        <w:t>με</w:t>
      </w:r>
      <w:r w:rsidRPr="00C56140">
        <w:rPr>
          <w:lang w:val="el-GR"/>
        </w:rPr>
        <w:t xml:space="preserve"> </w:t>
      </w:r>
      <w:r w:rsidRPr="00C56140">
        <w:rPr>
          <w:rFonts w:hint="eastAsia"/>
          <w:lang w:val="el-GR"/>
        </w:rPr>
        <w:t>τα</w:t>
      </w:r>
      <w:r w:rsidRPr="00C56140">
        <w:rPr>
          <w:lang w:val="el-GR"/>
        </w:rPr>
        <w:t xml:space="preserve"> </w:t>
      </w:r>
      <w:r w:rsidRPr="00C56140">
        <w:rPr>
          <w:rFonts w:hint="eastAsia"/>
          <w:lang w:val="el-GR"/>
        </w:rPr>
        <w:t>άρθρα</w:t>
      </w:r>
      <w:r w:rsidRPr="00C56140">
        <w:rPr>
          <w:lang w:val="el-GR"/>
        </w:rPr>
        <w:t xml:space="preserve"> 324 </w:t>
      </w:r>
      <w:r w:rsidRPr="00C56140">
        <w:rPr>
          <w:rFonts w:hint="eastAsia"/>
          <w:lang w:val="el-GR"/>
        </w:rPr>
        <w:t>έως</w:t>
      </w:r>
      <w:r w:rsidRPr="00C56140">
        <w:rPr>
          <w:lang w:val="el-GR"/>
        </w:rPr>
        <w:t xml:space="preserve"> 327 </w:t>
      </w:r>
      <w:r w:rsidRPr="00C56140">
        <w:rPr>
          <w:rFonts w:hint="eastAsia"/>
          <w:lang w:val="el-GR"/>
        </w:rPr>
        <w:t>του</w:t>
      </w:r>
      <w:r w:rsidRPr="00C56140">
        <w:rPr>
          <w:lang w:val="el-GR"/>
        </w:rPr>
        <w:t xml:space="preserve"> </w:t>
      </w:r>
      <w:r w:rsidRPr="00C56140">
        <w:rPr>
          <w:rFonts w:hint="eastAsia"/>
          <w:lang w:val="el-GR"/>
        </w:rPr>
        <w:t>ν</w:t>
      </w:r>
      <w:r w:rsidRPr="00C56140">
        <w:rPr>
          <w:lang w:val="el-GR"/>
        </w:rPr>
        <w:t>. 4700/2020 (</w:t>
      </w:r>
      <w:r w:rsidRPr="00C56140">
        <w:rPr>
          <w:rFonts w:hint="eastAsia"/>
          <w:lang w:val="el-GR"/>
        </w:rPr>
        <w:t>Α’</w:t>
      </w:r>
      <w:r w:rsidRPr="00C56140">
        <w:rPr>
          <w:lang w:val="el-GR"/>
        </w:rPr>
        <w:t xml:space="preserve"> 127), </w:t>
      </w:r>
      <w:r w:rsidRPr="00C56140">
        <w:rPr>
          <w:rFonts w:hint="eastAsia"/>
          <w:lang w:val="el-GR"/>
        </w:rPr>
        <w:t>εφόσον</w:t>
      </w:r>
      <w:r w:rsidRPr="00C56140">
        <w:rPr>
          <w:lang w:val="el-GR"/>
        </w:rPr>
        <w:t xml:space="preserve"> </w:t>
      </w:r>
      <w:r w:rsidRPr="00C56140">
        <w:rPr>
          <w:rFonts w:hint="eastAsia"/>
          <w:lang w:val="el-GR"/>
        </w:rPr>
        <w:t>απαιτείται</w:t>
      </w:r>
      <w:r w:rsidRPr="00C56140">
        <w:rPr>
          <w:lang w:val="el-GR"/>
        </w:rPr>
        <w:t>.</w:t>
      </w:r>
    </w:p>
    <w:p w14:paraId="4AFB1DB4" w14:textId="77777777" w:rsidR="00FC1B9E" w:rsidRPr="00C56140" w:rsidRDefault="00FC1B9E" w:rsidP="00821852">
      <w:pPr>
        <w:rPr>
          <w:lang w:val="el-GR"/>
        </w:rPr>
      </w:pPr>
      <w:r w:rsidRPr="00C56140">
        <w:rPr>
          <w:rFonts w:hint="eastAsia"/>
          <w:lang w:val="el-GR"/>
        </w:rPr>
        <w:t>Για</w:t>
      </w:r>
      <w:r w:rsidRPr="00C56140">
        <w:rPr>
          <w:lang w:val="el-GR"/>
        </w:rPr>
        <w:t xml:space="preserve"> </w:t>
      </w:r>
      <w:r w:rsidRPr="00C56140">
        <w:rPr>
          <w:rFonts w:hint="eastAsia"/>
          <w:lang w:val="el-GR"/>
        </w:rPr>
        <w:t>τα</w:t>
      </w:r>
      <w:r w:rsidRPr="00C56140">
        <w:rPr>
          <w:lang w:val="el-GR"/>
        </w:rPr>
        <w:t xml:space="preserve"> </w:t>
      </w:r>
      <w:r w:rsidRPr="00C56140">
        <w:rPr>
          <w:rFonts w:hint="eastAsia"/>
          <w:lang w:val="el-GR"/>
        </w:rPr>
        <w:t>προηγούμενα</w:t>
      </w:r>
      <w:r w:rsidRPr="00C56140">
        <w:rPr>
          <w:lang w:val="el-GR"/>
        </w:rPr>
        <w:t xml:space="preserve"> </w:t>
      </w:r>
      <w:r w:rsidRPr="00C56140">
        <w:rPr>
          <w:rFonts w:hint="eastAsia"/>
          <w:lang w:val="el-GR"/>
        </w:rPr>
        <w:t>στάδια</w:t>
      </w:r>
      <w:r w:rsidRPr="00C56140">
        <w:rPr>
          <w:lang w:val="el-GR"/>
        </w:rPr>
        <w:t xml:space="preserve"> </w:t>
      </w:r>
      <w:r w:rsidRPr="00C56140">
        <w:rPr>
          <w:rFonts w:hint="eastAsia"/>
          <w:lang w:val="el-GR"/>
        </w:rPr>
        <w:t>της</w:t>
      </w:r>
      <w:r w:rsidRPr="00C56140">
        <w:rPr>
          <w:lang w:val="el-GR"/>
        </w:rPr>
        <w:t xml:space="preserve"> </w:t>
      </w:r>
      <w:r w:rsidRPr="00C56140">
        <w:rPr>
          <w:rFonts w:hint="eastAsia"/>
          <w:lang w:val="el-GR"/>
        </w:rPr>
        <w:t>κατακύρωσης</w:t>
      </w:r>
      <w:r w:rsidRPr="00C56140">
        <w:rPr>
          <w:lang w:val="el-GR"/>
        </w:rPr>
        <w:t xml:space="preserve"> </w:t>
      </w:r>
      <w:r w:rsidRPr="00C56140">
        <w:rPr>
          <w:rFonts w:hint="eastAsia"/>
          <w:lang w:val="el-GR"/>
        </w:rPr>
        <w:t>η</w:t>
      </w:r>
      <w:r w:rsidRPr="00C56140">
        <w:rPr>
          <w:lang w:val="el-GR"/>
        </w:rPr>
        <w:t xml:space="preserve"> </w:t>
      </w:r>
      <w:r w:rsidRPr="00C56140">
        <w:rPr>
          <w:rFonts w:hint="eastAsia"/>
          <w:lang w:val="el-GR"/>
        </w:rPr>
        <w:t>εγγύηση</w:t>
      </w:r>
      <w:r w:rsidRPr="00C56140">
        <w:rPr>
          <w:lang w:val="el-GR"/>
        </w:rPr>
        <w:t xml:space="preserve"> </w:t>
      </w:r>
      <w:r w:rsidRPr="00C56140">
        <w:rPr>
          <w:rFonts w:hint="eastAsia"/>
          <w:lang w:val="el-GR"/>
        </w:rPr>
        <w:t>συμμετοχής</w:t>
      </w:r>
      <w:r w:rsidRPr="00C56140">
        <w:rPr>
          <w:lang w:val="el-GR"/>
        </w:rPr>
        <w:t xml:space="preserve"> </w:t>
      </w:r>
      <w:r w:rsidRPr="00C56140">
        <w:rPr>
          <w:rFonts w:hint="eastAsia"/>
          <w:lang w:val="el-GR"/>
        </w:rPr>
        <w:t>επιστρέφεται</w:t>
      </w:r>
      <w:r w:rsidRPr="00C56140">
        <w:rPr>
          <w:lang w:val="el-GR"/>
        </w:rPr>
        <w:t xml:space="preserve"> </w:t>
      </w:r>
      <w:r w:rsidRPr="00C56140">
        <w:rPr>
          <w:rFonts w:hint="eastAsia"/>
          <w:lang w:val="el-GR"/>
        </w:rPr>
        <w:t>στους</w:t>
      </w:r>
      <w:r w:rsidRPr="00C56140">
        <w:rPr>
          <w:lang w:val="el-GR"/>
        </w:rPr>
        <w:t xml:space="preserve"> </w:t>
      </w:r>
      <w:r w:rsidRPr="00C56140">
        <w:rPr>
          <w:rFonts w:hint="eastAsia"/>
          <w:lang w:val="el-GR"/>
        </w:rPr>
        <w:t>συμμετέχοντες</w:t>
      </w:r>
      <w:r w:rsidRPr="00C56140">
        <w:rPr>
          <w:lang w:val="el-GR"/>
        </w:rPr>
        <w:t xml:space="preserve"> </w:t>
      </w:r>
      <w:r w:rsidRPr="00C56140">
        <w:rPr>
          <w:rFonts w:hint="eastAsia"/>
          <w:lang w:val="el-GR"/>
        </w:rPr>
        <w:t>σε</w:t>
      </w:r>
      <w:r w:rsidRPr="00C56140">
        <w:rPr>
          <w:lang w:val="el-GR"/>
        </w:rPr>
        <w:t xml:space="preserve"> </w:t>
      </w:r>
      <w:r w:rsidRPr="00C56140">
        <w:rPr>
          <w:rFonts w:hint="eastAsia"/>
          <w:lang w:val="el-GR"/>
        </w:rPr>
        <w:t>περίπτωση</w:t>
      </w:r>
      <w:r w:rsidRPr="00C56140">
        <w:rPr>
          <w:lang w:val="el-GR"/>
        </w:rPr>
        <w:t>:</w:t>
      </w:r>
    </w:p>
    <w:p w14:paraId="1EAF57F6" w14:textId="77777777" w:rsidR="00FC1B9E" w:rsidRPr="00C56140" w:rsidRDefault="00FC1B9E" w:rsidP="00821852">
      <w:pPr>
        <w:rPr>
          <w:lang w:val="el-GR"/>
        </w:rPr>
      </w:pPr>
      <w:r w:rsidRPr="00C56140">
        <w:rPr>
          <w:rFonts w:hint="eastAsia"/>
          <w:lang w:val="el-GR"/>
        </w:rPr>
        <w:t>α</w:t>
      </w:r>
      <w:r w:rsidRPr="00C56140">
        <w:rPr>
          <w:lang w:val="el-GR"/>
        </w:rPr>
        <w:t xml:space="preserve">) </w:t>
      </w:r>
      <w:r w:rsidRPr="00C56140">
        <w:rPr>
          <w:rFonts w:hint="eastAsia"/>
          <w:lang w:val="el-GR"/>
        </w:rPr>
        <w:t>λήξης</w:t>
      </w:r>
      <w:r w:rsidRPr="00C56140">
        <w:rPr>
          <w:lang w:val="el-GR"/>
        </w:rPr>
        <w:t xml:space="preserve"> </w:t>
      </w:r>
      <w:r w:rsidRPr="00C56140">
        <w:rPr>
          <w:rFonts w:hint="eastAsia"/>
          <w:lang w:val="el-GR"/>
        </w:rPr>
        <w:t>του</w:t>
      </w:r>
      <w:r w:rsidRPr="00C56140">
        <w:rPr>
          <w:lang w:val="el-GR"/>
        </w:rPr>
        <w:t xml:space="preserve"> </w:t>
      </w:r>
      <w:r w:rsidRPr="00C56140">
        <w:rPr>
          <w:rFonts w:hint="eastAsia"/>
          <w:lang w:val="el-GR"/>
        </w:rPr>
        <w:t>χρόνου</w:t>
      </w:r>
      <w:r w:rsidRPr="00C56140">
        <w:rPr>
          <w:lang w:val="el-GR"/>
        </w:rPr>
        <w:t xml:space="preserve"> </w:t>
      </w:r>
      <w:r w:rsidRPr="00C56140">
        <w:rPr>
          <w:rFonts w:hint="eastAsia"/>
          <w:lang w:val="el-GR"/>
        </w:rPr>
        <w:t>ισχύος</w:t>
      </w:r>
      <w:r w:rsidRPr="00C56140">
        <w:rPr>
          <w:lang w:val="el-GR"/>
        </w:rPr>
        <w:t xml:space="preserve"> </w:t>
      </w:r>
      <w:r w:rsidRPr="00C56140">
        <w:rPr>
          <w:rFonts w:hint="eastAsia"/>
          <w:lang w:val="el-GR"/>
        </w:rPr>
        <w:t>της</w:t>
      </w:r>
      <w:r w:rsidRPr="00C56140">
        <w:rPr>
          <w:lang w:val="el-GR"/>
        </w:rPr>
        <w:t xml:space="preserve"> </w:t>
      </w:r>
      <w:r w:rsidRPr="00C56140">
        <w:rPr>
          <w:rFonts w:hint="eastAsia"/>
          <w:lang w:val="el-GR"/>
        </w:rPr>
        <w:t>προσφοράς</w:t>
      </w:r>
      <w:r w:rsidRPr="00C56140">
        <w:rPr>
          <w:lang w:val="el-GR"/>
        </w:rPr>
        <w:t xml:space="preserve"> </w:t>
      </w:r>
      <w:r w:rsidRPr="00C56140">
        <w:rPr>
          <w:rFonts w:hint="eastAsia"/>
          <w:lang w:val="el-GR"/>
        </w:rPr>
        <w:t>και</w:t>
      </w:r>
      <w:r w:rsidRPr="00C56140">
        <w:rPr>
          <w:lang w:val="el-GR"/>
        </w:rPr>
        <w:t xml:space="preserve"> </w:t>
      </w:r>
      <w:r w:rsidRPr="00C56140">
        <w:rPr>
          <w:rFonts w:hint="eastAsia"/>
          <w:lang w:val="el-GR"/>
        </w:rPr>
        <w:t>μη</w:t>
      </w:r>
      <w:r w:rsidRPr="00C56140">
        <w:rPr>
          <w:lang w:val="el-GR"/>
        </w:rPr>
        <w:t xml:space="preserve"> </w:t>
      </w:r>
      <w:r w:rsidRPr="00C56140">
        <w:rPr>
          <w:rFonts w:hint="eastAsia"/>
          <w:lang w:val="el-GR"/>
        </w:rPr>
        <w:t>ανανέωσης</w:t>
      </w:r>
      <w:r w:rsidRPr="00C56140">
        <w:rPr>
          <w:lang w:val="el-GR"/>
        </w:rPr>
        <w:t xml:space="preserve"> </w:t>
      </w:r>
      <w:r w:rsidRPr="00C56140">
        <w:rPr>
          <w:rFonts w:hint="eastAsia"/>
          <w:lang w:val="el-GR"/>
        </w:rPr>
        <w:t>αυτής</w:t>
      </w:r>
      <w:r w:rsidRPr="00C56140">
        <w:rPr>
          <w:lang w:val="el-GR"/>
        </w:rPr>
        <w:t xml:space="preserve"> </w:t>
      </w:r>
      <w:r w:rsidRPr="00C56140">
        <w:rPr>
          <w:rFonts w:hint="eastAsia"/>
          <w:lang w:val="el-GR"/>
        </w:rPr>
        <w:t>και</w:t>
      </w:r>
    </w:p>
    <w:p w14:paraId="47CE4ADD" w14:textId="10EFDE7D" w:rsidR="00FC1B9E" w:rsidRPr="00C56140" w:rsidRDefault="00FC1B9E" w:rsidP="00821852">
      <w:pPr>
        <w:rPr>
          <w:lang w:val="el-GR"/>
        </w:rPr>
      </w:pPr>
      <w:r w:rsidRPr="00C56140">
        <w:rPr>
          <w:rFonts w:hint="eastAsia"/>
          <w:lang w:val="el-GR"/>
        </w:rPr>
        <w:lastRenderedPageBreak/>
        <w:t>β</w:t>
      </w:r>
      <w:r w:rsidRPr="00C56140">
        <w:rPr>
          <w:lang w:val="el-GR"/>
        </w:rPr>
        <w:t xml:space="preserve">) </w:t>
      </w:r>
      <w:r w:rsidRPr="00C56140">
        <w:rPr>
          <w:rFonts w:hint="eastAsia"/>
          <w:lang w:val="el-GR"/>
        </w:rPr>
        <w:t>απόρριψης</w:t>
      </w:r>
      <w:r w:rsidRPr="00C56140">
        <w:rPr>
          <w:lang w:val="el-GR"/>
        </w:rPr>
        <w:t xml:space="preserve"> </w:t>
      </w:r>
      <w:r w:rsidRPr="00C56140">
        <w:rPr>
          <w:rFonts w:hint="eastAsia"/>
          <w:lang w:val="el-GR"/>
        </w:rPr>
        <w:t>της</w:t>
      </w:r>
      <w:r w:rsidRPr="00C56140">
        <w:rPr>
          <w:lang w:val="el-GR"/>
        </w:rPr>
        <w:t xml:space="preserve"> </w:t>
      </w:r>
      <w:r w:rsidRPr="00C56140">
        <w:rPr>
          <w:rFonts w:hint="eastAsia"/>
          <w:lang w:val="el-GR"/>
        </w:rPr>
        <w:t>προσφοράς</w:t>
      </w:r>
      <w:r w:rsidRPr="00C56140">
        <w:rPr>
          <w:lang w:val="el-GR"/>
        </w:rPr>
        <w:t xml:space="preserve"> </w:t>
      </w:r>
      <w:r w:rsidRPr="00C56140">
        <w:rPr>
          <w:rFonts w:hint="eastAsia"/>
          <w:lang w:val="el-GR"/>
        </w:rPr>
        <w:t>τους</w:t>
      </w:r>
      <w:r w:rsidRPr="00C56140">
        <w:rPr>
          <w:lang w:val="el-GR"/>
        </w:rPr>
        <w:t xml:space="preserve"> </w:t>
      </w:r>
      <w:r w:rsidRPr="00C56140">
        <w:rPr>
          <w:rFonts w:hint="eastAsia"/>
          <w:lang w:val="el-GR"/>
        </w:rPr>
        <w:t>και</w:t>
      </w:r>
      <w:r w:rsidRPr="00C56140">
        <w:rPr>
          <w:lang w:val="el-GR"/>
        </w:rPr>
        <w:t xml:space="preserve"> </w:t>
      </w:r>
      <w:r w:rsidRPr="00C56140">
        <w:rPr>
          <w:rFonts w:hint="eastAsia"/>
          <w:lang w:val="el-GR"/>
        </w:rPr>
        <w:t>εφόσον</w:t>
      </w:r>
      <w:r w:rsidRPr="00C56140">
        <w:rPr>
          <w:lang w:val="el-GR"/>
        </w:rPr>
        <w:t xml:space="preserve"> </w:t>
      </w:r>
      <w:r w:rsidRPr="00C56140">
        <w:rPr>
          <w:rFonts w:hint="eastAsia"/>
          <w:lang w:val="el-GR"/>
        </w:rPr>
        <w:t>δεν</w:t>
      </w:r>
      <w:r w:rsidRPr="00C56140">
        <w:rPr>
          <w:lang w:val="el-GR"/>
        </w:rPr>
        <w:t xml:space="preserve"> </w:t>
      </w:r>
      <w:r w:rsidRPr="00C56140">
        <w:rPr>
          <w:rFonts w:hint="eastAsia"/>
          <w:lang w:val="el-GR"/>
        </w:rPr>
        <w:t>έχει</w:t>
      </w:r>
      <w:r w:rsidRPr="00C56140">
        <w:rPr>
          <w:lang w:val="el-GR"/>
        </w:rPr>
        <w:t xml:space="preserve"> </w:t>
      </w:r>
      <w:r w:rsidRPr="00C56140">
        <w:rPr>
          <w:rFonts w:hint="eastAsia"/>
          <w:lang w:val="el-GR"/>
        </w:rPr>
        <w:t>ασκηθεί</w:t>
      </w:r>
      <w:r w:rsidRPr="00C56140">
        <w:rPr>
          <w:lang w:val="el-GR"/>
        </w:rPr>
        <w:t xml:space="preserve"> </w:t>
      </w:r>
      <w:r w:rsidRPr="00C56140">
        <w:rPr>
          <w:rFonts w:hint="eastAsia"/>
          <w:lang w:val="el-GR"/>
        </w:rPr>
        <w:t>ενδικοφανής</w:t>
      </w:r>
      <w:r w:rsidRPr="00C56140">
        <w:rPr>
          <w:lang w:val="el-GR"/>
        </w:rPr>
        <w:t xml:space="preserve"> </w:t>
      </w:r>
      <w:r w:rsidRPr="00C56140">
        <w:rPr>
          <w:rFonts w:hint="eastAsia"/>
          <w:lang w:val="el-GR"/>
        </w:rPr>
        <w:t>προσφυγή</w:t>
      </w:r>
      <w:r w:rsidRPr="00C56140">
        <w:rPr>
          <w:lang w:val="el-GR"/>
        </w:rPr>
        <w:t xml:space="preserve"> </w:t>
      </w:r>
      <w:r w:rsidRPr="00C56140">
        <w:rPr>
          <w:rFonts w:hint="eastAsia"/>
          <w:lang w:val="el-GR"/>
        </w:rPr>
        <w:t>ή</w:t>
      </w:r>
      <w:r w:rsidRPr="00C56140">
        <w:rPr>
          <w:lang w:val="el-GR"/>
        </w:rPr>
        <w:t xml:space="preserve"> </w:t>
      </w:r>
      <w:r w:rsidRPr="00C56140">
        <w:rPr>
          <w:rFonts w:hint="eastAsia"/>
          <w:lang w:val="el-GR"/>
        </w:rPr>
        <w:t>ένδικο</w:t>
      </w:r>
      <w:r w:rsidRPr="00C56140">
        <w:rPr>
          <w:lang w:val="el-GR"/>
        </w:rPr>
        <w:t xml:space="preserve"> </w:t>
      </w:r>
      <w:r w:rsidRPr="00C56140">
        <w:rPr>
          <w:rFonts w:hint="eastAsia"/>
          <w:lang w:val="el-GR"/>
        </w:rPr>
        <w:t>βοήθημα</w:t>
      </w:r>
      <w:r w:rsidRPr="00C56140">
        <w:rPr>
          <w:lang w:val="el-GR"/>
        </w:rPr>
        <w:t xml:space="preserve"> </w:t>
      </w:r>
      <w:r w:rsidRPr="00C56140">
        <w:rPr>
          <w:rFonts w:hint="eastAsia"/>
          <w:lang w:val="el-GR"/>
        </w:rPr>
        <w:t>ή</w:t>
      </w:r>
      <w:r w:rsidRPr="00C56140">
        <w:rPr>
          <w:lang w:val="el-GR"/>
        </w:rPr>
        <w:t xml:space="preserve"> </w:t>
      </w:r>
      <w:r w:rsidRPr="00C56140">
        <w:rPr>
          <w:rFonts w:hint="eastAsia"/>
          <w:lang w:val="el-GR"/>
        </w:rPr>
        <w:t>έχει</w:t>
      </w:r>
      <w:r w:rsidRPr="00C56140">
        <w:rPr>
          <w:lang w:val="el-GR"/>
        </w:rPr>
        <w:t xml:space="preserve"> </w:t>
      </w:r>
      <w:r w:rsidRPr="00C56140">
        <w:rPr>
          <w:rFonts w:hint="eastAsia"/>
          <w:lang w:val="el-GR"/>
        </w:rPr>
        <w:t>εκπνεύσει</w:t>
      </w:r>
      <w:r w:rsidRPr="00C56140">
        <w:rPr>
          <w:lang w:val="el-GR"/>
        </w:rPr>
        <w:t xml:space="preserve"> </w:t>
      </w:r>
      <w:r w:rsidRPr="00C56140">
        <w:rPr>
          <w:rFonts w:hint="eastAsia"/>
          <w:lang w:val="el-GR"/>
        </w:rPr>
        <w:t>άπρακτη</w:t>
      </w:r>
      <w:r w:rsidRPr="00C56140">
        <w:rPr>
          <w:lang w:val="el-GR"/>
        </w:rPr>
        <w:t xml:space="preserve"> </w:t>
      </w:r>
      <w:r w:rsidRPr="00C56140">
        <w:rPr>
          <w:rFonts w:hint="eastAsia"/>
          <w:lang w:val="el-GR"/>
        </w:rPr>
        <w:t>η</w:t>
      </w:r>
      <w:r w:rsidRPr="00C56140">
        <w:rPr>
          <w:lang w:val="el-GR"/>
        </w:rPr>
        <w:t xml:space="preserve"> </w:t>
      </w:r>
      <w:r w:rsidRPr="00C56140">
        <w:rPr>
          <w:rFonts w:hint="eastAsia"/>
          <w:lang w:val="el-GR"/>
        </w:rPr>
        <w:t>προθεσμία</w:t>
      </w:r>
      <w:r w:rsidRPr="00C56140">
        <w:rPr>
          <w:lang w:val="el-GR"/>
        </w:rPr>
        <w:t xml:space="preserve"> </w:t>
      </w:r>
      <w:r w:rsidRPr="00C56140">
        <w:rPr>
          <w:rFonts w:hint="eastAsia"/>
          <w:lang w:val="el-GR"/>
        </w:rPr>
        <w:t>άσκησης</w:t>
      </w:r>
      <w:r w:rsidRPr="00C56140">
        <w:rPr>
          <w:lang w:val="el-GR"/>
        </w:rPr>
        <w:t xml:space="preserve"> </w:t>
      </w:r>
      <w:r w:rsidRPr="00C56140">
        <w:rPr>
          <w:rFonts w:hint="eastAsia"/>
          <w:lang w:val="el-GR"/>
        </w:rPr>
        <w:t>ενδικοφανούς</w:t>
      </w:r>
      <w:r w:rsidRPr="00C56140">
        <w:rPr>
          <w:lang w:val="el-GR"/>
        </w:rPr>
        <w:t xml:space="preserve"> </w:t>
      </w:r>
      <w:r w:rsidRPr="00C56140">
        <w:rPr>
          <w:rFonts w:hint="eastAsia"/>
          <w:lang w:val="el-GR"/>
        </w:rPr>
        <w:t>προσφυγής</w:t>
      </w:r>
      <w:r w:rsidRPr="00C56140">
        <w:rPr>
          <w:lang w:val="el-GR"/>
        </w:rPr>
        <w:t xml:space="preserve"> </w:t>
      </w:r>
      <w:r w:rsidRPr="00C56140">
        <w:rPr>
          <w:rFonts w:hint="eastAsia"/>
          <w:lang w:val="el-GR"/>
        </w:rPr>
        <w:t>ή</w:t>
      </w:r>
      <w:r w:rsidRPr="00C56140">
        <w:rPr>
          <w:lang w:val="el-GR"/>
        </w:rPr>
        <w:t xml:space="preserve"> </w:t>
      </w:r>
      <w:r w:rsidRPr="00C56140">
        <w:rPr>
          <w:rFonts w:hint="eastAsia"/>
          <w:lang w:val="el-GR"/>
        </w:rPr>
        <w:t>ενδίκων</w:t>
      </w:r>
      <w:r w:rsidRPr="00C56140">
        <w:rPr>
          <w:lang w:val="el-GR"/>
        </w:rPr>
        <w:t xml:space="preserve"> </w:t>
      </w:r>
      <w:r w:rsidRPr="00C56140">
        <w:rPr>
          <w:rFonts w:hint="eastAsia"/>
          <w:lang w:val="el-GR"/>
        </w:rPr>
        <w:t>βοηθημάτων</w:t>
      </w:r>
      <w:r w:rsidRPr="00C56140">
        <w:rPr>
          <w:lang w:val="el-GR"/>
        </w:rPr>
        <w:t xml:space="preserve"> </w:t>
      </w:r>
      <w:r w:rsidRPr="00C56140">
        <w:rPr>
          <w:rFonts w:hint="eastAsia"/>
          <w:lang w:val="el-GR"/>
        </w:rPr>
        <w:t>ή</w:t>
      </w:r>
      <w:r w:rsidRPr="00C56140">
        <w:rPr>
          <w:lang w:val="el-GR"/>
        </w:rPr>
        <w:t xml:space="preserve"> </w:t>
      </w:r>
      <w:r w:rsidRPr="00C56140">
        <w:rPr>
          <w:rFonts w:hint="eastAsia"/>
          <w:lang w:val="el-GR"/>
        </w:rPr>
        <w:t>έχει</w:t>
      </w:r>
      <w:r w:rsidRPr="00C56140">
        <w:rPr>
          <w:lang w:val="el-GR"/>
        </w:rPr>
        <w:t xml:space="preserve"> </w:t>
      </w:r>
      <w:r w:rsidRPr="00C56140">
        <w:rPr>
          <w:rFonts w:hint="eastAsia"/>
          <w:lang w:val="el-GR"/>
        </w:rPr>
        <w:t>λάβει</w:t>
      </w:r>
      <w:r w:rsidRPr="00C56140">
        <w:rPr>
          <w:lang w:val="el-GR"/>
        </w:rPr>
        <w:t xml:space="preserve"> </w:t>
      </w:r>
      <w:r w:rsidRPr="00C56140">
        <w:rPr>
          <w:rFonts w:hint="eastAsia"/>
          <w:lang w:val="el-GR"/>
        </w:rPr>
        <w:t>χώρα</w:t>
      </w:r>
      <w:r w:rsidRPr="00C56140">
        <w:rPr>
          <w:lang w:val="el-GR"/>
        </w:rPr>
        <w:t xml:space="preserve"> </w:t>
      </w:r>
      <w:r w:rsidRPr="00C56140">
        <w:rPr>
          <w:rFonts w:hint="eastAsia"/>
          <w:lang w:val="el-GR"/>
        </w:rPr>
        <w:t>παραίτηση</w:t>
      </w:r>
      <w:r w:rsidRPr="00C56140">
        <w:rPr>
          <w:lang w:val="el-GR"/>
        </w:rPr>
        <w:t xml:space="preserve"> </w:t>
      </w:r>
      <w:r w:rsidRPr="00C56140">
        <w:rPr>
          <w:rFonts w:hint="eastAsia"/>
          <w:lang w:val="el-GR"/>
        </w:rPr>
        <w:t>από</w:t>
      </w:r>
      <w:r w:rsidRPr="00C56140">
        <w:rPr>
          <w:lang w:val="el-GR"/>
        </w:rPr>
        <w:t xml:space="preserve"> </w:t>
      </w:r>
      <w:r w:rsidRPr="00C56140">
        <w:rPr>
          <w:rFonts w:hint="eastAsia"/>
          <w:lang w:val="el-GR"/>
        </w:rPr>
        <w:t>το</w:t>
      </w:r>
      <w:r w:rsidRPr="00C56140">
        <w:rPr>
          <w:lang w:val="el-GR"/>
        </w:rPr>
        <w:t xml:space="preserve"> </w:t>
      </w:r>
      <w:r w:rsidRPr="00C56140">
        <w:rPr>
          <w:rFonts w:hint="eastAsia"/>
          <w:lang w:val="el-GR"/>
        </w:rPr>
        <w:t>δικαίωμα</w:t>
      </w:r>
      <w:r w:rsidRPr="00C56140">
        <w:rPr>
          <w:lang w:val="el-GR"/>
        </w:rPr>
        <w:t xml:space="preserve"> </w:t>
      </w:r>
      <w:r w:rsidRPr="00C56140">
        <w:rPr>
          <w:rFonts w:hint="eastAsia"/>
          <w:lang w:val="el-GR"/>
        </w:rPr>
        <w:t>άσκησης</w:t>
      </w:r>
      <w:r w:rsidRPr="00C56140">
        <w:rPr>
          <w:lang w:val="el-GR"/>
        </w:rPr>
        <w:t xml:space="preserve"> </w:t>
      </w:r>
      <w:r w:rsidRPr="00C56140">
        <w:rPr>
          <w:rFonts w:hint="eastAsia"/>
          <w:lang w:val="el-GR"/>
        </w:rPr>
        <w:t>αυτών</w:t>
      </w:r>
      <w:r w:rsidRPr="00C56140">
        <w:rPr>
          <w:lang w:val="el-GR"/>
        </w:rPr>
        <w:t xml:space="preserve"> </w:t>
      </w:r>
      <w:r w:rsidRPr="00C56140">
        <w:rPr>
          <w:rFonts w:hint="eastAsia"/>
          <w:lang w:val="el-GR"/>
        </w:rPr>
        <w:t>ή</w:t>
      </w:r>
      <w:r w:rsidRPr="00C56140">
        <w:rPr>
          <w:lang w:val="el-GR"/>
        </w:rPr>
        <w:t xml:space="preserve"> </w:t>
      </w:r>
      <w:r w:rsidRPr="00C56140">
        <w:rPr>
          <w:rFonts w:hint="eastAsia"/>
          <w:lang w:val="el-GR"/>
        </w:rPr>
        <w:t>αυτά</w:t>
      </w:r>
      <w:r w:rsidRPr="00C56140">
        <w:rPr>
          <w:lang w:val="el-GR"/>
        </w:rPr>
        <w:t xml:space="preserve"> </w:t>
      </w:r>
      <w:r w:rsidRPr="00C56140">
        <w:rPr>
          <w:rFonts w:hint="eastAsia"/>
          <w:lang w:val="el-GR"/>
        </w:rPr>
        <w:t>έχουν</w:t>
      </w:r>
      <w:r w:rsidRPr="00C56140">
        <w:rPr>
          <w:lang w:val="el-GR"/>
        </w:rPr>
        <w:t xml:space="preserve"> </w:t>
      </w:r>
      <w:r w:rsidRPr="00C56140">
        <w:rPr>
          <w:rFonts w:hint="eastAsia"/>
          <w:lang w:val="el-GR"/>
        </w:rPr>
        <w:t>απορριφθεί</w:t>
      </w:r>
      <w:r w:rsidRPr="00C56140">
        <w:rPr>
          <w:lang w:val="el-GR"/>
        </w:rPr>
        <w:t xml:space="preserve"> </w:t>
      </w:r>
      <w:r w:rsidRPr="00C56140">
        <w:rPr>
          <w:rFonts w:hint="eastAsia"/>
          <w:lang w:val="el-GR"/>
        </w:rPr>
        <w:t>αμετακλήτως</w:t>
      </w:r>
      <w:r w:rsidRPr="00C56140">
        <w:rPr>
          <w:lang w:val="el-GR"/>
        </w:rPr>
        <w:t>.</w:t>
      </w:r>
    </w:p>
    <w:p w14:paraId="5D371855" w14:textId="77777777" w:rsidR="00DB2BAF" w:rsidRPr="00C56140" w:rsidRDefault="00DB2BAF" w:rsidP="00821852">
      <w:pPr>
        <w:rPr>
          <w:lang w:val="el-GR"/>
        </w:rPr>
      </w:pPr>
    </w:p>
    <w:p w14:paraId="311AB034" w14:textId="5784383F" w:rsidR="00C32872" w:rsidRPr="00C56140" w:rsidRDefault="003355E7" w:rsidP="006F63EC">
      <w:pPr>
        <w:rPr>
          <w:lang w:val="el-GR"/>
        </w:rPr>
      </w:pPr>
      <w:r w:rsidRPr="00C56140">
        <w:rPr>
          <w:rStyle w:val="Heading4Char"/>
          <w:rFonts w:ascii="Tahoma" w:hAnsi="Tahoma" w:cs="Tahoma"/>
          <w:sz w:val="22"/>
          <w:szCs w:val="22"/>
          <w:lang w:val="el-GR"/>
        </w:rPr>
        <w:t>2.2.2.3.</w:t>
      </w:r>
      <w:r w:rsidRPr="00C56140">
        <w:rPr>
          <w:lang w:val="el-GR"/>
        </w:rPr>
        <w:t xml:space="preserve"> Η εγγύηση συμμετοχής καταπίπτει, </w:t>
      </w:r>
      <w:r w:rsidR="00C32872" w:rsidRPr="00C56140">
        <w:rPr>
          <w:lang w:val="el-GR"/>
        </w:rPr>
        <w:t>εά</w:t>
      </w:r>
      <w:r w:rsidRPr="00C56140">
        <w:rPr>
          <w:lang w:val="el-GR"/>
        </w:rPr>
        <w:t xml:space="preserve">ν ο προσφέρων </w:t>
      </w:r>
      <w:r w:rsidR="00C32872" w:rsidRPr="00C56140">
        <w:rPr>
          <w:lang w:val="el-GR"/>
        </w:rPr>
        <w:t xml:space="preserve">α) </w:t>
      </w:r>
      <w:r w:rsidRPr="00C56140">
        <w:rPr>
          <w:lang w:val="el-GR"/>
        </w:rPr>
        <w:t xml:space="preserve">αποσύρει την προσφορά του κατά τη διάρκεια ισχύος αυτής, </w:t>
      </w:r>
      <w:r w:rsidR="00C32872" w:rsidRPr="00C56140">
        <w:rPr>
          <w:lang w:val="el-GR"/>
        </w:rPr>
        <w:t>β) παρέχει, εν γνώσει του, ψευδή στοιχεία ή πληροφορίες που αναφέρονται στις παραγράφους</w:t>
      </w:r>
      <w:r w:rsidR="00C32872" w:rsidRPr="00C56140" w:rsidDel="00C32872">
        <w:rPr>
          <w:lang w:val="el-GR"/>
        </w:rPr>
        <w:t xml:space="preserve"> </w:t>
      </w:r>
      <w:r w:rsidR="006607CE" w:rsidRPr="00C56140">
        <w:rPr>
          <w:lang w:val="el-GR"/>
        </w:rPr>
        <w:fldChar w:fldCharType="begin"/>
      </w:r>
      <w:r w:rsidR="006607CE" w:rsidRPr="00C56140">
        <w:rPr>
          <w:lang w:val="el-GR"/>
        </w:rPr>
        <w:instrText xml:space="preserve"> REF _Ref496541742 \r \h </w:instrText>
      </w:r>
      <w:r w:rsidR="00DF02B0" w:rsidRPr="00C56140">
        <w:rPr>
          <w:lang w:val="el-GR"/>
        </w:rPr>
        <w:instrText xml:space="preserve"> \* MERGEFORMAT </w:instrText>
      </w:r>
      <w:r w:rsidR="006607CE" w:rsidRPr="00C56140">
        <w:rPr>
          <w:lang w:val="el-GR"/>
        </w:rPr>
      </w:r>
      <w:r w:rsidR="006607CE" w:rsidRPr="00C56140">
        <w:rPr>
          <w:lang w:val="el-GR"/>
        </w:rPr>
        <w:fldChar w:fldCharType="separate"/>
      </w:r>
      <w:r w:rsidR="00CB4F34">
        <w:rPr>
          <w:lang w:val="el-GR"/>
        </w:rPr>
        <w:t>2.2.3</w:t>
      </w:r>
      <w:r w:rsidR="006607CE" w:rsidRPr="00C56140">
        <w:rPr>
          <w:lang w:val="el-GR"/>
        </w:rPr>
        <w:fldChar w:fldCharType="end"/>
      </w:r>
      <w:r w:rsidRPr="00C56140">
        <w:rPr>
          <w:lang w:val="el-GR"/>
        </w:rPr>
        <w:t xml:space="preserve"> έως </w:t>
      </w:r>
      <w:r w:rsidR="006607CE" w:rsidRPr="00C56140">
        <w:rPr>
          <w:lang w:val="el-GR"/>
        </w:rPr>
        <w:fldChar w:fldCharType="begin"/>
      </w:r>
      <w:r w:rsidR="006607CE" w:rsidRPr="00C56140">
        <w:rPr>
          <w:lang w:val="el-GR"/>
        </w:rPr>
        <w:instrText xml:space="preserve"> REF _Ref496541700 \r \h </w:instrText>
      </w:r>
      <w:r w:rsidR="00DF02B0" w:rsidRPr="00C56140">
        <w:rPr>
          <w:lang w:val="el-GR"/>
        </w:rPr>
        <w:instrText xml:space="preserve"> \* MERGEFORMAT </w:instrText>
      </w:r>
      <w:r w:rsidR="006607CE" w:rsidRPr="00C56140">
        <w:rPr>
          <w:lang w:val="el-GR"/>
        </w:rPr>
      </w:r>
      <w:r w:rsidR="006607CE" w:rsidRPr="00C56140">
        <w:rPr>
          <w:lang w:val="el-GR"/>
        </w:rPr>
        <w:fldChar w:fldCharType="separate"/>
      </w:r>
      <w:r w:rsidR="00CB4F34">
        <w:rPr>
          <w:lang w:val="el-GR"/>
        </w:rPr>
        <w:t>2.2.8</w:t>
      </w:r>
      <w:r w:rsidR="006607CE" w:rsidRPr="00C56140">
        <w:rPr>
          <w:lang w:val="el-GR"/>
        </w:rPr>
        <w:fldChar w:fldCharType="end"/>
      </w:r>
      <w:r w:rsidR="00E1337D" w:rsidRPr="00C56140">
        <w:rPr>
          <w:lang w:val="el-GR"/>
        </w:rPr>
        <w:t xml:space="preserve"> </w:t>
      </w:r>
      <w:r w:rsidR="00673490" w:rsidRPr="00C56140">
        <w:rPr>
          <w:lang w:val="el-GR"/>
        </w:rPr>
        <w:t>της παρούσας</w:t>
      </w:r>
      <w:r w:rsidRPr="00C56140">
        <w:rPr>
          <w:lang w:val="el-GR"/>
        </w:rPr>
        <w:t xml:space="preserve">, </w:t>
      </w:r>
      <w:r w:rsidR="00C32872" w:rsidRPr="00C56140">
        <w:rPr>
          <w:lang w:val="el-GR"/>
        </w:rPr>
        <w:t xml:space="preserve">γ) </w:t>
      </w:r>
      <w:r w:rsidRPr="00C56140">
        <w:rPr>
          <w:lang w:val="el-GR"/>
        </w:rPr>
        <w:t>δεν προσκομίσει εγκαίρως τα προβλεπόμενα από την παρούσα δικαιολογητικά</w:t>
      </w:r>
      <w:r w:rsidR="00C32872" w:rsidRPr="00C56140">
        <w:rPr>
          <w:lang w:val="el-GR"/>
        </w:rPr>
        <w:t xml:space="preserve"> (παρ. </w:t>
      </w:r>
      <w:r w:rsidR="00C32872" w:rsidRPr="00C56140">
        <w:rPr>
          <w:lang w:val="el-GR"/>
        </w:rPr>
        <w:fldChar w:fldCharType="begin"/>
      </w:r>
      <w:r w:rsidR="00C32872" w:rsidRPr="00C56140">
        <w:rPr>
          <w:lang w:val="el-GR"/>
        </w:rPr>
        <w:instrText xml:space="preserve"> REF _Ref40957856 \r \h </w:instrText>
      </w:r>
      <w:r w:rsidR="00C56140">
        <w:rPr>
          <w:lang w:val="el-GR"/>
        </w:rPr>
        <w:instrText xml:space="preserve"> \* MERGEFORMAT </w:instrText>
      </w:r>
      <w:r w:rsidR="00C32872" w:rsidRPr="00C56140">
        <w:rPr>
          <w:lang w:val="el-GR"/>
        </w:rPr>
      </w:r>
      <w:r w:rsidR="00C32872" w:rsidRPr="00C56140">
        <w:rPr>
          <w:lang w:val="el-GR"/>
        </w:rPr>
        <w:fldChar w:fldCharType="separate"/>
      </w:r>
      <w:r w:rsidR="00CB4F34">
        <w:rPr>
          <w:lang w:val="el-GR"/>
        </w:rPr>
        <w:t>2.2.9.2</w:t>
      </w:r>
      <w:r w:rsidR="00C32872" w:rsidRPr="00C56140">
        <w:rPr>
          <w:lang w:val="el-GR"/>
        </w:rPr>
        <w:fldChar w:fldCharType="end"/>
      </w:r>
      <w:r w:rsidR="00C32872" w:rsidRPr="00C56140">
        <w:rPr>
          <w:lang w:val="el-GR"/>
        </w:rPr>
        <w:t xml:space="preserve"> &amp; </w:t>
      </w:r>
      <w:r w:rsidR="00C32872" w:rsidRPr="00C56140">
        <w:rPr>
          <w:lang w:val="el-GR"/>
        </w:rPr>
        <w:fldChar w:fldCharType="begin"/>
      </w:r>
      <w:r w:rsidR="00C32872" w:rsidRPr="00C56140">
        <w:rPr>
          <w:lang w:val="el-GR"/>
        </w:rPr>
        <w:instrText xml:space="preserve"> REF _Ref67613215 \r \h </w:instrText>
      </w:r>
      <w:r w:rsidR="00C56140">
        <w:rPr>
          <w:lang w:val="el-GR"/>
        </w:rPr>
        <w:instrText xml:space="preserve"> \* MERGEFORMAT </w:instrText>
      </w:r>
      <w:r w:rsidR="00C32872" w:rsidRPr="00C56140">
        <w:rPr>
          <w:lang w:val="el-GR"/>
        </w:rPr>
      </w:r>
      <w:r w:rsidR="00C32872" w:rsidRPr="00C56140">
        <w:rPr>
          <w:lang w:val="el-GR"/>
        </w:rPr>
        <w:fldChar w:fldCharType="separate"/>
      </w:r>
      <w:r w:rsidR="00CB4F34">
        <w:rPr>
          <w:lang w:val="el-GR"/>
        </w:rPr>
        <w:t>3.2</w:t>
      </w:r>
      <w:r w:rsidR="00C32872" w:rsidRPr="00C56140">
        <w:rPr>
          <w:lang w:val="el-GR"/>
        </w:rPr>
        <w:fldChar w:fldCharType="end"/>
      </w:r>
      <w:r w:rsidR="00C32872" w:rsidRPr="00C56140">
        <w:rPr>
          <w:lang w:val="el-GR"/>
        </w:rPr>
        <w:t>)</w:t>
      </w:r>
      <w:r w:rsidR="00DF776D" w:rsidRPr="00C56140">
        <w:rPr>
          <w:lang w:val="el-GR"/>
        </w:rPr>
        <w:t xml:space="preserve"> </w:t>
      </w:r>
      <w:r w:rsidRPr="00C56140">
        <w:rPr>
          <w:lang w:val="el-GR"/>
        </w:rPr>
        <w:t xml:space="preserve">ή </w:t>
      </w:r>
      <w:r w:rsidR="00C32872" w:rsidRPr="00C56140">
        <w:rPr>
          <w:lang w:val="el-GR"/>
        </w:rPr>
        <w:t xml:space="preserve">δ) </w:t>
      </w:r>
      <w:r w:rsidRPr="00C56140">
        <w:rPr>
          <w:lang w:val="el-GR"/>
        </w:rPr>
        <w:t>δεν προσέλθει εγκαίρως για υπογραφή της σύμβαση</w:t>
      </w:r>
      <w:r w:rsidR="00C32872" w:rsidRPr="00C56140">
        <w:rPr>
          <w:lang w:val="el-GR"/>
        </w:rPr>
        <w:t>ς,</w:t>
      </w:r>
      <w:r w:rsidR="00DF776D" w:rsidRPr="00C56140">
        <w:rPr>
          <w:lang w:val="el-GR"/>
        </w:rPr>
        <w:t xml:space="preserve"> </w:t>
      </w:r>
      <w:r w:rsidR="00C32872" w:rsidRPr="00C56140">
        <w:rPr>
          <w:lang w:val="el-GR"/>
        </w:rPr>
        <w:t xml:space="preserve">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sidRPr="00C56140">
        <w:rPr>
          <w:lang w:val="el-GR"/>
        </w:rPr>
        <w:fldChar w:fldCharType="begin"/>
      </w:r>
      <w:r w:rsidR="00C32872" w:rsidRPr="00C56140">
        <w:rPr>
          <w:lang w:val="el-GR"/>
        </w:rPr>
        <w:instrText xml:space="preserve"> REF _Ref67613215 \r \h </w:instrText>
      </w:r>
      <w:r w:rsidR="00C56140">
        <w:rPr>
          <w:lang w:val="el-GR"/>
        </w:rPr>
        <w:instrText xml:space="preserve"> \* MERGEFORMAT </w:instrText>
      </w:r>
      <w:r w:rsidR="00C32872" w:rsidRPr="00C56140">
        <w:rPr>
          <w:lang w:val="el-GR"/>
        </w:rPr>
      </w:r>
      <w:r w:rsidR="00C32872" w:rsidRPr="00C56140">
        <w:rPr>
          <w:lang w:val="el-GR"/>
        </w:rPr>
        <w:fldChar w:fldCharType="separate"/>
      </w:r>
      <w:r w:rsidR="00CB4F34">
        <w:rPr>
          <w:lang w:val="el-GR"/>
        </w:rPr>
        <w:t>3.2</w:t>
      </w:r>
      <w:r w:rsidR="00C32872" w:rsidRPr="00C56140">
        <w:rPr>
          <w:lang w:val="el-GR"/>
        </w:rPr>
        <w:fldChar w:fldCharType="end"/>
      </w:r>
      <w:r w:rsidR="00C32872" w:rsidRPr="00C56140">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sidRPr="00C56140">
        <w:rPr>
          <w:lang w:val="el-GR"/>
        </w:rPr>
        <w:fldChar w:fldCharType="begin"/>
      </w:r>
      <w:r w:rsidR="00C32872" w:rsidRPr="00C56140">
        <w:rPr>
          <w:lang w:val="el-GR"/>
        </w:rPr>
        <w:instrText xml:space="preserve"> REF _Ref496541356 \r \h </w:instrText>
      </w:r>
      <w:r w:rsidR="00C56140">
        <w:rPr>
          <w:lang w:val="el-GR"/>
        </w:rPr>
        <w:instrText xml:space="preserve"> \* MERGEFORMAT </w:instrText>
      </w:r>
      <w:r w:rsidR="00C32872" w:rsidRPr="00C56140">
        <w:rPr>
          <w:lang w:val="el-GR"/>
        </w:rPr>
      </w:r>
      <w:r w:rsidR="00C32872" w:rsidRPr="00C56140">
        <w:rPr>
          <w:lang w:val="el-GR"/>
        </w:rPr>
        <w:fldChar w:fldCharType="separate"/>
      </w:r>
      <w:r w:rsidR="00CB4F34">
        <w:rPr>
          <w:lang w:val="el-GR"/>
        </w:rPr>
        <w:t>2.2.3</w:t>
      </w:r>
      <w:r w:rsidR="00C32872" w:rsidRPr="00C56140">
        <w:rPr>
          <w:lang w:val="el-GR"/>
        </w:rPr>
        <w:fldChar w:fldCharType="end"/>
      </w:r>
      <w:r w:rsidR="00C32872" w:rsidRPr="00C56140">
        <w:rPr>
          <w:lang w:val="el-GR"/>
        </w:rPr>
        <w:t xml:space="preserve"> ή η πλήρωση μιας ή περισσότερων από τις απαιτήσεις των κριτηρίων ποιοτικής επιλογής.</w:t>
      </w:r>
    </w:p>
    <w:p w14:paraId="67E68AC3" w14:textId="77777777" w:rsidR="008338F0" w:rsidRPr="009A77D3" w:rsidRDefault="003355E7" w:rsidP="0072750F">
      <w:pPr>
        <w:pStyle w:val="32"/>
        <w:ind w:left="1276"/>
        <w:rPr>
          <w:rFonts w:cs="Tahoma"/>
          <w:lang w:val="el-GR"/>
        </w:rPr>
      </w:pPr>
      <w:bookmarkStart w:id="90" w:name="_Ref496541356"/>
      <w:bookmarkStart w:id="91" w:name="_Ref496541742"/>
      <w:bookmarkStart w:id="92" w:name="_Ref496541775"/>
      <w:bookmarkStart w:id="93" w:name="_Ref496541863"/>
      <w:bookmarkStart w:id="94" w:name="_Toc97194273"/>
      <w:bookmarkStart w:id="95" w:name="_Toc97194423"/>
      <w:bookmarkStart w:id="96" w:name="_Toc167222828"/>
      <w:r w:rsidRPr="009A77D3">
        <w:rPr>
          <w:rFonts w:cs="Tahoma"/>
          <w:lang w:val="el-GR"/>
        </w:rPr>
        <w:t>Λόγοι αποκλεισμού</w:t>
      </w:r>
      <w:bookmarkEnd w:id="90"/>
      <w:bookmarkEnd w:id="91"/>
      <w:bookmarkEnd w:id="92"/>
      <w:bookmarkEnd w:id="93"/>
      <w:bookmarkEnd w:id="94"/>
      <w:bookmarkEnd w:id="95"/>
      <w:bookmarkEnd w:id="96"/>
      <w:r w:rsidRPr="009A77D3">
        <w:rPr>
          <w:rFonts w:cs="Tahoma"/>
          <w:lang w:val="el-GR"/>
        </w:rPr>
        <w:t xml:space="preserve"> </w:t>
      </w:r>
    </w:p>
    <w:p w14:paraId="12664CCF" w14:textId="283FB78D" w:rsidR="008338F0" w:rsidRPr="00C56140" w:rsidRDefault="003355E7" w:rsidP="00B8545D">
      <w:pPr>
        <w:spacing w:before="240"/>
        <w:rPr>
          <w:lang w:val="el-GR"/>
        </w:rPr>
      </w:pPr>
      <w:r w:rsidRPr="00C56140">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C56140" w:rsidRDefault="00E1337D" w:rsidP="00786A1B">
      <w:pPr>
        <w:pStyle w:val="aff"/>
        <w:numPr>
          <w:ilvl w:val="3"/>
          <w:numId w:val="13"/>
        </w:numPr>
        <w:spacing w:before="240"/>
        <w:ind w:left="0" w:firstLine="0"/>
        <w:rPr>
          <w:lang w:val="el-GR"/>
        </w:rPr>
      </w:pPr>
      <w:bookmarkStart w:id="97" w:name="_Ref496540567"/>
      <w:r w:rsidRPr="00C56140">
        <w:rPr>
          <w:lang w:val="el-GR"/>
        </w:rPr>
        <w:t xml:space="preserve"> </w:t>
      </w:r>
      <w:bookmarkStart w:id="98" w:name="_Ref74507429"/>
      <w:r w:rsidR="003355E7" w:rsidRPr="00C56140">
        <w:rPr>
          <w:lang w:val="el-GR"/>
        </w:rPr>
        <w:t xml:space="preserve">Όταν υπάρχει σε βάρος του </w:t>
      </w:r>
      <w:r w:rsidR="00DE31C0" w:rsidRPr="00C56140">
        <w:rPr>
          <w:lang w:val="el-GR"/>
        </w:rPr>
        <w:t xml:space="preserve">αμετάκλητη </w:t>
      </w:r>
      <w:r w:rsidR="003355E7" w:rsidRPr="00C56140">
        <w:rPr>
          <w:lang w:val="el-GR"/>
        </w:rPr>
        <w:t xml:space="preserve">καταδικαστική απόφαση για ένα από </w:t>
      </w:r>
      <w:r w:rsidR="00730200" w:rsidRPr="00C56140">
        <w:rPr>
          <w:lang w:val="el-GR"/>
        </w:rPr>
        <w:t>τα ακόλουθα εγκλήματα</w:t>
      </w:r>
      <w:r w:rsidR="003355E7" w:rsidRPr="00C56140">
        <w:rPr>
          <w:lang w:val="el-GR"/>
        </w:rPr>
        <w:t>:</w:t>
      </w:r>
      <w:bookmarkEnd w:id="97"/>
      <w:bookmarkEnd w:id="98"/>
      <w:r w:rsidR="003355E7" w:rsidRPr="00C56140">
        <w:rPr>
          <w:lang w:val="el-GR"/>
        </w:rPr>
        <w:t xml:space="preserve"> </w:t>
      </w:r>
    </w:p>
    <w:p w14:paraId="255B9049" w14:textId="77777777" w:rsidR="00C908BD" w:rsidRPr="00C56140" w:rsidRDefault="003355E7" w:rsidP="00C908BD">
      <w:pPr>
        <w:rPr>
          <w:lang w:val="el-GR"/>
        </w:rPr>
      </w:pPr>
      <w:r w:rsidRPr="00C56140">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C56140">
        <w:t>L</w:t>
      </w:r>
      <w:r w:rsidRPr="00C56140">
        <w:rPr>
          <w:lang w:val="el-GR"/>
        </w:rPr>
        <w:t xml:space="preserve"> 300 της 11.11.2008 σ.42</w:t>
      </w:r>
      <w:r w:rsidR="00C908BD" w:rsidRPr="00C56140">
        <w:rPr>
          <w:lang w:val="el-GR"/>
        </w:rPr>
        <w:t xml:space="preserve"> και τα εγκλήματα του άρθρου 187 του Ποινικού Κώδικα (εγκληματική οργάνωση),</w:t>
      </w:r>
    </w:p>
    <w:p w14:paraId="44BB145D" w14:textId="77777777" w:rsidR="00105242" w:rsidRPr="00C56140" w:rsidRDefault="003355E7" w:rsidP="00105242">
      <w:pPr>
        <w:rPr>
          <w:lang w:val="el-GR"/>
        </w:rPr>
      </w:pPr>
      <w:r w:rsidRPr="00C56140">
        <w:rPr>
          <w:lang w:val="el-GR"/>
        </w:rPr>
        <w:t xml:space="preserve">β) </w:t>
      </w:r>
      <w:r w:rsidR="00105242" w:rsidRPr="00C56140">
        <w:rPr>
          <w:lang w:val="el-GR"/>
        </w:rPr>
        <w:t xml:space="preserve">ενεργητική </w:t>
      </w:r>
      <w:r w:rsidRPr="00C56140">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C56140">
        <w:t>C</w:t>
      </w:r>
      <w:r w:rsidRPr="00C56140">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C56140">
        <w:t>L</w:t>
      </w:r>
      <w:r w:rsidRPr="00C56140">
        <w:rPr>
          <w:lang w:val="el-GR"/>
        </w:rPr>
        <w:t xml:space="preserve"> 192 της 31.7.2003, σ. 54), καθώς και όπως ορίζεται στο εθνικό δίκαιο του οικονομικού φορέα, </w:t>
      </w:r>
      <w:r w:rsidR="00105242" w:rsidRPr="00C56140">
        <w:rPr>
          <w:lang w:val="el-GR"/>
        </w:rPr>
        <w:t>και τα εγκλήματα των άρθρων 159</w:t>
      </w:r>
      <w:r w:rsidR="00105242" w:rsidRPr="00C56140">
        <w:rPr>
          <w:vertAlign w:val="superscript"/>
          <w:lang w:val="el-GR"/>
        </w:rPr>
        <w:t>Α</w:t>
      </w:r>
      <w:r w:rsidR="00105242" w:rsidRPr="00C56140">
        <w:rPr>
          <w:lang w:val="el-GR"/>
        </w:rPr>
        <w:t xml:space="preserve"> (δωροδοκία πολιτικών προσώπων), 236 (δωροδοκία υπαλλήλου), 237 παρ.2-4 (δωροδοκία δικαστικών λειτουργών), 237</w:t>
      </w:r>
      <w:r w:rsidR="00105242" w:rsidRPr="00C56140">
        <w:rPr>
          <w:vertAlign w:val="superscript"/>
          <w:lang w:val="el-GR"/>
        </w:rPr>
        <w:t>Α</w:t>
      </w:r>
      <w:r w:rsidR="00105242" w:rsidRPr="00C56140">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C56140" w:rsidRDefault="003355E7" w:rsidP="00105242">
      <w:pPr>
        <w:rPr>
          <w:lang w:val="el-GR"/>
        </w:rPr>
      </w:pPr>
      <w:r w:rsidRPr="00C56140">
        <w:rPr>
          <w:lang w:val="el-GR"/>
        </w:rPr>
        <w:t xml:space="preserve">γ) </w:t>
      </w:r>
      <w:r w:rsidR="00105242" w:rsidRPr="00C56140">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C56140">
        <w:t>L</w:t>
      </w:r>
      <w:r w:rsidR="00105242" w:rsidRPr="00C56140">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C56140">
        <w:t> </w:t>
      </w:r>
      <w:r w:rsidR="00105242" w:rsidRPr="00C56140">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w:t>
      </w:r>
      <w:r w:rsidR="00105242" w:rsidRPr="00C56140">
        <w:rPr>
          <w:lang w:val="el-GR"/>
        </w:rPr>
        <w:lastRenderedPageBreak/>
        <w:t>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C56140">
        <w:t> </w:t>
      </w:r>
      <w:r w:rsidR="00105242" w:rsidRPr="00C56140">
        <w:rPr>
          <w:lang w:val="el-GR"/>
        </w:rPr>
        <w:t>4689/2020 (Α’</w:t>
      </w:r>
      <w:r w:rsidR="00105242" w:rsidRPr="00C56140">
        <w:t> </w:t>
      </w:r>
      <w:r w:rsidR="00105242" w:rsidRPr="00C56140">
        <w:rPr>
          <w:lang w:val="el-GR"/>
        </w:rPr>
        <w:t>103),</w:t>
      </w:r>
    </w:p>
    <w:p w14:paraId="6FD513DA" w14:textId="77777777" w:rsidR="008338F0" w:rsidRPr="00C56140" w:rsidRDefault="008338F0">
      <w:pPr>
        <w:rPr>
          <w:lang w:val="el-GR"/>
        </w:rPr>
      </w:pPr>
    </w:p>
    <w:p w14:paraId="5C678F2D" w14:textId="77777777" w:rsidR="00105242" w:rsidRPr="00C56140" w:rsidRDefault="003355E7" w:rsidP="00105242">
      <w:pPr>
        <w:rPr>
          <w:lang w:val="el-GR"/>
        </w:rPr>
      </w:pPr>
      <w:r w:rsidRPr="00C56140">
        <w:rPr>
          <w:lang w:val="el-GR"/>
        </w:rPr>
        <w:t xml:space="preserve">δ) </w:t>
      </w:r>
      <w:r w:rsidR="00105242" w:rsidRPr="00C56140">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C56140">
        <w:t> </w:t>
      </w:r>
      <w:r w:rsidR="00105242" w:rsidRPr="00C56140">
        <w:rPr>
          <w:lang w:val="el-GR"/>
        </w:rPr>
        <w:t>- πλαισίου 2002/475/ΔΕΥ του Συμβουλίου και για την τροποποίηση της απόφασης 2005/671/ΔΕΥ του Συμβουλίου (</w:t>
      </w:r>
      <w:r w:rsidR="00105242" w:rsidRPr="00C56140">
        <w:t>EE</w:t>
      </w:r>
      <w:r w:rsidR="00105242" w:rsidRPr="00C56140">
        <w:rPr>
          <w:lang w:val="el-GR"/>
        </w:rPr>
        <w:t xml:space="preserve"> </w:t>
      </w:r>
      <w:r w:rsidR="00105242" w:rsidRPr="00C56140">
        <w:t>L</w:t>
      </w:r>
      <w:r w:rsidR="00105242" w:rsidRPr="00C56140">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C56140">
        <w:t> </w:t>
      </w:r>
      <w:r w:rsidR="00105242" w:rsidRPr="00C56140">
        <w:rPr>
          <w:lang w:val="el-GR"/>
        </w:rPr>
        <w:t>4689/2020 (Α’</w:t>
      </w:r>
      <w:r w:rsidR="00105242" w:rsidRPr="00C56140">
        <w:t> </w:t>
      </w:r>
      <w:r w:rsidR="00105242" w:rsidRPr="00C56140">
        <w:rPr>
          <w:lang w:val="el-GR"/>
        </w:rPr>
        <w:t>103),</w:t>
      </w:r>
    </w:p>
    <w:p w14:paraId="0BEC8A4B" w14:textId="77777777" w:rsidR="008338F0" w:rsidRPr="00C56140" w:rsidRDefault="008338F0">
      <w:pPr>
        <w:rPr>
          <w:lang w:val="el-GR"/>
        </w:rPr>
      </w:pPr>
    </w:p>
    <w:p w14:paraId="0C8203AA" w14:textId="77777777" w:rsidR="008338F0" w:rsidRPr="00C56140" w:rsidRDefault="003355E7">
      <w:pPr>
        <w:rPr>
          <w:lang w:val="el-GR"/>
        </w:rPr>
      </w:pPr>
      <w:r w:rsidRPr="00C56140">
        <w:rPr>
          <w:lang w:val="el-GR"/>
        </w:rPr>
        <w:t xml:space="preserve">ε) </w:t>
      </w:r>
      <w:r w:rsidR="00105242" w:rsidRPr="00C56140">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C56140">
        <w:t>EE</w:t>
      </w:r>
      <w:r w:rsidR="00105242" w:rsidRPr="00C56140">
        <w:rPr>
          <w:lang w:val="el-GR"/>
        </w:rPr>
        <w:t xml:space="preserve"> </w:t>
      </w:r>
      <w:r w:rsidR="00105242" w:rsidRPr="00C56140">
        <w:t>L</w:t>
      </w:r>
      <w:r w:rsidR="00105242" w:rsidRPr="00C56140">
        <w:rPr>
          <w:lang w:val="el-GR"/>
        </w:rPr>
        <w:t xml:space="preserve"> 141/05.06.2015) και τα εγκλήματα των άρθρων 2 και 39 του ν.</w:t>
      </w:r>
      <w:r w:rsidR="00105242" w:rsidRPr="00C56140">
        <w:t> </w:t>
      </w:r>
      <w:r w:rsidR="00105242" w:rsidRPr="00C56140">
        <w:rPr>
          <w:lang w:val="el-GR"/>
        </w:rPr>
        <w:t>4557/2018 (Α’</w:t>
      </w:r>
      <w:r w:rsidR="00105242" w:rsidRPr="00C56140">
        <w:t> </w:t>
      </w:r>
      <w:r w:rsidR="00105242" w:rsidRPr="00C56140">
        <w:rPr>
          <w:lang w:val="el-GR"/>
        </w:rPr>
        <w:t>139),</w:t>
      </w:r>
    </w:p>
    <w:p w14:paraId="72D34EDF" w14:textId="77777777" w:rsidR="009A3D76" w:rsidRPr="00C56140" w:rsidRDefault="009A3D76">
      <w:pPr>
        <w:rPr>
          <w:lang w:val="el-GR"/>
        </w:rPr>
      </w:pPr>
    </w:p>
    <w:p w14:paraId="2F85B11B" w14:textId="77777777" w:rsidR="008338F0" w:rsidRPr="00C56140" w:rsidRDefault="003355E7">
      <w:pPr>
        <w:rPr>
          <w:lang w:val="el-GR"/>
        </w:rPr>
      </w:pPr>
      <w:r w:rsidRPr="00C56140">
        <w:rPr>
          <w:lang w:val="el-GR"/>
        </w:rPr>
        <w:t xml:space="preserve">στ) </w:t>
      </w:r>
      <w:r w:rsidR="00105242" w:rsidRPr="00C56140">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C56140">
        <w:t> </w:t>
      </w:r>
      <w:r w:rsidR="00105242" w:rsidRPr="00C56140">
        <w:rPr>
          <w:lang w:val="el-GR"/>
        </w:rPr>
        <w:t xml:space="preserve">- πλαίσιο 2002/629/ΔΕΥ του Συμβουλίου (ΕΕ </w:t>
      </w:r>
      <w:r w:rsidR="00105242" w:rsidRPr="00C56140">
        <w:t>L</w:t>
      </w:r>
      <w:r w:rsidR="00105242" w:rsidRPr="00C56140">
        <w:rPr>
          <w:lang w:val="el-GR"/>
        </w:rPr>
        <w:t xml:space="preserve"> 101 της 15.4.2011, σ. 1) και τα εγκλήματα του άρθρου 323Α του Ποινικού κώδικα (εμπορία ανθρώπων).</w:t>
      </w:r>
    </w:p>
    <w:p w14:paraId="36E82875" w14:textId="77777777" w:rsidR="008338F0" w:rsidRPr="00C56140" w:rsidRDefault="003355E7">
      <w:pPr>
        <w:rPr>
          <w:lang w:val="el-GR"/>
        </w:rPr>
      </w:pPr>
      <w:r w:rsidRPr="00C56140">
        <w:rPr>
          <w:lang w:val="el-GR"/>
        </w:rPr>
        <w:t xml:space="preserve">Ο οικονομικός φορέας αποκλείεται, επίσης, όταν το πρόσωπο εις βάρος του οποίου εκδόθηκε </w:t>
      </w:r>
      <w:r w:rsidR="00E87EA9" w:rsidRPr="00C56140">
        <w:rPr>
          <w:lang w:val="el-GR"/>
        </w:rPr>
        <w:t xml:space="preserve">τελεσίδικη </w:t>
      </w:r>
      <w:r w:rsidR="00400357" w:rsidRPr="00C56140">
        <w:rPr>
          <w:lang w:val="el-GR"/>
        </w:rPr>
        <w:t xml:space="preserve">αμετάκλητη </w:t>
      </w:r>
      <w:r w:rsidRPr="00C56140">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C56140" w:rsidRDefault="009A3D76" w:rsidP="009A3D76">
      <w:pPr>
        <w:rPr>
          <w:lang w:val="el-GR"/>
        </w:rPr>
      </w:pPr>
      <w:r w:rsidRPr="00C56140">
        <w:rPr>
          <w:lang w:val="el-GR"/>
        </w:rPr>
        <w:t xml:space="preserve">Η υποχρέωση του προηγούμενου εδαφίου αφορά: </w:t>
      </w:r>
    </w:p>
    <w:p w14:paraId="51FA9E14" w14:textId="78FE16DA" w:rsidR="009A3D76" w:rsidRPr="00C56140" w:rsidRDefault="009A3D76" w:rsidP="009A3D76">
      <w:pPr>
        <w:rPr>
          <w:lang w:val="el-GR"/>
        </w:rPr>
      </w:pPr>
      <w:r w:rsidRPr="00C56140">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200B2CD" w:rsidR="009A3D76" w:rsidRPr="00C56140" w:rsidRDefault="009A3D76" w:rsidP="009A3D76">
      <w:pPr>
        <w:rPr>
          <w:lang w:val="el-GR"/>
        </w:rPr>
      </w:pPr>
      <w:r w:rsidRPr="00C56140">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sidRPr="00C56140">
        <w:rPr>
          <w:lang w:val="el-GR"/>
        </w:rPr>
        <w:t>,</w:t>
      </w:r>
    </w:p>
    <w:p w14:paraId="1294080A" w14:textId="77777777" w:rsidR="009A3D76" w:rsidRPr="00C56140" w:rsidRDefault="009A3D76" w:rsidP="009A3D76">
      <w:pPr>
        <w:rPr>
          <w:lang w:val="el-GR"/>
        </w:rPr>
      </w:pPr>
      <w:r w:rsidRPr="00C56140">
        <w:rPr>
          <w:lang w:val="el-GR"/>
        </w:rPr>
        <w:t>- στις περιπτώσεις Συνεταιρισμών, τα μέλη του Διοικητικού Συμβουλίου.</w:t>
      </w:r>
    </w:p>
    <w:p w14:paraId="54053568" w14:textId="77777777" w:rsidR="009A3D76" w:rsidRPr="00C56140" w:rsidRDefault="009A3D76" w:rsidP="009A3D76">
      <w:pPr>
        <w:rPr>
          <w:lang w:val="el-GR"/>
        </w:rPr>
      </w:pPr>
      <w:r w:rsidRPr="00C56140">
        <w:rPr>
          <w:lang w:val="el-GR"/>
        </w:rPr>
        <w:t>- σε όλες τις υπόλοιπες περιπτώσεις νομικών προσώπων, τον κατά περίπτωση νόμιμο εκπρόσωπο.</w:t>
      </w:r>
    </w:p>
    <w:p w14:paraId="66DEC573" w14:textId="77777777" w:rsidR="009A3D76" w:rsidRPr="00C56140" w:rsidRDefault="009A3D76" w:rsidP="009A3D76">
      <w:pPr>
        <w:rPr>
          <w:b/>
          <w:bCs/>
          <w:lang w:val="el-GR"/>
        </w:rPr>
      </w:pPr>
      <w:r w:rsidRPr="00C56140">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Pr="00C56140" w:rsidRDefault="000326F6" w:rsidP="00786A1B">
      <w:pPr>
        <w:pStyle w:val="aff"/>
        <w:numPr>
          <w:ilvl w:val="3"/>
          <w:numId w:val="13"/>
        </w:numPr>
        <w:tabs>
          <w:tab w:val="left" w:pos="0"/>
          <w:tab w:val="left" w:pos="709"/>
          <w:tab w:val="left" w:pos="1134"/>
        </w:tabs>
        <w:spacing w:before="240"/>
        <w:ind w:left="0" w:firstLine="0"/>
        <w:rPr>
          <w:lang w:val="el-GR"/>
        </w:rPr>
      </w:pPr>
      <w:bookmarkStart w:id="99" w:name="_Ref503518036"/>
      <w:r w:rsidRPr="00C56140">
        <w:rPr>
          <w:lang w:val="el-GR"/>
        </w:rPr>
        <w:t>Σ</w:t>
      </w:r>
      <w:r w:rsidR="005A0ACC" w:rsidRPr="00C56140">
        <w:rPr>
          <w:lang w:val="el-GR"/>
        </w:rPr>
        <w:t>τις ακόλουθες περιπτώσεις</w:t>
      </w:r>
      <w:bookmarkEnd w:id="99"/>
      <w:r w:rsidR="005A0ACC" w:rsidRPr="00C56140">
        <w:rPr>
          <w:lang w:val="el-GR"/>
        </w:rPr>
        <w:t xml:space="preserve"> </w:t>
      </w:r>
    </w:p>
    <w:p w14:paraId="252A9A52" w14:textId="384ACB93" w:rsidR="009A3D76" w:rsidRPr="00C56140" w:rsidRDefault="009A3D76" w:rsidP="00821852">
      <w:pPr>
        <w:spacing w:before="120"/>
        <w:rPr>
          <w:lang w:val="el-GR"/>
        </w:rPr>
      </w:pPr>
      <w:r w:rsidRPr="00C56140">
        <w:rPr>
          <w:lang w:val="el-GR"/>
        </w:rPr>
        <w:lastRenderedPageBreak/>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DF776D" w:rsidRPr="00C56140">
        <w:rPr>
          <w:lang w:val="el-GR"/>
        </w:rPr>
        <w:t xml:space="preserve"> </w:t>
      </w:r>
      <w:r w:rsidRPr="00C56140">
        <w:rPr>
          <w:lang w:val="el-GR"/>
        </w:rPr>
        <w:t xml:space="preserve">ή την εθνική νομοθεσία ή </w:t>
      </w:r>
    </w:p>
    <w:p w14:paraId="6E6EFF12" w14:textId="77777777" w:rsidR="009A3D76" w:rsidRPr="00C56140" w:rsidRDefault="009A3D76" w:rsidP="009A3D76">
      <w:pPr>
        <w:rPr>
          <w:lang w:val="el-GR"/>
        </w:rPr>
      </w:pPr>
      <w:r w:rsidRPr="00C56140">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Pr="00C56140" w:rsidRDefault="009A3D76" w:rsidP="009A3D76">
      <w:pPr>
        <w:rPr>
          <w:lang w:val="el-GR"/>
        </w:rPr>
      </w:pPr>
      <w:r w:rsidRPr="00C56140">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027E4AAF" w:rsidR="009A3D76" w:rsidRPr="00C56140" w:rsidRDefault="009A3D76" w:rsidP="009A3D76">
      <w:pPr>
        <w:rPr>
          <w:lang w:val="el-GR"/>
        </w:rPr>
      </w:pPr>
      <w:r w:rsidRPr="00C56140">
        <w:rPr>
          <w:lang w:val="el-GR" w:eastAsia="el-GR"/>
        </w:rPr>
        <w:t>Οι υποχρεώσεις των περ. α’ και β’ της παρ. 2.2.3.2</w:t>
      </w:r>
      <w:r w:rsidR="00DF776D" w:rsidRPr="00C56140">
        <w:rPr>
          <w:lang w:val="el-GR" w:eastAsia="el-GR"/>
        </w:rPr>
        <w:t xml:space="preserve"> </w:t>
      </w:r>
      <w:r w:rsidRPr="00C56140">
        <w:rPr>
          <w:lang w:val="el-GR" w:eastAsia="el-GR"/>
        </w:rPr>
        <w:t>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C56140" w:rsidRDefault="009A3D76" w:rsidP="009A3D76">
      <w:pPr>
        <w:rPr>
          <w:lang w:val="el-GR"/>
        </w:rPr>
      </w:pPr>
      <w:r w:rsidRPr="00C56140">
        <w:rPr>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A81EDF6" w14:textId="77777777" w:rsidR="004B29C9" w:rsidRPr="00C56140" w:rsidRDefault="004B29C9" w:rsidP="003329FF">
      <w:pPr>
        <w:rPr>
          <w:lang w:val="el-GR"/>
        </w:rPr>
      </w:pPr>
    </w:p>
    <w:p w14:paraId="2592DC6C" w14:textId="77777777" w:rsidR="00B04AF3" w:rsidRPr="00C56140" w:rsidRDefault="003355E7" w:rsidP="00786A1B">
      <w:pPr>
        <w:pStyle w:val="aff"/>
        <w:numPr>
          <w:ilvl w:val="3"/>
          <w:numId w:val="13"/>
        </w:numPr>
        <w:tabs>
          <w:tab w:val="left" w:pos="0"/>
          <w:tab w:val="left" w:pos="709"/>
          <w:tab w:val="left" w:pos="1134"/>
        </w:tabs>
        <w:spacing w:before="240"/>
        <w:ind w:left="0" w:firstLine="0"/>
        <w:rPr>
          <w:i/>
          <w:color w:val="5B9BD5"/>
          <w:lang w:val="el-GR"/>
        </w:rPr>
      </w:pPr>
      <w:bookmarkStart w:id="100" w:name="_Ref496540586"/>
      <w:r w:rsidRPr="00C56140">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C56140">
        <w:rPr>
          <w:lang w:val="el-GR"/>
        </w:rPr>
        <w:t xml:space="preserve"> </w:t>
      </w:r>
      <w:r w:rsidRPr="00C56140">
        <w:rPr>
          <w:lang w:val="el-GR"/>
        </w:rPr>
        <w:t>:</w:t>
      </w:r>
      <w:bookmarkEnd w:id="100"/>
      <w:r w:rsidRPr="00C56140">
        <w:rPr>
          <w:lang w:val="el-GR"/>
        </w:rPr>
        <w:t xml:space="preserve"> </w:t>
      </w:r>
    </w:p>
    <w:p w14:paraId="0E1EDDD9" w14:textId="77777777" w:rsidR="008338F0" w:rsidRPr="00C56140" w:rsidRDefault="003355E7">
      <w:pPr>
        <w:rPr>
          <w:lang w:val="el-GR"/>
        </w:rPr>
      </w:pPr>
      <w:r w:rsidRPr="00C56140">
        <w:rPr>
          <w:lang w:val="el-GR"/>
        </w:rPr>
        <w:t xml:space="preserve">(α) εάν έχει αθετήσει τις υποχρεώσεις που προβλέπονται στην παρ. 2 του άρθρου 18 του ν. 4412/2016, </w:t>
      </w:r>
      <w:r w:rsidR="00B802EF" w:rsidRPr="00C56140">
        <w:rPr>
          <w:lang w:val="el-GR"/>
        </w:rPr>
        <w:t>περί αρχών που εφαρμόζονται στις διαδικασίες σύναψης δημοσίων συμβάσεων</w:t>
      </w:r>
    </w:p>
    <w:p w14:paraId="513193AA" w14:textId="77777777" w:rsidR="00A23EAB" w:rsidRPr="00C56140" w:rsidRDefault="003355E7" w:rsidP="00A23EAB">
      <w:pPr>
        <w:rPr>
          <w:lang w:val="el-GR"/>
        </w:rPr>
      </w:pPr>
      <w:r w:rsidRPr="00C56140">
        <w:rPr>
          <w:lang w:val="el-GR"/>
        </w:rPr>
        <w:t xml:space="preserve">(β) </w:t>
      </w:r>
      <w:r w:rsidR="00A23EAB" w:rsidRPr="00C56140">
        <w:rPr>
          <w:lang w:val="el-GR"/>
        </w:rPr>
        <w:t>εάν τελεί υπό πτώχευση</w:t>
      </w:r>
      <w:r w:rsidR="00A23EAB" w:rsidRPr="00C56140">
        <w:rPr>
          <w:b/>
          <w:lang w:val="el-GR"/>
        </w:rPr>
        <w:t xml:space="preserve"> </w:t>
      </w:r>
      <w:r w:rsidR="00A23EAB" w:rsidRPr="00C56140">
        <w:rPr>
          <w:lang w:val="el-GR"/>
        </w:rPr>
        <w:t>ή έχει υπαχθεί σε διαδικασία ειδικής εκκαθάρισης</w:t>
      </w:r>
      <w:r w:rsidR="00A23EAB" w:rsidRPr="00C56140">
        <w:rPr>
          <w:b/>
          <w:lang w:val="el-GR"/>
        </w:rPr>
        <w:t xml:space="preserve"> </w:t>
      </w:r>
      <w:r w:rsidR="00A23EAB" w:rsidRPr="00C56140">
        <w:rPr>
          <w:lang w:val="el-GR"/>
        </w:rPr>
        <w:t>ή τελεί υπό αναγκαστική διαχείριση</w:t>
      </w:r>
      <w:r w:rsidR="00A23EAB" w:rsidRPr="00C56140">
        <w:rPr>
          <w:b/>
          <w:lang w:val="el-GR"/>
        </w:rPr>
        <w:t xml:space="preserve"> </w:t>
      </w:r>
      <w:r w:rsidR="00A23EAB" w:rsidRPr="00C56140">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4FD840E2" w:rsidR="00A23EAB" w:rsidRPr="00C56140" w:rsidRDefault="003355E7" w:rsidP="00A23EAB">
      <w:pPr>
        <w:rPr>
          <w:lang w:val="el-GR"/>
        </w:rPr>
      </w:pPr>
      <w:r w:rsidRPr="00C56140">
        <w:rPr>
          <w:lang w:val="el-GR"/>
        </w:rPr>
        <w:t xml:space="preserve">(γ) </w:t>
      </w:r>
      <w:r w:rsidR="00A23EAB" w:rsidRPr="00C56140">
        <w:rPr>
          <w:lang w:val="el-GR"/>
        </w:rPr>
        <w:t xml:space="preserve">εάν, με την επιφύλαξη της παραγράφου </w:t>
      </w:r>
      <w:r w:rsidR="00BB6963" w:rsidRPr="00C56140">
        <w:rPr>
          <w:lang w:val="el-GR"/>
        </w:rPr>
        <w:t xml:space="preserve">3Γ </w:t>
      </w:r>
      <w:r w:rsidR="00A23EAB" w:rsidRPr="00C56140">
        <w:rPr>
          <w:lang w:val="el-GR"/>
        </w:rPr>
        <w:t xml:space="preserve">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Pr="00C56140" w:rsidRDefault="003355E7">
      <w:pPr>
        <w:rPr>
          <w:lang w:val="el-GR"/>
        </w:rPr>
      </w:pPr>
      <w:r w:rsidRPr="00C56140">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1D90AAFC" w:rsidR="008338F0" w:rsidRPr="00C56140" w:rsidRDefault="003355E7">
      <w:pPr>
        <w:rPr>
          <w:lang w:val="el-GR"/>
        </w:rPr>
      </w:pPr>
      <w:r w:rsidRPr="00C56140">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C56140">
        <w:rPr>
          <w:lang w:val="el-GR"/>
        </w:rPr>
        <w:t xml:space="preserve"> όπως ισχύει</w:t>
      </w:r>
      <w:r w:rsidRPr="00C56140">
        <w:rPr>
          <w:lang w:val="el-GR"/>
        </w:rPr>
        <w:t xml:space="preserve">, δεν μπορεί να θεραπευθεί με άλλα, λιγότερο παρεμβατικά, μέσα, </w:t>
      </w:r>
    </w:p>
    <w:p w14:paraId="34530DA7" w14:textId="77777777" w:rsidR="00E31189" w:rsidRPr="00C56140" w:rsidRDefault="00E31189" w:rsidP="00E31189">
      <w:pPr>
        <w:rPr>
          <w:lang w:val="el-GR"/>
        </w:rPr>
      </w:pPr>
      <w:r w:rsidRPr="00C56140">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πρόωρη καταγγελία της προηγούμενης σύμβασης  και την έκπτωσή του από τη σύμβαση και την επιβολή σε αυτόν των συνακόλουθων κυρώσεων, </w:t>
      </w:r>
    </w:p>
    <w:p w14:paraId="026FF4EF" w14:textId="5C29E7C3" w:rsidR="00E31189" w:rsidRPr="00C56140" w:rsidRDefault="00E31189">
      <w:pPr>
        <w:rPr>
          <w:lang w:val="el-GR"/>
        </w:rPr>
      </w:pPr>
      <w:r w:rsidRPr="00C56140">
        <w:rPr>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w:t>
      </w:r>
      <w:r w:rsidRPr="00C56140">
        <w:rPr>
          <w:lang w:val="el-GR"/>
        </w:rPr>
        <w:lastRenderedPageBreak/>
        <w:t xml:space="preserve">προσκομίσει τα δικαιολογητικά που απαιτούνται κατ’ εφαρμογή της παραγράφου </w:t>
      </w:r>
      <w:r w:rsidRPr="00C56140">
        <w:rPr>
          <w:lang w:val="el-GR"/>
        </w:rPr>
        <w:fldChar w:fldCharType="begin"/>
      </w:r>
      <w:r w:rsidRPr="00C56140">
        <w:rPr>
          <w:lang w:val="el-GR"/>
        </w:rPr>
        <w:instrText xml:space="preserve"> REF _Ref40957856 \r \h </w:instrText>
      </w:r>
      <w:r w:rsidR="00C56140">
        <w:rPr>
          <w:lang w:val="el-GR"/>
        </w:rPr>
        <w:instrText xml:space="preserve"> \* MERGEFORMAT </w:instrText>
      </w:r>
      <w:r w:rsidRPr="00C56140">
        <w:rPr>
          <w:lang w:val="el-GR"/>
        </w:rPr>
      </w:r>
      <w:r w:rsidRPr="00C56140">
        <w:rPr>
          <w:lang w:val="el-GR"/>
        </w:rPr>
        <w:fldChar w:fldCharType="separate"/>
      </w:r>
      <w:r w:rsidR="00CB4F34">
        <w:rPr>
          <w:lang w:val="el-GR"/>
        </w:rPr>
        <w:t>2.2.9.2</w:t>
      </w:r>
      <w:r w:rsidRPr="00C56140">
        <w:rPr>
          <w:lang w:val="el-GR"/>
        </w:rPr>
        <w:fldChar w:fldCharType="end"/>
      </w:r>
      <w:r w:rsidRPr="00C56140">
        <w:rPr>
          <w:lang w:val="el-GR"/>
        </w:rPr>
        <w:t xml:space="preserve"> </w:t>
      </w:r>
      <w:r w:rsidRPr="00C56140">
        <w:rPr>
          <w:lang w:val="el-GR"/>
        </w:rPr>
        <w:fldChar w:fldCharType="begin"/>
      </w:r>
      <w:r w:rsidRPr="00C56140">
        <w:rPr>
          <w:lang w:val="el-GR"/>
        </w:rPr>
        <w:instrText xml:space="preserve"> REF _Ref40957856 \h </w:instrText>
      </w:r>
      <w:r w:rsidR="00C56140">
        <w:rPr>
          <w:lang w:val="el-GR"/>
        </w:rPr>
        <w:instrText xml:space="preserve"> \* MERGEFORMAT </w:instrText>
      </w:r>
      <w:r w:rsidRPr="00C56140">
        <w:rPr>
          <w:lang w:val="el-GR"/>
        </w:rPr>
      </w:r>
      <w:r w:rsidRPr="00C56140">
        <w:rPr>
          <w:lang w:val="el-GR"/>
        </w:rPr>
        <w:fldChar w:fldCharType="separate"/>
      </w:r>
      <w:r w:rsidR="00CB4F34" w:rsidRPr="00C56140">
        <w:rPr>
          <w:lang w:val="el-GR"/>
        </w:rPr>
        <w:t>Αποδεικτικά μέσα</w:t>
      </w:r>
      <w:r w:rsidR="00CB4F34" w:rsidRPr="0073336A">
        <w:rPr>
          <w:lang w:val="el-GR"/>
        </w:rPr>
        <w:t xml:space="preserve"> - </w:t>
      </w:r>
      <w:r w:rsidR="00CB4F34" w:rsidRPr="00C56140">
        <w:rPr>
          <w:lang w:val="el-GR"/>
        </w:rPr>
        <w:t>Δικαιολογητικά προσωρινού αναδόχου</w:t>
      </w:r>
      <w:r w:rsidRPr="00C56140">
        <w:rPr>
          <w:lang w:val="el-GR"/>
        </w:rPr>
        <w:fldChar w:fldCharType="end"/>
      </w:r>
      <w:r w:rsidRPr="00C56140">
        <w:rPr>
          <w:lang w:val="el-GR"/>
        </w:rPr>
        <w:t xml:space="preserve"> της παρούσας. </w:t>
      </w:r>
    </w:p>
    <w:p w14:paraId="2A733164" w14:textId="2C382F01" w:rsidR="008338F0" w:rsidRPr="00C56140" w:rsidRDefault="003355E7">
      <w:pPr>
        <w:rPr>
          <w:lang w:val="el-GR"/>
        </w:rPr>
      </w:pPr>
      <w:r w:rsidRPr="00C56140">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sidRPr="00C56140">
        <w:rPr>
          <w:lang w:val="el-GR"/>
        </w:rPr>
        <w:t>με απατηλό τρόπο</w:t>
      </w:r>
      <w:r w:rsidRPr="00C56140">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3E5592BF" w:rsidR="005A1E91" w:rsidRPr="00C56140" w:rsidRDefault="003355E7" w:rsidP="005D47EF">
      <w:pPr>
        <w:rPr>
          <w:lang w:val="el-GR"/>
        </w:rPr>
      </w:pPr>
      <w:r w:rsidRPr="00C56140">
        <w:rPr>
          <w:lang w:val="el-GR"/>
        </w:rPr>
        <w:t xml:space="preserve">(θ) </w:t>
      </w:r>
      <w:r w:rsidR="00953E50" w:rsidRPr="00C5614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C56140">
        <w:rPr>
          <w:lang w:val="el-GR"/>
        </w:rPr>
        <w:t>.</w:t>
      </w:r>
    </w:p>
    <w:p w14:paraId="01E09956" w14:textId="0227092F" w:rsidR="008338F0" w:rsidRPr="00C56140" w:rsidRDefault="00067067">
      <w:pPr>
        <w:rPr>
          <w:b/>
          <w:bCs/>
          <w:lang w:val="el-GR"/>
        </w:rPr>
      </w:pPr>
      <w:r w:rsidRPr="00C56140">
        <w:rPr>
          <w:b/>
          <w:bCs/>
          <w:lang w:val="el-GR"/>
        </w:rPr>
        <w:t>Εάν στις ως άνω περιπτώσεις (α) έως (θ)</w:t>
      </w:r>
      <w:r w:rsidR="00DF776D" w:rsidRPr="00C56140">
        <w:rPr>
          <w:b/>
          <w:bCs/>
          <w:lang w:val="el-GR"/>
        </w:rPr>
        <w:t xml:space="preserve"> </w:t>
      </w:r>
      <w:r w:rsidRPr="00C56140">
        <w:rPr>
          <w:b/>
          <w:bCs/>
          <w:lang w:val="el-GR"/>
        </w:rPr>
        <w:t>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00DF776D" w:rsidRPr="00C56140">
        <w:rPr>
          <w:b/>
          <w:bCs/>
          <w:lang w:val="el-GR"/>
        </w:rPr>
        <w:t xml:space="preserve"> </w:t>
      </w:r>
    </w:p>
    <w:p w14:paraId="2FB1D2C8" w14:textId="77777777" w:rsidR="008C3823" w:rsidRPr="00C56140" w:rsidRDefault="008C3823" w:rsidP="00603221">
      <w:pPr>
        <w:pStyle w:val="aff"/>
        <w:tabs>
          <w:tab w:val="left" w:pos="0"/>
          <w:tab w:val="left" w:pos="709"/>
          <w:tab w:val="left" w:pos="1134"/>
        </w:tabs>
        <w:spacing w:before="240"/>
        <w:ind w:left="0"/>
        <w:rPr>
          <w:i/>
          <w:color w:val="5B9BD5"/>
          <w:lang w:val="el-GR"/>
        </w:rPr>
      </w:pPr>
    </w:p>
    <w:p w14:paraId="53F0003F" w14:textId="1748FB5C" w:rsidR="001D0C1B" w:rsidRPr="00C56140" w:rsidRDefault="001D0C1B" w:rsidP="00786A1B">
      <w:pPr>
        <w:pStyle w:val="aff"/>
        <w:numPr>
          <w:ilvl w:val="3"/>
          <w:numId w:val="13"/>
        </w:numPr>
        <w:tabs>
          <w:tab w:val="left" w:pos="0"/>
          <w:tab w:val="left" w:pos="709"/>
          <w:tab w:val="left" w:pos="1134"/>
        </w:tabs>
        <w:spacing w:before="240"/>
        <w:ind w:left="0" w:firstLine="0"/>
        <w:rPr>
          <w:lang w:val="el-GR"/>
        </w:rPr>
      </w:pPr>
      <w:bookmarkStart w:id="101" w:name="_Ref74508082"/>
      <w:r w:rsidRPr="00C56140">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w:t>
      </w:r>
      <w:r w:rsidR="00DF776D" w:rsidRPr="00C56140">
        <w:rPr>
          <w:lang w:val="el-GR"/>
        </w:rPr>
        <w:t xml:space="preserve"> </w:t>
      </w:r>
      <w:r w:rsidRPr="00C56140">
        <w:rPr>
          <w:lang w:val="el-GR"/>
        </w:rPr>
        <w:t>που αντιστοιχούν σε ανώνυμη εταιρεία.</w:t>
      </w:r>
      <w:bookmarkEnd w:id="101"/>
      <w:r w:rsidR="003355E7" w:rsidRPr="00C56140">
        <w:rPr>
          <w:b/>
          <w:bCs/>
          <w:lang w:val="el-GR"/>
        </w:rPr>
        <w:t xml:space="preserve"> </w:t>
      </w:r>
    </w:p>
    <w:p w14:paraId="39465691" w14:textId="77777777" w:rsidR="008338F0" w:rsidRPr="00C56140" w:rsidRDefault="001D0C1B" w:rsidP="00821852">
      <w:pPr>
        <w:pStyle w:val="aff"/>
        <w:tabs>
          <w:tab w:val="left" w:pos="0"/>
          <w:tab w:val="left" w:pos="709"/>
          <w:tab w:val="left" w:pos="1134"/>
        </w:tabs>
        <w:spacing w:before="240"/>
        <w:ind w:left="0"/>
        <w:rPr>
          <w:lang w:val="el-GR"/>
        </w:rPr>
      </w:pPr>
      <w:r w:rsidRPr="00C56140">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C56140" w:rsidRDefault="00C535AC" w:rsidP="00C535AC">
      <w:pPr>
        <w:pStyle w:val="aff"/>
        <w:tabs>
          <w:tab w:val="left" w:pos="0"/>
        </w:tabs>
        <w:spacing w:before="240"/>
        <w:ind w:left="0"/>
        <w:rPr>
          <w:b/>
          <w:bCs/>
          <w:lang w:val="el-GR"/>
        </w:rPr>
      </w:pPr>
    </w:p>
    <w:p w14:paraId="256BE5A4" w14:textId="77777777" w:rsidR="002A7C7B" w:rsidRPr="00C56140" w:rsidRDefault="002A7C7B" w:rsidP="00786A1B">
      <w:pPr>
        <w:pStyle w:val="aff"/>
        <w:numPr>
          <w:ilvl w:val="3"/>
          <w:numId w:val="13"/>
        </w:numPr>
        <w:tabs>
          <w:tab w:val="left" w:pos="0"/>
          <w:tab w:val="left" w:pos="709"/>
          <w:tab w:val="left" w:pos="1134"/>
        </w:tabs>
        <w:spacing w:before="240"/>
        <w:ind w:left="0" w:firstLine="0"/>
        <w:rPr>
          <w:lang w:val="el-GR"/>
        </w:rPr>
      </w:pPr>
      <w:bookmarkStart w:id="102" w:name="_Ref151369083"/>
      <w:r w:rsidRPr="00C56140">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2"/>
    </w:p>
    <w:p w14:paraId="30461056" w14:textId="5156A247" w:rsidR="002A631D" w:rsidRPr="00C56140" w:rsidRDefault="002A631D" w:rsidP="00835B35">
      <w:pPr>
        <w:suppressAutoHyphens w:val="0"/>
        <w:spacing w:after="160" w:line="252" w:lineRule="auto"/>
        <w:rPr>
          <w:lang w:val="el-GR"/>
        </w:rPr>
      </w:pPr>
      <w:r w:rsidRPr="00C56140">
        <w:rPr>
          <w:b/>
          <w:bCs/>
          <w:lang w:val="el-GR"/>
        </w:rPr>
        <w:t>2.2.3.5.α</w:t>
      </w:r>
      <w:r w:rsidR="00DF776D" w:rsidRPr="00C56140">
        <w:rPr>
          <w:lang w:val="el-GR"/>
        </w:rPr>
        <w:t xml:space="preserve"> </w:t>
      </w:r>
      <w:r w:rsidRPr="00C56140">
        <w:rPr>
          <w:lang w:val="el-GR"/>
        </w:rPr>
        <w:t>Απαγορεύεται η ανάθεση της παρούσας σύμβασης, σε:</w:t>
      </w:r>
    </w:p>
    <w:p w14:paraId="0AED7E06" w14:textId="201FB06C" w:rsidR="002A631D" w:rsidRPr="00C56140" w:rsidRDefault="002A631D" w:rsidP="00835B35">
      <w:pPr>
        <w:suppressAutoHyphens w:val="0"/>
        <w:spacing w:after="160" w:line="252" w:lineRule="auto"/>
        <w:rPr>
          <w:lang w:val="el-GR"/>
        </w:rPr>
      </w:pPr>
      <w:r w:rsidRPr="00C56140">
        <w:rPr>
          <w:lang w:val="el-GR"/>
        </w:rPr>
        <w:t>α) Ρώσο υπήκοο ή φυσικό ή νομικό πρόσωπο, οντότητα ή φορέα που έχει την έδρα του στη Ρωσία</w:t>
      </w:r>
      <w:r w:rsidR="00DF776D" w:rsidRPr="00C56140">
        <w:rPr>
          <w:lang w:val="el-GR"/>
        </w:rPr>
        <w:t xml:space="preserve"> </w:t>
      </w:r>
    </w:p>
    <w:p w14:paraId="54086A4B" w14:textId="77777777" w:rsidR="002A631D" w:rsidRPr="00C56140" w:rsidRDefault="002A631D" w:rsidP="00835B35">
      <w:pPr>
        <w:suppressAutoHyphens w:val="0"/>
        <w:spacing w:after="160" w:line="252" w:lineRule="auto"/>
        <w:rPr>
          <w:lang w:val="el-GR"/>
        </w:rPr>
      </w:pPr>
      <w:r w:rsidRPr="00C56140">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61E2AF56" w14:textId="2E5F06A2" w:rsidR="002A631D" w:rsidRPr="00C56140" w:rsidRDefault="002A631D" w:rsidP="00835B35">
      <w:pPr>
        <w:suppressAutoHyphens w:val="0"/>
        <w:spacing w:after="160" w:line="252" w:lineRule="auto"/>
        <w:rPr>
          <w:b/>
          <w:bCs/>
          <w:lang w:val="el-GR"/>
        </w:rPr>
      </w:pPr>
      <w:r w:rsidRPr="00C56140">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r w:rsidR="00DF776D" w:rsidRPr="00C56140">
        <w:rPr>
          <w:lang w:val="el-GR"/>
        </w:rPr>
        <w:t xml:space="preserve"> </w:t>
      </w:r>
    </w:p>
    <w:p w14:paraId="37558145" w14:textId="77777777" w:rsidR="002A7C7B" w:rsidRPr="00C56140" w:rsidRDefault="002A7C7B" w:rsidP="002A7C7B">
      <w:pPr>
        <w:pStyle w:val="aff"/>
        <w:tabs>
          <w:tab w:val="left" w:pos="0"/>
          <w:tab w:val="left" w:pos="709"/>
          <w:tab w:val="left" w:pos="1134"/>
        </w:tabs>
        <w:spacing w:before="240"/>
        <w:ind w:left="0"/>
        <w:rPr>
          <w:lang w:val="el-GR"/>
        </w:rPr>
      </w:pPr>
    </w:p>
    <w:p w14:paraId="1F65CED2" w14:textId="3ECFEF69" w:rsidR="002A7C7B" w:rsidRPr="00C56140" w:rsidRDefault="003355E7" w:rsidP="00786A1B">
      <w:pPr>
        <w:pStyle w:val="aff"/>
        <w:numPr>
          <w:ilvl w:val="3"/>
          <w:numId w:val="13"/>
        </w:numPr>
        <w:tabs>
          <w:tab w:val="left" w:pos="0"/>
          <w:tab w:val="left" w:pos="709"/>
          <w:tab w:val="left" w:pos="1134"/>
        </w:tabs>
        <w:spacing w:before="240"/>
        <w:ind w:left="0" w:firstLine="0"/>
        <w:rPr>
          <w:b/>
          <w:bCs/>
          <w:lang w:val="el-GR"/>
        </w:rPr>
      </w:pPr>
      <w:r w:rsidRPr="00C56140">
        <w:rPr>
          <w:lang w:val="el-GR"/>
        </w:rPr>
        <w:t xml:space="preserve"> </w:t>
      </w:r>
      <w:r w:rsidR="00363799" w:rsidRPr="00C56140">
        <w:rPr>
          <w:lang w:val="el-GR"/>
        </w:rPr>
        <w:t xml:space="preserve">Ο </w:t>
      </w:r>
      <w:r w:rsidRPr="00C56140">
        <w:rPr>
          <w:lang w:val="el-GR"/>
        </w:rPr>
        <w:t xml:space="preserve">οικονομικός φορέας που εμπίπτει σε μια από τις καταστάσεις που αναφέρονται στις παραγράφους </w:t>
      </w:r>
      <w:r w:rsidR="00153F0B" w:rsidRPr="00C56140">
        <w:rPr>
          <w:lang w:val="el-GR"/>
        </w:rPr>
        <w:fldChar w:fldCharType="begin"/>
      </w:r>
      <w:r w:rsidR="00153F0B" w:rsidRPr="00C56140">
        <w:rPr>
          <w:lang w:val="el-GR"/>
        </w:rPr>
        <w:instrText xml:space="preserve"> REF _Ref496540567 \r \h </w:instrText>
      </w:r>
      <w:r w:rsidR="00DF02B0" w:rsidRPr="00C56140">
        <w:rPr>
          <w:lang w:val="el-GR"/>
        </w:rPr>
        <w:instrText xml:space="preserve"> \* MERGEFORMAT </w:instrText>
      </w:r>
      <w:r w:rsidR="00153F0B" w:rsidRPr="00C56140">
        <w:rPr>
          <w:lang w:val="el-GR"/>
        </w:rPr>
      </w:r>
      <w:r w:rsidR="00153F0B" w:rsidRPr="00C56140">
        <w:rPr>
          <w:lang w:val="el-GR"/>
        </w:rPr>
        <w:fldChar w:fldCharType="separate"/>
      </w:r>
      <w:r w:rsidR="00CB4F34">
        <w:rPr>
          <w:lang w:val="el-GR"/>
        </w:rPr>
        <w:t>2.2.3.1</w:t>
      </w:r>
      <w:r w:rsidR="00153F0B" w:rsidRPr="00C56140">
        <w:rPr>
          <w:lang w:val="el-GR"/>
        </w:rPr>
        <w:fldChar w:fldCharType="end"/>
      </w:r>
      <w:r w:rsidRPr="00C56140">
        <w:rPr>
          <w:lang w:val="el-GR"/>
        </w:rPr>
        <w:t xml:space="preserve"> και </w:t>
      </w:r>
      <w:r w:rsidR="007E61C0" w:rsidRPr="00C56140">
        <w:rPr>
          <w:lang w:val="el-GR"/>
        </w:rPr>
        <w:fldChar w:fldCharType="begin"/>
      </w:r>
      <w:r w:rsidR="007E61C0" w:rsidRPr="00C56140">
        <w:rPr>
          <w:lang w:val="el-GR"/>
        </w:rPr>
        <w:instrText xml:space="preserve"> REF _Ref496540586 \r \h </w:instrText>
      </w:r>
      <w:r w:rsidR="00C56140">
        <w:rPr>
          <w:lang w:val="el-GR"/>
        </w:rPr>
        <w:instrText xml:space="preserve"> \* MERGEFORMAT </w:instrText>
      </w:r>
      <w:r w:rsidR="007E61C0" w:rsidRPr="00C56140">
        <w:rPr>
          <w:lang w:val="el-GR"/>
        </w:rPr>
      </w:r>
      <w:r w:rsidR="007E61C0" w:rsidRPr="00C56140">
        <w:rPr>
          <w:lang w:val="el-GR"/>
        </w:rPr>
        <w:fldChar w:fldCharType="separate"/>
      </w:r>
      <w:r w:rsidR="00CB4F34">
        <w:rPr>
          <w:lang w:val="el-GR"/>
        </w:rPr>
        <w:t>2.2.3.3</w:t>
      </w:r>
      <w:r w:rsidR="007E61C0" w:rsidRPr="00C56140">
        <w:rPr>
          <w:lang w:val="el-GR"/>
        </w:rPr>
        <w:fldChar w:fldCharType="end"/>
      </w:r>
      <w:r w:rsidR="007E61C0" w:rsidRPr="00C56140">
        <w:rPr>
          <w:lang w:val="el-GR"/>
        </w:rPr>
        <w:t xml:space="preserve"> </w:t>
      </w:r>
      <w:r w:rsidR="002A7C7B" w:rsidRPr="00C56140">
        <w:rPr>
          <w:lang w:val="el-GR"/>
        </w:rPr>
        <w:t xml:space="preserve">εκτός από την περ. β αυτής, </w:t>
      </w:r>
      <w:r w:rsidRPr="00C56140">
        <w:rPr>
          <w:lang w:val="el-GR"/>
        </w:rPr>
        <w:t xml:space="preserve">μπορεί να προσκομίζει στοιχεία προκειμένου να αποδείξει ότι τα μέτρα που έλαβε επαρκούν για να αποδείξουν την αξιοπιστία του, </w:t>
      </w:r>
      <w:r w:rsidRPr="00C56140">
        <w:rPr>
          <w:lang w:val="el-GR"/>
        </w:rPr>
        <w:lastRenderedPageBreak/>
        <w:t>παρότι συντρέχει ο σχετικός λόγος αποκλεισμού (αυτ</w:t>
      </w:r>
      <w:r w:rsidRPr="00C56140">
        <w:t>o</w:t>
      </w:r>
      <w:r w:rsidRPr="00C56140">
        <w:rPr>
          <w:lang w:val="el-GR"/>
        </w:rPr>
        <w:t xml:space="preserve">κάθαρση). </w:t>
      </w:r>
      <w:r w:rsidR="002A7C7B" w:rsidRPr="00C56140">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C56140" w:rsidRDefault="002A7C7B" w:rsidP="00821852">
      <w:pPr>
        <w:pStyle w:val="aff"/>
        <w:tabs>
          <w:tab w:val="left" w:pos="0"/>
          <w:tab w:val="left" w:pos="709"/>
          <w:tab w:val="left" w:pos="1134"/>
        </w:tabs>
        <w:spacing w:before="240"/>
        <w:ind w:left="0"/>
        <w:rPr>
          <w:b/>
          <w:bCs/>
          <w:lang w:val="el-GR"/>
        </w:rPr>
      </w:pPr>
    </w:p>
    <w:p w14:paraId="3C01A3A8" w14:textId="012653BD" w:rsidR="008338F0" w:rsidRPr="00C56140" w:rsidRDefault="003355E7" w:rsidP="00786A1B">
      <w:pPr>
        <w:pStyle w:val="aff"/>
        <w:numPr>
          <w:ilvl w:val="3"/>
          <w:numId w:val="13"/>
        </w:numPr>
        <w:tabs>
          <w:tab w:val="left" w:pos="0"/>
          <w:tab w:val="left" w:pos="709"/>
          <w:tab w:val="left" w:pos="1134"/>
        </w:tabs>
        <w:spacing w:before="240"/>
        <w:ind w:left="0" w:firstLine="0"/>
        <w:rPr>
          <w:b/>
          <w:bCs/>
          <w:color w:val="000000"/>
          <w:lang w:val="el-GR"/>
        </w:rPr>
      </w:pPr>
      <w:bookmarkStart w:id="103" w:name="_Ref151369188"/>
      <w:r w:rsidRPr="00C56140">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E97543" w:rsidRPr="00C56140">
        <w:rPr>
          <w:lang w:val="el-GR"/>
        </w:rPr>
        <w:t xml:space="preserve">, καθώς και στην υπ’ αριθμ. 102080/24-10-2022 (Β΄5623/02.11.2022) απόφαση του Υπουργού Ανάπτυξης και Επενδύσεων με θέμα: </w:t>
      </w:r>
      <w:r w:rsidR="00E97543" w:rsidRPr="00C56140">
        <w:rPr>
          <w:i/>
          <w:lang w:val="el-GR"/>
        </w:rPr>
        <w:t>«Ρύθμιση θεμάτων σχετικά με την εξέταση επανορθωτικών μέτρων από την Επιτροπή της παρ.</w:t>
      </w:r>
      <w:r w:rsidR="00DF776D" w:rsidRPr="00C56140">
        <w:rPr>
          <w:i/>
          <w:lang w:val="el-GR"/>
        </w:rPr>
        <w:t xml:space="preserve"> </w:t>
      </w:r>
      <w:r w:rsidR="00E97543" w:rsidRPr="00C56140">
        <w:rPr>
          <w:i/>
          <w:lang w:val="el-GR"/>
        </w:rPr>
        <w:t>9 του άρθρου 73 του ν. 4412/2016».</w:t>
      </w:r>
      <w:bookmarkEnd w:id="103"/>
    </w:p>
    <w:p w14:paraId="0DC909D7" w14:textId="314691DA" w:rsidR="00E97543" w:rsidRPr="00C56140" w:rsidRDefault="00E97543" w:rsidP="00E97543">
      <w:pPr>
        <w:suppressAutoHyphens w:val="0"/>
        <w:autoSpaceDE w:val="0"/>
        <w:autoSpaceDN w:val="0"/>
        <w:adjustRightInd w:val="0"/>
        <w:spacing w:after="0"/>
        <w:rPr>
          <w:lang w:val="el-GR"/>
        </w:rPr>
      </w:pPr>
      <w:r w:rsidRPr="00C56140">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1" w:history="1">
        <w:r w:rsidRPr="00C56140">
          <w:t>epanorthotika</w:t>
        </w:r>
        <w:r w:rsidRPr="00C56140">
          <w:rPr>
            <w:lang w:val="el-GR"/>
          </w:rPr>
          <w:t>@</w:t>
        </w:r>
        <w:r w:rsidRPr="00C56140">
          <w:t>eaadhsy</w:t>
        </w:r>
        <w:r w:rsidRPr="00C56140">
          <w:rPr>
            <w:lang w:val="el-GR"/>
          </w:rPr>
          <w:t>.</w:t>
        </w:r>
        <w:r w:rsidRPr="00C56140">
          <w:t>gr</w:t>
        </w:r>
      </w:hyperlink>
      <w:r w:rsidR="00DF776D" w:rsidRPr="00C56140">
        <w:rPr>
          <w:lang w:val="el-GR"/>
        </w:rPr>
        <w:t xml:space="preserve"> </w:t>
      </w:r>
    </w:p>
    <w:p w14:paraId="748B48A1" w14:textId="77777777" w:rsidR="00E97543" w:rsidRPr="00C56140" w:rsidRDefault="00E97543" w:rsidP="00E97543">
      <w:pPr>
        <w:suppressAutoHyphens w:val="0"/>
        <w:autoSpaceDE w:val="0"/>
        <w:autoSpaceDN w:val="0"/>
        <w:adjustRightInd w:val="0"/>
        <w:spacing w:after="0"/>
        <w:rPr>
          <w:lang w:val="el-GR"/>
        </w:rPr>
      </w:pPr>
    </w:p>
    <w:p w14:paraId="1E6E4C4A" w14:textId="77777777" w:rsidR="00E97543" w:rsidRPr="00C56140" w:rsidRDefault="00E97543" w:rsidP="00E97543">
      <w:pPr>
        <w:suppressAutoHyphens w:val="0"/>
        <w:autoSpaceDE w:val="0"/>
        <w:autoSpaceDN w:val="0"/>
        <w:adjustRightInd w:val="0"/>
        <w:spacing w:after="0"/>
        <w:rPr>
          <w:lang w:val="el-GR"/>
        </w:rPr>
      </w:pPr>
      <w:r w:rsidRPr="00C56140">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087179D8" w14:textId="77777777" w:rsidR="00E97543" w:rsidRPr="00C56140" w:rsidRDefault="00E97543" w:rsidP="00E97543">
      <w:pPr>
        <w:suppressAutoHyphens w:val="0"/>
        <w:autoSpaceDE w:val="0"/>
        <w:autoSpaceDN w:val="0"/>
        <w:adjustRightInd w:val="0"/>
        <w:spacing w:after="0"/>
        <w:rPr>
          <w:lang w:val="el-GR"/>
        </w:rPr>
      </w:pPr>
    </w:p>
    <w:p w14:paraId="045C0779" w14:textId="77777777" w:rsidR="00E97543" w:rsidRPr="00C56140" w:rsidRDefault="00E97543" w:rsidP="00E97543">
      <w:pPr>
        <w:suppressAutoHyphens w:val="0"/>
        <w:autoSpaceDE w:val="0"/>
        <w:autoSpaceDN w:val="0"/>
        <w:adjustRightInd w:val="0"/>
        <w:spacing w:after="0"/>
        <w:rPr>
          <w:lang w:val="el-GR"/>
        </w:rPr>
      </w:pPr>
      <w:r w:rsidRPr="00C56140">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599762AE" w14:textId="77777777" w:rsidR="00E97543" w:rsidRPr="00C56140" w:rsidRDefault="00E97543" w:rsidP="00E97543">
      <w:pPr>
        <w:suppressAutoHyphens w:val="0"/>
        <w:autoSpaceDE w:val="0"/>
        <w:autoSpaceDN w:val="0"/>
        <w:adjustRightInd w:val="0"/>
        <w:spacing w:after="0"/>
        <w:rPr>
          <w:lang w:val="el-GR"/>
        </w:rPr>
      </w:pPr>
    </w:p>
    <w:p w14:paraId="1FB1901E" w14:textId="77777777" w:rsidR="00E97543" w:rsidRPr="00C56140" w:rsidRDefault="00E97543" w:rsidP="00E97543">
      <w:pPr>
        <w:suppressAutoHyphens w:val="0"/>
        <w:autoSpaceDE w:val="0"/>
        <w:autoSpaceDN w:val="0"/>
        <w:adjustRightInd w:val="0"/>
        <w:spacing w:after="0"/>
        <w:rPr>
          <w:lang w:val="el-GR"/>
        </w:rPr>
      </w:pPr>
      <w:r w:rsidRPr="00C56140">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79F29FBE" w14:textId="77777777" w:rsidR="00E97543" w:rsidRPr="00C56140" w:rsidRDefault="00E97543" w:rsidP="00E97543">
      <w:pPr>
        <w:suppressAutoHyphens w:val="0"/>
        <w:autoSpaceDE w:val="0"/>
        <w:autoSpaceDN w:val="0"/>
        <w:adjustRightInd w:val="0"/>
        <w:spacing w:after="0"/>
        <w:rPr>
          <w:lang w:val="el-GR"/>
        </w:rPr>
      </w:pPr>
    </w:p>
    <w:p w14:paraId="6BE73BD9" w14:textId="77777777" w:rsidR="00E97543" w:rsidRPr="00C56140" w:rsidRDefault="00E97543" w:rsidP="00E97543">
      <w:pPr>
        <w:suppressAutoHyphens w:val="0"/>
        <w:autoSpaceDE w:val="0"/>
        <w:autoSpaceDN w:val="0"/>
        <w:adjustRightInd w:val="0"/>
        <w:spacing w:after="0"/>
        <w:rPr>
          <w:lang w:val="el-GR"/>
        </w:rPr>
      </w:pPr>
      <w:r w:rsidRPr="00C56140">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C56140">
        <w:rPr>
          <w:b/>
          <w:lang w:val="el-GR"/>
        </w:rPr>
        <w:t>μετά</w:t>
      </w:r>
      <w:r w:rsidRPr="00C56140">
        <w:rPr>
          <w:lang w:val="el-GR"/>
        </w:rPr>
        <w:t xml:space="preserve"> την ημερομηνία λήξης υποβολής των προσφορών. Στην περίπτωση </w:t>
      </w:r>
      <w:r w:rsidRPr="00C56140">
        <w:rPr>
          <w:lang w:val="el-GR"/>
        </w:rPr>
        <w:lastRenderedPageBreak/>
        <w:t xml:space="preserve">αυτή, η αναθέτουσα αρχή δεν τα λαμβάνει υπόψη και δεν τα μνημονεύει στο σχέδιο της απόφασής της που αποστέλλει στην Επιτροπή. </w:t>
      </w:r>
    </w:p>
    <w:p w14:paraId="20EFEF8A" w14:textId="77777777" w:rsidR="00E97543" w:rsidRPr="00C56140" w:rsidRDefault="00E97543" w:rsidP="00E97543">
      <w:pPr>
        <w:suppressAutoHyphens w:val="0"/>
        <w:autoSpaceDE w:val="0"/>
        <w:autoSpaceDN w:val="0"/>
        <w:adjustRightInd w:val="0"/>
        <w:spacing w:after="0"/>
        <w:rPr>
          <w:lang w:val="el-GR"/>
        </w:rPr>
      </w:pPr>
    </w:p>
    <w:p w14:paraId="2FC556C7" w14:textId="79344A3D" w:rsidR="00E97543" w:rsidRPr="00C56140" w:rsidRDefault="00E97543" w:rsidP="00E97543">
      <w:pPr>
        <w:suppressAutoHyphens w:val="0"/>
        <w:autoSpaceDE w:val="0"/>
        <w:autoSpaceDN w:val="0"/>
        <w:adjustRightInd w:val="0"/>
        <w:spacing w:before="240" w:after="0"/>
        <w:rPr>
          <w:lang w:val="el-GR"/>
        </w:rPr>
      </w:pPr>
      <w:r w:rsidRPr="00C56140">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C56140">
        <w:t> </w:t>
      </w:r>
      <w:r w:rsidRPr="00C56140">
        <w:rPr>
          <w:lang w:val="el-GR"/>
        </w:rPr>
        <w:t>1 κ</w:t>
      </w:r>
      <w:r w:rsidR="00FC644C">
        <w:rPr>
          <w:lang w:val="el-GR"/>
        </w:rPr>
        <w:t xml:space="preserve"> </w:t>
      </w:r>
      <w:r w:rsidRPr="00C56140">
        <w:rPr>
          <w:lang w:val="el-GR"/>
        </w:rPr>
        <w:t>αι της παρ.</w:t>
      </w:r>
      <w:r w:rsidRPr="00C56140">
        <w:t> </w:t>
      </w:r>
      <w:r w:rsidRPr="00C56140">
        <w:rPr>
          <w:lang w:val="el-GR"/>
        </w:rPr>
        <w:t>4, εκτός από την περ.</w:t>
      </w:r>
      <w:r w:rsidRPr="00C56140">
        <w:t> </w:t>
      </w:r>
      <w:r w:rsidRPr="00C56140">
        <w:rPr>
          <w:lang w:val="el-GR"/>
        </w:rPr>
        <w:t>β’ αυτής, του άρθρου</w:t>
      </w:r>
      <w:r w:rsidRPr="00C56140">
        <w:t> </w:t>
      </w:r>
      <w:r w:rsidRPr="00C56140">
        <w:rPr>
          <w:lang w:val="el-GR"/>
        </w:rPr>
        <w:t>73 του ν.</w:t>
      </w:r>
      <w:r w:rsidRPr="00C56140">
        <w:t> </w:t>
      </w:r>
      <w:r w:rsidRPr="00C56140">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409EDB5F" w14:textId="77777777" w:rsidR="00E97543" w:rsidRPr="00C56140" w:rsidRDefault="00E97543" w:rsidP="00E97543">
      <w:pPr>
        <w:rPr>
          <w:lang w:val="el-GR"/>
        </w:rPr>
      </w:pPr>
      <w:r w:rsidRPr="00C56140">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25F03DA6" w14:textId="77777777" w:rsidR="00C535AC" w:rsidRPr="00C56140" w:rsidRDefault="00C535AC" w:rsidP="007E61C0">
      <w:pPr>
        <w:rPr>
          <w:b/>
          <w:bCs/>
          <w:color w:val="000000"/>
          <w:lang w:val="el-GR"/>
        </w:rPr>
      </w:pPr>
    </w:p>
    <w:p w14:paraId="0C79C613" w14:textId="77777777" w:rsidR="008338F0" w:rsidRPr="00C56140" w:rsidRDefault="003355E7" w:rsidP="00786A1B">
      <w:pPr>
        <w:pStyle w:val="aff"/>
        <w:numPr>
          <w:ilvl w:val="3"/>
          <w:numId w:val="13"/>
        </w:numPr>
        <w:tabs>
          <w:tab w:val="left" w:pos="0"/>
          <w:tab w:val="left" w:pos="709"/>
          <w:tab w:val="left" w:pos="1134"/>
        </w:tabs>
        <w:spacing w:before="240"/>
        <w:ind w:left="0" w:firstLine="0"/>
        <w:rPr>
          <w:lang w:val="el-GR"/>
        </w:rPr>
      </w:pPr>
      <w:r w:rsidRPr="00C56140">
        <w:rPr>
          <w:lang w:val="el-GR"/>
        </w:rPr>
        <w:t xml:space="preserve"> </w:t>
      </w:r>
      <w:bookmarkStart w:id="104" w:name="_Ref496540821"/>
      <w:r w:rsidR="001E5DE0" w:rsidRPr="00C56140">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C56140">
        <w:rPr>
          <w:lang w:val="el-GR"/>
        </w:rPr>
        <w:t>.</w:t>
      </w:r>
      <w:bookmarkEnd w:id="104"/>
    </w:p>
    <w:p w14:paraId="36B0864B" w14:textId="77777777" w:rsidR="00D93C0C" w:rsidRPr="00C56140" w:rsidRDefault="00D93C0C" w:rsidP="00603221">
      <w:pPr>
        <w:pStyle w:val="aff"/>
        <w:rPr>
          <w:color w:val="000000"/>
          <w:lang w:val="el-GR"/>
        </w:rPr>
      </w:pPr>
    </w:p>
    <w:p w14:paraId="2D1CB859" w14:textId="77777777" w:rsidR="008338F0" w:rsidRPr="00C56140" w:rsidRDefault="003355E7" w:rsidP="003329FF">
      <w:pPr>
        <w:pStyle w:val="32"/>
        <w:numPr>
          <w:ilvl w:val="0"/>
          <w:numId w:val="0"/>
        </w:numPr>
        <w:ind w:left="720" w:hanging="720"/>
        <w:rPr>
          <w:rFonts w:cs="Tahoma"/>
          <w:szCs w:val="22"/>
          <w:lang w:val="el-GR"/>
        </w:rPr>
      </w:pPr>
      <w:bookmarkStart w:id="105" w:name="_Toc97194274"/>
      <w:bookmarkStart w:id="106" w:name="_Toc97194424"/>
      <w:bookmarkStart w:id="107" w:name="_Toc167222829"/>
      <w:r w:rsidRPr="00C56140">
        <w:rPr>
          <w:rFonts w:cs="Tahoma"/>
          <w:szCs w:val="22"/>
          <w:lang w:val="el-GR"/>
        </w:rPr>
        <w:t xml:space="preserve">Κριτήρια </w:t>
      </w:r>
      <w:r w:rsidR="00F11417" w:rsidRPr="00C56140">
        <w:rPr>
          <w:rFonts w:cs="Tahoma"/>
          <w:szCs w:val="22"/>
          <w:lang w:val="el-GR"/>
        </w:rPr>
        <w:t xml:space="preserve">Ποιοτικής </w:t>
      </w:r>
      <w:r w:rsidRPr="00C56140">
        <w:rPr>
          <w:rFonts w:cs="Tahoma"/>
          <w:szCs w:val="22"/>
          <w:lang w:val="el-GR"/>
        </w:rPr>
        <w:t xml:space="preserve">Επιλογής </w:t>
      </w:r>
      <w:r w:rsidR="00F11417" w:rsidRPr="00C56140">
        <w:rPr>
          <w:rFonts w:cs="Tahoma"/>
          <w:szCs w:val="22"/>
          <w:lang w:val="el-GR"/>
        </w:rPr>
        <w:t>&amp; αποδεικτά στοιχεία</w:t>
      </w:r>
      <w:bookmarkEnd w:id="105"/>
      <w:bookmarkEnd w:id="106"/>
      <w:bookmarkEnd w:id="107"/>
      <w:r w:rsidR="00F11417" w:rsidRPr="00C56140">
        <w:rPr>
          <w:rFonts w:cs="Tahoma"/>
          <w:szCs w:val="22"/>
          <w:lang w:val="el-GR"/>
        </w:rPr>
        <w:t xml:space="preserve"> </w:t>
      </w:r>
    </w:p>
    <w:p w14:paraId="34F1DB97" w14:textId="77777777" w:rsidR="00EA086C" w:rsidRPr="00C56140" w:rsidRDefault="00EA086C" w:rsidP="00EA086C">
      <w:pPr>
        <w:rPr>
          <w:lang w:val="el-GR"/>
        </w:rPr>
      </w:pPr>
    </w:p>
    <w:p w14:paraId="3D9437BC" w14:textId="77777777" w:rsidR="008338F0" w:rsidRPr="009A77D3" w:rsidDel="00893E05" w:rsidRDefault="003355E7" w:rsidP="00EA086C">
      <w:pPr>
        <w:pStyle w:val="32"/>
        <w:ind w:left="1276"/>
        <w:rPr>
          <w:rFonts w:cs="Tahoma"/>
          <w:lang w:val="el-GR"/>
        </w:rPr>
      </w:pPr>
      <w:bookmarkStart w:id="108" w:name="_Ref74510337"/>
      <w:bookmarkStart w:id="109" w:name="_Toc97194275"/>
      <w:bookmarkStart w:id="110" w:name="_Toc97194425"/>
      <w:bookmarkStart w:id="111" w:name="_Toc167222830"/>
      <w:r w:rsidRPr="009A77D3" w:rsidDel="00893E05">
        <w:rPr>
          <w:rFonts w:cs="Tahoma"/>
          <w:lang w:val="el-GR"/>
        </w:rPr>
        <w:t>Καταλληλόλητα άσκησης επαγγελματικής δραστηριότητας</w:t>
      </w:r>
      <w:bookmarkEnd w:id="108"/>
      <w:bookmarkEnd w:id="109"/>
      <w:bookmarkEnd w:id="110"/>
      <w:bookmarkEnd w:id="111"/>
      <w:r w:rsidRPr="009A77D3" w:rsidDel="00893E05">
        <w:rPr>
          <w:rFonts w:cs="Tahoma"/>
          <w:lang w:val="el-GR"/>
        </w:rPr>
        <w:t xml:space="preserve"> </w:t>
      </w:r>
    </w:p>
    <w:p w14:paraId="7A2B028E" w14:textId="74051902" w:rsidR="002F2E92" w:rsidRPr="00C56140" w:rsidDel="00893E05" w:rsidRDefault="00F86B7A" w:rsidP="00086782">
      <w:pPr>
        <w:rPr>
          <w:i/>
          <w:iCs/>
          <w:color w:val="5B9BD5"/>
          <w:lang w:val="el-GR" w:eastAsia="en-US"/>
        </w:rPr>
      </w:pPr>
      <w:bookmarkStart w:id="112" w:name="_Toc97194276"/>
      <w:r w:rsidRPr="00C56140"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bookmarkEnd w:id="112"/>
    </w:p>
    <w:p w14:paraId="5F0E0AEE" w14:textId="77777777" w:rsidR="007E243D" w:rsidRPr="00C56140" w:rsidDel="00893E05" w:rsidRDefault="007E243D" w:rsidP="00BE6F4C">
      <w:pPr>
        <w:pStyle w:val="aff"/>
        <w:rPr>
          <w:lang w:val="el-GR"/>
        </w:rPr>
      </w:pPr>
    </w:p>
    <w:p w14:paraId="38C6245A" w14:textId="628AE97C" w:rsidR="007E243D" w:rsidRPr="00C56140" w:rsidRDefault="007E243D" w:rsidP="00086782">
      <w:pPr>
        <w:pStyle w:val="aff"/>
        <w:ind w:left="0"/>
        <w:rPr>
          <w:lang w:val="el-GR"/>
        </w:rPr>
      </w:pPr>
      <w:r w:rsidRPr="00C56140"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C56140">
        <w:rPr>
          <w:lang w:val="el-GR"/>
        </w:rPr>
        <w:t xml:space="preserve">ή εμπορικά </w:t>
      </w:r>
      <w:r w:rsidRPr="00C56140"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46D6D02" w14:textId="21DCAD20" w:rsidR="00BE6F4C" w:rsidRPr="00C56140" w:rsidDel="00893E05" w:rsidRDefault="00BE6F4C" w:rsidP="00086782">
      <w:pPr>
        <w:pStyle w:val="aff"/>
        <w:ind w:left="0"/>
        <w:rPr>
          <w:lang w:val="el-GR"/>
        </w:rPr>
      </w:pPr>
      <w:r w:rsidRPr="00C56140"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sidRPr="00C56140">
        <w:rPr>
          <w:lang w:val="el-GR"/>
        </w:rPr>
        <w:t xml:space="preserve">έχουν </w:t>
      </w:r>
      <w:r w:rsidRPr="00C56140"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C56140" w:rsidDel="00893E05" w:rsidRDefault="00BE6F4C" w:rsidP="00086782">
      <w:pPr>
        <w:pStyle w:val="aff"/>
        <w:ind w:left="0"/>
        <w:rPr>
          <w:lang w:val="el-GR"/>
        </w:rPr>
      </w:pPr>
    </w:p>
    <w:p w14:paraId="17AEFDD6" w14:textId="77777777" w:rsidR="00722D14" w:rsidRPr="00C56140" w:rsidRDefault="00BE6F4C" w:rsidP="00086782">
      <w:pPr>
        <w:pStyle w:val="aff"/>
        <w:ind w:left="0"/>
        <w:rPr>
          <w:lang w:val="el-GR"/>
        </w:rPr>
      </w:pPr>
      <w:r w:rsidRPr="00C56140"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C56140">
        <w:rPr>
          <w:lang w:val="el-GR"/>
        </w:rPr>
        <w:t>.</w:t>
      </w:r>
    </w:p>
    <w:p w14:paraId="2F4CAEF8" w14:textId="77777777" w:rsidR="00FA4CDD" w:rsidRPr="00C56140" w:rsidRDefault="00FA4CDD" w:rsidP="00086782">
      <w:pPr>
        <w:pStyle w:val="aff"/>
        <w:ind w:left="0"/>
        <w:rPr>
          <w:lang w:val="el-GR"/>
        </w:rPr>
      </w:pPr>
    </w:p>
    <w:p w14:paraId="2BE12AB9" w14:textId="49EC4D6A" w:rsidR="00BE6F4C" w:rsidRPr="00C56140" w:rsidDel="00893E05" w:rsidRDefault="00722D14" w:rsidP="00086782">
      <w:pPr>
        <w:pStyle w:val="aff"/>
        <w:ind w:left="0"/>
        <w:rPr>
          <w:lang w:val="el-GR"/>
        </w:rPr>
      </w:pPr>
      <w:r w:rsidRPr="00C56140">
        <w:rPr>
          <w:lang w:val="el-GR"/>
        </w:rPr>
        <w:t>Στην περίπτωση ένωσης οικονομικών φορέων</w:t>
      </w:r>
      <w:r w:rsidR="00BE6F4C" w:rsidRPr="00C56140" w:rsidDel="00893E05">
        <w:rPr>
          <w:lang w:val="el-GR"/>
        </w:rPr>
        <w:t xml:space="preserve"> </w:t>
      </w:r>
      <w:r w:rsidRPr="00C56140">
        <w:rPr>
          <w:lang w:val="el-GR"/>
        </w:rPr>
        <w:t xml:space="preserve">η καταλληλότητα άσκησης επαγγελματικής δραστηριότητας απαιτείται να καλύπτεται από </w:t>
      </w:r>
      <w:r w:rsidR="00B00DE1" w:rsidRPr="00C56140">
        <w:rPr>
          <w:lang w:val="el-GR"/>
        </w:rPr>
        <w:t xml:space="preserve">τουλάχιστον ένα μέλος </w:t>
      </w:r>
      <w:r w:rsidRPr="00C56140">
        <w:rPr>
          <w:lang w:val="el-GR"/>
        </w:rPr>
        <w:t>της ένωσης.</w:t>
      </w:r>
    </w:p>
    <w:p w14:paraId="7830D1BF" w14:textId="77777777" w:rsidR="008338F0" w:rsidRPr="009A77D3" w:rsidRDefault="003355E7" w:rsidP="00086782">
      <w:pPr>
        <w:pStyle w:val="32"/>
        <w:ind w:left="1276"/>
        <w:rPr>
          <w:rFonts w:cs="Tahoma"/>
          <w:lang w:val="el-GR"/>
        </w:rPr>
      </w:pPr>
      <w:bookmarkStart w:id="113" w:name="_Toc74566826"/>
      <w:bookmarkStart w:id="114" w:name="_Ref496541309"/>
      <w:bookmarkStart w:id="115" w:name="_Ref496541508"/>
      <w:bookmarkStart w:id="116" w:name="_Toc97194277"/>
      <w:bookmarkStart w:id="117" w:name="_Toc97194426"/>
      <w:bookmarkStart w:id="118" w:name="_Toc167222831"/>
      <w:bookmarkEnd w:id="113"/>
      <w:r w:rsidRPr="009A77D3">
        <w:rPr>
          <w:rFonts w:cs="Tahoma"/>
          <w:lang w:val="el-GR"/>
        </w:rPr>
        <w:t>Οικονομική και χρηματοοικονομική επάρκεια</w:t>
      </w:r>
      <w:bookmarkEnd w:id="114"/>
      <w:bookmarkEnd w:id="115"/>
      <w:bookmarkEnd w:id="116"/>
      <w:bookmarkEnd w:id="117"/>
      <w:bookmarkEnd w:id="118"/>
    </w:p>
    <w:p w14:paraId="1A817211" w14:textId="77777777" w:rsidR="00E31189" w:rsidRPr="00C56140" w:rsidRDefault="00E31189" w:rsidP="00E31189">
      <w:pPr>
        <w:rPr>
          <w:lang w:val="el-GR"/>
        </w:rPr>
      </w:pPr>
    </w:p>
    <w:p w14:paraId="6203D92D" w14:textId="77777777" w:rsidR="00E31189" w:rsidRPr="00C56140" w:rsidRDefault="00E31189" w:rsidP="00E31189">
      <w:pPr>
        <w:rPr>
          <w:b/>
          <w:bCs/>
          <w:i/>
          <w:iCs/>
          <w:color w:val="5B9BD5"/>
          <w:lang w:val="el-GR" w:eastAsia="en-US"/>
        </w:rPr>
      </w:pPr>
      <w:bookmarkStart w:id="119" w:name="_Toc97194278"/>
      <w:r w:rsidRPr="00C56140">
        <w:rPr>
          <w:b/>
          <w:bCs/>
          <w:lang w:val="el-GR"/>
        </w:rPr>
        <w:lastRenderedPageBreak/>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(2021-2022-2023) κατ’ ελάχιστον ίσο με το 150% του προϋπολογισμού του υπό ανάθεση Έργου, για το οποίο υποβάλλει προσφορά.</w:t>
      </w:r>
      <w:bookmarkEnd w:id="119"/>
    </w:p>
    <w:p w14:paraId="48AF7308" w14:textId="77777777" w:rsidR="00E31189" w:rsidRPr="00C56140" w:rsidRDefault="00E31189" w:rsidP="00E31189">
      <w:pPr>
        <w:rPr>
          <w:lang w:val="el-GR" w:eastAsia="en-US"/>
        </w:rPr>
      </w:pPr>
      <w:r w:rsidRPr="00C56140">
        <w:rPr>
          <w:lang w:val="el-GR"/>
        </w:rPr>
        <w:t>Σε περίπτωση ένωσης οικονομικών φορέων, οι παραπάνω απαιτήσεις καλύπτονται αθροιστικά από τα μέλη της ένωσης.</w:t>
      </w:r>
    </w:p>
    <w:p w14:paraId="6D5EBBA7" w14:textId="77777777" w:rsidR="00722D14" w:rsidRPr="00C56140" w:rsidRDefault="00722D14" w:rsidP="00821852">
      <w:pPr>
        <w:rPr>
          <w:lang w:val="el-GR" w:eastAsia="en-US"/>
        </w:rPr>
      </w:pPr>
    </w:p>
    <w:p w14:paraId="6651E130" w14:textId="77777777" w:rsidR="008338F0" w:rsidRPr="009A77D3" w:rsidRDefault="003355E7" w:rsidP="00086782">
      <w:pPr>
        <w:pStyle w:val="32"/>
        <w:ind w:left="1276"/>
        <w:rPr>
          <w:rFonts w:cs="Tahoma"/>
          <w:lang w:val="el-GR"/>
        </w:rPr>
      </w:pPr>
      <w:bookmarkStart w:id="120" w:name="_Ref496541329"/>
      <w:bookmarkStart w:id="121" w:name="_Ref496541556"/>
      <w:bookmarkStart w:id="122" w:name="_Toc97194279"/>
      <w:bookmarkStart w:id="123" w:name="_Toc97194427"/>
      <w:bookmarkStart w:id="124" w:name="_Toc167222832"/>
      <w:r w:rsidRPr="009A77D3">
        <w:rPr>
          <w:rFonts w:cs="Tahoma"/>
          <w:lang w:val="el-GR"/>
        </w:rPr>
        <w:t>Τεχνική και επαγγελματική ικανότητα</w:t>
      </w:r>
      <w:bookmarkEnd w:id="120"/>
      <w:bookmarkEnd w:id="121"/>
      <w:bookmarkEnd w:id="122"/>
      <w:bookmarkEnd w:id="123"/>
      <w:bookmarkEnd w:id="124"/>
      <w:r w:rsidR="0071303E" w:rsidRPr="009A77D3">
        <w:rPr>
          <w:rFonts w:cs="Tahoma"/>
          <w:lang w:val="el-GR"/>
        </w:rPr>
        <w:t xml:space="preserve"> </w:t>
      </w:r>
    </w:p>
    <w:p w14:paraId="172DF204" w14:textId="4211A86C" w:rsidR="0071303E" w:rsidRPr="00C56140" w:rsidRDefault="0071303E" w:rsidP="006F63EC">
      <w:pPr>
        <w:rPr>
          <w:b/>
          <w:bCs/>
          <w:i/>
          <w:iCs/>
          <w:color w:val="5B9BD5"/>
          <w:lang w:val="el-GR" w:eastAsia="en-US"/>
        </w:rPr>
      </w:pPr>
      <w:r w:rsidRPr="00C56140">
        <w:rPr>
          <w:lang w:val="el-GR"/>
        </w:rPr>
        <w:t xml:space="preserve"> </w:t>
      </w:r>
    </w:p>
    <w:p w14:paraId="58AA3308" w14:textId="77777777" w:rsidR="0069435C" w:rsidRPr="009A77D3" w:rsidRDefault="0069435C" w:rsidP="0069435C">
      <w:pPr>
        <w:pStyle w:val="41"/>
        <w:rPr>
          <w:rFonts w:cs="Tahoma"/>
          <w:lang w:val="el-GR" w:eastAsia="en-US"/>
        </w:rPr>
      </w:pPr>
      <w:bookmarkStart w:id="125" w:name="_Ref61980826"/>
      <w:bookmarkStart w:id="126" w:name="_Toc97194280"/>
      <w:bookmarkStart w:id="127" w:name="_Toc167222833"/>
      <w:bookmarkStart w:id="128" w:name="_Ref40965350"/>
      <w:r w:rsidRPr="009A77D3">
        <w:rPr>
          <w:rFonts w:cs="Tahoma"/>
          <w:lang w:val="el-GR" w:eastAsia="en-US"/>
        </w:rPr>
        <w:t>Τεχνική Ικανότητα</w:t>
      </w:r>
      <w:bookmarkEnd w:id="125"/>
      <w:bookmarkEnd w:id="126"/>
      <w:bookmarkEnd w:id="127"/>
    </w:p>
    <w:p w14:paraId="1474A0DC" w14:textId="77777777" w:rsidR="0069435C" w:rsidRPr="00C56140" w:rsidRDefault="0069435C" w:rsidP="0069435C">
      <w:pPr>
        <w:rPr>
          <w:bCs/>
          <w:lang w:val="el-GR"/>
        </w:rPr>
      </w:pPr>
      <w:r w:rsidRPr="00C56140">
        <w:rPr>
          <w:bCs/>
          <w:lang w:val="el-GR"/>
        </w:rPr>
        <w:t xml:space="preserve">Οι οικονομικοί φορείς που συμμετέχουν στη διαδικασία σύναψης της παρούσας απαιτείται να </w:t>
      </w:r>
      <w:bookmarkStart w:id="129" w:name="_Hlk55900233"/>
      <w:r w:rsidRPr="00C56140">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2C63D611" w14:textId="77777777" w:rsidR="001D4A81" w:rsidRPr="00C56140" w:rsidRDefault="001D4A81" w:rsidP="001D4A81">
      <w:pPr>
        <w:pStyle w:val="ae"/>
        <w:spacing w:before="121"/>
        <w:ind w:left="1"/>
        <w:rPr>
          <w:lang w:val="el-GR"/>
        </w:rPr>
      </w:pPr>
      <w:r w:rsidRPr="00C56140">
        <w:rPr>
          <w:lang w:val="el-GR"/>
        </w:rPr>
        <w:t>Ο υποψήφιος πρέπει κατά τα τελευταία τρία (3) έτη (2021,2022,2023) συν το τρέχων έτος  να έχει υλοποιήσει επιτυχώς, είτε αυτοτελώς είτε ως μέλος ένωσης ή κοινοπραξίας, τουλάχιστον τον ακόλουθο αριθμό έργων αθροιστικά:</w:t>
      </w:r>
    </w:p>
    <w:p w14:paraId="6FFFB815" w14:textId="77777777" w:rsidR="001D4A81" w:rsidRPr="00C56140" w:rsidRDefault="001D4A81" w:rsidP="001D4A81">
      <w:pPr>
        <w:pStyle w:val="aff"/>
        <w:numPr>
          <w:ilvl w:val="0"/>
          <w:numId w:val="137"/>
        </w:numPr>
        <w:spacing w:line="288" w:lineRule="auto"/>
        <w:ind w:left="729"/>
        <w:rPr>
          <w:lang w:val="el-GR"/>
        </w:rPr>
      </w:pPr>
      <w:r w:rsidRPr="00C56140">
        <w:rPr>
          <w:lang w:val="el-GR"/>
        </w:rPr>
        <w:t>Δύο (2) τουλάχιστον έργα με αντικείμενο τον σχεδιασμό και υλοποίηση Έργων Επιχειρησιακής Νοημοσύνης (ΒΙ) και Ανάλυσης Δεδομένων (</w:t>
      </w:r>
      <w:r w:rsidRPr="00C56140">
        <w:t>Data</w:t>
      </w:r>
      <w:r w:rsidRPr="00C56140">
        <w:rPr>
          <w:lang w:val="el-GR"/>
        </w:rPr>
        <w:t xml:space="preserve"> </w:t>
      </w:r>
      <w:r w:rsidRPr="00C56140">
        <w:t>Analytics</w:t>
      </w:r>
      <w:r w:rsidRPr="00C56140">
        <w:rPr>
          <w:lang w:val="el-GR"/>
        </w:rPr>
        <w:t>), αθροιστικής αξίας μεγαλύτερης των 2.500.000,00 €, μη συμπεριλαμβανομένου ΦΠΑ.</w:t>
      </w:r>
    </w:p>
    <w:p w14:paraId="4045F31E" w14:textId="77777777" w:rsidR="001D4A81" w:rsidRPr="00C56140" w:rsidRDefault="001D4A81" w:rsidP="001D4A81">
      <w:pPr>
        <w:pStyle w:val="aff"/>
        <w:numPr>
          <w:ilvl w:val="0"/>
          <w:numId w:val="137"/>
        </w:numPr>
        <w:spacing w:line="288" w:lineRule="auto"/>
        <w:ind w:left="729"/>
        <w:rPr>
          <w:lang w:val="el-GR"/>
        </w:rPr>
      </w:pPr>
      <w:r w:rsidRPr="00C56140">
        <w:rPr>
          <w:lang w:val="el-GR"/>
        </w:rPr>
        <w:t xml:space="preserve">Ένα (1) τουλάχιστον έργο με αντικείμενο τη συγκέντρωση περιεχομένου από το διαδίκτυο και τα μέσα κοινωνικής δικτύωσης (Παρακολούθηση κοινωνικών μέσων - </w:t>
      </w:r>
      <w:r w:rsidRPr="00C56140">
        <w:t>social</w:t>
      </w:r>
      <w:r w:rsidRPr="00C56140">
        <w:rPr>
          <w:lang w:val="el-GR"/>
        </w:rPr>
        <w:t xml:space="preserve"> </w:t>
      </w:r>
      <w:r w:rsidRPr="00C56140">
        <w:t>listening</w:t>
      </w:r>
      <w:r w:rsidRPr="00C56140">
        <w:rPr>
          <w:lang w:val="el-GR"/>
        </w:rPr>
        <w:t xml:space="preserve">) </w:t>
      </w:r>
    </w:p>
    <w:p w14:paraId="568C988B" w14:textId="77777777" w:rsidR="001D4A81" w:rsidRPr="00C56140" w:rsidRDefault="001D4A81" w:rsidP="001D4A81">
      <w:pPr>
        <w:pStyle w:val="aff"/>
        <w:numPr>
          <w:ilvl w:val="0"/>
          <w:numId w:val="137"/>
        </w:numPr>
        <w:spacing w:line="288" w:lineRule="auto"/>
        <w:ind w:left="729"/>
        <w:rPr>
          <w:lang w:val="el-GR"/>
        </w:rPr>
      </w:pPr>
      <w:r w:rsidRPr="00C56140">
        <w:rPr>
          <w:lang w:val="el-GR"/>
        </w:rPr>
        <w:t>Ένα (1) τουλάχιστον έργο ανάπτυξης πληροφοριακού συστήματος αρχιτεκτονικής υπολογιστικού νέφους που να καλύπτει τα ακόλουθα πεδία:</w:t>
      </w:r>
    </w:p>
    <w:p w14:paraId="6AC4F3BF" w14:textId="77777777" w:rsidR="001D4A81" w:rsidRPr="00C56140" w:rsidRDefault="001D4A81" w:rsidP="001D4A81">
      <w:pPr>
        <w:pStyle w:val="aff"/>
        <w:numPr>
          <w:ilvl w:val="1"/>
          <w:numId w:val="138"/>
        </w:numPr>
        <w:spacing w:line="288" w:lineRule="auto"/>
        <w:rPr>
          <w:lang w:val="el-GR"/>
        </w:rPr>
      </w:pPr>
      <w:r w:rsidRPr="00C56140">
        <w:rPr>
          <w:lang w:val="el-GR"/>
        </w:rPr>
        <w:t>Υλοποίηση αποθήκης δεδομένων (</w:t>
      </w:r>
      <w:r w:rsidRPr="00C56140">
        <w:t>data</w:t>
      </w:r>
      <w:r w:rsidRPr="00C56140">
        <w:rPr>
          <w:lang w:val="el-GR"/>
        </w:rPr>
        <w:t xml:space="preserve"> </w:t>
      </w:r>
      <w:r w:rsidRPr="00C56140">
        <w:t>warehouse</w:t>
      </w:r>
      <w:r w:rsidRPr="00C56140">
        <w:rPr>
          <w:lang w:val="el-GR"/>
        </w:rPr>
        <w:t>)</w:t>
      </w:r>
    </w:p>
    <w:p w14:paraId="20C7CBC4" w14:textId="77777777" w:rsidR="001D4A81" w:rsidRPr="00C56140" w:rsidRDefault="001D4A81" w:rsidP="001D4A81">
      <w:pPr>
        <w:pStyle w:val="aff"/>
        <w:numPr>
          <w:ilvl w:val="1"/>
          <w:numId w:val="138"/>
        </w:numPr>
        <w:spacing w:line="288" w:lineRule="auto"/>
      </w:pPr>
      <w:r w:rsidRPr="00C56140">
        <w:t>Επεξεργασία μεγάλου πλήθους ημερήσιων συναλλαγών</w:t>
      </w:r>
    </w:p>
    <w:p w14:paraId="2BE0EEE7" w14:textId="77777777" w:rsidR="001D4A81" w:rsidRPr="00C56140" w:rsidRDefault="001D4A81" w:rsidP="001D4A81">
      <w:pPr>
        <w:pStyle w:val="aff"/>
        <w:numPr>
          <w:ilvl w:val="1"/>
          <w:numId w:val="138"/>
        </w:numPr>
        <w:spacing w:line="288" w:lineRule="auto"/>
        <w:rPr>
          <w:lang w:val="el-GR"/>
        </w:rPr>
      </w:pPr>
      <w:r w:rsidRPr="00C56140">
        <w:rPr>
          <w:lang w:val="el-GR"/>
        </w:rPr>
        <w:t>Υλοποίηση πλατφόρμας επιχειρησιακής ευφυίας (</w:t>
      </w:r>
      <w:r w:rsidRPr="00C56140">
        <w:t>Business</w:t>
      </w:r>
      <w:r w:rsidRPr="00C56140">
        <w:rPr>
          <w:lang w:val="el-GR"/>
        </w:rPr>
        <w:t xml:space="preserve"> </w:t>
      </w:r>
      <w:r w:rsidRPr="00C56140">
        <w:t>Intelligence</w:t>
      </w:r>
      <w:r w:rsidRPr="00C56140">
        <w:rPr>
          <w:lang w:val="el-GR"/>
        </w:rPr>
        <w:t>)</w:t>
      </w:r>
    </w:p>
    <w:p w14:paraId="6F39DF71" w14:textId="77777777" w:rsidR="001D4A81" w:rsidRPr="00C56140" w:rsidRDefault="001D4A81" w:rsidP="001D4A81">
      <w:pPr>
        <w:pStyle w:val="aff"/>
        <w:numPr>
          <w:ilvl w:val="1"/>
          <w:numId w:val="138"/>
        </w:numPr>
        <w:spacing w:line="288" w:lineRule="auto"/>
        <w:rPr>
          <w:lang w:val="el-GR"/>
        </w:rPr>
      </w:pPr>
      <w:r w:rsidRPr="00C56140">
        <w:rPr>
          <w:lang w:val="el-GR"/>
        </w:rPr>
        <w:t>Ανάπτυξη προηγμένων μοντέλων ανάλυσης (</w:t>
      </w:r>
      <w:r w:rsidRPr="00C56140">
        <w:t>Advanced</w:t>
      </w:r>
      <w:r w:rsidRPr="00C56140">
        <w:rPr>
          <w:lang w:val="el-GR"/>
        </w:rPr>
        <w:t xml:space="preserve"> </w:t>
      </w:r>
      <w:r w:rsidRPr="00C56140">
        <w:t>analytics</w:t>
      </w:r>
      <w:r w:rsidRPr="00C56140">
        <w:rPr>
          <w:lang w:val="el-GR"/>
        </w:rPr>
        <w:t>)</w:t>
      </w:r>
    </w:p>
    <w:p w14:paraId="75F27912" w14:textId="77777777" w:rsidR="006E22A6" w:rsidRPr="00C56140" w:rsidRDefault="001D4A81" w:rsidP="001D4A81">
      <w:pPr>
        <w:pStyle w:val="aff"/>
        <w:numPr>
          <w:ilvl w:val="0"/>
          <w:numId w:val="137"/>
        </w:numPr>
        <w:spacing w:line="288" w:lineRule="auto"/>
        <w:ind w:left="729"/>
        <w:rPr>
          <w:lang w:val="el-GR"/>
        </w:rPr>
      </w:pPr>
      <w:r w:rsidRPr="00C56140">
        <w:rPr>
          <w:lang w:val="el-GR"/>
        </w:rPr>
        <w:t>Τουλάχιστον μία (1) μελέτη σχεδιασμού για υλοποίηση δράσεων τεχνητής νοημοσύνης στον Δημόσιο Τομέα που να περιλαμβάνει μηχανισμό διαχείρισης, καθώς και προσδιορισμό επιχειρησιακών και οργανωτικών αλλαγών που κρίνονται αναγκαίες για  την επιτυχή εφαρμογή τέτοιων δράσεων σε φορείς του δημοσίου.</w:t>
      </w:r>
    </w:p>
    <w:p w14:paraId="0C8C7A77" w14:textId="43357C68" w:rsidR="006F63EC" w:rsidRPr="00C56140" w:rsidRDefault="001D4A81" w:rsidP="001D4A81">
      <w:pPr>
        <w:pStyle w:val="aff"/>
        <w:numPr>
          <w:ilvl w:val="0"/>
          <w:numId w:val="137"/>
        </w:numPr>
        <w:spacing w:line="288" w:lineRule="auto"/>
        <w:ind w:left="729"/>
        <w:rPr>
          <w:lang w:val="el-GR"/>
        </w:rPr>
      </w:pPr>
      <w:r w:rsidRPr="00DF3287">
        <w:rPr>
          <w:lang w:val="el-GR"/>
        </w:rPr>
        <w:t>Τουλάχιστον μία (1) μελέτη εκτίμησης αντίκτυπου προστασίας δεδομένων για λογαριασμό οργανισμού του δημόσιου τομέα κατά τα προβλεπόμενα στο άρθρο 35 του Κανονισμού (ΕΕ) 2016/679 (ΓΚΠΔ) και του άρθρου 65 του ν.4624/2019, όπως ισχύει.</w:t>
      </w:r>
      <w:r w:rsidRPr="00C56140">
        <w:rPr>
          <w:lang w:val="el-GR"/>
        </w:rPr>
        <w:t xml:space="preserve"> Η εν λόγω εκτίμηση αντικτύπου θα πρέπει να έχει εκπονηθεί για Πληροφοριακό Σύστημα που επεξεργάζεται μεγάλο όγκο πληροφοριών και ενδέχεται να επιφέρουν υψηλό κίνδυνο για τα δικαιώματα και τις ελευθερίες των φυσικών προσώπων.</w:t>
      </w:r>
    </w:p>
    <w:p w14:paraId="4CA05C9F" w14:textId="66CD2A04" w:rsidR="006F63EC" w:rsidRPr="00C56140" w:rsidRDefault="006F63EC" w:rsidP="006F63EC">
      <w:pPr>
        <w:rPr>
          <w:lang w:val="el-GR" w:eastAsia="en-US"/>
        </w:rPr>
      </w:pPr>
      <w:r w:rsidRPr="00C56140">
        <w:rPr>
          <w:lang w:val="el-GR"/>
        </w:rPr>
        <w:t>Σε περίπτωση ένωσης οικονομικών φορέων, οι παραπάνω απαιτήσεις καλύπτονται αθροιστικά από τα μέλη της ένωσης.</w:t>
      </w:r>
    </w:p>
    <w:p w14:paraId="515F669D" w14:textId="77777777" w:rsidR="00CC2818" w:rsidRPr="009A77D3" w:rsidRDefault="00CC2818" w:rsidP="00CC2818">
      <w:pPr>
        <w:pStyle w:val="41"/>
        <w:rPr>
          <w:rFonts w:cs="Tahoma"/>
          <w:lang w:val="el-GR" w:eastAsia="en-US"/>
        </w:rPr>
      </w:pPr>
      <w:bookmarkStart w:id="130" w:name="_Toc97194281"/>
      <w:bookmarkStart w:id="131" w:name="_Toc167222834"/>
      <w:bookmarkEnd w:id="128"/>
      <w:bookmarkEnd w:id="129"/>
      <w:r w:rsidRPr="009A77D3">
        <w:rPr>
          <w:rFonts w:cs="Tahoma"/>
          <w:lang w:val="el-GR" w:eastAsia="en-US"/>
        </w:rPr>
        <w:lastRenderedPageBreak/>
        <w:t>Επαγγελματική Ικανότητα – Ομάδα Έργου</w:t>
      </w:r>
      <w:bookmarkEnd w:id="130"/>
      <w:bookmarkEnd w:id="131"/>
    </w:p>
    <w:p w14:paraId="44CF9DC5" w14:textId="19700B95" w:rsidR="0071303E" w:rsidRPr="00C56140" w:rsidRDefault="008B41C9" w:rsidP="006F63EC">
      <w:pPr>
        <w:rPr>
          <w:lang w:val="el-GR"/>
        </w:rPr>
      </w:pPr>
      <w:bookmarkStart w:id="132" w:name="_Ref40965313"/>
      <w:r w:rsidRPr="00C56140">
        <w:rPr>
          <w:lang w:val="el-GR"/>
        </w:rPr>
        <w:t>Ο</w:t>
      </w:r>
      <w:r w:rsidR="00F86B7A" w:rsidRPr="00C56140">
        <w:rPr>
          <w:lang w:val="el-GR"/>
        </w:rPr>
        <w:t>ι οικονομικοί φορείς που συμμετέχουν στη διαδικασία σύναψης της παρούσας απαιτείται</w:t>
      </w:r>
      <w:r w:rsidR="00E1337D" w:rsidRPr="00C56140">
        <w:rPr>
          <w:lang w:val="el-GR"/>
        </w:rPr>
        <w:t xml:space="preserve"> </w:t>
      </w:r>
      <w:r w:rsidR="00F86B7A" w:rsidRPr="00C56140">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C56140">
        <w:rPr>
          <w:lang w:val="el-GR"/>
        </w:rPr>
        <w:t xml:space="preserve"> </w:t>
      </w:r>
      <w:bookmarkEnd w:id="132"/>
    </w:p>
    <w:p w14:paraId="40F4AB09" w14:textId="4EC0FB39" w:rsidR="001D4A81" w:rsidRPr="00C56140" w:rsidRDefault="001D4A81" w:rsidP="001D4A81">
      <w:pPr>
        <w:pStyle w:val="aff"/>
        <w:numPr>
          <w:ilvl w:val="0"/>
          <w:numId w:val="139"/>
        </w:numPr>
        <w:suppressAutoHyphens w:val="0"/>
        <w:spacing w:after="160" w:line="259" w:lineRule="auto"/>
        <w:contextualSpacing w:val="0"/>
        <w:rPr>
          <w:lang w:val="el-GR"/>
        </w:rPr>
      </w:pPr>
      <w:r w:rsidRPr="00C56140">
        <w:rPr>
          <w:lang w:val="el-GR"/>
        </w:rPr>
        <w:t>Έναν (1) Υπεύθυνο Έργου, ο οποίος να διαθέτει τίτλο σπουδών ανώτατης εκπαίδευσης και μεταπτυχιακό τίτλο σπουδών θετικής / τεχνολογικής κατεύθυνσης, με τουλάχιστον δεκαπενταετή γενική εργασιακή εμπειρία στον χώρο των συμβουλευτικών υπηρεσιών ή ΤΠΕ και τουλάχιστον 10ετή επαγγελματική εμπειρία σε Διαχείριση Έργων κατέχοντας σχετικές πιστοποιήσεις σε</w:t>
      </w:r>
      <w:r w:rsidR="00B47911">
        <w:rPr>
          <w:lang w:val="el-GR"/>
        </w:rPr>
        <w:t xml:space="preserve"> </w:t>
      </w:r>
      <w:r w:rsidRPr="00C56140">
        <w:rPr>
          <w:lang w:val="el-GR"/>
        </w:rPr>
        <w:t>διεθνώς αναγνωρισμένες μεθοδολογίες διαχείρισης έργων.</w:t>
      </w:r>
    </w:p>
    <w:p w14:paraId="05525C9A" w14:textId="0AF33C03" w:rsidR="001D4A81" w:rsidRPr="00C56140" w:rsidRDefault="001D4A81" w:rsidP="001D4A81">
      <w:pPr>
        <w:pStyle w:val="aff"/>
        <w:numPr>
          <w:ilvl w:val="0"/>
          <w:numId w:val="139"/>
        </w:numPr>
        <w:suppressAutoHyphens w:val="0"/>
        <w:spacing w:after="160" w:line="259" w:lineRule="auto"/>
        <w:contextualSpacing w:val="0"/>
        <w:rPr>
          <w:lang w:val="el-GR"/>
        </w:rPr>
      </w:pPr>
      <w:r w:rsidRPr="00C56140">
        <w:rPr>
          <w:lang w:val="el-GR"/>
        </w:rPr>
        <w:t>Έναν (1) Αναπληρωτή Υπεύθυνο Έργου, ο οποίος να διαθέτει τίτλο σπουδών ανώτατης εκπαίδευσης και μεταπτυχιακό τίτλο σπουδών θετικής / τεχνολογικής κατεύθυνσης, με τουλάχιστον δεκαετή γενική εργασιακή εμπειρία στον χώρο των συμβουλευτικών υπηρεσιών ή ΤΠΕ και τουλάχιστον 10ετή επαγγελματική εμπειρία σε Διαχείριση Έργων.</w:t>
      </w:r>
    </w:p>
    <w:p w14:paraId="43B73BBD" w14:textId="77777777" w:rsidR="001D4A81" w:rsidRPr="00C56140" w:rsidRDefault="001D4A81" w:rsidP="001D4A81">
      <w:pPr>
        <w:pStyle w:val="aff"/>
        <w:numPr>
          <w:ilvl w:val="0"/>
          <w:numId w:val="139"/>
        </w:numPr>
        <w:suppressAutoHyphens w:val="0"/>
        <w:spacing w:after="160" w:line="259" w:lineRule="auto"/>
        <w:contextualSpacing w:val="0"/>
        <w:rPr>
          <w:lang w:val="el-GR"/>
        </w:rPr>
      </w:pPr>
      <w:r w:rsidRPr="00C56140">
        <w:rPr>
          <w:lang w:val="el-GR"/>
        </w:rPr>
        <w:t>Έναν (1) Μηχανικό ειδικευμένο σε αρχιτεκτονική συστημάτων/ λύσεων (</w:t>
      </w:r>
      <w:r w:rsidRPr="00C56140">
        <w:t>Solution</w:t>
      </w:r>
      <w:r w:rsidRPr="00C56140">
        <w:rPr>
          <w:lang w:val="el-GR"/>
        </w:rPr>
        <w:t xml:space="preserve"> </w:t>
      </w:r>
      <w:r w:rsidRPr="00C56140">
        <w:t>architect</w:t>
      </w:r>
      <w:r w:rsidRPr="00C56140">
        <w:rPr>
          <w:lang w:val="el-GR"/>
        </w:rPr>
        <w:t xml:space="preserve">), οποίος να διαθέτει πτυχίο ανώτατης εκπαίδευσης σε τεχνολογίες πληροφορικής και επικοινωνιών ή πτυχίο θετικής / τεχνολογικής κατεύθυνσης (πλην τεχνολογιών πληροφορικής και επικοινωνιών), 8ετή εμπειρία, μια τουλάχιστον πιστοποίηση ως αρχιτέκτων συστημάτων /λύσεων στην προτεινόμενη τεχνολογία υπολογιστικού νέφους (πχ </w:t>
      </w:r>
      <w:r w:rsidRPr="00C56140">
        <w:t>Azure</w:t>
      </w:r>
      <w:r w:rsidRPr="00C56140">
        <w:rPr>
          <w:lang w:val="el-GR"/>
        </w:rPr>
        <w:t xml:space="preserve"> </w:t>
      </w:r>
      <w:r w:rsidRPr="00C56140">
        <w:t>Solutions</w:t>
      </w:r>
      <w:r w:rsidRPr="00C56140">
        <w:rPr>
          <w:lang w:val="el-GR"/>
        </w:rPr>
        <w:t xml:space="preserve"> </w:t>
      </w:r>
      <w:r w:rsidRPr="00C56140">
        <w:t>Architect</w:t>
      </w:r>
      <w:r w:rsidRPr="00C56140">
        <w:rPr>
          <w:lang w:val="el-GR"/>
        </w:rPr>
        <w:t xml:space="preserve"> </w:t>
      </w:r>
      <w:r w:rsidRPr="00C56140">
        <w:t>Expert</w:t>
      </w:r>
      <w:r w:rsidRPr="00C56140">
        <w:rPr>
          <w:lang w:val="el-GR"/>
        </w:rPr>
        <w:t xml:space="preserve">, </w:t>
      </w:r>
      <w:r w:rsidRPr="00C56140">
        <w:t>AWS</w:t>
      </w:r>
      <w:r w:rsidRPr="00C56140">
        <w:rPr>
          <w:lang w:val="el-GR"/>
        </w:rPr>
        <w:t xml:space="preserve"> </w:t>
      </w:r>
      <w:r w:rsidRPr="00C56140">
        <w:t>Certified</w:t>
      </w:r>
      <w:r w:rsidRPr="00C56140">
        <w:rPr>
          <w:lang w:val="el-GR"/>
        </w:rPr>
        <w:t xml:space="preserve"> </w:t>
      </w:r>
      <w:r w:rsidRPr="00C56140">
        <w:t>Solutions</w:t>
      </w:r>
      <w:r w:rsidRPr="00C56140">
        <w:rPr>
          <w:lang w:val="el-GR"/>
        </w:rPr>
        <w:t xml:space="preserve"> </w:t>
      </w:r>
      <w:r w:rsidRPr="00C56140">
        <w:t>Architect</w:t>
      </w:r>
      <w:r w:rsidRPr="00C56140">
        <w:rPr>
          <w:lang w:val="el-GR"/>
        </w:rPr>
        <w:t xml:space="preserve"> - </w:t>
      </w:r>
      <w:r w:rsidRPr="00C56140">
        <w:t>Professional</w:t>
      </w:r>
      <w:r w:rsidRPr="00C56140">
        <w:rPr>
          <w:lang w:val="el-GR"/>
        </w:rPr>
        <w:t>,</w:t>
      </w:r>
      <w:r w:rsidRPr="00C56140">
        <w:t>GCP</w:t>
      </w:r>
      <w:r w:rsidRPr="00C56140">
        <w:rPr>
          <w:lang w:val="el-GR"/>
        </w:rPr>
        <w:t xml:space="preserve"> </w:t>
      </w:r>
      <w:r w:rsidRPr="00C56140">
        <w:t>Professional</w:t>
      </w:r>
      <w:r w:rsidRPr="00C56140">
        <w:rPr>
          <w:lang w:val="el-GR"/>
        </w:rPr>
        <w:t xml:space="preserve"> </w:t>
      </w:r>
      <w:r w:rsidRPr="00C56140">
        <w:t>Cloud</w:t>
      </w:r>
      <w:r w:rsidRPr="00C56140">
        <w:rPr>
          <w:lang w:val="el-GR"/>
        </w:rPr>
        <w:t xml:space="preserve"> </w:t>
      </w:r>
      <w:r w:rsidRPr="00C56140">
        <w:t>Architect</w:t>
      </w:r>
      <w:r w:rsidRPr="00C56140">
        <w:rPr>
          <w:lang w:val="el-GR"/>
        </w:rPr>
        <w:t>. ), και συμμετοχή σε αντίστοιχο ρόλο σε τουλάχιστον ένα έργ</w:t>
      </w:r>
      <w:r w:rsidRPr="00C56140">
        <w:t>o</w:t>
      </w:r>
      <w:r w:rsidRPr="00C56140">
        <w:rPr>
          <w:lang w:val="el-GR"/>
        </w:rPr>
        <w:t>.</w:t>
      </w:r>
      <w:r w:rsidRPr="00C56140">
        <w:rPr>
          <w:lang w:val="el-GR"/>
        </w:rPr>
        <w:tab/>
      </w:r>
    </w:p>
    <w:p w14:paraId="677B998D" w14:textId="77777777" w:rsidR="001D4A81" w:rsidRPr="00C56140" w:rsidRDefault="001D4A81" w:rsidP="001D4A81">
      <w:pPr>
        <w:pStyle w:val="aff"/>
        <w:numPr>
          <w:ilvl w:val="0"/>
          <w:numId w:val="139"/>
        </w:numPr>
        <w:suppressAutoHyphens w:val="0"/>
        <w:spacing w:after="160" w:line="259" w:lineRule="auto"/>
        <w:contextualSpacing w:val="0"/>
        <w:rPr>
          <w:lang w:val="el-GR"/>
        </w:rPr>
      </w:pPr>
      <w:r w:rsidRPr="00C56140">
        <w:rPr>
          <w:lang w:val="el-GR"/>
        </w:rPr>
        <w:t>Δύο (2) Έμπειρους Μηχανικούς Δεδομένων, καθένας εκ των οποίων να διαθέτει πτυχίο ανώτατης εκπαίδευσης σε τεχνολογίες πληροφορικής και επικοινωνιών ή πτυχίου θετικής / τεχνολογικής κατεύθυνσης  και τουλάχιστον τριετή εργασιακή εμπειρία σε σχετικές τεχνολογίες (</w:t>
      </w:r>
      <w:r w:rsidRPr="00C56140">
        <w:t>DataWarehouse</w:t>
      </w:r>
      <w:r w:rsidRPr="00C56140">
        <w:rPr>
          <w:lang w:val="el-GR"/>
        </w:rPr>
        <w:t xml:space="preserve">, </w:t>
      </w:r>
      <w:r w:rsidRPr="00C56140">
        <w:t>BigData</w:t>
      </w:r>
      <w:r w:rsidRPr="00C56140">
        <w:rPr>
          <w:lang w:val="el-GR"/>
        </w:rPr>
        <w:t xml:space="preserve">, </w:t>
      </w:r>
      <w:r w:rsidRPr="00C56140">
        <w:t>SQL</w:t>
      </w:r>
      <w:r w:rsidRPr="00C56140">
        <w:rPr>
          <w:lang w:val="el-GR"/>
        </w:rPr>
        <w:t xml:space="preserve">, </w:t>
      </w:r>
      <w:r w:rsidRPr="00C56140">
        <w:t>ETL</w:t>
      </w:r>
      <w:r w:rsidRPr="00C56140">
        <w:rPr>
          <w:lang w:val="el-GR"/>
        </w:rPr>
        <w:t>, κλπ.)</w:t>
      </w:r>
      <w:r w:rsidRPr="00C56140">
        <w:rPr>
          <w:lang w:val="el-GR"/>
        </w:rPr>
        <w:tab/>
      </w:r>
    </w:p>
    <w:p w14:paraId="0BBE928A" w14:textId="77777777" w:rsidR="001D4A81" w:rsidRPr="00C56140" w:rsidRDefault="001D4A81" w:rsidP="001D4A81">
      <w:pPr>
        <w:pStyle w:val="aff"/>
        <w:numPr>
          <w:ilvl w:val="0"/>
          <w:numId w:val="139"/>
        </w:numPr>
        <w:suppressAutoHyphens w:val="0"/>
        <w:spacing w:after="160" w:line="259" w:lineRule="auto"/>
        <w:contextualSpacing w:val="0"/>
        <w:rPr>
          <w:lang w:val="el-GR"/>
        </w:rPr>
      </w:pPr>
      <w:r w:rsidRPr="00C56140">
        <w:rPr>
          <w:lang w:val="el-GR"/>
        </w:rPr>
        <w:t>Πέντε (5) Μηχανικούς Δεδομένων, καθένας εκ των οποίων θα πρέπει να διαθέτει πτυχίο ανώτατης εκπαίδευσης σε τεχνολογίες πληροφορικής και επικοινωνιών ή πτυχίου θετικής / τεχνολογικής κατεύθυνση  και συμμετοχή σε τουλάχιστον ένα έργο σε τεχνολογίες (</w:t>
      </w:r>
      <w:r w:rsidRPr="00C56140">
        <w:t>DataWarehouse</w:t>
      </w:r>
      <w:r w:rsidRPr="00C56140">
        <w:rPr>
          <w:lang w:val="el-GR"/>
        </w:rPr>
        <w:t xml:space="preserve">, </w:t>
      </w:r>
      <w:r w:rsidRPr="00C56140">
        <w:t>BigData</w:t>
      </w:r>
      <w:r w:rsidRPr="00C56140">
        <w:rPr>
          <w:lang w:val="el-GR"/>
        </w:rPr>
        <w:t xml:space="preserve">, </w:t>
      </w:r>
      <w:r w:rsidRPr="00C56140">
        <w:t>SQL</w:t>
      </w:r>
      <w:r w:rsidRPr="00C56140">
        <w:rPr>
          <w:lang w:val="el-GR"/>
        </w:rPr>
        <w:t xml:space="preserve">, </w:t>
      </w:r>
      <w:r w:rsidRPr="00C56140">
        <w:t>ETL</w:t>
      </w:r>
      <w:r w:rsidRPr="00C56140">
        <w:rPr>
          <w:lang w:val="el-GR"/>
        </w:rPr>
        <w:t>, κλπ.).</w:t>
      </w:r>
    </w:p>
    <w:p w14:paraId="29086338" w14:textId="77777777" w:rsidR="001D4A81" w:rsidRPr="00C56140" w:rsidRDefault="001D4A81" w:rsidP="001D4A81">
      <w:pPr>
        <w:pStyle w:val="aff"/>
        <w:numPr>
          <w:ilvl w:val="0"/>
          <w:numId w:val="139"/>
        </w:numPr>
        <w:suppressAutoHyphens w:val="0"/>
        <w:spacing w:after="160" w:line="259" w:lineRule="auto"/>
        <w:contextualSpacing w:val="0"/>
        <w:rPr>
          <w:lang w:val="el-GR"/>
        </w:rPr>
      </w:pPr>
      <w:r w:rsidRPr="00C56140">
        <w:rPr>
          <w:lang w:val="el-GR"/>
        </w:rPr>
        <w:t>Δύο (2) Έμπειρους Επιστήμονες Μηχανικής Μάθησης και Αναλυτές Δεδομένων, καθένας εκ των οποίων να διαθέτει πτυχίο ανώτατης εκπαίδευσης σε τεχνολογίες πληροφορικής και επικοινωνιών ή πτυχίου θετικής / τεχνολογικής κατεύθυνση</w:t>
      </w:r>
      <w:r w:rsidRPr="00C56140">
        <w:t> </w:t>
      </w:r>
      <w:r w:rsidRPr="00C56140">
        <w:rPr>
          <w:lang w:val="el-GR"/>
        </w:rPr>
        <w:t xml:space="preserve"> και τουλάχιστον διετή εργασιακή εμπειρία σε έργα εξόρυξης και ανάλυσης δεδομένων και ανάπτυξης μοντέλων μηχανικής μάθησης.</w:t>
      </w:r>
    </w:p>
    <w:p w14:paraId="41D31FD4" w14:textId="77777777" w:rsidR="001D4A81" w:rsidRPr="00C56140" w:rsidRDefault="001D4A81" w:rsidP="001D4A81">
      <w:pPr>
        <w:pStyle w:val="aff"/>
        <w:numPr>
          <w:ilvl w:val="0"/>
          <w:numId w:val="139"/>
        </w:numPr>
        <w:suppressAutoHyphens w:val="0"/>
        <w:spacing w:after="160" w:line="259" w:lineRule="auto"/>
        <w:contextualSpacing w:val="0"/>
        <w:rPr>
          <w:lang w:val="el-GR"/>
        </w:rPr>
      </w:pPr>
      <w:r w:rsidRPr="00C56140">
        <w:rPr>
          <w:lang w:val="el-GR"/>
        </w:rPr>
        <w:t>Πέντε (5) Επιστήμονες Μηχανικής Μάθησης και Αναλυτές Δεδομένων, καθένας εκ των οποίων να διαθέτει πτυχίο ανώτατης εκπαίδευσης σε τεχνολογίες πληροφορικής και επικοινωνιών ή πτυχίου θετικής / τεχνολογικής κατεύθυνση</w:t>
      </w:r>
      <w:r w:rsidRPr="00C56140">
        <w:t> </w:t>
      </w:r>
      <w:r w:rsidRPr="00C56140">
        <w:rPr>
          <w:lang w:val="el-GR"/>
        </w:rPr>
        <w:t xml:space="preserve"> και συμμετοχή σε τουλάχιστον ένα έργο εξόρυξης και ανάλυσης δεδομένων και ανάπτυξης μοντέλων μηχανικής μάθησης.</w:t>
      </w:r>
    </w:p>
    <w:p w14:paraId="5B78E29A" w14:textId="77777777" w:rsidR="001D4A81" w:rsidRPr="00C56140" w:rsidRDefault="001D4A81" w:rsidP="001D4A81">
      <w:pPr>
        <w:pStyle w:val="aff"/>
        <w:numPr>
          <w:ilvl w:val="0"/>
          <w:numId w:val="139"/>
        </w:numPr>
        <w:suppressAutoHyphens w:val="0"/>
        <w:spacing w:after="160" w:line="259" w:lineRule="auto"/>
        <w:contextualSpacing w:val="0"/>
        <w:rPr>
          <w:lang w:val="el-GR"/>
        </w:rPr>
      </w:pPr>
      <w:r w:rsidRPr="00C56140">
        <w:rPr>
          <w:lang w:val="el-GR"/>
        </w:rPr>
        <w:t>Δύο (2) τουλάχιστον εξειδικευμένους επιστήμονες στην επιχειρησιακή νοημοσύνη (</w:t>
      </w:r>
      <w:r w:rsidRPr="00C56140">
        <w:t>Business</w:t>
      </w:r>
      <w:r w:rsidRPr="00C56140">
        <w:rPr>
          <w:lang w:val="el-GR"/>
        </w:rPr>
        <w:t xml:space="preserve"> </w:t>
      </w:r>
      <w:r w:rsidRPr="00C56140">
        <w:t>Intelligence</w:t>
      </w:r>
      <w:r w:rsidRPr="00C56140">
        <w:rPr>
          <w:lang w:val="el-GR"/>
        </w:rPr>
        <w:t xml:space="preserve">), καθένας εκ των οποίων να διαθέτει πιστοποίηση στη γνώση και διαχείριση τεχνολογιών </w:t>
      </w:r>
      <w:r w:rsidRPr="00C56140">
        <w:t>Business</w:t>
      </w:r>
      <w:r w:rsidRPr="00C56140">
        <w:rPr>
          <w:lang w:val="el-GR"/>
        </w:rPr>
        <w:t xml:space="preserve"> </w:t>
      </w:r>
      <w:r w:rsidRPr="00C56140">
        <w:t>Intelligence</w:t>
      </w:r>
      <w:r w:rsidRPr="00C56140">
        <w:rPr>
          <w:lang w:val="el-GR"/>
        </w:rPr>
        <w:t xml:space="preserve"> σε τεχνολογία υπολογιστικού νέφους (π.χ. </w:t>
      </w:r>
      <w:r w:rsidRPr="00C56140">
        <w:t>Microsoft</w:t>
      </w:r>
      <w:r w:rsidRPr="00C56140">
        <w:rPr>
          <w:lang w:val="el-GR"/>
        </w:rPr>
        <w:t xml:space="preserve"> </w:t>
      </w:r>
      <w:r w:rsidRPr="00C56140">
        <w:t>Certified</w:t>
      </w:r>
      <w:r w:rsidRPr="00C56140">
        <w:rPr>
          <w:lang w:val="el-GR"/>
        </w:rPr>
        <w:t xml:space="preserve"> </w:t>
      </w:r>
      <w:r w:rsidRPr="00C56140">
        <w:t>Data</w:t>
      </w:r>
      <w:r w:rsidRPr="00C56140">
        <w:rPr>
          <w:lang w:val="el-GR"/>
        </w:rPr>
        <w:t xml:space="preserve"> </w:t>
      </w:r>
      <w:r w:rsidRPr="00C56140">
        <w:t>Analyst</w:t>
      </w:r>
      <w:r w:rsidRPr="00C56140">
        <w:rPr>
          <w:lang w:val="el-GR"/>
        </w:rPr>
        <w:t xml:space="preserve"> </w:t>
      </w:r>
      <w:r w:rsidRPr="00C56140">
        <w:t>Associate</w:t>
      </w:r>
      <w:r w:rsidRPr="00C56140">
        <w:rPr>
          <w:lang w:val="el-GR"/>
        </w:rPr>
        <w:t xml:space="preserve">,  </w:t>
      </w:r>
      <w:r w:rsidRPr="00C56140">
        <w:t>AWS</w:t>
      </w:r>
      <w:r w:rsidRPr="00C56140">
        <w:rPr>
          <w:lang w:val="el-GR"/>
        </w:rPr>
        <w:t xml:space="preserve"> </w:t>
      </w:r>
      <w:r w:rsidRPr="00C56140">
        <w:t>Certified</w:t>
      </w:r>
      <w:r w:rsidRPr="00C56140">
        <w:rPr>
          <w:lang w:val="el-GR"/>
        </w:rPr>
        <w:t xml:space="preserve"> </w:t>
      </w:r>
      <w:r w:rsidRPr="00C56140">
        <w:t>Data</w:t>
      </w:r>
      <w:r w:rsidRPr="00C56140">
        <w:rPr>
          <w:lang w:val="el-GR"/>
        </w:rPr>
        <w:t xml:space="preserve"> </w:t>
      </w:r>
      <w:r w:rsidRPr="00C56140">
        <w:t>Analytics</w:t>
      </w:r>
      <w:r w:rsidRPr="00C56140">
        <w:rPr>
          <w:lang w:val="el-GR"/>
        </w:rPr>
        <w:t xml:space="preserve"> - </w:t>
      </w:r>
      <w:r w:rsidRPr="00C56140">
        <w:t>Specialty</w:t>
      </w:r>
      <w:r w:rsidRPr="00C56140">
        <w:rPr>
          <w:lang w:val="el-GR"/>
        </w:rPr>
        <w:t xml:space="preserve">, </w:t>
      </w:r>
      <w:r w:rsidRPr="00C56140">
        <w:t>GCP</w:t>
      </w:r>
      <w:r w:rsidRPr="00C56140">
        <w:rPr>
          <w:lang w:val="el-GR"/>
        </w:rPr>
        <w:t xml:space="preserve"> </w:t>
      </w:r>
      <w:r w:rsidRPr="00C56140">
        <w:t>Looker</w:t>
      </w:r>
      <w:r w:rsidRPr="00C56140">
        <w:rPr>
          <w:lang w:val="el-GR"/>
        </w:rPr>
        <w:t xml:space="preserve"> </w:t>
      </w:r>
      <w:r w:rsidRPr="00C56140">
        <w:t>Business</w:t>
      </w:r>
      <w:r w:rsidRPr="00C56140">
        <w:rPr>
          <w:lang w:val="el-GR"/>
        </w:rPr>
        <w:t xml:space="preserve"> </w:t>
      </w:r>
      <w:r w:rsidRPr="00C56140">
        <w:t>Analyst</w:t>
      </w:r>
      <w:r w:rsidRPr="00C56140">
        <w:rPr>
          <w:lang w:val="el-GR"/>
        </w:rPr>
        <w:t>)</w:t>
      </w:r>
      <w:r w:rsidRPr="00C56140">
        <w:rPr>
          <w:lang w:val="el-GR"/>
        </w:rPr>
        <w:tab/>
      </w:r>
    </w:p>
    <w:p w14:paraId="479A1EF0" w14:textId="77777777" w:rsidR="001D4A81" w:rsidRPr="00C56140" w:rsidRDefault="001D4A81" w:rsidP="001D4A81">
      <w:pPr>
        <w:pStyle w:val="aff"/>
        <w:numPr>
          <w:ilvl w:val="0"/>
          <w:numId w:val="139"/>
        </w:numPr>
        <w:suppressAutoHyphens w:val="0"/>
        <w:spacing w:after="160" w:line="259" w:lineRule="auto"/>
        <w:contextualSpacing w:val="0"/>
        <w:rPr>
          <w:lang w:val="el-GR"/>
        </w:rPr>
      </w:pPr>
      <w:r w:rsidRPr="00C56140">
        <w:rPr>
          <w:lang w:val="el-GR"/>
        </w:rPr>
        <w:lastRenderedPageBreak/>
        <w:t>Έναν (1) Εμπειρογνώμονα Διακυβέρνησης Δεδομένων (</w:t>
      </w:r>
      <w:r w:rsidRPr="00C56140">
        <w:t>Data</w:t>
      </w:r>
      <w:r w:rsidRPr="00C56140">
        <w:rPr>
          <w:lang w:val="el-GR"/>
        </w:rPr>
        <w:t xml:space="preserve"> </w:t>
      </w:r>
      <w:r w:rsidRPr="00C56140">
        <w:t>Governance</w:t>
      </w:r>
      <w:r w:rsidRPr="00C56140">
        <w:rPr>
          <w:lang w:val="el-GR"/>
        </w:rPr>
        <w:t xml:space="preserve">), ο οποίος να διαθέτει τίτλο σπουδών ανώτατης εκπαίδευση θετικής κατεύθυνσης και τουλάχιστον δεκαετή επαγγελματική εμπειρία εστιασμένη σε θέματα Διαχείρισης Δεδομένων. Επιπλέον θα πρέπει να έχει εκτελέσει τουλάχιστον 2 έργα σε θέματα Διακυβέρνησης Δεδομένων. </w:t>
      </w:r>
    </w:p>
    <w:p w14:paraId="7EA1B3BA" w14:textId="77777777" w:rsidR="001D4A81" w:rsidRPr="00C56140" w:rsidRDefault="001D4A81" w:rsidP="001D4A81">
      <w:pPr>
        <w:pStyle w:val="aff"/>
        <w:numPr>
          <w:ilvl w:val="0"/>
          <w:numId w:val="139"/>
        </w:numPr>
        <w:suppressAutoHyphens w:val="0"/>
        <w:spacing w:after="160" w:line="259" w:lineRule="auto"/>
        <w:contextualSpacing w:val="0"/>
        <w:rPr>
          <w:lang w:val="el-GR"/>
        </w:rPr>
      </w:pPr>
      <w:r w:rsidRPr="00C56140">
        <w:rPr>
          <w:lang w:val="el-GR"/>
        </w:rPr>
        <w:t>Έναν (1) Εμπειρογνώμονα Ασφάλειας Πληροφοριακών Συστημάτων, ο οποίος να διαθέτει τίτλο σπουδών ανώτατης εκπαίδευση θετικής κατεύθυνσης και τουλάχιστον πενταετή επαγγελματική εμπειρία εστιασμένη σε θέματα Ασφάλειας Πληροφοριακών Συστημάτων</w:t>
      </w:r>
    </w:p>
    <w:p w14:paraId="1C78DEE8" w14:textId="77777777" w:rsidR="001D4A81" w:rsidRPr="00C56140" w:rsidRDefault="001D4A81" w:rsidP="001D4A81">
      <w:pPr>
        <w:pStyle w:val="aff"/>
        <w:numPr>
          <w:ilvl w:val="0"/>
          <w:numId w:val="139"/>
        </w:numPr>
        <w:suppressAutoHyphens w:val="0"/>
        <w:spacing w:after="160" w:line="259" w:lineRule="auto"/>
        <w:contextualSpacing w:val="0"/>
        <w:rPr>
          <w:lang w:val="el-GR"/>
        </w:rPr>
      </w:pPr>
      <w:r w:rsidRPr="00C56140">
        <w:rPr>
          <w:lang w:val="el-GR"/>
        </w:rPr>
        <w:t>Έναν (1) Εμπειρογνώμονα Ηλεκτρονικής Διακυβέρνησης (</w:t>
      </w:r>
      <w:r w:rsidRPr="00C56140">
        <w:t>subject</w:t>
      </w:r>
      <w:r w:rsidRPr="00C56140">
        <w:rPr>
          <w:lang w:val="el-GR"/>
        </w:rPr>
        <w:t xml:space="preserve"> </w:t>
      </w:r>
      <w:r w:rsidRPr="00C56140">
        <w:t>matter</w:t>
      </w:r>
      <w:r w:rsidRPr="00C56140">
        <w:rPr>
          <w:lang w:val="el-GR"/>
        </w:rPr>
        <w:t xml:space="preserve"> </w:t>
      </w:r>
      <w:r w:rsidRPr="00C56140">
        <w:t>expert</w:t>
      </w:r>
      <w:r w:rsidRPr="00C56140">
        <w:rPr>
          <w:lang w:val="el-GR"/>
        </w:rPr>
        <w:t xml:space="preserve"> </w:t>
      </w:r>
      <w:r w:rsidRPr="00C56140">
        <w:t>e</w:t>
      </w:r>
      <w:r w:rsidRPr="00C56140">
        <w:rPr>
          <w:lang w:val="el-GR"/>
        </w:rPr>
        <w:t>-</w:t>
      </w:r>
      <w:r w:rsidRPr="00C56140">
        <w:t>governance</w:t>
      </w:r>
      <w:r w:rsidRPr="00C56140">
        <w:rPr>
          <w:lang w:val="el-GR"/>
        </w:rPr>
        <w:t>),ο οποίος να διαθέτει τίτλο σπουδών ανώτατης εκπαίδευσης και τουλάχιστον 10ετή επαγγελματική εμπειρία σε έργα ΤΠΕ εξυπηρέτησης πολιτών, με συμμετοχή σε τουλάχιστον ένα έργο αποτίμησης κόστους - οφέλους τεχνολογικών επενδύσεων. Ο εμπειρογνώμονας αυτός θα πρέπει να συνεισφέρει σημαντικά στον καθορισμό των προηγμένων αναλύσεων (</w:t>
      </w:r>
      <w:r w:rsidRPr="00C56140">
        <w:t>advanced</w:t>
      </w:r>
      <w:r w:rsidRPr="00C56140">
        <w:rPr>
          <w:lang w:val="el-GR"/>
        </w:rPr>
        <w:t xml:space="preserve"> </w:t>
      </w:r>
      <w:r w:rsidRPr="00C56140">
        <w:t>analytics</w:t>
      </w:r>
      <w:r w:rsidRPr="00C56140">
        <w:rPr>
          <w:lang w:val="el-GR"/>
        </w:rPr>
        <w:t xml:space="preserve">) σε συνεργασία με στελέχη της Δημόσιας Διοίκησης. </w:t>
      </w:r>
      <w:r w:rsidRPr="00C56140">
        <w:rPr>
          <w:lang w:val="el-GR"/>
        </w:rPr>
        <w:tab/>
      </w:r>
    </w:p>
    <w:p w14:paraId="640C392E" w14:textId="77777777" w:rsidR="001D4A81" w:rsidRPr="0073336A" w:rsidRDefault="001D4A81" w:rsidP="001D4A81">
      <w:pPr>
        <w:pStyle w:val="aff"/>
        <w:numPr>
          <w:ilvl w:val="0"/>
          <w:numId w:val="139"/>
        </w:numPr>
        <w:suppressAutoHyphens w:val="0"/>
        <w:spacing w:after="160" w:line="259" w:lineRule="auto"/>
        <w:contextualSpacing w:val="0"/>
        <w:rPr>
          <w:lang w:val="el-GR"/>
        </w:rPr>
      </w:pPr>
      <w:r w:rsidRPr="00C56140">
        <w:rPr>
          <w:lang w:val="el-GR"/>
        </w:rPr>
        <w:t xml:space="preserve">Έναν (1) Επιχειρησιακό Σύμβουλο με ειδίκευση σε θέματα διαρθρωτικών αλλαγών δημοσίου τομέα, ο οποίος να διαθέτει τίτλο σπουδών ανώτατης εκπαίδευσης και μεταπτυχιακό καθώς και τουλάχιστον διετή εμπειρία , κατέχοντας θέση ευθύνης σε έργα διαρθρωτικών μεταρρυθμίσεων δημοσίου τομέα (επιχειρησιακού ή/και οργανωτικού </w:t>
      </w:r>
      <w:r w:rsidRPr="0073336A">
        <w:rPr>
          <w:lang w:val="el-GR"/>
        </w:rPr>
        <w:t>χαρακτήρα).</w:t>
      </w:r>
    </w:p>
    <w:p w14:paraId="3ABC7F26" w14:textId="640F721B" w:rsidR="006F63EC" w:rsidRPr="0073336A" w:rsidRDefault="00B47911" w:rsidP="0073336A">
      <w:pPr>
        <w:pStyle w:val="aff"/>
        <w:numPr>
          <w:ilvl w:val="0"/>
          <w:numId w:val="139"/>
        </w:numPr>
        <w:rPr>
          <w:lang w:val="el-GR"/>
        </w:rPr>
      </w:pPr>
      <w:r w:rsidRPr="00C56140">
        <w:rPr>
          <w:lang w:val="el-GR"/>
        </w:rPr>
        <w:t>Έναν (1</w:t>
      </w:r>
      <w:r>
        <w:rPr>
          <w:lang w:val="el-GR"/>
        </w:rPr>
        <w:t xml:space="preserve">) </w:t>
      </w:r>
      <w:r w:rsidR="000764FB" w:rsidRPr="0073336A">
        <w:rPr>
          <w:lang w:val="el-GR"/>
        </w:rPr>
        <w:t>Υπεύθυνο Εκπαίδευσης ο οποίος να διαθέτει Πανεπιστημιακό Τίτλο Σπουδών και τουλάχιστον 5ετή επαγγελματική εμπειρία σε εκπαιδεύσεις στα πλαίσια έργων πληροφορικής</w:t>
      </w:r>
    </w:p>
    <w:p w14:paraId="6BE4634F" w14:textId="3AB28B4F" w:rsidR="0071303E" w:rsidRPr="00C56140" w:rsidRDefault="006F63EC" w:rsidP="006F63EC">
      <w:pPr>
        <w:rPr>
          <w:lang w:val="el-GR" w:eastAsia="en-US"/>
        </w:rPr>
      </w:pPr>
      <w:r w:rsidRPr="00C56140">
        <w:rPr>
          <w:lang w:val="el-GR"/>
        </w:rPr>
        <w:t>Σε περίπτωση ένωσης οικονομικών φορέων, οι παραπάνω απαιτήσεις καλύπτονται αθροιστικά από τα μέλη της ένωσης.</w:t>
      </w:r>
    </w:p>
    <w:p w14:paraId="33C2B840" w14:textId="77777777" w:rsidR="008338F0" w:rsidRPr="009A77D3" w:rsidRDefault="003355E7" w:rsidP="00086782">
      <w:pPr>
        <w:pStyle w:val="32"/>
        <w:ind w:left="1276"/>
        <w:rPr>
          <w:rFonts w:cs="Tahoma"/>
          <w:lang w:val="el-GR"/>
        </w:rPr>
      </w:pPr>
      <w:bookmarkStart w:id="133" w:name="_Ref496541343"/>
      <w:bookmarkStart w:id="134" w:name="_Ref496541651"/>
      <w:bookmarkStart w:id="135" w:name="_Toc97194282"/>
      <w:bookmarkStart w:id="136" w:name="_Toc97194428"/>
      <w:bookmarkStart w:id="137" w:name="_Toc167222835"/>
      <w:r w:rsidRPr="009A77D3">
        <w:rPr>
          <w:rFonts w:cs="Tahoma"/>
          <w:lang w:val="el-GR"/>
        </w:rPr>
        <w:t>Πρότυπα διασφάλισης ποιότητας και πρότυπα περιβαλλοντικής διαχείρισης</w:t>
      </w:r>
      <w:bookmarkEnd w:id="133"/>
      <w:bookmarkEnd w:id="134"/>
      <w:bookmarkEnd w:id="135"/>
      <w:bookmarkEnd w:id="136"/>
      <w:bookmarkEnd w:id="137"/>
    </w:p>
    <w:p w14:paraId="50232E1D" w14:textId="69BCBD07" w:rsidR="008B41C9" w:rsidRPr="00C56140" w:rsidRDefault="008B41C9" w:rsidP="003329FF">
      <w:pPr>
        <w:rPr>
          <w:lang w:val="el-GR"/>
        </w:rPr>
      </w:pPr>
      <w:r w:rsidRPr="00C56140">
        <w:rPr>
          <w:lang w:val="el-GR"/>
        </w:rPr>
        <w:t xml:space="preserve">Οι οικονομικοί φορείς που συμμετέχουν στη διαδικασία σύναψης της παρούσας απαιτείται να </w:t>
      </w:r>
      <w:r w:rsidR="00652066" w:rsidRPr="00C56140">
        <w:rPr>
          <w:lang w:val="el-GR"/>
        </w:rPr>
        <w:t>συμμορφώνονται με:</w:t>
      </w:r>
    </w:p>
    <w:p w14:paraId="5E50B4F4" w14:textId="6CF4A563" w:rsidR="001D4A81" w:rsidRPr="00C56140" w:rsidRDefault="001D4A81" w:rsidP="001D4A81">
      <w:pPr>
        <w:numPr>
          <w:ilvl w:val="0"/>
          <w:numId w:val="140"/>
        </w:numPr>
        <w:spacing w:line="288" w:lineRule="auto"/>
        <w:rPr>
          <w:bCs/>
          <w:lang w:val="el-GR"/>
        </w:rPr>
      </w:pPr>
      <w:r w:rsidRPr="00C56140">
        <w:rPr>
          <w:bCs/>
          <w:lang w:val="el-GR"/>
        </w:rPr>
        <w:t xml:space="preserve">Οργανωμένο Σύστημα Διαχείρισης Ποιότητας </w:t>
      </w:r>
      <w:r w:rsidRPr="00C56140">
        <w:rPr>
          <w:b/>
          <w:bCs/>
          <w:lang w:val="el-GR"/>
        </w:rPr>
        <w:t>(</w:t>
      </w:r>
      <w:r w:rsidRPr="00C56140">
        <w:rPr>
          <w:b/>
          <w:bCs/>
        </w:rPr>
        <w:t>ISO</w:t>
      </w:r>
      <w:r w:rsidRPr="00C56140">
        <w:rPr>
          <w:b/>
          <w:bCs/>
          <w:lang w:val="el-GR"/>
        </w:rPr>
        <w:t xml:space="preserve"> 9001:2015)</w:t>
      </w:r>
      <w:r w:rsidRPr="00C56140">
        <w:rPr>
          <w:bCs/>
          <w:lang w:val="el-GR"/>
        </w:rPr>
        <w:t xml:space="preserve"> ή ισοδύναμο ή μεταγενέστερης έκδοσής του στα πεδία εφαρμογής της παροχής υπηρεσιών σχεδιασμού, ανάπτυξης, υλοποίησης και διαχείρισης έργων πληροφορικής, εν ισχύ </w:t>
      </w:r>
    </w:p>
    <w:p w14:paraId="012142BE" w14:textId="6CEC95EC" w:rsidR="00E31189" w:rsidRPr="00C56140" w:rsidRDefault="00E31189" w:rsidP="00E31189">
      <w:pPr>
        <w:numPr>
          <w:ilvl w:val="0"/>
          <w:numId w:val="140"/>
        </w:numPr>
        <w:spacing w:after="160" w:line="288" w:lineRule="auto"/>
        <w:rPr>
          <w:bCs/>
          <w:lang w:val="el-GR"/>
        </w:rPr>
      </w:pPr>
      <w:r w:rsidRPr="00C56140">
        <w:rPr>
          <w:bCs/>
          <w:lang w:val="el-GR"/>
        </w:rPr>
        <w:t xml:space="preserve">Οργανωμένο Σύστημα Διαχείρισης </w:t>
      </w:r>
      <w:r w:rsidR="0050664E">
        <w:rPr>
          <w:bCs/>
          <w:lang w:val="el-GR"/>
        </w:rPr>
        <w:t xml:space="preserve">Υπηρεσιών Πληροφορικής </w:t>
      </w:r>
      <w:r w:rsidRPr="00C56140">
        <w:rPr>
          <w:b/>
          <w:lang w:val="el-GR"/>
        </w:rPr>
        <w:t>(</w:t>
      </w:r>
      <w:r w:rsidRPr="00C56140">
        <w:rPr>
          <w:b/>
        </w:rPr>
        <w:t>ISO</w:t>
      </w:r>
      <w:r w:rsidRPr="00C56140">
        <w:rPr>
          <w:b/>
          <w:lang w:val="el-GR"/>
        </w:rPr>
        <w:t xml:space="preserve"> 20001-01:2018)</w:t>
      </w:r>
      <w:r w:rsidRPr="00C56140">
        <w:rPr>
          <w:bCs/>
          <w:lang w:val="el-GR"/>
        </w:rPr>
        <w:t xml:space="preserve"> ή ισοδύναμο ή μεταγενέστερης έκδοσής του</w:t>
      </w:r>
      <w:r w:rsidR="00D249DE">
        <w:rPr>
          <w:bCs/>
          <w:lang w:val="el-GR"/>
        </w:rPr>
        <w:t>, εν ισχύ</w:t>
      </w:r>
      <w:r w:rsidR="001C227B">
        <w:rPr>
          <w:bCs/>
          <w:lang w:val="el-GR"/>
        </w:rPr>
        <w:t xml:space="preserve">. </w:t>
      </w:r>
    </w:p>
    <w:p w14:paraId="78149D7D" w14:textId="623D5CA0" w:rsidR="00FB75D7" w:rsidRPr="00383F6F" w:rsidRDefault="00E31189" w:rsidP="00FB75D7">
      <w:pPr>
        <w:numPr>
          <w:ilvl w:val="0"/>
          <w:numId w:val="140"/>
        </w:numPr>
        <w:spacing w:after="160" w:line="288" w:lineRule="auto"/>
        <w:rPr>
          <w:lang w:val="el-GR"/>
        </w:rPr>
      </w:pPr>
      <w:r w:rsidRPr="00FB75D7">
        <w:rPr>
          <w:bCs/>
          <w:lang w:val="el-GR"/>
        </w:rPr>
        <w:t xml:space="preserve">Οργανωμένο Σύστημα Διαχείρισης της Ασφάλειας των Πληροφοριών </w:t>
      </w:r>
      <w:r w:rsidRPr="00FB75D7">
        <w:rPr>
          <w:b/>
          <w:lang w:val="el-GR"/>
        </w:rPr>
        <w:t>(</w:t>
      </w:r>
      <w:r w:rsidRPr="00FB75D7">
        <w:rPr>
          <w:b/>
        </w:rPr>
        <w:t>ISO</w:t>
      </w:r>
      <w:r w:rsidRPr="00FB75D7">
        <w:rPr>
          <w:b/>
          <w:lang w:val="el-GR"/>
        </w:rPr>
        <w:t xml:space="preserve"> 27001:2013)</w:t>
      </w:r>
      <w:r w:rsidRPr="00FB75D7">
        <w:rPr>
          <w:bCs/>
          <w:lang w:val="el-GR"/>
        </w:rPr>
        <w:t xml:space="preserve"> ή ισοδύναμο ή μεταγενέστερης έκδοσής του</w:t>
      </w:r>
      <w:r w:rsidR="00AD6A71" w:rsidRPr="00FB75D7">
        <w:rPr>
          <w:bCs/>
          <w:lang w:val="el-GR"/>
        </w:rPr>
        <w:t>, εν ισχύ</w:t>
      </w:r>
      <w:r w:rsidR="00FB75D7" w:rsidRPr="00FB75D7">
        <w:rPr>
          <w:bCs/>
          <w:lang w:val="el-GR"/>
        </w:rPr>
        <w:t>.</w:t>
      </w:r>
    </w:p>
    <w:p w14:paraId="1D3AB070" w14:textId="77777777" w:rsidR="00FB75D7" w:rsidRPr="00FB75D7" w:rsidRDefault="00E31189" w:rsidP="00FB75D7">
      <w:pPr>
        <w:numPr>
          <w:ilvl w:val="0"/>
          <w:numId w:val="140"/>
        </w:numPr>
        <w:spacing w:after="160" w:line="288" w:lineRule="auto"/>
        <w:rPr>
          <w:lang w:val="el-GR"/>
        </w:rPr>
      </w:pPr>
      <w:r w:rsidRPr="00FB75D7">
        <w:rPr>
          <w:bCs/>
          <w:lang w:val="el-GR"/>
        </w:rPr>
        <w:t>Οργανωμένο Σύστημα Διαχείρισης της Επιχειρησιακής Συνέχειας (</w:t>
      </w:r>
      <w:r w:rsidRPr="00FB75D7">
        <w:rPr>
          <w:b/>
        </w:rPr>
        <w:t>ISO</w:t>
      </w:r>
      <w:r w:rsidRPr="00FB75D7">
        <w:rPr>
          <w:b/>
          <w:lang w:val="el-GR"/>
        </w:rPr>
        <w:t xml:space="preserve"> 22301:2019)</w:t>
      </w:r>
      <w:r w:rsidRPr="00FB75D7">
        <w:rPr>
          <w:bCs/>
          <w:lang w:val="el-GR"/>
        </w:rPr>
        <w:t xml:space="preserve"> ή ισοδύναμο ή μεταγενέστερης έκδοσής του στα πεδία εφαρμογής του σχεδιασμού, ανάπτυξης και εγκατάστασης εφαρμογών λογισμικού, συντήρησης και υποστήριξης συστημάτων πληροφορικής.</w:t>
      </w:r>
    </w:p>
    <w:p w14:paraId="6D3F616F" w14:textId="0C949585" w:rsidR="00FB75D7" w:rsidRPr="00383F6F" w:rsidRDefault="00E06C03" w:rsidP="00FB75D7">
      <w:pPr>
        <w:pStyle w:val="aff"/>
        <w:numPr>
          <w:ilvl w:val="0"/>
          <w:numId w:val="140"/>
        </w:numPr>
        <w:spacing w:after="160" w:line="288" w:lineRule="auto"/>
        <w:rPr>
          <w:lang w:val="el-GR"/>
        </w:rPr>
      </w:pPr>
      <w:r w:rsidRPr="00FB75D7">
        <w:rPr>
          <w:bCs/>
          <w:lang w:val="el-GR"/>
        </w:rPr>
        <w:t>Οργανωμένο Σύστημα Διαχείρισης της Υγείας και Ασφάλειας στην εργασία</w:t>
      </w:r>
      <w:r w:rsidR="00E31189" w:rsidRPr="00FB75D7">
        <w:rPr>
          <w:bCs/>
          <w:lang w:val="el-GR"/>
        </w:rPr>
        <w:t xml:space="preserve"> </w:t>
      </w:r>
      <w:r w:rsidR="00E31189" w:rsidRPr="00FB75D7">
        <w:rPr>
          <w:b/>
          <w:lang w:val="el-GR"/>
        </w:rPr>
        <w:t>(</w:t>
      </w:r>
      <w:r w:rsidR="00E31189" w:rsidRPr="00FB75D7">
        <w:rPr>
          <w:b/>
        </w:rPr>
        <w:t>ISO</w:t>
      </w:r>
      <w:r w:rsidR="00E31189" w:rsidRPr="00FB75D7">
        <w:rPr>
          <w:b/>
          <w:lang w:val="el-GR"/>
        </w:rPr>
        <w:t xml:space="preserve"> 45001:2018)</w:t>
      </w:r>
      <w:r w:rsidR="00E31189" w:rsidRPr="00FB75D7">
        <w:rPr>
          <w:bCs/>
          <w:lang w:val="el-GR"/>
        </w:rPr>
        <w:t xml:space="preserve"> ή ισοδύναμο ή μεταγενέστερης έκδοσής του </w:t>
      </w:r>
    </w:p>
    <w:p w14:paraId="70ACF795" w14:textId="74F64E2E" w:rsidR="00C70B7E" w:rsidRPr="00FB75D7" w:rsidRDefault="00C70B7E" w:rsidP="00462CF2">
      <w:pPr>
        <w:spacing w:after="160" w:line="288" w:lineRule="auto"/>
        <w:rPr>
          <w:lang w:val="el-GR"/>
        </w:rPr>
      </w:pPr>
      <w:r w:rsidRPr="00FB75D7">
        <w:rPr>
          <w:lang w:val="el-GR"/>
        </w:rPr>
        <w:lastRenderedPageBreak/>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205FBFD" w14:textId="77777777" w:rsidR="00652066" w:rsidRPr="00C56140" w:rsidRDefault="00652066" w:rsidP="00652066">
      <w:pPr>
        <w:rPr>
          <w:lang w:val="el-GR" w:eastAsia="en-US"/>
        </w:rPr>
      </w:pPr>
      <w:r w:rsidRPr="00C56140">
        <w:rPr>
          <w:lang w:val="el-GR"/>
        </w:rPr>
        <w:t>Σε περίπτωση ένωσης οικονομικών φορέων, οι παραπάνω απαιτήσεις καλύπτονται αθροιστικά από τα μέλη της ένωσης.</w:t>
      </w:r>
    </w:p>
    <w:p w14:paraId="43BF3E82" w14:textId="77777777" w:rsidR="002F5250" w:rsidRPr="00C56140" w:rsidRDefault="002F5250" w:rsidP="00B8545D">
      <w:pPr>
        <w:rPr>
          <w:bCs/>
          <w:lang w:val="el-GR"/>
        </w:rPr>
      </w:pPr>
    </w:p>
    <w:p w14:paraId="1ACDD6DF" w14:textId="77777777" w:rsidR="008338F0" w:rsidRPr="009A77D3" w:rsidRDefault="003355E7" w:rsidP="00086782">
      <w:pPr>
        <w:pStyle w:val="32"/>
        <w:ind w:left="1276"/>
        <w:rPr>
          <w:rFonts w:cs="Tahoma"/>
          <w:lang w:val="el-GR"/>
        </w:rPr>
      </w:pPr>
      <w:bookmarkStart w:id="138" w:name="_Ref496541185"/>
      <w:bookmarkStart w:id="139" w:name="_Ref496541244"/>
      <w:bookmarkStart w:id="140" w:name="_Ref496541410"/>
      <w:bookmarkStart w:id="141" w:name="_Ref496541700"/>
      <w:bookmarkStart w:id="142" w:name="_Ref74505980"/>
      <w:bookmarkStart w:id="143" w:name="_Toc97194283"/>
      <w:bookmarkStart w:id="144" w:name="_Toc97194429"/>
      <w:bookmarkStart w:id="145" w:name="_Toc167222836"/>
      <w:r w:rsidRPr="009A77D3">
        <w:rPr>
          <w:rFonts w:cs="Tahoma"/>
          <w:lang w:val="el-GR"/>
        </w:rPr>
        <w:t>Στήριξη στην ικανότητα τρίτων</w:t>
      </w:r>
      <w:bookmarkEnd w:id="138"/>
      <w:bookmarkEnd w:id="139"/>
      <w:bookmarkEnd w:id="140"/>
      <w:bookmarkEnd w:id="141"/>
      <w:r w:rsidRPr="009A77D3">
        <w:rPr>
          <w:rFonts w:cs="Tahoma"/>
          <w:lang w:val="el-GR"/>
        </w:rPr>
        <w:t xml:space="preserve"> </w:t>
      </w:r>
      <w:r w:rsidR="0049631E" w:rsidRPr="009A77D3">
        <w:rPr>
          <w:rFonts w:cs="Tahoma"/>
          <w:lang w:val="el-GR"/>
        </w:rPr>
        <w:t>– Υπεργολαβία</w:t>
      </w:r>
      <w:bookmarkEnd w:id="142"/>
      <w:bookmarkEnd w:id="143"/>
      <w:bookmarkEnd w:id="144"/>
      <w:bookmarkEnd w:id="145"/>
    </w:p>
    <w:p w14:paraId="65B8F417" w14:textId="77777777" w:rsidR="0049631E" w:rsidRPr="009A77D3" w:rsidRDefault="0049631E" w:rsidP="00821852">
      <w:pPr>
        <w:pStyle w:val="41"/>
        <w:rPr>
          <w:rFonts w:cs="Tahoma"/>
          <w:lang w:val="el-GR"/>
        </w:rPr>
      </w:pPr>
      <w:bookmarkStart w:id="146" w:name="_Toc97194284"/>
      <w:bookmarkStart w:id="147" w:name="_Toc167222837"/>
      <w:r w:rsidRPr="009A77D3">
        <w:rPr>
          <w:rFonts w:cs="Tahoma"/>
          <w:lang w:val="el-GR"/>
        </w:rPr>
        <w:t>Στήριξη στην ικανότητα τρίτων</w:t>
      </w:r>
      <w:bookmarkEnd w:id="146"/>
      <w:bookmarkEnd w:id="147"/>
    </w:p>
    <w:p w14:paraId="0378F059" w14:textId="2E1104D6" w:rsidR="008338F0" w:rsidRPr="00C56140" w:rsidRDefault="003355E7">
      <w:pPr>
        <w:rPr>
          <w:lang w:val="el-GR"/>
        </w:rPr>
      </w:pPr>
      <w:r w:rsidRPr="00C56140">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C56140">
        <w:rPr>
          <w:lang w:val="el-GR"/>
        </w:rPr>
        <w:fldChar w:fldCharType="begin"/>
      </w:r>
      <w:r w:rsidR="00B622FA" w:rsidRPr="00C56140">
        <w:rPr>
          <w:lang w:val="el-GR"/>
        </w:rPr>
        <w:instrText xml:space="preserve"> REF _Ref496541508 \r \h </w:instrText>
      </w:r>
      <w:r w:rsidR="00DF02B0" w:rsidRPr="00C56140">
        <w:rPr>
          <w:lang w:val="el-GR"/>
        </w:rPr>
        <w:instrText xml:space="preserve"> \* MERGEFORMAT </w:instrText>
      </w:r>
      <w:r w:rsidR="00B622FA" w:rsidRPr="00C56140">
        <w:rPr>
          <w:lang w:val="el-GR"/>
        </w:rPr>
      </w:r>
      <w:r w:rsidR="00B622FA" w:rsidRPr="00C56140">
        <w:rPr>
          <w:lang w:val="el-GR"/>
        </w:rPr>
        <w:fldChar w:fldCharType="separate"/>
      </w:r>
      <w:r w:rsidR="00CB4F34">
        <w:rPr>
          <w:lang w:val="el-GR"/>
        </w:rPr>
        <w:t>2.2.5</w:t>
      </w:r>
      <w:r w:rsidR="00B622FA" w:rsidRPr="00C56140">
        <w:rPr>
          <w:lang w:val="el-GR"/>
        </w:rPr>
        <w:fldChar w:fldCharType="end"/>
      </w:r>
      <w:r w:rsidRPr="00C56140">
        <w:rPr>
          <w:lang w:val="el-GR"/>
        </w:rPr>
        <w:t xml:space="preserve">) και τα σχετικά με την τεχνική και επαγγελματική ικανότητα (της παραγράφου </w:t>
      </w:r>
      <w:r w:rsidR="006607CE" w:rsidRPr="00C56140">
        <w:rPr>
          <w:lang w:val="el-GR"/>
        </w:rPr>
        <w:fldChar w:fldCharType="begin"/>
      </w:r>
      <w:r w:rsidR="006607CE" w:rsidRPr="00C56140">
        <w:rPr>
          <w:lang w:val="el-GR"/>
        </w:rPr>
        <w:instrText xml:space="preserve"> REF _Ref496541556 \r \h  \* MERGEFORMAT </w:instrText>
      </w:r>
      <w:r w:rsidR="006607CE" w:rsidRPr="00C56140">
        <w:rPr>
          <w:lang w:val="el-GR"/>
        </w:rPr>
      </w:r>
      <w:r w:rsidR="006607CE" w:rsidRPr="00C56140">
        <w:rPr>
          <w:lang w:val="el-GR"/>
        </w:rPr>
        <w:fldChar w:fldCharType="separate"/>
      </w:r>
      <w:r w:rsidR="00CB4F34">
        <w:rPr>
          <w:lang w:val="el-GR"/>
        </w:rPr>
        <w:t>2.2.6</w:t>
      </w:r>
      <w:r w:rsidR="006607CE" w:rsidRPr="00C56140">
        <w:rPr>
          <w:lang w:val="el-GR"/>
        </w:rPr>
        <w:fldChar w:fldCharType="end"/>
      </w:r>
      <w:r w:rsidRPr="00C56140">
        <w:rPr>
          <w:lang w:val="el-GR"/>
        </w:rPr>
        <w:t>), να στηρίζονται στις ικανότητες άλλων φορέων, ασχέτως της νομικής φύσης των δεσμών τους με αυτούς</w:t>
      </w:r>
      <w:r w:rsidR="00250B80" w:rsidRPr="00C56140">
        <w:rPr>
          <w:lang w:val="el-GR"/>
        </w:rPr>
        <w:t>.</w:t>
      </w:r>
      <w:r w:rsidRPr="00C56140">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5A1E8639" w:rsidR="008338F0" w:rsidRPr="00C56140" w:rsidRDefault="003355E7">
      <w:pPr>
        <w:rPr>
          <w:lang w:val="el-GR"/>
        </w:rPr>
      </w:pPr>
      <w:r w:rsidRPr="00C56140">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sidRPr="00C56140">
        <w:rPr>
          <w:lang w:val="el-GR"/>
        </w:rPr>
        <w:t>.</w:t>
      </w:r>
    </w:p>
    <w:p w14:paraId="64F8E1E9" w14:textId="519148BA" w:rsidR="008338F0" w:rsidRPr="00C56140" w:rsidRDefault="003355E7">
      <w:pPr>
        <w:rPr>
          <w:lang w:val="el-GR"/>
        </w:rPr>
      </w:pPr>
      <w:r w:rsidRPr="00C56140">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C56140">
        <w:rPr>
          <w:lang w:val="el-GR"/>
        </w:rPr>
        <w:t xml:space="preserve"> </w:t>
      </w:r>
      <w:r w:rsidRPr="00C56140">
        <w:rPr>
          <w:lang w:val="el-GR"/>
        </w:rPr>
        <w:t>εν λόγω οικονομικοί φορείς και αυτοί στους οποίους στηρίζονται είναι από κοινού υπεύθυνοι για την εκτέλεση της σύμβασης.</w:t>
      </w:r>
      <w:r w:rsidR="00E31189" w:rsidRPr="00C56140">
        <w:rPr>
          <w:lang w:val="el-GR"/>
        </w:rPr>
        <w:t xml:space="preserve"> Τα  φυσικά πρόσωπα που δηλώνονται από τον προσφέροντα στην Ομάδα Έργου και δεν αποτελούν ίδιους πόρους του προσφέροντος, κατά την παρ</w:t>
      </w:r>
      <w:r w:rsidR="00E31189" w:rsidRPr="00401AE5">
        <w:rPr>
          <w:lang w:val="el-GR"/>
        </w:rPr>
        <w:t>. 2.2.6.</w:t>
      </w:r>
      <w:r w:rsidR="00023B52" w:rsidRPr="00401AE5">
        <w:rPr>
          <w:lang w:val="el-GR"/>
        </w:rPr>
        <w:t>2</w:t>
      </w:r>
      <w:r w:rsidR="00E31189" w:rsidRPr="00401AE5">
        <w:rPr>
          <w:lang w:val="el-GR"/>
        </w:rPr>
        <w:t xml:space="preserve"> της</w:t>
      </w:r>
      <w:r w:rsidR="00E31189" w:rsidRPr="00C56140">
        <w:rPr>
          <w:lang w:val="el-GR"/>
        </w:rPr>
        <w:t xml:space="preserve">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3AFF9CFC" w14:textId="77777777" w:rsidR="00695491" w:rsidRPr="00C56140" w:rsidRDefault="00695491" w:rsidP="00695491">
      <w:pPr>
        <w:rPr>
          <w:lang w:val="el-GR"/>
        </w:rPr>
      </w:pPr>
      <w:bookmarkStart w:id="148" w:name="_Hlk35854368"/>
      <w:r w:rsidRPr="00C56140">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48"/>
    <w:p w14:paraId="3F53F75B" w14:textId="5B7036C4" w:rsidR="00111D5A" w:rsidRPr="00C56140" w:rsidRDefault="00C70B7E" w:rsidP="00652066">
      <w:pPr>
        <w:rPr>
          <w:bCs/>
          <w:lang w:val="el-GR" w:eastAsia="ar-SA"/>
        </w:rPr>
      </w:pPr>
      <w:r w:rsidRPr="00C56140">
        <w:rPr>
          <w:bCs/>
          <w:lang w:val="el-GR" w:eastAsia="ar-SA"/>
        </w:rPr>
        <w:t xml:space="preserve">Η αναθέτουσα αρχή ελέγχει αν οι </w:t>
      </w:r>
      <w:r w:rsidR="00A51D83" w:rsidRPr="00C56140">
        <w:rPr>
          <w:bCs/>
          <w:lang w:val="el-GR" w:eastAsia="ar-SA"/>
        </w:rPr>
        <w:t>φορείς</w:t>
      </w:r>
      <w:r w:rsidRPr="00C56140">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C56140">
        <w:rPr>
          <w:bCs/>
          <w:lang w:val="el-GR" w:eastAsia="ar-SA"/>
        </w:rPr>
        <w:fldChar w:fldCharType="begin"/>
      </w:r>
      <w:r w:rsidRPr="00C56140">
        <w:rPr>
          <w:bCs/>
          <w:lang w:val="el-GR" w:eastAsia="ar-SA"/>
        </w:rPr>
        <w:instrText xml:space="preserve"> REF _Ref496541356 \r \h </w:instrText>
      </w:r>
      <w:r w:rsidR="00C56140">
        <w:rPr>
          <w:bCs/>
          <w:lang w:val="el-GR" w:eastAsia="ar-SA"/>
        </w:rPr>
        <w:instrText xml:space="preserve"> \* MERGEFORMAT </w:instrText>
      </w:r>
      <w:r w:rsidRPr="00C56140">
        <w:rPr>
          <w:bCs/>
          <w:lang w:val="el-GR" w:eastAsia="ar-SA"/>
        </w:rPr>
      </w:r>
      <w:r w:rsidRPr="00C56140">
        <w:rPr>
          <w:bCs/>
          <w:lang w:val="el-GR" w:eastAsia="ar-SA"/>
        </w:rPr>
        <w:fldChar w:fldCharType="separate"/>
      </w:r>
      <w:r w:rsidR="00CB4F34">
        <w:rPr>
          <w:bCs/>
          <w:lang w:val="el-GR" w:eastAsia="ar-SA"/>
        </w:rPr>
        <w:t>2.2.3</w:t>
      </w:r>
      <w:r w:rsidRPr="00C56140">
        <w:rPr>
          <w:bCs/>
          <w:lang w:val="el-GR" w:eastAsia="ar-SA"/>
        </w:rPr>
        <w:fldChar w:fldCharType="end"/>
      </w:r>
      <w:r w:rsidRPr="00C56140">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56140">
        <w:rPr>
          <w:bCs/>
          <w:color w:val="000000"/>
          <w:lang w:val="el-GR" w:eastAsia="ar-SA"/>
        </w:rPr>
        <w:t xml:space="preserve"> </w:t>
      </w:r>
      <w:r w:rsidRPr="00C56140">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9A77D3" w:rsidRDefault="00111D5A" w:rsidP="00111D5A">
      <w:pPr>
        <w:pStyle w:val="41"/>
        <w:rPr>
          <w:rFonts w:cs="Tahoma"/>
          <w:lang w:val="el-GR"/>
        </w:rPr>
      </w:pPr>
      <w:bookmarkStart w:id="149" w:name="_Toc97194285"/>
      <w:bookmarkStart w:id="150" w:name="_Toc167222838"/>
      <w:r w:rsidRPr="009A77D3">
        <w:rPr>
          <w:rFonts w:cs="Tahoma"/>
          <w:lang w:val="el-GR"/>
        </w:rPr>
        <w:lastRenderedPageBreak/>
        <w:t>Υπεργολαβία</w:t>
      </w:r>
      <w:bookmarkEnd w:id="149"/>
      <w:bookmarkEnd w:id="150"/>
      <w:r w:rsidRPr="009A77D3">
        <w:rPr>
          <w:rFonts w:cs="Tahoma"/>
          <w:lang w:val="el-GR"/>
        </w:rPr>
        <w:t xml:space="preserve"> </w:t>
      </w:r>
    </w:p>
    <w:p w14:paraId="633050B2" w14:textId="52FEA40D" w:rsidR="0049631E" w:rsidRPr="00C56140" w:rsidRDefault="0049631E" w:rsidP="0049631E">
      <w:pPr>
        <w:rPr>
          <w:lang w:val="el-GR"/>
        </w:rPr>
      </w:pPr>
      <w:r w:rsidRPr="00C56140">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C56140">
        <w:rPr>
          <w:bCs/>
          <w:lang w:val="en-US"/>
        </w:rPr>
        <w:t>o</w:t>
      </w:r>
      <w:r w:rsidRPr="00C56140">
        <w:rPr>
          <w:bCs/>
          <w:lang w:val="el-GR"/>
        </w:rPr>
        <w:t xml:space="preserve"> προσφέρων αναφέρει στην προσφορά του</w:t>
      </w:r>
      <w:r w:rsidR="00111D5A" w:rsidRPr="00C56140">
        <w:rPr>
          <w:bCs/>
          <w:lang w:val="el-GR"/>
        </w:rPr>
        <w:t>,</w:t>
      </w:r>
      <w:r w:rsidRPr="00C56140">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C56140">
        <w:rPr>
          <w:bCs/>
          <w:lang w:val="el-GR"/>
        </w:rPr>
        <w:fldChar w:fldCharType="begin"/>
      </w:r>
      <w:r w:rsidR="00111D5A" w:rsidRPr="00C56140">
        <w:rPr>
          <w:bCs/>
          <w:lang w:val="el-GR"/>
        </w:rPr>
        <w:instrText xml:space="preserve"> REF _Ref496541356 \r \h </w:instrText>
      </w:r>
      <w:r w:rsidR="00C56140">
        <w:rPr>
          <w:bCs/>
          <w:lang w:val="el-GR"/>
        </w:rPr>
        <w:instrText xml:space="preserve"> \* MERGEFORMAT </w:instrText>
      </w:r>
      <w:r w:rsidR="00111D5A" w:rsidRPr="00C56140">
        <w:rPr>
          <w:bCs/>
          <w:lang w:val="el-GR"/>
        </w:rPr>
      </w:r>
      <w:r w:rsidR="00111D5A" w:rsidRPr="00C56140">
        <w:rPr>
          <w:bCs/>
          <w:lang w:val="el-GR"/>
        </w:rPr>
        <w:fldChar w:fldCharType="separate"/>
      </w:r>
      <w:r w:rsidR="00CB4F34">
        <w:rPr>
          <w:bCs/>
          <w:lang w:val="el-GR"/>
        </w:rPr>
        <w:t>2.2.3</w:t>
      </w:r>
      <w:r w:rsidR="00111D5A" w:rsidRPr="00C56140">
        <w:rPr>
          <w:bCs/>
          <w:lang w:val="el-GR"/>
        </w:rPr>
        <w:fldChar w:fldCharType="end"/>
      </w:r>
      <w:r w:rsidRPr="00C56140">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C56140">
        <w:rPr>
          <w:bCs/>
          <w:lang w:val="el-GR"/>
        </w:rPr>
        <w:fldChar w:fldCharType="begin"/>
      </w:r>
      <w:r w:rsidR="00111D5A" w:rsidRPr="00C56140">
        <w:rPr>
          <w:bCs/>
          <w:lang w:val="el-GR"/>
        </w:rPr>
        <w:instrText xml:space="preserve"> REF _Ref496541356 \r \h </w:instrText>
      </w:r>
      <w:r w:rsidR="00C56140">
        <w:rPr>
          <w:bCs/>
          <w:lang w:val="el-GR"/>
        </w:rPr>
        <w:instrText xml:space="preserve"> \* MERGEFORMAT </w:instrText>
      </w:r>
      <w:r w:rsidR="00111D5A" w:rsidRPr="00C56140">
        <w:rPr>
          <w:bCs/>
          <w:lang w:val="el-GR"/>
        </w:rPr>
      </w:r>
      <w:r w:rsidR="00111D5A" w:rsidRPr="00C56140">
        <w:rPr>
          <w:bCs/>
          <w:lang w:val="el-GR"/>
        </w:rPr>
        <w:fldChar w:fldCharType="separate"/>
      </w:r>
      <w:r w:rsidR="00CB4F34">
        <w:rPr>
          <w:bCs/>
          <w:lang w:val="el-GR"/>
        </w:rPr>
        <w:t>2.2.3</w:t>
      </w:r>
      <w:r w:rsidR="00111D5A" w:rsidRPr="00C56140">
        <w:rPr>
          <w:bCs/>
          <w:lang w:val="el-GR"/>
        </w:rPr>
        <w:fldChar w:fldCharType="end"/>
      </w:r>
      <w:r w:rsidRPr="00C56140">
        <w:rPr>
          <w:bCs/>
          <w:lang w:val="el-GR"/>
        </w:rPr>
        <w:t>.</w:t>
      </w:r>
      <w:r w:rsidR="00DF776D" w:rsidRPr="00C56140">
        <w:rPr>
          <w:bCs/>
          <w:lang w:val="el-GR"/>
        </w:rPr>
        <w:t xml:space="preserve"> </w:t>
      </w:r>
    </w:p>
    <w:p w14:paraId="4F94B3F3" w14:textId="77777777" w:rsidR="00C70B7E" w:rsidRPr="00C56140" w:rsidRDefault="00C70B7E">
      <w:pPr>
        <w:rPr>
          <w:lang w:val="el-GR"/>
        </w:rPr>
      </w:pPr>
    </w:p>
    <w:p w14:paraId="16C851B7" w14:textId="77777777" w:rsidR="008338F0" w:rsidRPr="009A77D3" w:rsidRDefault="003355E7" w:rsidP="00086782">
      <w:pPr>
        <w:pStyle w:val="32"/>
        <w:ind w:left="1276"/>
        <w:rPr>
          <w:rFonts w:cs="Tahoma"/>
          <w:lang w:val="el-GR"/>
        </w:rPr>
      </w:pPr>
      <w:bookmarkStart w:id="151" w:name="_Toc97194286"/>
      <w:bookmarkStart w:id="152" w:name="_Toc97194430"/>
      <w:bookmarkStart w:id="153" w:name="_Toc167222839"/>
      <w:r w:rsidRPr="009A77D3">
        <w:rPr>
          <w:rFonts w:cs="Tahoma"/>
          <w:lang w:val="el-GR"/>
        </w:rPr>
        <w:t>Κανόνες απόδειξης ποιοτικής επιλογής</w:t>
      </w:r>
      <w:bookmarkEnd w:id="151"/>
      <w:bookmarkEnd w:id="152"/>
      <w:bookmarkEnd w:id="153"/>
    </w:p>
    <w:p w14:paraId="1DF38431" w14:textId="0EFB76C2" w:rsidR="00A817FC" w:rsidRPr="00C56140" w:rsidRDefault="00A817FC" w:rsidP="00A817FC">
      <w:pPr>
        <w:rPr>
          <w:bCs/>
          <w:lang w:val="el-GR" w:eastAsia="ar-SA"/>
        </w:rPr>
      </w:pPr>
      <w:r w:rsidRPr="00C56140">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C56140">
        <w:rPr>
          <w:bCs/>
          <w:lang w:val="el-GR" w:eastAsia="ar-SA"/>
        </w:rPr>
        <w:fldChar w:fldCharType="begin"/>
      </w:r>
      <w:r w:rsidRPr="00C56140">
        <w:rPr>
          <w:bCs/>
          <w:lang w:val="el-GR" w:eastAsia="ar-SA"/>
        </w:rPr>
        <w:instrText xml:space="preserve"> REF _Ref496541397 \r \h </w:instrText>
      </w:r>
      <w:r w:rsidR="00C56140">
        <w:rPr>
          <w:bCs/>
          <w:lang w:val="el-GR" w:eastAsia="ar-SA"/>
        </w:rPr>
        <w:instrText xml:space="preserve"> \* MERGEFORMAT </w:instrText>
      </w:r>
      <w:r w:rsidRPr="00C56140">
        <w:rPr>
          <w:bCs/>
          <w:lang w:val="el-GR" w:eastAsia="ar-SA"/>
        </w:rPr>
      </w:r>
      <w:r w:rsidRPr="00C56140">
        <w:rPr>
          <w:bCs/>
          <w:lang w:val="el-GR" w:eastAsia="ar-SA"/>
        </w:rPr>
        <w:fldChar w:fldCharType="separate"/>
      </w:r>
      <w:r w:rsidR="00CB4F34">
        <w:rPr>
          <w:bCs/>
          <w:lang w:val="el-GR" w:eastAsia="ar-SA"/>
        </w:rPr>
        <w:t>2.2.1</w:t>
      </w:r>
      <w:r w:rsidRPr="00C56140">
        <w:rPr>
          <w:bCs/>
          <w:lang w:val="el-GR" w:eastAsia="ar-SA"/>
        </w:rPr>
        <w:fldChar w:fldCharType="end"/>
      </w:r>
      <w:r w:rsidRPr="00C56140">
        <w:rPr>
          <w:bCs/>
          <w:lang w:val="el-GR" w:eastAsia="ar-SA"/>
        </w:rPr>
        <w:t xml:space="preserve"> έως </w:t>
      </w:r>
      <w:r w:rsidRPr="00C56140">
        <w:rPr>
          <w:bCs/>
          <w:lang w:val="el-GR" w:eastAsia="ar-SA"/>
        </w:rPr>
        <w:fldChar w:fldCharType="begin"/>
      </w:r>
      <w:r w:rsidRPr="00C56140">
        <w:rPr>
          <w:bCs/>
          <w:lang w:val="el-GR" w:eastAsia="ar-SA"/>
        </w:rPr>
        <w:instrText xml:space="preserve"> REF _Ref74505980 \r \h </w:instrText>
      </w:r>
      <w:r w:rsidR="00C56140">
        <w:rPr>
          <w:bCs/>
          <w:lang w:val="el-GR" w:eastAsia="ar-SA"/>
        </w:rPr>
        <w:instrText xml:space="preserve"> \* MERGEFORMAT </w:instrText>
      </w:r>
      <w:r w:rsidRPr="00C56140">
        <w:rPr>
          <w:bCs/>
          <w:lang w:val="el-GR" w:eastAsia="ar-SA"/>
        </w:rPr>
      </w:r>
      <w:r w:rsidRPr="00C56140">
        <w:rPr>
          <w:bCs/>
          <w:lang w:val="el-GR" w:eastAsia="ar-SA"/>
        </w:rPr>
        <w:fldChar w:fldCharType="separate"/>
      </w:r>
      <w:r w:rsidR="00CB4F34">
        <w:rPr>
          <w:bCs/>
          <w:lang w:val="el-GR" w:eastAsia="ar-SA"/>
        </w:rPr>
        <w:t>2.2.8</w:t>
      </w:r>
      <w:r w:rsidRPr="00C56140">
        <w:rPr>
          <w:bCs/>
          <w:lang w:val="el-GR" w:eastAsia="ar-SA"/>
        </w:rPr>
        <w:fldChar w:fldCharType="end"/>
      </w:r>
      <w:r w:rsidRPr="00C56140">
        <w:rPr>
          <w:bCs/>
          <w:lang w:val="el-GR" w:eastAsia="ar-SA"/>
        </w:rPr>
        <w:t xml:space="preserve">, κρίνονται κατά την υποβολή της προσφοράς δια του ΕΕΕΣ κατά τα οριζόμενα στην παράγραφο </w:t>
      </w:r>
      <w:r w:rsidRPr="00C56140">
        <w:rPr>
          <w:bCs/>
          <w:lang w:val="el-GR" w:eastAsia="ar-SA"/>
        </w:rPr>
        <w:fldChar w:fldCharType="begin"/>
      </w:r>
      <w:r w:rsidRPr="00C56140">
        <w:rPr>
          <w:bCs/>
          <w:lang w:val="el-GR" w:eastAsia="ar-SA"/>
        </w:rPr>
        <w:instrText xml:space="preserve"> REF _Ref74505997 \r \h </w:instrText>
      </w:r>
      <w:r w:rsidR="00C56140">
        <w:rPr>
          <w:bCs/>
          <w:lang w:val="el-GR" w:eastAsia="ar-SA"/>
        </w:rPr>
        <w:instrText xml:space="preserve"> \* MERGEFORMAT </w:instrText>
      </w:r>
      <w:r w:rsidRPr="00C56140">
        <w:rPr>
          <w:bCs/>
          <w:lang w:val="el-GR" w:eastAsia="ar-SA"/>
        </w:rPr>
      </w:r>
      <w:r w:rsidRPr="00C56140">
        <w:rPr>
          <w:bCs/>
          <w:lang w:val="el-GR" w:eastAsia="ar-SA"/>
        </w:rPr>
        <w:fldChar w:fldCharType="separate"/>
      </w:r>
      <w:r w:rsidR="00CB4F34">
        <w:rPr>
          <w:bCs/>
          <w:lang w:val="el-GR" w:eastAsia="ar-SA"/>
        </w:rPr>
        <w:t>2.2.9.1</w:t>
      </w:r>
      <w:r w:rsidRPr="00C56140">
        <w:rPr>
          <w:bCs/>
          <w:lang w:val="el-GR" w:eastAsia="ar-SA"/>
        </w:rPr>
        <w:fldChar w:fldCharType="end"/>
      </w:r>
      <w:r w:rsidRPr="00C56140">
        <w:rPr>
          <w:bCs/>
          <w:lang w:val="el-GR" w:eastAsia="ar-SA"/>
        </w:rPr>
        <w:t xml:space="preserve">, κατά την υποβολή των δικαιολογητικών της παραγράφου </w:t>
      </w:r>
      <w:r w:rsidR="00E72FB5" w:rsidRPr="00C56140">
        <w:rPr>
          <w:bCs/>
          <w:lang w:val="el-GR" w:eastAsia="ar-SA"/>
        </w:rPr>
        <w:fldChar w:fldCharType="begin"/>
      </w:r>
      <w:r w:rsidR="00E72FB5" w:rsidRPr="00C56140">
        <w:rPr>
          <w:bCs/>
          <w:lang w:val="el-GR" w:eastAsia="ar-SA"/>
        </w:rPr>
        <w:instrText xml:space="preserve"> REF _Ref40957856 \r \h </w:instrText>
      </w:r>
      <w:r w:rsidR="00C56140">
        <w:rPr>
          <w:bCs/>
          <w:lang w:val="el-GR" w:eastAsia="ar-SA"/>
        </w:rPr>
        <w:instrText xml:space="preserve"> \* MERGEFORMAT </w:instrText>
      </w:r>
      <w:r w:rsidR="00E72FB5" w:rsidRPr="00C56140">
        <w:rPr>
          <w:bCs/>
          <w:lang w:val="el-GR" w:eastAsia="ar-SA"/>
        </w:rPr>
      </w:r>
      <w:r w:rsidR="00E72FB5" w:rsidRPr="00C56140">
        <w:rPr>
          <w:bCs/>
          <w:lang w:val="el-GR" w:eastAsia="ar-SA"/>
        </w:rPr>
        <w:fldChar w:fldCharType="separate"/>
      </w:r>
      <w:r w:rsidR="00CB4F34">
        <w:rPr>
          <w:bCs/>
          <w:lang w:val="el-GR" w:eastAsia="ar-SA"/>
        </w:rPr>
        <w:t>2.2.9.2</w:t>
      </w:r>
      <w:r w:rsidR="00E72FB5" w:rsidRPr="00C56140">
        <w:rPr>
          <w:bCs/>
          <w:lang w:val="el-GR" w:eastAsia="ar-SA"/>
        </w:rPr>
        <w:fldChar w:fldCharType="end"/>
      </w:r>
      <w:r w:rsidR="00E72FB5" w:rsidRPr="00C56140">
        <w:rPr>
          <w:bCs/>
          <w:lang w:val="el-GR" w:eastAsia="ar-SA"/>
        </w:rPr>
        <w:t xml:space="preserve"> </w:t>
      </w:r>
      <w:r w:rsidRPr="00C56140">
        <w:rPr>
          <w:bCs/>
          <w:lang w:val="el-GR" w:eastAsia="ar-SA"/>
        </w:rPr>
        <w:t xml:space="preserve">και κατά τη σύναψη της σύμβασης δια της υπεύθυνης δήλωσης, της περ. δ΄ της παρ. 3 του άρθρου 105 του ν. 4412/2016. </w:t>
      </w:r>
    </w:p>
    <w:p w14:paraId="57F59618" w14:textId="77777777" w:rsidR="00E31189" w:rsidRPr="00C56140" w:rsidRDefault="00E31189" w:rsidP="00E31189">
      <w:pPr>
        <w:spacing w:before="120" w:line="276" w:lineRule="auto"/>
        <w:rPr>
          <w:bCs/>
          <w:lang w:val="el-GR" w:eastAsia="ar-SA"/>
        </w:rPr>
      </w:pPr>
      <w:r w:rsidRPr="00C56140">
        <w:rPr>
          <w:lang w:val="el-GR"/>
        </w:rPr>
        <w:t xml:space="preserve">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 </w:t>
      </w:r>
    </w:p>
    <w:p w14:paraId="222313CF" w14:textId="6920CC58" w:rsidR="00E72FB5" w:rsidRPr="00C56140" w:rsidRDefault="00E72FB5" w:rsidP="00E72FB5">
      <w:pPr>
        <w:rPr>
          <w:bCs/>
          <w:lang w:val="el-GR" w:eastAsia="ar-SA"/>
        </w:rPr>
      </w:pPr>
      <w:r w:rsidRPr="00C56140">
        <w:rPr>
          <w:bCs/>
          <w:lang w:val="el-GR" w:eastAsia="ar-SA"/>
        </w:rPr>
        <w:t xml:space="preserve">Στην περίπτωση που ο οικονομικός φορέας στηρίζεται στις ικανότητες άλλων φορέων, σύμφωνα με </w:t>
      </w:r>
      <w:r w:rsidRPr="00C56140">
        <w:rPr>
          <w:lang w:val="el-GR" w:eastAsia="ar-SA"/>
        </w:rPr>
        <w:t xml:space="preserve">την παράγραφο </w:t>
      </w:r>
      <w:r w:rsidRPr="00C56140">
        <w:rPr>
          <w:bCs/>
          <w:lang w:val="el-GR" w:eastAsia="ar-SA"/>
        </w:rPr>
        <w:fldChar w:fldCharType="begin"/>
      </w:r>
      <w:r w:rsidRPr="00C56140">
        <w:rPr>
          <w:bCs/>
          <w:lang w:val="el-GR" w:eastAsia="ar-SA"/>
        </w:rPr>
        <w:instrText xml:space="preserve"> REF _Ref74505980 \r \h </w:instrText>
      </w:r>
      <w:r w:rsidR="00C56140">
        <w:rPr>
          <w:bCs/>
          <w:lang w:val="el-GR" w:eastAsia="ar-SA"/>
        </w:rPr>
        <w:instrText xml:space="preserve"> \* MERGEFORMAT </w:instrText>
      </w:r>
      <w:r w:rsidRPr="00C56140">
        <w:rPr>
          <w:bCs/>
          <w:lang w:val="el-GR" w:eastAsia="ar-SA"/>
        </w:rPr>
      </w:r>
      <w:r w:rsidRPr="00C56140">
        <w:rPr>
          <w:bCs/>
          <w:lang w:val="el-GR" w:eastAsia="ar-SA"/>
        </w:rPr>
        <w:fldChar w:fldCharType="separate"/>
      </w:r>
      <w:r w:rsidR="00CB4F34">
        <w:rPr>
          <w:bCs/>
          <w:lang w:val="el-GR" w:eastAsia="ar-SA"/>
        </w:rPr>
        <w:t>2.2.8</w:t>
      </w:r>
      <w:r w:rsidRPr="00C56140">
        <w:rPr>
          <w:bCs/>
          <w:lang w:val="el-GR" w:eastAsia="ar-SA"/>
        </w:rPr>
        <w:fldChar w:fldCharType="end"/>
      </w:r>
      <w:r w:rsidRPr="00C56140">
        <w:rPr>
          <w:bCs/>
          <w:lang w:val="el-GR" w:eastAsia="ar-SA"/>
        </w:rPr>
        <w:t xml:space="preserve"> της παρούσας, οι φορείς στην ικανότητα των οποίων στηρίζεται υποχρεούνται να</w:t>
      </w:r>
      <w:r w:rsidR="00DF776D" w:rsidRPr="00C56140">
        <w:rPr>
          <w:bCs/>
          <w:lang w:val="el-GR" w:eastAsia="ar-SA"/>
        </w:rPr>
        <w:t xml:space="preserve"> </w:t>
      </w:r>
      <w:r w:rsidRPr="00C56140">
        <w:rPr>
          <w:bCs/>
          <w:lang w:val="el-GR" w:eastAsia="ar-SA"/>
        </w:rPr>
        <w:t xml:space="preserve">αποδεικνύουν, κατά τα οριζόμενα στις παραγράφους </w:t>
      </w:r>
      <w:r w:rsidRPr="00C56140">
        <w:rPr>
          <w:bCs/>
          <w:lang w:val="el-GR" w:eastAsia="ar-SA"/>
        </w:rPr>
        <w:fldChar w:fldCharType="begin"/>
      </w:r>
      <w:r w:rsidRPr="00C56140">
        <w:rPr>
          <w:bCs/>
          <w:lang w:val="el-GR" w:eastAsia="ar-SA"/>
        </w:rPr>
        <w:instrText xml:space="preserve"> REF _Ref74505997 \r \h </w:instrText>
      </w:r>
      <w:r w:rsidR="00C56140">
        <w:rPr>
          <w:bCs/>
          <w:lang w:val="el-GR" w:eastAsia="ar-SA"/>
        </w:rPr>
        <w:instrText xml:space="preserve"> \* MERGEFORMAT </w:instrText>
      </w:r>
      <w:r w:rsidRPr="00C56140">
        <w:rPr>
          <w:bCs/>
          <w:lang w:val="el-GR" w:eastAsia="ar-SA"/>
        </w:rPr>
      </w:r>
      <w:r w:rsidRPr="00C56140">
        <w:rPr>
          <w:bCs/>
          <w:lang w:val="el-GR" w:eastAsia="ar-SA"/>
        </w:rPr>
        <w:fldChar w:fldCharType="separate"/>
      </w:r>
      <w:r w:rsidR="00CB4F34">
        <w:rPr>
          <w:bCs/>
          <w:lang w:val="el-GR" w:eastAsia="ar-SA"/>
        </w:rPr>
        <w:t>2.2.9.1</w:t>
      </w:r>
      <w:r w:rsidRPr="00C56140">
        <w:rPr>
          <w:bCs/>
          <w:lang w:val="el-GR" w:eastAsia="ar-SA"/>
        </w:rPr>
        <w:fldChar w:fldCharType="end"/>
      </w:r>
      <w:r w:rsidRPr="00C56140">
        <w:rPr>
          <w:bCs/>
          <w:lang w:val="el-GR" w:eastAsia="ar-SA"/>
        </w:rPr>
        <w:t xml:space="preserve"> και </w:t>
      </w:r>
      <w:r w:rsidRPr="00C56140">
        <w:rPr>
          <w:bCs/>
          <w:lang w:val="el-GR" w:eastAsia="ar-SA"/>
        </w:rPr>
        <w:fldChar w:fldCharType="begin"/>
      </w:r>
      <w:r w:rsidRPr="00C56140">
        <w:rPr>
          <w:bCs/>
          <w:lang w:val="el-GR" w:eastAsia="ar-SA"/>
        </w:rPr>
        <w:instrText xml:space="preserve"> REF _Ref40957856 \r \h </w:instrText>
      </w:r>
      <w:r w:rsidR="00C56140">
        <w:rPr>
          <w:bCs/>
          <w:lang w:val="el-GR" w:eastAsia="ar-SA"/>
        </w:rPr>
        <w:instrText xml:space="preserve"> \* MERGEFORMAT </w:instrText>
      </w:r>
      <w:r w:rsidRPr="00C56140">
        <w:rPr>
          <w:bCs/>
          <w:lang w:val="el-GR" w:eastAsia="ar-SA"/>
        </w:rPr>
      </w:r>
      <w:r w:rsidRPr="00C56140">
        <w:rPr>
          <w:bCs/>
          <w:lang w:val="el-GR" w:eastAsia="ar-SA"/>
        </w:rPr>
        <w:fldChar w:fldCharType="separate"/>
      </w:r>
      <w:r w:rsidR="00CB4F34">
        <w:rPr>
          <w:bCs/>
          <w:lang w:val="el-GR" w:eastAsia="ar-SA"/>
        </w:rPr>
        <w:t>2.2.9.2</w:t>
      </w:r>
      <w:r w:rsidRPr="00C56140">
        <w:rPr>
          <w:bCs/>
          <w:lang w:val="el-GR" w:eastAsia="ar-SA"/>
        </w:rPr>
        <w:fldChar w:fldCharType="end"/>
      </w:r>
      <w:r w:rsidRPr="00C56140">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C56140">
        <w:rPr>
          <w:lang w:val="el-GR" w:eastAsia="ar-SA"/>
        </w:rPr>
        <w:t xml:space="preserve">της παραγράφου </w:t>
      </w:r>
      <w:r w:rsidRPr="00C56140">
        <w:rPr>
          <w:lang w:val="el-GR" w:eastAsia="ar-SA"/>
        </w:rPr>
        <w:fldChar w:fldCharType="begin"/>
      </w:r>
      <w:r w:rsidRPr="00C56140">
        <w:rPr>
          <w:lang w:val="el-GR" w:eastAsia="ar-SA"/>
        </w:rPr>
        <w:instrText xml:space="preserve"> REF _Ref496541356 \r \h </w:instrText>
      </w:r>
      <w:r w:rsidR="00C56140">
        <w:rPr>
          <w:lang w:val="el-GR" w:eastAsia="ar-SA"/>
        </w:rPr>
        <w:instrText xml:space="preserve"> \* MERGEFORMAT </w:instrText>
      </w:r>
      <w:r w:rsidRPr="00C56140">
        <w:rPr>
          <w:lang w:val="el-GR" w:eastAsia="ar-SA"/>
        </w:rPr>
      </w:r>
      <w:r w:rsidRPr="00C56140">
        <w:rPr>
          <w:lang w:val="el-GR" w:eastAsia="ar-SA"/>
        </w:rPr>
        <w:fldChar w:fldCharType="separate"/>
      </w:r>
      <w:r w:rsidR="00CB4F34">
        <w:rPr>
          <w:lang w:val="el-GR" w:eastAsia="ar-SA"/>
        </w:rPr>
        <w:t>2.2.3</w:t>
      </w:r>
      <w:r w:rsidRPr="00C56140">
        <w:rPr>
          <w:lang w:val="el-GR" w:eastAsia="ar-SA"/>
        </w:rPr>
        <w:fldChar w:fldCharType="end"/>
      </w:r>
      <w:r w:rsidRPr="00C56140">
        <w:rPr>
          <w:bCs/>
          <w:lang w:val="el-GR" w:eastAsia="ar-SA"/>
        </w:rPr>
        <w:t xml:space="preserve"> της παρούσας και ότι πληρούν τα σχετικά κριτήρια επιλογής κατά περίπτωση (παράγραφοι </w:t>
      </w:r>
      <w:r w:rsidRPr="00C56140">
        <w:rPr>
          <w:bCs/>
          <w:lang w:val="el-GR" w:eastAsia="ar-SA"/>
        </w:rPr>
        <w:fldChar w:fldCharType="begin"/>
      </w:r>
      <w:r w:rsidRPr="00C56140">
        <w:rPr>
          <w:bCs/>
          <w:lang w:val="el-GR" w:eastAsia="ar-SA"/>
        </w:rPr>
        <w:instrText xml:space="preserve"> REF _Ref496541309 \r \h </w:instrText>
      </w:r>
      <w:r w:rsidR="00C56140">
        <w:rPr>
          <w:bCs/>
          <w:lang w:val="el-GR" w:eastAsia="ar-SA"/>
        </w:rPr>
        <w:instrText xml:space="preserve"> \* MERGEFORMAT </w:instrText>
      </w:r>
      <w:r w:rsidRPr="00C56140">
        <w:rPr>
          <w:bCs/>
          <w:lang w:val="el-GR" w:eastAsia="ar-SA"/>
        </w:rPr>
      </w:r>
      <w:r w:rsidRPr="00C56140">
        <w:rPr>
          <w:bCs/>
          <w:lang w:val="el-GR" w:eastAsia="ar-SA"/>
        </w:rPr>
        <w:fldChar w:fldCharType="separate"/>
      </w:r>
      <w:r w:rsidR="00CB4F34">
        <w:rPr>
          <w:bCs/>
          <w:lang w:val="el-GR" w:eastAsia="ar-SA"/>
        </w:rPr>
        <w:t>2.2.5</w:t>
      </w:r>
      <w:r w:rsidRPr="00C56140">
        <w:rPr>
          <w:bCs/>
          <w:lang w:val="el-GR" w:eastAsia="ar-SA"/>
        </w:rPr>
        <w:fldChar w:fldCharType="end"/>
      </w:r>
      <w:r w:rsidR="00E23097" w:rsidRPr="00C56140">
        <w:rPr>
          <w:bCs/>
          <w:lang w:val="el-GR" w:eastAsia="ar-SA"/>
        </w:rPr>
        <w:t xml:space="preserve"> </w:t>
      </w:r>
      <w:r w:rsidRPr="00C56140">
        <w:rPr>
          <w:bCs/>
          <w:lang w:val="el-GR" w:eastAsia="ar-SA"/>
        </w:rPr>
        <w:t>και 2.2.6).</w:t>
      </w:r>
    </w:p>
    <w:p w14:paraId="36BBB508" w14:textId="0EBA49FE" w:rsidR="00E72FB5" w:rsidRPr="00C56140" w:rsidRDefault="00E72FB5" w:rsidP="00E72FB5">
      <w:pPr>
        <w:rPr>
          <w:bCs/>
          <w:lang w:val="el-GR" w:eastAsia="ar-SA"/>
        </w:rPr>
      </w:pPr>
      <w:r w:rsidRPr="00C56140">
        <w:rPr>
          <w:bCs/>
          <w:lang w:val="el-GR" w:eastAsia="ar-SA"/>
        </w:rPr>
        <w:t xml:space="preserve">Στην περίπτωση που </w:t>
      </w:r>
      <w:r w:rsidRPr="00C56140">
        <w:rPr>
          <w:bCs/>
          <w:lang w:val="en-US" w:eastAsia="ar-SA"/>
        </w:rPr>
        <w:t>o</w:t>
      </w:r>
      <w:r w:rsidRPr="00C56140">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C56140">
        <w:rPr>
          <w:bCs/>
          <w:lang w:val="el-GR" w:eastAsia="ar-SA"/>
        </w:rPr>
        <w:fldChar w:fldCharType="begin"/>
      </w:r>
      <w:r w:rsidRPr="00C56140">
        <w:rPr>
          <w:bCs/>
          <w:lang w:val="el-GR" w:eastAsia="ar-SA"/>
        </w:rPr>
        <w:instrText xml:space="preserve"> REF _Ref74505997 \r \h </w:instrText>
      </w:r>
      <w:r w:rsidR="00C56140">
        <w:rPr>
          <w:bCs/>
          <w:lang w:val="el-GR" w:eastAsia="ar-SA"/>
        </w:rPr>
        <w:instrText xml:space="preserve"> \* MERGEFORMAT </w:instrText>
      </w:r>
      <w:r w:rsidRPr="00C56140">
        <w:rPr>
          <w:bCs/>
          <w:lang w:val="el-GR" w:eastAsia="ar-SA"/>
        </w:rPr>
      </w:r>
      <w:r w:rsidRPr="00C56140">
        <w:rPr>
          <w:bCs/>
          <w:lang w:val="el-GR" w:eastAsia="ar-SA"/>
        </w:rPr>
        <w:fldChar w:fldCharType="separate"/>
      </w:r>
      <w:r w:rsidR="00CB4F34">
        <w:rPr>
          <w:bCs/>
          <w:lang w:val="el-GR" w:eastAsia="ar-SA"/>
        </w:rPr>
        <w:t>2.2.9.1</w:t>
      </w:r>
      <w:r w:rsidRPr="00C56140">
        <w:rPr>
          <w:bCs/>
          <w:lang w:val="el-GR" w:eastAsia="ar-SA"/>
        </w:rPr>
        <w:fldChar w:fldCharType="end"/>
      </w:r>
      <w:r w:rsidRPr="00C56140">
        <w:rPr>
          <w:bCs/>
          <w:lang w:val="el-GR" w:eastAsia="ar-SA"/>
        </w:rPr>
        <w:t xml:space="preserve"> και </w:t>
      </w:r>
      <w:r w:rsidRPr="00C56140">
        <w:rPr>
          <w:bCs/>
          <w:lang w:val="el-GR" w:eastAsia="ar-SA"/>
        </w:rPr>
        <w:fldChar w:fldCharType="begin"/>
      </w:r>
      <w:r w:rsidRPr="00C56140">
        <w:rPr>
          <w:bCs/>
          <w:lang w:val="el-GR" w:eastAsia="ar-SA"/>
        </w:rPr>
        <w:instrText xml:space="preserve"> REF _Ref40957856 \r \h </w:instrText>
      </w:r>
      <w:r w:rsidR="00C56140">
        <w:rPr>
          <w:bCs/>
          <w:lang w:val="el-GR" w:eastAsia="ar-SA"/>
        </w:rPr>
        <w:instrText xml:space="preserve"> \* MERGEFORMAT </w:instrText>
      </w:r>
      <w:r w:rsidRPr="00C56140">
        <w:rPr>
          <w:bCs/>
          <w:lang w:val="el-GR" w:eastAsia="ar-SA"/>
        </w:rPr>
      </w:r>
      <w:r w:rsidRPr="00C56140">
        <w:rPr>
          <w:bCs/>
          <w:lang w:val="el-GR" w:eastAsia="ar-SA"/>
        </w:rPr>
        <w:fldChar w:fldCharType="separate"/>
      </w:r>
      <w:r w:rsidR="00CB4F34">
        <w:rPr>
          <w:bCs/>
          <w:lang w:val="el-GR" w:eastAsia="ar-SA"/>
        </w:rPr>
        <w:t>2.2.9.2</w:t>
      </w:r>
      <w:r w:rsidRPr="00C56140">
        <w:rPr>
          <w:bCs/>
          <w:lang w:val="el-GR" w:eastAsia="ar-SA"/>
        </w:rPr>
        <w:fldChar w:fldCharType="end"/>
      </w:r>
      <w:r w:rsidRPr="00C56140">
        <w:rPr>
          <w:bCs/>
          <w:lang w:val="el-GR" w:eastAsia="ar-SA"/>
        </w:rPr>
        <w:t xml:space="preserve">, ότι δεν συντρέχουν οι λόγοι αποκλεισμού της παραγράφου </w:t>
      </w:r>
      <w:r w:rsidRPr="00C56140">
        <w:rPr>
          <w:lang w:val="el-GR" w:eastAsia="ar-SA"/>
        </w:rPr>
        <w:fldChar w:fldCharType="begin"/>
      </w:r>
      <w:r w:rsidRPr="00C56140">
        <w:rPr>
          <w:lang w:val="el-GR" w:eastAsia="ar-SA"/>
        </w:rPr>
        <w:instrText xml:space="preserve"> REF _Ref496541356 \r \h </w:instrText>
      </w:r>
      <w:r w:rsidR="00C56140">
        <w:rPr>
          <w:lang w:val="el-GR" w:eastAsia="ar-SA"/>
        </w:rPr>
        <w:instrText xml:space="preserve"> \* MERGEFORMAT </w:instrText>
      </w:r>
      <w:r w:rsidRPr="00C56140">
        <w:rPr>
          <w:lang w:val="el-GR" w:eastAsia="ar-SA"/>
        </w:rPr>
      </w:r>
      <w:r w:rsidRPr="00C56140">
        <w:rPr>
          <w:lang w:val="el-GR" w:eastAsia="ar-SA"/>
        </w:rPr>
        <w:fldChar w:fldCharType="separate"/>
      </w:r>
      <w:r w:rsidR="00CB4F34">
        <w:rPr>
          <w:lang w:val="el-GR" w:eastAsia="ar-SA"/>
        </w:rPr>
        <w:t>2.2.3</w:t>
      </w:r>
      <w:r w:rsidRPr="00C56140">
        <w:rPr>
          <w:lang w:val="el-GR" w:eastAsia="ar-SA"/>
        </w:rPr>
        <w:fldChar w:fldCharType="end"/>
      </w:r>
      <w:r w:rsidR="00E23097" w:rsidRPr="00C56140">
        <w:rPr>
          <w:lang w:val="el-GR" w:eastAsia="ar-SA"/>
        </w:rPr>
        <w:t xml:space="preserve"> </w:t>
      </w:r>
      <w:r w:rsidRPr="00C56140">
        <w:rPr>
          <w:bCs/>
          <w:lang w:val="el-GR" w:eastAsia="ar-SA"/>
        </w:rPr>
        <w:t xml:space="preserve">της παρούσας. </w:t>
      </w:r>
    </w:p>
    <w:p w14:paraId="1B7E878C" w14:textId="0C7D6B1B" w:rsidR="00A817FC" w:rsidRPr="009A77D3" w:rsidRDefault="00E72FB5" w:rsidP="00652066">
      <w:pPr>
        <w:suppressAutoHyphens w:val="0"/>
        <w:spacing w:after="160" w:line="259" w:lineRule="auto"/>
        <w:rPr>
          <w:rFonts w:eastAsia="Calibri"/>
          <w:lang w:val="el-GR" w:eastAsia="en-US"/>
        </w:rPr>
      </w:pPr>
      <w:r w:rsidRPr="009A77D3">
        <w:rPr>
          <w:rFonts w:eastAsia="Calibri"/>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 σύναψη του συμφωνητικού</w:t>
      </w:r>
      <w:r w:rsidR="001009E5" w:rsidRPr="009A77D3">
        <w:rPr>
          <w:rFonts w:eastAsia="Calibri"/>
          <w:lang w:val="el-GR" w:eastAsia="en-US"/>
        </w:rPr>
        <w:t>,</w:t>
      </w:r>
      <w:r w:rsidRPr="009A77D3">
        <w:rPr>
          <w:rFonts w:eastAsia="Calibri"/>
          <w:lang w:val="el-GR" w:eastAsia="en-US"/>
        </w:rPr>
        <w:t xml:space="preserve"> οι προσφέροντες οφείλουν να ενημερώσουν αμελλητί την αναθέτουσα αρχή. </w:t>
      </w:r>
    </w:p>
    <w:p w14:paraId="6022CBC4" w14:textId="77777777" w:rsidR="008338F0" w:rsidRPr="00C56140" w:rsidRDefault="003355E7" w:rsidP="003A109E">
      <w:pPr>
        <w:pStyle w:val="41"/>
        <w:rPr>
          <w:rFonts w:cs="Tahoma"/>
          <w:i/>
          <w:color w:val="5B9BD5"/>
          <w:szCs w:val="22"/>
          <w:lang w:val="el-GR"/>
        </w:rPr>
      </w:pPr>
      <w:bookmarkStart w:id="154" w:name="_Ref74505997"/>
      <w:bookmarkStart w:id="155" w:name="_Toc97194287"/>
      <w:bookmarkStart w:id="156" w:name="_Toc167222840"/>
      <w:r w:rsidRPr="00C56140">
        <w:rPr>
          <w:rFonts w:cs="Tahoma"/>
          <w:szCs w:val="22"/>
          <w:lang w:val="el-GR"/>
        </w:rPr>
        <w:t>Προκαταρκτική απόδειξη κατά την υποβολή προσφορών</w:t>
      </w:r>
      <w:bookmarkEnd w:id="154"/>
      <w:bookmarkEnd w:id="155"/>
      <w:bookmarkEnd w:id="156"/>
      <w:r w:rsidRPr="00C56140">
        <w:rPr>
          <w:rFonts w:cs="Tahoma"/>
          <w:szCs w:val="22"/>
          <w:lang w:val="el-GR"/>
        </w:rPr>
        <w:t xml:space="preserve"> </w:t>
      </w:r>
    </w:p>
    <w:p w14:paraId="60C05080" w14:textId="70919B22" w:rsidR="00F64037" w:rsidRPr="00C56140" w:rsidRDefault="003355E7" w:rsidP="00652066">
      <w:pPr>
        <w:rPr>
          <w:lang w:val="el-GR"/>
        </w:rPr>
      </w:pPr>
      <w:r w:rsidRPr="00C56140">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C56140">
        <w:rPr>
          <w:lang w:val="el-GR"/>
        </w:rPr>
        <w:fldChar w:fldCharType="begin"/>
      </w:r>
      <w:r w:rsidR="00B622FA" w:rsidRPr="00C56140">
        <w:rPr>
          <w:lang w:val="el-GR"/>
        </w:rPr>
        <w:instrText xml:space="preserve"> REF _Ref496541356 \r \h </w:instrText>
      </w:r>
      <w:r w:rsidR="00DF02B0" w:rsidRPr="00C56140">
        <w:rPr>
          <w:lang w:val="el-GR"/>
        </w:rPr>
        <w:instrText xml:space="preserve"> \* MERGEFORMAT </w:instrText>
      </w:r>
      <w:r w:rsidR="00B622FA" w:rsidRPr="00C56140">
        <w:rPr>
          <w:lang w:val="el-GR"/>
        </w:rPr>
      </w:r>
      <w:r w:rsidR="00B622FA" w:rsidRPr="00C56140">
        <w:rPr>
          <w:lang w:val="el-GR"/>
        </w:rPr>
        <w:fldChar w:fldCharType="separate"/>
      </w:r>
      <w:r w:rsidR="00CB4F34">
        <w:rPr>
          <w:lang w:val="el-GR"/>
        </w:rPr>
        <w:t>2.2.3</w:t>
      </w:r>
      <w:r w:rsidR="00B622FA" w:rsidRPr="00C56140">
        <w:rPr>
          <w:lang w:val="el-GR"/>
        </w:rPr>
        <w:fldChar w:fldCharType="end"/>
      </w:r>
      <w:r w:rsidRPr="00C56140">
        <w:rPr>
          <w:lang w:val="el-GR"/>
        </w:rPr>
        <w:t xml:space="preserve"> </w:t>
      </w:r>
      <w:r w:rsidR="00FD25A2" w:rsidRPr="00C56140">
        <w:rPr>
          <w:lang w:val="el-GR"/>
        </w:rPr>
        <w:t>«</w:t>
      </w:r>
      <w:r w:rsidR="00FC2B8A" w:rsidRPr="00C56140">
        <w:rPr>
          <w:lang w:val="el-GR"/>
        </w:rPr>
        <w:t>Λόγοι Αποκλεισμού</w:t>
      </w:r>
      <w:r w:rsidR="00FD25A2" w:rsidRPr="00C56140">
        <w:rPr>
          <w:lang w:val="el-GR"/>
        </w:rPr>
        <w:t>»</w:t>
      </w:r>
      <w:r w:rsidR="00FC2B8A" w:rsidRPr="00C56140">
        <w:rPr>
          <w:lang w:val="el-GR"/>
        </w:rPr>
        <w:t xml:space="preserve"> </w:t>
      </w:r>
      <w:r w:rsidRPr="00C56140">
        <w:rPr>
          <w:lang w:val="el-GR"/>
        </w:rPr>
        <w:t xml:space="preserve">και β) πληρούν τα </w:t>
      </w:r>
      <w:r w:rsidR="00FD25A2" w:rsidRPr="00C56140">
        <w:rPr>
          <w:lang w:val="el-GR"/>
        </w:rPr>
        <w:t>«Κ</w:t>
      </w:r>
      <w:r w:rsidRPr="00C56140">
        <w:rPr>
          <w:lang w:val="el-GR"/>
        </w:rPr>
        <w:t xml:space="preserve">ριτήρια </w:t>
      </w:r>
      <w:r w:rsidR="00FD25A2" w:rsidRPr="00C56140">
        <w:rPr>
          <w:lang w:val="el-GR"/>
        </w:rPr>
        <w:t>Ποι</w:t>
      </w:r>
      <w:r w:rsidR="0071303E" w:rsidRPr="00C56140">
        <w:rPr>
          <w:lang w:val="el-GR"/>
        </w:rPr>
        <w:t>ο</w:t>
      </w:r>
      <w:r w:rsidR="00FD25A2" w:rsidRPr="00C56140">
        <w:rPr>
          <w:lang w:val="el-GR"/>
        </w:rPr>
        <w:t>τικής Ε</w:t>
      </w:r>
      <w:r w:rsidRPr="00C56140">
        <w:rPr>
          <w:lang w:val="el-GR"/>
        </w:rPr>
        <w:t>πιλογής</w:t>
      </w:r>
      <w:r w:rsidR="00FD25A2" w:rsidRPr="00C56140">
        <w:rPr>
          <w:lang w:val="el-GR"/>
        </w:rPr>
        <w:t>»</w:t>
      </w:r>
      <w:r w:rsidRPr="00C56140">
        <w:rPr>
          <w:lang w:val="el-GR"/>
        </w:rPr>
        <w:t xml:space="preserve"> των παραγράφων</w:t>
      </w:r>
      <w:r w:rsidR="007E61C0" w:rsidRPr="00C56140">
        <w:rPr>
          <w:lang w:val="el-GR"/>
        </w:rPr>
        <w:t xml:space="preserve"> </w:t>
      </w:r>
      <w:r w:rsidR="007E61C0" w:rsidRPr="00C56140">
        <w:rPr>
          <w:lang w:val="el-GR"/>
        </w:rPr>
        <w:fldChar w:fldCharType="begin"/>
      </w:r>
      <w:r w:rsidR="007E61C0" w:rsidRPr="00C56140">
        <w:rPr>
          <w:lang w:val="el-GR"/>
        </w:rPr>
        <w:instrText xml:space="preserve"> REF _Ref74510337 \r \h </w:instrText>
      </w:r>
      <w:r w:rsidR="00C56140">
        <w:rPr>
          <w:lang w:val="el-GR"/>
        </w:rPr>
        <w:instrText xml:space="preserve"> \* MERGEFORMAT </w:instrText>
      </w:r>
      <w:r w:rsidR="007E61C0" w:rsidRPr="00C56140">
        <w:rPr>
          <w:lang w:val="el-GR"/>
        </w:rPr>
      </w:r>
      <w:r w:rsidR="007E61C0" w:rsidRPr="00C56140">
        <w:rPr>
          <w:lang w:val="el-GR"/>
        </w:rPr>
        <w:fldChar w:fldCharType="separate"/>
      </w:r>
      <w:r w:rsidR="00CB4F34">
        <w:rPr>
          <w:lang w:val="el-GR"/>
        </w:rPr>
        <w:t>2.2.4</w:t>
      </w:r>
      <w:r w:rsidR="007E61C0" w:rsidRPr="00C56140">
        <w:rPr>
          <w:lang w:val="el-GR"/>
        </w:rPr>
        <w:fldChar w:fldCharType="end"/>
      </w:r>
      <w:r w:rsidRPr="00C56140">
        <w:rPr>
          <w:lang w:val="el-GR"/>
        </w:rPr>
        <w:t xml:space="preserve">, </w:t>
      </w:r>
      <w:r w:rsidR="00B622FA" w:rsidRPr="00C56140">
        <w:rPr>
          <w:lang w:val="el-GR"/>
        </w:rPr>
        <w:fldChar w:fldCharType="begin"/>
      </w:r>
      <w:r w:rsidR="00B622FA" w:rsidRPr="00C56140">
        <w:rPr>
          <w:lang w:val="el-GR"/>
        </w:rPr>
        <w:instrText xml:space="preserve"> REF _Ref496541309 \r \h </w:instrText>
      </w:r>
      <w:r w:rsidR="00DF02B0" w:rsidRPr="00C56140">
        <w:rPr>
          <w:lang w:val="el-GR"/>
        </w:rPr>
        <w:instrText xml:space="preserve"> \* MERGEFORMAT </w:instrText>
      </w:r>
      <w:r w:rsidR="00B622FA" w:rsidRPr="00C56140">
        <w:rPr>
          <w:lang w:val="el-GR"/>
        </w:rPr>
      </w:r>
      <w:r w:rsidR="00B622FA" w:rsidRPr="00C56140">
        <w:rPr>
          <w:lang w:val="el-GR"/>
        </w:rPr>
        <w:fldChar w:fldCharType="separate"/>
      </w:r>
      <w:r w:rsidR="00CB4F34">
        <w:rPr>
          <w:lang w:val="el-GR"/>
        </w:rPr>
        <w:t>2.2.5</w:t>
      </w:r>
      <w:r w:rsidR="00B622FA" w:rsidRPr="00C56140">
        <w:rPr>
          <w:lang w:val="el-GR"/>
        </w:rPr>
        <w:fldChar w:fldCharType="end"/>
      </w:r>
      <w:r w:rsidRPr="00C56140">
        <w:rPr>
          <w:lang w:val="el-GR"/>
        </w:rPr>
        <w:t xml:space="preserve">, </w:t>
      </w:r>
      <w:r w:rsidR="00B622FA" w:rsidRPr="00C56140">
        <w:rPr>
          <w:lang w:val="el-GR"/>
        </w:rPr>
        <w:fldChar w:fldCharType="begin"/>
      </w:r>
      <w:r w:rsidR="00B622FA" w:rsidRPr="00C56140">
        <w:rPr>
          <w:lang w:val="el-GR"/>
        </w:rPr>
        <w:instrText xml:space="preserve"> REF _Ref496541329 \r \h </w:instrText>
      </w:r>
      <w:r w:rsidR="00DF02B0" w:rsidRPr="00C56140">
        <w:rPr>
          <w:lang w:val="el-GR"/>
        </w:rPr>
        <w:instrText xml:space="preserve"> \* MERGEFORMAT </w:instrText>
      </w:r>
      <w:r w:rsidR="00B622FA" w:rsidRPr="00C56140">
        <w:rPr>
          <w:lang w:val="el-GR"/>
        </w:rPr>
      </w:r>
      <w:r w:rsidR="00B622FA" w:rsidRPr="00C56140">
        <w:rPr>
          <w:lang w:val="el-GR"/>
        </w:rPr>
        <w:fldChar w:fldCharType="separate"/>
      </w:r>
      <w:r w:rsidR="00CB4F34">
        <w:rPr>
          <w:lang w:val="el-GR"/>
        </w:rPr>
        <w:t>2.2.6</w:t>
      </w:r>
      <w:r w:rsidR="00B622FA" w:rsidRPr="00C56140">
        <w:rPr>
          <w:lang w:val="el-GR"/>
        </w:rPr>
        <w:fldChar w:fldCharType="end"/>
      </w:r>
      <w:r w:rsidRPr="00C56140">
        <w:rPr>
          <w:lang w:val="el-GR"/>
        </w:rPr>
        <w:t xml:space="preserve"> και </w:t>
      </w:r>
      <w:r w:rsidR="00B622FA" w:rsidRPr="00C56140">
        <w:rPr>
          <w:lang w:val="el-GR"/>
        </w:rPr>
        <w:fldChar w:fldCharType="begin"/>
      </w:r>
      <w:r w:rsidR="00B622FA" w:rsidRPr="00C56140">
        <w:rPr>
          <w:lang w:val="el-GR"/>
        </w:rPr>
        <w:instrText xml:space="preserve"> REF _Ref496541343 \r \h </w:instrText>
      </w:r>
      <w:r w:rsidR="00DF02B0" w:rsidRPr="00C56140">
        <w:rPr>
          <w:lang w:val="el-GR"/>
        </w:rPr>
        <w:instrText xml:space="preserve"> \* MERGEFORMAT </w:instrText>
      </w:r>
      <w:r w:rsidR="00B622FA" w:rsidRPr="00C56140">
        <w:rPr>
          <w:lang w:val="el-GR"/>
        </w:rPr>
      </w:r>
      <w:r w:rsidR="00B622FA" w:rsidRPr="00C56140">
        <w:rPr>
          <w:lang w:val="el-GR"/>
        </w:rPr>
        <w:fldChar w:fldCharType="separate"/>
      </w:r>
      <w:r w:rsidR="00CB4F34">
        <w:rPr>
          <w:lang w:val="el-GR"/>
        </w:rPr>
        <w:t>2.2.7</w:t>
      </w:r>
      <w:r w:rsidR="00B622FA" w:rsidRPr="00C56140">
        <w:rPr>
          <w:lang w:val="el-GR"/>
        </w:rPr>
        <w:fldChar w:fldCharType="end"/>
      </w:r>
      <w:r w:rsidRPr="00C56140">
        <w:rPr>
          <w:lang w:val="el-GR"/>
        </w:rPr>
        <w:t xml:space="preserve"> της παρούσης,</w:t>
      </w:r>
      <w:r w:rsidRPr="00C56140">
        <w:rPr>
          <w:rFonts w:eastAsia="SimSun"/>
          <w:lang w:val="el-GR"/>
        </w:rPr>
        <w:t xml:space="preserve"> </w:t>
      </w:r>
      <w:r w:rsidRPr="00C56140">
        <w:rPr>
          <w:lang w:val="el-GR"/>
        </w:rPr>
        <w:t xml:space="preserve">προσκομίζουν κατά την </w:t>
      </w:r>
      <w:r w:rsidRPr="0037025A">
        <w:rPr>
          <w:lang w:val="el-GR"/>
        </w:rPr>
        <w:t xml:space="preserve">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4255F2" w:rsidRPr="0037025A">
        <w:rPr>
          <w:lang w:val="el-GR"/>
        </w:rPr>
        <w:t>ΕΥΡΩΠΑΙΚΟ ΕΝΙΑΙΟ ΕΓΓΡΑΦΟ ΣΥΜΒΑΣΗΣ (ΕΕΕΣ)</w:t>
      </w:r>
      <w:r w:rsidR="00F64037" w:rsidRPr="0037025A">
        <w:rPr>
          <w:lang w:val="el-GR"/>
        </w:rPr>
        <w:t xml:space="preserve"> </w:t>
      </w:r>
      <w:r w:rsidR="004255F2" w:rsidRPr="00570BEB">
        <w:rPr>
          <w:lang w:val="el-GR"/>
        </w:rPr>
        <w:t>ΠΑΡΑΡΤΗΜΑ ΙΙI – ΕΥΡΩΠΑΙΚΟ ΕΝΙΑΙΟ ΕΓΓΡΑΦΟ ΣΥΜΒΑΣΗΣ (ΕΕΕΣ)</w:t>
      </w:r>
      <w:r w:rsidR="004255F2" w:rsidRPr="0037025A">
        <w:rPr>
          <w:lang w:val="el-GR"/>
        </w:rPr>
        <w:t xml:space="preserve"> </w:t>
      </w:r>
      <w:r w:rsidRPr="0037025A">
        <w:rPr>
          <w:i/>
          <w:lang w:val="el-GR"/>
        </w:rPr>
        <w:t>,</w:t>
      </w:r>
      <w:r w:rsidRPr="0037025A">
        <w:rPr>
          <w:lang w:val="el-GR"/>
        </w:rPr>
        <w:t xml:space="preserve"> </w:t>
      </w:r>
      <w:r w:rsidR="00F64037" w:rsidRPr="0037025A">
        <w:rPr>
          <w:lang w:val="el-GR"/>
        </w:rPr>
        <w:t>το οποίο ισοδυναμεί</w:t>
      </w:r>
      <w:r w:rsidR="00DF776D" w:rsidRPr="0037025A">
        <w:rPr>
          <w:lang w:val="el-GR"/>
        </w:rPr>
        <w:t xml:space="preserve"> </w:t>
      </w:r>
      <w:r w:rsidR="00F64037" w:rsidRPr="0037025A">
        <w:rPr>
          <w:lang w:val="el-GR"/>
        </w:rPr>
        <w:t>με</w:t>
      </w:r>
      <w:r w:rsidRPr="0037025A">
        <w:rPr>
          <w:lang w:val="el-GR"/>
        </w:rPr>
        <w:t xml:space="preserve"> ενημερωμένη υπεύθυνη δήλωση, με τις συνέπειες του ν. 1599/1986. </w:t>
      </w:r>
      <w:r w:rsidR="00B739BB" w:rsidRPr="0037025A">
        <w:rPr>
          <w:lang w:val="el-GR"/>
        </w:rPr>
        <w:t xml:space="preserve">Το ΕΕΕΣ </w:t>
      </w:r>
      <w:r w:rsidR="00F64037" w:rsidRPr="0037025A">
        <w:rPr>
          <w:lang w:val="el-GR"/>
        </w:rPr>
        <w:t>καταρτίζεται βάσει του τυποποιημένου εντύπου</w:t>
      </w:r>
      <w:r w:rsidR="00DF776D" w:rsidRPr="00C56140">
        <w:rPr>
          <w:lang w:val="el-GR"/>
        </w:rPr>
        <w:t xml:space="preserve"> </w:t>
      </w:r>
      <w:r w:rsidR="00F64037" w:rsidRPr="00C56140">
        <w:rPr>
          <w:lang w:val="el-GR"/>
        </w:rPr>
        <w:lastRenderedPageBreak/>
        <w:t>του Παραρτήματος 2 του Κανονισμού (ΕΕ) 2016/7 και συμπληρώνεται από τους προσφέροντες οικονομικούς φορείς σύμφωνα με τις οδηγίες</w:t>
      </w:r>
      <w:r w:rsidR="00DF776D" w:rsidRPr="00C56140">
        <w:rPr>
          <w:lang w:val="el-GR"/>
        </w:rPr>
        <w:t xml:space="preserve"> </w:t>
      </w:r>
      <w:r w:rsidR="00F64037" w:rsidRPr="00C56140">
        <w:rPr>
          <w:lang w:val="el-GR"/>
        </w:rPr>
        <w:t>του Παραρτήματος 1</w:t>
      </w:r>
      <w:r w:rsidR="00F64037" w:rsidRPr="00C56140">
        <w:rPr>
          <w:rStyle w:val="WW-FootnoteReference10"/>
          <w:lang w:val="el-GR"/>
        </w:rPr>
        <w:footnoteReference w:id="5"/>
      </w:r>
      <w:r w:rsidR="00F64037" w:rsidRPr="00C56140">
        <w:rPr>
          <w:lang w:val="el-GR"/>
        </w:rPr>
        <w:t>.</w:t>
      </w:r>
    </w:p>
    <w:p w14:paraId="4CDD1C29" w14:textId="77777777" w:rsidR="00B739BB" w:rsidRPr="00C56140" w:rsidRDefault="00B739BB" w:rsidP="00B739BB">
      <w:pPr>
        <w:rPr>
          <w:i/>
          <w:color w:val="5B9BD5"/>
          <w:u w:val="single"/>
          <w:lang w:val="el-GR"/>
        </w:rPr>
      </w:pPr>
      <w:r w:rsidRPr="00C56140">
        <w:rPr>
          <w:u w:val="single"/>
          <w:lang w:val="el-GR"/>
        </w:rPr>
        <w:t>Επισημαίνεται ότι οι προσφέροντες για το μέρος IV Κριτήρια επιλογής του ΕΕΕΣ συμπληρώνουν μόνο την</w:t>
      </w:r>
      <w:r w:rsidRPr="00C56140">
        <w:rPr>
          <w:b/>
          <w:bCs/>
          <w:u w:val="single"/>
          <w:lang w:val="el-GR"/>
        </w:rPr>
        <w:t xml:space="preserve"> ενότητα α «Γενική ένδειξη για όλα τα κριτήρια επιλογής».</w:t>
      </w:r>
      <w:r w:rsidRPr="00C56140">
        <w:rPr>
          <w:i/>
          <w:color w:val="5B9BD5"/>
          <w:u w:val="single"/>
          <w:lang w:val="el-GR"/>
        </w:rPr>
        <w:t xml:space="preserve"> </w:t>
      </w:r>
    </w:p>
    <w:p w14:paraId="3E54FC9B" w14:textId="77777777" w:rsidR="00F64037" w:rsidRPr="00C56140" w:rsidRDefault="00F64037" w:rsidP="00F64037">
      <w:pPr>
        <w:rPr>
          <w:lang w:val="el-GR"/>
        </w:rPr>
      </w:pPr>
      <w:r w:rsidRPr="00C56140">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C56140">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5D6BA7A4" w14:textId="77777777" w:rsidR="00F64037" w:rsidRPr="00C56140" w:rsidRDefault="00F64037" w:rsidP="00F64037">
      <w:pPr>
        <w:rPr>
          <w:lang w:val="el-GR"/>
        </w:rPr>
      </w:pPr>
      <w:r w:rsidRPr="00C56140">
        <w:rPr>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56140" w:rsidRDefault="00F64037" w:rsidP="00F64037">
      <w:pPr>
        <w:rPr>
          <w:lang w:val="el-GR"/>
        </w:rPr>
      </w:pPr>
      <w:r w:rsidRPr="00C56140">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1CE29A27" w:rsidR="00F64037" w:rsidRPr="00C56140" w:rsidRDefault="00F64037" w:rsidP="00F64037">
      <w:pPr>
        <w:rPr>
          <w:lang w:val="el-GR" w:eastAsia="ar-SA"/>
        </w:rPr>
      </w:pPr>
      <w:r w:rsidRPr="00C56140">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56140">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2" w:history="1">
        <w:r w:rsidR="00E14FF7" w:rsidRPr="00C56140">
          <w:rPr>
            <w:rStyle w:val="-"/>
          </w:rPr>
          <w:t>http</w:t>
        </w:r>
        <w:r w:rsidR="00E14FF7" w:rsidRPr="00C56140">
          <w:rPr>
            <w:rStyle w:val="-"/>
            <w:lang w:val="el-GR"/>
          </w:rPr>
          <w:t>://</w:t>
        </w:r>
        <w:r w:rsidR="00E14FF7" w:rsidRPr="00C56140">
          <w:rPr>
            <w:rStyle w:val="-"/>
          </w:rPr>
          <w:t>www</w:t>
        </w:r>
        <w:r w:rsidR="00E14FF7" w:rsidRPr="00C56140">
          <w:rPr>
            <w:rStyle w:val="-"/>
            <w:lang w:val="el-GR"/>
          </w:rPr>
          <w:t>.</w:t>
        </w:r>
        <w:r w:rsidR="00E14FF7" w:rsidRPr="00C56140">
          <w:rPr>
            <w:rStyle w:val="-"/>
          </w:rPr>
          <w:t>eaadhsy</w:t>
        </w:r>
        <w:r w:rsidR="00E14FF7" w:rsidRPr="00C56140">
          <w:rPr>
            <w:rStyle w:val="-"/>
            <w:lang w:val="el-GR"/>
          </w:rPr>
          <w:t>.</w:t>
        </w:r>
        <w:r w:rsidR="00E14FF7" w:rsidRPr="00C56140">
          <w:rPr>
            <w:rStyle w:val="-"/>
          </w:rPr>
          <w:t>gr</w:t>
        </w:r>
      </w:hyperlink>
      <w:r w:rsidR="00901D54" w:rsidRPr="00C56140">
        <w:rPr>
          <w:rStyle w:val="-"/>
          <w:lang w:val="el-GR"/>
        </w:rPr>
        <w:t>.</w:t>
      </w:r>
    </w:p>
    <w:p w14:paraId="4F86609E" w14:textId="6A2EFC78" w:rsidR="00F64037" w:rsidRPr="009A77D3" w:rsidRDefault="00F64037" w:rsidP="00F64037">
      <w:pPr>
        <w:suppressAutoHyphens w:val="0"/>
        <w:spacing w:line="259" w:lineRule="auto"/>
        <w:rPr>
          <w:rFonts w:eastAsia="Calibri"/>
          <w:lang w:val="el-GR" w:eastAsia="en-US"/>
        </w:rPr>
      </w:pPr>
      <w:r w:rsidRPr="009A77D3">
        <w:rPr>
          <w:rFonts w:eastAsia="Calibri"/>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sidRPr="009A77D3">
        <w:rPr>
          <w:rFonts w:eastAsia="Calibri"/>
          <w:lang w:val="el-GR" w:eastAsia="en-US"/>
        </w:rPr>
        <w:t xml:space="preserve">την </w:t>
      </w:r>
      <w:r w:rsidRPr="009A77D3">
        <w:rPr>
          <w:rFonts w:eastAsia="Calibri"/>
          <w:lang w:val="el-GR" w:eastAsia="en-US"/>
        </w:rPr>
        <w:t>παρ</w:t>
      </w:r>
      <w:r w:rsidR="0067035E" w:rsidRPr="009A77D3">
        <w:rPr>
          <w:rFonts w:eastAsia="Calibri"/>
          <w:lang w:val="el-GR" w:eastAsia="en-US"/>
        </w:rPr>
        <w:t>ά</w:t>
      </w:r>
      <w:r w:rsidRPr="009A77D3">
        <w:rPr>
          <w:rFonts w:eastAsia="Calibri"/>
          <w:lang w:val="el-GR" w:eastAsia="en-US"/>
        </w:rPr>
        <w:t>γρ</w:t>
      </w:r>
      <w:r w:rsidR="0067035E" w:rsidRPr="009A77D3">
        <w:rPr>
          <w:rFonts w:eastAsia="Calibri"/>
          <w:lang w:val="el-GR" w:eastAsia="en-US"/>
        </w:rPr>
        <w:t>α</w:t>
      </w:r>
      <w:r w:rsidRPr="009A77D3">
        <w:rPr>
          <w:rFonts w:eastAsia="Calibri"/>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1F00ACEB" w:rsidR="00F64037" w:rsidRPr="009A77D3" w:rsidRDefault="00F64037" w:rsidP="00F64037">
      <w:pPr>
        <w:suppressAutoHyphens w:val="0"/>
        <w:spacing w:after="160" w:line="259" w:lineRule="auto"/>
        <w:rPr>
          <w:rFonts w:eastAsia="Calibri"/>
          <w:lang w:val="el-GR" w:eastAsia="en-US"/>
        </w:rPr>
      </w:pPr>
      <w:r w:rsidRPr="009A77D3">
        <w:rPr>
          <w:rFonts w:eastAsia="Calibri"/>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9A77D3">
        <w:rPr>
          <w:rFonts w:eastAsia="Calibri"/>
          <w:lang w:val="el-GR" w:eastAsia="en-US"/>
        </w:rPr>
        <w:t xml:space="preserve">3 </w:t>
      </w:r>
      <w:r w:rsidRPr="009A77D3">
        <w:rPr>
          <w:rFonts w:eastAsia="Calibri"/>
          <w:lang w:val="el-GR" w:eastAsia="en-US"/>
        </w:rPr>
        <w:t>της παρούσης, αναλύεται στο σχετικό πεδίο που προβάλλει κατόπιν θετικής απάντησης</w:t>
      </w:r>
      <w:r w:rsidRPr="009A77D3">
        <w:rPr>
          <w:rFonts w:eastAsia="Calibri"/>
          <w:vertAlign w:val="superscript"/>
          <w:lang w:val="el-GR" w:eastAsia="en-US"/>
        </w:rPr>
        <w:footnoteReference w:id="6"/>
      </w:r>
      <w:r w:rsidRPr="009A77D3">
        <w:rPr>
          <w:rFonts w:eastAsia="Calibri"/>
          <w:lang w:val="el-GR" w:eastAsia="en-US"/>
        </w:rPr>
        <w:t>.</w:t>
      </w:r>
    </w:p>
    <w:p w14:paraId="2B6142D4" w14:textId="77777777" w:rsidR="00F64037" w:rsidRPr="009A77D3" w:rsidRDefault="00F64037" w:rsidP="00F64037">
      <w:pPr>
        <w:rPr>
          <w:rFonts w:eastAsia="Calibri"/>
          <w:lang w:val="el-GR" w:eastAsia="en-US"/>
        </w:rPr>
      </w:pPr>
      <w:r w:rsidRPr="009A77D3">
        <w:rPr>
          <w:rFonts w:eastAsia="Calibri"/>
          <w:lang w:val="el-GR" w:eastAsia="en-US"/>
        </w:rPr>
        <w:t xml:space="preserve">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w:t>
      </w:r>
      <w:r w:rsidRPr="009A77D3">
        <w:rPr>
          <w:rFonts w:eastAsia="Calibri"/>
          <w:lang w:val="el-GR" w:eastAsia="en-US"/>
        </w:rPr>
        <w:lastRenderedPageBreak/>
        <w:t>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469F3B6" w14:textId="77777777" w:rsidR="00BE6996" w:rsidRPr="009A77D3" w:rsidRDefault="00BE6996" w:rsidP="00BE6996">
      <w:pPr>
        <w:suppressAutoHyphens w:val="0"/>
        <w:spacing w:after="0" w:line="259" w:lineRule="auto"/>
        <w:rPr>
          <w:rFonts w:eastAsia="Calibri"/>
          <w:lang w:val="el-GR" w:eastAsia="en-US"/>
        </w:rPr>
      </w:pPr>
      <w:r w:rsidRPr="009A77D3">
        <w:rPr>
          <w:rFonts w:eastAsia="Calibri"/>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sidRPr="009A77D3">
        <w:rPr>
          <w:rStyle w:val="ab"/>
          <w:rFonts w:eastAsia="Calibri"/>
          <w:lang w:val="el-GR" w:eastAsia="en-US"/>
        </w:rPr>
        <w:footnoteReference w:id="7"/>
      </w:r>
      <w:r w:rsidRPr="009A77D3">
        <w:rPr>
          <w:rFonts w:eastAsia="Calibri"/>
          <w:lang w:val="el-GR" w:eastAsia="en-US"/>
        </w:rPr>
        <w:t>:</w:t>
      </w:r>
    </w:p>
    <w:p w14:paraId="5FB7666E" w14:textId="77777777" w:rsidR="00BE6996" w:rsidRPr="009A77D3" w:rsidRDefault="00BE6996" w:rsidP="00BE6996">
      <w:pPr>
        <w:suppressAutoHyphens w:val="0"/>
        <w:spacing w:after="0" w:line="259" w:lineRule="auto"/>
        <w:rPr>
          <w:rFonts w:eastAsia="Calibri"/>
          <w:lang w:val="el-GR" w:eastAsia="en-US"/>
        </w:rPr>
      </w:pPr>
    </w:p>
    <w:p w14:paraId="19E17795" w14:textId="77777777" w:rsidR="00BE6996" w:rsidRPr="009A77D3" w:rsidRDefault="00BE6996" w:rsidP="00BE6996">
      <w:pPr>
        <w:suppressAutoHyphens w:val="0"/>
        <w:spacing w:after="0" w:line="259" w:lineRule="auto"/>
        <w:rPr>
          <w:rFonts w:eastAsia="Calibri"/>
          <w:lang w:val="el-GR" w:eastAsia="en-US"/>
        </w:rPr>
      </w:pPr>
      <w:r w:rsidRPr="009A77D3">
        <w:rPr>
          <w:rFonts w:eastAsia="Calibri"/>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79B55F00" w14:textId="77777777" w:rsidR="00BE6996" w:rsidRPr="009A77D3" w:rsidRDefault="00BE6996" w:rsidP="00BE6996">
      <w:pPr>
        <w:suppressAutoHyphens w:val="0"/>
        <w:spacing w:after="0" w:line="259" w:lineRule="auto"/>
        <w:rPr>
          <w:rFonts w:eastAsia="Calibri"/>
          <w:lang w:val="el-GR" w:eastAsia="en-US"/>
        </w:rPr>
      </w:pPr>
    </w:p>
    <w:p w14:paraId="3E0A74F7" w14:textId="77777777" w:rsidR="00BE6996" w:rsidRPr="009A77D3" w:rsidRDefault="00BE6996" w:rsidP="00BE6996">
      <w:pPr>
        <w:suppressAutoHyphens w:val="0"/>
        <w:spacing w:after="0" w:line="259" w:lineRule="auto"/>
        <w:rPr>
          <w:rFonts w:eastAsia="Calibri"/>
          <w:lang w:val="el-GR" w:eastAsia="en-US"/>
        </w:rPr>
      </w:pPr>
      <w:r w:rsidRPr="009A77D3">
        <w:rPr>
          <w:rFonts w:eastAsia="Calibri"/>
          <w:lang w:val="el-GR" w:eastAsia="en-US"/>
        </w:rPr>
        <w:t>β. εάν τα μέτρα κρίθηκαν ως επαρκή ή μη επαρκή, επισυνάπτοντας την απόφαση της περ. α με βάση την</w:t>
      </w:r>
    </w:p>
    <w:p w14:paraId="32360C36" w14:textId="77777777" w:rsidR="00BE6996" w:rsidRPr="009A77D3" w:rsidRDefault="00BE6996" w:rsidP="00BE6996">
      <w:pPr>
        <w:suppressAutoHyphens w:val="0"/>
        <w:spacing w:after="0" w:line="259" w:lineRule="auto"/>
        <w:rPr>
          <w:rFonts w:eastAsia="Calibri"/>
          <w:lang w:val="el-GR" w:eastAsia="en-US"/>
        </w:rPr>
      </w:pPr>
      <w:r w:rsidRPr="009A77D3">
        <w:rPr>
          <w:rFonts w:eastAsia="Calibri"/>
          <w:lang w:val="el-GR" w:eastAsia="en-US"/>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5E7F3D58" w14:textId="77777777" w:rsidR="00BE6996" w:rsidRPr="009A77D3" w:rsidRDefault="00BE6996" w:rsidP="00BE6996">
      <w:pPr>
        <w:suppressAutoHyphens w:val="0"/>
        <w:spacing w:after="0" w:line="259" w:lineRule="auto"/>
        <w:rPr>
          <w:rFonts w:eastAsia="Calibri"/>
          <w:lang w:val="el-GR" w:eastAsia="en-US"/>
        </w:rPr>
      </w:pPr>
    </w:p>
    <w:p w14:paraId="52614EFB" w14:textId="77777777" w:rsidR="00BE6996" w:rsidRPr="009A77D3" w:rsidRDefault="00BE6996" w:rsidP="00BE6996">
      <w:pPr>
        <w:suppressAutoHyphens w:val="0"/>
        <w:spacing w:after="0" w:line="259" w:lineRule="auto"/>
        <w:rPr>
          <w:rFonts w:eastAsia="Calibri"/>
          <w:lang w:val="el-GR" w:eastAsia="en-US"/>
        </w:rPr>
      </w:pPr>
      <w:r w:rsidRPr="009A77D3">
        <w:rPr>
          <w:rFonts w:eastAsia="Calibri"/>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7A1FD03E" w14:textId="77777777" w:rsidR="00BE6996" w:rsidRPr="009A77D3" w:rsidRDefault="00BE6996" w:rsidP="00BE6996">
      <w:pPr>
        <w:suppressAutoHyphens w:val="0"/>
        <w:spacing w:after="0" w:line="259" w:lineRule="auto"/>
        <w:rPr>
          <w:rFonts w:eastAsia="Calibri"/>
          <w:lang w:val="el-GR" w:eastAsia="en-US"/>
        </w:rPr>
      </w:pPr>
    </w:p>
    <w:p w14:paraId="4E77BDF5" w14:textId="42F4DC52" w:rsidR="00BE6996" w:rsidRPr="009A77D3" w:rsidRDefault="00BE6996" w:rsidP="00652066">
      <w:pPr>
        <w:suppressAutoHyphens w:val="0"/>
        <w:spacing w:after="0" w:line="259" w:lineRule="auto"/>
        <w:rPr>
          <w:rFonts w:eastAsia="Calibri"/>
          <w:lang w:val="el-GR" w:eastAsia="en-US"/>
        </w:rPr>
      </w:pPr>
      <w:r w:rsidRPr="009A77D3">
        <w:rPr>
          <w:rFonts w:eastAsia="Calibri"/>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C56140">
        <w:rPr>
          <w:lang w:val="el-GR"/>
        </w:rPr>
        <w:t>παρ. 9,</w:t>
      </w:r>
      <w:r w:rsidRPr="009A77D3">
        <w:rPr>
          <w:rFonts w:eastAsia="Calibri"/>
          <w:lang w:val="el-GR" w:eastAsia="en-US"/>
        </w:rPr>
        <w:t xml:space="preserve"> του ά</w:t>
      </w:r>
      <w:r w:rsidRPr="00C56140">
        <w:rPr>
          <w:lang w:val="el-GR"/>
        </w:rPr>
        <w:t>ρθρου 79 του ν. 4412/2016.</w:t>
      </w:r>
    </w:p>
    <w:p w14:paraId="4D4D9B8D" w14:textId="42CD0CAA" w:rsidR="00F64037" w:rsidRPr="009A77D3" w:rsidRDefault="00BE6996" w:rsidP="00652066">
      <w:pPr>
        <w:suppressAutoHyphens w:val="0"/>
        <w:spacing w:after="160" w:line="259" w:lineRule="auto"/>
        <w:rPr>
          <w:rFonts w:eastAsia="Calibri"/>
          <w:lang w:val="el-GR" w:eastAsia="en-US"/>
        </w:rPr>
      </w:pPr>
      <w:r w:rsidRPr="009A77D3">
        <w:rPr>
          <w:rFonts w:eastAsia="Calibri"/>
          <w:lang w:val="el-GR" w:eastAsia="en-US"/>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w:t>
      </w:r>
      <w:r w:rsidR="00DF776D" w:rsidRPr="009A77D3">
        <w:rPr>
          <w:rFonts w:eastAsia="Calibri"/>
          <w:lang w:val="el-GR" w:eastAsia="en-US"/>
        </w:rPr>
        <w:t xml:space="preserve"> </w:t>
      </w:r>
      <w:r w:rsidRPr="009A77D3">
        <w:rPr>
          <w:rFonts w:eastAsia="Calibri"/>
          <w:lang w:val="el-GR" w:eastAsia="en-US"/>
        </w:rPr>
        <w:t xml:space="preserve">δήλωσης προβλέπεται στο </w:t>
      </w:r>
      <w:r w:rsidR="002A3AA1" w:rsidRPr="009A77D3">
        <w:rPr>
          <w:rFonts w:eastAsia="Calibri"/>
          <w:lang w:val="el-GR" w:eastAsia="en-US"/>
        </w:rPr>
        <w:fldChar w:fldCharType="begin"/>
      </w:r>
      <w:r w:rsidR="002A3AA1" w:rsidRPr="009A77D3">
        <w:rPr>
          <w:rFonts w:eastAsia="Calibri"/>
          <w:lang w:val="el-GR" w:eastAsia="en-US"/>
        </w:rPr>
        <w:instrText xml:space="preserve"> REF _Ref494118533 \h </w:instrText>
      </w:r>
      <w:r w:rsidR="00C56140">
        <w:rPr>
          <w:rFonts w:eastAsia="Calibri"/>
          <w:lang w:val="el-GR" w:eastAsia="en-US"/>
        </w:rPr>
        <w:instrText xml:space="preserve"> \* MERGEFORMAT </w:instrText>
      </w:r>
      <w:r w:rsidR="002A3AA1" w:rsidRPr="009A77D3">
        <w:rPr>
          <w:rFonts w:eastAsia="Calibri"/>
          <w:lang w:val="el-GR" w:eastAsia="en-US"/>
        </w:rPr>
      </w:r>
      <w:r w:rsidR="002A3AA1" w:rsidRPr="009A77D3">
        <w:rPr>
          <w:rFonts w:eastAsia="Calibri"/>
          <w:lang w:val="el-GR" w:eastAsia="en-US"/>
        </w:rPr>
        <w:fldChar w:fldCharType="separate"/>
      </w:r>
      <w:r w:rsidR="00CB4F34" w:rsidRPr="0075788F">
        <w:rPr>
          <w:lang w:val="el-GR"/>
        </w:rPr>
        <w:t xml:space="preserve">ΠΑΡΑΡΤΗΜΑ </w:t>
      </w:r>
      <w:r w:rsidR="00CB4F34" w:rsidRPr="0075788F">
        <w:t>VI</w:t>
      </w:r>
      <w:r w:rsidR="00CB4F34" w:rsidRPr="00CB4F34">
        <w:t>Ι</w:t>
      </w:r>
      <w:r w:rsidR="00CB4F34" w:rsidRPr="0075788F">
        <w:rPr>
          <w:lang w:val="el-GR"/>
        </w:rPr>
        <w:t xml:space="preserve"> – Άλλες Δηλώσεις</w:t>
      </w:r>
      <w:r w:rsidR="002A3AA1" w:rsidRPr="009A77D3">
        <w:rPr>
          <w:rFonts w:eastAsia="Calibri"/>
          <w:lang w:val="el-GR" w:eastAsia="en-US"/>
        </w:rPr>
        <w:fldChar w:fldCharType="end"/>
      </w:r>
      <w:r w:rsidR="002A3AA1" w:rsidRPr="009A77D3">
        <w:rPr>
          <w:rFonts w:eastAsia="Calibri"/>
          <w:lang w:val="el-GR" w:eastAsia="en-US"/>
        </w:rPr>
        <w:t xml:space="preserve"> </w:t>
      </w:r>
      <w:r w:rsidRPr="009A77D3">
        <w:rPr>
          <w:rFonts w:eastAsia="Calibri"/>
          <w:lang w:val="el-GR" w:eastAsia="en-US"/>
        </w:rPr>
        <w:t>της παρούσας.</w:t>
      </w:r>
    </w:p>
    <w:p w14:paraId="35555693" w14:textId="77777777" w:rsidR="00C0210C" w:rsidRPr="0073336A" w:rsidRDefault="00C0210C" w:rsidP="00C0210C">
      <w:pPr>
        <w:pStyle w:val="41"/>
        <w:rPr>
          <w:rFonts w:cs="Tahoma"/>
          <w:lang w:val="el-GR"/>
        </w:rPr>
      </w:pPr>
      <w:bookmarkStart w:id="157" w:name="_Toc74566838"/>
      <w:bookmarkStart w:id="158" w:name="_Toc74566839"/>
      <w:bookmarkStart w:id="159" w:name="_Toc74566840"/>
      <w:bookmarkStart w:id="160" w:name="_Toc74566841"/>
      <w:bookmarkStart w:id="161" w:name="_Toc74566842"/>
      <w:bookmarkStart w:id="162" w:name="_Toc74566843"/>
      <w:bookmarkStart w:id="163" w:name="_Toc74566844"/>
      <w:bookmarkStart w:id="164" w:name="_Toc74566845"/>
      <w:bookmarkStart w:id="165" w:name="_Toc74566846"/>
      <w:bookmarkStart w:id="166" w:name="_Toc74566847"/>
      <w:bookmarkStart w:id="167" w:name="_Toc74566848"/>
      <w:bookmarkStart w:id="168" w:name="_Toc74566849"/>
      <w:bookmarkStart w:id="169" w:name="_Hlk35420523"/>
      <w:bookmarkStart w:id="170" w:name="_Ref40957856"/>
      <w:bookmarkStart w:id="171" w:name="_Toc97194288"/>
      <w:bookmarkStart w:id="172" w:name="_Toc167222841"/>
      <w:bookmarkEnd w:id="157"/>
      <w:bookmarkEnd w:id="158"/>
      <w:bookmarkEnd w:id="159"/>
      <w:bookmarkEnd w:id="160"/>
      <w:bookmarkEnd w:id="161"/>
      <w:bookmarkEnd w:id="162"/>
      <w:bookmarkEnd w:id="163"/>
      <w:bookmarkEnd w:id="164"/>
      <w:bookmarkEnd w:id="165"/>
      <w:bookmarkEnd w:id="166"/>
      <w:bookmarkEnd w:id="167"/>
      <w:bookmarkEnd w:id="168"/>
      <w:r w:rsidRPr="00C56140">
        <w:rPr>
          <w:rFonts w:cs="Tahoma"/>
          <w:szCs w:val="22"/>
          <w:lang w:val="el-GR"/>
        </w:rPr>
        <w:t>Αποδεικτικά μέσα</w:t>
      </w:r>
      <w:r w:rsidRPr="0073336A">
        <w:rPr>
          <w:rFonts w:cs="Tahoma"/>
          <w:lang w:val="el-GR"/>
        </w:rPr>
        <w:t xml:space="preserve"> </w:t>
      </w:r>
      <w:r w:rsidRPr="0073336A">
        <w:rPr>
          <w:rStyle w:val="ab"/>
          <w:rFonts w:cs="Tahoma"/>
          <w:lang w:val="el-GR"/>
        </w:rPr>
        <w:footnoteReference w:id="8"/>
      </w:r>
      <w:bookmarkEnd w:id="169"/>
      <w:r w:rsidRPr="0073336A">
        <w:rPr>
          <w:rFonts w:cs="Tahoma"/>
          <w:lang w:val="el-GR"/>
        </w:rPr>
        <w:t xml:space="preserve">- </w:t>
      </w:r>
      <w:r w:rsidRPr="00C56140">
        <w:rPr>
          <w:rFonts w:cs="Tahoma"/>
          <w:szCs w:val="22"/>
          <w:lang w:val="el-GR"/>
        </w:rPr>
        <w:t>Δικαιολογητικά προσωρινού αναδόχου</w:t>
      </w:r>
      <w:bookmarkEnd w:id="170"/>
      <w:bookmarkEnd w:id="171"/>
      <w:bookmarkEnd w:id="172"/>
    </w:p>
    <w:p w14:paraId="25E723E4" w14:textId="72AF2191" w:rsidR="008338F0" w:rsidRPr="0037025A" w:rsidRDefault="003355E7">
      <w:pPr>
        <w:rPr>
          <w:bCs/>
          <w:lang w:val="el-GR"/>
        </w:rPr>
      </w:pPr>
      <w:r w:rsidRPr="00C56140">
        <w:rPr>
          <w:b/>
          <w:bCs/>
          <w:lang w:val="el-GR"/>
        </w:rPr>
        <w:t>Α</w:t>
      </w:r>
      <w:r w:rsidRPr="00C56140">
        <w:rPr>
          <w:bCs/>
          <w:lang w:val="el-GR"/>
        </w:rPr>
        <w:t xml:space="preserve">. </w:t>
      </w:r>
      <w:r w:rsidR="00B9111A" w:rsidRPr="00C56140">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C56140">
        <w:rPr>
          <w:bCs/>
          <w:lang w:val="el-GR"/>
        </w:rPr>
        <w:fldChar w:fldCharType="begin"/>
      </w:r>
      <w:r w:rsidR="00B9111A" w:rsidRPr="00C56140">
        <w:rPr>
          <w:bCs/>
          <w:lang w:val="el-GR"/>
        </w:rPr>
        <w:instrText xml:space="preserve"> REF _Ref67613215 \r \h </w:instrText>
      </w:r>
      <w:r w:rsidR="00C56140">
        <w:rPr>
          <w:bCs/>
          <w:lang w:val="el-GR"/>
        </w:rPr>
        <w:instrText xml:space="preserve"> \* MERGEFORMAT </w:instrText>
      </w:r>
      <w:r w:rsidR="00B9111A" w:rsidRPr="00C56140">
        <w:rPr>
          <w:bCs/>
          <w:lang w:val="el-GR"/>
        </w:rPr>
      </w:r>
      <w:r w:rsidR="00B9111A" w:rsidRPr="00C56140">
        <w:rPr>
          <w:bCs/>
          <w:lang w:val="el-GR"/>
        </w:rPr>
        <w:fldChar w:fldCharType="separate"/>
      </w:r>
      <w:r w:rsidR="00CB4F34">
        <w:rPr>
          <w:bCs/>
          <w:lang w:val="el-GR"/>
        </w:rPr>
        <w:t>3.2</w:t>
      </w:r>
      <w:r w:rsidR="00B9111A" w:rsidRPr="00C56140">
        <w:rPr>
          <w:bCs/>
          <w:lang w:val="el-GR"/>
        </w:rPr>
        <w:fldChar w:fldCharType="end"/>
      </w:r>
      <w:r w:rsidR="00B9111A" w:rsidRPr="00C56140">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w:t>
      </w:r>
      <w:r w:rsidR="00B9111A" w:rsidRPr="0037025A">
        <w:rPr>
          <w:bCs/>
          <w:lang w:val="el-GR"/>
        </w:rPr>
        <w:t>όλα ή ορισμένα δικαιολογητικά, όταν αυτό απαιτείται για την ορθή διεξαγωγή της διαδικασίας.</w:t>
      </w:r>
      <w:r w:rsidR="00E31189" w:rsidRPr="0037025A">
        <w:rPr>
          <w:lang w:val="el-GR"/>
        </w:rPr>
        <w:t xml:space="preserve"> Οι οικονομικοί φορείς μεριμνούν να διαθέτουν δικαιολογητικά, τα οποία να καλύπτουν και τον χρόνο υποβολής της προσφοράς.</w:t>
      </w:r>
    </w:p>
    <w:p w14:paraId="2F58972E" w14:textId="430A65C6" w:rsidR="00B9111A" w:rsidRPr="00C56140" w:rsidRDefault="00B9111A" w:rsidP="00B9111A">
      <w:pPr>
        <w:rPr>
          <w:bCs/>
          <w:lang w:val="el-GR"/>
        </w:rPr>
      </w:pPr>
      <w:r w:rsidRPr="0037025A">
        <w:rPr>
          <w:bCs/>
          <w:lang w:val="el-GR"/>
        </w:rPr>
        <w:lastRenderedPageBreak/>
        <w:t xml:space="preserve">Οι οικονομικοί φορείς </w:t>
      </w:r>
      <w:r w:rsidRPr="00C56140">
        <w:rPr>
          <w:bCs/>
          <w:lang w:val="el-GR"/>
        </w:rPr>
        <w:t>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DF776D" w:rsidRPr="00C56140">
        <w:rPr>
          <w:bCs/>
          <w:lang w:val="el-GR"/>
        </w:rPr>
        <w:t xml:space="preserve"> </w:t>
      </w:r>
      <w:r w:rsidRPr="00C56140">
        <w:rPr>
          <w:bCs/>
          <w:lang w:val="el-GR"/>
        </w:rPr>
        <w:t xml:space="preserve">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4AC7FC6" w14:textId="77777777" w:rsidR="00B9111A" w:rsidRPr="00C56140" w:rsidRDefault="00B9111A">
      <w:pPr>
        <w:rPr>
          <w:bCs/>
          <w:lang w:val="el-GR"/>
        </w:rPr>
      </w:pPr>
      <w:r w:rsidRPr="00C56140">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15069BE6" w:rsidR="00B9111A" w:rsidRPr="00C56140" w:rsidRDefault="00B9111A" w:rsidP="00B9111A">
      <w:pPr>
        <w:rPr>
          <w:bCs/>
          <w:lang w:val="el-GR"/>
        </w:rPr>
      </w:pPr>
      <w:r w:rsidRPr="00C56140">
        <w:rPr>
          <w:bCs/>
          <w:lang w:val="el-GR"/>
        </w:rPr>
        <w:t xml:space="preserve">Τα δικαιολογητικά του παρόντος υποβάλλονται και γίνονται αποδεκτά σύμφωνα με την παράγραφο </w:t>
      </w:r>
      <w:r w:rsidR="000F0E29" w:rsidRPr="00C56140">
        <w:rPr>
          <w:bCs/>
          <w:lang w:val="el-GR"/>
        </w:rPr>
        <w:t>2.4.2.5</w:t>
      </w:r>
      <w:r w:rsidR="007E61C0" w:rsidRPr="00C56140">
        <w:rPr>
          <w:bCs/>
          <w:lang w:val="el-GR"/>
        </w:rPr>
        <w:t xml:space="preserve"> </w:t>
      </w:r>
      <w:r w:rsidRPr="00C56140">
        <w:rPr>
          <w:bCs/>
          <w:lang w:val="el-GR"/>
        </w:rPr>
        <w:t xml:space="preserve">και </w:t>
      </w:r>
      <w:r w:rsidRPr="00C56140">
        <w:rPr>
          <w:bCs/>
          <w:lang w:val="el-GR"/>
        </w:rPr>
        <w:fldChar w:fldCharType="begin"/>
      </w:r>
      <w:r w:rsidRPr="00C56140">
        <w:rPr>
          <w:bCs/>
          <w:lang w:val="el-GR"/>
        </w:rPr>
        <w:instrText xml:space="preserve"> REF _Ref67613215 \r \h </w:instrText>
      </w:r>
      <w:r w:rsidR="00C56140">
        <w:rPr>
          <w:bCs/>
          <w:lang w:val="el-GR"/>
        </w:rPr>
        <w:instrText xml:space="preserve"> \* MERGEFORMAT </w:instrText>
      </w:r>
      <w:r w:rsidRPr="00C56140">
        <w:rPr>
          <w:bCs/>
          <w:lang w:val="el-GR"/>
        </w:rPr>
      </w:r>
      <w:r w:rsidRPr="00C56140">
        <w:rPr>
          <w:bCs/>
          <w:lang w:val="el-GR"/>
        </w:rPr>
        <w:fldChar w:fldCharType="separate"/>
      </w:r>
      <w:r w:rsidR="00CB4F34">
        <w:rPr>
          <w:bCs/>
          <w:lang w:val="el-GR"/>
        </w:rPr>
        <w:t>3.2</w:t>
      </w:r>
      <w:r w:rsidRPr="00C56140">
        <w:rPr>
          <w:bCs/>
          <w:lang w:val="el-GR"/>
        </w:rPr>
        <w:fldChar w:fldCharType="end"/>
      </w:r>
      <w:r w:rsidRPr="00C56140">
        <w:rPr>
          <w:bCs/>
          <w:lang w:val="el-GR"/>
        </w:rPr>
        <w:t xml:space="preserve"> της παρούσας.</w:t>
      </w:r>
    </w:p>
    <w:p w14:paraId="014AEB59" w14:textId="77777777" w:rsidR="00B9111A" w:rsidRPr="00C56140" w:rsidRDefault="00B9111A" w:rsidP="00B9111A">
      <w:pPr>
        <w:rPr>
          <w:b/>
          <w:bCs/>
          <w:lang w:val="el-GR"/>
        </w:rPr>
      </w:pPr>
      <w:r w:rsidRPr="00C56140">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04146C5E" w:rsidR="00B9111A" w:rsidRPr="00C56140" w:rsidRDefault="00B9111A" w:rsidP="00B9111A">
      <w:pPr>
        <w:rPr>
          <w:lang w:val="el-GR"/>
        </w:rPr>
      </w:pPr>
      <w:r w:rsidRPr="00C56140">
        <w:rPr>
          <w:b/>
          <w:bCs/>
          <w:lang w:val="el-GR"/>
        </w:rPr>
        <w:t>Β.</w:t>
      </w:r>
      <w:r w:rsidRPr="00C56140">
        <w:rPr>
          <w:lang w:val="el-GR"/>
        </w:rPr>
        <w:t xml:space="preserve"> </w:t>
      </w:r>
      <w:r w:rsidRPr="00C56140">
        <w:rPr>
          <w:b/>
          <w:lang w:val="el-GR"/>
        </w:rPr>
        <w:t>1.</w:t>
      </w:r>
      <w:r w:rsidRPr="00C56140">
        <w:rPr>
          <w:lang w:val="el-GR"/>
        </w:rPr>
        <w:t xml:space="preserve"> Για την απόδειξη της μη συνδρομής των λόγων αποκλεισμού της παραγράφου </w:t>
      </w:r>
      <w:r w:rsidRPr="00C56140">
        <w:rPr>
          <w:lang w:val="el-GR"/>
        </w:rPr>
        <w:fldChar w:fldCharType="begin"/>
      </w:r>
      <w:r w:rsidRPr="00C56140">
        <w:rPr>
          <w:lang w:val="el-GR"/>
        </w:rPr>
        <w:instrText xml:space="preserve"> REF _Ref496541356 \r \h </w:instrText>
      </w:r>
      <w:r w:rsidR="00C56140">
        <w:rPr>
          <w:lang w:val="el-GR"/>
        </w:rPr>
        <w:instrText xml:space="preserve"> \* MERGEFORMAT </w:instrText>
      </w:r>
      <w:r w:rsidRPr="00C56140">
        <w:rPr>
          <w:lang w:val="el-GR"/>
        </w:rPr>
      </w:r>
      <w:r w:rsidRPr="00C56140">
        <w:rPr>
          <w:lang w:val="el-GR"/>
        </w:rPr>
        <w:fldChar w:fldCharType="separate"/>
      </w:r>
      <w:r w:rsidR="00CB4F34">
        <w:rPr>
          <w:lang w:val="el-GR"/>
        </w:rPr>
        <w:t>2.2.3</w:t>
      </w:r>
      <w:r w:rsidRPr="00C56140">
        <w:rPr>
          <w:lang w:val="el-GR"/>
        </w:rPr>
        <w:fldChar w:fldCharType="end"/>
      </w:r>
      <w:r w:rsidRPr="00C56140">
        <w:rPr>
          <w:lang w:val="el-GR"/>
        </w:rPr>
        <w:t xml:space="preserve"> οι προσφέροντες οικονομικοί φορείς προσκομίζουν αντίστοιχα τα δικαιολογητικά που αναφέρονται παρακάτω</w:t>
      </w:r>
      <w:r w:rsidR="009E4679" w:rsidRPr="00C56140">
        <w:rPr>
          <w:lang w:val="el-GR"/>
        </w:rPr>
        <w:t>.</w:t>
      </w:r>
    </w:p>
    <w:p w14:paraId="7790D2A8" w14:textId="3D347405" w:rsidR="00C27CEC" w:rsidRPr="00C56140" w:rsidRDefault="00C27CEC" w:rsidP="00C27CEC">
      <w:pPr>
        <w:rPr>
          <w:color w:val="000000"/>
          <w:lang w:val="el-GR"/>
        </w:rPr>
      </w:pPr>
      <w:r w:rsidRPr="00C56140">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sidRPr="00C56140">
        <w:rPr>
          <w:color w:val="000000"/>
          <w:lang w:val="el-GR"/>
        </w:rPr>
        <w:t>α</w:t>
      </w:r>
      <w:r w:rsidRPr="00C56140">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Pr="00C56140">
        <w:rPr>
          <w:color w:val="000000"/>
          <w:lang w:val="el-GR"/>
        </w:rPr>
        <w:fldChar w:fldCharType="begin"/>
      </w:r>
      <w:r w:rsidRPr="00C56140">
        <w:rPr>
          <w:color w:val="000000"/>
          <w:lang w:val="el-GR"/>
        </w:rPr>
        <w:instrText xml:space="preserve"> REF _Ref496540586 \r \h </w:instrText>
      </w:r>
      <w:r w:rsidR="00C56140">
        <w:rPr>
          <w:color w:val="000000"/>
          <w:lang w:val="el-GR"/>
        </w:rPr>
        <w:instrText xml:space="preserve"> \* MERGEFORMAT </w:instrText>
      </w:r>
      <w:r w:rsidRPr="00C56140">
        <w:rPr>
          <w:color w:val="000000"/>
          <w:lang w:val="el-GR"/>
        </w:rPr>
      </w:r>
      <w:r w:rsidRPr="00C56140">
        <w:rPr>
          <w:color w:val="000000"/>
          <w:lang w:val="el-GR"/>
        </w:rPr>
        <w:fldChar w:fldCharType="separate"/>
      </w:r>
      <w:r w:rsidR="00CB4F34">
        <w:rPr>
          <w:color w:val="000000"/>
          <w:lang w:val="el-GR"/>
        </w:rPr>
        <w:t>2.2.3.3</w:t>
      </w:r>
      <w:r w:rsidRPr="00C56140">
        <w:rPr>
          <w:color w:val="000000"/>
          <w:lang w:val="el-GR"/>
        </w:rPr>
        <w:fldChar w:fldCharType="end"/>
      </w:r>
      <w:r w:rsidRPr="00C56140">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C56140">
        <w:rPr>
          <w:color w:val="000000"/>
          <w:lang w:val="el-GR"/>
        </w:rPr>
        <w:fldChar w:fldCharType="begin"/>
      </w:r>
      <w:r w:rsidRPr="00C56140">
        <w:rPr>
          <w:color w:val="000000"/>
          <w:lang w:val="el-GR"/>
        </w:rPr>
        <w:instrText xml:space="preserve"> REF _Ref496540586 \r \h </w:instrText>
      </w:r>
      <w:r w:rsidR="00C56140">
        <w:rPr>
          <w:color w:val="000000"/>
          <w:lang w:val="el-GR"/>
        </w:rPr>
        <w:instrText xml:space="preserve"> \* MERGEFORMAT </w:instrText>
      </w:r>
      <w:r w:rsidRPr="00C56140">
        <w:rPr>
          <w:color w:val="000000"/>
          <w:lang w:val="el-GR"/>
        </w:rPr>
      </w:r>
      <w:r w:rsidRPr="00C56140">
        <w:rPr>
          <w:color w:val="000000"/>
          <w:lang w:val="el-GR"/>
        </w:rPr>
        <w:fldChar w:fldCharType="separate"/>
      </w:r>
      <w:r w:rsidR="00CB4F34">
        <w:rPr>
          <w:color w:val="000000"/>
          <w:lang w:val="el-GR"/>
        </w:rPr>
        <w:t>2.2.3.3</w:t>
      </w:r>
      <w:r w:rsidRPr="00C56140">
        <w:rPr>
          <w:color w:val="000000"/>
          <w:lang w:val="el-GR"/>
        </w:rPr>
        <w:fldChar w:fldCharType="end"/>
      </w:r>
      <w:r w:rsidRPr="00C56140">
        <w:rPr>
          <w:color w:val="000000"/>
          <w:lang w:val="el-GR"/>
        </w:rPr>
        <w:t>. Οι επίσημες δηλώσεις καθίστανται διαθέσιμες μέσω του επιγραμμικού αποθετηρίου πιστοποιητικών (</w:t>
      </w:r>
      <w:r w:rsidRPr="00C56140">
        <w:rPr>
          <w:color w:val="000000"/>
          <w:lang w:val="en-US"/>
        </w:rPr>
        <w:t>e</w:t>
      </w:r>
      <w:r w:rsidRPr="00C56140">
        <w:rPr>
          <w:color w:val="000000"/>
          <w:lang w:val="el-GR"/>
        </w:rPr>
        <w:t>-</w:t>
      </w:r>
      <w:r w:rsidRPr="00C56140">
        <w:rPr>
          <w:color w:val="000000"/>
          <w:lang w:val="en-US"/>
        </w:rPr>
        <w:t>Certis</w:t>
      </w:r>
      <w:r w:rsidRPr="00C56140">
        <w:rPr>
          <w:color w:val="000000"/>
          <w:lang w:val="el-GR"/>
        </w:rPr>
        <w:t>) του άρθρου 81 του ν. 4412/2016.</w:t>
      </w:r>
    </w:p>
    <w:p w14:paraId="09EE6CA3" w14:textId="77777777" w:rsidR="00C27CEC" w:rsidRPr="00C56140" w:rsidRDefault="00C27CEC" w:rsidP="00C27CEC">
      <w:pPr>
        <w:rPr>
          <w:lang w:val="el-GR"/>
        </w:rPr>
      </w:pPr>
      <w:r w:rsidRPr="00C56140">
        <w:rPr>
          <w:color w:val="000000"/>
          <w:lang w:val="el-GR"/>
        </w:rPr>
        <w:t>Ειδικότερα οι οικονομικοί φορείς προσκομίζουν:</w:t>
      </w:r>
    </w:p>
    <w:p w14:paraId="1ACA4CCF" w14:textId="47DC04FD" w:rsidR="00C27CEC" w:rsidRPr="00C56140" w:rsidRDefault="00C27CEC" w:rsidP="00C27CEC">
      <w:pPr>
        <w:rPr>
          <w:color w:val="000000"/>
          <w:lang w:val="el-GR"/>
        </w:rPr>
      </w:pPr>
      <w:r w:rsidRPr="00C56140">
        <w:rPr>
          <w:b/>
          <w:bCs/>
          <w:lang w:val="el-GR"/>
        </w:rPr>
        <w:t>α)</w:t>
      </w:r>
      <w:r w:rsidRPr="00C56140">
        <w:rPr>
          <w:lang w:val="el-GR"/>
        </w:rPr>
        <w:t xml:space="preserve"> για την παράγραφο </w:t>
      </w:r>
      <w:r w:rsidRPr="00C56140">
        <w:rPr>
          <w:b/>
          <w:bCs/>
          <w:lang w:val="el-GR"/>
        </w:rPr>
        <w:fldChar w:fldCharType="begin"/>
      </w:r>
      <w:r w:rsidRPr="00C56140">
        <w:rPr>
          <w:b/>
          <w:bCs/>
          <w:lang w:val="el-GR"/>
        </w:rPr>
        <w:instrText xml:space="preserve"> REF _Ref74507429 \r \h  \* MERGEFORMAT </w:instrText>
      </w:r>
      <w:r w:rsidRPr="00C56140">
        <w:rPr>
          <w:b/>
          <w:bCs/>
          <w:lang w:val="el-GR"/>
        </w:rPr>
      </w:r>
      <w:r w:rsidRPr="00C56140">
        <w:rPr>
          <w:b/>
          <w:bCs/>
          <w:lang w:val="el-GR"/>
        </w:rPr>
        <w:fldChar w:fldCharType="separate"/>
      </w:r>
      <w:r w:rsidR="00CB4F34">
        <w:rPr>
          <w:b/>
          <w:bCs/>
          <w:lang w:val="el-GR"/>
        </w:rPr>
        <w:t>2.2.3.1</w:t>
      </w:r>
      <w:r w:rsidRPr="00C56140">
        <w:rPr>
          <w:b/>
          <w:bCs/>
          <w:lang w:val="el-GR"/>
        </w:rPr>
        <w:fldChar w:fldCharType="end"/>
      </w:r>
      <w:r w:rsidRPr="00C56140">
        <w:rPr>
          <w:b/>
          <w:bCs/>
          <w:lang w:val="el-GR"/>
        </w:rPr>
        <w:t xml:space="preserve"> </w:t>
      </w:r>
      <w:r w:rsidRPr="00C56140">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C56140">
        <w:rPr>
          <w:color w:val="000000"/>
          <w:lang w:val="el-GR"/>
        </w:rPr>
        <w:t xml:space="preserve">που να έχει εκδοθεί έως τρεις (3) μήνες πριν από την υποβολή του. </w:t>
      </w:r>
    </w:p>
    <w:p w14:paraId="5DF15F63" w14:textId="5AB5C423" w:rsidR="00C27CEC" w:rsidRPr="00C56140" w:rsidRDefault="00C27CEC" w:rsidP="00C27CEC">
      <w:pPr>
        <w:rPr>
          <w:color w:val="000000"/>
          <w:lang w:val="el-GR"/>
        </w:rPr>
      </w:pPr>
      <w:r w:rsidRPr="00C56140">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C56140">
        <w:rPr>
          <w:lang w:val="el-GR"/>
        </w:rPr>
        <w:fldChar w:fldCharType="begin"/>
      </w:r>
      <w:r w:rsidRPr="00C56140">
        <w:rPr>
          <w:lang w:val="el-GR"/>
        </w:rPr>
        <w:instrText xml:space="preserve"> REF _Ref74507429 \r \h  \* MERGEFORMAT </w:instrText>
      </w:r>
      <w:r w:rsidRPr="00C56140">
        <w:rPr>
          <w:lang w:val="el-GR"/>
        </w:rPr>
      </w:r>
      <w:r w:rsidRPr="00C56140">
        <w:rPr>
          <w:lang w:val="el-GR"/>
        </w:rPr>
        <w:fldChar w:fldCharType="separate"/>
      </w:r>
      <w:r w:rsidR="00CB4F34">
        <w:rPr>
          <w:lang w:val="el-GR"/>
        </w:rPr>
        <w:t>2.2.3.1</w:t>
      </w:r>
      <w:r w:rsidRPr="00C56140">
        <w:rPr>
          <w:lang w:val="el-GR"/>
        </w:rPr>
        <w:fldChar w:fldCharType="end"/>
      </w:r>
      <w:r w:rsidRPr="00C56140">
        <w:rPr>
          <w:color w:val="000000"/>
          <w:lang w:val="el-GR"/>
        </w:rPr>
        <w:t>,</w:t>
      </w:r>
    </w:p>
    <w:p w14:paraId="0FE55007" w14:textId="4ABD6692" w:rsidR="00C27CEC" w:rsidRPr="00C56140" w:rsidRDefault="00C27CEC" w:rsidP="00C27CEC">
      <w:pPr>
        <w:rPr>
          <w:color w:val="000000"/>
          <w:lang w:val="el-GR"/>
        </w:rPr>
      </w:pPr>
      <w:r w:rsidRPr="00C56140">
        <w:rPr>
          <w:b/>
          <w:bCs/>
          <w:color w:val="000000"/>
          <w:lang w:val="el-GR"/>
        </w:rPr>
        <w:t>β)</w:t>
      </w:r>
      <w:r w:rsidRPr="00C56140">
        <w:rPr>
          <w:color w:val="000000"/>
          <w:lang w:val="el-GR"/>
        </w:rPr>
        <w:t xml:space="preserve"> για την παράγραφο </w:t>
      </w:r>
      <w:r w:rsidRPr="00C56140">
        <w:rPr>
          <w:b/>
          <w:bCs/>
          <w:color w:val="000000"/>
          <w:lang w:val="el-GR"/>
        </w:rPr>
        <w:fldChar w:fldCharType="begin"/>
      </w:r>
      <w:r w:rsidRPr="00C56140">
        <w:rPr>
          <w:b/>
          <w:bCs/>
          <w:color w:val="000000"/>
          <w:lang w:val="el-GR"/>
        </w:rPr>
        <w:instrText xml:space="preserve"> REF _Ref503518036 \r \h  \* MERGEFORMAT </w:instrText>
      </w:r>
      <w:r w:rsidRPr="00C56140">
        <w:rPr>
          <w:b/>
          <w:bCs/>
          <w:color w:val="000000"/>
          <w:lang w:val="el-GR"/>
        </w:rPr>
      </w:r>
      <w:r w:rsidRPr="00C56140">
        <w:rPr>
          <w:b/>
          <w:bCs/>
          <w:color w:val="000000"/>
          <w:lang w:val="el-GR"/>
        </w:rPr>
        <w:fldChar w:fldCharType="separate"/>
      </w:r>
      <w:r w:rsidR="00CB4F34">
        <w:rPr>
          <w:b/>
          <w:bCs/>
          <w:color w:val="000000"/>
          <w:lang w:val="el-GR"/>
        </w:rPr>
        <w:t>2.2.3.2</w:t>
      </w:r>
      <w:r w:rsidRPr="00C56140">
        <w:rPr>
          <w:b/>
          <w:bCs/>
          <w:color w:val="000000"/>
          <w:lang w:val="el-GR"/>
        </w:rPr>
        <w:fldChar w:fldCharType="end"/>
      </w:r>
      <w:r w:rsidRPr="00C56140">
        <w:rPr>
          <w:b/>
          <w:bCs/>
          <w:color w:val="000000"/>
          <w:lang w:val="el-GR"/>
        </w:rPr>
        <w:t xml:space="preserve"> </w:t>
      </w:r>
      <w:r w:rsidRPr="00C56140">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C56140">
        <w:rPr>
          <w:rStyle w:val="0"/>
          <w:color w:val="000000"/>
          <w:lang w:val="el-GR"/>
        </w:rPr>
        <w:footnoteReference w:id="9"/>
      </w:r>
      <w:r w:rsidR="00DF776D" w:rsidRPr="00C56140">
        <w:rPr>
          <w:color w:val="000000"/>
          <w:lang w:val="el-GR"/>
        </w:rPr>
        <w:t xml:space="preserve"> </w:t>
      </w:r>
    </w:p>
    <w:p w14:paraId="6B3BE812" w14:textId="77777777" w:rsidR="00C27CEC" w:rsidRPr="00C56140" w:rsidRDefault="00C27CEC" w:rsidP="00C27CEC">
      <w:pPr>
        <w:rPr>
          <w:b/>
          <w:bCs/>
          <w:color w:val="000000"/>
          <w:lang w:val="el-GR"/>
        </w:rPr>
      </w:pPr>
      <w:r w:rsidRPr="00C56140">
        <w:rPr>
          <w:color w:val="000000"/>
          <w:lang w:val="el-GR"/>
        </w:rPr>
        <w:lastRenderedPageBreak/>
        <w:t>Ιδίως οι οικονομικοί φορείς που είναι εγκατεστημένοι στην Ελλάδα προσκομίζουν:</w:t>
      </w:r>
    </w:p>
    <w:p w14:paraId="7442D7F9" w14:textId="3C9EC393" w:rsidR="00B9111A" w:rsidRPr="00C56140" w:rsidRDefault="00C27CEC" w:rsidP="00C27CEC">
      <w:pPr>
        <w:rPr>
          <w:b/>
          <w:lang w:val="el-GR"/>
        </w:rPr>
      </w:pPr>
      <w:r w:rsidRPr="00C56140">
        <w:rPr>
          <w:b/>
          <w:bCs/>
          <w:color w:val="000000"/>
          <w:lang w:val="en-US"/>
        </w:rPr>
        <w:t>i</w:t>
      </w:r>
      <w:r w:rsidRPr="00C56140">
        <w:rPr>
          <w:b/>
          <w:bCs/>
          <w:color w:val="000000"/>
          <w:lang w:val="el-GR"/>
        </w:rPr>
        <w:t xml:space="preserve">) </w:t>
      </w:r>
      <w:r w:rsidRPr="00C56140">
        <w:rPr>
          <w:color w:val="000000"/>
          <w:lang w:val="el-GR"/>
        </w:rPr>
        <w:t xml:space="preserve">Για την απόδειξη της εκπλήρωσης των φορολογικών υποχρεώσεων της παραγράφου </w:t>
      </w:r>
      <w:r w:rsidR="008E444E" w:rsidRPr="00C56140">
        <w:rPr>
          <w:color w:val="000000"/>
          <w:lang w:val="el-GR"/>
        </w:rPr>
        <w:fldChar w:fldCharType="begin"/>
      </w:r>
      <w:r w:rsidR="008E444E" w:rsidRPr="00C56140">
        <w:rPr>
          <w:color w:val="000000"/>
          <w:lang w:val="el-GR"/>
        </w:rPr>
        <w:instrText xml:space="preserve"> REF _Ref503518036 \r \h  \* MERGEFORMAT </w:instrText>
      </w:r>
      <w:r w:rsidR="008E444E" w:rsidRPr="00C56140">
        <w:rPr>
          <w:color w:val="000000"/>
          <w:lang w:val="el-GR"/>
        </w:rPr>
      </w:r>
      <w:r w:rsidR="008E444E" w:rsidRPr="00C56140">
        <w:rPr>
          <w:color w:val="000000"/>
          <w:lang w:val="el-GR"/>
        </w:rPr>
        <w:fldChar w:fldCharType="separate"/>
      </w:r>
      <w:r w:rsidR="00CB4F34">
        <w:rPr>
          <w:color w:val="000000"/>
          <w:lang w:val="el-GR"/>
        </w:rPr>
        <w:t>2.2.3.2</w:t>
      </w:r>
      <w:r w:rsidR="008E444E" w:rsidRPr="00C56140">
        <w:rPr>
          <w:color w:val="000000"/>
          <w:lang w:val="el-GR"/>
        </w:rPr>
        <w:fldChar w:fldCharType="end"/>
      </w:r>
      <w:r w:rsidR="008E444E" w:rsidRPr="00C56140">
        <w:rPr>
          <w:color w:val="000000"/>
          <w:lang w:val="el-GR"/>
        </w:rPr>
        <w:t xml:space="preserve"> </w:t>
      </w:r>
      <w:r w:rsidRPr="00C56140">
        <w:rPr>
          <w:color w:val="000000"/>
          <w:lang w:val="el-GR"/>
        </w:rPr>
        <w:t>περίπτωση α’ αποδεικτικό ενημερότητας εκδιδόμενο από την Α.Α.Δ.Ε.</w:t>
      </w:r>
    </w:p>
    <w:p w14:paraId="436458C7" w14:textId="6CDD75B0" w:rsidR="00C27CEC" w:rsidRPr="00C56140" w:rsidRDefault="00C27CEC" w:rsidP="00C27CEC">
      <w:pPr>
        <w:rPr>
          <w:color w:val="000000"/>
          <w:lang w:val="el-GR"/>
        </w:rPr>
      </w:pPr>
      <w:r w:rsidRPr="00C56140">
        <w:rPr>
          <w:b/>
          <w:bCs/>
          <w:color w:val="000000"/>
          <w:lang w:val="en-US"/>
        </w:rPr>
        <w:t>ii</w:t>
      </w:r>
      <w:r w:rsidRPr="00C56140">
        <w:rPr>
          <w:b/>
          <w:bCs/>
          <w:color w:val="000000"/>
          <w:lang w:val="el-GR"/>
        </w:rPr>
        <w:t xml:space="preserve">) </w:t>
      </w:r>
      <w:r w:rsidRPr="00C56140">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C56140">
        <w:rPr>
          <w:b/>
          <w:bCs/>
          <w:color w:val="000000"/>
          <w:lang w:val="el-GR"/>
        </w:rPr>
        <w:fldChar w:fldCharType="begin"/>
      </w:r>
      <w:r w:rsidR="008E444E" w:rsidRPr="00C56140">
        <w:rPr>
          <w:b/>
          <w:bCs/>
          <w:color w:val="000000"/>
          <w:lang w:val="el-GR"/>
        </w:rPr>
        <w:instrText xml:space="preserve"> REF _Ref503518036 \r \h  \* MERGEFORMAT </w:instrText>
      </w:r>
      <w:r w:rsidR="008E444E" w:rsidRPr="00C56140">
        <w:rPr>
          <w:b/>
          <w:bCs/>
          <w:color w:val="000000"/>
          <w:lang w:val="el-GR"/>
        </w:rPr>
      </w:r>
      <w:r w:rsidR="008E444E" w:rsidRPr="00C56140">
        <w:rPr>
          <w:b/>
          <w:bCs/>
          <w:color w:val="000000"/>
          <w:lang w:val="el-GR"/>
        </w:rPr>
        <w:fldChar w:fldCharType="separate"/>
      </w:r>
      <w:r w:rsidR="00CB4F34">
        <w:rPr>
          <w:b/>
          <w:bCs/>
          <w:color w:val="000000"/>
          <w:lang w:val="el-GR"/>
        </w:rPr>
        <w:t>2.2.3.2</w:t>
      </w:r>
      <w:r w:rsidR="008E444E" w:rsidRPr="00C56140">
        <w:rPr>
          <w:b/>
          <w:bCs/>
          <w:color w:val="000000"/>
          <w:lang w:val="el-GR"/>
        </w:rPr>
        <w:fldChar w:fldCharType="end"/>
      </w:r>
      <w:r w:rsidR="00DF776D" w:rsidRPr="00C56140">
        <w:rPr>
          <w:b/>
          <w:bCs/>
          <w:color w:val="000000"/>
          <w:lang w:val="el-GR"/>
        </w:rPr>
        <w:t xml:space="preserve"> </w:t>
      </w:r>
      <w:r w:rsidRPr="00C56140">
        <w:rPr>
          <w:color w:val="000000"/>
          <w:lang w:val="el-GR"/>
        </w:rPr>
        <w:t xml:space="preserve">περίπτωση α’ πιστοποιητικό εκδιδόμενο από τον </w:t>
      </w:r>
      <w:r w:rsidRPr="00C56140">
        <w:rPr>
          <w:color w:val="000000"/>
          <w:lang w:val="en-US"/>
        </w:rPr>
        <w:t>e</w:t>
      </w:r>
      <w:r w:rsidRPr="00C56140">
        <w:rPr>
          <w:color w:val="000000"/>
          <w:lang w:val="el-GR"/>
        </w:rPr>
        <w:t xml:space="preserve">-ΕΦΚΑ. </w:t>
      </w:r>
      <w:r w:rsidR="008E444E" w:rsidRPr="00C56140">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BAEA4BA" w14:textId="13CB2073" w:rsidR="008E444E" w:rsidRPr="00C56140" w:rsidRDefault="008E444E" w:rsidP="008E444E">
      <w:pPr>
        <w:rPr>
          <w:color w:val="000000"/>
          <w:lang w:val="el-GR"/>
        </w:rPr>
      </w:pPr>
      <w:r w:rsidRPr="00C56140">
        <w:rPr>
          <w:b/>
          <w:bCs/>
          <w:color w:val="000000"/>
          <w:lang w:val="en-US"/>
        </w:rPr>
        <w:t>iii</w:t>
      </w:r>
      <w:r w:rsidRPr="00C56140">
        <w:rPr>
          <w:b/>
          <w:bCs/>
          <w:color w:val="000000"/>
          <w:lang w:val="el-GR"/>
        </w:rPr>
        <w:t xml:space="preserve">) </w:t>
      </w:r>
      <w:r w:rsidRPr="00C56140">
        <w:rPr>
          <w:color w:val="000000"/>
          <w:lang w:val="el-GR"/>
        </w:rPr>
        <w:t xml:space="preserve">Για την παράγραφο </w:t>
      </w:r>
      <w:r w:rsidR="00614898" w:rsidRPr="00C56140">
        <w:rPr>
          <w:color w:val="000000"/>
          <w:lang w:val="el-GR"/>
        </w:rPr>
        <w:fldChar w:fldCharType="begin"/>
      </w:r>
      <w:r w:rsidR="00614898" w:rsidRPr="00C56140">
        <w:rPr>
          <w:color w:val="000000"/>
          <w:lang w:val="el-GR"/>
        </w:rPr>
        <w:instrText xml:space="preserve"> REF _Ref503518036 \r \h  \* MERGEFORMAT </w:instrText>
      </w:r>
      <w:r w:rsidR="00614898" w:rsidRPr="00C56140">
        <w:rPr>
          <w:color w:val="000000"/>
          <w:lang w:val="el-GR"/>
        </w:rPr>
      </w:r>
      <w:r w:rsidR="00614898" w:rsidRPr="00C56140">
        <w:rPr>
          <w:color w:val="000000"/>
          <w:lang w:val="el-GR"/>
        </w:rPr>
        <w:fldChar w:fldCharType="separate"/>
      </w:r>
      <w:r w:rsidR="00CB4F34">
        <w:rPr>
          <w:color w:val="000000"/>
          <w:lang w:val="el-GR"/>
        </w:rPr>
        <w:t>2.2.3.2</w:t>
      </w:r>
      <w:r w:rsidR="00614898" w:rsidRPr="00C56140">
        <w:rPr>
          <w:color w:val="000000"/>
          <w:lang w:val="el-GR"/>
        </w:rPr>
        <w:fldChar w:fldCharType="end"/>
      </w:r>
      <w:r w:rsidR="00614898" w:rsidRPr="00C56140">
        <w:rPr>
          <w:color w:val="000000"/>
          <w:lang w:val="el-GR"/>
        </w:rPr>
        <w:t xml:space="preserve"> </w:t>
      </w:r>
      <w:r w:rsidRPr="00C56140">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463C316B" w:rsidR="008E444E" w:rsidRPr="00C56140" w:rsidRDefault="008E444E" w:rsidP="008E444E">
      <w:pPr>
        <w:rPr>
          <w:color w:val="000000"/>
          <w:lang w:val="el-GR"/>
        </w:rPr>
      </w:pPr>
      <w:r w:rsidRPr="00C56140">
        <w:rPr>
          <w:b/>
          <w:bCs/>
          <w:lang w:val="el-GR"/>
        </w:rPr>
        <w:t xml:space="preserve">γ) </w:t>
      </w:r>
      <w:r w:rsidRPr="00C56140">
        <w:rPr>
          <w:color w:val="000000"/>
          <w:lang w:val="el-GR"/>
        </w:rPr>
        <w:t xml:space="preserve">για την παράγραφο </w:t>
      </w:r>
      <w:r w:rsidR="00614898" w:rsidRPr="00C56140">
        <w:rPr>
          <w:color w:val="000000"/>
          <w:lang w:val="el-GR"/>
        </w:rPr>
        <w:fldChar w:fldCharType="begin"/>
      </w:r>
      <w:r w:rsidR="00614898" w:rsidRPr="00C56140">
        <w:rPr>
          <w:color w:val="000000"/>
          <w:lang w:val="el-GR"/>
        </w:rPr>
        <w:instrText xml:space="preserve"> REF _Ref496540586 \r \h </w:instrText>
      </w:r>
      <w:r w:rsidR="00C56140">
        <w:rPr>
          <w:color w:val="000000"/>
          <w:lang w:val="el-GR"/>
        </w:rPr>
        <w:instrText xml:space="preserve"> \* MERGEFORMAT </w:instrText>
      </w:r>
      <w:r w:rsidR="00614898" w:rsidRPr="00C56140">
        <w:rPr>
          <w:color w:val="000000"/>
          <w:lang w:val="el-GR"/>
        </w:rPr>
      </w:r>
      <w:r w:rsidR="00614898" w:rsidRPr="00C56140">
        <w:rPr>
          <w:color w:val="000000"/>
          <w:lang w:val="el-GR"/>
        </w:rPr>
        <w:fldChar w:fldCharType="separate"/>
      </w:r>
      <w:r w:rsidR="00CB4F34">
        <w:rPr>
          <w:color w:val="000000"/>
          <w:lang w:val="el-GR"/>
        </w:rPr>
        <w:t>2.2.3.3</w:t>
      </w:r>
      <w:r w:rsidR="00614898" w:rsidRPr="00C56140">
        <w:rPr>
          <w:color w:val="000000"/>
          <w:lang w:val="el-GR"/>
        </w:rPr>
        <w:fldChar w:fldCharType="end"/>
      </w:r>
      <w:r w:rsidR="00614898" w:rsidRPr="00C56140">
        <w:rPr>
          <w:color w:val="000000"/>
          <w:lang w:val="el-GR"/>
        </w:rPr>
        <w:t xml:space="preserve"> </w:t>
      </w:r>
      <w:r w:rsidRPr="00C56140">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Pr="00C56140" w:rsidRDefault="008E444E" w:rsidP="008E444E">
      <w:pPr>
        <w:rPr>
          <w:b/>
          <w:bCs/>
          <w:color w:val="000000"/>
          <w:lang w:val="el-GR"/>
        </w:rPr>
      </w:pPr>
      <w:r w:rsidRPr="00C56140">
        <w:rPr>
          <w:color w:val="000000"/>
          <w:lang w:val="el-GR"/>
        </w:rPr>
        <w:t>Ιδίως οι οικονομικοί φορείς που είναι εγκατεστημένοι στην Ελλάδα προσκομίζουν:</w:t>
      </w:r>
    </w:p>
    <w:p w14:paraId="2B3F41B4" w14:textId="180B9A8C" w:rsidR="008E444E" w:rsidRPr="00C56140" w:rsidRDefault="008E444E" w:rsidP="008E444E">
      <w:pPr>
        <w:rPr>
          <w:b/>
          <w:lang w:val="el-GR"/>
        </w:rPr>
      </w:pPr>
      <w:bookmarkStart w:id="173" w:name="_Hlk69240569"/>
      <w:r w:rsidRPr="00C56140">
        <w:rPr>
          <w:b/>
          <w:bCs/>
          <w:lang w:val="en-US"/>
        </w:rPr>
        <w:t>i</w:t>
      </w:r>
      <w:r w:rsidRPr="00C56140">
        <w:rPr>
          <w:b/>
          <w:bCs/>
          <w:lang w:val="el-GR"/>
        </w:rPr>
        <w:t>)</w:t>
      </w:r>
      <w:r w:rsidRPr="00C56140">
        <w:rPr>
          <w:bCs/>
          <w:lang w:val="el-GR"/>
        </w:rPr>
        <w:t xml:space="preserve"> Ενιαίο Πιστοποιητικό Δικαστικής Φερεγγυότητας</w:t>
      </w:r>
      <w:bookmarkEnd w:id="173"/>
      <w:r w:rsidRPr="00C56140">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DF776D" w:rsidRPr="00C56140">
        <w:rPr>
          <w:bCs/>
          <w:lang w:val="el-GR"/>
        </w:rPr>
        <w:t xml:space="preserve"> </w:t>
      </w:r>
      <w:bookmarkStart w:id="174" w:name="_Hlk151727489"/>
      <w:r w:rsidR="00EE0915" w:rsidRPr="00C56140">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bookmarkEnd w:id="174"/>
      <w:r w:rsidR="00EE0915" w:rsidRPr="00C56140">
        <w:rPr>
          <w:bCs/>
          <w:lang w:val="el-GR"/>
        </w:rPr>
        <w:t xml:space="preserve"> </w:t>
      </w:r>
      <w:r w:rsidRPr="00C56140">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Pr="00C56140" w:rsidRDefault="008E444E" w:rsidP="008E444E">
      <w:pPr>
        <w:rPr>
          <w:b/>
          <w:bCs/>
          <w:color w:val="000000"/>
          <w:lang w:val="el-GR"/>
        </w:rPr>
      </w:pPr>
      <w:r w:rsidRPr="00C56140">
        <w:rPr>
          <w:b/>
          <w:lang w:val="en-US"/>
        </w:rPr>
        <w:t>ii</w:t>
      </w:r>
      <w:r w:rsidRPr="00C56140">
        <w:rPr>
          <w:b/>
          <w:lang w:val="el-GR"/>
        </w:rPr>
        <w:t xml:space="preserve">) </w:t>
      </w:r>
      <w:r w:rsidRPr="00C56140">
        <w:rPr>
          <w:bCs/>
          <w:lang w:val="el-GR"/>
        </w:rPr>
        <w:t>Π</w:t>
      </w:r>
      <w:r w:rsidRPr="00C56140">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Pr="00C56140" w:rsidRDefault="008E444E" w:rsidP="008E444E">
      <w:pPr>
        <w:rPr>
          <w:bCs/>
          <w:color w:val="000000"/>
          <w:lang w:val="el-GR"/>
        </w:rPr>
      </w:pPr>
      <w:r w:rsidRPr="00C56140">
        <w:rPr>
          <w:b/>
          <w:bCs/>
          <w:color w:val="000000"/>
          <w:lang w:val="en-US"/>
        </w:rPr>
        <w:t>iii</w:t>
      </w:r>
      <w:r w:rsidRPr="00C56140">
        <w:rPr>
          <w:b/>
          <w:bCs/>
          <w:color w:val="000000"/>
          <w:lang w:val="el-GR"/>
        </w:rPr>
        <w:t xml:space="preserve">) </w:t>
      </w:r>
      <w:r w:rsidRPr="00C56140">
        <w:rPr>
          <w:color w:val="000000"/>
          <w:lang w:val="el-GR"/>
        </w:rPr>
        <w:t xml:space="preserve">Εκτύπωση της καρτέλας “Στοιχεία Μητρώου/ Επιχείρησης” </w:t>
      </w:r>
      <w:r w:rsidRPr="00C56140">
        <w:rPr>
          <w:bCs/>
          <w:lang w:val="el-GR"/>
        </w:rPr>
        <w:t>από την ηλεκτρονική πλατφόρμα της Ανεξάρτητης Αρχής Δημοσίων Εσόδων</w:t>
      </w:r>
      <w:r w:rsidRPr="00C56140">
        <w:rPr>
          <w:color w:val="000000"/>
          <w:lang w:val="el-GR"/>
        </w:rPr>
        <w:t xml:space="preserve">, όπως αυτά εμφανίζονται στο taxisnet, από την οποία να προκύπτει η </w:t>
      </w:r>
      <w:r w:rsidRPr="00C56140">
        <w:rPr>
          <w:bCs/>
          <w:color w:val="000000"/>
          <w:lang w:val="el-GR"/>
        </w:rPr>
        <w:t>μη αναστολή της επιχειρηματικής δραστηριότητάς τους.</w:t>
      </w:r>
    </w:p>
    <w:p w14:paraId="5A6119A2" w14:textId="77777777" w:rsidR="008E444E" w:rsidRPr="00C56140" w:rsidRDefault="008E444E" w:rsidP="008E444E">
      <w:pPr>
        <w:rPr>
          <w:b/>
          <w:color w:val="000000"/>
          <w:lang w:val="el-GR"/>
        </w:rPr>
      </w:pPr>
      <w:r w:rsidRPr="00C56140">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60180804" w:rsidR="00614898" w:rsidRPr="00C56140" w:rsidRDefault="00614898" w:rsidP="00614898">
      <w:pPr>
        <w:rPr>
          <w:color w:val="000000"/>
          <w:lang w:val="el-GR"/>
        </w:rPr>
      </w:pPr>
      <w:r w:rsidRPr="00C56140">
        <w:rPr>
          <w:b/>
          <w:color w:val="000000"/>
          <w:lang w:val="el-GR"/>
        </w:rPr>
        <w:t>δ)</w:t>
      </w:r>
      <w:r w:rsidRPr="00C56140">
        <w:rPr>
          <w:color w:val="000000"/>
          <w:lang w:val="el-GR"/>
        </w:rPr>
        <w:t xml:space="preserve"> Για τις λοιπές περιπτώσεις της παραγράφου </w:t>
      </w:r>
      <w:r w:rsidRPr="00C56140">
        <w:rPr>
          <w:color w:val="000000"/>
          <w:lang w:val="el-GR"/>
        </w:rPr>
        <w:fldChar w:fldCharType="begin"/>
      </w:r>
      <w:r w:rsidRPr="00C56140">
        <w:rPr>
          <w:color w:val="000000"/>
          <w:lang w:val="el-GR"/>
        </w:rPr>
        <w:instrText xml:space="preserve"> REF _Ref496540586 \r \h </w:instrText>
      </w:r>
      <w:r w:rsidR="00C56140">
        <w:rPr>
          <w:color w:val="000000"/>
          <w:lang w:val="el-GR"/>
        </w:rPr>
        <w:instrText xml:space="preserve"> \* MERGEFORMAT </w:instrText>
      </w:r>
      <w:r w:rsidRPr="00C56140">
        <w:rPr>
          <w:color w:val="000000"/>
          <w:lang w:val="el-GR"/>
        </w:rPr>
      </w:r>
      <w:r w:rsidRPr="00C56140">
        <w:rPr>
          <w:color w:val="000000"/>
          <w:lang w:val="el-GR"/>
        </w:rPr>
        <w:fldChar w:fldCharType="separate"/>
      </w:r>
      <w:r w:rsidR="00CB4F34">
        <w:rPr>
          <w:color w:val="000000"/>
          <w:lang w:val="el-GR"/>
        </w:rPr>
        <w:t>2.2.3.3</w:t>
      </w:r>
      <w:r w:rsidRPr="00C56140">
        <w:rPr>
          <w:color w:val="000000"/>
          <w:lang w:val="el-GR"/>
        </w:rPr>
        <w:fldChar w:fldCharType="end"/>
      </w:r>
      <w:r w:rsidRPr="00C56140">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185A0C55" w:rsidR="00614898" w:rsidRPr="00C56140" w:rsidRDefault="00614898" w:rsidP="00614898">
      <w:pPr>
        <w:tabs>
          <w:tab w:val="left" w:pos="1980"/>
        </w:tabs>
        <w:rPr>
          <w:color w:val="000000"/>
          <w:lang w:val="el-GR"/>
        </w:rPr>
      </w:pPr>
      <w:r w:rsidRPr="00C56140">
        <w:rPr>
          <w:b/>
          <w:bCs/>
          <w:color w:val="000000"/>
          <w:lang w:val="el-GR"/>
        </w:rPr>
        <w:t>ε)</w:t>
      </w:r>
      <w:r w:rsidRPr="00C56140">
        <w:rPr>
          <w:color w:val="000000"/>
          <w:lang w:val="el-GR"/>
        </w:rPr>
        <w:t xml:space="preserve"> </w:t>
      </w:r>
      <w:r w:rsidRPr="00C56140">
        <w:rPr>
          <w:lang w:val="el-GR"/>
        </w:rPr>
        <w:t xml:space="preserve">για την παράγραφο </w:t>
      </w:r>
      <w:r w:rsidRPr="00C56140">
        <w:rPr>
          <w:lang w:val="el-GR"/>
        </w:rPr>
        <w:fldChar w:fldCharType="begin"/>
      </w:r>
      <w:r w:rsidRPr="00C56140">
        <w:rPr>
          <w:lang w:val="el-GR"/>
        </w:rPr>
        <w:instrText xml:space="preserve"> REF _Ref496540821 \r \h </w:instrText>
      </w:r>
      <w:r w:rsidR="00C56140">
        <w:rPr>
          <w:lang w:val="el-GR"/>
        </w:rPr>
        <w:instrText xml:space="preserve"> \* MERGEFORMAT </w:instrText>
      </w:r>
      <w:r w:rsidRPr="00C56140">
        <w:rPr>
          <w:lang w:val="el-GR"/>
        </w:rPr>
      </w:r>
      <w:r w:rsidRPr="00C56140">
        <w:rPr>
          <w:lang w:val="el-GR"/>
        </w:rPr>
        <w:fldChar w:fldCharType="separate"/>
      </w:r>
      <w:r w:rsidR="00CB4F34">
        <w:rPr>
          <w:lang w:val="el-GR"/>
        </w:rPr>
        <w:t>2.2.3.8</w:t>
      </w:r>
      <w:r w:rsidRPr="00C56140">
        <w:rPr>
          <w:lang w:val="el-GR"/>
        </w:rPr>
        <w:fldChar w:fldCharType="end"/>
      </w:r>
      <w:r w:rsidRPr="00C56140">
        <w:rPr>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C56140">
        <w:rPr>
          <w:color w:val="000000"/>
          <w:lang w:val="el-GR"/>
        </w:rPr>
        <w:t>.</w:t>
      </w:r>
    </w:p>
    <w:p w14:paraId="754769FC" w14:textId="38A118B7" w:rsidR="00614898" w:rsidRPr="00C56140" w:rsidRDefault="00614898" w:rsidP="00614898">
      <w:pPr>
        <w:tabs>
          <w:tab w:val="left" w:pos="1980"/>
        </w:tabs>
        <w:rPr>
          <w:color w:val="000000"/>
          <w:lang w:val="el-GR"/>
        </w:rPr>
      </w:pPr>
      <w:r w:rsidRPr="00C56140">
        <w:rPr>
          <w:b/>
          <w:color w:val="000000"/>
          <w:lang w:val="el-GR"/>
        </w:rPr>
        <w:t>στ)</w:t>
      </w:r>
      <w:r w:rsidRPr="00C56140">
        <w:rPr>
          <w:color w:val="000000"/>
          <w:lang w:val="el-GR"/>
        </w:rPr>
        <w:t xml:space="preserve"> για την παράγραφο </w:t>
      </w:r>
      <w:r w:rsidRPr="00C56140">
        <w:rPr>
          <w:color w:val="000000"/>
          <w:lang w:val="el-GR"/>
        </w:rPr>
        <w:fldChar w:fldCharType="begin"/>
      </w:r>
      <w:r w:rsidRPr="00C56140">
        <w:rPr>
          <w:color w:val="000000"/>
          <w:lang w:val="el-GR"/>
        </w:rPr>
        <w:instrText xml:space="preserve"> REF _Ref74508082 \r \h </w:instrText>
      </w:r>
      <w:r w:rsidR="00C56140">
        <w:rPr>
          <w:color w:val="000000"/>
          <w:lang w:val="el-GR"/>
        </w:rPr>
        <w:instrText xml:space="preserve"> \* MERGEFORMAT </w:instrText>
      </w:r>
      <w:r w:rsidRPr="00C56140">
        <w:rPr>
          <w:color w:val="000000"/>
          <w:lang w:val="el-GR"/>
        </w:rPr>
      </w:r>
      <w:r w:rsidRPr="00C56140">
        <w:rPr>
          <w:color w:val="000000"/>
          <w:lang w:val="el-GR"/>
        </w:rPr>
        <w:fldChar w:fldCharType="separate"/>
      </w:r>
      <w:r w:rsidR="00CB4F34">
        <w:rPr>
          <w:color w:val="000000"/>
          <w:lang w:val="el-GR"/>
        </w:rPr>
        <w:t>2.2.3.4</w:t>
      </w:r>
      <w:r w:rsidRPr="00C56140">
        <w:rPr>
          <w:color w:val="000000"/>
          <w:lang w:val="el-GR"/>
        </w:rPr>
        <w:fldChar w:fldCharType="end"/>
      </w:r>
      <w:r w:rsidRPr="00C56140">
        <w:rPr>
          <w:color w:val="000000"/>
          <w:lang w:val="el-GR"/>
        </w:rPr>
        <w:t>,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C56140">
        <w:rPr>
          <w:lang w:val="el-GR"/>
        </w:rPr>
        <w:t xml:space="preserve"> </w:t>
      </w:r>
      <w:r w:rsidRPr="00C56140">
        <w:rPr>
          <w:color w:val="000000"/>
          <w:lang w:val="el-GR"/>
        </w:rPr>
        <w:t xml:space="preserve">ή νομικό πρόσωπο της αλλοδαπής που αντιστοιχεί σε ανώνυμη εταιρεία </w:t>
      </w:r>
      <w:bookmarkStart w:id="175" w:name="_Hlk126493238"/>
      <w:r w:rsidRPr="00C56140">
        <w:rPr>
          <w:color w:val="000000"/>
          <w:lang w:val="el-GR"/>
        </w:rPr>
        <w:t xml:space="preserve">(πλην των περιπτώσεων που αναφέρθηκαν στην παρ. </w:t>
      </w:r>
      <w:r w:rsidRPr="00C56140">
        <w:rPr>
          <w:color w:val="000000"/>
          <w:lang w:val="el-GR"/>
        </w:rPr>
        <w:fldChar w:fldCharType="begin"/>
      </w:r>
      <w:r w:rsidRPr="00C56140">
        <w:rPr>
          <w:color w:val="000000"/>
          <w:lang w:val="el-GR"/>
        </w:rPr>
        <w:instrText xml:space="preserve"> REF _Ref74508082 \r \h </w:instrText>
      </w:r>
      <w:r w:rsidR="00C56140">
        <w:rPr>
          <w:color w:val="000000"/>
          <w:lang w:val="el-GR"/>
        </w:rPr>
        <w:instrText xml:space="preserve"> \* MERGEFORMAT </w:instrText>
      </w:r>
      <w:r w:rsidRPr="00C56140">
        <w:rPr>
          <w:color w:val="000000"/>
          <w:lang w:val="el-GR"/>
        </w:rPr>
      </w:r>
      <w:r w:rsidRPr="00C56140">
        <w:rPr>
          <w:color w:val="000000"/>
          <w:lang w:val="el-GR"/>
        </w:rPr>
        <w:fldChar w:fldCharType="separate"/>
      </w:r>
      <w:r w:rsidR="00CB4F34">
        <w:rPr>
          <w:color w:val="000000"/>
          <w:lang w:val="el-GR"/>
        </w:rPr>
        <w:t>2.2.3.4</w:t>
      </w:r>
      <w:r w:rsidRPr="00C56140">
        <w:rPr>
          <w:color w:val="000000"/>
          <w:lang w:val="el-GR"/>
        </w:rPr>
        <w:fldChar w:fldCharType="end"/>
      </w:r>
      <w:r w:rsidRPr="00C56140">
        <w:rPr>
          <w:color w:val="000000"/>
          <w:lang w:val="el-GR"/>
        </w:rPr>
        <w:t xml:space="preserve"> της παρούσας ανωτέρω)</w:t>
      </w:r>
      <w:bookmarkEnd w:id="175"/>
      <w:r w:rsidRPr="00C56140">
        <w:rPr>
          <w:color w:val="000000"/>
          <w:lang w:val="el-GR"/>
        </w:rPr>
        <w:t>.</w:t>
      </w:r>
      <w:r w:rsidR="00DF776D" w:rsidRPr="00C56140">
        <w:rPr>
          <w:color w:val="000000"/>
          <w:lang w:val="el-GR"/>
        </w:rPr>
        <w:t xml:space="preserve"> </w:t>
      </w:r>
    </w:p>
    <w:p w14:paraId="4FB9E381" w14:textId="77777777" w:rsidR="00614898" w:rsidRPr="00C56140" w:rsidRDefault="00614898" w:rsidP="00614898">
      <w:pPr>
        <w:tabs>
          <w:tab w:val="left" w:pos="1980"/>
        </w:tabs>
        <w:rPr>
          <w:color w:val="000000"/>
          <w:lang w:val="el-GR"/>
        </w:rPr>
      </w:pPr>
      <w:r w:rsidRPr="00C56140">
        <w:rPr>
          <w:color w:val="000000"/>
          <w:lang w:val="el-GR"/>
        </w:rPr>
        <w:t>Συγκεκριμένα, προσκομίζονται:</w:t>
      </w:r>
    </w:p>
    <w:p w14:paraId="2959A88D" w14:textId="3F4FAD1A" w:rsidR="00614898" w:rsidRPr="00C56140" w:rsidRDefault="00614898" w:rsidP="00614898">
      <w:pPr>
        <w:tabs>
          <w:tab w:val="left" w:pos="1980"/>
        </w:tabs>
        <w:rPr>
          <w:color w:val="000000"/>
          <w:lang w:val="el-GR"/>
        </w:rPr>
      </w:pPr>
      <w:r w:rsidRPr="00C56140">
        <w:rPr>
          <w:b/>
          <w:bCs/>
          <w:color w:val="000000"/>
          <w:lang w:val="en-US"/>
        </w:rPr>
        <w:lastRenderedPageBreak/>
        <w:t>i</w:t>
      </w:r>
      <w:r w:rsidRPr="00C56140">
        <w:rPr>
          <w:b/>
          <w:bCs/>
          <w:color w:val="000000"/>
          <w:lang w:val="el-GR"/>
        </w:rPr>
        <w:t xml:space="preserve">) </w:t>
      </w:r>
      <w:r w:rsidRPr="00C56140">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Pr="00C56140">
        <w:rPr>
          <w:color w:val="000000"/>
          <w:lang w:val="el-GR"/>
        </w:rPr>
        <w:fldChar w:fldCharType="begin"/>
      </w:r>
      <w:r w:rsidRPr="00C56140">
        <w:rPr>
          <w:color w:val="000000"/>
          <w:lang w:val="el-GR"/>
        </w:rPr>
        <w:instrText xml:space="preserve"> REF _Ref74508082 \r \h </w:instrText>
      </w:r>
      <w:r w:rsidR="00C56140">
        <w:rPr>
          <w:color w:val="000000"/>
          <w:lang w:val="el-GR"/>
        </w:rPr>
        <w:instrText xml:space="preserve"> \* MERGEFORMAT </w:instrText>
      </w:r>
      <w:r w:rsidRPr="00C56140">
        <w:rPr>
          <w:color w:val="000000"/>
          <w:lang w:val="el-GR"/>
        </w:rPr>
      </w:r>
      <w:r w:rsidRPr="00C56140">
        <w:rPr>
          <w:color w:val="000000"/>
          <w:lang w:val="el-GR"/>
        </w:rPr>
        <w:fldChar w:fldCharType="separate"/>
      </w:r>
      <w:r w:rsidR="00CB4F34">
        <w:rPr>
          <w:color w:val="000000"/>
          <w:lang w:val="el-GR"/>
        </w:rPr>
        <w:t>2.2.3.4</w:t>
      </w:r>
      <w:r w:rsidRPr="00C56140">
        <w:rPr>
          <w:color w:val="000000"/>
          <w:lang w:val="el-GR"/>
        </w:rPr>
        <w:fldChar w:fldCharType="end"/>
      </w:r>
      <w:r w:rsidRPr="00C56140">
        <w:rPr>
          <w:color w:val="000000"/>
          <w:lang w:val="el-GR"/>
        </w:rPr>
        <w:t xml:space="preserve"> βεβαίωση του αρμοδίου Χρηματιστηρίου. </w:t>
      </w:r>
    </w:p>
    <w:p w14:paraId="6FA3F725" w14:textId="2252D915" w:rsidR="00614898" w:rsidRPr="00C56140" w:rsidRDefault="00614898" w:rsidP="00614898">
      <w:pPr>
        <w:tabs>
          <w:tab w:val="left" w:pos="1980"/>
        </w:tabs>
        <w:rPr>
          <w:color w:val="000000"/>
          <w:lang w:val="el-GR"/>
        </w:rPr>
      </w:pPr>
      <w:r w:rsidRPr="00C56140">
        <w:rPr>
          <w:b/>
          <w:bCs/>
          <w:color w:val="000000"/>
          <w:lang w:val="en-US"/>
        </w:rPr>
        <w:t>ii</w:t>
      </w:r>
      <w:r w:rsidRPr="00C56140">
        <w:rPr>
          <w:b/>
          <w:bCs/>
          <w:color w:val="000000"/>
          <w:lang w:val="el-GR"/>
        </w:rPr>
        <w:t xml:space="preserve">) </w:t>
      </w:r>
      <w:r w:rsidRPr="00C56140">
        <w:rPr>
          <w:color w:val="000000"/>
          <w:lang w:val="el-GR"/>
        </w:rPr>
        <w:t xml:space="preserve">Όσον αφορά την εξαίρεση της περ. β) της παραγράφου </w:t>
      </w:r>
      <w:r w:rsidRPr="00C56140">
        <w:rPr>
          <w:color w:val="000000"/>
          <w:lang w:val="el-GR"/>
        </w:rPr>
        <w:fldChar w:fldCharType="begin"/>
      </w:r>
      <w:r w:rsidRPr="00C56140">
        <w:rPr>
          <w:color w:val="000000"/>
          <w:lang w:val="el-GR"/>
        </w:rPr>
        <w:instrText xml:space="preserve"> REF _Ref74508082 \r \h </w:instrText>
      </w:r>
      <w:r w:rsidR="00C56140">
        <w:rPr>
          <w:color w:val="000000"/>
          <w:lang w:val="el-GR"/>
        </w:rPr>
        <w:instrText xml:space="preserve"> \* MERGEFORMAT </w:instrText>
      </w:r>
      <w:r w:rsidRPr="00C56140">
        <w:rPr>
          <w:color w:val="000000"/>
          <w:lang w:val="el-GR"/>
        </w:rPr>
      </w:r>
      <w:r w:rsidRPr="00C56140">
        <w:rPr>
          <w:color w:val="000000"/>
          <w:lang w:val="el-GR"/>
        </w:rPr>
        <w:fldChar w:fldCharType="separate"/>
      </w:r>
      <w:r w:rsidR="00CB4F34">
        <w:rPr>
          <w:color w:val="000000"/>
          <w:lang w:val="el-GR"/>
        </w:rPr>
        <w:t>2.2.3.4</w:t>
      </w:r>
      <w:r w:rsidRPr="00C56140">
        <w:rPr>
          <w:color w:val="000000"/>
          <w:lang w:val="el-GR"/>
        </w:rPr>
        <w:fldChar w:fldCharType="end"/>
      </w:r>
      <w:r w:rsidRPr="00C56140">
        <w:rPr>
          <w:color w:val="000000"/>
          <w:lang w:val="el-GR"/>
        </w:rPr>
        <w:t>, για την απόδειξη του ελέγχου δικαιωμάτων ψήφου</w:t>
      </w:r>
      <w:r w:rsidR="00534807" w:rsidRPr="00C56140">
        <w:rPr>
          <w:color w:val="000000"/>
          <w:lang w:val="el-GR"/>
        </w:rPr>
        <w:t>,</w:t>
      </w:r>
      <w:r w:rsidRPr="00C56140">
        <w:rPr>
          <w:color w:val="000000"/>
          <w:lang w:val="el-GR"/>
        </w:rPr>
        <w:t xml:space="preserve">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Pr="00C56140">
        <w:rPr>
          <w:color w:val="000000"/>
          <w:lang w:val="el-GR"/>
        </w:rPr>
        <w:fldChar w:fldCharType="begin"/>
      </w:r>
      <w:r w:rsidRPr="00C56140">
        <w:rPr>
          <w:color w:val="000000"/>
          <w:lang w:val="el-GR"/>
        </w:rPr>
        <w:instrText xml:space="preserve"> REF _Ref74508082 \r \h </w:instrText>
      </w:r>
      <w:r w:rsidR="00C56140">
        <w:rPr>
          <w:color w:val="000000"/>
          <w:lang w:val="el-GR"/>
        </w:rPr>
        <w:instrText xml:space="preserve"> \* MERGEFORMAT </w:instrText>
      </w:r>
      <w:r w:rsidRPr="00C56140">
        <w:rPr>
          <w:color w:val="000000"/>
          <w:lang w:val="el-GR"/>
        </w:rPr>
      </w:r>
      <w:r w:rsidRPr="00C56140">
        <w:rPr>
          <w:color w:val="000000"/>
          <w:lang w:val="el-GR"/>
        </w:rPr>
        <w:fldChar w:fldCharType="separate"/>
      </w:r>
      <w:r w:rsidR="00CB4F34">
        <w:rPr>
          <w:color w:val="000000"/>
          <w:lang w:val="el-GR"/>
        </w:rPr>
        <w:t>2.2.3.4</w:t>
      </w:r>
      <w:r w:rsidRPr="00C56140">
        <w:rPr>
          <w:color w:val="000000"/>
          <w:lang w:val="el-GR"/>
        </w:rPr>
        <w:fldChar w:fldCharType="end"/>
      </w:r>
      <w:r w:rsidRPr="00C56140">
        <w:rPr>
          <w:color w:val="000000"/>
          <w:lang w:val="el-GR"/>
        </w:rPr>
        <w:t>.</w:t>
      </w:r>
    </w:p>
    <w:p w14:paraId="004D430D" w14:textId="77777777" w:rsidR="00614898" w:rsidRPr="00C56140" w:rsidRDefault="00614898" w:rsidP="00614898">
      <w:pPr>
        <w:tabs>
          <w:tab w:val="left" w:pos="1980"/>
        </w:tabs>
        <w:rPr>
          <w:color w:val="000000"/>
          <w:lang w:val="el-GR"/>
        </w:rPr>
      </w:pPr>
      <w:r w:rsidRPr="00C56140">
        <w:rPr>
          <w:b/>
          <w:bCs/>
          <w:color w:val="000000"/>
          <w:lang w:val="en-US"/>
        </w:rPr>
        <w:t>iii</w:t>
      </w:r>
      <w:r w:rsidRPr="00C56140">
        <w:rPr>
          <w:b/>
          <w:bCs/>
          <w:color w:val="000000"/>
          <w:lang w:val="el-GR"/>
        </w:rPr>
        <w:t>)</w:t>
      </w:r>
      <w:r w:rsidRPr="00C56140">
        <w:rPr>
          <w:color w:val="000000"/>
          <w:lang w:val="el-GR"/>
        </w:rPr>
        <w:t xml:space="preserve"> Δικαιολογητικά ονομαστικοποίησης μετοχών του προσωρινού αναδόχου:</w:t>
      </w:r>
    </w:p>
    <w:p w14:paraId="2F11FFE6" w14:textId="77777777" w:rsidR="00614898" w:rsidRPr="00C56140" w:rsidRDefault="00614898" w:rsidP="00614898">
      <w:pPr>
        <w:tabs>
          <w:tab w:val="left" w:pos="1980"/>
        </w:tabs>
        <w:rPr>
          <w:color w:val="000000"/>
          <w:lang w:val="el-GR"/>
        </w:rPr>
      </w:pPr>
      <w:r w:rsidRPr="00C56140">
        <w:rPr>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6092DA8B" w14:textId="77777777" w:rsidR="00614898" w:rsidRPr="00C56140" w:rsidRDefault="00614898" w:rsidP="00614898">
      <w:pPr>
        <w:tabs>
          <w:tab w:val="left" w:pos="1980"/>
        </w:tabs>
        <w:rPr>
          <w:color w:val="000000"/>
          <w:lang w:val="el-GR"/>
        </w:rPr>
      </w:pPr>
      <w:r w:rsidRPr="00C56140">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C56140" w:rsidRDefault="00614898" w:rsidP="00614898">
      <w:pPr>
        <w:tabs>
          <w:tab w:val="left" w:pos="1980"/>
        </w:tabs>
        <w:rPr>
          <w:color w:val="000000"/>
          <w:lang w:val="el-GR"/>
        </w:rPr>
      </w:pPr>
      <w:r w:rsidRPr="00C56140">
        <w:rPr>
          <w:color w:val="000000"/>
          <w:lang w:val="el-GR"/>
        </w:rPr>
        <w:t>Ειδικότερα:</w:t>
      </w:r>
    </w:p>
    <w:p w14:paraId="5D433410" w14:textId="77777777" w:rsidR="00614898" w:rsidRPr="00C56140" w:rsidRDefault="00614898" w:rsidP="00614898">
      <w:pPr>
        <w:tabs>
          <w:tab w:val="left" w:pos="1980"/>
        </w:tabs>
        <w:rPr>
          <w:color w:val="000000"/>
          <w:lang w:val="el-GR"/>
        </w:rPr>
      </w:pPr>
      <w:r w:rsidRPr="00C56140">
        <w:rPr>
          <w:b/>
          <w:color w:val="000000"/>
          <w:lang w:val="el-GR"/>
        </w:rPr>
        <w:t xml:space="preserve">- </w:t>
      </w:r>
      <w:r w:rsidRPr="00C56140">
        <w:rPr>
          <w:color w:val="000000"/>
          <w:lang w:val="el-GR"/>
        </w:rPr>
        <w:t xml:space="preserve">Όσον αφορά στις </w:t>
      </w:r>
      <w:r w:rsidRPr="00C56140">
        <w:rPr>
          <w:b/>
          <w:color w:val="000000"/>
          <w:lang w:val="el-GR"/>
        </w:rPr>
        <w:t>εγκατεστημένες στην Ελλάδα ανώνυμες εταιρείες</w:t>
      </w:r>
      <w:r w:rsidRPr="00C56140">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C56140" w:rsidRDefault="00614898" w:rsidP="00614898">
      <w:pPr>
        <w:tabs>
          <w:tab w:val="left" w:pos="1980"/>
        </w:tabs>
        <w:rPr>
          <w:color w:val="000000"/>
          <w:lang w:val="el-GR"/>
        </w:rPr>
      </w:pPr>
      <w:r w:rsidRPr="00C56140">
        <w:rPr>
          <w:b/>
          <w:color w:val="000000"/>
          <w:lang w:val="el-GR"/>
        </w:rPr>
        <w:t xml:space="preserve">- </w:t>
      </w:r>
      <w:r w:rsidRPr="00C56140">
        <w:rPr>
          <w:color w:val="000000"/>
          <w:lang w:val="el-GR"/>
        </w:rPr>
        <w:t xml:space="preserve">Όσον αφορά στις </w:t>
      </w:r>
      <w:r w:rsidRPr="00C56140">
        <w:rPr>
          <w:b/>
          <w:color w:val="000000"/>
          <w:lang w:val="el-GR"/>
        </w:rPr>
        <w:t>αλλοδαπές ανώνυμες εταιρίες ή αλλοδαπά νομικά πρόσωπα που αντιστοιχούν σε ανώνυμες εταιρείες</w:t>
      </w:r>
      <w:r w:rsidRPr="00C56140">
        <w:rPr>
          <w:color w:val="000000"/>
          <w:lang w:val="el-GR"/>
        </w:rPr>
        <w:t>:</w:t>
      </w:r>
    </w:p>
    <w:p w14:paraId="5A3C60C8" w14:textId="43214A0E" w:rsidR="00614898" w:rsidRPr="00C56140" w:rsidRDefault="00614898" w:rsidP="00614898">
      <w:pPr>
        <w:tabs>
          <w:tab w:val="left" w:pos="1980"/>
        </w:tabs>
        <w:rPr>
          <w:b/>
          <w:color w:val="000000"/>
          <w:lang w:val="el-GR"/>
        </w:rPr>
      </w:pPr>
      <w:r w:rsidRPr="00C56140">
        <w:rPr>
          <w:b/>
          <w:color w:val="000000"/>
          <w:lang w:val="el-GR"/>
        </w:rPr>
        <w:t>Α) εφόσον έχουν κατά το δίκαιο της έδρας τους ονομαστικές μετοχές,</w:t>
      </w:r>
      <w:r w:rsidR="00DF776D" w:rsidRPr="00C56140">
        <w:rPr>
          <w:b/>
          <w:color w:val="000000"/>
          <w:lang w:val="el-GR"/>
        </w:rPr>
        <w:t xml:space="preserve"> </w:t>
      </w:r>
      <w:r w:rsidRPr="00C56140">
        <w:rPr>
          <w:b/>
          <w:color w:val="000000"/>
          <w:lang w:val="el-GR"/>
        </w:rPr>
        <w:t>προσκομίζουν :</w:t>
      </w:r>
    </w:p>
    <w:p w14:paraId="5959BEC8" w14:textId="77777777" w:rsidR="00614898" w:rsidRPr="00C56140" w:rsidRDefault="00614898" w:rsidP="00614898">
      <w:pPr>
        <w:tabs>
          <w:tab w:val="left" w:pos="1980"/>
        </w:tabs>
        <w:rPr>
          <w:color w:val="000000"/>
          <w:lang w:val="el-GR"/>
        </w:rPr>
      </w:pPr>
      <w:r w:rsidRPr="00C56140">
        <w:rPr>
          <w:color w:val="000000"/>
          <w:lang w:val="en-US"/>
        </w:rPr>
        <w:t>i</w:t>
      </w:r>
      <w:r w:rsidRPr="00C56140">
        <w:rPr>
          <w:color w:val="000000"/>
          <w:lang w:val="el-GR"/>
        </w:rPr>
        <w:t>) Πιστοποιητικό αρμόδιας αρχής του κράτους της έδρας, από το οποίο να προκύπτει ότι οι μετοχές τους είναι ονομαστικές</w:t>
      </w:r>
    </w:p>
    <w:p w14:paraId="62F8EE99" w14:textId="77777777" w:rsidR="00614898" w:rsidRPr="00C56140" w:rsidRDefault="00614898" w:rsidP="00614898">
      <w:pPr>
        <w:tabs>
          <w:tab w:val="left" w:pos="1980"/>
        </w:tabs>
        <w:rPr>
          <w:color w:val="000000"/>
          <w:lang w:val="el-GR"/>
        </w:rPr>
      </w:pPr>
      <w:r w:rsidRPr="00C56140">
        <w:rPr>
          <w:color w:val="000000"/>
          <w:lang w:val="en-US"/>
        </w:rPr>
        <w:t>ii</w:t>
      </w:r>
      <w:r w:rsidRPr="00C56140">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6516F7DA" w:rsidR="00614898" w:rsidRPr="00C56140" w:rsidRDefault="00614898" w:rsidP="00614898">
      <w:pPr>
        <w:tabs>
          <w:tab w:val="left" w:pos="1980"/>
        </w:tabs>
        <w:rPr>
          <w:color w:val="000000"/>
          <w:lang w:val="el-GR"/>
        </w:rPr>
      </w:pPr>
      <w:r w:rsidRPr="00C56140">
        <w:rPr>
          <w:color w:val="000000"/>
          <w:lang w:val="en-US"/>
        </w:rPr>
        <w:t>iii</w:t>
      </w:r>
      <w:r w:rsidRPr="00C56140">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00DF776D" w:rsidRPr="00C56140">
        <w:rPr>
          <w:color w:val="000000"/>
          <w:lang w:val="el-GR"/>
        </w:rPr>
        <w:t xml:space="preserve"> </w:t>
      </w:r>
    </w:p>
    <w:p w14:paraId="57F15155" w14:textId="779950D2" w:rsidR="00614898" w:rsidRPr="00C56140" w:rsidRDefault="00614898" w:rsidP="00614898">
      <w:pPr>
        <w:tabs>
          <w:tab w:val="left" w:pos="1980"/>
        </w:tabs>
        <w:rPr>
          <w:b/>
          <w:color w:val="000000"/>
          <w:lang w:val="el-GR"/>
        </w:rPr>
      </w:pPr>
      <w:r w:rsidRPr="00C56140">
        <w:rPr>
          <w:b/>
          <w:color w:val="000000"/>
          <w:lang w:val="el-GR"/>
        </w:rPr>
        <w:t>Β)</w:t>
      </w:r>
      <w:r w:rsidR="00DF776D" w:rsidRPr="00C56140">
        <w:rPr>
          <w:b/>
          <w:color w:val="000000"/>
          <w:lang w:val="el-GR"/>
        </w:rPr>
        <w:t xml:space="preserve"> </w:t>
      </w:r>
      <w:r w:rsidRPr="00C56140">
        <w:rPr>
          <w:b/>
          <w:color w:val="000000"/>
          <w:lang w:val="el-GR"/>
        </w:rPr>
        <w:t>εφόσον δεν έχουν υποχρέωση ονομαστικοποίησης μετοχών ή δεν προβλέπεται η ονομαστικοποίηση των μετοχών, προσκομίζουν:</w:t>
      </w:r>
    </w:p>
    <w:p w14:paraId="5FCA19E6" w14:textId="06CD7BBD" w:rsidR="00614898" w:rsidRPr="00C56140" w:rsidRDefault="00614898" w:rsidP="00614898">
      <w:pPr>
        <w:tabs>
          <w:tab w:val="left" w:pos="1980"/>
        </w:tabs>
        <w:rPr>
          <w:color w:val="000000"/>
          <w:lang w:val="el-GR"/>
        </w:rPr>
      </w:pPr>
      <w:r w:rsidRPr="00C56140">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821D5" w:rsidRPr="00C56140">
        <w:rPr>
          <w:color w:val="000000"/>
          <w:lang w:val="el-GR"/>
        </w:rPr>
        <w:t>,</w:t>
      </w:r>
    </w:p>
    <w:p w14:paraId="67506C3C" w14:textId="77777777" w:rsidR="00614898" w:rsidRPr="00C56140" w:rsidRDefault="00614898" w:rsidP="00614898">
      <w:pPr>
        <w:tabs>
          <w:tab w:val="left" w:pos="1980"/>
        </w:tabs>
        <w:rPr>
          <w:color w:val="000000"/>
          <w:lang w:val="el-GR"/>
        </w:rPr>
      </w:pPr>
      <w:r w:rsidRPr="00C56140">
        <w:rPr>
          <w:color w:val="000000"/>
          <w:lang w:val="el-GR"/>
        </w:rPr>
        <w:t>ii) έγκυρη και ενημερωμένη κατάσταση προσώπων που κατέχουν τουλάχιστον 1% των μετοχών ή δικαιωμάτων ψήφου,</w:t>
      </w:r>
    </w:p>
    <w:p w14:paraId="13553847" w14:textId="77777777" w:rsidR="00614898" w:rsidRPr="00C56140" w:rsidRDefault="00614898" w:rsidP="00614898">
      <w:pPr>
        <w:tabs>
          <w:tab w:val="left" w:pos="1980"/>
        </w:tabs>
        <w:rPr>
          <w:color w:val="000000"/>
          <w:lang w:val="el-GR"/>
        </w:rPr>
      </w:pPr>
      <w:r w:rsidRPr="00C56140">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w:t>
      </w:r>
      <w:r w:rsidRPr="00C56140">
        <w:rPr>
          <w:color w:val="000000"/>
          <w:lang w:val="el-GR"/>
        </w:rPr>
        <w:lastRenderedPageBreak/>
        <w:t xml:space="preserve">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C56140" w:rsidRDefault="00614898" w:rsidP="00614898">
      <w:pPr>
        <w:tabs>
          <w:tab w:val="left" w:pos="1980"/>
        </w:tabs>
        <w:rPr>
          <w:color w:val="000000"/>
          <w:lang w:val="el-GR"/>
        </w:rPr>
      </w:pPr>
      <w:r w:rsidRPr="00C56140">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D3D9363" w14:textId="77777777" w:rsidR="00614898" w:rsidRPr="00C56140" w:rsidRDefault="00614898" w:rsidP="00614898">
      <w:pPr>
        <w:rPr>
          <w:b/>
          <w:color w:val="000000"/>
          <w:lang w:val="el-GR"/>
        </w:rPr>
      </w:pPr>
      <w:r w:rsidRPr="00C56140">
        <w:rPr>
          <w:color w:val="000000"/>
          <w:lang w:val="el-GR"/>
        </w:rPr>
        <w:t>Ελλείψεις στα δικαιολογητικά ονομαστικοποίησης των μετοχών συμπληρώνονται κατά την παράγραφο 3.1.2 της παρούσας</w:t>
      </w:r>
      <w:r w:rsidRPr="00C56140">
        <w:rPr>
          <w:b/>
          <w:color w:val="000000"/>
          <w:lang w:val="el-GR"/>
        </w:rPr>
        <w:t>.</w:t>
      </w:r>
    </w:p>
    <w:p w14:paraId="1A96BC77" w14:textId="77777777" w:rsidR="00E31189" w:rsidRPr="00C56140" w:rsidRDefault="00614898" w:rsidP="00E31189">
      <w:pPr>
        <w:spacing w:line="259" w:lineRule="auto"/>
        <w:rPr>
          <w:b/>
          <w:bCs/>
          <w:lang w:val="el-GR"/>
        </w:rPr>
      </w:pPr>
      <w:r w:rsidRPr="00C56140">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w:t>
      </w:r>
      <w:r w:rsidR="00DF776D" w:rsidRPr="00C56140">
        <w:rPr>
          <w:color w:val="000000"/>
          <w:lang w:val="el-GR"/>
        </w:rPr>
        <w:t xml:space="preserve"> </w:t>
      </w:r>
      <w:r w:rsidRPr="00C56140">
        <w:rPr>
          <w:color w:val="000000"/>
          <w:lang w:val="el-GR"/>
        </w:rPr>
        <w:t>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56140">
        <w:rPr>
          <w:b/>
          <w:color w:val="000000"/>
          <w:lang w:val="el-GR"/>
        </w:rPr>
        <w:t xml:space="preserve"> </w:t>
      </w:r>
      <w:r w:rsidR="00C131D0" w:rsidRPr="00C56140">
        <w:rPr>
          <w:color w:val="000000"/>
          <w:lang w:val="el-GR"/>
        </w:rPr>
        <w:t xml:space="preserve">Επιπλέον ο </w:t>
      </w:r>
      <w:r w:rsidRPr="00C56140">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C56140">
        <w:rPr>
          <w:color w:val="000000"/>
          <w:lang w:val="el-GR"/>
        </w:rPr>
        <w:cr/>
      </w:r>
      <w:r w:rsidR="00E31189" w:rsidRPr="00C56140">
        <w:rPr>
          <w:b/>
          <w:bCs/>
          <w:lang w:val="el-GR"/>
        </w:rPr>
        <w:t xml:space="preserve">ζ) </w:t>
      </w:r>
      <w:r w:rsidR="00E31189" w:rsidRPr="00C56140">
        <w:rPr>
          <w:lang w:val="el-GR"/>
        </w:rPr>
        <w:t xml:space="preserve">για την παράγραφο 2.2.3.5α, 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(υπόδειγμα του περιεχομένου της υπεύθυνης δήλωσης περιλαμβάνεται στο Παράρτημα </w:t>
      </w:r>
      <w:r w:rsidR="00E31189" w:rsidRPr="00C56140">
        <w:rPr>
          <w:lang w:val="en-US"/>
        </w:rPr>
        <w:t>VII</w:t>
      </w:r>
      <w:r w:rsidR="00E31189" w:rsidRPr="00C56140">
        <w:rPr>
          <w:lang w:val="el-GR"/>
        </w:rPr>
        <w:t xml:space="preserve"> της παρούσας Διακήρυξης). Η υπεύθυνη δήλωση υπογράφεται από τον νόμιμο εκπρόσωπο του οικονομικού φορέα, σύμφωνα με τα προβλεπόμενα στο άρθρο 79Α του ν. 4412/2016.</w:t>
      </w:r>
    </w:p>
    <w:p w14:paraId="5ACB4F36" w14:textId="23C8D382" w:rsidR="004D042A" w:rsidRPr="00C56140" w:rsidRDefault="004D042A" w:rsidP="00652066">
      <w:pPr>
        <w:rPr>
          <w:color w:val="000000"/>
          <w:lang w:val="el-GR"/>
        </w:rPr>
      </w:pPr>
    </w:p>
    <w:p w14:paraId="44AAA428" w14:textId="51972D75" w:rsidR="00A61AA7" w:rsidRPr="00C56140" w:rsidRDefault="003355E7" w:rsidP="00A61AA7">
      <w:pPr>
        <w:rPr>
          <w:b/>
          <w:lang w:val="el-GR"/>
        </w:rPr>
      </w:pPr>
      <w:r w:rsidRPr="00C56140">
        <w:rPr>
          <w:b/>
          <w:bCs/>
          <w:lang w:val="en-US"/>
        </w:rPr>
        <w:t>B</w:t>
      </w:r>
      <w:r w:rsidRPr="00C56140">
        <w:rPr>
          <w:b/>
          <w:bCs/>
          <w:lang w:val="el-GR"/>
        </w:rPr>
        <w:t>. 2.</w:t>
      </w:r>
      <w:r w:rsidRPr="00C56140">
        <w:rPr>
          <w:b/>
          <w:lang w:val="el-GR"/>
        </w:rPr>
        <w:t xml:space="preserve"> Για την απόδειξη της απαίτησης της παραγράφου </w:t>
      </w:r>
      <w:r w:rsidR="007E61C0" w:rsidRPr="00C56140">
        <w:rPr>
          <w:b/>
          <w:lang w:val="el-GR"/>
        </w:rPr>
        <w:fldChar w:fldCharType="begin"/>
      </w:r>
      <w:r w:rsidR="007E61C0" w:rsidRPr="00C56140">
        <w:rPr>
          <w:b/>
          <w:lang w:val="el-GR"/>
        </w:rPr>
        <w:instrText xml:space="preserve"> REF _Ref74510337 \r \h </w:instrText>
      </w:r>
      <w:r w:rsidR="00C56140">
        <w:rPr>
          <w:b/>
          <w:lang w:val="el-GR"/>
        </w:rPr>
        <w:instrText xml:space="preserve"> \* MERGEFORMAT </w:instrText>
      </w:r>
      <w:r w:rsidR="007E61C0" w:rsidRPr="00C56140">
        <w:rPr>
          <w:b/>
          <w:lang w:val="el-GR"/>
        </w:rPr>
      </w:r>
      <w:r w:rsidR="007E61C0" w:rsidRPr="00C56140">
        <w:rPr>
          <w:b/>
          <w:lang w:val="el-GR"/>
        </w:rPr>
        <w:fldChar w:fldCharType="separate"/>
      </w:r>
      <w:r w:rsidR="00CB4F34">
        <w:rPr>
          <w:b/>
          <w:lang w:val="el-GR"/>
        </w:rPr>
        <w:t>2.2.4</w:t>
      </w:r>
      <w:r w:rsidR="007E61C0" w:rsidRPr="00C56140">
        <w:rPr>
          <w:b/>
          <w:lang w:val="el-GR"/>
        </w:rPr>
        <w:fldChar w:fldCharType="end"/>
      </w:r>
      <w:r w:rsidR="007E61C0" w:rsidRPr="00C56140">
        <w:rPr>
          <w:b/>
          <w:lang w:val="el-GR"/>
        </w:rPr>
        <w:t xml:space="preserve"> </w:t>
      </w:r>
      <w:r w:rsidRPr="00C56140">
        <w:rPr>
          <w:b/>
          <w:lang w:val="el-GR"/>
        </w:rPr>
        <w:t xml:space="preserve">(απόδειξη καταλληλόλητας για την άσκηση επαγγελματικής δραστηριότητας) </w:t>
      </w:r>
      <w:bookmarkStart w:id="176" w:name="_Hlk67663604"/>
      <w:r w:rsidR="00A61AA7" w:rsidRPr="00C56140">
        <w:rPr>
          <w:b/>
          <w:lang w:val="el-GR"/>
        </w:rPr>
        <w:t xml:space="preserve">οι οικονομικοί φορείς </w:t>
      </w:r>
      <w:bookmarkEnd w:id="176"/>
      <w:r w:rsidR="00A61AA7" w:rsidRPr="00C56140">
        <w:rPr>
          <w:b/>
          <w:lang w:val="el-GR"/>
        </w:rPr>
        <w:t>προσκομίζουν τα αναφερόμενα στον κατωτέρω πίνακα</w:t>
      </w:r>
      <w:r w:rsidR="00DF776D" w:rsidRPr="00C56140">
        <w:rPr>
          <w:b/>
          <w:lang w:val="el-GR"/>
        </w:rPr>
        <w:t xml:space="preserve"> </w:t>
      </w:r>
      <w:r w:rsidR="00A61AA7" w:rsidRPr="00C56140">
        <w:rPr>
          <w:b/>
          <w:lang w:val="el-GR"/>
        </w:rPr>
        <w:t>:</w:t>
      </w:r>
    </w:p>
    <w:p w14:paraId="61686EB1" w14:textId="03FCA69B" w:rsidR="008338F0" w:rsidRPr="00C56140"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CB4F34" w14:paraId="1B0915C6" w14:textId="77777777" w:rsidTr="009C5EA6">
        <w:trPr>
          <w:trHeight w:val="711"/>
        </w:trPr>
        <w:tc>
          <w:tcPr>
            <w:tcW w:w="675" w:type="dxa"/>
            <w:shd w:val="clear" w:color="auto" w:fill="D9D9D9"/>
          </w:tcPr>
          <w:p w14:paraId="7E6B662C" w14:textId="77777777" w:rsidR="00D56132" w:rsidRPr="00C56140" w:rsidRDefault="00D56132" w:rsidP="009C5EA6">
            <w:pPr>
              <w:rPr>
                <w:b/>
              </w:rPr>
            </w:pPr>
            <w:r w:rsidRPr="00C56140">
              <w:rPr>
                <w:b/>
                <w:lang w:val="el-GR"/>
              </w:rPr>
              <w:t>1</w:t>
            </w:r>
            <w:r w:rsidRPr="00C56140">
              <w:rPr>
                <w:b/>
              </w:rPr>
              <w:t>.</w:t>
            </w:r>
          </w:p>
        </w:tc>
        <w:tc>
          <w:tcPr>
            <w:tcW w:w="9180" w:type="dxa"/>
            <w:shd w:val="clear" w:color="auto" w:fill="D9D9D9"/>
          </w:tcPr>
          <w:p w14:paraId="793B9912" w14:textId="38F0D5BE" w:rsidR="00915C7C" w:rsidRPr="00C56140" w:rsidRDefault="00D56132" w:rsidP="00915C7C">
            <w:pPr>
              <w:pStyle w:val="Tabletext"/>
              <w:jc w:val="both"/>
              <w:rPr>
                <w:rFonts w:cs="Tahoma"/>
                <w:b/>
                <w:bCs/>
                <w:sz w:val="22"/>
                <w:szCs w:val="22"/>
              </w:rPr>
            </w:pPr>
            <w:r w:rsidRPr="00C56140">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E31189" w:rsidRPr="00C56140">
              <w:rPr>
                <w:rFonts w:cs="Tahoma"/>
                <w:b/>
                <w:bCs/>
                <w:sz w:val="22"/>
                <w:szCs w:val="22"/>
              </w:rPr>
              <w:t xml:space="preserve"> σύμφωνα με την </w:t>
            </w:r>
            <w:r w:rsidR="00E31189" w:rsidRPr="009A77D3">
              <w:rPr>
                <w:rFonts w:cs="Tahoma"/>
                <w:b/>
              </w:rPr>
              <w:t>παρ.</w:t>
            </w:r>
            <w:r w:rsidR="00E31189" w:rsidRPr="009A77D3">
              <w:rPr>
                <w:rFonts w:cs="Tahoma"/>
                <w:b/>
              </w:rPr>
              <w:fldChar w:fldCharType="begin"/>
            </w:r>
            <w:r w:rsidR="00E31189" w:rsidRPr="009A77D3">
              <w:rPr>
                <w:rFonts w:cs="Tahoma"/>
                <w:b/>
              </w:rPr>
              <w:instrText xml:space="preserve"> REF _Ref74510337 \r \h </w:instrText>
            </w:r>
            <w:r w:rsidR="00C56140">
              <w:rPr>
                <w:rFonts w:cs="Tahoma"/>
                <w:b/>
              </w:rPr>
              <w:instrText xml:space="preserve"> \* MERGEFORMAT </w:instrText>
            </w:r>
            <w:r w:rsidR="00E31189" w:rsidRPr="009A77D3">
              <w:rPr>
                <w:rFonts w:cs="Tahoma"/>
                <w:b/>
              </w:rPr>
            </w:r>
            <w:r w:rsidR="00E31189" w:rsidRPr="009A77D3">
              <w:rPr>
                <w:rFonts w:cs="Tahoma"/>
                <w:b/>
              </w:rPr>
              <w:fldChar w:fldCharType="separate"/>
            </w:r>
            <w:r w:rsidR="00CB4F34">
              <w:rPr>
                <w:rFonts w:cs="Tahoma"/>
                <w:b/>
              </w:rPr>
              <w:t>2.2.4</w:t>
            </w:r>
            <w:r w:rsidR="00E31189" w:rsidRPr="009A77D3">
              <w:rPr>
                <w:rFonts w:cs="Tahoma"/>
                <w:b/>
              </w:rPr>
              <w:fldChar w:fldCharType="end"/>
            </w:r>
            <w:r w:rsidR="00E31189" w:rsidRPr="00C56140">
              <w:rPr>
                <w:rFonts w:cs="Tahoma"/>
                <w:b/>
                <w:bCs/>
                <w:sz w:val="22"/>
                <w:szCs w:val="22"/>
              </w:rPr>
              <w:t>.</w:t>
            </w:r>
          </w:p>
          <w:p w14:paraId="7E6C47BD" w14:textId="77777777" w:rsidR="00D56132" w:rsidRPr="00C56140" w:rsidRDefault="00D56132" w:rsidP="00915C7C">
            <w:pPr>
              <w:autoSpaceDE w:val="0"/>
              <w:autoSpaceDN w:val="0"/>
              <w:adjustRightInd w:val="0"/>
              <w:rPr>
                <w:lang w:val="el-GR" w:eastAsia="el-GR"/>
              </w:rPr>
            </w:pPr>
            <w:r w:rsidRPr="00C56140">
              <w:rPr>
                <w:lang w:val="el-GR"/>
              </w:rPr>
              <w:t xml:space="preserve">Οι οικονομικοί φορείς οφείλουν να αποδείξουν το ανωτέρω κριτήριο ποιοτικής επιλογής </w:t>
            </w:r>
            <w:r w:rsidR="00755711" w:rsidRPr="00C56140">
              <w:rPr>
                <w:lang w:val="el-GR"/>
              </w:rPr>
              <w:t>υποβάλλοντας</w:t>
            </w:r>
            <w:r w:rsidRPr="00C56140">
              <w:rPr>
                <w:lang w:val="el-GR"/>
              </w:rPr>
              <w:t xml:space="preserve"> τα ακόλουθα στοιχεία τεκμηρίωσης:</w:t>
            </w:r>
          </w:p>
        </w:tc>
      </w:tr>
      <w:tr w:rsidR="00D56132" w:rsidRPr="00CB4F34" w14:paraId="7B6D8413" w14:textId="77777777" w:rsidTr="009C5EA6">
        <w:trPr>
          <w:trHeight w:val="1480"/>
        </w:trPr>
        <w:tc>
          <w:tcPr>
            <w:tcW w:w="675" w:type="dxa"/>
          </w:tcPr>
          <w:p w14:paraId="46950700" w14:textId="77777777" w:rsidR="00D56132" w:rsidRPr="00C56140" w:rsidRDefault="00D56132" w:rsidP="009C5EA6">
            <w:pPr>
              <w:rPr>
                <w:lang w:val="el-GR"/>
              </w:rPr>
            </w:pPr>
            <w:r w:rsidRPr="00C56140">
              <w:rPr>
                <w:lang w:val="el-GR"/>
              </w:rPr>
              <w:t>1.1</w:t>
            </w:r>
          </w:p>
        </w:tc>
        <w:tc>
          <w:tcPr>
            <w:tcW w:w="9180" w:type="dxa"/>
          </w:tcPr>
          <w:p w14:paraId="5E3A5C12" w14:textId="77777777" w:rsidR="00872F65" w:rsidRPr="00C56140" w:rsidRDefault="00872F65" w:rsidP="00872F65">
            <w:pPr>
              <w:autoSpaceDE w:val="0"/>
              <w:autoSpaceDN w:val="0"/>
              <w:adjustRightInd w:val="0"/>
              <w:spacing w:after="0"/>
              <w:rPr>
                <w:lang w:val="el-GR"/>
              </w:rPr>
            </w:pPr>
            <w:r w:rsidRPr="00C56140">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C56140" w:rsidRDefault="00872F65" w:rsidP="00872F65">
            <w:pPr>
              <w:autoSpaceDE w:val="0"/>
              <w:autoSpaceDN w:val="0"/>
              <w:adjustRightInd w:val="0"/>
              <w:spacing w:after="0"/>
              <w:rPr>
                <w:lang w:val="el-GR"/>
              </w:rPr>
            </w:pPr>
            <w:r w:rsidRPr="00C56140">
              <w:rPr>
                <w:lang w:val="el-GR"/>
              </w:rPr>
              <w:lastRenderedPageBreak/>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52B5D52E" w14:textId="01601A24" w:rsidR="00E31189" w:rsidRPr="00C56140" w:rsidRDefault="00E31189" w:rsidP="00872F65">
            <w:pPr>
              <w:autoSpaceDE w:val="0"/>
              <w:autoSpaceDN w:val="0"/>
              <w:adjustRightInd w:val="0"/>
              <w:spacing w:after="0"/>
              <w:rPr>
                <w:lang w:val="el-GR"/>
              </w:rPr>
            </w:pPr>
            <w:r w:rsidRPr="00C56140">
              <w:rPr>
                <w:rFonts w:eastAsia="Calibri"/>
                <w:lang w:val="el-GR"/>
              </w:rPr>
              <w:t xml:space="preserve">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w:t>
            </w:r>
            <w:r w:rsidR="00A51D83" w:rsidRPr="00C56140">
              <w:rPr>
                <w:rFonts w:eastAsia="Calibri"/>
                <w:lang w:val="el-GR"/>
              </w:rPr>
              <w:t>καταλληλόλητα</w:t>
            </w:r>
            <w:r w:rsidRPr="00C56140">
              <w:rPr>
                <w:rFonts w:eastAsia="Calibri"/>
                <w:lang w:val="el-GR"/>
              </w:rPr>
              <w:t xml:space="preserve"> για την άσκηση της επαγγελματικής δραστηριότητας με κάθε πρόσφορο μέσο (ενδεικτικά καταστατικό, κωδικό άσκησης δραστηριότητα από ΑΑΔΕ).</w:t>
            </w:r>
          </w:p>
          <w:p w14:paraId="775B0F79" w14:textId="77777777" w:rsidR="00D05C7B" w:rsidRPr="00C56140" w:rsidRDefault="00D05C7B" w:rsidP="00282306">
            <w:pPr>
              <w:autoSpaceDE w:val="0"/>
              <w:autoSpaceDN w:val="0"/>
              <w:adjustRightInd w:val="0"/>
              <w:spacing w:after="0"/>
              <w:rPr>
                <w:lang w:val="el-GR" w:eastAsia="el-GR"/>
              </w:rPr>
            </w:pPr>
          </w:p>
        </w:tc>
      </w:tr>
    </w:tbl>
    <w:p w14:paraId="3370B521" w14:textId="77777777" w:rsidR="0041248A" w:rsidRPr="00C56140" w:rsidRDefault="0041248A">
      <w:pPr>
        <w:rPr>
          <w:b/>
          <w:lang w:val="el-GR"/>
        </w:rPr>
      </w:pPr>
    </w:p>
    <w:p w14:paraId="05E17FF2" w14:textId="1327C235" w:rsidR="00282306" w:rsidRPr="00C56140" w:rsidRDefault="00282306" w:rsidP="00282306">
      <w:pPr>
        <w:rPr>
          <w:bCs/>
          <w:lang w:val="el-GR"/>
        </w:rPr>
      </w:pPr>
      <w:bookmarkStart w:id="177" w:name="_Hlk35424944"/>
      <w:r w:rsidRPr="00C56140">
        <w:rPr>
          <w:bCs/>
          <w:lang w:val="el-GR"/>
        </w:rPr>
        <w:t xml:space="preserve">Επισημαίνεται ότι, τα δικαιολογητικά που αφορούν στην απόδειξη της απαίτησης της 2.2.4 (απόδειξη </w:t>
      </w:r>
      <w:r w:rsidR="00A51D83" w:rsidRPr="00C56140">
        <w:rPr>
          <w:bCs/>
          <w:lang w:val="el-GR"/>
        </w:rPr>
        <w:t>καταλληλόλητας</w:t>
      </w:r>
      <w:r w:rsidRPr="00C56140">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w:t>
      </w:r>
      <w:r w:rsidR="00DF776D" w:rsidRPr="00C56140">
        <w:rPr>
          <w:bCs/>
          <w:lang w:val="el-GR"/>
        </w:rPr>
        <w:t xml:space="preserve"> </w:t>
      </w:r>
      <w:r w:rsidRPr="00C56140">
        <w:rPr>
          <w:bCs/>
          <w:lang w:val="el-GR"/>
        </w:rPr>
        <w:t>εκτός αν, σύμφωνα με τις ειδικότερες διατάξεις αυτών, φέρουν συγκεκριμένο χρόνο ισχύος.</w:t>
      </w:r>
    </w:p>
    <w:bookmarkEnd w:id="177"/>
    <w:p w14:paraId="36F608EF" w14:textId="77777777" w:rsidR="00270326" w:rsidRPr="00C56140" w:rsidRDefault="00270326">
      <w:pPr>
        <w:rPr>
          <w:lang w:val="el-GR"/>
        </w:rPr>
      </w:pPr>
    </w:p>
    <w:p w14:paraId="17C17E23" w14:textId="06A9CE80" w:rsidR="00270326" w:rsidRPr="00C56140" w:rsidRDefault="003355E7">
      <w:pPr>
        <w:rPr>
          <w:b/>
          <w:lang w:val="el-GR"/>
        </w:rPr>
      </w:pPr>
      <w:r w:rsidRPr="00C56140">
        <w:rPr>
          <w:b/>
          <w:bCs/>
          <w:lang w:val="el-GR"/>
        </w:rPr>
        <w:t>Β.3.</w:t>
      </w:r>
      <w:r w:rsidRPr="00C56140">
        <w:rPr>
          <w:b/>
          <w:lang w:val="el-GR"/>
        </w:rPr>
        <w:t xml:space="preserve"> Για την απόδειξη της οικονομικής και χρηματοοικονομικής επάρκειας της παραγράφου </w:t>
      </w:r>
      <w:r w:rsidR="00B622FA" w:rsidRPr="00C56140">
        <w:rPr>
          <w:b/>
          <w:lang w:val="el-GR"/>
        </w:rPr>
        <w:fldChar w:fldCharType="begin"/>
      </w:r>
      <w:r w:rsidR="00B622FA" w:rsidRPr="00C56140">
        <w:rPr>
          <w:b/>
          <w:lang w:val="el-GR"/>
        </w:rPr>
        <w:instrText xml:space="preserve"> REF _Ref496541508 \r \h  \* MERGEFORMAT </w:instrText>
      </w:r>
      <w:r w:rsidR="00B622FA" w:rsidRPr="00C56140">
        <w:rPr>
          <w:b/>
          <w:lang w:val="el-GR"/>
        </w:rPr>
      </w:r>
      <w:r w:rsidR="00B622FA" w:rsidRPr="00C56140">
        <w:rPr>
          <w:b/>
          <w:lang w:val="el-GR"/>
        </w:rPr>
        <w:fldChar w:fldCharType="separate"/>
      </w:r>
      <w:r w:rsidR="00CB4F34">
        <w:rPr>
          <w:b/>
          <w:lang w:val="el-GR"/>
        </w:rPr>
        <w:t>2.2.5</w:t>
      </w:r>
      <w:r w:rsidR="00B622FA" w:rsidRPr="00C56140">
        <w:rPr>
          <w:b/>
          <w:lang w:val="el-GR"/>
        </w:rPr>
        <w:fldChar w:fldCharType="end"/>
      </w:r>
      <w:r w:rsidRPr="00C56140">
        <w:rPr>
          <w:b/>
          <w:lang w:val="el-GR"/>
        </w:rPr>
        <w:t xml:space="preserve"> </w:t>
      </w:r>
      <w:bookmarkStart w:id="178" w:name="_Hlk67663592"/>
      <w:r w:rsidRPr="00C56140">
        <w:rPr>
          <w:b/>
          <w:lang w:val="el-GR"/>
        </w:rPr>
        <w:t xml:space="preserve">οι οικονομικοί φορείς προσκομίζουν </w:t>
      </w:r>
      <w:r w:rsidR="003822A5" w:rsidRPr="00C56140">
        <w:rPr>
          <w:b/>
          <w:lang w:val="el-GR"/>
        </w:rPr>
        <w:t>τα αναφερόμενα στον κατωτέρω πίνακα</w:t>
      </w:r>
      <w:r w:rsidR="00DF776D" w:rsidRPr="00C56140">
        <w:rPr>
          <w:b/>
          <w:lang w:val="el-GR"/>
        </w:rPr>
        <w:t xml:space="preserve"> </w:t>
      </w:r>
      <w:r w:rsidR="00270326" w:rsidRPr="00C56140">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E31189" w:rsidRPr="00CB4F34" w14:paraId="364D20BB" w14:textId="77777777" w:rsidTr="009C5EA6">
        <w:trPr>
          <w:trHeight w:val="711"/>
        </w:trPr>
        <w:tc>
          <w:tcPr>
            <w:tcW w:w="675" w:type="dxa"/>
            <w:shd w:val="clear" w:color="auto" w:fill="D9D9D9"/>
          </w:tcPr>
          <w:bookmarkEnd w:id="178"/>
          <w:p w14:paraId="7510B8DD" w14:textId="77777777" w:rsidR="00E31189" w:rsidRPr="00C56140" w:rsidRDefault="00E31189" w:rsidP="00E31189">
            <w:pPr>
              <w:rPr>
                <w:b/>
              </w:rPr>
            </w:pPr>
            <w:r w:rsidRPr="00C56140">
              <w:rPr>
                <w:b/>
                <w:lang w:val="el-GR"/>
              </w:rPr>
              <w:t>2</w:t>
            </w:r>
            <w:r w:rsidRPr="00C56140">
              <w:rPr>
                <w:b/>
              </w:rPr>
              <w:t>.</w:t>
            </w:r>
          </w:p>
        </w:tc>
        <w:tc>
          <w:tcPr>
            <w:tcW w:w="9180" w:type="dxa"/>
            <w:shd w:val="clear" w:color="auto" w:fill="D9D9D9"/>
          </w:tcPr>
          <w:p w14:paraId="6D8234FA" w14:textId="78EF6203" w:rsidR="00E31189" w:rsidRPr="00C56140" w:rsidRDefault="00E31189" w:rsidP="00E31189">
            <w:pPr>
              <w:autoSpaceDE w:val="0"/>
              <w:autoSpaceDN w:val="0"/>
              <w:adjustRightInd w:val="0"/>
              <w:rPr>
                <w:lang w:val="el-GR"/>
              </w:rPr>
            </w:pPr>
            <w:r w:rsidRPr="00C56140">
              <w:rPr>
                <w:b/>
                <w:lang w:val="el-GR" w:eastAsia="el-GR"/>
              </w:rPr>
              <w:t xml:space="preserve">Οι οικονομικοί φορείς που συμμετέχουν στη διαδικασία σύναψης της παρούσας απαιτείται να διαθέτουν την απαιτούμενη </w:t>
            </w:r>
            <w:r w:rsidRPr="00C56140">
              <w:rPr>
                <w:b/>
                <w:lang w:val="el-GR"/>
              </w:rPr>
              <w:t xml:space="preserve">οικονομική και χρηματοοικονομική επάρκεια, σύμφωνα με την παράγραφο </w:t>
            </w:r>
            <w:r w:rsidRPr="00C56140">
              <w:rPr>
                <w:b/>
                <w:lang w:val="el-GR"/>
              </w:rPr>
              <w:fldChar w:fldCharType="begin"/>
            </w:r>
            <w:r w:rsidRPr="00C56140">
              <w:rPr>
                <w:b/>
                <w:lang w:val="el-GR"/>
              </w:rPr>
              <w:instrText xml:space="preserve"> REF _Ref496541508 \r \h  \* MERGEFORMAT </w:instrText>
            </w:r>
            <w:r w:rsidRPr="00C56140">
              <w:rPr>
                <w:b/>
                <w:lang w:val="el-GR"/>
              </w:rPr>
            </w:r>
            <w:r w:rsidRPr="00C56140">
              <w:rPr>
                <w:b/>
                <w:lang w:val="el-GR"/>
              </w:rPr>
              <w:fldChar w:fldCharType="separate"/>
            </w:r>
            <w:r w:rsidR="00CB4F34">
              <w:rPr>
                <w:b/>
                <w:lang w:val="el-GR"/>
              </w:rPr>
              <w:t>2.2.5</w:t>
            </w:r>
            <w:r w:rsidRPr="00C56140">
              <w:rPr>
                <w:b/>
                <w:lang w:val="el-GR"/>
              </w:rPr>
              <w:fldChar w:fldCharType="end"/>
            </w:r>
            <w:r w:rsidRPr="00C56140">
              <w:rPr>
                <w:b/>
                <w:lang w:val="el-GR" w:eastAsia="el-GR"/>
              </w:rPr>
              <w:t>.</w:t>
            </w:r>
            <w:r w:rsidRPr="00C56140">
              <w:rPr>
                <w:lang w:val="el-GR"/>
              </w:rPr>
              <w:t xml:space="preserve"> </w:t>
            </w:r>
          </w:p>
          <w:p w14:paraId="4DA461EA" w14:textId="1B48922B" w:rsidR="00E31189" w:rsidRPr="00C56140" w:rsidRDefault="00E31189" w:rsidP="00E31189">
            <w:pPr>
              <w:autoSpaceDE w:val="0"/>
              <w:autoSpaceDN w:val="0"/>
              <w:adjustRightInd w:val="0"/>
              <w:rPr>
                <w:lang w:val="el-GR" w:eastAsia="el-GR"/>
              </w:rPr>
            </w:pPr>
            <w:r w:rsidRPr="00C56140">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56132" w:rsidRPr="00CB4F34"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C56140" w:rsidRDefault="00C40FB9" w:rsidP="009C5EA6">
            <w:pPr>
              <w:rPr>
                <w:b/>
                <w:lang w:val="el-GR"/>
              </w:rPr>
            </w:pPr>
            <w:r w:rsidRPr="00C56140">
              <w:rPr>
                <w:b/>
                <w:lang w:val="el-GR"/>
              </w:rPr>
              <w:t>2</w:t>
            </w:r>
            <w:r w:rsidR="00D56132" w:rsidRPr="00C56140">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39D86547" w:rsidR="006119DB" w:rsidRPr="00C56140" w:rsidRDefault="006119DB" w:rsidP="006119DB">
            <w:pPr>
              <w:rPr>
                <w:lang w:val="el-GR" w:eastAsia="en-US"/>
              </w:rPr>
            </w:pPr>
            <w:r w:rsidRPr="00C56140">
              <w:rPr>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sidR="00DF776D" w:rsidRPr="00C56140">
              <w:rPr>
                <w:lang w:val="el-GR" w:eastAsia="en-US"/>
              </w:rPr>
              <w:t xml:space="preserve"> </w:t>
            </w:r>
            <w:r w:rsidRPr="00C56140">
              <w:rPr>
                <w:lang w:val="el-GR" w:eastAsia="en-US"/>
              </w:rPr>
              <w:t xml:space="preserve">στο άρθρο 2.2.5. </w:t>
            </w:r>
          </w:p>
          <w:p w14:paraId="7759C793" w14:textId="77777777" w:rsidR="00540A73" w:rsidRPr="00C56140" w:rsidRDefault="00540A73">
            <w:pPr>
              <w:rPr>
                <w:lang w:val="el-GR" w:eastAsia="en-US"/>
              </w:rPr>
            </w:pPr>
            <w:r w:rsidRPr="00C5614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C56140" w:rsidRDefault="00D56132" w:rsidP="003822A5">
            <w:pPr>
              <w:autoSpaceDE w:val="0"/>
              <w:autoSpaceDN w:val="0"/>
              <w:adjustRightInd w:val="0"/>
              <w:rPr>
                <w:b/>
                <w:lang w:val="el-GR" w:eastAsia="el-GR"/>
              </w:rPr>
            </w:pPr>
          </w:p>
        </w:tc>
      </w:tr>
    </w:tbl>
    <w:p w14:paraId="0B0F3787" w14:textId="77777777" w:rsidR="00D56132" w:rsidRPr="00C56140" w:rsidRDefault="00D56132">
      <w:pPr>
        <w:rPr>
          <w:b/>
          <w:lang w:val="el-GR"/>
        </w:rPr>
      </w:pPr>
    </w:p>
    <w:p w14:paraId="61D1F79A" w14:textId="378F33B5" w:rsidR="008338F0" w:rsidRPr="00C56140" w:rsidRDefault="003355E7">
      <w:pPr>
        <w:rPr>
          <w:b/>
          <w:lang w:val="el-GR"/>
        </w:rPr>
      </w:pPr>
      <w:r w:rsidRPr="00C56140">
        <w:rPr>
          <w:b/>
          <w:bCs/>
          <w:lang w:val="el-GR"/>
        </w:rPr>
        <w:t xml:space="preserve">Β.4. </w:t>
      </w:r>
      <w:r w:rsidRPr="00C56140">
        <w:rPr>
          <w:b/>
          <w:lang w:val="el-GR"/>
        </w:rPr>
        <w:t xml:space="preserve">Για την απόδειξη της τεχνικής ικανότητας της παραγράφου </w:t>
      </w:r>
      <w:r w:rsidR="00B622FA" w:rsidRPr="00C56140">
        <w:rPr>
          <w:b/>
          <w:lang w:val="el-GR"/>
        </w:rPr>
        <w:fldChar w:fldCharType="begin"/>
      </w:r>
      <w:r w:rsidR="00B622FA" w:rsidRPr="00C56140">
        <w:rPr>
          <w:b/>
          <w:lang w:val="el-GR"/>
        </w:rPr>
        <w:instrText xml:space="preserve"> REF _Ref496541556 \r \h </w:instrText>
      </w:r>
      <w:r w:rsidR="00DF02B0" w:rsidRPr="00C56140">
        <w:rPr>
          <w:b/>
          <w:lang w:val="el-GR"/>
        </w:rPr>
        <w:instrText xml:space="preserve"> \* MERGEFORMAT </w:instrText>
      </w:r>
      <w:r w:rsidR="00B622FA" w:rsidRPr="00C56140">
        <w:rPr>
          <w:b/>
          <w:lang w:val="el-GR"/>
        </w:rPr>
      </w:r>
      <w:r w:rsidR="00B622FA" w:rsidRPr="00C56140">
        <w:rPr>
          <w:b/>
          <w:lang w:val="el-GR"/>
        </w:rPr>
        <w:fldChar w:fldCharType="separate"/>
      </w:r>
      <w:r w:rsidR="00CB4F34">
        <w:rPr>
          <w:b/>
          <w:lang w:val="el-GR"/>
        </w:rPr>
        <w:t>2.2.6</w:t>
      </w:r>
      <w:r w:rsidR="00B622FA" w:rsidRPr="00C56140">
        <w:rPr>
          <w:b/>
          <w:lang w:val="el-GR"/>
        </w:rPr>
        <w:fldChar w:fldCharType="end"/>
      </w:r>
      <w:r w:rsidRPr="00C56140">
        <w:rPr>
          <w:b/>
          <w:lang w:val="el-GR"/>
        </w:rPr>
        <w:t xml:space="preserve"> οι οικονομικοί φορείς προσκομίζουν</w:t>
      </w:r>
      <w:r w:rsidR="00154368" w:rsidRPr="00C56140">
        <w:rPr>
          <w:b/>
          <w:lang w:val="el-GR"/>
        </w:rPr>
        <w:t xml:space="preserve"> τα αναφερόμενα στον κατωτέρω πίνακα</w:t>
      </w:r>
      <w:r w:rsidR="00E1337D" w:rsidRPr="00C56140">
        <w:rPr>
          <w:b/>
          <w:lang w:val="el-GR"/>
        </w:rPr>
        <w:t xml:space="preserve"> </w:t>
      </w:r>
      <w:r w:rsidR="00814752" w:rsidRPr="00C56140">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CB4F34" w14:paraId="3AE6A0A7" w14:textId="77777777" w:rsidTr="00641C65">
        <w:trPr>
          <w:trHeight w:val="758"/>
        </w:trPr>
        <w:tc>
          <w:tcPr>
            <w:tcW w:w="675" w:type="dxa"/>
            <w:shd w:val="clear" w:color="auto" w:fill="D9D9D9"/>
          </w:tcPr>
          <w:p w14:paraId="4F14CCAD" w14:textId="77777777" w:rsidR="007340CA" w:rsidRPr="00C56140" w:rsidRDefault="00C40FB9" w:rsidP="009C5EA6">
            <w:pPr>
              <w:rPr>
                <w:b/>
                <w:lang w:val="el-GR"/>
              </w:rPr>
            </w:pPr>
            <w:r w:rsidRPr="00C56140">
              <w:rPr>
                <w:b/>
                <w:lang w:val="el-GR"/>
              </w:rPr>
              <w:t>3</w:t>
            </w:r>
          </w:p>
        </w:tc>
        <w:tc>
          <w:tcPr>
            <w:tcW w:w="9180" w:type="dxa"/>
            <w:shd w:val="clear" w:color="auto" w:fill="D9D9D9"/>
          </w:tcPr>
          <w:p w14:paraId="6BFCDABE" w14:textId="5940CA02" w:rsidR="009D3802" w:rsidRPr="00C56140" w:rsidRDefault="007340CA" w:rsidP="009D3802">
            <w:pPr>
              <w:pStyle w:val="Tabletext"/>
              <w:jc w:val="both"/>
              <w:rPr>
                <w:rFonts w:cs="Tahoma"/>
                <w:b/>
                <w:bCs/>
                <w:sz w:val="22"/>
                <w:szCs w:val="22"/>
              </w:rPr>
            </w:pPr>
            <w:r w:rsidRPr="00C56140">
              <w:rPr>
                <w:rFonts w:cs="Tahoma"/>
                <w:b/>
                <w:bCs/>
                <w:sz w:val="22"/>
                <w:szCs w:val="22"/>
                <w:lang w:eastAsia="el-GR"/>
              </w:rPr>
              <w:t xml:space="preserve">Οι οικονομικοί φορείς που συμμετέχουν στη διαδικασία σύναψης της παρούσας απαιτείται </w:t>
            </w:r>
            <w:r w:rsidRPr="00C56140">
              <w:rPr>
                <w:rFonts w:cs="Tahoma"/>
                <w:b/>
                <w:sz w:val="22"/>
                <w:szCs w:val="22"/>
                <w:lang w:eastAsia="el-GR"/>
              </w:rPr>
              <w:t>ν</w:t>
            </w:r>
            <w:r w:rsidRPr="00C56140">
              <w:rPr>
                <w:rFonts w:cs="Tahoma"/>
                <w:b/>
                <w:sz w:val="22"/>
                <w:szCs w:val="22"/>
              </w:rPr>
              <w:t xml:space="preserve">α διαθέτουν </w:t>
            </w:r>
            <w:r w:rsidR="00D204CA" w:rsidRPr="00C56140">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4255F2" w:rsidRPr="00C56140">
              <w:rPr>
                <w:rFonts w:cs="Tahoma"/>
                <w:b/>
                <w:sz w:val="22"/>
                <w:szCs w:val="22"/>
              </w:rPr>
              <w:t>2.2.6.1</w:t>
            </w:r>
            <w:r w:rsidR="002A37B5" w:rsidRPr="00C56140">
              <w:rPr>
                <w:rFonts w:cs="Tahoma"/>
                <w:b/>
                <w:sz w:val="22"/>
                <w:szCs w:val="22"/>
              </w:rPr>
              <w:t>.</w:t>
            </w:r>
            <w:r w:rsidR="00652066" w:rsidRPr="00C56140">
              <w:rPr>
                <w:rFonts w:cs="Tahoma"/>
                <w:b/>
                <w:sz w:val="22"/>
                <w:szCs w:val="22"/>
              </w:rPr>
              <w:t xml:space="preserve"> </w:t>
            </w:r>
          </w:p>
          <w:p w14:paraId="5E609951" w14:textId="77777777" w:rsidR="007340CA" w:rsidRPr="00C56140" w:rsidRDefault="00154368" w:rsidP="009C5EA6">
            <w:pPr>
              <w:autoSpaceDE w:val="0"/>
              <w:autoSpaceDN w:val="0"/>
              <w:adjustRightInd w:val="0"/>
              <w:rPr>
                <w:lang w:val="el-GR"/>
              </w:rPr>
            </w:pPr>
            <w:r w:rsidRPr="00C56140">
              <w:rPr>
                <w:lang w:val="el-GR"/>
              </w:rPr>
              <w:t xml:space="preserve">Οι οικονομικοί φορείς οφείλουν να αποδείξουν το ανωτέρω κριτήριο ποιοτικής επιλογής </w:t>
            </w:r>
            <w:r w:rsidR="00755711" w:rsidRPr="00C56140">
              <w:rPr>
                <w:lang w:val="el-GR"/>
              </w:rPr>
              <w:t>υποβάλλοντας</w:t>
            </w:r>
            <w:r w:rsidRPr="00C56140">
              <w:rPr>
                <w:lang w:val="el-GR"/>
              </w:rPr>
              <w:t xml:space="preserve"> τα ακόλουθα στοιχεία τεκμηρίωσης:</w:t>
            </w:r>
          </w:p>
        </w:tc>
      </w:tr>
      <w:tr w:rsidR="007340CA" w:rsidRPr="00CB4F34" w14:paraId="22AA5E17" w14:textId="77777777" w:rsidTr="009C5EA6">
        <w:tc>
          <w:tcPr>
            <w:tcW w:w="675" w:type="dxa"/>
          </w:tcPr>
          <w:p w14:paraId="3CADF38C" w14:textId="77777777" w:rsidR="007340CA" w:rsidRPr="00C56140" w:rsidRDefault="00C40FB9" w:rsidP="009C5EA6">
            <w:r w:rsidRPr="00C56140">
              <w:rPr>
                <w:lang w:val="el-GR"/>
              </w:rPr>
              <w:t>3</w:t>
            </w:r>
            <w:r w:rsidR="007340CA" w:rsidRPr="00C56140">
              <w:t>.1</w:t>
            </w:r>
          </w:p>
        </w:tc>
        <w:tc>
          <w:tcPr>
            <w:tcW w:w="9180" w:type="dxa"/>
          </w:tcPr>
          <w:p w14:paraId="78650345" w14:textId="4E79733B" w:rsidR="007340CA" w:rsidRPr="00C56140" w:rsidRDefault="001D4A81" w:rsidP="009C5EA6">
            <w:pPr>
              <w:pStyle w:val="Tabletext"/>
              <w:jc w:val="both"/>
              <w:rPr>
                <w:rFonts w:cs="Tahoma"/>
                <w:sz w:val="22"/>
                <w:szCs w:val="22"/>
              </w:rPr>
            </w:pPr>
            <w:r w:rsidRPr="00C56140">
              <w:rPr>
                <w:rFonts w:cs="Tahoma"/>
                <w:sz w:val="22"/>
                <w:szCs w:val="22"/>
              </w:rPr>
              <w:t xml:space="preserve">Κατάλογο των κυριότερων συναφών έργων που υλοποίησε επιτυχώς προς τεκμηρίωση της </w:t>
            </w:r>
            <w:r w:rsidRPr="00C56140">
              <w:rPr>
                <w:rFonts w:cs="Tahoma"/>
                <w:sz w:val="22"/>
                <w:szCs w:val="22"/>
              </w:rPr>
              <w:lastRenderedPageBreak/>
              <w:t>κάλυψης των απαιτήσεων της παρ. 2.2.6.1</w:t>
            </w:r>
            <w:r w:rsidR="007340CA" w:rsidRPr="00C56140">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CB4F34" w14:paraId="70A9BFCD" w14:textId="77777777" w:rsidTr="009C5EA6">
              <w:tc>
                <w:tcPr>
                  <w:tcW w:w="171" w:type="pct"/>
                  <w:shd w:val="clear" w:color="auto" w:fill="D9D9D9"/>
                </w:tcPr>
                <w:p w14:paraId="563B5DDC" w14:textId="77777777" w:rsidR="007340CA" w:rsidRPr="00C56140" w:rsidRDefault="007340CA" w:rsidP="00641C65">
                  <w:pPr>
                    <w:tabs>
                      <w:tab w:val="left" w:pos="-2268"/>
                    </w:tabs>
                    <w:spacing w:line="276" w:lineRule="auto"/>
                    <w:jc w:val="center"/>
                    <w:rPr>
                      <w:sz w:val="20"/>
                      <w:szCs w:val="20"/>
                    </w:rPr>
                  </w:pPr>
                  <w:r w:rsidRPr="00C56140">
                    <w:rPr>
                      <w:sz w:val="20"/>
                      <w:szCs w:val="20"/>
                    </w:rPr>
                    <w:t>Α/Α</w:t>
                  </w:r>
                </w:p>
              </w:tc>
              <w:tc>
                <w:tcPr>
                  <w:tcW w:w="547" w:type="pct"/>
                  <w:shd w:val="clear" w:color="auto" w:fill="D9D9D9"/>
                </w:tcPr>
                <w:p w14:paraId="3E8C9B10" w14:textId="77777777" w:rsidR="007340CA" w:rsidRPr="00C56140" w:rsidRDefault="007340CA" w:rsidP="00641C65">
                  <w:pPr>
                    <w:tabs>
                      <w:tab w:val="left" w:pos="-2268"/>
                    </w:tabs>
                    <w:spacing w:line="276" w:lineRule="auto"/>
                    <w:ind w:left="-108"/>
                    <w:jc w:val="center"/>
                    <w:rPr>
                      <w:sz w:val="20"/>
                      <w:szCs w:val="20"/>
                    </w:rPr>
                  </w:pPr>
                  <w:r w:rsidRPr="00C56140">
                    <w:rPr>
                      <w:sz w:val="20"/>
                      <w:szCs w:val="20"/>
                    </w:rPr>
                    <w:t>ΠΕΛΑΤΗΣ</w:t>
                  </w:r>
                </w:p>
              </w:tc>
              <w:tc>
                <w:tcPr>
                  <w:tcW w:w="640" w:type="pct"/>
                  <w:shd w:val="clear" w:color="auto" w:fill="D9D9D9"/>
                </w:tcPr>
                <w:p w14:paraId="33257BFF" w14:textId="77777777" w:rsidR="007340CA" w:rsidRPr="00C56140" w:rsidRDefault="007340CA" w:rsidP="00641C65">
                  <w:pPr>
                    <w:tabs>
                      <w:tab w:val="left" w:pos="-2268"/>
                    </w:tabs>
                    <w:spacing w:line="276" w:lineRule="auto"/>
                    <w:ind w:left="-108"/>
                    <w:jc w:val="center"/>
                    <w:rPr>
                      <w:sz w:val="20"/>
                      <w:szCs w:val="20"/>
                    </w:rPr>
                  </w:pPr>
                  <w:r w:rsidRPr="00C56140">
                    <w:rPr>
                      <w:sz w:val="20"/>
                      <w:szCs w:val="20"/>
                    </w:rPr>
                    <w:t>ΣΥΝΤΟΜΗ ΠΕΡΙΓΡΑΦΗ ΤΟΥ ΕΡΓΟΥ</w:t>
                  </w:r>
                </w:p>
              </w:tc>
              <w:tc>
                <w:tcPr>
                  <w:tcW w:w="645" w:type="pct"/>
                  <w:shd w:val="clear" w:color="auto" w:fill="D9D9D9"/>
                </w:tcPr>
                <w:p w14:paraId="4012AE8B" w14:textId="77777777" w:rsidR="007340CA" w:rsidRPr="00C56140" w:rsidRDefault="007340CA" w:rsidP="00641C65">
                  <w:pPr>
                    <w:tabs>
                      <w:tab w:val="left" w:pos="-2268"/>
                    </w:tabs>
                    <w:spacing w:line="276" w:lineRule="auto"/>
                    <w:ind w:left="-108"/>
                    <w:jc w:val="center"/>
                    <w:rPr>
                      <w:sz w:val="20"/>
                      <w:szCs w:val="20"/>
                    </w:rPr>
                  </w:pPr>
                  <w:r w:rsidRPr="00C56140">
                    <w:rPr>
                      <w:sz w:val="20"/>
                      <w:szCs w:val="20"/>
                    </w:rPr>
                    <w:t>ΔΙΑΡΚΕΙΑ ΕΚΤΕΛΕΣΗΣ ΕΡΓΟΥ</w:t>
                  </w:r>
                </w:p>
              </w:tc>
              <w:tc>
                <w:tcPr>
                  <w:tcW w:w="607" w:type="pct"/>
                  <w:shd w:val="clear" w:color="auto" w:fill="D9D9D9"/>
                </w:tcPr>
                <w:p w14:paraId="27BEDA39" w14:textId="77777777" w:rsidR="007340CA" w:rsidRPr="00C56140" w:rsidRDefault="007340CA" w:rsidP="00641C65">
                  <w:pPr>
                    <w:tabs>
                      <w:tab w:val="left" w:pos="-2268"/>
                    </w:tabs>
                    <w:spacing w:line="276" w:lineRule="auto"/>
                    <w:ind w:left="72"/>
                    <w:jc w:val="center"/>
                    <w:rPr>
                      <w:sz w:val="20"/>
                      <w:szCs w:val="20"/>
                    </w:rPr>
                  </w:pPr>
                  <w:r w:rsidRPr="00C56140">
                    <w:rPr>
                      <w:sz w:val="20"/>
                      <w:szCs w:val="20"/>
                    </w:rPr>
                    <w:t>ΠΡΟΫΠΟ-ΛΟΓΙΣΜΟΣ</w:t>
                  </w:r>
                </w:p>
              </w:tc>
              <w:tc>
                <w:tcPr>
                  <w:tcW w:w="763" w:type="pct"/>
                  <w:shd w:val="clear" w:color="auto" w:fill="D9D9D9"/>
                </w:tcPr>
                <w:p w14:paraId="5FC67A5F" w14:textId="77777777" w:rsidR="007340CA" w:rsidRPr="00C56140" w:rsidRDefault="007340CA" w:rsidP="00641C65">
                  <w:pPr>
                    <w:tabs>
                      <w:tab w:val="left" w:pos="-2268"/>
                    </w:tabs>
                    <w:spacing w:line="276" w:lineRule="auto"/>
                    <w:jc w:val="center"/>
                    <w:rPr>
                      <w:sz w:val="20"/>
                      <w:szCs w:val="20"/>
                      <w:lang w:val="el-GR"/>
                    </w:rPr>
                  </w:pPr>
                  <w:r w:rsidRPr="00C56140">
                    <w:rPr>
                      <w:sz w:val="20"/>
                      <w:szCs w:val="20"/>
                      <w:lang w:val="el-GR"/>
                    </w:rPr>
                    <w:t>ΣΥΝΟΠΤΙΚΗ ΠΕΡΙΓΡΑΦΗ ΣΥΝΕΙΣΦΟΡΑΣ ΣΤΟ ΕΡΓΟ</w:t>
                  </w:r>
                </w:p>
                <w:p w14:paraId="5C517B28" w14:textId="77777777" w:rsidR="007340CA" w:rsidRPr="00C56140" w:rsidRDefault="007340CA" w:rsidP="00641C65">
                  <w:pPr>
                    <w:tabs>
                      <w:tab w:val="left" w:pos="-2268"/>
                    </w:tabs>
                    <w:spacing w:line="276" w:lineRule="auto"/>
                    <w:jc w:val="center"/>
                    <w:rPr>
                      <w:sz w:val="20"/>
                      <w:szCs w:val="20"/>
                      <w:lang w:val="el-GR"/>
                    </w:rPr>
                  </w:pPr>
                  <w:r w:rsidRPr="00C56140">
                    <w:rPr>
                      <w:sz w:val="20"/>
                      <w:szCs w:val="20"/>
                      <w:lang w:val="el-GR"/>
                    </w:rPr>
                    <w:t>(αντικείμενο)</w:t>
                  </w:r>
                </w:p>
              </w:tc>
              <w:tc>
                <w:tcPr>
                  <w:tcW w:w="845" w:type="pct"/>
                  <w:shd w:val="clear" w:color="auto" w:fill="D9D9D9"/>
                </w:tcPr>
                <w:p w14:paraId="3CEE95E8" w14:textId="77777777" w:rsidR="007340CA" w:rsidRPr="00C56140" w:rsidRDefault="007340CA" w:rsidP="00641C65">
                  <w:pPr>
                    <w:tabs>
                      <w:tab w:val="left" w:pos="-2268"/>
                    </w:tabs>
                    <w:spacing w:line="276" w:lineRule="auto"/>
                    <w:jc w:val="center"/>
                    <w:rPr>
                      <w:sz w:val="20"/>
                      <w:szCs w:val="20"/>
                      <w:lang w:val="el-GR"/>
                    </w:rPr>
                  </w:pPr>
                  <w:r w:rsidRPr="00C56140">
                    <w:rPr>
                      <w:sz w:val="20"/>
                      <w:szCs w:val="20"/>
                      <w:lang w:val="el-GR"/>
                    </w:rPr>
                    <w:t>ΠΟΣΟΣΤΟ ΣΥΜΜΕΤΟΧΗΣ</w:t>
                  </w:r>
                </w:p>
                <w:p w14:paraId="27F9C019" w14:textId="77777777" w:rsidR="007340CA" w:rsidRPr="00C56140" w:rsidRDefault="007340CA" w:rsidP="00641C65">
                  <w:pPr>
                    <w:tabs>
                      <w:tab w:val="left" w:pos="-2268"/>
                    </w:tabs>
                    <w:spacing w:line="276" w:lineRule="auto"/>
                    <w:jc w:val="center"/>
                    <w:rPr>
                      <w:sz w:val="20"/>
                      <w:szCs w:val="20"/>
                      <w:lang w:val="el-GR"/>
                    </w:rPr>
                  </w:pPr>
                  <w:r w:rsidRPr="00C56140">
                    <w:rPr>
                      <w:sz w:val="20"/>
                      <w:szCs w:val="20"/>
                      <w:lang w:val="el-GR"/>
                    </w:rPr>
                    <w:t>ΣΤΟ ΕΡΓΟ</w:t>
                  </w:r>
                </w:p>
                <w:p w14:paraId="334B3841" w14:textId="77777777" w:rsidR="007340CA" w:rsidRPr="00C56140" w:rsidRDefault="007340CA" w:rsidP="00641C65">
                  <w:pPr>
                    <w:tabs>
                      <w:tab w:val="left" w:pos="-2268"/>
                    </w:tabs>
                    <w:spacing w:line="276" w:lineRule="auto"/>
                    <w:jc w:val="center"/>
                    <w:rPr>
                      <w:sz w:val="20"/>
                      <w:szCs w:val="20"/>
                      <w:lang w:val="el-GR"/>
                    </w:rPr>
                  </w:pPr>
                  <w:r w:rsidRPr="00C56140">
                    <w:rPr>
                      <w:sz w:val="20"/>
                      <w:szCs w:val="20"/>
                      <w:lang w:val="el-GR"/>
                    </w:rPr>
                    <w:t>(προϋπολογισμός)</w:t>
                  </w:r>
                </w:p>
              </w:tc>
              <w:tc>
                <w:tcPr>
                  <w:tcW w:w="781" w:type="pct"/>
                  <w:shd w:val="clear" w:color="auto" w:fill="D9D9D9"/>
                </w:tcPr>
                <w:p w14:paraId="67B9DFCA" w14:textId="77777777" w:rsidR="007340CA" w:rsidRPr="00C56140" w:rsidRDefault="007340CA" w:rsidP="00641C65">
                  <w:pPr>
                    <w:tabs>
                      <w:tab w:val="left" w:pos="-2268"/>
                    </w:tabs>
                    <w:spacing w:line="276" w:lineRule="auto"/>
                    <w:jc w:val="center"/>
                    <w:rPr>
                      <w:sz w:val="20"/>
                      <w:szCs w:val="20"/>
                      <w:lang w:val="el-GR"/>
                    </w:rPr>
                  </w:pPr>
                  <w:r w:rsidRPr="00C56140">
                    <w:rPr>
                      <w:sz w:val="20"/>
                      <w:szCs w:val="20"/>
                      <w:lang w:val="el-GR"/>
                    </w:rPr>
                    <w:t>ΣΤΟΙΧΕΙΟ ΤΕΚΜΗΡΙΩΣΗΣ</w:t>
                  </w:r>
                </w:p>
                <w:p w14:paraId="60CB41D7" w14:textId="77777777" w:rsidR="007340CA" w:rsidRPr="00C56140" w:rsidRDefault="007340CA" w:rsidP="00641C65">
                  <w:pPr>
                    <w:tabs>
                      <w:tab w:val="left" w:pos="-2268"/>
                    </w:tabs>
                    <w:spacing w:line="276" w:lineRule="auto"/>
                    <w:jc w:val="center"/>
                    <w:rPr>
                      <w:sz w:val="20"/>
                      <w:szCs w:val="20"/>
                      <w:lang w:val="el-GR"/>
                    </w:rPr>
                  </w:pPr>
                  <w:r w:rsidRPr="00C56140">
                    <w:rPr>
                      <w:sz w:val="20"/>
                      <w:szCs w:val="20"/>
                      <w:lang w:val="el-GR"/>
                    </w:rPr>
                    <w:t>(τύπος &amp; ημ/νία)</w:t>
                  </w:r>
                </w:p>
              </w:tc>
            </w:tr>
            <w:tr w:rsidR="007340CA" w:rsidRPr="00CB4F34" w14:paraId="5C02948C" w14:textId="77777777" w:rsidTr="009C5EA6">
              <w:tc>
                <w:tcPr>
                  <w:tcW w:w="171" w:type="pct"/>
                </w:tcPr>
                <w:p w14:paraId="3B300E7D" w14:textId="77777777" w:rsidR="007340CA" w:rsidRPr="00C56140" w:rsidRDefault="007340CA" w:rsidP="009C5EA6">
                  <w:pPr>
                    <w:tabs>
                      <w:tab w:val="left" w:pos="-2268"/>
                    </w:tabs>
                    <w:spacing w:line="276" w:lineRule="auto"/>
                    <w:rPr>
                      <w:b/>
                      <w:lang w:val="el-GR"/>
                    </w:rPr>
                  </w:pPr>
                </w:p>
              </w:tc>
              <w:tc>
                <w:tcPr>
                  <w:tcW w:w="547" w:type="pct"/>
                </w:tcPr>
                <w:p w14:paraId="3DA8A45B" w14:textId="77777777" w:rsidR="007340CA" w:rsidRPr="00C56140" w:rsidRDefault="007340CA" w:rsidP="009C5EA6">
                  <w:pPr>
                    <w:tabs>
                      <w:tab w:val="left" w:pos="-2268"/>
                    </w:tabs>
                    <w:spacing w:line="276" w:lineRule="auto"/>
                    <w:ind w:left="-108"/>
                    <w:rPr>
                      <w:b/>
                      <w:lang w:val="el-GR"/>
                    </w:rPr>
                  </w:pPr>
                </w:p>
              </w:tc>
              <w:tc>
                <w:tcPr>
                  <w:tcW w:w="640" w:type="pct"/>
                </w:tcPr>
                <w:p w14:paraId="09B613D3" w14:textId="77777777" w:rsidR="007340CA" w:rsidRPr="00C56140" w:rsidRDefault="007340CA" w:rsidP="009C5EA6">
                  <w:pPr>
                    <w:tabs>
                      <w:tab w:val="left" w:pos="-2268"/>
                    </w:tabs>
                    <w:spacing w:line="276" w:lineRule="auto"/>
                    <w:ind w:left="-108"/>
                    <w:rPr>
                      <w:b/>
                      <w:lang w:val="el-GR"/>
                    </w:rPr>
                  </w:pPr>
                </w:p>
              </w:tc>
              <w:tc>
                <w:tcPr>
                  <w:tcW w:w="645" w:type="pct"/>
                </w:tcPr>
                <w:p w14:paraId="2923342F" w14:textId="77777777" w:rsidR="007340CA" w:rsidRPr="00C56140" w:rsidRDefault="007340CA" w:rsidP="009C5EA6">
                  <w:pPr>
                    <w:tabs>
                      <w:tab w:val="left" w:pos="-2268"/>
                    </w:tabs>
                    <w:spacing w:line="276" w:lineRule="auto"/>
                    <w:ind w:left="-108"/>
                    <w:rPr>
                      <w:b/>
                      <w:lang w:val="el-GR"/>
                    </w:rPr>
                  </w:pPr>
                </w:p>
              </w:tc>
              <w:tc>
                <w:tcPr>
                  <w:tcW w:w="607" w:type="pct"/>
                </w:tcPr>
                <w:p w14:paraId="4695C132" w14:textId="77777777" w:rsidR="007340CA" w:rsidRPr="00C56140" w:rsidRDefault="007340CA" w:rsidP="009C5EA6">
                  <w:pPr>
                    <w:tabs>
                      <w:tab w:val="left" w:pos="-2268"/>
                    </w:tabs>
                    <w:spacing w:line="276" w:lineRule="auto"/>
                    <w:ind w:left="72"/>
                    <w:rPr>
                      <w:b/>
                      <w:lang w:val="el-GR"/>
                    </w:rPr>
                  </w:pPr>
                </w:p>
              </w:tc>
              <w:tc>
                <w:tcPr>
                  <w:tcW w:w="763" w:type="pct"/>
                </w:tcPr>
                <w:p w14:paraId="7A2177FF" w14:textId="77777777" w:rsidR="007340CA" w:rsidRPr="00C56140" w:rsidRDefault="007340CA" w:rsidP="009C5EA6">
                  <w:pPr>
                    <w:tabs>
                      <w:tab w:val="left" w:pos="-2268"/>
                    </w:tabs>
                    <w:spacing w:line="276" w:lineRule="auto"/>
                    <w:rPr>
                      <w:b/>
                      <w:lang w:val="el-GR"/>
                    </w:rPr>
                  </w:pPr>
                </w:p>
              </w:tc>
              <w:tc>
                <w:tcPr>
                  <w:tcW w:w="845" w:type="pct"/>
                </w:tcPr>
                <w:p w14:paraId="710573DC" w14:textId="77777777" w:rsidR="007340CA" w:rsidRPr="00C56140" w:rsidRDefault="007340CA" w:rsidP="009C5EA6">
                  <w:pPr>
                    <w:tabs>
                      <w:tab w:val="left" w:pos="-2268"/>
                    </w:tabs>
                    <w:spacing w:line="276" w:lineRule="auto"/>
                    <w:rPr>
                      <w:b/>
                      <w:lang w:val="el-GR"/>
                    </w:rPr>
                  </w:pPr>
                </w:p>
              </w:tc>
              <w:tc>
                <w:tcPr>
                  <w:tcW w:w="781" w:type="pct"/>
                </w:tcPr>
                <w:p w14:paraId="793AB36F" w14:textId="77777777" w:rsidR="007340CA" w:rsidRPr="00C56140" w:rsidRDefault="007340CA" w:rsidP="009C5EA6">
                  <w:pPr>
                    <w:tabs>
                      <w:tab w:val="left" w:pos="-2268"/>
                    </w:tabs>
                    <w:spacing w:line="276" w:lineRule="auto"/>
                    <w:rPr>
                      <w:b/>
                      <w:lang w:val="el-GR"/>
                    </w:rPr>
                  </w:pPr>
                </w:p>
              </w:tc>
            </w:tr>
          </w:tbl>
          <w:p w14:paraId="6A099600" w14:textId="77777777" w:rsidR="007340CA" w:rsidRPr="00C56140" w:rsidRDefault="007340CA" w:rsidP="009C5EA6">
            <w:pPr>
              <w:pStyle w:val="Tabletext"/>
              <w:spacing w:line="276" w:lineRule="auto"/>
              <w:jc w:val="both"/>
              <w:rPr>
                <w:rFonts w:cs="Tahoma"/>
                <w:sz w:val="22"/>
                <w:szCs w:val="22"/>
              </w:rPr>
            </w:pPr>
          </w:p>
          <w:p w14:paraId="0CCC615C" w14:textId="77777777" w:rsidR="007340CA" w:rsidRPr="00C56140" w:rsidRDefault="007340CA" w:rsidP="009C5EA6">
            <w:pPr>
              <w:spacing w:line="276" w:lineRule="auto"/>
            </w:pPr>
            <w:r w:rsidRPr="00C56140">
              <w:t xml:space="preserve">όπου </w:t>
            </w:r>
            <w:r w:rsidRPr="00C56140">
              <w:rPr>
                <w:b/>
              </w:rPr>
              <w:t>«ΣΤΟΙΧΕΙΟ ΤΕΚΜΗΡΙΩΣΗΣ»</w:t>
            </w:r>
            <w:r w:rsidRPr="00C56140">
              <w:t xml:space="preserve">: </w:t>
            </w:r>
          </w:p>
          <w:p w14:paraId="17BFB45B" w14:textId="77777777" w:rsidR="007340CA" w:rsidRPr="00C56140" w:rsidRDefault="007340CA" w:rsidP="00354584">
            <w:pPr>
              <w:numPr>
                <w:ilvl w:val="0"/>
                <w:numId w:val="9"/>
              </w:numPr>
              <w:suppressAutoHyphens w:val="0"/>
              <w:ind w:left="419" w:hanging="357"/>
              <w:rPr>
                <w:lang w:val="el-GR"/>
              </w:rPr>
            </w:pPr>
            <w:r w:rsidRPr="00C56140">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C56140">
              <w:rPr>
                <w:lang w:val="el-GR"/>
              </w:rPr>
              <w:t xml:space="preserve">ή βεβαίωση καλής εκτέλεσης </w:t>
            </w:r>
            <w:r w:rsidRPr="00C56140">
              <w:rPr>
                <w:lang w:val="el-GR"/>
              </w:rPr>
              <w:t xml:space="preserve">που συντάσσεται από την αρμόδια Δημόσια Αρχή. </w:t>
            </w:r>
          </w:p>
          <w:p w14:paraId="7CF74EBC" w14:textId="77777777" w:rsidR="00E31189" w:rsidRPr="00C56140" w:rsidRDefault="00E31189" w:rsidP="00E31189">
            <w:pPr>
              <w:numPr>
                <w:ilvl w:val="0"/>
                <w:numId w:val="9"/>
              </w:numPr>
              <w:suppressAutoHyphens w:val="0"/>
              <w:spacing w:after="0" w:line="276" w:lineRule="auto"/>
              <w:rPr>
                <w:lang w:val="el-GR"/>
              </w:rPr>
            </w:pPr>
            <w:r w:rsidRPr="00C56140">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p w14:paraId="57DBB48D" w14:textId="77777777" w:rsidR="007340CA" w:rsidRPr="00C56140" w:rsidRDefault="007340CA" w:rsidP="009C5EA6">
            <w:pPr>
              <w:pStyle w:val="Tabletext"/>
              <w:spacing w:line="276" w:lineRule="auto"/>
              <w:jc w:val="both"/>
              <w:rPr>
                <w:rFonts w:cs="Tahoma"/>
                <w:sz w:val="22"/>
                <w:szCs w:val="22"/>
              </w:rPr>
            </w:pPr>
          </w:p>
        </w:tc>
      </w:tr>
      <w:tr w:rsidR="00135A3A" w:rsidRPr="00CB4F34" w14:paraId="2BAD2037" w14:textId="77777777" w:rsidTr="009C5EA6">
        <w:tc>
          <w:tcPr>
            <w:tcW w:w="675" w:type="dxa"/>
            <w:shd w:val="clear" w:color="auto" w:fill="D9D9D9"/>
          </w:tcPr>
          <w:p w14:paraId="129730E8" w14:textId="77777777" w:rsidR="00135A3A" w:rsidRPr="00C56140" w:rsidRDefault="00135A3A" w:rsidP="00135A3A">
            <w:pPr>
              <w:rPr>
                <w:b/>
              </w:rPr>
            </w:pPr>
            <w:r w:rsidRPr="00C56140">
              <w:rPr>
                <w:b/>
                <w:lang w:val="el-GR"/>
              </w:rPr>
              <w:lastRenderedPageBreak/>
              <w:t>4</w:t>
            </w:r>
            <w:r w:rsidRPr="00C56140">
              <w:rPr>
                <w:b/>
              </w:rPr>
              <w:t>.</w:t>
            </w:r>
          </w:p>
        </w:tc>
        <w:tc>
          <w:tcPr>
            <w:tcW w:w="9180" w:type="dxa"/>
            <w:shd w:val="clear" w:color="auto" w:fill="D9D9D9"/>
          </w:tcPr>
          <w:p w14:paraId="040EC5D5" w14:textId="4BEDEB0D" w:rsidR="00DA7B10" w:rsidRPr="00C56140" w:rsidRDefault="00135A3A" w:rsidP="00DA7B10">
            <w:pPr>
              <w:autoSpaceDE w:val="0"/>
              <w:autoSpaceDN w:val="0"/>
              <w:adjustRightInd w:val="0"/>
              <w:spacing w:after="0"/>
              <w:jc w:val="left"/>
              <w:rPr>
                <w:b/>
                <w:bCs/>
                <w:lang w:val="el-GR" w:eastAsia="el-GR"/>
              </w:rPr>
            </w:pPr>
            <w:r w:rsidRPr="00C56140">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DA7B10" w:rsidRPr="00C56140">
              <w:rPr>
                <w:b/>
                <w:bCs/>
                <w:lang w:val="el-GR" w:eastAsia="el-GR"/>
              </w:rPr>
              <w:t>2.2.6.2</w:t>
            </w:r>
            <w:r w:rsidRPr="00C56140">
              <w:rPr>
                <w:b/>
                <w:bCs/>
                <w:lang w:val="el-GR" w:eastAsia="el-GR"/>
              </w:rPr>
              <w:t xml:space="preserve">. </w:t>
            </w:r>
          </w:p>
          <w:p w14:paraId="41DF397C" w14:textId="66C08DDA" w:rsidR="00135A3A" w:rsidRPr="00C56140" w:rsidRDefault="00135A3A" w:rsidP="00DA7B10">
            <w:pPr>
              <w:autoSpaceDE w:val="0"/>
              <w:autoSpaceDN w:val="0"/>
              <w:adjustRightInd w:val="0"/>
              <w:spacing w:after="0"/>
              <w:jc w:val="left"/>
              <w:rPr>
                <w:lang w:val="el-GR"/>
              </w:rPr>
            </w:pPr>
            <w:r w:rsidRPr="00C56140">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CB4F34" w14:paraId="2B86241E" w14:textId="77777777" w:rsidTr="009C5EA6">
        <w:trPr>
          <w:trHeight w:val="1063"/>
        </w:trPr>
        <w:tc>
          <w:tcPr>
            <w:tcW w:w="675" w:type="dxa"/>
          </w:tcPr>
          <w:p w14:paraId="2BB9B37A" w14:textId="77777777" w:rsidR="00135A3A" w:rsidRPr="00C56140" w:rsidRDefault="00135A3A" w:rsidP="00135A3A">
            <w:r w:rsidRPr="00C56140">
              <w:rPr>
                <w:lang w:val="el-GR"/>
              </w:rPr>
              <w:t>4</w:t>
            </w:r>
            <w:r w:rsidRPr="00C56140">
              <w:t>.1</w:t>
            </w:r>
          </w:p>
        </w:tc>
        <w:tc>
          <w:tcPr>
            <w:tcW w:w="9180" w:type="dxa"/>
          </w:tcPr>
          <w:p w14:paraId="0E270C77" w14:textId="77777777" w:rsidR="00135A3A" w:rsidRPr="00E120BF" w:rsidRDefault="00135A3A" w:rsidP="00135A3A">
            <w:pPr>
              <w:spacing w:line="276" w:lineRule="auto"/>
              <w:rPr>
                <w:lang w:val="el-GR"/>
              </w:rPr>
            </w:pPr>
            <w:r w:rsidRPr="00E120BF">
              <w:rPr>
                <w:lang w:val="el-GR"/>
              </w:rPr>
              <w:t xml:space="preserve">Πίνακα των </w:t>
            </w:r>
            <w:r w:rsidRPr="00E120BF">
              <w:rPr>
                <w:b/>
                <w:lang w:val="el-GR"/>
              </w:rPr>
              <w:t xml:space="preserve">υπαλλήλων του Οικονομικού Φορέα </w:t>
            </w:r>
            <w:r w:rsidRPr="00E120BF">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CB4F34" w14:paraId="71E67F38" w14:textId="77777777" w:rsidTr="004629AE">
              <w:trPr>
                <w:trHeight w:val="788"/>
              </w:trPr>
              <w:tc>
                <w:tcPr>
                  <w:tcW w:w="262" w:type="pct"/>
                  <w:shd w:val="clear" w:color="auto" w:fill="E0E0E0"/>
                  <w:vAlign w:val="center"/>
                </w:tcPr>
                <w:p w14:paraId="0B15ED1A" w14:textId="77777777" w:rsidR="00135A3A" w:rsidRPr="00E120BF" w:rsidRDefault="00135A3A" w:rsidP="00135A3A">
                  <w:pPr>
                    <w:spacing w:line="276" w:lineRule="auto"/>
                  </w:pPr>
                  <w:r w:rsidRPr="00E120BF">
                    <w:t>Α/Α</w:t>
                  </w:r>
                </w:p>
              </w:tc>
              <w:tc>
                <w:tcPr>
                  <w:tcW w:w="1130" w:type="pct"/>
                  <w:shd w:val="clear" w:color="auto" w:fill="E0E0E0"/>
                  <w:vAlign w:val="center"/>
                </w:tcPr>
                <w:p w14:paraId="6335B6F0" w14:textId="77777777" w:rsidR="00135A3A" w:rsidRPr="00E120BF" w:rsidRDefault="00135A3A" w:rsidP="00135A3A">
                  <w:pPr>
                    <w:spacing w:line="276" w:lineRule="auto"/>
                    <w:rPr>
                      <w:lang w:val="el-GR"/>
                    </w:rPr>
                  </w:pPr>
                  <w:r w:rsidRPr="00E120BF">
                    <w:rPr>
                      <w:lang w:val="el-GR"/>
                    </w:rPr>
                    <w:t>Εταιρεία (σε περίπτωση Ένωσης / Κοινοπραξίας)</w:t>
                  </w:r>
                </w:p>
              </w:tc>
              <w:tc>
                <w:tcPr>
                  <w:tcW w:w="1130" w:type="pct"/>
                  <w:shd w:val="clear" w:color="auto" w:fill="E0E0E0"/>
                  <w:vAlign w:val="center"/>
                </w:tcPr>
                <w:p w14:paraId="1EB813BE" w14:textId="77777777" w:rsidR="00135A3A" w:rsidRPr="00E120BF" w:rsidRDefault="00135A3A" w:rsidP="00135A3A">
                  <w:pPr>
                    <w:spacing w:line="276" w:lineRule="auto"/>
                    <w:rPr>
                      <w:lang w:val="el-GR"/>
                    </w:rPr>
                  </w:pPr>
                  <w:r w:rsidRPr="00E120BF">
                    <w:rPr>
                      <w:lang w:val="el-GR"/>
                    </w:rPr>
                    <w:t>Ονοματεπώνυμο Μέλους Ομάδας Έργου</w:t>
                  </w:r>
                </w:p>
              </w:tc>
              <w:tc>
                <w:tcPr>
                  <w:tcW w:w="1132" w:type="pct"/>
                  <w:shd w:val="clear" w:color="auto" w:fill="E0E0E0"/>
                  <w:vAlign w:val="center"/>
                </w:tcPr>
                <w:p w14:paraId="16DA31D9" w14:textId="77777777" w:rsidR="00135A3A" w:rsidRPr="00E120BF" w:rsidRDefault="00135A3A" w:rsidP="00135A3A">
                  <w:pPr>
                    <w:spacing w:line="276" w:lineRule="auto"/>
                    <w:rPr>
                      <w:lang w:val="el-GR"/>
                    </w:rPr>
                  </w:pPr>
                  <w:r w:rsidRPr="00E120BF">
                    <w:rPr>
                      <w:lang w:val="el-GR"/>
                    </w:rPr>
                    <w:t>Θέση στην Ομάδα Έργου</w:t>
                  </w:r>
                </w:p>
              </w:tc>
              <w:tc>
                <w:tcPr>
                  <w:tcW w:w="629" w:type="pct"/>
                  <w:shd w:val="clear" w:color="auto" w:fill="E0E0E0"/>
                  <w:vAlign w:val="center"/>
                </w:tcPr>
                <w:p w14:paraId="4BB712CB" w14:textId="77777777" w:rsidR="00135A3A" w:rsidRPr="00E120BF" w:rsidRDefault="00135A3A" w:rsidP="00135A3A">
                  <w:pPr>
                    <w:spacing w:line="276" w:lineRule="auto"/>
                    <w:rPr>
                      <w:lang w:val="el-GR"/>
                    </w:rPr>
                  </w:pPr>
                  <w:r w:rsidRPr="00E120BF">
                    <w:rPr>
                      <w:lang w:val="el-GR"/>
                    </w:rPr>
                    <w:t>Ανθρωπομήνες</w:t>
                  </w:r>
                </w:p>
              </w:tc>
              <w:tc>
                <w:tcPr>
                  <w:tcW w:w="718" w:type="pct"/>
                  <w:shd w:val="clear" w:color="auto" w:fill="C0C0C0"/>
                </w:tcPr>
                <w:p w14:paraId="4958E218" w14:textId="77777777" w:rsidR="00135A3A" w:rsidRPr="00E120BF" w:rsidRDefault="00135A3A" w:rsidP="00135A3A">
                  <w:pPr>
                    <w:spacing w:line="276" w:lineRule="auto"/>
                    <w:rPr>
                      <w:lang w:val="el-GR"/>
                    </w:rPr>
                  </w:pPr>
                  <w:r w:rsidRPr="00E120BF">
                    <w:rPr>
                      <w:lang w:val="el-GR"/>
                    </w:rPr>
                    <w:t>Ποσοστό συμμετοχής* (%)</w:t>
                  </w:r>
                </w:p>
              </w:tc>
            </w:tr>
            <w:tr w:rsidR="00135A3A" w:rsidRPr="00CB4F34" w14:paraId="49B2A41F" w14:textId="77777777" w:rsidTr="004629AE">
              <w:trPr>
                <w:trHeight w:val="394"/>
              </w:trPr>
              <w:tc>
                <w:tcPr>
                  <w:tcW w:w="262" w:type="pct"/>
                  <w:vAlign w:val="center"/>
                </w:tcPr>
                <w:p w14:paraId="32AB72A4" w14:textId="77777777" w:rsidR="00135A3A" w:rsidRPr="00E120BF" w:rsidRDefault="00135A3A" w:rsidP="00135A3A">
                  <w:pPr>
                    <w:spacing w:line="276" w:lineRule="auto"/>
                    <w:rPr>
                      <w:lang w:val="el-GR"/>
                    </w:rPr>
                  </w:pPr>
                </w:p>
              </w:tc>
              <w:tc>
                <w:tcPr>
                  <w:tcW w:w="1130" w:type="pct"/>
                  <w:vAlign w:val="center"/>
                </w:tcPr>
                <w:p w14:paraId="7659DB9C" w14:textId="77777777" w:rsidR="00135A3A" w:rsidRPr="00E120BF" w:rsidRDefault="00135A3A" w:rsidP="00135A3A">
                  <w:pPr>
                    <w:spacing w:line="276" w:lineRule="auto"/>
                    <w:rPr>
                      <w:lang w:val="el-GR"/>
                    </w:rPr>
                  </w:pPr>
                </w:p>
              </w:tc>
              <w:tc>
                <w:tcPr>
                  <w:tcW w:w="1130" w:type="pct"/>
                  <w:vAlign w:val="center"/>
                </w:tcPr>
                <w:p w14:paraId="704AEE4C" w14:textId="77777777" w:rsidR="00135A3A" w:rsidRPr="00E120BF" w:rsidRDefault="00135A3A" w:rsidP="00135A3A">
                  <w:pPr>
                    <w:spacing w:line="276" w:lineRule="auto"/>
                    <w:rPr>
                      <w:lang w:val="el-GR"/>
                    </w:rPr>
                  </w:pPr>
                </w:p>
              </w:tc>
              <w:tc>
                <w:tcPr>
                  <w:tcW w:w="1132" w:type="pct"/>
                  <w:vAlign w:val="center"/>
                </w:tcPr>
                <w:p w14:paraId="05A4D8EB" w14:textId="77777777" w:rsidR="00135A3A" w:rsidRPr="00E120BF" w:rsidRDefault="00135A3A" w:rsidP="00135A3A">
                  <w:pPr>
                    <w:spacing w:line="276" w:lineRule="auto"/>
                    <w:rPr>
                      <w:lang w:val="el-GR"/>
                    </w:rPr>
                  </w:pPr>
                </w:p>
              </w:tc>
              <w:tc>
                <w:tcPr>
                  <w:tcW w:w="629" w:type="pct"/>
                  <w:vAlign w:val="center"/>
                </w:tcPr>
                <w:p w14:paraId="202253DD" w14:textId="77777777" w:rsidR="00135A3A" w:rsidRPr="00E120BF" w:rsidRDefault="00135A3A" w:rsidP="00135A3A">
                  <w:pPr>
                    <w:spacing w:line="276" w:lineRule="auto"/>
                    <w:rPr>
                      <w:lang w:val="el-GR"/>
                    </w:rPr>
                  </w:pPr>
                </w:p>
              </w:tc>
              <w:tc>
                <w:tcPr>
                  <w:tcW w:w="718" w:type="pct"/>
                  <w:shd w:val="clear" w:color="auto" w:fill="C0C0C0"/>
                </w:tcPr>
                <w:p w14:paraId="5FF80A5E" w14:textId="77777777" w:rsidR="00135A3A" w:rsidRPr="00E120BF" w:rsidRDefault="00135A3A" w:rsidP="00135A3A">
                  <w:pPr>
                    <w:spacing w:line="276" w:lineRule="auto"/>
                    <w:rPr>
                      <w:lang w:val="el-GR"/>
                    </w:rPr>
                  </w:pPr>
                </w:p>
              </w:tc>
            </w:tr>
            <w:tr w:rsidR="00135A3A" w:rsidRPr="00CB4F34" w14:paraId="78F4B18C" w14:textId="77777777" w:rsidTr="004629AE">
              <w:trPr>
                <w:trHeight w:val="394"/>
              </w:trPr>
              <w:tc>
                <w:tcPr>
                  <w:tcW w:w="262" w:type="pct"/>
                  <w:vAlign w:val="center"/>
                </w:tcPr>
                <w:p w14:paraId="654F0948" w14:textId="77777777" w:rsidR="00135A3A" w:rsidRPr="00E120BF" w:rsidRDefault="00135A3A" w:rsidP="00135A3A">
                  <w:pPr>
                    <w:spacing w:line="276" w:lineRule="auto"/>
                    <w:rPr>
                      <w:lang w:val="el-GR"/>
                    </w:rPr>
                  </w:pPr>
                </w:p>
              </w:tc>
              <w:tc>
                <w:tcPr>
                  <w:tcW w:w="1130" w:type="pct"/>
                  <w:vAlign w:val="center"/>
                </w:tcPr>
                <w:p w14:paraId="24240F10" w14:textId="77777777" w:rsidR="00135A3A" w:rsidRPr="00E120BF" w:rsidRDefault="00135A3A" w:rsidP="00135A3A">
                  <w:pPr>
                    <w:spacing w:line="276" w:lineRule="auto"/>
                    <w:rPr>
                      <w:lang w:val="el-GR"/>
                    </w:rPr>
                  </w:pPr>
                </w:p>
              </w:tc>
              <w:tc>
                <w:tcPr>
                  <w:tcW w:w="1130" w:type="pct"/>
                  <w:vAlign w:val="center"/>
                </w:tcPr>
                <w:p w14:paraId="16628E9D" w14:textId="77777777" w:rsidR="00135A3A" w:rsidRPr="00E120BF" w:rsidRDefault="00135A3A" w:rsidP="00135A3A">
                  <w:pPr>
                    <w:spacing w:line="276" w:lineRule="auto"/>
                    <w:rPr>
                      <w:lang w:val="el-GR"/>
                    </w:rPr>
                  </w:pPr>
                </w:p>
              </w:tc>
              <w:tc>
                <w:tcPr>
                  <w:tcW w:w="1132" w:type="pct"/>
                  <w:vAlign w:val="center"/>
                </w:tcPr>
                <w:p w14:paraId="5E05E08B" w14:textId="77777777" w:rsidR="00135A3A" w:rsidRPr="00E120BF" w:rsidRDefault="00135A3A" w:rsidP="00135A3A">
                  <w:pPr>
                    <w:spacing w:line="276" w:lineRule="auto"/>
                    <w:rPr>
                      <w:lang w:val="el-GR"/>
                    </w:rPr>
                  </w:pPr>
                </w:p>
              </w:tc>
              <w:tc>
                <w:tcPr>
                  <w:tcW w:w="629" w:type="pct"/>
                  <w:vAlign w:val="center"/>
                </w:tcPr>
                <w:p w14:paraId="22842797" w14:textId="77777777" w:rsidR="00135A3A" w:rsidRPr="00E120BF" w:rsidRDefault="00135A3A" w:rsidP="00135A3A">
                  <w:pPr>
                    <w:spacing w:line="276" w:lineRule="auto"/>
                    <w:rPr>
                      <w:lang w:val="el-GR"/>
                    </w:rPr>
                  </w:pPr>
                </w:p>
              </w:tc>
              <w:tc>
                <w:tcPr>
                  <w:tcW w:w="718" w:type="pct"/>
                  <w:shd w:val="clear" w:color="auto" w:fill="C0C0C0"/>
                </w:tcPr>
                <w:p w14:paraId="42EF7F55" w14:textId="77777777" w:rsidR="00135A3A" w:rsidRPr="00E120BF" w:rsidRDefault="00135A3A" w:rsidP="00135A3A">
                  <w:pPr>
                    <w:spacing w:line="276" w:lineRule="auto"/>
                    <w:rPr>
                      <w:lang w:val="el-GR"/>
                    </w:rPr>
                  </w:pPr>
                </w:p>
              </w:tc>
            </w:tr>
            <w:tr w:rsidR="00135A3A" w:rsidRPr="00CB4F34" w14:paraId="720CD3C9" w14:textId="77777777" w:rsidTr="004629AE">
              <w:trPr>
                <w:trHeight w:val="394"/>
              </w:trPr>
              <w:tc>
                <w:tcPr>
                  <w:tcW w:w="262" w:type="pct"/>
                  <w:vAlign w:val="center"/>
                </w:tcPr>
                <w:p w14:paraId="5E4C479C" w14:textId="77777777" w:rsidR="00135A3A" w:rsidRPr="00E120BF" w:rsidRDefault="00135A3A" w:rsidP="00135A3A">
                  <w:pPr>
                    <w:spacing w:line="276" w:lineRule="auto"/>
                    <w:rPr>
                      <w:lang w:val="el-GR"/>
                    </w:rPr>
                  </w:pPr>
                </w:p>
              </w:tc>
              <w:tc>
                <w:tcPr>
                  <w:tcW w:w="1130" w:type="pct"/>
                  <w:vAlign w:val="center"/>
                </w:tcPr>
                <w:p w14:paraId="2F642056" w14:textId="77777777" w:rsidR="00135A3A" w:rsidRPr="00E120BF" w:rsidRDefault="00135A3A" w:rsidP="00135A3A">
                  <w:pPr>
                    <w:spacing w:line="276" w:lineRule="auto"/>
                    <w:rPr>
                      <w:lang w:val="el-GR"/>
                    </w:rPr>
                  </w:pPr>
                </w:p>
              </w:tc>
              <w:tc>
                <w:tcPr>
                  <w:tcW w:w="1130" w:type="pct"/>
                  <w:vAlign w:val="center"/>
                </w:tcPr>
                <w:p w14:paraId="2F3955F7" w14:textId="77777777" w:rsidR="00135A3A" w:rsidRPr="00E120BF" w:rsidRDefault="00135A3A" w:rsidP="00135A3A">
                  <w:pPr>
                    <w:spacing w:line="276" w:lineRule="auto"/>
                    <w:rPr>
                      <w:lang w:val="el-GR"/>
                    </w:rPr>
                  </w:pPr>
                </w:p>
              </w:tc>
              <w:tc>
                <w:tcPr>
                  <w:tcW w:w="1132" w:type="pct"/>
                  <w:vAlign w:val="center"/>
                </w:tcPr>
                <w:p w14:paraId="45A3AC96" w14:textId="77777777" w:rsidR="00135A3A" w:rsidRPr="00E120BF" w:rsidRDefault="00135A3A" w:rsidP="00135A3A">
                  <w:pPr>
                    <w:spacing w:line="276" w:lineRule="auto"/>
                    <w:rPr>
                      <w:lang w:val="el-GR"/>
                    </w:rPr>
                  </w:pPr>
                </w:p>
              </w:tc>
              <w:tc>
                <w:tcPr>
                  <w:tcW w:w="629" w:type="pct"/>
                  <w:vAlign w:val="center"/>
                </w:tcPr>
                <w:p w14:paraId="3320D7C0" w14:textId="77777777" w:rsidR="00135A3A" w:rsidRPr="00E120BF" w:rsidRDefault="00135A3A" w:rsidP="00135A3A">
                  <w:pPr>
                    <w:spacing w:line="276" w:lineRule="auto"/>
                    <w:rPr>
                      <w:lang w:val="el-GR"/>
                    </w:rPr>
                  </w:pPr>
                </w:p>
              </w:tc>
              <w:tc>
                <w:tcPr>
                  <w:tcW w:w="718" w:type="pct"/>
                  <w:shd w:val="clear" w:color="auto" w:fill="C0C0C0"/>
                </w:tcPr>
                <w:p w14:paraId="0E01B1C0" w14:textId="77777777" w:rsidR="00135A3A" w:rsidRPr="00E120BF" w:rsidRDefault="00135A3A" w:rsidP="00135A3A">
                  <w:pPr>
                    <w:spacing w:line="276" w:lineRule="auto"/>
                    <w:rPr>
                      <w:lang w:val="el-GR"/>
                    </w:rPr>
                  </w:pPr>
                </w:p>
              </w:tc>
            </w:tr>
            <w:tr w:rsidR="00135A3A" w:rsidRPr="00CB4F34"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E120BF" w:rsidRDefault="00135A3A" w:rsidP="00135A3A">
                  <w:pPr>
                    <w:spacing w:line="276" w:lineRule="auto"/>
                    <w:rPr>
                      <w:b/>
                      <w:lang w:val="el-GR"/>
                    </w:rPr>
                  </w:pPr>
                  <w:r w:rsidRPr="00E120BF">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E120BF"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E120BF" w:rsidRDefault="00135A3A" w:rsidP="00135A3A">
                  <w:pPr>
                    <w:spacing w:line="276" w:lineRule="auto"/>
                    <w:rPr>
                      <w:lang w:val="el-GR"/>
                    </w:rPr>
                  </w:pPr>
                </w:p>
              </w:tc>
            </w:tr>
          </w:tbl>
          <w:p w14:paraId="6C0E1902" w14:textId="77777777" w:rsidR="00135A3A" w:rsidRPr="00E120BF" w:rsidRDefault="00135A3A" w:rsidP="00135A3A">
            <w:pPr>
              <w:autoSpaceDE w:val="0"/>
              <w:autoSpaceDN w:val="0"/>
              <w:adjustRightInd w:val="0"/>
              <w:spacing w:after="70"/>
              <w:jc w:val="left"/>
              <w:rPr>
                <w:b/>
                <w:bCs/>
                <w:lang w:val="el-GR" w:eastAsia="el-GR"/>
              </w:rPr>
            </w:pPr>
          </w:p>
          <w:p w14:paraId="73E2472D" w14:textId="77777777" w:rsidR="00135A3A" w:rsidRPr="00E120BF" w:rsidRDefault="00135A3A" w:rsidP="00135A3A">
            <w:pPr>
              <w:spacing w:line="276" w:lineRule="auto"/>
              <w:rPr>
                <w:lang w:val="el-GR"/>
              </w:rPr>
            </w:pPr>
            <w:r w:rsidRPr="00E120BF">
              <w:rPr>
                <w:lang w:val="el-GR"/>
              </w:rPr>
              <w:t xml:space="preserve">Πίνακα των </w:t>
            </w:r>
            <w:r w:rsidRPr="00E120BF">
              <w:rPr>
                <w:b/>
                <w:lang w:val="el-GR"/>
              </w:rPr>
              <w:t>στελεχών των Υπεργολάβων</w:t>
            </w:r>
            <w:r w:rsidRPr="00E120BF">
              <w:rPr>
                <w:lang w:val="el-GR"/>
              </w:rPr>
              <w:t xml:space="preserve"> </w:t>
            </w:r>
            <w:r w:rsidRPr="00E120BF">
              <w:rPr>
                <w:b/>
                <w:lang w:val="el-GR"/>
              </w:rPr>
              <w:t>του Οικονομικού Φορέα</w:t>
            </w:r>
            <w:r w:rsidRPr="00E120BF">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CB4F34" w14:paraId="5E6E45AC" w14:textId="77777777" w:rsidTr="009C5EA6">
              <w:trPr>
                <w:trHeight w:val="788"/>
              </w:trPr>
              <w:tc>
                <w:tcPr>
                  <w:tcW w:w="262" w:type="pct"/>
                  <w:shd w:val="clear" w:color="auto" w:fill="E0E0E0"/>
                  <w:vAlign w:val="center"/>
                </w:tcPr>
                <w:p w14:paraId="4AD18774" w14:textId="77777777" w:rsidR="00135A3A" w:rsidRPr="00E120BF" w:rsidRDefault="00135A3A" w:rsidP="00135A3A">
                  <w:pPr>
                    <w:spacing w:line="276" w:lineRule="auto"/>
                    <w:rPr>
                      <w:lang w:val="el-GR"/>
                    </w:rPr>
                  </w:pPr>
                  <w:r w:rsidRPr="00E120BF">
                    <w:rPr>
                      <w:lang w:val="el-GR"/>
                    </w:rPr>
                    <w:lastRenderedPageBreak/>
                    <w:t>Α/Α</w:t>
                  </w:r>
                </w:p>
              </w:tc>
              <w:tc>
                <w:tcPr>
                  <w:tcW w:w="1146" w:type="pct"/>
                  <w:shd w:val="clear" w:color="auto" w:fill="E0E0E0"/>
                  <w:vAlign w:val="center"/>
                </w:tcPr>
                <w:p w14:paraId="63463B97" w14:textId="77777777" w:rsidR="00135A3A" w:rsidRPr="00E120BF" w:rsidRDefault="00135A3A" w:rsidP="00135A3A">
                  <w:pPr>
                    <w:spacing w:line="276" w:lineRule="auto"/>
                    <w:jc w:val="left"/>
                    <w:rPr>
                      <w:lang w:val="el-GR"/>
                    </w:rPr>
                  </w:pPr>
                  <w:r w:rsidRPr="00E120BF">
                    <w:rPr>
                      <w:lang w:val="el-GR"/>
                    </w:rPr>
                    <w:t>Επωνυμία Εταιρείας Υπεργολάβου</w:t>
                  </w:r>
                </w:p>
              </w:tc>
              <w:tc>
                <w:tcPr>
                  <w:tcW w:w="1146" w:type="pct"/>
                  <w:shd w:val="clear" w:color="auto" w:fill="E0E0E0"/>
                  <w:vAlign w:val="center"/>
                </w:tcPr>
                <w:p w14:paraId="1868F084" w14:textId="77777777" w:rsidR="00135A3A" w:rsidRPr="00E120BF" w:rsidRDefault="00135A3A" w:rsidP="00135A3A">
                  <w:pPr>
                    <w:spacing w:line="276" w:lineRule="auto"/>
                    <w:jc w:val="left"/>
                    <w:rPr>
                      <w:lang w:val="el-GR"/>
                    </w:rPr>
                  </w:pPr>
                  <w:r w:rsidRPr="00E120BF">
                    <w:rPr>
                      <w:lang w:val="el-GR"/>
                    </w:rPr>
                    <w:t>Ονοματεπώνυμο Μέλους Ομάδας Έργου</w:t>
                  </w:r>
                </w:p>
              </w:tc>
              <w:tc>
                <w:tcPr>
                  <w:tcW w:w="1146" w:type="pct"/>
                  <w:shd w:val="clear" w:color="auto" w:fill="E0E0E0"/>
                  <w:vAlign w:val="center"/>
                </w:tcPr>
                <w:p w14:paraId="0CDFB792" w14:textId="77777777" w:rsidR="00135A3A" w:rsidRPr="00E120BF" w:rsidRDefault="00135A3A" w:rsidP="00135A3A">
                  <w:pPr>
                    <w:spacing w:line="276" w:lineRule="auto"/>
                    <w:jc w:val="left"/>
                    <w:rPr>
                      <w:lang w:val="el-GR"/>
                    </w:rPr>
                  </w:pPr>
                  <w:r w:rsidRPr="00E120BF">
                    <w:rPr>
                      <w:lang w:val="el-GR"/>
                    </w:rPr>
                    <w:t>Θέση στην Ομάδα Έργου</w:t>
                  </w:r>
                </w:p>
              </w:tc>
              <w:tc>
                <w:tcPr>
                  <w:tcW w:w="709" w:type="pct"/>
                  <w:shd w:val="clear" w:color="auto" w:fill="E0E0E0"/>
                  <w:vAlign w:val="center"/>
                </w:tcPr>
                <w:p w14:paraId="7D9217AE" w14:textId="77777777" w:rsidR="00135A3A" w:rsidRPr="00E120BF" w:rsidRDefault="00135A3A" w:rsidP="00135A3A">
                  <w:pPr>
                    <w:spacing w:line="276" w:lineRule="auto"/>
                    <w:jc w:val="left"/>
                    <w:rPr>
                      <w:lang w:val="el-GR"/>
                    </w:rPr>
                  </w:pPr>
                  <w:r w:rsidRPr="00E120BF">
                    <w:rPr>
                      <w:lang w:val="el-GR"/>
                    </w:rPr>
                    <w:t>Ανθρωπομήνες</w:t>
                  </w:r>
                </w:p>
              </w:tc>
              <w:tc>
                <w:tcPr>
                  <w:tcW w:w="590" w:type="pct"/>
                  <w:shd w:val="clear" w:color="auto" w:fill="C0C0C0"/>
                </w:tcPr>
                <w:p w14:paraId="68A35E87" w14:textId="77777777" w:rsidR="00135A3A" w:rsidRPr="00E120BF" w:rsidRDefault="00135A3A" w:rsidP="00135A3A">
                  <w:pPr>
                    <w:spacing w:line="276" w:lineRule="auto"/>
                    <w:jc w:val="left"/>
                    <w:rPr>
                      <w:lang w:val="el-GR"/>
                    </w:rPr>
                  </w:pPr>
                  <w:r w:rsidRPr="00E120BF">
                    <w:rPr>
                      <w:lang w:val="el-GR"/>
                    </w:rPr>
                    <w:t>Ποσοστό συμμετοχής* (%)</w:t>
                  </w:r>
                </w:p>
              </w:tc>
            </w:tr>
            <w:tr w:rsidR="00135A3A" w:rsidRPr="00CB4F34" w14:paraId="78F804DE" w14:textId="77777777" w:rsidTr="009C5EA6">
              <w:trPr>
                <w:trHeight w:val="380"/>
              </w:trPr>
              <w:tc>
                <w:tcPr>
                  <w:tcW w:w="262" w:type="pct"/>
                  <w:vAlign w:val="center"/>
                </w:tcPr>
                <w:p w14:paraId="4773AF26" w14:textId="77777777" w:rsidR="00135A3A" w:rsidRPr="00E120BF" w:rsidRDefault="00135A3A" w:rsidP="00135A3A">
                  <w:pPr>
                    <w:spacing w:line="276" w:lineRule="auto"/>
                    <w:rPr>
                      <w:lang w:val="el-GR"/>
                    </w:rPr>
                  </w:pPr>
                </w:p>
              </w:tc>
              <w:tc>
                <w:tcPr>
                  <w:tcW w:w="1146" w:type="pct"/>
                  <w:vAlign w:val="center"/>
                </w:tcPr>
                <w:p w14:paraId="3C133293" w14:textId="77777777" w:rsidR="00135A3A" w:rsidRPr="00E120BF" w:rsidRDefault="00135A3A" w:rsidP="00135A3A">
                  <w:pPr>
                    <w:spacing w:line="276" w:lineRule="auto"/>
                    <w:rPr>
                      <w:lang w:val="el-GR"/>
                    </w:rPr>
                  </w:pPr>
                </w:p>
              </w:tc>
              <w:tc>
                <w:tcPr>
                  <w:tcW w:w="1146" w:type="pct"/>
                  <w:vAlign w:val="center"/>
                </w:tcPr>
                <w:p w14:paraId="47880F36" w14:textId="77777777" w:rsidR="00135A3A" w:rsidRPr="00E120BF" w:rsidRDefault="00135A3A" w:rsidP="00135A3A">
                  <w:pPr>
                    <w:spacing w:line="276" w:lineRule="auto"/>
                    <w:rPr>
                      <w:lang w:val="el-GR"/>
                    </w:rPr>
                  </w:pPr>
                </w:p>
              </w:tc>
              <w:tc>
                <w:tcPr>
                  <w:tcW w:w="1146" w:type="pct"/>
                  <w:vAlign w:val="center"/>
                </w:tcPr>
                <w:p w14:paraId="49BC7457" w14:textId="77777777" w:rsidR="00135A3A" w:rsidRPr="00E120BF" w:rsidRDefault="00135A3A" w:rsidP="00135A3A">
                  <w:pPr>
                    <w:spacing w:line="276" w:lineRule="auto"/>
                    <w:rPr>
                      <w:lang w:val="el-GR"/>
                    </w:rPr>
                  </w:pPr>
                </w:p>
              </w:tc>
              <w:tc>
                <w:tcPr>
                  <w:tcW w:w="709" w:type="pct"/>
                  <w:vAlign w:val="center"/>
                </w:tcPr>
                <w:p w14:paraId="5DC812C2" w14:textId="77777777" w:rsidR="00135A3A" w:rsidRPr="00E120BF" w:rsidRDefault="00135A3A" w:rsidP="00135A3A">
                  <w:pPr>
                    <w:spacing w:line="276" w:lineRule="auto"/>
                    <w:rPr>
                      <w:lang w:val="el-GR"/>
                    </w:rPr>
                  </w:pPr>
                </w:p>
              </w:tc>
              <w:tc>
                <w:tcPr>
                  <w:tcW w:w="590" w:type="pct"/>
                  <w:shd w:val="clear" w:color="auto" w:fill="C0C0C0"/>
                </w:tcPr>
                <w:p w14:paraId="5F847E8E" w14:textId="77777777" w:rsidR="00135A3A" w:rsidRPr="00E120BF" w:rsidRDefault="00135A3A" w:rsidP="00135A3A">
                  <w:pPr>
                    <w:spacing w:line="276" w:lineRule="auto"/>
                    <w:rPr>
                      <w:lang w:val="el-GR"/>
                    </w:rPr>
                  </w:pPr>
                </w:p>
              </w:tc>
            </w:tr>
            <w:tr w:rsidR="00135A3A" w:rsidRPr="00CB4F34" w14:paraId="7C40266F" w14:textId="77777777" w:rsidTr="009C5EA6">
              <w:trPr>
                <w:trHeight w:val="394"/>
              </w:trPr>
              <w:tc>
                <w:tcPr>
                  <w:tcW w:w="262" w:type="pct"/>
                  <w:vAlign w:val="center"/>
                </w:tcPr>
                <w:p w14:paraId="5DDFBF71" w14:textId="77777777" w:rsidR="00135A3A" w:rsidRPr="00E120BF" w:rsidRDefault="00135A3A" w:rsidP="00135A3A">
                  <w:pPr>
                    <w:spacing w:line="276" w:lineRule="auto"/>
                    <w:rPr>
                      <w:lang w:val="el-GR"/>
                    </w:rPr>
                  </w:pPr>
                </w:p>
              </w:tc>
              <w:tc>
                <w:tcPr>
                  <w:tcW w:w="1146" w:type="pct"/>
                  <w:vAlign w:val="center"/>
                </w:tcPr>
                <w:p w14:paraId="6BC0498F" w14:textId="77777777" w:rsidR="00135A3A" w:rsidRPr="00E120BF" w:rsidRDefault="00135A3A" w:rsidP="00135A3A">
                  <w:pPr>
                    <w:spacing w:line="276" w:lineRule="auto"/>
                    <w:rPr>
                      <w:lang w:val="el-GR"/>
                    </w:rPr>
                  </w:pPr>
                </w:p>
              </w:tc>
              <w:tc>
                <w:tcPr>
                  <w:tcW w:w="1146" w:type="pct"/>
                  <w:vAlign w:val="center"/>
                </w:tcPr>
                <w:p w14:paraId="4AD2E849" w14:textId="77777777" w:rsidR="00135A3A" w:rsidRPr="00E120BF" w:rsidRDefault="00135A3A" w:rsidP="00135A3A">
                  <w:pPr>
                    <w:spacing w:line="276" w:lineRule="auto"/>
                    <w:rPr>
                      <w:lang w:val="el-GR"/>
                    </w:rPr>
                  </w:pPr>
                </w:p>
              </w:tc>
              <w:tc>
                <w:tcPr>
                  <w:tcW w:w="1146" w:type="pct"/>
                  <w:vAlign w:val="center"/>
                </w:tcPr>
                <w:p w14:paraId="182623BF" w14:textId="77777777" w:rsidR="00135A3A" w:rsidRPr="00E120BF" w:rsidRDefault="00135A3A" w:rsidP="00135A3A">
                  <w:pPr>
                    <w:spacing w:line="276" w:lineRule="auto"/>
                    <w:rPr>
                      <w:lang w:val="el-GR"/>
                    </w:rPr>
                  </w:pPr>
                </w:p>
              </w:tc>
              <w:tc>
                <w:tcPr>
                  <w:tcW w:w="709" w:type="pct"/>
                  <w:vAlign w:val="center"/>
                </w:tcPr>
                <w:p w14:paraId="0A360718" w14:textId="77777777" w:rsidR="00135A3A" w:rsidRPr="00E120BF" w:rsidRDefault="00135A3A" w:rsidP="00135A3A">
                  <w:pPr>
                    <w:spacing w:line="276" w:lineRule="auto"/>
                    <w:rPr>
                      <w:lang w:val="el-GR"/>
                    </w:rPr>
                  </w:pPr>
                </w:p>
              </w:tc>
              <w:tc>
                <w:tcPr>
                  <w:tcW w:w="590" w:type="pct"/>
                  <w:shd w:val="clear" w:color="auto" w:fill="C0C0C0"/>
                </w:tcPr>
                <w:p w14:paraId="55BAD9BE" w14:textId="77777777" w:rsidR="00135A3A" w:rsidRPr="00E120BF" w:rsidRDefault="00135A3A" w:rsidP="00135A3A">
                  <w:pPr>
                    <w:spacing w:line="276" w:lineRule="auto"/>
                    <w:rPr>
                      <w:lang w:val="el-GR"/>
                    </w:rPr>
                  </w:pPr>
                </w:p>
              </w:tc>
            </w:tr>
            <w:tr w:rsidR="00135A3A" w:rsidRPr="00CB4F34" w14:paraId="613D12E7" w14:textId="77777777" w:rsidTr="009C5EA6">
              <w:trPr>
                <w:trHeight w:val="394"/>
              </w:trPr>
              <w:tc>
                <w:tcPr>
                  <w:tcW w:w="262" w:type="pct"/>
                  <w:vAlign w:val="center"/>
                </w:tcPr>
                <w:p w14:paraId="440F7D6A" w14:textId="77777777" w:rsidR="00135A3A" w:rsidRPr="00E120BF" w:rsidRDefault="00135A3A" w:rsidP="00135A3A">
                  <w:pPr>
                    <w:spacing w:line="276" w:lineRule="auto"/>
                    <w:rPr>
                      <w:lang w:val="el-GR"/>
                    </w:rPr>
                  </w:pPr>
                </w:p>
              </w:tc>
              <w:tc>
                <w:tcPr>
                  <w:tcW w:w="1146" w:type="pct"/>
                  <w:vAlign w:val="center"/>
                </w:tcPr>
                <w:p w14:paraId="214B268C" w14:textId="77777777" w:rsidR="00135A3A" w:rsidRPr="00E120BF" w:rsidRDefault="00135A3A" w:rsidP="00135A3A">
                  <w:pPr>
                    <w:spacing w:line="276" w:lineRule="auto"/>
                    <w:rPr>
                      <w:lang w:val="el-GR"/>
                    </w:rPr>
                  </w:pPr>
                </w:p>
              </w:tc>
              <w:tc>
                <w:tcPr>
                  <w:tcW w:w="1146" w:type="pct"/>
                  <w:vAlign w:val="center"/>
                </w:tcPr>
                <w:p w14:paraId="5B1296EF" w14:textId="77777777" w:rsidR="00135A3A" w:rsidRPr="00E120BF" w:rsidRDefault="00135A3A" w:rsidP="00135A3A">
                  <w:pPr>
                    <w:spacing w:line="276" w:lineRule="auto"/>
                    <w:rPr>
                      <w:lang w:val="el-GR"/>
                    </w:rPr>
                  </w:pPr>
                </w:p>
              </w:tc>
              <w:tc>
                <w:tcPr>
                  <w:tcW w:w="1146" w:type="pct"/>
                  <w:vAlign w:val="center"/>
                </w:tcPr>
                <w:p w14:paraId="73353300" w14:textId="77777777" w:rsidR="00135A3A" w:rsidRPr="00E120BF" w:rsidRDefault="00135A3A" w:rsidP="00135A3A">
                  <w:pPr>
                    <w:spacing w:line="276" w:lineRule="auto"/>
                    <w:rPr>
                      <w:lang w:val="el-GR"/>
                    </w:rPr>
                  </w:pPr>
                </w:p>
              </w:tc>
              <w:tc>
                <w:tcPr>
                  <w:tcW w:w="709" w:type="pct"/>
                  <w:vAlign w:val="center"/>
                </w:tcPr>
                <w:p w14:paraId="5AF28195" w14:textId="77777777" w:rsidR="00135A3A" w:rsidRPr="00E120BF" w:rsidRDefault="00135A3A" w:rsidP="00135A3A">
                  <w:pPr>
                    <w:spacing w:line="276" w:lineRule="auto"/>
                    <w:rPr>
                      <w:lang w:val="el-GR"/>
                    </w:rPr>
                  </w:pPr>
                </w:p>
              </w:tc>
              <w:tc>
                <w:tcPr>
                  <w:tcW w:w="590" w:type="pct"/>
                  <w:shd w:val="clear" w:color="auto" w:fill="C0C0C0"/>
                </w:tcPr>
                <w:p w14:paraId="24621144" w14:textId="77777777" w:rsidR="00135A3A" w:rsidRPr="00E120BF" w:rsidRDefault="00135A3A" w:rsidP="00135A3A">
                  <w:pPr>
                    <w:spacing w:line="276" w:lineRule="auto"/>
                    <w:rPr>
                      <w:lang w:val="el-GR"/>
                    </w:rPr>
                  </w:pPr>
                </w:p>
              </w:tc>
            </w:tr>
            <w:tr w:rsidR="00135A3A" w:rsidRPr="00CB4F34"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E120BF" w:rsidRDefault="00135A3A" w:rsidP="00135A3A">
                  <w:pPr>
                    <w:spacing w:line="276" w:lineRule="auto"/>
                    <w:rPr>
                      <w:b/>
                      <w:lang w:val="el-GR"/>
                    </w:rPr>
                  </w:pPr>
                  <w:r w:rsidRPr="00E120BF">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E120BF"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E120BF" w:rsidRDefault="00135A3A" w:rsidP="00135A3A">
                  <w:pPr>
                    <w:spacing w:line="276" w:lineRule="auto"/>
                    <w:rPr>
                      <w:lang w:val="el-GR"/>
                    </w:rPr>
                  </w:pPr>
                </w:p>
              </w:tc>
            </w:tr>
          </w:tbl>
          <w:p w14:paraId="17F6A771" w14:textId="77777777" w:rsidR="00135A3A" w:rsidRPr="00E120BF" w:rsidRDefault="00135A3A" w:rsidP="00135A3A">
            <w:pPr>
              <w:autoSpaceDE w:val="0"/>
              <w:autoSpaceDN w:val="0"/>
              <w:adjustRightInd w:val="0"/>
              <w:spacing w:after="70"/>
              <w:jc w:val="left"/>
              <w:rPr>
                <w:b/>
                <w:bCs/>
                <w:lang w:val="el-GR" w:eastAsia="el-GR"/>
              </w:rPr>
            </w:pPr>
          </w:p>
          <w:p w14:paraId="6C82594A" w14:textId="77777777" w:rsidR="00135A3A" w:rsidRPr="00E120BF" w:rsidRDefault="00135A3A" w:rsidP="00135A3A">
            <w:pPr>
              <w:spacing w:line="276" w:lineRule="auto"/>
              <w:rPr>
                <w:lang w:val="el-GR"/>
              </w:rPr>
            </w:pPr>
            <w:r w:rsidRPr="00E120BF">
              <w:rPr>
                <w:lang w:val="el-GR"/>
              </w:rPr>
              <w:t xml:space="preserve">Πίνακα των </w:t>
            </w:r>
            <w:r w:rsidRPr="00E120BF">
              <w:rPr>
                <w:b/>
                <w:lang w:val="el-GR"/>
              </w:rPr>
              <w:t xml:space="preserve">εξωτερικών συνεργατών του Οικονομικού Φορέα </w:t>
            </w:r>
            <w:r w:rsidRPr="00E120BF">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CB4F34" w14:paraId="01080584" w14:textId="77777777" w:rsidTr="009C5EA6">
              <w:trPr>
                <w:trHeight w:val="788"/>
              </w:trPr>
              <w:tc>
                <w:tcPr>
                  <w:tcW w:w="262" w:type="pct"/>
                  <w:shd w:val="clear" w:color="auto" w:fill="E0E0E0"/>
                  <w:vAlign w:val="center"/>
                </w:tcPr>
                <w:p w14:paraId="5FA85169" w14:textId="77777777" w:rsidR="00135A3A" w:rsidRPr="00E120BF" w:rsidRDefault="00135A3A" w:rsidP="00135A3A">
                  <w:pPr>
                    <w:spacing w:line="276" w:lineRule="auto"/>
                    <w:rPr>
                      <w:lang w:val="el-GR"/>
                    </w:rPr>
                  </w:pPr>
                  <w:r w:rsidRPr="00E120BF">
                    <w:rPr>
                      <w:lang w:val="el-GR"/>
                    </w:rPr>
                    <w:t>Α/Α</w:t>
                  </w:r>
                </w:p>
              </w:tc>
              <w:tc>
                <w:tcPr>
                  <w:tcW w:w="2261" w:type="pct"/>
                  <w:shd w:val="clear" w:color="auto" w:fill="E0E0E0"/>
                  <w:vAlign w:val="center"/>
                </w:tcPr>
                <w:p w14:paraId="574807C7" w14:textId="77777777" w:rsidR="00135A3A" w:rsidRPr="00E120BF" w:rsidRDefault="00135A3A" w:rsidP="00135A3A">
                  <w:pPr>
                    <w:spacing w:line="276" w:lineRule="auto"/>
                    <w:rPr>
                      <w:lang w:val="el-GR"/>
                    </w:rPr>
                  </w:pPr>
                  <w:r w:rsidRPr="00E120BF">
                    <w:rPr>
                      <w:lang w:val="el-GR"/>
                    </w:rPr>
                    <w:t>Ονοματεπώνυμο Μέλους Ομάδας Έργου</w:t>
                  </w:r>
                </w:p>
              </w:tc>
              <w:tc>
                <w:tcPr>
                  <w:tcW w:w="1128" w:type="pct"/>
                  <w:shd w:val="clear" w:color="auto" w:fill="E0E0E0"/>
                  <w:vAlign w:val="center"/>
                </w:tcPr>
                <w:p w14:paraId="015F46F2" w14:textId="77777777" w:rsidR="00135A3A" w:rsidRPr="00E120BF" w:rsidRDefault="00135A3A" w:rsidP="00135A3A">
                  <w:pPr>
                    <w:spacing w:line="276" w:lineRule="auto"/>
                    <w:rPr>
                      <w:lang w:val="el-GR"/>
                    </w:rPr>
                  </w:pPr>
                  <w:r w:rsidRPr="00E120BF">
                    <w:rPr>
                      <w:lang w:val="el-GR"/>
                    </w:rPr>
                    <w:t>Θέση στην Ομάδα Έργου</w:t>
                  </w:r>
                </w:p>
              </w:tc>
              <w:tc>
                <w:tcPr>
                  <w:tcW w:w="709" w:type="pct"/>
                  <w:shd w:val="clear" w:color="auto" w:fill="E0E0E0"/>
                  <w:vAlign w:val="center"/>
                </w:tcPr>
                <w:p w14:paraId="3F3169BC" w14:textId="77777777" w:rsidR="00135A3A" w:rsidRPr="00E120BF" w:rsidRDefault="00135A3A" w:rsidP="00135A3A">
                  <w:pPr>
                    <w:spacing w:line="276" w:lineRule="auto"/>
                    <w:rPr>
                      <w:lang w:val="el-GR"/>
                    </w:rPr>
                  </w:pPr>
                  <w:r w:rsidRPr="00E120BF">
                    <w:rPr>
                      <w:lang w:val="el-GR"/>
                    </w:rPr>
                    <w:t>Ανθρωπομήνες</w:t>
                  </w:r>
                </w:p>
              </w:tc>
              <w:tc>
                <w:tcPr>
                  <w:tcW w:w="639" w:type="pct"/>
                  <w:shd w:val="clear" w:color="auto" w:fill="C0C0C0"/>
                </w:tcPr>
                <w:p w14:paraId="65B23780" w14:textId="77777777" w:rsidR="00135A3A" w:rsidRPr="00E120BF" w:rsidRDefault="00135A3A" w:rsidP="00135A3A">
                  <w:pPr>
                    <w:spacing w:line="276" w:lineRule="auto"/>
                    <w:rPr>
                      <w:lang w:val="el-GR"/>
                    </w:rPr>
                  </w:pPr>
                  <w:r w:rsidRPr="00E120BF">
                    <w:rPr>
                      <w:lang w:val="el-GR"/>
                    </w:rPr>
                    <w:t>Ποσοστό συμμετοχής* (%)</w:t>
                  </w:r>
                </w:p>
              </w:tc>
            </w:tr>
            <w:tr w:rsidR="00135A3A" w:rsidRPr="00CB4F34" w14:paraId="3B441C4B" w14:textId="77777777" w:rsidTr="009C5EA6">
              <w:trPr>
                <w:trHeight w:val="394"/>
              </w:trPr>
              <w:tc>
                <w:tcPr>
                  <w:tcW w:w="262" w:type="pct"/>
                  <w:vAlign w:val="center"/>
                </w:tcPr>
                <w:p w14:paraId="2BC84E87" w14:textId="77777777" w:rsidR="00135A3A" w:rsidRPr="00E120BF" w:rsidRDefault="00135A3A" w:rsidP="00135A3A">
                  <w:pPr>
                    <w:spacing w:line="276" w:lineRule="auto"/>
                    <w:rPr>
                      <w:lang w:val="el-GR"/>
                    </w:rPr>
                  </w:pPr>
                </w:p>
              </w:tc>
              <w:tc>
                <w:tcPr>
                  <w:tcW w:w="2261" w:type="pct"/>
                  <w:vAlign w:val="center"/>
                </w:tcPr>
                <w:p w14:paraId="3E796603" w14:textId="77777777" w:rsidR="00135A3A" w:rsidRPr="00E120BF" w:rsidRDefault="00135A3A" w:rsidP="00135A3A">
                  <w:pPr>
                    <w:spacing w:line="276" w:lineRule="auto"/>
                    <w:rPr>
                      <w:lang w:val="el-GR"/>
                    </w:rPr>
                  </w:pPr>
                </w:p>
              </w:tc>
              <w:tc>
                <w:tcPr>
                  <w:tcW w:w="1128" w:type="pct"/>
                  <w:vAlign w:val="center"/>
                </w:tcPr>
                <w:p w14:paraId="524B65AE" w14:textId="77777777" w:rsidR="00135A3A" w:rsidRPr="00E120BF" w:rsidRDefault="00135A3A" w:rsidP="00135A3A">
                  <w:pPr>
                    <w:spacing w:line="276" w:lineRule="auto"/>
                    <w:rPr>
                      <w:lang w:val="el-GR"/>
                    </w:rPr>
                  </w:pPr>
                </w:p>
              </w:tc>
              <w:tc>
                <w:tcPr>
                  <w:tcW w:w="709" w:type="pct"/>
                  <w:vAlign w:val="center"/>
                </w:tcPr>
                <w:p w14:paraId="3188AB9D" w14:textId="77777777" w:rsidR="00135A3A" w:rsidRPr="00E120BF" w:rsidRDefault="00135A3A" w:rsidP="00135A3A">
                  <w:pPr>
                    <w:spacing w:line="276" w:lineRule="auto"/>
                    <w:rPr>
                      <w:lang w:val="el-GR"/>
                    </w:rPr>
                  </w:pPr>
                </w:p>
              </w:tc>
              <w:tc>
                <w:tcPr>
                  <w:tcW w:w="639" w:type="pct"/>
                  <w:shd w:val="clear" w:color="auto" w:fill="C0C0C0"/>
                </w:tcPr>
                <w:p w14:paraId="632C72FC" w14:textId="77777777" w:rsidR="00135A3A" w:rsidRPr="00E120BF" w:rsidRDefault="00135A3A" w:rsidP="00135A3A">
                  <w:pPr>
                    <w:spacing w:line="276" w:lineRule="auto"/>
                    <w:rPr>
                      <w:lang w:val="el-GR"/>
                    </w:rPr>
                  </w:pPr>
                </w:p>
              </w:tc>
            </w:tr>
            <w:tr w:rsidR="00135A3A" w:rsidRPr="00CB4F34" w14:paraId="198A5BC1" w14:textId="77777777" w:rsidTr="009C5EA6">
              <w:trPr>
                <w:trHeight w:val="394"/>
              </w:trPr>
              <w:tc>
                <w:tcPr>
                  <w:tcW w:w="262" w:type="pct"/>
                  <w:vAlign w:val="center"/>
                </w:tcPr>
                <w:p w14:paraId="3EFE2E8E" w14:textId="77777777" w:rsidR="00135A3A" w:rsidRPr="00E120BF" w:rsidRDefault="00135A3A" w:rsidP="00135A3A">
                  <w:pPr>
                    <w:spacing w:line="276" w:lineRule="auto"/>
                    <w:rPr>
                      <w:lang w:val="el-GR"/>
                    </w:rPr>
                  </w:pPr>
                </w:p>
              </w:tc>
              <w:tc>
                <w:tcPr>
                  <w:tcW w:w="2261" w:type="pct"/>
                  <w:vAlign w:val="center"/>
                </w:tcPr>
                <w:p w14:paraId="384CD81A" w14:textId="77777777" w:rsidR="00135A3A" w:rsidRPr="00E120BF" w:rsidRDefault="00135A3A" w:rsidP="00135A3A">
                  <w:pPr>
                    <w:spacing w:line="276" w:lineRule="auto"/>
                    <w:rPr>
                      <w:lang w:val="el-GR"/>
                    </w:rPr>
                  </w:pPr>
                </w:p>
              </w:tc>
              <w:tc>
                <w:tcPr>
                  <w:tcW w:w="1128" w:type="pct"/>
                  <w:vAlign w:val="center"/>
                </w:tcPr>
                <w:p w14:paraId="770B211A" w14:textId="77777777" w:rsidR="00135A3A" w:rsidRPr="00E120BF" w:rsidRDefault="00135A3A" w:rsidP="00135A3A">
                  <w:pPr>
                    <w:spacing w:line="276" w:lineRule="auto"/>
                    <w:rPr>
                      <w:lang w:val="el-GR"/>
                    </w:rPr>
                  </w:pPr>
                </w:p>
              </w:tc>
              <w:tc>
                <w:tcPr>
                  <w:tcW w:w="709" w:type="pct"/>
                  <w:vAlign w:val="center"/>
                </w:tcPr>
                <w:p w14:paraId="0101E37A" w14:textId="77777777" w:rsidR="00135A3A" w:rsidRPr="00E120BF" w:rsidRDefault="00135A3A" w:rsidP="00135A3A">
                  <w:pPr>
                    <w:spacing w:line="276" w:lineRule="auto"/>
                    <w:rPr>
                      <w:lang w:val="el-GR"/>
                    </w:rPr>
                  </w:pPr>
                </w:p>
              </w:tc>
              <w:tc>
                <w:tcPr>
                  <w:tcW w:w="639" w:type="pct"/>
                  <w:shd w:val="clear" w:color="auto" w:fill="C0C0C0"/>
                </w:tcPr>
                <w:p w14:paraId="40806AB4" w14:textId="77777777" w:rsidR="00135A3A" w:rsidRPr="00E120BF" w:rsidRDefault="00135A3A" w:rsidP="00135A3A">
                  <w:pPr>
                    <w:spacing w:line="276" w:lineRule="auto"/>
                    <w:rPr>
                      <w:lang w:val="el-GR"/>
                    </w:rPr>
                  </w:pPr>
                </w:p>
              </w:tc>
            </w:tr>
            <w:tr w:rsidR="00135A3A" w:rsidRPr="00CB4F34" w14:paraId="77B3E555" w14:textId="77777777" w:rsidTr="009C5EA6">
              <w:trPr>
                <w:trHeight w:val="394"/>
              </w:trPr>
              <w:tc>
                <w:tcPr>
                  <w:tcW w:w="262" w:type="pct"/>
                  <w:vAlign w:val="center"/>
                </w:tcPr>
                <w:p w14:paraId="6BEEAA51" w14:textId="77777777" w:rsidR="00135A3A" w:rsidRPr="00E120BF" w:rsidRDefault="00135A3A" w:rsidP="00135A3A">
                  <w:pPr>
                    <w:spacing w:line="276" w:lineRule="auto"/>
                    <w:rPr>
                      <w:lang w:val="el-GR"/>
                    </w:rPr>
                  </w:pPr>
                </w:p>
              </w:tc>
              <w:tc>
                <w:tcPr>
                  <w:tcW w:w="2261" w:type="pct"/>
                  <w:vAlign w:val="center"/>
                </w:tcPr>
                <w:p w14:paraId="3E08CFE6" w14:textId="77777777" w:rsidR="00135A3A" w:rsidRPr="00E120BF" w:rsidRDefault="00135A3A" w:rsidP="00135A3A">
                  <w:pPr>
                    <w:spacing w:line="276" w:lineRule="auto"/>
                    <w:rPr>
                      <w:lang w:val="el-GR"/>
                    </w:rPr>
                  </w:pPr>
                </w:p>
              </w:tc>
              <w:tc>
                <w:tcPr>
                  <w:tcW w:w="1128" w:type="pct"/>
                  <w:vAlign w:val="center"/>
                </w:tcPr>
                <w:p w14:paraId="731C88BD" w14:textId="77777777" w:rsidR="00135A3A" w:rsidRPr="00E120BF" w:rsidRDefault="00135A3A" w:rsidP="00135A3A">
                  <w:pPr>
                    <w:spacing w:line="276" w:lineRule="auto"/>
                    <w:rPr>
                      <w:lang w:val="el-GR"/>
                    </w:rPr>
                  </w:pPr>
                </w:p>
              </w:tc>
              <w:tc>
                <w:tcPr>
                  <w:tcW w:w="709" w:type="pct"/>
                  <w:vAlign w:val="center"/>
                </w:tcPr>
                <w:p w14:paraId="28B6A0DD" w14:textId="77777777" w:rsidR="00135A3A" w:rsidRPr="00E120BF" w:rsidRDefault="00135A3A" w:rsidP="00135A3A">
                  <w:pPr>
                    <w:spacing w:line="276" w:lineRule="auto"/>
                    <w:rPr>
                      <w:lang w:val="el-GR"/>
                    </w:rPr>
                  </w:pPr>
                </w:p>
              </w:tc>
              <w:tc>
                <w:tcPr>
                  <w:tcW w:w="639" w:type="pct"/>
                  <w:shd w:val="clear" w:color="auto" w:fill="C0C0C0"/>
                </w:tcPr>
                <w:p w14:paraId="01460ED6" w14:textId="77777777" w:rsidR="00135A3A" w:rsidRPr="00E120BF" w:rsidRDefault="00135A3A" w:rsidP="00135A3A">
                  <w:pPr>
                    <w:spacing w:line="276" w:lineRule="auto"/>
                    <w:rPr>
                      <w:lang w:val="el-GR"/>
                    </w:rPr>
                  </w:pPr>
                </w:p>
              </w:tc>
            </w:tr>
            <w:tr w:rsidR="00135A3A" w:rsidRPr="00CB4F34" w14:paraId="3DD17F49" w14:textId="77777777" w:rsidTr="009C5EA6">
              <w:trPr>
                <w:trHeight w:val="380"/>
              </w:trPr>
              <w:tc>
                <w:tcPr>
                  <w:tcW w:w="3653" w:type="pct"/>
                  <w:gridSpan w:val="3"/>
                  <w:shd w:val="clear" w:color="auto" w:fill="C0C0C0"/>
                  <w:vAlign w:val="center"/>
                </w:tcPr>
                <w:p w14:paraId="4B71D38F" w14:textId="77777777" w:rsidR="00135A3A" w:rsidRPr="00E120BF" w:rsidRDefault="00135A3A" w:rsidP="00135A3A">
                  <w:pPr>
                    <w:spacing w:line="276" w:lineRule="auto"/>
                    <w:rPr>
                      <w:lang w:val="el-GR"/>
                    </w:rPr>
                  </w:pPr>
                  <w:r w:rsidRPr="00E120BF">
                    <w:rPr>
                      <w:b/>
                      <w:lang w:val="el-GR"/>
                    </w:rPr>
                    <w:t>ΜΕΡΙΚΟ ΣΥΝΟΛΟ (3)</w:t>
                  </w:r>
                </w:p>
              </w:tc>
              <w:tc>
                <w:tcPr>
                  <w:tcW w:w="709" w:type="pct"/>
                  <w:shd w:val="clear" w:color="auto" w:fill="C0C0C0"/>
                  <w:vAlign w:val="center"/>
                </w:tcPr>
                <w:p w14:paraId="68CDE6B2" w14:textId="77777777" w:rsidR="00135A3A" w:rsidRPr="00E120BF" w:rsidRDefault="00135A3A" w:rsidP="00135A3A">
                  <w:pPr>
                    <w:spacing w:line="276" w:lineRule="auto"/>
                    <w:rPr>
                      <w:lang w:val="el-GR"/>
                    </w:rPr>
                  </w:pPr>
                </w:p>
              </w:tc>
              <w:tc>
                <w:tcPr>
                  <w:tcW w:w="639" w:type="pct"/>
                  <w:shd w:val="clear" w:color="auto" w:fill="C0C0C0"/>
                </w:tcPr>
                <w:p w14:paraId="3E181B06" w14:textId="77777777" w:rsidR="00135A3A" w:rsidRPr="00E120BF" w:rsidRDefault="00135A3A" w:rsidP="00135A3A">
                  <w:pPr>
                    <w:spacing w:line="276" w:lineRule="auto"/>
                    <w:rPr>
                      <w:lang w:val="el-GR"/>
                    </w:rPr>
                  </w:pPr>
                </w:p>
              </w:tc>
            </w:tr>
          </w:tbl>
          <w:p w14:paraId="290CDFA6" w14:textId="27A9BDFB" w:rsidR="00135A3A" w:rsidRPr="00E120BF" w:rsidRDefault="00135A3A" w:rsidP="00135A3A">
            <w:pPr>
              <w:spacing w:line="276" w:lineRule="auto"/>
              <w:rPr>
                <w:lang w:val="el-GR"/>
              </w:rPr>
            </w:pPr>
            <w:r w:rsidRPr="00E120BF">
              <w:rPr>
                <w:lang w:val="el-GR"/>
              </w:rPr>
              <w:t xml:space="preserve">*ως </w:t>
            </w:r>
            <w:r w:rsidRPr="00E120BF">
              <w:rPr>
                <w:b/>
                <w:lang w:val="el-GR"/>
              </w:rPr>
              <w:t>Ποσοστό Συμμετοχής</w:t>
            </w:r>
            <w:r w:rsidRPr="00E120BF">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sidRPr="00E120BF">
              <w:rPr>
                <w:lang w:val="el-GR"/>
              </w:rPr>
              <w:t xml:space="preserve"> </w:t>
            </w:r>
            <w:r w:rsidRPr="00E120BF">
              <w:rPr>
                <w:lang w:val="el-GR"/>
              </w:rPr>
              <w:t>2,</w:t>
            </w:r>
            <w:r w:rsidR="00276013" w:rsidRPr="00E120BF">
              <w:rPr>
                <w:lang w:val="el-GR"/>
              </w:rPr>
              <w:t xml:space="preserve"> </w:t>
            </w:r>
            <w:r w:rsidRPr="00E120BF">
              <w:rPr>
                <w:lang w:val="el-GR"/>
              </w:rPr>
              <w:t>3)</w:t>
            </w:r>
            <w:r w:rsidR="00276013" w:rsidRPr="00E120BF">
              <w:rPr>
                <w:lang w:val="el-GR"/>
              </w:rPr>
              <w:t>.</w:t>
            </w:r>
          </w:p>
          <w:p w14:paraId="6DECABC2" w14:textId="77777777" w:rsidR="00135A3A" w:rsidRPr="00E120BF" w:rsidRDefault="00135A3A" w:rsidP="00135A3A">
            <w:pPr>
              <w:autoSpaceDE w:val="0"/>
              <w:autoSpaceDN w:val="0"/>
              <w:adjustRightInd w:val="0"/>
              <w:spacing w:after="70"/>
              <w:rPr>
                <w:b/>
                <w:bCs/>
                <w:lang w:val="el-GR" w:eastAsia="el-GR"/>
              </w:rPr>
            </w:pPr>
            <w:r w:rsidRPr="00E120BF">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C56140" w14:paraId="289E4315" w14:textId="77777777" w:rsidTr="009C5EA6">
        <w:tc>
          <w:tcPr>
            <w:tcW w:w="675" w:type="dxa"/>
          </w:tcPr>
          <w:p w14:paraId="54246971" w14:textId="77777777" w:rsidR="00135A3A" w:rsidRPr="00C56140" w:rsidRDefault="00135A3A" w:rsidP="00135A3A">
            <w:r w:rsidRPr="00C56140">
              <w:rPr>
                <w:lang w:val="el-GR"/>
              </w:rPr>
              <w:lastRenderedPageBreak/>
              <w:t>4</w:t>
            </w:r>
            <w:r w:rsidRPr="00C56140">
              <w:t>.2</w:t>
            </w:r>
          </w:p>
        </w:tc>
        <w:tc>
          <w:tcPr>
            <w:tcW w:w="9180" w:type="dxa"/>
          </w:tcPr>
          <w:p w14:paraId="13EDE606" w14:textId="3A3C8ED0" w:rsidR="00135A3A" w:rsidRPr="00E120BF" w:rsidRDefault="00135A3A" w:rsidP="003329FF">
            <w:pPr>
              <w:suppressAutoHyphens w:val="0"/>
              <w:autoSpaceDE w:val="0"/>
              <w:autoSpaceDN w:val="0"/>
              <w:adjustRightInd w:val="0"/>
              <w:spacing w:after="70"/>
              <w:jc w:val="left"/>
              <w:rPr>
                <w:lang w:val="el-GR" w:eastAsia="el-GR"/>
              </w:rPr>
            </w:pPr>
            <w:r w:rsidRPr="00E120BF">
              <w:rPr>
                <w:lang w:val="el-GR" w:eastAsia="el-GR"/>
              </w:rPr>
              <w:t>Βιογραφικά σημειώματα της Ομάδας Έργου (</w:t>
            </w:r>
            <w:r w:rsidRPr="00E120BF">
              <w:rPr>
                <w:lang w:val="el-GR"/>
              </w:rPr>
              <w:t>βάσει του υποδείγματος / βλ. «</w:t>
            </w:r>
            <w:r w:rsidR="004255F2" w:rsidRPr="00570BEB">
              <w:rPr>
                <w:lang w:val="el-GR"/>
              </w:rPr>
              <w:t xml:space="preserve">ΠΑΡΑΡΤΗΜΑ </w:t>
            </w:r>
            <w:r w:rsidR="004255F2" w:rsidRPr="00570BEB">
              <w:t>ΙV</w:t>
            </w:r>
            <w:r w:rsidR="004255F2" w:rsidRPr="00570BEB">
              <w:rPr>
                <w:lang w:val="el-GR"/>
              </w:rPr>
              <w:t xml:space="preserve"> – Υπόδειγμα Βιογραφικού Σημειώματος</w:t>
            </w:r>
            <w:r w:rsidRPr="00E120BF">
              <w:rPr>
                <w:lang w:val="el-GR"/>
              </w:rPr>
              <w:t>»)</w:t>
            </w:r>
          </w:p>
        </w:tc>
      </w:tr>
    </w:tbl>
    <w:p w14:paraId="5A803A5E" w14:textId="77777777" w:rsidR="00814752" w:rsidRPr="00C56140" w:rsidRDefault="00814752">
      <w:pPr>
        <w:rPr>
          <w:b/>
          <w:bCs/>
          <w:lang w:val="el-GR"/>
        </w:rPr>
      </w:pPr>
    </w:p>
    <w:p w14:paraId="044C1BC4" w14:textId="000B3646" w:rsidR="008338F0" w:rsidRPr="00C56140" w:rsidRDefault="003355E7">
      <w:pPr>
        <w:rPr>
          <w:b/>
          <w:lang w:val="el-GR"/>
        </w:rPr>
      </w:pPr>
      <w:r w:rsidRPr="00C56140">
        <w:rPr>
          <w:b/>
          <w:bCs/>
          <w:lang w:val="el-GR"/>
        </w:rPr>
        <w:t xml:space="preserve">Β.5. </w:t>
      </w:r>
      <w:r w:rsidRPr="00C56140">
        <w:rPr>
          <w:b/>
          <w:lang w:val="el-GR"/>
        </w:rPr>
        <w:t xml:space="preserve">Για την απόδειξη της συμμόρφωσής τους με </w:t>
      </w:r>
      <w:r w:rsidRPr="00C56140">
        <w:rPr>
          <w:b/>
          <w:color w:val="000000"/>
          <w:lang w:val="el-GR"/>
        </w:rPr>
        <w:t xml:space="preserve">πρότυπα διασφάλισης ποιότητας </w:t>
      </w:r>
      <w:r w:rsidRPr="00C56140">
        <w:rPr>
          <w:b/>
          <w:lang w:val="el-GR"/>
        </w:rPr>
        <w:t xml:space="preserve">της παραγράφου </w:t>
      </w:r>
      <w:r w:rsidR="004255F2" w:rsidRPr="00C56140">
        <w:rPr>
          <w:b/>
          <w:lang w:val="el-GR"/>
        </w:rPr>
        <w:t>2.2.7</w:t>
      </w:r>
      <w:r w:rsidRPr="00C56140">
        <w:rPr>
          <w:b/>
          <w:lang w:val="el-GR"/>
        </w:rPr>
        <w:t xml:space="preserve"> οι οικονομικοί φορείς προσκομίζουν </w:t>
      </w:r>
      <w:r w:rsidR="003822A5" w:rsidRPr="00C56140">
        <w:rPr>
          <w:b/>
          <w:lang w:val="el-GR"/>
        </w:rPr>
        <w:t>τα αναφερόμενα στον κατωτέρω πίνακα</w:t>
      </w:r>
      <w:r w:rsidR="00DF776D" w:rsidRPr="00C56140">
        <w:rPr>
          <w:b/>
          <w:lang w:val="el-GR"/>
        </w:rPr>
        <w:t xml:space="preserve"> </w:t>
      </w:r>
      <w:r w:rsidR="00814752" w:rsidRPr="00C56140">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CB4F34" w14:paraId="15730022" w14:textId="77777777" w:rsidTr="009C5EA6">
        <w:trPr>
          <w:trHeight w:val="711"/>
        </w:trPr>
        <w:tc>
          <w:tcPr>
            <w:tcW w:w="675" w:type="dxa"/>
            <w:shd w:val="clear" w:color="auto" w:fill="D9D9D9"/>
          </w:tcPr>
          <w:p w14:paraId="76D1EC17" w14:textId="77777777" w:rsidR="00BD358F" w:rsidRPr="00C56140" w:rsidRDefault="00C40FB9" w:rsidP="009C5EA6">
            <w:pPr>
              <w:rPr>
                <w:b/>
              </w:rPr>
            </w:pPr>
            <w:r w:rsidRPr="00C56140">
              <w:rPr>
                <w:b/>
                <w:lang w:val="el-GR"/>
              </w:rPr>
              <w:t>5</w:t>
            </w:r>
            <w:r w:rsidR="00BD358F" w:rsidRPr="00C56140">
              <w:rPr>
                <w:b/>
              </w:rPr>
              <w:t>.</w:t>
            </w:r>
          </w:p>
        </w:tc>
        <w:tc>
          <w:tcPr>
            <w:tcW w:w="9180" w:type="dxa"/>
            <w:shd w:val="clear" w:color="auto" w:fill="D9D9D9"/>
          </w:tcPr>
          <w:p w14:paraId="3FE17E1F" w14:textId="77777777" w:rsidR="00DA7B10" w:rsidRPr="00C56140" w:rsidRDefault="00DA7B10" w:rsidP="00DA7B10">
            <w:pPr>
              <w:autoSpaceDE w:val="0"/>
              <w:autoSpaceDN w:val="0"/>
              <w:adjustRightInd w:val="0"/>
              <w:rPr>
                <w:b/>
                <w:lang w:val="el-GR" w:eastAsia="el-GR"/>
              </w:rPr>
            </w:pPr>
            <w:r w:rsidRPr="00C56140">
              <w:rPr>
                <w:b/>
                <w:lang w:val="el-GR" w:eastAsia="el-GR"/>
              </w:rPr>
              <w:t>Οι οικονομικοί φορείς που συμμετέχουν στη διαδικασία σύναψης της παρούσας απαιτείται να εξασφαλίζουν την ποιότητα των παρεχόμενων υπηρεσιών της παραγράφου 2.2.7 της διακήρυξης.</w:t>
            </w:r>
          </w:p>
          <w:p w14:paraId="3B49B35E" w14:textId="48B04301" w:rsidR="00BD358F" w:rsidRPr="00C56140" w:rsidRDefault="00DA7B10" w:rsidP="00DA7B10">
            <w:pPr>
              <w:autoSpaceDE w:val="0"/>
              <w:autoSpaceDN w:val="0"/>
              <w:adjustRightInd w:val="0"/>
              <w:rPr>
                <w:bCs/>
                <w:lang w:val="el-GR" w:eastAsia="el-GR"/>
              </w:rPr>
            </w:pPr>
            <w:r w:rsidRPr="00C56140">
              <w:rPr>
                <w:bCs/>
                <w:lang w:val="el-GR" w:eastAsia="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BD358F" w:rsidRPr="00CB4F34" w14:paraId="1346EF5B" w14:textId="77777777" w:rsidTr="009C5EA6">
        <w:trPr>
          <w:trHeight w:val="1480"/>
        </w:trPr>
        <w:tc>
          <w:tcPr>
            <w:tcW w:w="675" w:type="dxa"/>
          </w:tcPr>
          <w:p w14:paraId="77D8C9CD" w14:textId="77777777" w:rsidR="00BD358F" w:rsidRPr="00C56140" w:rsidRDefault="00C40FB9" w:rsidP="009C5EA6">
            <w:r w:rsidRPr="00C56140">
              <w:rPr>
                <w:lang w:val="el-GR"/>
              </w:rPr>
              <w:lastRenderedPageBreak/>
              <w:t>5</w:t>
            </w:r>
            <w:r w:rsidR="00BD358F" w:rsidRPr="00C56140">
              <w:t>.1</w:t>
            </w:r>
          </w:p>
        </w:tc>
        <w:tc>
          <w:tcPr>
            <w:tcW w:w="9180" w:type="dxa"/>
          </w:tcPr>
          <w:p w14:paraId="52C2B92E" w14:textId="77777777" w:rsidR="00BD358F" w:rsidRPr="00C56140" w:rsidRDefault="00C81258" w:rsidP="00641C65">
            <w:pPr>
              <w:pStyle w:val="Tabletext"/>
              <w:jc w:val="both"/>
              <w:rPr>
                <w:rFonts w:cs="Tahoma"/>
                <w:szCs w:val="22"/>
                <w:lang w:eastAsia="el-GR"/>
              </w:rPr>
            </w:pPr>
            <w:r w:rsidRPr="00C56140">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C56140">
              <w:rPr>
                <w:rFonts w:cs="Tahoma"/>
              </w:rPr>
              <w:t>.</w:t>
            </w:r>
          </w:p>
        </w:tc>
      </w:tr>
    </w:tbl>
    <w:p w14:paraId="23594124" w14:textId="77777777" w:rsidR="00221291" w:rsidRPr="00C56140" w:rsidRDefault="00221291">
      <w:pPr>
        <w:rPr>
          <w:b/>
          <w:bCs/>
          <w:lang w:val="el-GR"/>
        </w:rPr>
      </w:pPr>
    </w:p>
    <w:p w14:paraId="3224B5B4" w14:textId="77777777" w:rsidR="00BD358F" w:rsidRPr="00C56140" w:rsidRDefault="003355E7">
      <w:pPr>
        <w:rPr>
          <w:b/>
          <w:lang w:val="el-GR"/>
        </w:rPr>
      </w:pPr>
      <w:r w:rsidRPr="00C56140">
        <w:rPr>
          <w:b/>
          <w:bCs/>
          <w:lang w:val="el-GR"/>
        </w:rPr>
        <w:t>Β.6.</w:t>
      </w:r>
      <w:r w:rsidRPr="00C56140">
        <w:rPr>
          <w:lang w:val="el-GR"/>
        </w:rPr>
        <w:t xml:space="preserve"> </w:t>
      </w:r>
      <w:r w:rsidRPr="00C56140">
        <w:rPr>
          <w:b/>
          <w:lang w:val="el-GR"/>
        </w:rPr>
        <w:t>Για την απόδειξη της νόμιμης σύστασης και εκπροσώπησης</w:t>
      </w:r>
      <w:r w:rsidR="00BD358F" w:rsidRPr="00C56140">
        <w:rPr>
          <w:b/>
          <w:lang w:val="el-GR"/>
        </w:rPr>
        <w:t>:</w:t>
      </w:r>
    </w:p>
    <w:p w14:paraId="455B9A00" w14:textId="4D35553F" w:rsidR="002B2F6A" w:rsidRPr="00C56140" w:rsidRDefault="002B2F6A" w:rsidP="002B2F6A">
      <w:pPr>
        <w:rPr>
          <w:lang w:val="el-GR"/>
        </w:rPr>
      </w:pPr>
      <w:r w:rsidRPr="00C56140">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DF776D" w:rsidRPr="00C56140">
        <w:rPr>
          <w:lang w:val="el-GR"/>
        </w:rPr>
        <w:t xml:space="preserve"> </w:t>
      </w:r>
      <w:r w:rsidRPr="00C56140">
        <w:rPr>
          <w:lang w:val="el-GR"/>
        </w:rPr>
        <w:t>εκτός αν αυτό φέρει συγκεκριμένο χρόνο ισχύος.</w:t>
      </w:r>
    </w:p>
    <w:p w14:paraId="662FC325" w14:textId="77777777" w:rsidR="002B2F6A" w:rsidRPr="00C56140" w:rsidRDefault="002B2F6A" w:rsidP="002B2F6A">
      <w:pPr>
        <w:rPr>
          <w:lang w:val="el-GR"/>
        </w:rPr>
      </w:pPr>
      <w:r w:rsidRPr="00C56140">
        <w:rPr>
          <w:lang w:val="el-GR"/>
        </w:rPr>
        <w:t>Ειδικότερα για τους ημεδαπούς οικονομικούς φορείς προσκομίζονται:</w:t>
      </w:r>
    </w:p>
    <w:p w14:paraId="515E57C7" w14:textId="28BF08B0" w:rsidR="002B2F6A" w:rsidRPr="00C56140" w:rsidRDefault="002B2F6A" w:rsidP="002B2F6A">
      <w:pPr>
        <w:rPr>
          <w:lang w:val="el-GR"/>
        </w:rPr>
      </w:pPr>
      <w:r w:rsidRPr="00C56140">
        <w:rPr>
          <w:lang w:val="el-GR"/>
        </w:rPr>
        <w:t xml:space="preserve"> i) </w:t>
      </w:r>
      <w:r w:rsidRPr="00C56140">
        <w:rPr>
          <w:b/>
          <w:lang w:val="el-GR"/>
        </w:rPr>
        <w:t>για την απόδειξη της νόμιμης εκπροσώπησης</w:t>
      </w:r>
      <w:r w:rsidRPr="00C56140">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DF776D" w:rsidRPr="00C56140">
        <w:rPr>
          <w:lang w:val="el-GR"/>
        </w:rPr>
        <w:t xml:space="preserve"> </w:t>
      </w:r>
    </w:p>
    <w:p w14:paraId="2B5A585E" w14:textId="45B22FE9" w:rsidR="002B2F6A" w:rsidRPr="00C56140" w:rsidRDefault="002B2F6A" w:rsidP="002B2F6A">
      <w:pPr>
        <w:rPr>
          <w:color w:val="000000"/>
          <w:lang w:val="el-GR"/>
        </w:rPr>
      </w:pPr>
      <w:r w:rsidRPr="00C56140">
        <w:rPr>
          <w:lang w:val="el-GR"/>
        </w:rPr>
        <w:t xml:space="preserve">ii) Για την </w:t>
      </w:r>
      <w:r w:rsidRPr="00C56140">
        <w:rPr>
          <w:b/>
          <w:lang w:val="el-GR"/>
        </w:rPr>
        <w:t>απόδειξη της νόμιμης σύστασης και των μεταβολών</w:t>
      </w:r>
      <w:r w:rsidRPr="00C56140">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00DF776D" w:rsidRPr="00C56140">
        <w:rPr>
          <w:color w:val="000000"/>
          <w:lang w:val="el-GR"/>
        </w:rPr>
        <w:t xml:space="preserve"> </w:t>
      </w:r>
    </w:p>
    <w:p w14:paraId="43FCD747" w14:textId="77777777" w:rsidR="002B2F6A" w:rsidRPr="00C56140" w:rsidRDefault="002B2F6A" w:rsidP="002B2F6A">
      <w:pPr>
        <w:rPr>
          <w:color w:val="000000"/>
          <w:lang w:val="el-GR"/>
        </w:rPr>
      </w:pPr>
      <w:r w:rsidRPr="00C56140">
        <w:rPr>
          <w:color w:val="000000"/>
          <w:lang w:val="el-GR"/>
        </w:rPr>
        <w:t xml:space="preserve">Στις λοιπές περιπτώσεις τα κατά περίπτωση νομιμοποιητικά έγγραφα </w:t>
      </w:r>
      <w:r w:rsidRPr="00C56140">
        <w:rPr>
          <w:lang w:val="el-GR"/>
        </w:rPr>
        <w:t xml:space="preserve">σύστασης και </w:t>
      </w:r>
      <w:r w:rsidRPr="00C56140">
        <w:rPr>
          <w:color w:val="000000"/>
          <w:lang w:val="el-GR"/>
        </w:rPr>
        <w:t xml:space="preserve">νόμιμης εκπροσώπησης (όπως καταστατικά, </w:t>
      </w:r>
      <w:r w:rsidRPr="00C56140">
        <w:rPr>
          <w:lang w:val="el-GR"/>
        </w:rPr>
        <w:t xml:space="preserve">πιστοποιητικά μεταβολών, αντίστοιχα ΦΕΚ, αποφάσεις συγκρότησης οργάνων διοίκησης σε σώμα, κλπ., </w:t>
      </w:r>
      <w:r w:rsidRPr="00C56140">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C56140" w:rsidRDefault="002B2F6A" w:rsidP="002B2F6A">
      <w:pPr>
        <w:rPr>
          <w:color w:val="000000"/>
          <w:lang w:val="el-GR"/>
        </w:rPr>
      </w:pPr>
      <w:r w:rsidRPr="00C56140">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6911A2E1" w:rsidR="002B2F6A" w:rsidRPr="00C56140" w:rsidRDefault="002B2F6A" w:rsidP="002B2F6A">
      <w:pPr>
        <w:rPr>
          <w:bCs/>
          <w:color w:val="000000"/>
          <w:lang w:val="el-GR"/>
        </w:rPr>
      </w:pPr>
      <w:r w:rsidRPr="00C56140">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DF776D" w:rsidRPr="00C56140">
        <w:rPr>
          <w:bCs/>
          <w:color w:val="000000"/>
          <w:lang w:val="el-GR"/>
        </w:rPr>
        <w:t xml:space="preserve"> </w:t>
      </w:r>
      <w:r w:rsidRPr="00C56140">
        <w:rPr>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C56140" w:rsidRDefault="002B2F6A" w:rsidP="002B2F6A">
      <w:pPr>
        <w:rPr>
          <w:bCs/>
          <w:color w:val="000000"/>
          <w:lang w:val="el-GR"/>
        </w:rPr>
      </w:pPr>
      <w:r w:rsidRPr="00C56140">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C56140" w:rsidRDefault="002B2F6A" w:rsidP="002B2F6A">
      <w:pPr>
        <w:rPr>
          <w:color w:val="000000"/>
          <w:lang w:val="el-GR"/>
        </w:rPr>
      </w:pPr>
      <w:r w:rsidRPr="00C56140">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C56140" w:rsidRDefault="008338F0">
      <w:pPr>
        <w:rPr>
          <w:b/>
          <w:bCs/>
          <w:lang w:val="el-GR"/>
        </w:rPr>
      </w:pPr>
    </w:p>
    <w:p w14:paraId="3760DD82" w14:textId="77777777" w:rsidR="002B2F6A" w:rsidRPr="00C56140" w:rsidRDefault="002B2F6A" w:rsidP="002B2F6A">
      <w:pPr>
        <w:rPr>
          <w:color w:val="000000"/>
          <w:lang w:val="el-GR"/>
        </w:rPr>
      </w:pPr>
      <w:r w:rsidRPr="00C56140">
        <w:rPr>
          <w:b/>
          <w:bCs/>
          <w:color w:val="000000"/>
          <w:lang w:val="el-GR"/>
        </w:rPr>
        <w:t>Β.7.</w:t>
      </w:r>
      <w:r w:rsidRPr="00C56140">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w:t>
      </w:r>
      <w:r w:rsidRPr="00C56140">
        <w:rPr>
          <w:color w:val="000000"/>
          <w:lang w:val="el-GR"/>
        </w:rPr>
        <w:lastRenderedPageBreak/>
        <w:t xml:space="preserve">που συμμορφώνονται με τα ευρωπαϊκά πρότυπα πιστοποίησης, κατά την έννοια του Παραρτήματος </w:t>
      </w:r>
      <w:r w:rsidRPr="00C56140">
        <w:rPr>
          <w:color w:val="000000"/>
        </w:rPr>
        <w:t>VII</w:t>
      </w:r>
      <w:r w:rsidRPr="00C56140">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C56140" w:rsidRDefault="002B2F6A" w:rsidP="002B2F6A">
      <w:pPr>
        <w:rPr>
          <w:color w:val="000000"/>
          <w:lang w:val="el-GR"/>
        </w:rPr>
      </w:pPr>
      <w:r w:rsidRPr="00C56140">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1403FE7E" w:rsidR="002B2F6A" w:rsidRPr="00C56140" w:rsidRDefault="002B2F6A" w:rsidP="002B2F6A">
      <w:pPr>
        <w:rPr>
          <w:color w:val="000000"/>
          <w:lang w:val="el-GR"/>
        </w:rPr>
      </w:pPr>
      <w:r w:rsidRPr="00C56140">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r w:rsidR="00A51D83" w:rsidRPr="00C56140">
        <w:rPr>
          <w:color w:val="000000"/>
          <w:lang w:val="el-GR"/>
        </w:rPr>
        <w:t>καταλληλόλητας</w:t>
      </w:r>
      <w:r w:rsidRPr="00C56140">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881B532" w14:textId="77777777" w:rsidR="002B2F6A" w:rsidRPr="00C56140" w:rsidRDefault="002B2F6A" w:rsidP="002B2F6A">
      <w:pPr>
        <w:rPr>
          <w:color w:val="000000"/>
          <w:lang w:val="el-GR"/>
        </w:rPr>
      </w:pPr>
      <w:r w:rsidRPr="00C56140">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C56140">
        <w:rPr>
          <w:color w:val="000000"/>
          <w:lang w:val="en-US"/>
        </w:rPr>
        <w:t>i</w:t>
      </w:r>
      <w:r w:rsidRPr="00C56140">
        <w:rPr>
          <w:color w:val="000000"/>
          <w:lang w:val="el-GR"/>
        </w:rPr>
        <w:t xml:space="preserve">, </w:t>
      </w:r>
      <w:r w:rsidRPr="00C56140">
        <w:rPr>
          <w:color w:val="000000"/>
          <w:lang w:val="en-US"/>
        </w:rPr>
        <w:t>ii</w:t>
      </w:r>
      <w:r w:rsidRPr="00C56140">
        <w:rPr>
          <w:color w:val="000000"/>
          <w:lang w:val="el-GR"/>
        </w:rPr>
        <w:t xml:space="preserve"> και </w:t>
      </w:r>
      <w:r w:rsidRPr="00C56140">
        <w:rPr>
          <w:color w:val="000000"/>
          <w:lang w:val="en-US"/>
        </w:rPr>
        <w:t>iii</w:t>
      </w:r>
      <w:r w:rsidRPr="00C56140">
        <w:rPr>
          <w:color w:val="000000"/>
          <w:lang w:val="el-GR"/>
        </w:rPr>
        <w:t xml:space="preserve"> της περ. β.</w:t>
      </w:r>
    </w:p>
    <w:p w14:paraId="4311103D" w14:textId="77777777" w:rsidR="00C81258" w:rsidRPr="00C56140" w:rsidRDefault="00C81258" w:rsidP="00AC2E76">
      <w:pPr>
        <w:rPr>
          <w:lang w:val="el-GR"/>
        </w:rPr>
      </w:pPr>
    </w:p>
    <w:p w14:paraId="00A8BC2C" w14:textId="77777777" w:rsidR="002B2F6A" w:rsidRPr="00C56140" w:rsidRDefault="002B2F6A" w:rsidP="00C81258">
      <w:pPr>
        <w:rPr>
          <w:lang w:val="el-GR"/>
        </w:rPr>
      </w:pPr>
      <w:r w:rsidRPr="00C56140">
        <w:rPr>
          <w:b/>
          <w:bCs/>
          <w:lang w:val="el-GR"/>
        </w:rPr>
        <w:t>Β.8.</w:t>
      </w:r>
      <w:r w:rsidRPr="00C56140">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0C96B802" w:rsidR="00C81258" w:rsidRPr="00C56140" w:rsidRDefault="00C81258" w:rsidP="00C81258">
      <w:pPr>
        <w:rPr>
          <w:lang w:val="el-GR"/>
        </w:rPr>
      </w:pPr>
      <w:r w:rsidRPr="00C56140">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C56140">
        <w:rPr>
          <w:lang w:val="el-GR"/>
        </w:rPr>
        <w:t xml:space="preserve">δ) </w:t>
      </w:r>
      <w:r w:rsidRPr="00C56140">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C56140" w:rsidRDefault="00C81258" w:rsidP="00AC2E76">
      <w:pPr>
        <w:rPr>
          <w:b/>
          <w:bCs/>
          <w:i/>
          <w:color w:val="5B9BD5"/>
          <w:lang w:val="el-GR"/>
        </w:rPr>
      </w:pPr>
    </w:p>
    <w:p w14:paraId="7506303F" w14:textId="1FF79916" w:rsidR="00AC2E76" w:rsidRPr="00C56140" w:rsidRDefault="003355E7" w:rsidP="00DA7B10">
      <w:pPr>
        <w:rPr>
          <w:color w:val="000000"/>
          <w:lang w:val="el-GR"/>
        </w:rPr>
      </w:pPr>
      <w:r w:rsidRPr="0073336A">
        <w:rPr>
          <w:b/>
          <w:bCs/>
          <w:iCs/>
          <w:lang w:val="el-GR"/>
        </w:rPr>
        <w:t>Β.</w:t>
      </w:r>
      <w:r w:rsidR="00222B3E" w:rsidRPr="0073336A">
        <w:rPr>
          <w:b/>
          <w:bCs/>
          <w:iCs/>
          <w:lang w:val="el-GR"/>
        </w:rPr>
        <w:t>9</w:t>
      </w:r>
      <w:r w:rsidRPr="00C56140">
        <w:rPr>
          <w:b/>
          <w:bCs/>
          <w:i/>
          <w:lang w:val="el-GR"/>
        </w:rPr>
        <w:t>.</w:t>
      </w:r>
      <w:r w:rsidRPr="00C56140">
        <w:rPr>
          <w:i/>
          <w:lang w:val="el-GR"/>
        </w:rPr>
        <w:t xml:space="preserve"> </w:t>
      </w:r>
      <w:r w:rsidR="00DA7B10" w:rsidRPr="00C56140">
        <w:rPr>
          <w:lang w:val="el-GR"/>
        </w:rPr>
        <w:t>Δεν εφαρμόζεται, διατηρείται για λόγους αρίθμησης</w:t>
      </w:r>
    </w:p>
    <w:p w14:paraId="0975DAF3" w14:textId="77777777" w:rsidR="00AC2E76" w:rsidRPr="00C56140" w:rsidRDefault="00AC2E76">
      <w:pPr>
        <w:rPr>
          <w:b/>
          <w:bCs/>
          <w:lang w:val="el-GR"/>
        </w:rPr>
      </w:pPr>
    </w:p>
    <w:p w14:paraId="095D4BB6" w14:textId="6D00837C" w:rsidR="002B2F6A" w:rsidRPr="00C56140" w:rsidRDefault="003355E7" w:rsidP="00014B60">
      <w:pPr>
        <w:tabs>
          <w:tab w:val="left" w:pos="3544"/>
        </w:tabs>
        <w:rPr>
          <w:lang w:val="el-GR"/>
        </w:rPr>
      </w:pPr>
      <w:r w:rsidRPr="0073336A">
        <w:rPr>
          <w:b/>
          <w:bCs/>
          <w:lang w:val="el-GR"/>
        </w:rPr>
        <w:t>Β.</w:t>
      </w:r>
      <w:r w:rsidR="00222B3E" w:rsidRPr="0073336A">
        <w:rPr>
          <w:b/>
          <w:bCs/>
          <w:lang w:val="el-GR"/>
        </w:rPr>
        <w:t>10</w:t>
      </w:r>
      <w:r w:rsidRPr="0073336A">
        <w:rPr>
          <w:b/>
          <w:bCs/>
          <w:lang w:val="el-GR"/>
        </w:rPr>
        <w:t>.</w:t>
      </w:r>
      <w:r w:rsidRPr="00C56140">
        <w:rPr>
          <w:lang w:val="el-GR"/>
        </w:rPr>
        <w:t xml:space="preserve"> </w:t>
      </w:r>
      <w:r w:rsidR="002B2F6A" w:rsidRPr="00C56140">
        <w:rPr>
          <w:lang w:val="el-GR"/>
        </w:rPr>
        <w:t>Στην περίπτωση που οικονομικός φορέας επιθυμεί να στηριχθεί στις ικανότητες άλλων φορέων, σύμφωνα με την παράγραφο 2.2.8</w:t>
      </w:r>
      <w:r w:rsidR="00BE0520" w:rsidRPr="00C56140">
        <w:rPr>
          <w:lang w:val="el-GR"/>
        </w:rPr>
        <w:t>,</w:t>
      </w:r>
      <w:r w:rsidR="002B2F6A" w:rsidRPr="00C56140">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rsidR="00DF776D" w:rsidRPr="00C56140">
        <w:rPr>
          <w:lang w:val="el-GR"/>
        </w:rPr>
        <w:t xml:space="preserve"> </w:t>
      </w:r>
      <w:r w:rsidR="002B2F6A" w:rsidRPr="00C56140">
        <w:rPr>
          <w:lang w:val="el-GR"/>
        </w:rPr>
        <w:t>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rsidR="00DF776D" w:rsidRPr="00C56140">
        <w:rPr>
          <w:lang w:val="el-GR"/>
        </w:rPr>
        <w:t xml:space="preserve"> </w:t>
      </w:r>
      <w:r w:rsidR="002B2F6A" w:rsidRPr="00C56140">
        <w:rPr>
          <w:lang w:val="el-GR"/>
        </w:rPr>
        <w:t xml:space="preserve">για την εκτέλεση της Σύμβασης. </w:t>
      </w:r>
    </w:p>
    <w:p w14:paraId="5B2E37C4" w14:textId="0B0141E6" w:rsidR="002B2F6A" w:rsidRPr="00C56140" w:rsidRDefault="002B2F6A" w:rsidP="002B2F6A">
      <w:pPr>
        <w:rPr>
          <w:color w:val="000000"/>
          <w:lang w:val="el-GR"/>
        </w:rPr>
      </w:pPr>
      <w:r w:rsidRPr="00C56140">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rsidR="00DF776D" w:rsidRPr="00C56140">
        <w:rPr>
          <w:lang w:val="el-GR"/>
        </w:rPr>
        <w:t xml:space="preserve"> </w:t>
      </w:r>
      <w:r w:rsidRPr="00C56140">
        <w:rPr>
          <w:lang w:val="el-GR"/>
        </w:rPr>
        <w:t>ότι θα κάνει χρήση αυτών σε περίπτωση που του ανατεθεί η σύμβαση.</w:t>
      </w:r>
      <w:r w:rsidR="00A51D83" w:rsidRPr="00A51D83">
        <w:rPr>
          <w:lang w:val="el-GR"/>
        </w:rPr>
        <w:t xml:space="preserve"> </w:t>
      </w:r>
      <w:r w:rsidRPr="00C56140">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2CD19B7A" w:rsidR="002B2F6A" w:rsidRPr="00C56140" w:rsidRDefault="002B2F6A" w:rsidP="002B2F6A">
      <w:pPr>
        <w:rPr>
          <w:color w:val="000000"/>
          <w:lang w:val="el-GR"/>
        </w:rPr>
      </w:pPr>
      <w:r w:rsidRPr="00C56140">
        <w:rPr>
          <w:color w:val="000000"/>
          <w:lang w:val="el-GR"/>
        </w:rPr>
        <w:lastRenderedPageBreak/>
        <w:t xml:space="preserve">Σε περίπτωση που ο τρίτος διαθέτει στοιχεία τεχνικής ή επαγγελματικής </w:t>
      </w:r>
      <w:r w:rsidR="00A51D83" w:rsidRPr="00C56140">
        <w:rPr>
          <w:color w:val="000000"/>
          <w:lang w:val="el-GR"/>
        </w:rPr>
        <w:t>καταλληλόλητας</w:t>
      </w:r>
      <w:r w:rsidRPr="00C56140">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C56140">
        <w:rPr>
          <w:lang w:val="el-GR"/>
        </w:rPr>
        <w:t xml:space="preserve"> </w:t>
      </w:r>
      <w:r w:rsidRPr="00C56140">
        <w:rPr>
          <w:color w:val="000000"/>
          <w:lang w:val="el-GR"/>
        </w:rPr>
        <w:t xml:space="preserve">δηλώνοντας το τμήμα της σύμβασης που θα εκτελέσει. </w:t>
      </w:r>
    </w:p>
    <w:p w14:paraId="0148A76D" w14:textId="4714AFBE" w:rsidR="00EB1543" w:rsidRPr="00C56140" w:rsidRDefault="00EB1543" w:rsidP="00EB1543">
      <w:pPr>
        <w:rPr>
          <w:color w:val="000000"/>
          <w:lang w:val="el-GR"/>
        </w:rPr>
      </w:pPr>
      <w:r w:rsidRPr="00C56140">
        <w:rPr>
          <w:b/>
          <w:bCs/>
          <w:lang w:val="el-GR"/>
        </w:rPr>
        <w:t>Β</w:t>
      </w:r>
      <w:r w:rsidRPr="0073336A">
        <w:rPr>
          <w:b/>
          <w:bCs/>
          <w:lang w:val="el-GR"/>
        </w:rPr>
        <w:t>.</w:t>
      </w:r>
      <w:r w:rsidR="00B17A0B" w:rsidRPr="0073336A">
        <w:rPr>
          <w:b/>
          <w:bCs/>
          <w:lang w:val="el-GR"/>
        </w:rPr>
        <w:t>11</w:t>
      </w:r>
      <w:r w:rsidRPr="0073336A">
        <w:rPr>
          <w:b/>
          <w:bCs/>
          <w:lang w:val="el-GR"/>
        </w:rPr>
        <w:t>.</w:t>
      </w:r>
      <w:r w:rsidRPr="00C56140">
        <w:rPr>
          <w:lang w:val="el-GR"/>
        </w:rPr>
        <w:t xml:space="preserve"> </w:t>
      </w:r>
      <w:r w:rsidR="002B2F6A" w:rsidRPr="00C56140">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44836DA4" w:rsidR="002B2F6A" w:rsidRPr="00C56140" w:rsidRDefault="002B2F6A" w:rsidP="002B2F6A">
      <w:pPr>
        <w:rPr>
          <w:b/>
          <w:bCs/>
          <w:lang w:val="el-GR"/>
        </w:rPr>
      </w:pPr>
      <w:r w:rsidRPr="00C56140">
        <w:rPr>
          <w:b/>
          <w:bCs/>
          <w:lang w:val="el-GR"/>
        </w:rPr>
        <w:t>Β.</w:t>
      </w:r>
      <w:r w:rsidR="00B17A0B" w:rsidRPr="0073336A">
        <w:rPr>
          <w:b/>
          <w:bCs/>
          <w:lang w:val="el-GR"/>
        </w:rPr>
        <w:t>12</w:t>
      </w:r>
      <w:r w:rsidRPr="0073336A">
        <w:rPr>
          <w:b/>
          <w:bCs/>
          <w:lang w:val="el-GR"/>
        </w:rPr>
        <w:t>.</w:t>
      </w:r>
      <w:r w:rsidRPr="00C56140">
        <w:rPr>
          <w:b/>
          <w:bCs/>
          <w:lang w:val="el-GR"/>
        </w:rPr>
        <w:t xml:space="preserve"> Επισημαίνεται ότι γίνονται αποδεκτές:</w:t>
      </w:r>
    </w:p>
    <w:p w14:paraId="7FEC69BB" w14:textId="77777777" w:rsidR="002B2F6A" w:rsidRPr="00C56140" w:rsidRDefault="002B2F6A" w:rsidP="00354584">
      <w:pPr>
        <w:numPr>
          <w:ilvl w:val="0"/>
          <w:numId w:val="5"/>
        </w:numPr>
        <w:rPr>
          <w:b/>
          <w:bCs/>
          <w:lang w:val="el-GR"/>
        </w:rPr>
      </w:pPr>
      <w:r w:rsidRPr="00C56140">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C56140" w:rsidRDefault="002B2F6A" w:rsidP="00354584">
      <w:pPr>
        <w:numPr>
          <w:ilvl w:val="0"/>
          <w:numId w:val="5"/>
        </w:numPr>
        <w:rPr>
          <w:lang w:val="el-GR"/>
        </w:rPr>
      </w:pPr>
      <w:r w:rsidRPr="00C56140">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C56140" w:rsidRDefault="00C33C73" w:rsidP="003A109E">
      <w:pPr>
        <w:pStyle w:val="21"/>
        <w:rPr>
          <w:rFonts w:cs="Tahoma"/>
          <w:lang w:val="el-GR"/>
        </w:rPr>
      </w:pPr>
      <w:r w:rsidRPr="00C56140">
        <w:rPr>
          <w:rFonts w:cs="Tahoma"/>
          <w:lang w:val="el-GR"/>
        </w:rPr>
        <w:tab/>
      </w:r>
      <w:bookmarkStart w:id="179" w:name="_Toc97194289"/>
      <w:bookmarkStart w:id="180" w:name="_Toc97194431"/>
      <w:bookmarkStart w:id="181" w:name="_Toc167222842"/>
      <w:r w:rsidRPr="00C56140">
        <w:rPr>
          <w:rFonts w:cs="Tahoma"/>
          <w:lang w:val="el-GR"/>
        </w:rPr>
        <w:t>Κριτήρια Ανάθεσης</w:t>
      </w:r>
      <w:bookmarkEnd w:id="179"/>
      <w:bookmarkEnd w:id="180"/>
      <w:bookmarkEnd w:id="181"/>
      <w:r w:rsidRPr="00C56140">
        <w:rPr>
          <w:rFonts w:cs="Tahoma"/>
          <w:lang w:val="el-GR"/>
        </w:rPr>
        <w:t xml:space="preserve"> </w:t>
      </w:r>
    </w:p>
    <w:p w14:paraId="6A9A94FD" w14:textId="7DF63B69" w:rsidR="008338F0" w:rsidRPr="00C56140" w:rsidRDefault="008338F0" w:rsidP="00AB7033"/>
    <w:p w14:paraId="7626F29A" w14:textId="77777777" w:rsidR="00AB7033" w:rsidRPr="009A77D3" w:rsidRDefault="00AB7033" w:rsidP="00AB7033">
      <w:pPr>
        <w:pStyle w:val="32"/>
        <w:ind w:left="709" w:hanging="709"/>
        <w:rPr>
          <w:rFonts w:cs="Tahoma"/>
        </w:rPr>
      </w:pPr>
      <w:bookmarkStart w:id="182" w:name="_Toc159581383"/>
      <w:bookmarkStart w:id="183" w:name="_Toc160199529"/>
      <w:bookmarkStart w:id="184" w:name="_Ref167218003"/>
      <w:bookmarkStart w:id="185" w:name="_Toc167222843"/>
      <w:r w:rsidRPr="009A77D3">
        <w:rPr>
          <w:rFonts w:cs="Tahoma"/>
        </w:rPr>
        <w:t>Κριτήριο ανάθεσης</w:t>
      </w:r>
      <w:bookmarkEnd w:id="182"/>
      <w:bookmarkEnd w:id="183"/>
      <w:bookmarkEnd w:id="184"/>
      <w:bookmarkEnd w:id="185"/>
    </w:p>
    <w:p w14:paraId="4F35FBC0" w14:textId="77777777" w:rsidR="00AB7033" w:rsidRPr="00C56140" w:rsidRDefault="00AB7033" w:rsidP="00AB7033">
      <w:pPr>
        <w:rPr>
          <w:i/>
          <w:color w:val="5B9BD5"/>
          <w:lang w:val="el-GR"/>
        </w:rPr>
      </w:pPr>
      <w:r w:rsidRPr="00C56140">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6507CDB0" w14:textId="77777777" w:rsidR="00AB7033" w:rsidRPr="00C56140" w:rsidRDefault="00AB7033" w:rsidP="00AB7033">
      <w:pPr>
        <w:spacing w:after="40"/>
        <w:rPr>
          <w:i/>
          <w:color w:val="5B9BD5"/>
          <w:lang w:val="el-GR"/>
        </w:rPr>
      </w:pPr>
      <w:r w:rsidRPr="00C56140" w:rsidDel="00AA1BDA">
        <w:rPr>
          <w:i/>
          <w:color w:val="5B9BD5"/>
          <w:lang w:val="el-GR"/>
        </w:rPr>
        <w:t xml:space="preserve"> </w:t>
      </w: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3143"/>
        <w:gridCol w:w="1714"/>
        <w:gridCol w:w="3130"/>
      </w:tblGrid>
      <w:tr w:rsidR="00AB7033" w:rsidRPr="00C56140" w14:paraId="56D745BE" w14:textId="77777777" w:rsidTr="0031306E">
        <w:trPr>
          <w:trHeight w:val="175"/>
          <w:jc w:val="center"/>
        </w:trPr>
        <w:tc>
          <w:tcPr>
            <w:tcW w:w="5000" w:type="pct"/>
            <w:gridSpan w:val="4"/>
            <w:shd w:val="clear" w:color="auto" w:fill="B3B3B3"/>
          </w:tcPr>
          <w:p w14:paraId="776ACA13" w14:textId="77777777" w:rsidR="00AB7033" w:rsidRPr="00C56140" w:rsidRDefault="00AB7033" w:rsidP="0031306E">
            <w:pPr>
              <w:numPr>
                <w:ilvl w:val="12"/>
                <w:numId w:val="0"/>
              </w:numPr>
              <w:rPr>
                <w:b/>
              </w:rPr>
            </w:pPr>
            <w:r w:rsidRPr="00C56140">
              <w:rPr>
                <w:b/>
              </w:rPr>
              <w:t xml:space="preserve">ΠΙΝΑΚΑΣ ΚΡΙΤΗΡΙΩΝ ΑΞΙΟΛΟΓΗΣΗΣ </w:t>
            </w:r>
          </w:p>
        </w:tc>
      </w:tr>
      <w:tr w:rsidR="00AB7033" w:rsidRPr="00CB4F34" w14:paraId="4DD35676" w14:textId="77777777" w:rsidTr="0031306E">
        <w:trPr>
          <w:trHeight w:val="566"/>
          <w:jc w:val="center"/>
        </w:trPr>
        <w:tc>
          <w:tcPr>
            <w:tcW w:w="639" w:type="pct"/>
            <w:shd w:val="clear" w:color="auto" w:fill="B3B3B3"/>
          </w:tcPr>
          <w:p w14:paraId="1B9B7A32" w14:textId="77777777" w:rsidR="00AB7033" w:rsidRPr="00C56140" w:rsidRDefault="00AB7033" w:rsidP="0031306E">
            <w:pPr>
              <w:rPr>
                <w:b/>
              </w:rPr>
            </w:pPr>
            <w:r w:rsidRPr="00C56140">
              <w:rPr>
                <w:b/>
              </w:rPr>
              <w:t xml:space="preserve">Κριτήριο </w:t>
            </w:r>
          </w:p>
          <w:p w14:paraId="36AB806B" w14:textId="77777777" w:rsidR="00AB7033" w:rsidRPr="00C56140" w:rsidRDefault="00AB7033" w:rsidP="0031306E">
            <w:pPr>
              <w:rPr>
                <w:b/>
              </w:rPr>
            </w:pPr>
            <w:r w:rsidRPr="00C56140">
              <w:rPr>
                <w:b/>
              </w:rPr>
              <w:t>(Κν)</w:t>
            </w:r>
          </w:p>
        </w:tc>
        <w:tc>
          <w:tcPr>
            <w:tcW w:w="1716" w:type="pct"/>
            <w:shd w:val="clear" w:color="auto" w:fill="B3B3B3"/>
            <w:vAlign w:val="center"/>
          </w:tcPr>
          <w:p w14:paraId="6C6A61CF" w14:textId="77777777" w:rsidR="00AB7033" w:rsidRPr="00C56140" w:rsidRDefault="00AB7033" w:rsidP="0031306E">
            <w:pPr>
              <w:numPr>
                <w:ilvl w:val="12"/>
                <w:numId w:val="0"/>
              </w:numPr>
              <w:rPr>
                <w:b/>
              </w:rPr>
            </w:pPr>
            <w:r w:rsidRPr="00C56140">
              <w:rPr>
                <w:b/>
              </w:rPr>
              <w:t>Περιγραφή</w:t>
            </w:r>
          </w:p>
        </w:tc>
        <w:tc>
          <w:tcPr>
            <w:tcW w:w="936" w:type="pct"/>
            <w:shd w:val="clear" w:color="auto" w:fill="B3B3B3"/>
            <w:vAlign w:val="center"/>
          </w:tcPr>
          <w:p w14:paraId="48373357" w14:textId="77777777" w:rsidR="00AB7033" w:rsidRPr="00C56140" w:rsidRDefault="00AB7033" w:rsidP="0031306E">
            <w:pPr>
              <w:numPr>
                <w:ilvl w:val="12"/>
                <w:numId w:val="0"/>
              </w:numPr>
              <w:rPr>
                <w:b/>
              </w:rPr>
            </w:pPr>
            <w:r w:rsidRPr="00C56140">
              <w:rPr>
                <w:b/>
              </w:rPr>
              <w:t>Συντελεστής Βαρύτητας (σν)</w:t>
            </w:r>
          </w:p>
        </w:tc>
        <w:tc>
          <w:tcPr>
            <w:tcW w:w="1709" w:type="pct"/>
            <w:shd w:val="clear" w:color="auto" w:fill="B3B3B3"/>
            <w:vAlign w:val="center"/>
          </w:tcPr>
          <w:p w14:paraId="08B9753D" w14:textId="77777777" w:rsidR="00AB7033" w:rsidRPr="00C56140" w:rsidRDefault="00AB7033" w:rsidP="0031306E">
            <w:pPr>
              <w:numPr>
                <w:ilvl w:val="12"/>
                <w:numId w:val="0"/>
              </w:numPr>
              <w:rPr>
                <w:b/>
                <w:highlight w:val="yellow"/>
                <w:lang w:val="el-GR"/>
              </w:rPr>
            </w:pPr>
            <w:r w:rsidRPr="00C56140">
              <w:rPr>
                <w:b/>
                <w:lang w:val="el-GR"/>
              </w:rPr>
              <w:t>Παραπομπή σε παρ. απαίτησης της διακήρυξης</w:t>
            </w:r>
          </w:p>
        </w:tc>
      </w:tr>
      <w:tr w:rsidR="00AB7033" w:rsidRPr="00C56140" w14:paraId="4BD87D06" w14:textId="77777777" w:rsidTr="0031306E">
        <w:trPr>
          <w:trHeight w:val="391"/>
          <w:jc w:val="center"/>
        </w:trPr>
        <w:tc>
          <w:tcPr>
            <w:tcW w:w="5000" w:type="pct"/>
            <w:gridSpan w:val="4"/>
            <w:shd w:val="clear" w:color="auto" w:fill="F4B083" w:themeFill="accent2" w:themeFillTint="99"/>
            <w:vAlign w:val="center"/>
          </w:tcPr>
          <w:p w14:paraId="3FA8DAA3" w14:textId="77777777" w:rsidR="00AB7033" w:rsidRPr="00C56140" w:rsidRDefault="00AB7033" w:rsidP="0031306E">
            <w:pPr>
              <w:numPr>
                <w:ilvl w:val="12"/>
                <w:numId w:val="0"/>
              </w:numPr>
              <w:rPr>
                <w:b/>
              </w:rPr>
            </w:pPr>
            <w:r w:rsidRPr="00C56140">
              <w:rPr>
                <w:b/>
              </w:rPr>
              <w:t xml:space="preserve">Ομάδα Α </w:t>
            </w:r>
          </w:p>
        </w:tc>
      </w:tr>
      <w:tr w:rsidR="00AB7033" w:rsidRPr="00C56140" w14:paraId="605A2901" w14:textId="77777777" w:rsidTr="0031306E">
        <w:trPr>
          <w:trHeight w:val="58"/>
          <w:jc w:val="center"/>
        </w:trPr>
        <w:tc>
          <w:tcPr>
            <w:tcW w:w="639" w:type="pct"/>
            <w:shd w:val="clear" w:color="auto" w:fill="B3B3B3"/>
            <w:vAlign w:val="center"/>
          </w:tcPr>
          <w:p w14:paraId="4B4138E7" w14:textId="77777777" w:rsidR="00AB7033" w:rsidRPr="00C56140" w:rsidRDefault="00AB7033" w:rsidP="0031306E">
            <w:pPr>
              <w:rPr>
                <w:b/>
              </w:rPr>
            </w:pPr>
            <w:r w:rsidRPr="00C56140">
              <w:rPr>
                <w:b/>
              </w:rPr>
              <w:t>Α.</w:t>
            </w:r>
          </w:p>
        </w:tc>
        <w:tc>
          <w:tcPr>
            <w:tcW w:w="1716" w:type="pct"/>
            <w:shd w:val="clear" w:color="auto" w:fill="B3B3B3"/>
            <w:vAlign w:val="center"/>
          </w:tcPr>
          <w:p w14:paraId="2030DB13" w14:textId="77777777" w:rsidR="00AB7033" w:rsidRPr="00C56140" w:rsidRDefault="00AB7033" w:rsidP="0031306E">
            <w:pPr>
              <w:numPr>
                <w:ilvl w:val="12"/>
                <w:numId w:val="0"/>
              </w:numPr>
              <w:rPr>
                <w:b/>
              </w:rPr>
            </w:pPr>
            <w:r w:rsidRPr="00C56140">
              <w:rPr>
                <w:b/>
              </w:rPr>
              <w:t>Τεχνική Λύση</w:t>
            </w:r>
          </w:p>
        </w:tc>
        <w:tc>
          <w:tcPr>
            <w:tcW w:w="936" w:type="pct"/>
            <w:shd w:val="clear" w:color="auto" w:fill="B3B3B3"/>
            <w:vAlign w:val="center"/>
          </w:tcPr>
          <w:p w14:paraId="0D5123A0" w14:textId="528A140D" w:rsidR="00AB7033" w:rsidRPr="00C56140" w:rsidRDefault="008F5F0F" w:rsidP="0031306E">
            <w:pPr>
              <w:numPr>
                <w:ilvl w:val="12"/>
                <w:numId w:val="0"/>
              </w:numPr>
              <w:jc w:val="center"/>
              <w:rPr>
                <w:b/>
                <w:bCs/>
              </w:rPr>
            </w:pPr>
            <w:r>
              <w:rPr>
                <w:b/>
                <w:bCs/>
                <w:lang w:val="el-GR"/>
              </w:rPr>
              <w:t>2</w:t>
            </w:r>
            <w:r w:rsidRPr="00C56140">
              <w:rPr>
                <w:b/>
                <w:bCs/>
              </w:rPr>
              <w:t>0</w:t>
            </w:r>
            <w:r w:rsidR="00AB7033" w:rsidRPr="00C56140">
              <w:rPr>
                <w:b/>
                <w:bCs/>
              </w:rPr>
              <w:t>%</w:t>
            </w:r>
          </w:p>
        </w:tc>
        <w:tc>
          <w:tcPr>
            <w:tcW w:w="1709" w:type="pct"/>
            <w:shd w:val="clear" w:color="auto" w:fill="B3B3B3"/>
            <w:vAlign w:val="center"/>
          </w:tcPr>
          <w:p w14:paraId="7CD05BAE" w14:textId="77777777" w:rsidR="00AB7033" w:rsidRPr="00C56140" w:rsidRDefault="00AB7033" w:rsidP="0031306E">
            <w:pPr>
              <w:numPr>
                <w:ilvl w:val="12"/>
                <w:numId w:val="0"/>
              </w:numPr>
            </w:pPr>
          </w:p>
        </w:tc>
      </w:tr>
      <w:tr w:rsidR="00AB7033" w:rsidRPr="00C56140" w14:paraId="5674540E" w14:textId="77777777" w:rsidTr="0031306E">
        <w:trPr>
          <w:trHeight w:val="495"/>
          <w:jc w:val="center"/>
        </w:trPr>
        <w:tc>
          <w:tcPr>
            <w:tcW w:w="639" w:type="pct"/>
            <w:vAlign w:val="center"/>
          </w:tcPr>
          <w:p w14:paraId="7DE402DF" w14:textId="77777777" w:rsidR="00AB7033" w:rsidRPr="00C56140" w:rsidRDefault="00AB7033" w:rsidP="0031306E">
            <w:pPr>
              <w:tabs>
                <w:tab w:val="num" w:pos="317"/>
              </w:tabs>
              <w:ind w:left="142"/>
              <w:rPr>
                <w:b/>
              </w:rPr>
            </w:pPr>
            <w:r w:rsidRPr="00C56140">
              <w:rPr>
                <w:b/>
              </w:rPr>
              <w:t>Α.1</w:t>
            </w:r>
          </w:p>
        </w:tc>
        <w:tc>
          <w:tcPr>
            <w:tcW w:w="1716" w:type="pct"/>
            <w:vAlign w:val="center"/>
          </w:tcPr>
          <w:p w14:paraId="2F4F1A5A" w14:textId="77777777" w:rsidR="00AB7033" w:rsidRPr="00C56140" w:rsidRDefault="00AB7033" w:rsidP="0031306E">
            <w:pPr>
              <w:numPr>
                <w:ilvl w:val="12"/>
                <w:numId w:val="0"/>
              </w:numPr>
              <w:rPr>
                <w:lang w:val="el-GR"/>
              </w:rPr>
            </w:pPr>
            <w:r w:rsidRPr="00C56140">
              <w:rPr>
                <w:lang w:val="el-GR"/>
              </w:rPr>
              <w:t>Αντίληψη και κατανόηση του έργου από τον υποψήφιο Ανάδοχο</w:t>
            </w:r>
          </w:p>
        </w:tc>
        <w:tc>
          <w:tcPr>
            <w:tcW w:w="936" w:type="pct"/>
            <w:vAlign w:val="center"/>
          </w:tcPr>
          <w:p w14:paraId="08B2B38F" w14:textId="77777777" w:rsidR="00AB7033" w:rsidRPr="00C56140" w:rsidRDefault="00AB7033" w:rsidP="0031306E">
            <w:pPr>
              <w:numPr>
                <w:ilvl w:val="12"/>
                <w:numId w:val="0"/>
              </w:numPr>
              <w:jc w:val="center"/>
            </w:pPr>
            <w:r w:rsidRPr="00C56140">
              <w:t>10%</w:t>
            </w:r>
          </w:p>
        </w:tc>
        <w:tc>
          <w:tcPr>
            <w:tcW w:w="1709" w:type="pct"/>
            <w:vAlign w:val="center"/>
          </w:tcPr>
          <w:p w14:paraId="4A9F25A7" w14:textId="19ED66C2" w:rsidR="00AB7033" w:rsidRPr="00570BEB" w:rsidRDefault="00CB4F34" w:rsidP="0031306E">
            <w:pPr>
              <w:numPr>
                <w:ilvl w:val="12"/>
                <w:numId w:val="0"/>
              </w:numPr>
              <w:rPr>
                <w:lang w:val="el-GR"/>
              </w:rPr>
            </w:pPr>
            <w:hyperlink w:anchor="_ΠΑΡΑΡΤΗΜΑ_Ι_–" w:history="1">
              <w:r w:rsidR="00AB7033" w:rsidRPr="00570BEB">
                <w:rPr>
                  <w:rStyle w:val="-"/>
                  <w:color w:val="auto"/>
                </w:rPr>
                <w:t>Παράρτημα I – Κεφάλαια 1-2</w:t>
              </w:r>
            </w:hyperlink>
            <w:r w:rsidR="005B2F33" w:rsidRPr="00570BEB">
              <w:t xml:space="preserve">, </w:t>
            </w:r>
            <w:r w:rsidR="005B2F33">
              <w:rPr>
                <w:color w:val="000000" w:themeColor="text1"/>
                <w:lang w:val="el-GR"/>
              </w:rPr>
              <w:t xml:space="preserve">Ενότητα 3.1 </w:t>
            </w:r>
          </w:p>
        </w:tc>
      </w:tr>
      <w:tr w:rsidR="00AB7033" w:rsidRPr="00C56140" w14:paraId="58D7C52D" w14:textId="77777777" w:rsidTr="0031306E">
        <w:trPr>
          <w:jc w:val="center"/>
        </w:trPr>
        <w:tc>
          <w:tcPr>
            <w:tcW w:w="639" w:type="pct"/>
            <w:vAlign w:val="center"/>
          </w:tcPr>
          <w:p w14:paraId="47C97580" w14:textId="77777777" w:rsidR="00AB7033" w:rsidRPr="00C56140" w:rsidRDefault="00AB7033" w:rsidP="0031306E">
            <w:pPr>
              <w:ind w:left="142"/>
              <w:rPr>
                <w:b/>
              </w:rPr>
            </w:pPr>
            <w:r w:rsidRPr="00C56140">
              <w:rPr>
                <w:b/>
                <w:lang w:val="en-US"/>
              </w:rPr>
              <w:t>A.</w:t>
            </w:r>
            <w:r w:rsidRPr="00C56140">
              <w:rPr>
                <w:b/>
              </w:rPr>
              <w:t>2</w:t>
            </w:r>
          </w:p>
        </w:tc>
        <w:tc>
          <w:tcPr>
            <w:tcW w:w="1716" w:type="pct"/>
            <w:vAlign w:val="center"/>
          </w:tcPr>
          <w:p w14:paraId="16AD963B" w14:textId="77777777" w:rsidR="00AB7033" w:rsidRPr="00C56140" w:rsidRDefault="00AB7033" w:rsidP="0031306E">
            <w:r w:rsidRPr="00C56140">
              <w:t>Αρχιτεκτονική</w:t>
            </w:r>
          </w:p>
        </w:tc>
        <w:tc>
          <w:tcPr>
            <w:tcW w:w="936" w:type="pct"/>
            <w:vAlign w:val="center"/>
          </w:tcPr>
          <w:p w14:paraId="1C690A09" w14:textId="610A353A" w:rsidR="00AB7033" w:rsidRPr="00C56140" w:rsidRDefault="00E3168F" w:rsidP="0031306E">
            <w:pPr>
              <w:numPr>
                <w:ilvl w:val="12"/>
                <w:numId w:val="0"/>
              </w:numPr>
              <w:jc w:val="center"/>
            </w:pPr>
            <w:r w:rsidRPr="00C56140">
              <w:rPr>
                <w:lang w:val="el-GR"/>
              </w:rPr>
              <w:t>10</w:t>
            </w:r>
            <w:r w:rsidR="00AB7033" w:rsidRPr="00C56140">
              <w:t>%</w:t>
            </w:r>
          </w:p>
        </w:tc>
        <w:tc>
          <w:tcPr>
            <w:tcW w:w="1709" w:type="pct"/>
            <w:vAlign w:val="center"/>
          </w:tcPr>
          <w:p w14:paraId="04B2C261" w14:textId="41B4134E" w:rsidR="00AB7033" w:rsidRPr="00C56140" w:rsidRDefault="00AB7033" w:rsidP="0031306E">
            <w:pPr>
              <w:numPr>
                <w:ilvl w:val="12"/>
                <w:numId w:val="0"/>
              </w:numPr>
              <w:rPr>
                <w:color w:val="000000" w:themeColor="text1"/>
              </w:rPr>
            </w:pPr>
            <w:r w:rsidRPr="00C56140">
              <w:rPr>
                <w:color w:val="000000" w:themeColor="text1"/>
              </w:rPr>
              <w:t xml:space="preserve">Παράρτημα </w:t>
            </w:r>
            <w:r w:rsidRPr="00C56140">
              <w:rPr>
                <w:color w:val="000000" w:themeColor="text1"/>
                <w:lang w:val="en-US"/>
              </w:rPr>
              <w:t xml:space="preserve">I - </w:t>
            </w:r>
            <w:r w:rsidRPr="00C56140">
              <w:rPr>
                <w:color w:val="000000" w:themeColor="text1"/>
              </w:rPr>
              <w:t>Κεφάλαιο 3.2.3</w:t>
            </w:r>
          </w:p>
        </w:tc>
      </w:tr>
      <w:tr w:rsidR="00AB7033" w:rsidRPr="00C56140" w14:paraId="7C22EDFA" w14:textId="77777777" w:rsidTr="0031306E">
        <w:trPr>
          <w:trHeight w:val="461"/>
          <w:jc w:val="center"/>
        </w:trPr>
        <w:tc>
          <w:tcPr>
            <w:tcW w:w="5000" w:type="pct"/>
            <w:gridSpan w:val="4"/>
            <w:shd w:val="clear" w:color="auto" w:fill="F4B083" w:themeFill="accent2" w:themeFillTint="99"/>
            <w:vAlign w:val="center"/>
          </w:tcPr>
          <w:p w14:paraId="5614EF08" w14:textId="77777777" w:rsidR="00AB7033" w:rsidRPr="00C56140" w:rsidRDefault="00AB7033" w:rsidP="0031306E">
            <w:pPr>
              <w:spacing w:line="276" w:lineRule="auto"/>
              <w:ind w:left="29"/>
            </w:pPr>
            <w:r w:rsidRPr="00C56140">
              <w:rPr>
                <w:b/>
              </w:rPr>
              <w:t>ΟΜΑΔΑ Β</w:t>
            </w:r>
            <w:r w:rsidRPr="00C56140">
              <w:rPr>
                <w:b/>
              </w:rPr>
              <w:tab/>
            </w:r>
          </w:p>
        </w:tc>
      </w:tr>
      <w:tr w:rsidR="00AB7033" w:rsidRPr="00C56140" w14:paraId="34AD050E" w14:textId="77777777" w:rsidTr="0031306E">
        <w:trPr>
          <w:trHeight w:val="277"/>
          <w:jc w:val="center"/>
        </w:trPr>
        <w:tc>
          <w:tcPr>
            <w:tcW w:w="639" w:type="pct"/>
            <w:shd w:val="clear" w:color="auto" w:fill="B3B3B3"/>
            <w:vAlign w:val="center"/>
          </w:tcPr>
          <w:p w14:paraId="63109B7C" w14:textId="77777777" w:rsidR="00AB7033" w:rsidRPr="00C56140" w:rsidRDefault="00AB7033" w:rsidP="0031306E">
            <w:pPr>
              <w:spacing w:line="276" w:lineRule="auto"/>
              <w:rPr>
                <w:b/>
              </w:rPr>
            </w:pPr>
            <w:r w:rsidRPr="00C56140">
              <w:rPr>
                <w:b/>
              </w:rPr>
              <w:t>Β.</w:t>
            </w:r>
          </w:p>
        </w:tc>
        <w:tc>
          <w:tcPr>
            <w:tcW w:w="1716" w:type="pct"/>
            <w:shd w:val="clear" w:color="auto" w:fill="B3B3B3"/>
            <w:vAlign w:val="center"/>
          </w:tcPr>
          <w:p w14:paraId="0F29D411" w14:textId="77777777" w:rsidR="00AB7033" w:rsidRPr="00C56140" w:rsidRDefault="00AB7033" w:rsidP="0031306E">
            <w:pPr>
              <w:numPr>
                <w:ilvl w:val="12"/>
                <w:numId w:val="0"/>
              </w:numPr>
              <w:spacing w:line="276" w:lineRule="auto"/>
              <w:rPr>
                <w:b/>
              </w:rPr>
            </w:pPr>
            <w:r w:rsidRPr="00C56140">
              <w:rPr>
                <w:b/>
              </w:rPr>
              <w:t>Προσφερόμενες Υπηρεσίες</w:t>
            </w:r>
          </w:p>
        </w:tc>
        <w:tc>
          <w:tcPr>
            <w:tcW w:w="936" w:type="pct"/>
            <w:shd w:val="clear" w:color="auto" w:fill="B3B3B3"/>
            <w:vAlign w:val="center"/>
          </w:tcPr>
          <w:p w14:paraId="52B958DB" w14:textId="5F5BC5DA" w:rsidR="00AB7033" w:rsidRPr="00C56140" w:rsidRDefault="008F5F0F" w:rsidP="0031306E">
            <w:pPr>
              <w:numPr>
                <w:ilvl w:val="12"/>
                <w:numId w:val="0"/>
              </w:numPr>
              <w:spacing w:line="276" w:lineRule="auto"/>
              <w:jc w:val="center"/>
              <w:rPr>
                <w:b/>
              </w:rPr>
            </w:pPr>
            <w:r>
              <w:rPr>
                <w:b/>
                <w:lang w:val="el-GR"/>
              </w:rPr>
              <w:t>7</w:t>
            </w:r>
            <w:r w:rsidRPr="00C56140">
              <w:rPr>
                <w:b/>
              </w:rPr>
              <w:t>0</w:t>
            </w:r>
            <w:r w:rsidR="00AB7033" w:rsidRPr="00C56140">
              <w:rPr>
                <w:b/>
              </w:rPr>
              <w:t>%</w:t>
            </w:r>
          </w:p>
        </w:tc>
        <w:tc>
          <w:tcPr>
            <w:tcW w:w="1709" w:type="pct"/>
            <w:shd w:val="clear" w:color="auto" w:fill="B3B3B3"/>
            <w:vAlign w:val="center"/>
          </w:tcPr>
          <w:p w14:paraId="2B92AABE" w14:textId="77777777" w:rsidR="00AB7033" w:rsidRPr="00C56140" w:rsidRDefault="00AB7033" w:rsidP="0031306E">
            <w:pPr>
              <w:numPr>
                <w:ilvl w:val="12"/>
                <w:numId w:val="0"/>
              </w:numPr>
              <w:spacing w:line="276" w:lineRule="auto"/>
            </w:pPr>
          </w:p>
        </w:tc>
      </w:tr>
      <w:tr w:rsidR="00AB7033" w:rsidRPr="00C56140" w14:paraId="38672012" w14:textId="77777777" w:rsidTr="0031306E">
        <w:trPr>
          <w:jc w:val="center"/>
        </w:trPr>
        <w:tc>
          <w:tcPr>
            <w:tcW w:w="639" w:type="pct"/>
            <w:vAlign w:val="center"/>
          </w:tcPr>
          <w:p w14:paraId="6CA7AF3E" w14:textId="77777777" w:rsidR="00AB7033" w:rsidRPr="00C56140" w:rsidRDefault="00AB7033" w:rsidP="0031306E">
            <w:pPr>
              <w:spacing w:line="276" w:lineRule="auto"/>
              <w:rPr>
                <w:b/>
              </w:rPr>
            </w:pPr>
            <w:r w:rsidRPr="00C56140">
              <w:rPr>
                <w:b/>
              </w:rPr>
              <w:t>Β.1</w:t>
            </w:r>
          </w:p>
        </w:tc>
        <w:tc>
          <w:tcPr>
            <w:tcW w:w="1716" w:type="pct"/>
            <w:vAlign w:val="center"/>
          </w:tcPr>
          <w:p w14:paraId="77FAD076" w14:textId="35DFD086" w:rsidR="00AB7033" w:rsidRPr="00C56140" w:rsidRDefault="00E3168F" w:rsidP="0031306E">
            <w:pPr>
              <w:numPr>
                <w:ilvl w:val="12"/>
                <w:numId w:val="0"/>
              </w:numPr>
              <w:spacing w:line="276" w:lineRule="auto"/>
              <w:rPr>
                <w:lang w:val="el-GR"/>
              </w:rPr>
            </w:pPr>
            <w:r w:rsidRPr="00C56140">
              <w:rPr>
                <w:lang w:val="el-GR"/>
              </w:rPr>
              <w:t>Υπηρεσίες οργάνωσης και Διαχείρισης Έργου</w:t>
            </w:r>
          </w:p>
        </w:tc>
        <w:tc>
          <w:tcPr>
            <w:tcW w:w="936" w:type="pct"/>
            <w:vAlign w:val="center"/>
          </w:tcPr>
          <w:p w14:paraId="6C1C3148" w14:textId="714D70DA" w:rsidR="00AB7033" w:rsidRPr="00C56140" w:rsidRDefault="00E3168F" w:rsidP="0031306E">
            <w:pPr>
              <w:numPr>
                <w:ilvl w:val="12"/>
                <w:numId w:val="0"/>
              </w:numPr>
              <w:spacing w:line="276" w:lineRule="auto"/>
              <w:jc w:val="center"/>
              <w:rPr>
                <w:lang w:val="en-US"/>
              </w:rPr>
            </w:pPr>
            <w:r w:rsidRPr="00C56140">
              <w:rPr>
                <w:lang w:val="el-GR"/>
              </w:rPr>
              <w:t>5</w:t>
            </w:r>
            <w:r w:rsidR="00AB7033" w:rsidRPr="00C56140">
              <w:t>%</w:t>
            </w:r>
          </w:p>
        </w:tc>
        <w:tc>
          <w:tcPr>
            <w:tcW w:w="1709" w:type="pct"/>
            <w:vAlign w:val="center"/>
          </w:tcPr>
          <w:p w14:paraId="109B7F16" w14:textId="127EE873" w:rsidR="00AB7033" w:rsidRPr="00C56140" w:rsidRDefault="00AB7033" w:rsidP="0031306E">
            <w:pPr>
              <w:numPr>
                <w:ilvl w:val="12"/>
                <w:numId w:val="0"/>
              </w:numPr>
              <w:spacing w:line="276" w:lineRule="auto"/>
            </w:pPr>
            <w:r w:rsidRPr="00C56140">
              <w:rPr>
                <w:color w:val="000000" w:themeColor="text1"/>
              </w:rPr>
              <w:t xml:space="preserve">Παράρτημα </w:t>
            </w:r>
            <w:r w:rsidRPr="00C56140">
              <w:rPr>
                <w:color w:val="000000" w:themeColor="text1"/>
                <w:lang w:val="en-US"/>
              </w:rPr>
              <w:t xml:space="preserve">I - </w:t>
            </w:r>
            <w:r w:rsidRPr="00C56140">
              <w:rPr>
                <w:color w:val="000000" w:themeColor="text1"/>
              </w:rPr>
              <w:t xml:space="preserve">Ενότητα </w:t>
            </w:r>
            <w:r w:rsidR="00E3168F" w:rsidRPr="00C56140">
              <w:rPr>
                <w:lang w:val="el-GR"/>
              </w:rPr>
              <w:t>3.2.1</w:t>
            </w:r>
            <w:r w:rsidR="00E3168F" w:rsidRPr="00C56140">
              <w:rPr>
                <w:lang w:val="el-GR"/>
              </w:rPr>
              <w:tab/>
            </w:r>
          </w:p>
        </w:tc>
      </w:tr>
      <w:tr w:rsidR="00AB7033" w:rsidRPr="00C56140" w14:paraId="2AEEA118" w14:textId="77777777" w:rsidTr="0031306E">
        <w:trPr>
          <w:jc w:val="center"/>
        </w:trPr>
        <w:tc>
          <w:tcPr>
            <w:tcW w:w="639" w:type="pct"/>
            <w:vAlign w:val="center"/>
          </w:tcPr>
          <w:p w14:paraId="67462B67" w14:textId="77777777" w:rsidR="00AB7033" w:rsidRPr="00C56140" w:rsidRDefault="00AB7033" w:rsidP="0031306E">
            <w:pPr>
              <w:spacing w:line="276" w:lineRule="auto"/>
              <w:rPr>
                <w:b/>
              </w:rPr>
            </w:pPr>
            <w:r w:rsidRPr="00C56140">
              <w:rPr>
                <w:b/>
              </w:rPr>
              <w:t>Β.2</w:t>
            </w:r>
          </w:p>
        </w:tc>
        <w:tc>
          <w:tcPr>
            <w:tcW w:w="1716" w:type="pct"/>
            <w:vAlign w:val="center"/>
          </w:tcPr>
          <w:p w14:paraId="09FBF898" w14:textId="4943D36F" w:rsidR="00AB7033" w:rsidRPr="00C56140" w:rsidRDefault="00E3168F" w:rsidP="0031306E">
            <w:pPr>
              <w:numPr>
                <w:ilvl w:val="12"/>
                <w:numId w:val="0"/>
              </w:numPr>
              <w:spacing w:line="276" w:lineRule="auto"/>
              <w:rPr>
                <w:lang w:val="el-GR"/>
              </w:rPr>
            </w:pPr>
            <w:r w:rsidRPr="00C56140">
              <w:rPr>
                <w:lang w:val="el-GR"/>
              </w:rPr>
              <w:t xml:space="preserve">Καθορισμός και επικύρωση του πλαισίου Διακυβέρνησης της Πληροφορίας, του </w:t>
            </w:r>
            <w:r w:rsidRPr="00C56140">
              <w:rPr>
                <w:lang w:val="el-GR"/>
              </w:rPr>
              <w:lastRenderedPageBreak/>
              <w:t>απαραίτητου λεξικού δεδομένων</w:t>
            </w:r>
          </w:p>
        </w:tc>
        <w:tc>
          <w:tcPr>
            <w:tcW w:w="936" w:type="pct"/>
            <w:vAlign w:val="center"/>
          </w:tcPr>
          <w:p w14:paraId="227CA175" w14:textId="19A553DC" w:rsidR="00AB7033" w:rsidRPr="00C56140" w:rsidRDefault="00E3168F" w:rsidP="0031306E">
            <w:pPr>
              <w:numPr>
                <w:ilvl w:val="12"/>
                <w:numId w:val="0"/>
              </w:numPr>
              <w:spacing w:line="276" w:lineRule="auto"/>
              <w:jc w:val="center"/>
            </w:pPr>
            <w:r w:rsidRPr="00C56140">
              <w:rPr>
                <w:lang w:val="el-GR"/>
              </w:rPr>
              <w:lastRenderedPageBreak/>
              <w:t>10</w:t>
            </w:r>
            <w:r w:rsidR="00AB7033" w:rsidRPr="00C56140">
              <w:t>%</w:t>
            </w:r>
          </w:p>
        </w:tc>
        <w:tc>
          <w:tcPr>
            <w:tcW w:w="1709" w:type="pct"/>
            <w:vAlign w:val="center"/>
          </w:tcPr>
          <w:p w14:paraId="224ACEDC" w14:textId="5C978427" w:rsidR="00AB7033" w:rsidRPr="00C56140" w:rsidRDefault="00AB7033" w:rsidP="0031306E">
            <w:pPr>
              <w:numPr>
                <w:ilvl w:val="12"/>
                <w:numId w:val="0"/>
              </w:numPr>
              <w:spacing w:line="276" w:lineRule="auto"/>
            </w:pPr>
            <w:r w:rsidRPr="00C56140">
              <w:rPr>
                <w:color w:val="000000" w:themeColor="text1"/>
              </w:rPr>
              <w:t xml:space="preserve">Παράρτημα </w:t>
            </w:r>
            <w:r w:rsidRPr="00C56140">
              <w:rPr>
                <w:color w:val="000000" w:themeColor="text1"/>
                <w:lang w:val="en-US"/>
              </w:rPr>
              <w:t xml:space="preserve">I - </w:t>
            </w:r>
            <w:r w:rsidRPr="00C56140">
              <w:rPr>
                <w:color w:val="000000" w:themeColor="text1"/>
              </w:rPr>
              <w:t xml:space="preserve">Ενότητα </w:t>
            </w:r>
            <w:r w:rsidR="00E3168F" w:rsidRPr="00C56140">
              <w:rPr>
                <w:lang w:val="el-GR"/>
              </w:rPr>
              <w:t>3.2.2</w:t>
            </w:r>
            <w:r w:rsidR="00E3168F" w:rsidRPr="00C56140">
              <w:rPr>
                <w:lang w:val="el-GR"/>
              </w:rPr>
              <w:tab/>
            </w:r>
          </w:p>
        </w:tc>
      </w:tr>
      <w:tr w:rsidR="00AB7033" w:rsidRPr="00C56140" w14:paraId="3D7D35DC" w14:textId="77777777" w:rsidTr="0031306E">
        <w:trPr>
          <w:jc w:val="center"/>
        </w:trPr>
        <w:tc>
          <w:tcPr>
            <w:tcW w:w="639" w:type="pct"/>
            <w:vAlign w:val="center"/>
          </w:tcPr>
          <w:p w14:paraId="1FA6E106" w14:textId="77777777" w:rsidR="00AB7033" w:rsidRPr="00C56140" w:rsidRDefault="00AB7033" w:rsidP="0031306E">
            <w:pPr>
              <w:spacing w:line="276" w:lineRule="auto"/>
              <w:rPr>
                <w:b/>
              </w:rPr>
            </w:pPr>
            <w:r w:rsidRPr="00C56140">
              <w:rPr>
                <w:b/>
              </w:rPr>
              <w:t>Β.3</w:t>
            </w:r>
          </w:p>
        </w:tc>
        <w:tc>
          <w:tcPr>
            <w:tcW w:w="1716" w:type="pct"/>
            <w:vAlign w:val="center"/>
          </w:tcPr>
          <w:p w14:paraId="60136BB5" w14:textId="75BBDEDF" w:rsidR="00AB7033" w:rsidRPr="00C56140" w:rsidRDefault="00E3168F" w:rsidP="0031306E">
            <w:pPr>
              <w:numPr>
                <w:ilvl w:val="12"/>
                <w:numId w:val="0"/>
              </w:numPr>
              <w:spacing w:line="276" w:lineRule="auto"/>
              <w:rPr>
                <w:lang w:val="el-GR"/>
              </w:rPr>
            </w:pPr>
            <w:r w:rsidRPr="00C56140">
              <w:rPr>
                <w:lang w:val="el-GR"/>
              </w:rPr>
              <w:t xml:space="preserve">Μελέτη Ασφάλειας και Αντικτύπου </w:t>
            </w:r>
          </w:p>
        </w:tc>
        <w:tc>
          <w:tcPr>
            <w:tcW w:w="936" w:type="pct"/>
            <w:vAlign w:val="center"/>
          </w:tcPr>
          <w:p w14:paraId="6417F85C" w14:textId="6BDC61B4" w:rsidR="00AB7033" w:rsidRPr="00C56140" w:rsidRDefault="008C0E9C" w:rsidP="0031306E">
            <w:pPr>
              <w:numPr>
                <w:ilvl w:val="12"/>
                <w:numId w:val="0"/>
              </w:numPr>
              <w:spacing w:line="276" w:lineRule="auto"/>
              <w:jc w:val="center"/>
            </w:pPr>
            <w:r w:rsidRPr="00C56140">
              <w:rPr>
                <w:lang w:val="el-GR"/>
              </w:rPr>
              <w:t>5%</w:t>
            </w:r>
          </w:p>
        </w:tc>
        <w:tc>
          <w:tcPr>
            <w:tcW w:w="1709" w:type="pct"/>
            <w:vAlign w:val="center"/>
          </w:tcPr>
          <w:p w14:paraId="069FDA0F" w14:textId="763DC38C" w:rsidR="00AB7033" w:rsidRPr="00C56140" w:rsidRDefault="00AB7033" w:rsidP="0031306E">
            <w:pPr>
              <w:numPr>
                <w:ilvl w:val="12"/>
                <w:numId w:val="0"/>
              </w:numPr>
              <w:spacing w:line="276" w:lineRule="auto"/>
              <w:rPr>
                <w:lang w:val="el-GR"/>
              </w:rPr>
            </w:pPr>
            <w:r w:rsidRPr="00C56140">
              <w:rPr>
                <w:color w:val="000000" w:themeColor="text1"/>
              </w:rPr>
              <w:t xml:space="preserve">Παράρτημα </w:t>
            </w:r>
            <w:r w:rsidRPr="00C56140">
              <w:rPr>
                <w:color w:val="000000" w:themeColor="text1"/>
                <w:lang w:val="en-US"/>
              </w:rPr>
              <w:t xml:space="preserve">I - </w:t>
            </w:r>
            <w:r w:rsidRPr="00C56140">
              <w:rPr>
                <w:color w:val="000000" w:themeColor="text1"/>
              </w:rPr>
              <w:t xml:space="preserve">Ενότητες </w:t>
            </w:r>
            <w:r w:rsidR="001D16C5" w:rsidRPr="00C56140">
              <w:rPr>
                <w:color w:val="000000" w:themeColor="text1"/>
                <w:lang w:val="el-GR"/>
              </w:rPr>
              <w:t>3.2.4</w:t>
            </w:r>
          </w:p>
        </w:tc>
      </w:tr>
      <w:tr w:rsidR="00AB7033" w:rsidRPr="00C56140" w14:paraId="61B24145" w14:textId="77777777" w:rsidTr="0031306E">
        <w:trPr>
          <w:jc w:val="center"/>
        </w:trPr>
        <w:tc>
          <w:tcPr>
            <w:tcW w:w="639" w:type="pct"/>
            <w:vAlign w:val="center"/>
          </w:tcPr>
          <w:p w14:paraId="07880C8C" w14:textId="77777777" w:rsidR="00AB7033" w:rsidRPr="00C56140" w:rsidRDefault="00AB7033" w:rsidP="0031306E">
            <w:pPr>
              <w:spacing w:line="276" w:lineRule="auto"/>
              <w:rPr>
                <w:b/>
              </w:rPr>
            </w:pPr>
            <w:r w:rsidRPr="00C56140">
              <w:rPr>
                <w:b/>
              </w:rPr>
              <w:t>Β.4</w:t>
            </w:r>
          </w:p>
        </w:tc>
        <w:tc>
          <w:tcPr>
            <w:tcW w:w="1716" w:type="pct"/>
            <w:vAlign w:val="center"/>
          </w:tcPr>
          <w:p w14:paraId="0955FF40" w14:textId="087EC22F" w:rsidR="00AB7033" w:rsidRPr="00C56140" w:rsidRDefault="00E3168F" w:rsidP="0031306E">
            <w:pPr>
              <w:numPr>
                <w:ilvl w:val="12"/>
                <w:numId w:val="0"/>
              </w:numPr>
              <w:spacing w:line="276" w:lineRule="auto"/>
              <w:rPr>
                <w:lang w:val="el-GR"/>
              </w:rPr>
            </w:pPr>
            <w:r w:rsidRPr="00C56140">
              <w:rPr>
                <w:lang w:val="el-GR"/>
              </w:rPr>
              <w:t>Μελέτη  Διαλειτουργικότητας</w:t>
            </w:r>
          </w:p>
        </w:tc>
        <w:tc>
          <w:tcPr>
            <w:tcW w:w="936" w:type="pct"/>
            <w:vAlign w:val="center"/>
          </w:tcPr>
          <w:p w14:paraId="432DEA0E" w14:textId="3B0FC2DC" w:rsidR="00AB7033" w:rsidRPr="00C56140" w:rsidRDefault="00E3168F" w:rsidP="0031306E">
            <w:pPr>
              <w:numPr>
                <w:ilvl w:val="12"/>
                <w:numId w:val="0"/>
              </w:numPr>
              <w:spacing w:line="276" w:lineRule="auto"/>
              <w:jc w:val="center"/>
            </w:pPr>
            <w:r w:rsidRPr="00C56140">
              <w:rPr>
                <w:lang w:val="el-GR"/>
              </w:rPr>
              <w:t>10</w:t>
            </w:r>
            <w:r w:rsidR="00AB7033" w:rsidRPr="00C56140">
              <w:t>%</w:t>
            </w:r>
          </w:p>
        </w:tc>
        <w:tc>
          <w:tcPr>
            <w:tcW w:w="1709" w:type="pct"/>
            <w:vAlign w:val="center"/>
          </w:tcPr>
          <w:p w14:paraId="5378F094" w14:textId="6D01E50F" w:rsidR="00AB7033" w:rsidRPr="00C56140" w:rsidRDefault="00AB7033" w:rsidP="0031306E">
            <w:pPr>
              <w:numPr>
                <w:ilvl w:val="12"/>
                <w:numId w:val="0"/>
              </w:numPr>
              <w:spacing w:line="276" w:lineRule="auto"/>
              <w:rPr>
                <w:color w:val="000000" w:themeColor="text1"/>
                <w:lang w:val="el-GR"/>
              </w:rPr>
            </w:pPr>
            <w:r w:rsidRPr="00C56140">
              <w:rPr>
                <w:color w:val="000000" w:themeColor="text1"/>
              </w:rPr>
              <w:t xml:space="preserve">Παράρτημα </w:t>
            </w:r>
            <w:r w:rsidRPr="00C56140">
              <w:rPr>
                <w:color w:val="000000" w:themeColor="text1"/>
                <w:lang w:val="en-US"/>
              </w:rPr>
              <w:t xml:space="preserve">I - </w:t>
            </w:r>
            <w:r w:rsidRPr="00C56140">
              <w:rPr>
                <w:color w:val="000000" w:themeColor="text1"/>
              </w:rPr>
              <w:t xml:space="preserve">Ενότητα </w:t>
            </w:r>
            <w:r w:rsidR="001D16C5" w:rsidRPr="00C56140">
              <w:rPr>
                <w:color w:val="000000" w:themeColor="text1"/>
                <w:lang w:val="el-GR"/>
              </w:rPr>
              <w:t>3.2.5</w:t>
            </w:r>
          </w:p>
        </w:tc>
      </w:tr>
      <w:tr w:rsidR="00AB7033" w:rsidRPr="00C56140" w14:paraId="5210FA6E" w14:textId="77777777" w:rsidTr="0031306E">
        <w:trPr>
          <w:jc w:val="center"/>
        </w:trPr>
        <w:tc>
          <w:tcPr>
            <w:tcW w:w="639" w:type="pct"/>
          </w:tcPr>
          <w:p w14:paraId="0E7ED64D" w14:textId="77777777" w:rsidR="00AB7033" w:rsidRPr="00C56140" w:rsidRDefault="00AB7033" w:rsidP="0031306E">
            <w:pPr>
              <w:spacing w:line="276" w:lineRule="auto"/>
              <w:rPr>
                <w:b/>
              </w:rPr>
            </w:pPr>
            <w:r w:rsidRPr="00C56140">
              <w:rPr>
                <w:b/>
              </w:rPr>
              <w:t>Β.5</w:t>
            </w:r>
          </w:p>
        </w:tc>
        <w:tc>
          <w:tcPr>
            <w:tcW w:w="1716" w:type="pct"/>
            <w:vAlign w:val="center"/>
          </w:tcPr>
          <w:p w14:paraId="32F00078" w14:textId="65CB4CBF" w:rsidR="00AB7033" w:rsidRPr="00C56140" w:rsidRDefault="00E3168F" w:rsidP="0031306E">
            <w:pPr>
              <w:numPr>
                <w:ilvl w:val="12"/>
                <w:numId w:val="0"/>
              </w:numPr>
              <w:spacing w:line="276" w:lineRule="auto"/>
              <w:rPr>
                <w:lang w:val="el-GR"/>
              </w:rPr>
            </w:pPr>
            <w:r w:rsidRPr="00C56140">
              <w:rPr>
                <w:lang w:val="el-GR"/>
              </w:rPr>
              <w:t xml:space="preserve">Υπηρεσίες Υλοποίησης </w:t>
            </w:r>
          </w:p>
        </w:tc>
        <w:tc>
          <w:tcPr>
            <w:tcW w:w="936" w:type="pct"/>
            <w:vAlign w:val="center"/>
          </w:tcPr>
          <w:p w14:paraId="3C4ED3C9" w14:textId="2E9AF627" w:rsidR="00AB7033" w:rsidRPr="00C56140" w:rsidRDefault="00E3168F" w:rsidP="0031306E">
            <w:pPr>
              <w:numPr>
                <w:ilvl w:val="12"/>
                <w:numId w:val="0"/>
              </w:numPr>
              <w:spacing w:line="276" w:lineRule="auto"/>
              <w:jc w:val="center"/>
              <w:rPr>
                <w:lang w:val="en-US"/>
              </w:rPr>
            </w:pPr>
            <w:r w:rsidRPr="00C56140">
              <w:rPr>
                <w:lang w:val="el-GR"/>
              </w:rPr>
              <w:t>20</w:t>
            </w:r>
            <w:r w:rsidR="00AB7033" w:rsidRPr="00C56140">
              <w:t>%</w:t>
            </w:r>
          </w:p>
        </w:tc>
        <w:tc>
          <w:tcPr>
            <w:tcW w:w="1709" w:type="pct"/>
            <w:vAlign w:val="center"/>
          </w:tcPr>
          <w:p w14:paraId="371F97D8" w14:textId="722DE8D8" w:rsidR="00AB7033" w:rsidRPr="00C56140" w:rsidRDefault="00AB7033" w:rsidP="0031306E">
            <w:pPr>
              <w:numPr>
                <w:ilvl w:val="12"/>
                <w:numId w:val="0"/>
              </w:numPr>
              <w:spacing w:line="276" w:lineRule="auto"/>
              <w:rPr>
                <w:color w:val="000000" w:themeColor="text1"/>
                <w:lang w:val="el-GR"/>
              </w:rPr>
            </w:pPr>
            <w:r w:rsidRPr="00C56140">
              <w:rPr>
                <w:color w:val="000000" w:themeColor="text1"/>
              </w:rPr>
              <w:t xml:space="preserve">Παράρτημα </w:t>
            </w:r>
            <w:r w:rsidRPr="00C56140">
              <w:rPr>
                <w:color w:val="000000" w:themeColor="text1"/>
                <w:lang w:val="en-US"/>
              </w:rPr>
              <w:t xml:space="preserve">I - </w:t>
            </w:r>
            <w:r w:rsidRPr="00C56140">
              <w:rPr>
                <w:color w:val="000000" w:themeColor="text1"/>
              </w:rPr>
              <w:t xml:space="preserve">Ενότητα </w:t>
            </w:r>
            <w:r w:rsidR="001D16C5" w:rsidRPr="00C56140">
              <w:rPr>
                <w:color w:val="000000" w:themeColor="text1"/>
                <w:lang w:val="el-GR"/>
              </w:rPr>
              <w:t>3.2.6</w:t>
            </w:r>
          </w:p>
        </w:tc>
      </w:tr>
      <w:tr w:rsidR="008F5F0F" w:rsidRPr="00C56140" w14:paraId="132EC672" w14:textId="77777777" w:rsidTr="005D19DD">
        <w:trPr>
          <w:jc w:val="center"/>
        </w:trPr>
        <w:tc>
          <w:tcPr>
            <w:tcW w:w="639" w:type="pct"/>
          </w:tcPr>
          <w:p w14:paraId="4D5B6F9E" w14:textId="77777777" w:rsidR="008F5F0F" w:rsidRPr="00C56140" w:rsidRDefault="008F5F0F" w:rsidP="005D19DD">
            <w:pPr>
              <w:spacing w:line="276" w:lineRule="auto"/>
              <w:rPr>
                <w:b/>
              </w:rPr>
            </w:pPr>
            <w:r w:rsidRPr="00C56140">
              <w:rPr>
                <w:b/>
              </w:rPr>
              <w:t>Β.6</w:t>
            </w:r>
          </w:p>
        </w:tc>
        <w:tc>
          <w:tcPr>
            <w:tcW w:w="1716" w:type="pct"/>
            <w:vAlign w:val="center"/>
          </w:tcPr>
          <w:p w14:paraId="47D5EBD8" w14:textId="77777777" w:rsidR="008F5F0F" w:rsidRPr="00C56140" w:rsidRDefault="008F5F0F" w:rsidP="005D19DD">
            <w:pPr>
              <w:numPr>
                <w:ilvl w:val="12"/>
                <w:numId w:val="0"/>
              </w:numPr>
              <w:spacing w:line="276" w:lineRule="auto"/>
              <w:rPr>
                <w:lang w:val="el-GR"/>
              </w:rPr>
            </w:pPr>
            <w:r w:rsidRPr="00C56140">
              <w:rPr>
                <w:lang w:val="el-GR"/>
              </w:rPr>
              <w:t xml:space="preserve">Υπηρεσίες Εκπαίδευσης </w:t>
            </w:r>
          </w:p>
        </w:tc>
        <w:tc>
          <w:tcPr>
            <w:tcW w:w="936" w:type="pct"/>
            <w:vAlign w:val="center"/>
          </w:tcPr>
          <w:p w14:paraId="74C5A970" w14:textId="77777777" w:rsidR="008F5F0F" w:rsidRPr="00C56140" w:rsidRDefault="008F5F0F" w:rsidP="005D19DD">
            <w:pPr>
              <w:numPr>
                <w:ilvl w:val="12"/>
                <w:numId w:val="0"/>
              </w:numPr>
              <w:spacing w:line="276" w:lineRule="auto"/>
              <w:jc w:val="center"/>
              <w:rPr>
                <w:lang w:val="en-US"/>
              </w:rPr>
            </w:pPr>
            <w:r w:rsidRPr="00C56140">
              <w:rPr>
                <w:lang w:val="en-US"/>
              </w:rPr>
              <w:t>5</w:t>
            </w:r>
            <w:r w:rsidRPr="00C56140">
              <w:t>%</w:t>
            </w:r>
          </w:p>
        </w:tc>
        <w:tc>
          <w:tcPr>
            <w:tcW w:w="1709" w:type="pct"/>
            <w:vAlign w:val="center"/>
          </w:tcPr>
          <w:p w14:paraId="5E022413" w14:textId="77777777" w:rsidR="008F5F0F" w:rsidRPr="00C56140" w:rsidRDefault="008F5F0F" w:rsidP="005D19DD">
            <w:pPr>
              <w:numPr>
                <w:ilvl w:val="12"/>
                <w:numId w:val="0"/>
              </w:numPr>
              <w:spacing w:line="276" w:lineRule="auto"/>
              <w:rPr>
                <w:color w:val="000000" w:themeColor="text1"/>
                <w:lang w:val="el-GR"/>
              </w:rPr>
            </w:pPr>
            <w:r w:rsidRPr="00C56140">
              <w:rPr>
                <w:color w:val="000000" w:themeColor="text1"/>
              </w:rPr>
              <w:t xml:space="preserve">Παράρτημα </w:t>
            </w:r>
            <w:r w:rsidRPr="00C56140">
              <w:rPr>
                <w:color w:val="000000" w:themeColor="text1"/>
                <w:lang w:val="en-US"/>
              </w:rPr>
              <w:t xml:space="preserve">I - </w:t>
            </w:r>
            <w:r w:rsidRPr="00C56140">
              <w:rPr>
                <w:color w:val="000000" w:themeColor="text1"/>
              </w:rPr>
              <w:t xml:space="preserve">Ενότητα </w:t>
            </w:r>
            <w:r w:rsidRPr="00C56140">
              <w:rPr>
                <w:color w:val="000000" w:themeColor="text1"/>
                <w:lang w:val="el-GR"/>
              </w:rPr>
              <w:t>3.2.7</w:t>
            </w:r>
          </w:p>
        </w:tc>
      </w:tr>
      <w:tr w:rsidR="008F5F0F" w:rsidRPr="00C56140" w14:paraId="5205F12F" w14:textId="77777777" w:rsidTr="005D19DD">
        <w:trPr>
          <w:jc w:val="center"/>
        </w:trPr>
        <w:tc>
          <w:tcPr>
            <w:tcW w:w="639" w:type="pct"/>
          </w:tcPr>
          <w:p w14:paraId="4566392B" w14:textId="08B7D04D" w:rsidR="008F5F0F" w:rsidRPr="00B7033A" w:rsidRDefault="008F5F0F" w:rsidP="005D19DD">
            <w:pPr>
              <w:spacing w:line="276" w:lineRule="auto"/>
              <w:rPr>
                <w:b/>
                <w:lang w:val="el-GR"/>
              </w:rPr>
            </w:pPr>
            <w:r w:rsidRPr="00C56140">
              <w:rPr>
                <w:b/>
              </w:rPr>
              <w:t>Β.</w:t>
            </w:r>
            <w:r>
              <w:rPr>
                <w:b/>
                <w:lang w:val="el-GR"/>
              </w:rPr>
              <w:t>7</w:t>
            </w:r>
          </w:p>
        </w:tc>
        <w:tc>
          <w:tcPr>
            <w:tcW w:w="1716" w:type="pct"/>
            <w:vAlign w:val="center"/>
          </w:tcPr>
          <w:p w14:paraId="7DAC0D7F" w14:textId="2AD24663" w:rsidR="008F5F0F" w:rsidRPr="00C56140" w:rsidRDefault="008F5F0F" w:rsidP="005D19DD">
            <w:pPr>
              <w:numPr>
                <w:ilvl w:val="12"/>
                <w:numId w:val="0"/>
              </w:numPr>
              <w:spacing w:line="276" w:lineRule="auto"/>
              <w:rPr>
                <w:lang w:val="el-GR"/>
              </w:rPr>
            </w:pPr>
            <w:r w:rsidRPr="00C56140">
              <w:rPr>
                <w:lang w:val="el-GR"/>
              </w:rPr>
              <w:t xml:space="preserve">Υπηρεσίες </w:t>
            </w:r>
            <w:r>
              <w:rPr>
                <w:lang w:val="el-GR"/>
              </w:rPr>
              <w:t>Πιλοτικής Λειτουργίας</w:t>
            </w:r>
            <w:r w:rsidRPr="00C56140">
              <w:rPr>
                <w:lang w:val="el-GR"/>
              </w:rPr>
              <w:t xml:space="preserve"> </w:t>
            </w:r>
          </w:p>
        </w:tc>
        <w:tc>
          <w:tcPr>
            <w:tcW w:w="936" w:type="pct"/>
            <w:vAlign w:val="center"/>
          </w:tcPr>
          <w:p w14:paraId="4C8EAA09" w14:textId="77777777" w:rsidR="008F5F0F" w:rsidRPr="00C56140" w:rsidRDefault="008F5F0F" w:rsidP="005D19DD">
            <w:pPr>
              <w:numPr>
                <w:ilvl w:val="12"/>
                <w:numId w:val="0"/>
              </w:numPr>
              <w:spacing w:line="276" w:lineRule="auto"/>
              <w:jc w:val="center"/>
              <w:rPr>
                <w:lang w:val="en-US"/>
              </w:rPr>
            </w:pPr>
            <w:r w:rsidRPr="00C56140">
              <w:rPr>
                <w:lang w:val="en-US"/>
              </w:rPr>
              <w:t>5</w:t>
            </w:r>
            <w:r w:rsidRPr="00C56140">
              <w:t>%</w:t>
            </w:r>
          </w:p>
        </w:tc>
        <w:tc>
          <w:tcPr>
            <w:tcW w:w="1709" w:type="pct"/>
            <w:vAlign w:val="center"/>
          </w:tcPr>
          <w:p w14:paraId="181E0080" w14:textId="6E2D62E5" w:rsidR="008F5F0F" w:rsidRPr="00C56140" w:rsidRDefault="008F5F0F" w:rsidP="005D19DD">
            <w:pPr>
              <w:numPr>
                <w:ilvl w:val="12"/>
                <w:numId w:val="0"/>
              </w:numPr>
              <w:spacing w:line="276" w:lineRule="auto"/>
              <w:rPr>
                <w:color w:val="000000" w:themeColor="text1"/>
                <w:lang w:val="el-GR"/>
              </w:rPr>
            </w:pPr>
            <w:r w:rsidRPr="00C56140">
              <w:rPr>
                <w:color w:val="000000" w:themeColor="text1"/>
              </w:rPr>
              <w:t xml:space="preserve">Παράρτημα </w:t>
            </w:r>
            <w:r w:rsidRPr="00C56140">
              <w:rPr>
                <w:color w:val="000000" w:themeColor="text1"/>
                <w:lang w:val="en-US"/>
              </w:rPr>
              <w:t xml:space="preserve">I - </w:t>
            </w:r>
            <w:r w:rsidRPr="00C56140">
              <w:rPr>
                <w:color w:val="000000" w:themeColor="text1"/>
              </w:rPr>
              <w:t xml:space="preserve">Ενότητα </w:t>
            </w:r>
            <w:r w:rsidRPr="00C56140">
              <w:rPr>
                <w:color w:val="000000" w:themeColor="text1"/>
                <w:lang w:val="el-GR"/>
              </w:rPr>
              <w:t>3.</w:t>
            </w:r>
            <w:r>
              <w:rPr>
                <w:color w:val="000000" w:themeColor="text1"/>
                <w:lang w:val="el-GR"/>
              </w:rPr>
              <w:t>5</w:t>
            </w:r>
          </w:p>
        </w:tc>
      </w:tr>
      <w:tr w:rsidR="00AB7033" w:rsidRPr="00C56140" w14:paraId="19B27E19" w14:textId="77777777" w:rsidTr="0031306E">
        <w:trPr>
          <w:jc w:val="center"/>
        </w:trPr>
        <w:tc>
          <w:tcPr>
            <w:tcW w:w="639" w:type="pct"/>
          </w:tcPr>
          <w:p w14:paraId="70643A4E" w14:textId="388543D0" w:rsidR="00AB7033" w:rsidRPr="00B7033A" w:rsidRDefault="00AB7033" w:rsidP="0031306E">
            <w:pPr>
              <w:spacing w:line="276" w:lineRule="auto"/>
              <w:rPr>
                <w:b/>
                <w:lang w:val="el-GR"/>
              </w:rPr>
            </w:pPr>
            <w:r w:rsidRPr="00C56140">
              <w:rPr>
                <w:b/>
              </w:rPr>
              <w:t>Β.</w:t>
            </w:r>
            <w:r w:rsidR="008F5F0F">
              <w:rPr>
                <w:b/>
                <w:lang w:val="el-GR"/>
              </w:rPr>
              <w:t>8</w:t>
            </w:r>
          </w:p>
        </w:tc>
        <w:tc>
          <w:tcPr>
            <w:tcW w:w="1716" w:type="pct"/>
            <w:vAlign w:val="center"/>
          </w:tcPr>
          <w:p w14:paraId="501DB533" w14:textId="4287B8E8" w:rsidR="00AB7033" w:rsidRPr="00C56140" w:rsidRDefault="00E3168F" w:rsidP="0031306E">
            <w:pPr>
              <w:numPr>
                <w:ilvl w:val="12"/>
                <w:numId w:val="0"/>
              </w:numPr>
              <w:spacing w:line="276" w:lineRule="auto"/>
              <w:rPr>
                <w:lang w:val="el-GR"/>
              </w:rPr>
            </w:pPr>
            <w:r w:rsidRPr="00C56140">
              <w:rPr>
                <w:lang w:val="el-GR"/>
              </w:rPr>
              <w:t xml:space="preserve">Υπηρεσίες </w:t>
            </w:r>
            <w:r w:rsidR="008F5F0F">
              <w:rPr>
                <w:lang w:val="el-GR"/>
              </w:rPr>
              <w:t>Παραγωγικής Λειτουργίας</w:t>
            </w:r>
            <w:r w:rsidRPr="00C56140">
              <w:rPr>
                <w:lang w:val="el-GR"/>
              </w:rPr>
              <w:t xml:space="preserve"> </w:t>
            </w:r>
          </w:p>
        </w:tc>
        <w:tc>
          <w:tcPr>
            <w:tcW w:w="936" w:type="pct"/>
            <w:vAlign w:val="center"/>
          </w:tcPr>
          <w:p w14:paraId="1EBD50E7" w14:textId="77777777" w:rsidR="00AB7033" w:rsidRPr="00C56140" w:rsidRDefault="00AB7033" w:rsidP="0031306E">
            <w:pPr>
              <w:numPr>
                <w:ilvl w:val="12"/>
                <w:numId w:val="0"/>
              </w:numPr>
              <w:spacing w:line="276" w:lineRule="auto"/>
              <w:jc w:val="center"/>
              <w:rPr>
                <w:lang w:val="en-US"/>
              </w:rPr>
            </w:pPr>
            <w:r w:rsidRPr="00C56140">
              <w:rPr>
                <w:lang w:val="en-US"/>
              </w:rPr>
              <w:t>5</w:t>
            </w:r>
            <w:r w:rsidRPr="00C56140">
              <w:t>%</w:t>
            </w:r>
          </w:p>
        </w:tc>
        <w:tc>
          <w:tcPr>
            <w:tcW w:w="1709" w:type="pct"/>
            <w:vAlign w:val="center"/>
          </w:tcPr>
          <w:p w14:paraId="5FD56C8E" w14:textId="745BA02F" w:rsidR="00AB7033" w:rsidRPr="00C56140" w:rsidRDefault="00AB7033" w:rsidP="0031306E">
            <w:pPr>
              <w:numPr>
                <w:ilvl w:val="12"/>
                <w:numId w:val="0"/>
              </w:numPr>
              <w:spacing w:line="276" w:lineRule="auto"/>
              <w:rPr>
                <w:color w:val="000000" w:themeColor="text1"/>
                <w:lang w:val="el-GR"/>
              </w:rPr>
            </w:pPr>
            <w:r w:rsidRPr="00C56140">
              <w:rPr>
                <w:color w:val="000000" w:themeColor="text1"/>
              </w:rPr>
              <w:t xml:space="preserve">Παράρτημα </w:t>
            </w:r>
            <w:r w:rsidRPr="00C56140">
              <w:rPr>
                <w:color w:val="000000" w:themeColor="text1"/>
                <w:lang w:val="en-US"/>
              </w:rPr>
              <w:t xml:space="preserve">I - </w:t>
            </w:r>
            <w:r w:rsidRPr="00C56140">
              <w:rPr>
                <w:color w:val="000000" w:themeColor="text1"/>
              </w:rPr>
              <w:t xml:space="preserve">Ενότητα </w:t>
            </w:r>
            <w:r w:rsidR="001D16C5" w:rsidRPr="00C56140">
              <w:rPr>
                <w:color w:val="000000" w:themeColor="text1"/>
                <w:lang w:val="el-GR"/>
              </w:rPr>
              <w:t>3.</w:t>
            </w:r>
            <w:r w:rsidR="008F5F0F">
              <w:rPr>
                <w:color w:val="000000" w:themeColor="text1"/>
                <w:lang w:val="el-GR"/>
              </w:rPr>
              <w:t>6</w:t>
            </w:r>
          </w:p>
        </w:tc>
      </w:tr>
      <w:tr w:rsidR="008C0E9C" w:rsidRPr="00C56140" w14:paraId="5E05949D" w14:textId="77777777" w:rsidTr="0031306E">
        <w:trPr>
          <w:jc w:val="center"/>
        </w:trPr>
        <w:tc>
          <w:tcPr>
            <w:tcW w:w="639" w:type="pct"/>
          </w:tcPr>
          <w:p w14:paraId="5CCB8F68" w14:textId="236F882A" w:rsidR="008C0E9C" w:rsidRPr="00B7033A" w:rsidRDefault="008C0E9C" w:rsidP="008C0E9C">
            <w:pPr>
              <w:spacing w:line="276" w:lineRule="auto"/>
              <w:rPr>
                <w:b/>
                <w:lang w:val="el-GR"/>
              </w:rPr>
            </w:pPr>
            <w:r w:rsidRPr="00C56140">
              <w:rPr>
                <w:b/>
                <w:lang w:val="el-GR"/>
              </w:rPr>
              <w:t>Β.</w:t>
            </w:r>
            <w:r w:rsidR="008F5F0F">
              <w:rPr>
                <w:b/>
                <w:lang w:val="el-GR"/>
              </w:rPr>
              <w:t>9</w:t>
            </w:r>
          </w:p>
        </w:tc>
        <w:tc>
          <w:tcPr>
            <w:tcW w:w="1716" w:type="pct"/>
            <w:vAlign w:val="center"/>
          </w:tcPr>
          <w:p w14:paraId="084975CE" w14:textId="0DD600E2" w:rsidR="008C0E9C" w:rsidRPr="00C56140" w:rsidRDefault="008C0E9C" w:rsidP="008C0E9C">
            <w:pPr>
              <w:numPr>
                <w:ilvl w:val="12"/>
                <w:numId w:val="0"/>
              </w:numPr>
              <w:spacing w:line="276" w:lineRule="auto"/>
              <w:rPr>
                <w:lang w:val="el-GR"/>
              </w:rPr>
            </w:pPr>
            <w:r w:rsidRPr="00C56140">
              <w:t>Υπηρεσίες Εγγύησης και Συντήρησης</w:t>
            </w:r>
          </w:p>
        </w:tc>
        <w:tc>
          <w:tcPr>
            <w:tcW w:w="936" w:type="pct"/>
            <w:vAlign w:val="center"/>
          </w:tcPr>
          <w:p w14:paraId="05391E54" w14:textId="65EC9BFE" w:rsidR="008C0E9C" w:rsidRPr="00C56140" w:rsidRDefault="008C0E9C" w:rsidP="008C0E9C">
            <w:pPr>
              <w:numPr>
                <w:ilvl w:val="12"/>
                <w:numId w:val="0"/>
              </w:numPr>
              <w:spacing w:line="276" w:lineRule="auto"/>
              <w:jc w:val="center"/>
              <w:rPr>
                <w:lang w:val="en-US"/>
              </w:rPr>
            </w:pPr>
            <w:r w:rsidRPr="00C56140">
              <w:rPr>
                <w:lang w:val="el-GR"/>
              </w:rPr>
              <w:t>5</w:t>
            </w:r>
            <w:r w:rsidRPr="00C56140">
              <w:t>%</w:t>
            </w:r>
          </w:p>
        </w:tc>
        <w:tc>
          <w:tcPr>
            <w:tcW w:w="1709" w:type="pct"/>
            <w:vAlign w:val="center"/>
          </w:tcPr>
          <w:p w14:paraId="7B4D42B8" w14:textId="74BADC5D" w:rsidR="008C0E9C" w:rsidRPr="00B7033A" w:rsidRDefault="008C0E9C" w:rsidP="008C0E9C">
            <w:pPr>
              <w:numPr>
                <w:ilvl w:val="12"/>
                <w:numId w:val="0"/>
              </w:numPr>
              <w:spacing w:line="276" w:lineRule="auto"/>
              <w:rPr>
                <w:color w:val="000000" w:themeColor="text1"/>
                <w:lang w:val="el-GR"/>
              </w:rPr>
            </w:pPr>
            <w:r w:rsidRPr="00C56140">
              <w:rPr>
                <w:color w:val="000000" w:themeColor="text1"/>
              </w:rPr>
              <w:t xml:space="preserve">Παράρτημα </w:t>
            </w:r>
            <w:r w:rsidRPr="00C56140">
              <w:rPr>
                <w:color w:val="000000" w:themeColor="text1"/>
                <w:lang w:val="en-US"/>
              </w:rPr>
              <w:t xml:space="preserve">I – </w:t>
            </w:r>
            <w:r w:rsidRPr="00C56140">
              <w:rPr>
                <w:color w:val="000000" w:themeColor="text1"/>
              </w:rPr>
              <w:t>Ενότητ</w:t>
            </w:r>
            <w:r w:rsidRPr="00C56140">
              <w:rPr>
                <w:color w:val="000000" w:themeColor="text1"/>
                <w:lang w:val="el-GR"/>
              </w:rPr>
              <w:t>α 5.4</w:t>
            </w:r>
          </w:p>
        </w:tc>
      </w:tr>
      <w:tr w:rsidR="008C0E9C" w:rsidRPr="00C56140" w14:paraId="0A8E20BD" w14:textId="77777777" w:rsidTr="0031306E">
        <w:trPr>
          <w:trHeight w:val="461"/>
          <w:jc w:val="center"/>
        </w:trPr>
        <w:tc>
          <w:tcPr>
            <w:tcW w:w="5000" w:type="pct"/>
            <w:gridSpan w:val="4"/>
            <w:shd w:val="clear" w:color="auto" w:fill="F4B083" w:themeFill="accent2" w:themeFillTint="99"/>
            <w:vAlign w:val="center"/>
          </w:tcPr>
          <w:p w14:paraId="226B4B70" w14:textId="77777777" w:rsidR="008C0E9C" w:rsidRPr="00C56140" w:rsidRDefault="008C0E9C" w:rsidP="008C0E9C">
            <w:pPr>
              <w:ind w:left="180"/>
              <w:rPr>
                <w:b/>
              </w:rPr>
            </w:pPr>
          </w:p>
          <w:p w14:paraId="0939D431" w14:textId="77777777" w:rsidR="008C0E9C" w:rsidRPr="00C56140" w:rsidRDefault="008C0E9C" w:rsidP="008C0E9C">
            <w:pPr>
              <w:ind w:left="180"/>
              <w:rPr>
                <w:b/>
              </w:rPr>
            </w:pPr>
            <w:r w:rsidRPr="00C56140">
              <w:rPr>
                <w:b/>
              </w:rPr>
              <w:t>Ομάδα Γ</w:t>
            </w:r>
          </w:p>
        </w:tc>
      </w:tr>
      <w:tr w:rsidR="008C0E9C" w:rsidRPr="00C56140" w14:paraId="446D22F0" w14:textId="77777777" w:rsidTr="0031306E">
        <w:trPr>
          <w:trHeight w:val="175"/>
          <w:jc w:val="center"/>
        </w:trPr>
        <w:tc>
          <w:tcPr>
            <w:tcW w:w="639" w:type="pct"/>
            <w:shd w:val="clear" w:color="auto" w:fill="B3B3B3"/>
            <w:vAlign w:val="center"/>
          </w:tcPr>
          <w:p w14:paraId="098AAA56" w14:textId="4430681E" w:rsidR="008C0E9C" w:rsidRPr="00C56140" w:rsidRDefault="00A56F0B" w:rsidP="008C0E9C">
            <w:pPr>
              <w:rPr>
                <w:b/>
              </w:rPr>
            </w:pPr>
            <w:r>
              <w:rPr>
                <w:b/>
                <w:lang w:val="el-GR"/>
              </w:rPr>
              <w:t>Γ</w:t>
            </w:r>
            <w:r w:rsidR="008C0E9C" w:rsidRPr="00C56140">
              <w:rPr>
                <w:b/>
              </w:rPr>
              <w:t>.</w:t>
            </w:r>
          </w:p>
        </w:tc>
        <w:tc>
          <w:tcPr>
            <w:tcW w:w="1716" w:type="pct"/>
            <w:shd w:val="clear" w:color="auto" w:fill="B3B3B3"/>
            <w:vAlign w:val="center"/>
          </w:tcPr>
          <w:p w14:paraId="27B55725" w14:textId="77777777" w:rsidR="008C0E9C" w:rsidRPr="00C56140" w:rsidRDefault="008C0E9C" w:rsidP="008C0E9C">
            <w:pPr>
              <w:numPr>
                <w:ilvl w:val="12"/>
                <w:numId w:val="0"/>
              </w:numPr>
              <w:rPr>
                <w:b/>
                <w:lang w:val="el-GR"/>
              </w:rPr>
            </w:pPr>
            <w:r w:rsidRPr="00C56140">
              <w:rPr>
                <w:b/>
                <w:lang w:val="el-GR"/>
              </w:rPr>
              <w:t>Μεθοδολογία Οργάνωσης/Διοίκησης και Υλοποίησης Έργου</w:t>
            </w:r>
          </w:p>
        </w:tc>
        <w:tc>
          <w:tcPr>
            <w:tcW w:w="936" w:type="pct"/>
            <w:shd w:val="clear" w:color="auto" w:fill="B3B3B3"/>
            <w:vAlign w:val="center"/>
          </w:tcPr>
          <w:p w14:paraId="72DCFF3B" w14:textId="77777777" w:rsidR="008C0E9C" w:rsidRPr="00C56140" w:rsidRDefault="008C0E9C" w:rsidP="008C0E9C">
            <w:pPr>
              <w:numPr>
                <w:ilvl w:val="12"/>
                <w:numId w:val="0"/>
              </w:numPr>
              <w:jc w:val="center"/>
              <w:rPr>
                <w:b/>
                <w:bCs/>
              </w:rPr>
            </w:pPr>
            <w:r w:rsidRPr="00C56140">
              <w:rPr>
                <w:b/>
                <w:bCs/>
              </w:rPr>
              <w:t>10%</w:t>
            </w:r>
          </w:p>
        </w:tc>
        <w:tc>
          <w:tcPr>
            <w:tcW w:w="1709" w:type="pct"/>
            <w:shd w:val="clear" w:color="auto" w:fill="B3B3B3"/>
            <w:vAlign w:val="center"/>
          </w:tcPr>
          <w:p w14:paraId="23385DA4" w14:textId="77777777" w:rsidR="008C0E9C" w:rsidRPr="00C56140" w:rsidRDefault="008C0E9C" w:rsidP="008C0E9C">
            <w:pPr>
              <w:numPr>
                <w:ilvl w:val="12"/>
                <w:numId w:val="0"/>
              </w:numPr>
              <w:rPr>
                <w:highlight w:val="yellow"/>
              </w:rPr>
            </w:pPr>
          </w:p>
        </w:tc>
      </w:tr>
      <w:tr w:rsidR="008C0E9C" w:rsidRPr="00C56140" w14:paraId="0A4BF664" w14:textId="77777777" w:rsidTr="0031306E">
        <w:trPr>
          <w:jc w:val="center"/>
        </w:trPr>
        <w:tc>
          <w:tcPr>
            <w:tcW w:w="639" w:type="pct"/>
            <w:vAlign w:val="center"/>
          </w:tcPr>
          <w:p w14:paraId="29E21A2B" w14:textId="10171859" w:rsidR="008C0E9C" w:rsidRPr="00C56140" w:rsidRDefault="00A56F0B" w:rsidP="008C0E9C">
            <w:pPr>
              <w:ind w:left="142"/>
              <w:rPr>
                <w:b/>
              </w:rPr>
            </w:pPr>
            <w:r>
              <w:rPr>
                <w:b/>
                <w:lang w:val="el-GR"/>
              </w:rPr>
              <w:t>Γ</w:t>
            </w:r>
            <w:r w:rsidR="008C0E9C" w:rsidRPr="00C56140">
              <w:rPr>
                <w:b/>
              </w:rPr>
              <w:t>.1</w:t>
            </w:r>
          </w:p>
        </w:tc>
        <w:tc>
          <w:tcPr>
            <w:tcW w:w="1716" w:type="pct"/>
            <w:vAlign w:val="center"/>
          </w:tcPr>
          <w:p w14:paraId="6212BA50" w14:textId="77777777" w:rsidR="008C0E9C" w:rsidRPr="00C56140" w:rsidRDefault="008C0E9C" w:rsidP="008C0E9C">
            <w:pPr>
              <w:numPr>
                <w:ilvl w:val="12"/>
                <w:numId w:val="0"/>
              </w:numPr>
              <w:rPr>
                <w:lang w:val="el-GR"/>
              </w:rPr>
            </w:pPr>
            <w:r w:rsidRPr="00C56140">
              <w:rPr>
                <w:lang w:val="el-GR"/>
              </w:rPr>
              <w:t>Οργάνωση Υλοποίησης Έργου (Φάσεις, Χρονοδιάγραμμα, Παραδοτέα)</w:t>
            </w:r>
          </w:p>
        </w:tc>
        <w:tc>
          <w:tcPr>
            <w:tcW w:w="936" w:type="pct"/>
            <w:vAlign w:val="center"/>
          </w:tcPr>
          <w:p w14:paraId="03826EFA" w14:textId="77777777" w:rsidR="008C0E9C" w:rsidRPr="00C56140" w:rsidRDefault="008C0E9C" w:rsidP="008C0E9C">
            <w:pPr>
              <w:numPr>
                <w:ilvl w:val="12"/>
                <w:numId w:val="0"/>
              </w:numPr>
              <w:jc w:val="center"/>
            </w:pPr>
            <w:r w:rsidRPr="00C56140">
              <w:t>5%</w:t>
            </w:r>
          </w:p>
        </w:tc>
        <w:tc>
          <w:tcPr>
            <w:tcW w:w="1709" w:type="pct"/>
            <w:vAlign w:val="center"/>
          </w:tcPr>
          <w:p w14:paraId="3DE80D1D" w14:textId="4316C967" w:rsidR="008C0E9C" w:rsidRPr="00C56140" w:rsidRDefault="008C0E9C" w:rsidP="008C0E9C">
            <w:pPr>
              <w:numPr>
                <w:ilvl w:val="12"/>
                <w:numId w:val="0"/>
              </w:numPr>
              <w:rPr>
                <w:lang w:val="el-GR"/>
              </w:rPr>
            </w:pPr>
            <w:r w:rsidRPr="00C56140">
              <w:rPr>
                <w:color w:val="000000" w:themeColor="text1"/>
              </w:rPr>
              <w:t xml:space="preserve">Παράρτημα </w:t>
            </w:r>
            <w:r w:rsidRPr="00C56140">
              <w:rPr>
                <w:color w:val="000000" w:themeColor="text1"/>
                <w:lang w:val="en-US"/>
              </w:rPr>
              <w:t xml:space="preserve">I – </w:t>
            </w:r>
            <w:r w:rsidRPr="00C56140">
              <w:rPr>
                <w:color w:val="000000" w:themeColor="text1"/>
              </w:rPr>
              <w:t>Ενότητ</w:t>
            </w:r>
            <w:r w:rsidRPr="00C56140">
              <w:rPr>
                <w:color w:val="000000" w:themeColor="text1"/>
                <w:lang w:val="el-GR"/>
              </w:rPr>
              <w:t>ες 5.1, 5.2, 5.3</w:t>
            </w:r>
          </w:p>
        </w:tc>
      </w:tr>
      <w:tr w:rsidR="008C0E9C" w:rsidRPr="00C56140" w14:paraId="1477C821" w14:textId="77777777" w:rsidTr="0031306E">
        <w:trPr>
          <w:jc w:val="center"/>
        </w:trPr>
        <w:tc>
          <w:tcPr>
            <w:tcW w:w="639" w:type="pct"/>
            <w:vAlign w:val="center"/>
          </w:tcPr>
          <w:p w14:paraId="1F38208A" w14:textId="610DD2D1" w:rsidR="008C0E9C" w:rsidRPr="00C56140" w:rsidRDefault="00A56F0B" w:rsidP="008C0E9C">
            <w:pPr>
              <w:ind w:left="142"/>
              <w:rPr>
                <w:b/>
              </w:rPr>
            </w:pPr>
            <w:r>
              <w:rPr>
                <w:b/>
                <w:lang w:val="el-GR"/>
              </w:rPr>
              <w:t>Γ</w:t>
            </w:r>
            <w:r w:rsidR="008C0E9C" w:rsidRPr="00C56140">
              <w:rPr>
                <w:b/>
              </w:rPr>
              <w:t>.2</w:t>
            </w:r>
          </w:p>
        </w:tc>
        <w:tc>
          <w:tcPr>
            <w:tcW w:w="1716" w:type="pct"/>
            <w:vAlign w:val="center"/>
          </w:tcPr>
          <w:p w14:paraId="4745092D" w14:textId="77777777" w:rsidR="008C0E9C" w:rsidRPr="00C56140" w:rsidRDefault="008C0E9C" w:rsidP="008C0E9C">
            <w:pPr>
              <w:numPr>
                <w:ilvl w:val="12"/>
                <w:numId w:val="0"/>
              </w:numPr>
              <w:rPr>
                <w:lang w:val="el-GR"/>
              </w:rPr>
            </w:pPr>
            <w:r w:rsidRPr="00C56140">
              <w:rPr>
                <w:lang w:val="el-GR"/>
              </w:rPr>
              <w:t>Σχήμα Διοίκησης - Μεθοδολογία Διοίκησης και Διασφάλισης Ποιότητας</w:t>
            </w:r>
          </w:p>
        </w:tc>
        <w:tc>
          <w:tcPr>
            <w:tcW w:w="936" w:type="pct"/>
            <w:vAlign w:val="center"/>
          </w:tcPr>
          <w:p w14:paraId="3E7DE248" w14:textId="77777777" w:rsidR="008C0E9C" w:rsidRPr="00C56140" w:rsidRDefault="008C0E9C" w:rsidP="008C0E9C">
            <w:pPr>
              <w:numPr>
                <w:ilvl w:val="12"/>
                <w:numId w:val="0"/>
              </w:numPr>
              <w:jc w:val="center"/>
            </w:pPr>
            <w:r w:rsidRPr="00C56140">
              <w:t>5%</w:t>
            </w:r>
          </w:p>
        </w:tc>
        <w:tc>
          <w:tcPr>
            <w:tcW w:w="1709" w:type="pct"/>
            <w:vAlign w:val="center"/>
          </w:tcPr>
          <w:p w14:paraId="7E5EC350" w14:textId="73DAAA30" w:rsidR="008C0E9C" w:rsidRPr="00C56140" w:rsidRDefault="008C0E9C" w:rsidP="008C0E9C">
            <w:pPr>
              <w:numPr>
                <w:ilvl w:val="12"/>
                <w:numId w:val="0"/>
              </w:numPr>
              <w:rPr>
                <w:lang w:val="el-GR"/>
              </w:rPr>
            </w:pPr>
            <w:r w:rsidRPr="00C56140">
              <w:rPr>
                <w:color w:val="000000" w:themeColor="text1"/>
              </w:rPr>
              <w:t xml:space="preserve">Παράρτημα </w:t>
            </w:r>
            <w:r w:rsidRPr="00C56140">
              <w:rPr>
                <w:color w:val="000000" w:themeColor="text1"/>
                <w:lang w:val="en-US"/>
              </w:rPr>
              <w:t xml:space="preserve">I – </w:t>
            </w:r>
            <w:r w:rsidRPr="00C56140">
              <w:rPr>
                <w:color w:val="000000" w:themeColor="text1"/>
              </w:rPr>
              <w:t>Ενότητ</w:t>
            </w:r>
            <w:r w:rsidRPr="00C56140">
              <w:rPr>
                <w:color w:val="000000" w:themeColor="text1"/>
                <w:lang w:val="el-GR"/>
              </w:rPr>
              <w:t>α 4</w:t>
            </w:r>
          </w:p>
        </w:tc>
      </w:tr>
      <w:tr w:rsidR="008C0E9C" w:rsidRPr="00C56140" w14:paraId="6893FCA3" w14:textId="77777777" w:rsidTr="0031306E">
        <w:trPr>
          <w:jc w:val="center"/>
        </w:trPr>
        <w:tc>
          <w:tcPr>
            <w:tcW w:w="2355" w:type="pct"/>
            <w:gridSpan w:val="2"/>
            <w:shd w:val="clear" w:color="auto" w:fill="C0C0C0"/>
            <w:vAlign w:val="center"/>
          </w:tcPr>
          <w:p w14:paraId="52455B66" w14:textId="77777777" w:rsidR="008C0E9C" w:rsidRPr="00C56140" w:rsidRDefault="008C0E9C" w:rsidP="008C0E9C">
            <w:pPr>
              <w:numPr>
                <w:ilvl w:val="12"/>
                <w:numId w:val="0"/>
              </w:numPr>
              <w:rPr>
                <w:b/>
              </w:rPr>
            </w:pPr>
            <w:r w:rsidRPr="00C56140">
              <w:rPr>
                <w:b/>
              </w:rPr>
              <w:t xml:space="preserve">ΣΥΝΟΛΟ </w:t>
            </w:r>
          </w:p>
        </w:tc>
        <w:tc>
          <w:tcPr>
            <w:tcW w:w="936" w:type="pct"/>
            <w:shd w:val="clear" w:color="auto" w:fill="C0C0C0"/>
            <w:vAlign w:val="center"/>
          </w:tcPr>
          <w:p w14:paraId="49D047D9" w14:textId="77777777" w:rsidR="008C0E9C" w:rsidRPr="00C56140" w:rsidRDefault="008C0E9C" w:rsidP="008C0E9C">
            <w:pPr>
              <w:numPr>
                <w:ilvl w:val="12"/>
                <w:numId w:val="0"/>
              </w:numPr>
              <w:jc w:val="center"/>
              <w:rPr>
                <w:b/>
                <w:lang w:val="en-US"/>
              </w:rPr>
            </w:pPr>
            <w:r w:rsidRPr="00C56140">
              <w:rPr>
                <w:b/>
                <w:lang w:val="en-US"/>
              </w:rPr>
              <w:t>100%</w:t>
            </w:r>
          </w:p>
        </w:tc>
        <w:tc>
          <w:tcPr>
            <w:tcW w:w="1709" w:type="pct"/>
            <w:shd w:val="clear" w:color="auto" w:fill="C0C0C0"/>
            <w:vAlign w:val="center"/>
          </w:tcPr>
          <w:p w14:paraId="566129F8" w14:textId="77777777" w:rsidR="008C0E9C" w:rsidRPr="00C56140" w:rsidRDefault="008C0E9C" w:rsidP="008C0E9C">
            <w:pPr>
              <w:numPr>
                <w:ilvl w:val="12"/>
                <w:numId w:val="0"/>
              </w:numPr>
              <w:rPr>
                <w:b/>
              </w:rPr>
            </w:pPr>
          </w:p>
        </w:tc>
      </w:tr>
    </w:tbl>
    <w:p w14:paraId="4ECE239C" w14:textId="77777777" w:rsidR="00C21FC0" w:rsidRDefault="00C21FC0" w:rsidP="00AB7033">
      <w:pPr>
        <w:spacing w:before="120"/>
        <w:rPr>
          <w:b/>
          <w:i/>
          <w:lang w:val="el-GR"/>
        </w:rPr>
      </w:pPr>
    </w:p>
    <w:p w14:paraId="6496ACC5" w14:textId="77E95E28" w:rsidR="00AB7033" w:rsidRPr="00C21FC0" w:rsidRDefault="00AB7033" w:rsidP="00AB7033">
      <w:pPr>
        <w:spacing w:before="120"/>
        <w:rPr>
          <w:b/>
          <w:i/>
          <w:lang w:val="el-GR"/>
        </w:rPr>
      </w:pPr>
      <w:r w:rsidRPr="00C21FC0">
        <w:rPr>
          <w:b/>
          <w:i/>
          <w:lang w:val="el-GR"/>
        </w:rPr>
        <w:t xml:space="preserve">Επεξήγηση Κριτηρίων: </w:t>
      </w:r>
    </w:p>
    <w:p w14:paraId="036EE59A" w14:textId="77777777" w:rsidR="00AB7033" w:rsidRPr="00C56140" w:rsidRDefault="00AB7033" w:rsidP="00AB7033">
      <w:pPr>
        <w:spacing w:before="120" w:line="360" w:lineRule="auto"/>
        <w:rPr>
          <w:lang w:val="el-GR"/>
        </w:rPr>
      </w:pPr>
      <w:bookmarkStart w:id="186" w:name="_Hlk126495957"/>
      <w:r w:rsidRPr="00C56140">
        <w:rPr>
          <w:lang w:val="el-GR"/>
        </w:rPr>
        <w:t>Ανά κατηγορία και κριτήριο αξιολογούνται:</w:t>
      </w:r>
    </w:p>
    <w:bookmarkEnd w:id="186"/>
    <w:tbl>
      <w:tblPr>
        <w:tblW w:w="9855" w:type="dxa"/>
        <w:tblLayout w:type="fixed"/>
        <w:tblLook w:val="01E0" w:firstRow="1" w:lastRow="1" w:firstColumn="1" w:lastColumn="1" w:noHBand="0" w:noVBand="0"/>
      </w:tblPr>
      <w:tblGrid>
        <w:gridCol w:w="9855"/>
      </w:tblGrid>
      <w:tr w:rsidR="00AB7033" w:rsidRPr="00C56140" w14:paraId="2FDADAA9" w14:textId="77777777" w:rsidTr="0031306E">
        <w:tc>
          <w:tcPr>
            <w:tcW w:w="9855" w:type="dxa"/>
            <w:shd w:val="clear" w:color="auto" w:fill="E6E6E6"/>
          </w:tcPr>
          <w:p w14:paraId="506AE4DD" w14:textId="77777777" w:rsidR="00AB7033" w:rsidRPr="00C56140" w:rsidRDefault="00AB7033" w:rsidP="0031306E">
            <w:pPr>
              <w:spacing w:before="120"/>
              <w:rPr>
                <w:u w:val="single"/>
              </w:rPr>
            </w:pPr>
            <w:r w:rsidRPr="00C56140">
              <w:rPr>
                <w:u w:val="single"/>
                <w:lang w:val="el-GR"/>
              </w:rPr>
              <w:br w:type="page"/>
            </w:r>
            <w:r w:rsidRPr="00C56140">
              <w:rPr>
                <w:b/>
              </w:rPr>
              <w:t>Ομάδα Α – Τεχνική Λύση</w:t>
            </w:r>
          </w:p>
        </w:tc>
      </w:tr>
      <w:tr w:rsidR="00AB7033" w:rsidRPr="00CB4F34" w14:paraId="0D778649" w14:textId="77777777" w:rsidTr="0031306E">
        <w:tc>
          <w:tcPr>
            <w:tcW w:w="9855" w:type="dxa"/>
            <w:shd w:val="clear" w:color="auto" w:fill="auto"/>
          </w:tcPr>
          <w:p w14:paraId="7A036034" w14:textId="77777777" w:rsidR="00AB7033" w:rsidRPr="00C56140" w:rsidRDefault="00AB7033" w:rsidP="0031306E">
            <w:pPr>
              <w:spacing w:line="276" w:lineRule="auto"/>
              <w:rPr>
                <w:lang w:val="el-GR"/>
              </w:rPr>
            </w:pPr>
            <w:r w:rsidRPr="00C56140">
              <w:rPr>
                <w:b/>
                <w:lang w:val="el-GR"/>
              </w:rPr>
              <w:t xml:space="preserve">Α.1 </w:t>
            </w:r>
            <w:r w:rsidRPr="00C56140">
              <w:rPr>
                <w:lang w:val="el-GR"/>
              </w:rPr>
              <w:t>Αντίληψη και κατανόηση του έργου από τον υποψήφιο Ανάδοχο</w:t>
            </w:r>
          </w:p>
          <w:p w14:paraId="6E8EB0C9" w14:textId="77777777" w:rsidR="00AB7033" w:rsidRPr="00C56140" w:rsidRDefault="00AB7033" w:rsidP="0031306E">
            <w:pPr>
              <w:spacing w:line="276" w:lineRule="auto"/>
              <w:rPr>
                <w:lang w:val="el-GR"/>
              </w:rPr>
            </w:pPr>
            <w:r w:rsidRPr="00C56140">
              <w:rPr>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τον προσφερόμενο εξοπλισμό και το προσφερόμενο λογισμικό που αποδεικνύουν την αντίληψη του έργου.</w:t>
            </w:r>
          </w:p>
          <w:p w14:paraId="7320FFA2" w14:textId="77777777" w:rsidR="00AB7033" w:rsidRPr="00C56140" w:rsidRDefault="00AB7033" w:rsidP="0031306E">
            <w:pPr>
              <w:spacing w:line="276" w:lineRule="auto"/>
            </w:pPr>
            <w:r w:rsidRPr="00C56140">
              <w:t>Αξιολογούνται:</w:t>
            </w:r>
          </w:p>
          <w:p w14:paraId="53FBEA5A" w14:textId="77777777" w:rsidR="00AB7033" w:rsidRPr="00C56140" w:rsidRDefault="00AB7033" w:rsidP="00AB7033">
            <w:pPr>
              <w:pStyle w:val="aff"/>
              <w:numPr>
                <w:ilvl w:val="0"/>
                <w:numId w:val="131"/>
              </w:numPr>
              <w:suppressAutoHyphens w:val="0"/>
              <w:spacing w:after="0" w:line="276" w:lineRule="auto"/>
              <w:rPr>
                <w:lang w:val="el-GR"/>
              </w:rPr>
            </w:pPr>
            <w:r w:rsidRPr="00C56140">
              <w:rPr>
                <w:lang w:val="el-GR"/>
              </w:rPr>
              <w:lastRenderedPageBreak/>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025A6C52" w14:textId="77777777" w:rsidR="00AB7033" w:rsidRPr="00C56140" w:rsidRDefault="00AB7033" w:rsidP="00AB7033">
            <w:pPr>
              <w:pStyle w:val="aff"/>
              <w:numPr>
                <w:ilvl w:val="0"/>
                <w:numId w:val="131"/>
              </w:numPr>
              <w:suppressAutoHyphens w:val="0"/>
              <w:spacing w:after="0" w:line="276" w:lineRule="auto"/>
              <w:rPr>
                <w:lang w:val="el-GR"/>
              </w:rPr>
            </w:pPr>
            <w:r w:rsidRPr="00C56140">
              <w:rPr>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61FA2F4C" w14:textId="77777777" w:rsidR="00AB7033" w:rsidRPr="00C56140" w:rsidRDefault="00AB7033" w:rsidP="00AB7033">
            <w:pPr>
              <w:pStyle w:val="aff"/>
              <w:numPr>
                <w:ilvl w:val="0"/>
                <w:numId w:val="131"/>
              </w:numPr>
              <w:suppressAutoHyphens w:val="0"/>
              <w:spacing w:after="0" w:line="276" w:lineRule="auto"/>
              <w:rPr>
                <w:lang w:val="el-GR"/>
              </w:rPr>
            </w:pPr>
            <w:r w:rsidRPr="00C56140">
              <w:rPr>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55F56894" w14:textId="77777777" w:rsidR="00AB7033" w:rsidRPr="00C56140" w:rsidRDefault="00AB7033" w:rsidP="0031306E">
            <w:pPr>
              <w:spacing w:line="276" w:lineRule="auto"/>
              <w:rPr>
                <w:lang w:val="el-GR"/>
              </w:rPr>
            </w:pPr>
          </w:p>
          <w:p w14:paraId="42B9CACF" w14:textId="77777777" w:rsidR="00AB7033" w:rsidRPr="00C56140" w:rsidRDefault="00AB7033" w:rsidP="0031306E">
            <w:pPr>
              <w:spacing w:line="276" w:lineRule="auto"/>
              <w:rPr>
                <w:lang w:val="el-GR"/>
              </w:rPr>
            </w:pPr>
            <w:r w:rsidRPr="00C56140">
              <w:rPr>
                <w:b/>
                <w:lang w:val="el-GR"/>
              </w:rPr>
              <w:t>Α.2.</w:t>
            </w:r>
            <w:r w:rsidRPr="00C56140">
              <w:rPr>
                <w:lang w:val="el-GR"/>
              </w:rPr>
              <w:t xml:space="preserve"> </w:t>
            </w:r>
            <w:r w:rsidRPr="00C56140">
              <w:rPr>
                <w:b/>
                <w:bCs/>
                <w:lang w:val="el-GR"/>
              </w:rPr>
              <w:t>Αρχιτεκτονική</w:t>
            </w:r>
          </w:p>
          <w:p w14:paraId="6CA64741" w14:textId="463AD5E6" w:rsidR="00AB7033" w:rsidRPr="00C56140" w:rsidRDefault="00AB7033" w:rsidP="0031306E">
            <w:pPr>
              <w:spacing w:line="276" w:lineRule="auto"/>
              <w:rPr>
                <w:lang w:val="el-GR"/>
              </w:rPr>
            </w:pPr>
            <w:r w:rsidRPr="00C56140">
              <w:rPr>
                <w:lang w:val="el-GR"/>
              </w:rPr>
              <w:t xml:space="preserve">Αξιολογείται η κάλυψη των απαιτήσεων </w:t>
            </w:r>
            <w:r w:rsidR="009A0653" w:rsidRPr="00C56140">
              <w:rPr>
                <w:lang w:val="el-GR"/>
              </w:rPr>
              <w:t>της παρ.3.2.3</w:t>
            </w:r>
            <w:r w:rsidRPr="00C56140">
              <w:rPr>
                <w:lang w:val="el-GR"/>
              </w:rPr>
              <w:t xml:space="preserve"> του ΠΑΡΑΡΤΗΜΑΤΟΣ Ι</w:t>
            </w:r>
            <w:r w:rsidR="008C0E9C" w:rsidRPr="00C56140">
              <w:rPr>
                <w:lang w:val="el-GR"/>
              </w:rPr>
              <w:t xml:space="preserve"> και η προτεινόμενη αρχιτεκτονική και τα πλεονεκτήματα αυτής</w:t>
            </w:r>
          </w:p>
          <w:p w14:paraId="464984C6" w14:textId="5025F5CD" w:rsidR="00AB7033" w:rsidRPr="00C56140" w:rsidRDefault="00AB7033" w:rsidP="00C21FC0">
            <w:pPr>
              <w:spacing w:line="276" w:lineRule="auto"/>
              <w:rPr>
                <w:lang w:val="el-GR"/>
              </w:rPr>
            </w:pPr>
          </w:p>
        </w:tc>
      </w:tr>
      <w:tr w:rsidR="00AB7033" w:rsidRPr="00C56140" w14:paraId="4073AD4A" w14:textId="77777777" w:rsidTr="0031306E">
        <w:tc>
          <w:tcPr>
            <w:tcW w:w="9855" w:type="dxa"/>
            <w:shd w:val="clear" w:color="auto" w:fill="E6E6E6"/>
          </w:tcPr>
          <w:p w14:paraId="3D6756A4" w14:textId="77777777" w:rsidR="00AB7033" w:rsidRPr="00C56140" w:rsidRDefault="00AB7033" w:rsidP="0031306E">
            <w:pPr>
              <w:spacing w:before="120"/>
              <w:rPr>
                <w:b/>
              </w:rPr>
            </w:pPr>
            <w:r w:rsidRPr="00C56140">
              <w:rPr>
                <w:u w:val="single"/>
                <w:lang w:val="el-GR"/>
              </w:rPr>
              <w:lastRenderedPageBreak/>
              <w:br w:type="page"/>
            </w:r>
            <w:r w:rsidRPr="00C56140">
              <w:rPr>
                <w:b/>
              </w:rPr>
              <w:t>Ομάδα Β - Προσφερόμενες Υπηρεσίες</w:t>
            </w:r>
          </w:p>
        </w:tc>
      </w:tr>
      <w:tr w:rsidR="00AB7033" w:rsidRPr="00CB4F34" w14:paraId="28E80FA2" w14:textId="77777777" w:rsidTr="0031306E">
        <w:tc>
          <w:tcPr>
            <w:tcW w:w="9855" w:type="dxa"/>
            <w:shd w:val="clear" w:color="auto" w:fill="auto"/>
          </w:tcPr>
          <w:p w14:paraId="30CBD650" w14:textId="77777777" w:rsidR="00AB7033" w:rsidRPr="00C56140" w:rsidRDefault="00AB7033" w:rsidP="0031306E">
            <w:pPr>
              <w:numPr>
                <w:ilvl w:val="12"/>
                <w:numId w:val="0"/>
              </w:numPr>
              <w:spacing w:line="276" w:lineRule="auto"/>
              <w:rPr>
                <w:lang w:val="el-GR"/>
              </w:rPr>
            </w:pPr>
          </w:p>
          <w:p w14:paraId="465544AA" w14:textId="77777777" w:rsidR="004723C0" w:rsidRPr="00C56140" w:rsidRDefault="00AB7033" w:rsidP="0031306E">
            <w:pPr>
              <w:spacing w:before="120"/>
              <w:rPr>
                <w:b/>
                <w:bCs/>
                <w:lang w:val="el-GR"/>
              </w:rPr>
            </w:pPr>
            <w:r w:rsidRPr="00C56140">
              <w:rPr>
                <w:b/>
                <w:lang w:val="el-GR"/>
              </w:rPr>
              <w:t xml:space="preserve">Β.1 </w:t>
            </w:r>
            <w:r w:rsidR="004723C0" w:rsidRPr="00C56140">
              <w:rPr>
                <w:b/>
                <w:bCs/>
                <w:lang w:val="el-GR"/>
              </w:rPr>
              <w:tab/>
              <w:t>Υπηρεσίες οργάνωσης και Διαχείρισης Έργου</w:t>
            </w:r>
          </w:p>
          <w:p w14:paraId="160001C3" w14:textId="27656DFF" w:rsidR="00AB7033" w:rsidRPr="00C56140" w:rsidRDefault="00AB7033" w:rsidP="004723C0">
            <w:pPr>
              <w:spacing w:before="120"/>
              <w:rPr>
                <w:lang w:val="el-GR"/>
              </w:rPr>
            </w:pPr>
            <w:r w:rsidRPr="00C56140">
              <w:rPr>
                <w:lang w:val="el-GR"/>
              </w:rPr>
              <w:t xml:space="preserve">Βαθμολογείται η προσέγγιση του </w:t>
            </w:r>
            <w:r w:rsidR="00922291" w:rsidRPr="00C56140">
              <w:rPr>
                <w:lang w:val="el-GR"/>
              </w:rPr>
              <w:t>υποψήφιου</w:t>
            </w:r>
            <w:r w:rsidRPr="00C56140">
              <w:rPr>
                <w:lang w:val="el-GR"/>
              </w:rPr>
              <w:t xml:space="preserve"> Αναδόχου για την κάλυψη των απαιτήσεων της ενότητας </w:t>
            </w:r>
            <w:r w:rsidR="004723C0" w:rsidRPr="00C56140">
              <w:rPr>
                <w:lang w:val="el-GR"/>
              </w:rPr>
              <w:t xml:space="preserve">3.2.1 </w:t>
            </w:r>
            <w:r w:rsidRPr="00C56140">
              <w:rPr>
                <w:lang w:val="el-GR"/>
              </w:rPr>
              <w:t xml:space="preserve"> του Παραρτήματος Ι. </w:t>
            </w:r>
          </w:p>
          <w:p w14:paraId="19349BDD" w14:textId="77777777" w:rsidR="004723C0" w:rsidRPr="00C56140" w:rsidRDefault="004723C0" w:rsidP="004723C0">
            <w:pPr>
              <w:spacing w:before="120"/>
              <w:rPr>
                <w:lang w:val="el-GR"/>
              </w:rPr>
            </w:pPr>
          </w:p>
          <w:p w14:paraId="794DA49A" w14:textId="543BF637" w:rsidR="004723C0" w:rsidRPr="00C56140" w:rsidRDefault="004723C0" w:rsidP="004723C0">
            <w:pPr>
              <w:spacing w:before="120"/>
              <w:rPr>
                <w:b/>
                <w:bCs/>
                <w:lang w:val="el-GR"/>
              </w:rPr>
            </w:pPr>
            <w:r w:rsidRPr="00C56140">
              <w:rPr>
                <w:b/>
                <w:bCs/>
                <w:lang w:val="el-GR"/>
              </w:rPr>
              <w:t>Β.2 Καθορισμός και επικύρωση του πλαισίου Διακυβέρνησης της Πληροφορίας, του απαραίτητου λεξικού δεδομένων</w:t>
            </w:r>
          </w:p>
          <w:p w14:paraId="3C46E18A" w14:textId="77777777" w:rsidR="004723C0" w:rsidRPr="00C56140" w:rsidRDefault="004723C0" w:rsidP="004723C0">
            <w:pPr>
              <w:spacing w:before="120"/>
              <w:rPr>
                <w:lang w:val="el-GR"/>
              </w:rPr>
            </w:pPr>
          </w:p>
          <w:p w14:paraId="48A0C044" w14:textId="25033EB3" w:rsidR="004723C0" w:rsidRPr="00C56140" w:rsidRDefault="004723C0" w:rsidP="004723C0">
            <w:pPr>
              <w:spacing w:before="120"/>
              <w:rPr>
                <w:lang w:val="el-GR"/>
              </w:rPr>
            </w:pPr>
            <w:r w:rsidRPr="00C56140">
              <w:rPr>
                <w:lang w:val="el-GR"/>
              </w:rPr>
              <w:t xml:space="preserve">Βαθμολογείται η προσέγγιση του </w:t>
            </w:r>
            <w:r w:rsidR="00922291" w:rsidRPr="00C56140">
              <w:rPr>
                <w:lang w:val="el-GR"/>
              </w:rPr>
              <w:t>υποψήφιου</w:t>
            </w:r>
            <w:r w:rsidRPr="00C56140">
              <w:rPr>
                <w:lang w:val="el-GR"/>
              </w:rPr>
              <w:t xml:space="preserve"> Αναδόχου για την κάλυψη των απαιτήσεων της ενότητας 3.2.2  του Παραρτήματος Ι. </w:t>
            </w:r>
          </w:p>
          <w:p w14:paraId="73E95BC3" w14:textId="77777777" w:rsidR="004723C0" w:rsidRPr="00C56140" w:rsidRDefault="004723C0" w:rsidP="004723C0">
            <w:pPr>
              <w:spacing w:before="120"/>
              <w:rPr>
                <w:lang w:val="el-GR"/>
              </w:rPr>
            </w:pPr>
          </w:p>
          <w:p w14:paraId="388ED6B0" w14:textId="00A48287" w:rsidR="004723C0" w:rsidRPr="00C56140" w:rsidRDefault="004723C0" w:rsidP="004723C0">
            <w:pPr>
              <w:spacing w:before="120"/>
              <w:rPr>
                <w:b/>
                <w:bCs/>
                <w:lang w:val="el-GR"/>
              </w:rPr>
            </w:pPr>
            <w:r w:rsidRPr="00C56140">
              <w:rPr>
                <w:b/>
                <w:bCs/>
                <w:lang w:val="el-GR"/>
              </w:rPr>
              <w:t>Β.3 Μελέτη Ασφάλειας και Αντικτύπου</w:t>
            </w:r>
          </w:p>
          <w:p w14:paraId="02638273" w14:textId="77777777" w:rsidR="004723C0" w:rsidRPr="00C56140" w:rsidRDefault="004723C0" w:rsidP="004723C0">
            <w:pPr>
              <w:spacing w:before="120"/>
              <w:rPr>
                <w:lang w:val="el-GR"/>
              </w:rPr>
            </w:pPr>
          </w:p>
          <w:p w14:paraId="0B1044F1" w14:textId="1D239E2C" w:rsidR="004723C0" w:rsidRPr="00C56140" w:rsidRDefault="004723C0" w:rsidP="004723C0">
            <w:pPr>
              <w:spacing w:before="120"/>
              <w:rPr>
                <w:lang w:val="el-GR"/>
              </w:rPr>
            </w:pPr>
            <w:r w:rsidRPr="00C56140">
              <w:rPr>
                <w:lang w:val="el-GR"/>
              </w:rPr>
              <w:t xml:space="preserve">Βαθμολογείται η προσέγγιση του </w:t>
            </w:r>
            <w:r w:rsidR="00922291" w:rsidRPr="00C56140">
              <w:rPr>
                <w:lang w:val="el-GR"/>
              </w:rPr>
              <w:t>υποψήφιου</w:t>
            </w:r>
            <w:r w:rsidRPr="00C56140">
              <w:rPr>
                <w:lang w:val="el-GR"/>
              </w:rPr>
              <w:t xml:space="preserve"> Αναδόχου για την κάλυψη των απαιτήσεων της ενότητας 3.2.4  του Παραρτήματος Ι. </w:t>
            </w:r>
          </w:p>
          <w:p w14:paraId="6E631EBE" w14:textId="77777777" w:rsidR="004723C0" w:rsidRPr="00C56140" w:rsidRDefault="004723C0" w:rsidP="004723C0">
            <w:pPr>
              <w:spacing w:before="120"/>
              <w:rPr>
                <w:lang w:val="el-GR"/>
              </w:rPr>
            </w:pPr>
          </w:p>
          <w:p w14:paraId="5A4EDA40" w14:textId="1DF80600" w:rsidR="004723C0" w:rsidRPr="00C56140" w:rsidRDefault="004723C0" w:rsidP="004723C0">
            <w:pPr>
              <w:spacing w:before="120"/>
              <w:rPr>
                <w:b/>
                <w:bCs/>
                <w:lang w:val="el-GR"/>
              </w:rPr>
            </w:pPr>
            <w:r w:rsidRPr="00C56140">
              <w:rPr>
                <w:b/>
                <w:bCs/>
                <w:lang w:val="el-GR"/>
              </w:rPr>
              <w:t>Β.4 Μελέτη  Διαλειτουργικότητας</w:t>
            </w:r>
          </w:p>
          <w:p w14:paraId="73B1A65D" w14:textId="77777777" w:rsidR="004723C0" w:rsidRPr="00C56140" w:rsidRDefault="004723C0" w:rsidP="004723C0">
            <w:pPr>
              <w:spacing w:before="120"/>
              <w:rPr>
                <w:b/>
                <w:bCs/>
                <w:lang w:val="el-GR"/>
              </w:rPr>
            </w:pPr>
          </w:p>
          <w:p w14:paraId="07690521" w14:textId="54294538" w:rsidR="004723C0" w:rsidRPr="00C56140" w:rsidRDefault="004723C0" w:rsidP="004723C0">
            <w:pPr>
              <w:spacing w:before="120"/>
              <w:rPr>
                <w:lang w:val="el-GR"/>
              </w:rPr>
            </w:pPr>
            <w:r w:rsidRPr="00C56140">
              <w:rPr>
                <w:lang w:val="el-GR"/>
              </w:rPr>
              <w:t xml:space="preserve">Βαθμολογείται η προσέγγιση του </w:t>
            </w:r>
            <w:r w:rsidR="00922291" w:rsidRPr="00C56140">
              <w:rPr>
                <w:lang w:val="el-GR"/>
              </w:rPr>
              <w:t>υποψήφιου</w:t>
            </w:r>
            <w:r w:rsidRPr="00C56140">
              <w:rPr>
                <w:lang w:val="el-GR"/>
              </w:rPr>
              <w:t xml:space="preserve"> Αναδόχου για την κάλυψη των απαιτήσεων της ενότητας 3.2.5  του Παραρτήματος Ι. </w:t>
            </w:r>
          </w:p>
          <w:p w14:paraId="2EF75E7B" w14:textId="77777777" w:rsidR="004723C0" w:rsidRPr="00C56140" w:rsidRDefault="004723C0" w:rsidP="004723C0">
            <w:pPr>
              <w:spacing w:before="120"/>
              <w:rPr>
                <w:lang w:val="el-GR"/>
              </w:rPr>
            </w:pPr>
          </w:p>
          <w:p w14:paraId="0E5C6EB8" w14:textId="4A41E9C1" w:rsidR="004723C0" w:rsidRPr="00C56140" w:rsidRDefault="004723C0" w:rsidP="004723C0">
            <w:pPr>
              <w:spacing w:before="120"/>
              <w:rPr>
                <w:b/>
                <w:bCs/>
                <w:lang w:val="el-GR"/>
              </w:rPr>
            </w:pPr>
            <w:r w:rsidRPr="00C56140">
              <w:rPr>
                <w:b/>
                <w:bCs/>
                <w:lang w:val="el-GR"/>
              </w:rPr>
              <w:t>Β.5 Υπηρεσίες Υλοποίησης</w:t>
            </w:r>
          </w:p>
          <w:p w14:paraId="7CE7A736" w14:textId="3AD35F68" w:rsidR="004723C0" w:rsidRPr="00C56140" w:rsidRDefault="004723C0" w:rsidP="004723C0">
            <w:pPr>
              <w:spacing w:before="120"/>
              <w:rPr>
                <w:b/>
                <w:bCs/>
                <w:lang w:val="el-GR"/>
              </w:rPr>
            </w:pPr>
            <w:r w:rsidRPr="00C56140">
              <w:rPr>
                <w:lang w:val="el-GR"/>
              </w:rPr>
              <w:lastRenderedPageBreak/>
              <w:t xml:space="preserve">Βαθμολογείται η προσέγγιση του </w:t>
            </w:r>
            <w:r w:rsidR="00922291" w:rsidRPr="00C56140">
              <w:rPr>
                <w:lang w:val="el-GR"/>
              </w:rPr>
              <w:t>υποψήφιου</w:t>
            </w:r>
            <w:r w:rsidRPr="00C56140">
              <w:rPr>
                <w:lang w:val="el-GR"/>
              </w:rPr>
              <w:t xml:space="preserve"> Αναδόχου για την κάλυψη των απαιτήσεων της ενότητας 3.2.6  του Παραρτήματος Ι.</w:t>
            </w:r>
          </w:p>
          <w:p w14:paraId="33604F5D" w14:textId="77777777" w:rsidR="004723C0" w:rsidRPr="00C56140" w:rsidRDefault="004723C0" w:rsidP="004723C0">
            <w:pPr>
              <w:spacing w:before="120"/>
              <w:rPr>
                <w:lang w:val="el-GR"/>
              </w:rPr>
            </w:pPr>
          </w:p>
          <w:p w14:paraId="19505648" w14:textId="10DB1C4F" w:rsidR="00AB7033" w:rsidRPr="00C56140" w:rsidRDefault="00AB7033" w:rsidP="0031306E">
            <w:pPr>
              <w:spacing w:line="276" w:lineRule="auto"/>
              <w:rPr>
                <w:b/>
                <w:lang w:val="el-GR"/>
              </w:rPr>
            </w:pPr>
            <w:r w:rsidRPr="00C56140">
              <w:rPr>
                <w:b/>
                <w:lang w:val="el-GR"/>
              </w:rPr>
              <w:t>Β.</w:t>
            </w:r>
            <w:r w:rsidR="004723C0" w:rsidRPr="00C56140">
              <w:rPr>
                <w:b/>
                <w:lang w:val="el-GR"/>
              </w:rPr>
              <w:t>6</w:t>
            </w:r>
            <w:r w:rsidRPr="00C56140">
              <w:rPr>
                <w:b/>
                <w:lang w:val="el-GR"/>
              </w:rPr>
              <w:t xml:space="preserve"> </w:t>
            </w:r>
            <w:r w:rsidRPr="00C56140">
              <w:rPr>
                <w:b/>
                <w:bCs/>
                <w:lang w:val="el-GR"/>
              </w:rPr>
              <w:t xml:space="preserve">Υπηρεσίες Εκπαίδευσης </w:t>
            </w:r>
          </w:p>
          <w:p w14:paraId="3A0AC3BA" w14:textId="77777777" w:rsidR="00AB7033" w:rsidRPr="00C56140" w:rsidRDefault="00AB7033" w:rsidP="0031306E">
            <w:pPr>
              <w:spacing w:line="276" w:lineRule="auto"/>
              <w:rPr>
                <w:lang w:val="el-GR"/>
              </w:rPr>
            </w:pPr>
            <w:r w:rsidRPr="00C56140">
              <w:rPr>
                <w:lang w:val="el-GR"/>
              </w:rPr>
              <w:t>Αξιολογούνται:</w:t>
            </w:r>
          </w:p>
          <w:p w14:paraId="4A03798E" w14:textId="77777777" w:rsidR="00AB7033" w:rsidRPr="00C56140" w:rsidRDefault="00AB7033" w:rsidP="00AB7033">
            <w:pPr>
              <w:pStyle w:val="aff"/>
              <w:numPr>
                <w:ilvl w:val="0"/>
                <w:numId w:val="132"/>
              </w:numPr>
              <w:suppressAutoHyphens w:val="0"/>
              <w:spacing w:after="0" w:line="276" w:lineRule="auto"/>
              <w:rPr>
                <w:lang w:val="el-GR"/>
              </w:rPr>
            </w:pPr>
            <w:r w:rsidRPr="00C56140">
              <w:rPr>
                <w:lang w:val="el-GR"/>
              </w:rPr>
              <w:t>Η μεθοδολογική προσέγγιση, οργάνωση και προετοιμασία της εκπαίδευσης ανά κατηγορία εκπαιδευομένων</w:t>
            </w:r>
          </w:p>
          <w:p w14:paraId="025B2544" w14:textId="77777777" w:rsidR="00AB7033" w:rsidRPr="00C56140" w:rsidRDefault="00AB7033" w:rsidP="00AB7033">
            <w:pPr>
              <w:pStyle w:val="aff"/>
              <w:numPr>
                <w:ilvl w:val="0"/>
                <w:numId w:val="132"/>
              </w:numPr>
              <w:suppressAutoHyphens w:val="0"/>
              <w:spacing w:after="0" w:line="276" w:lineRule="auto"/>
              <w:rPr>
                <w:lang w:val="el-GR"/>
              </w:rPr>
            </w:pPr>
            <w:r w:rsidRPr="00C56140">
              <w:rPr>
                <w:lang w:val="el-GR"/>
              </w:rPr>
              <w:t>Το αντικείμενο της εκπαίδευσης ανά κατηγορία εκπαιδευομένων</w:t>
            </w:r>
          </w:p>
          <w:p w14:paraId="7DB14BA9" w14:textId="77777777" w:rsidR="00AB7033" w:rsidRPr="00C56140" w:rsidRDefault="00AB7033" w:rsidP="00AB7033">
            <w:pPr>
              <w:pStyle w:val="aff"/>
              <w:numPr>
                <w:ilvl w:val="0"/>
                <w:numId w:val="132"/>
              </w:numPr>
              <w:suppressAutoHyphens w:val="0"/>
              <w:spacing w:after="0" w:line="276" w:lineRule="auto"/>
              <w:rPr>
                <w:lang w:val="el-GR"/>
              </w:rPr>
            </w:pPr>
            <w:r w:rsidRPr="00C56140">
              <w:t>H</w:t>
            </w:r>
            <w:r w:rsidRPr="00C56140">
              <w:rPr>
                <w:lang w:val="el-GR"/>
              </w:rPr>
              <w:t xml:space="preserve"> εκπαιδευτική διαδικασία και η διαχείριση αυτής</w:t>
            </w:r>
          </w:p>
          <w:p w14:paraId="15B087D0" w14:textId="77777777" w:rsidR="00AB7033" w:rsidRPr="00C56140" w:rsidRDefault="00AB7033" w:rsidP="00AB7033">
            <w:pPr>
              <w:pStyle w:val="aff"/>
              <w:numPr>
                <w:ilvl w:val="0"/>
                <w:numId w:val="132"/>
              </w:numPr>
              <w:suppressAutoHyphens w:val="0"/>
              <w:spacing w:after="0" w:line="276" w:lineRule="auto"/>
              <w:rPr>
                <w:lang w:val="el-GR"/>
              </w:rPr>
            </w:pPr>
            <w:r w:rsidRPr="00C56140">
              <w:rPr>
                <w:lang w:val="el-GR"/>
              </w:rPr>
              <w:t>Οι προσφερόμενες ώρες εκπαίδευσης ανά κατηγορία χρηστών, πέραν των κατ’ ελάχιστα ζητούμενων στην παρούσα.</w:t>
            </w:r>
          </w:p>
          <w:p w14:paraId="3AF5956D" w14:textId="77777777" w:rsidR="00AB7033" w:rsidRDefault="00AB7033" w:rsidP="0031306E">
            <w:pPr>
              <w:spacing w:after="0" w:line="276" w:lineRule="auto"/>
              <w:rPr>
                <w:lang w:val="el-GR"/>
              </w:rPr>
            </w:pPr>
          </w:p>
          <w:p w14:paraId="74550596" w14:textId="3E21AC34" w:rsidR="007E6107" w:rsidRPr="00BA2761" w:rsidRDefault="007E6107" w:rsidP="007E6107">
            <w:pPr>
              <w:spacing w:line="276" w:lineRule="auto"/>
              <w:rPr>
                <w:lang w:val="el-GR"/>
              </w:rPr>
            </w:pPr>
            <w:r w:rsidRPr="00BA2761">
              <w:rPr>
                <w:b/>
                <w:lang w:val="el-GR"/>
              </w:rPr>
              <w:t>Β.</w:t>
            </w:r>
            <w:r>
              <w:rPr>
                <w:b/>
                <w:lang w:val="el-GR"/>
              </w:rPr>
              <w:t>7</w:t>
            </w:r>
            <w:r w:rsidRPr="00BA2761">
              <w:rPr>
                <w:b/>
                <w:lang w:val="el-GR"/>
              </w:rPr>
              <w:t xml:space="preserve"> </w:t>
            </w:r>
            <w:r w:rsidRPr="00BA2761">
              <w:rPr>
                <w:b/>
                <w:bCs/>
                <w:lang w:val="el-GR"/>
              </w:rPr>
              <w:t xml:space="preserve">Υπηρεσίες Πιλοτικής Λειτουργίας </w:t>
            </w:r>
          </w:p>
          <w:p w14:paraId="7CC4494B" w14:textId="77777777" w:rsidR="007E6107" w:rsidRPr="00BA2761" w:rsidRDefault="007E6107" w:rsidP="007E6107">
            <w:pPr>
              <w:spacing w:line="276" w:lineRule="auto"/>
              <w:rPr>
                <w:lang w:val="el-GR"/>
              </w:rPr>
            </w:pPr>
            <w:r w:rsidRPr="00BA2761">
              <w:rPr>
                <w:lang w:val="el-GR"/>
              </w:rPr>
              <w:t>Βαθμολογούνται οι προσφερόμενες υπηρεσίες Πιλοτικής Λειτουργίας και αξιολογούνται:</w:t>
            </w:r>
          </w:p>
          <w:p w14:paraId="113CC18D" w14:textId="110A6A46" w:rsidR="007E6107" w:rsidRPr="00BA2761" w:rsidRDefault="007E6107" w:rsidP="007E6107">
            <w:pPr>
              <w:pStyle w:val="aff"/>
              <w:numPr>
                <w:ilvl w:val="0"/>
                <w:numId w:val="136"/>
              </w:numPr>
              <w:suppressAutoHyphens w:val="0"/>
              <w:spacing w:after="0" w:line="276" w:lineRule="auto"/>
              <w:ind w:left="601" w:hanging="283"/>
              <w:rPr>
                <w:lang w:val="el-GR"/>
              </w:rPr>
            </w:pPr>
            <w:r w:rsidRPr="00BA2761">
              <w:rPr>
                <w:lang w:val="el-GR"/>
              </w:rPr>
              <w:t>Η προτεινόμενη μεθοδολογία παροχής των υπηρεσιών όπως αναφέρονται στο Παράρτημα Ι, Ενότητ</w:t>
            </w:r>
            <w:r>
              <w:rPr>
                <w:lang w:val="el-GR"/>
              </w:rPr>
              <w:t>α 3.5</w:t>
            </w:r>
          </w:p>
          <w:p w14:paraId="62DA0913" w14:textId="77777777" w:rsidR="007E6107" w:rsidRDefault="007E6107" w:rsidP="007E6107">
            <w:pPr>
              <w:pStyle w:val="aff"/>
              <w:numPr>
                <w:ilvl w:val="0"/>
                <w:numId w:val="135"/>
              </w:numPr>
              <w:suppressAutoHyphens w:val="0"/>
              <w:spacing w:after="0" w:line="276" w:lineRule="auto"/>
              <w:ind w:left="601" w:hanging="283"/>
              <w:rPr>
                <w:lang w:val="el-GR"/>
              </w:rPr>
            </w:pPr>
            <w:r w:rsidRPr="00BA2761">
              <w:rPr>
                <w:lang w:val="el-GR"/>
              </w:rPr>
              <w:t>Επιπλέον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45F56FE1" w14:textId="77777777" w:rsidR="007E6107" w:rsidRDefault="007E6107" w:rsidP="007E6107">
            <w:pPr>
              <w:suppressAutoHyphens w:val="0"/>
              <w:spacing w:after="0" w:line="276" w:lineRule="auto"/>
              <w:rPr>
                <w:lang w:val="el-GR"/>
              </w:rPr>
            </w:pPr>
          </w:p>
          <w:p w14:paraId="02BAA9E3" w14:textId="70BB8E24" w:rsidR="007E6107" w:rsidRPr="00BA2761" w:rsidRDefault="007E6107" w:rsidP="007E6107">
            <w:pPr>
              <w:spacing w:line="276" w:lineRule="auto"/>
              <w:rPr>
                <w:lang w:val="el-GR"/>
              </w:rPr>
            </w:pPr>
            <w:r w:rsidRPr="00BA2761">
              <w:rPr>
                <w:b/>
                <w:lang w:val="el-GR"/>
              </w:rPr>
              <w:t>Β.</w:t>
            </w:r>
            <w:r>
              <w:rPr>
                <w:b/>
                <w:lang w:val="el-GR"/>
              </w:rPr>
              <w:t>8</w:t>
            </w:r>
            <w:r w:rsidRPr="00BA2761">
              <w:rPr>
                <w:b/>
                <w:lang w:val="el-GR"/>
              </w:rPr>
              <w:t xml:space="preserve"> </w:t>
            </w:r>
            <w:r w:rsidRPr="00BA2761">
              <w:rPr>
                <w:b/>
                <w:bCs/>
                <w:lang w:val="el-GR"/>
              </w:rPr>
              <w:t>Υπηρεσίες Π</w:t>
            </w:r>
            <w:r>
              <w:rPr>
                <w:b/>
                <w:bCs/>
                <w:lang w:val="el-GR"/>
              </w:rPr>
              <w:t>αραγωγ</w:t>
            </w:r>
            <w:r w:rsidRPr="00BA2761">
              <w:rPr>
                <w:b/>
                <w:bCs/>
                <w:lang w:val="el-GR"/>
              </w:rPr>
              <w:t xml:space="preserve">ικής Λειτουργίας </w:t>
            </w:r>
          </w:p>
          <w:p w14:paraId="4E142C00" w14:textId="77777777" w:rsidR="007E6107" w:rsidRPr="00BA2761" w:rsidRDefault="007E6107" w:rsidP="007E6107">
            <w:pPr>
              <w:spacing w:line="276" w:lineRule="auto"/>
              <w:rPr>
                <w:lang w:val="el-GR"/>
              </w:rPr>
            </w:pPr>
            <w:r w:rsidRPr="00BA2761">
              <w:rPr>
                <w:lang w:val="el-GR"/>
              </w:rPr>
              <w:t xml:space="preserve">Βαθμολογούνται οι προσφερόμενες υπηρεσίες </w:t>
            </w:r>
            <w:r>
              <w:rPr>
                <w:lang w:val="el-GR"/>
              </w:rPr>
              <w:t xml:space="preserve">Παραγωγικής </w:t>
            </w:r>
            <w:r w:rsidRPr="00BA2761">
              <w:rPr>
                <w:lang w:val="el-GR"/>
              </w:rPr>
              <w:t>Λειτουργίας και αξιολογούνται:</w:t>
            </w:r>
          </w:p>
          <w:p w14:paraId="76E8E13A" w14:textId="5CF64E45" w:rsidR="007E6107" w:rsidRPr="00BA2761" w:rsidRDefault="007E6107" w:rsidP="007E6107">
            <w:pPr>
              <w:pStyle w:val="aff"/>
              <w:numPr>
                <w:ilvl w:val="0"/>
                <w:numId w:val="136"/>
              </w:numPr>
              <w:suppressAutoHyphens w:val="0"/>
              <w:spacing w:after="0" w:line="276" w:lineRule="auto"/>
              <w:ind w:left="601" w:hanging="283"/>
              <w:rPr>
                <w:lang w:val="el-GR"/>
              </w:rPr>
            </w:pPr>
            <w:r w:rsidRPr="00BA2761">
              <w:rPr>
                <w:lang w:val="el-GR"/>
              </w:rPr>
              <w:t>Η προτεινόμενη μεθοδολογία παροχής των υπηρεσιών όπως αναφέρονται στο Παράρτημα Ι, Ενότητ</w:t>
            </w:r>
            <w:r>
              <w:rPr>
                <w:lang w:val="el-GR"/>
              </w:rPr>
              <w:t>α 3.6</w:t>
            </w:r>
          </w:p>
          <w:p w14:paraId="5F156E1F" w14:textId="77777777" w:rsidR="007E6107" w:rsidRPr="00DA1FFE" w:rsidRDefault="007E6107" w:rsidP="007E6107">
            <w:pPr>
              <w:pStyle w:val="aff"/>
              <w:numPr>
                <w:ilvl w:val="0"/>
                <w:numId w:val="136"/>
              </w:numPr>
              <w:suppressAutoHyphens w:val="0"/>
              <w:spacing w:after="0" w:line="276" w:lineRule="auto"/>
              <w:ind w:left="601" w:hanging="283"/>
              <w:rPr>
                <w:lang w:val="el-GR"/>
              </w:rPr>
            </w:pPr>
            <w:r w:rsidRPr="00BA2761">
              <w:rPr>
                <w:lang w:val="el-GR"/>
              </w:rPr>
              <w:t>Επιπλέον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31D80332" w14:textId="77777777" w:rsidR="007E6107" w:rsidRPr="007E6107" w:rsidRDefault="007E6107" w:rsidP="00570BEB">
            <w:pPr>
              <w:suppressAutoHyphens w:val="0"/>
              <w:spacing w:after="0" w:line="276" w:lineRule="auto"/>
              <w:rPr>
                <w:lang w:val="el-GR"/>
              </w:rPr>
            </w:pPr>
          </w:p>
          <w:p w14:paraId="65BF91F2" w14:textId="77777777" w:rsidR="007E6107" w:rsidRPr="00C56140" w:rsidRDefault="007E6107" w:rsidP="0031306E">
            <w:pPr>
              <w:spacing w:after="0" w:line="276" w:lineRule="auto"/>
              <w:rPr>
                <w:lang w:val="el-GR"/>
              </w:rPr>
            </w:pPr>
          </w:p>
          <w:p w14:paraId="47370315" w14:textId="1B1009BE" w:rsidR="00970818" w:rsidRPr="00C56140" w:rsidRDefault="00970818" w:rsidP="00970818">
            <w:pPr>
              <w:spacing w:line="276" w:lineRule="auto"/>
              <w:rPr>
                <w:b/>
                <w:lang w:val="el-GR"/>
              </w:rPr>
            </w:pPr>
            <w:r w:rsidRPr="00C56140">
              <w:rPr>
                <w:b/>
                <w:lang w:val="el-GR"/>
              </w:rPr>
              <w:t>Β.</w:t>
            </w:r>
            <w:r w:rsidR="00D642E2">
              <w:rPr>
                <w:b/>
                <w:lang w:val="el-GR"/>
              </w:rPr>
              <w:t>9</w:t>
            </w:r>
            <w:r w:rsidRPr="00C56140">
              <w:rPr>
                <w:b/>
                <w:lang w:val="el-GR"/>
              </w:rPr>
              <w:t xml:space="preserve"> </w:t>
            </w:r>
            <w:r w:rsidRPr="00C56140">
              <w:rPr>
                <w:b/>
                <w:bCs/>
                <w:lang w:val="el-GR"/>
              </w:rPr>
              <w:t xml:space="preserve">Υπηρεσίες </w:t>
            </w:r>
            <w:r w:rsidR="00791E05" w:rsidRPr="009E0546">
              <w:rPr>
                <w:b/>
                <w:bCs/>
                <w:lang w:val="el-GR"/>
              </w:rPr>
              <w:t>Εγγύησης και Συντήρησης</w:t>
            </w:r>
            <w:r w:rsidRPr="00C56140">
              <w:rPr>
                <w:b/>
                <w:bCs/>
                <w:lang w:val="el-GR"/>
              </w:rPr>
              <w:t xml:space="preserve"> </w:t>
            </w:r>
          </w:p>
          <w:p w14:paraId="4A6E2525" w14:textId="77777777" w:rsidR="00970818" w:rsidRPr="00C56140" w:rsidRDefault="00970818" w:rsidP="00970818">
            <w:pPr>
              <w:spacing w:line="276" w:lineRule="auto"/>
              <w:rPr>
                <w:lang w:val="el-GR"/>
              </w:rPr>
            </w:pPr>
            <w:r w:rsidRPr="00C56140">
              <w:rPr>
                <w:lang w:val="el-GR"/>
              </w:rPr>
              <w:t>Βαθμολογούνται οι προσφερόμενες υπηρεσίες υποστήριξης, συντήρησης και τήρησης επιπέδου υπηρεσιών και αξιολογούνται:</w:t>
            </w:r>
          </w:p>
          <w:p w14:paraId="7E93E377" w14:textId="5E38FCD2" w:rsidR="00970818" w:rsidRPr="00C56140" w:rsidRDefault="00970818" w:rsidP="00970818">
            <w:pPr>
              <w:pStyle w:val="aff"/>
              <w:numPr>
                <w:ilvl w:val="0"/>
                <w:numId w:val="132"/>
              </w:numPr>
              <w:suppressAutoHyphens w:val="0"/>
              <w:spacing w:after="0" w:line="276" w:lineRule="auto"/>
              <w:rPr>
                <w:lang w:val="el-GR"/>
              </w:rPr>
            </w:pPr>
            <w:r w:rsidRPr="00C56140">
              <w:rPr>
                <w:lang w:val="el-GR"/>
              </w:rPr>
              <w:t>Η χρονική διάρκεια της προσφερόμενης Εγγύησης πέραν της κατ’ ελάχιστα ζητούμενης όπως αναφέρεται στο Παράρτημα Ι Ενότητα 5.4.</w:t>
            </w:r>
          </w:p>
          <w:p w14:paraId="0A8A4312" w14:textId="33F397DB" w:rsidR="00970818" w:rsidRPr="00C56140" w:rsidRDefault="00970818" w:rsidP="00970818">
            <w:pPr>
              <w:pStyle w:val="aff"/>
              <w:numPr>
                <w:ilvl w:val="0"/>
                <w:numId w:val="132"/>
              </w:numPr>
              <w:suppressAutoHyphens w:val="0"/>
              <w:spacing w:after="0" w:line="276" w:lineRule="auto"/>
              <w:rPr>
                <w:lang w:val="el-GR"/>
              </w:rPr>
            </w:pPr>
            <w:r w:rsidRPr="00C56140">
              <w:rPr>
                <w:lang w:val="el-GR"/>
              </w:rPr>
              <w:t>Η προσφορά υπηρεσιών κατά την περίοδο της Εγγύησης πέραν των κατ’ ελάχιστα ζητούμενων στην παρούσα, όπως αναφέρονται στο Παράρτημα Ι-Ενότητα 5.4.</w:t>
            </w:r>
          </w:p>
          <w:p w14:paraId="62612D99" w14:textId="77777777" w:rsidR="00AB7033" w:rsidRDefault="00AB7033" w:rsidP="004723C0">
            <w:pPr>
              <w:spacing w:line="276" w:lineRule="auto"/>
              <w:rPr>
                <w:lang w:val="el-GR"/>
              </w:rPr>
            </w:pPr>
          </w:p>
          <w:p w14:paraId="4A187FB5" w14:textId="77777777" w:rsidR="00791E05" w:rsidRPr="00C56140" w:rsidRDefault="00791E05" w:rsidP="00D642E2">
            <w:pPr>
              <w:spacing w:line="276" w:lineRule="auto"/>
              <w:rPr>
                <w:lang w:val="el-GR"/>
              </w:rPr>
            </w:pPr>
          </w:p>
        </w:tc>
      </w:tr>
      <w:tr w:rsidR="00AB7033" w:rsidRPr="00CB4F34" w14:paraId="1901A923" w14:textId="77777777" w:rsidTr="0031306E">
        <w:tc>
          <w:tcPr>
            <w:tcW w:w="9855" w:type="dxa"/>
            <w:shd w:val="clear" w:color="auto" w:fill="D9D9D9" w:themeFill="background1" w:themeFillShade="D9"/>
          </w:tcPr>
          <w:p w14:paraId="69AC7B43" w14:textId="37EFD4D8" w:rsidR="00AB7033" w:rsidRPr="00C56140" w:rsidRDefault="00AB7033" w:rsidP="0031306E">
            <w:pPr>
              <w:spacing w:before="120"/>
              <w:rPr>
                <w:b/>
                <w:lang w:val="el-GR"/>
              </w:rPr>
            </w:pPr>
            <w:r w:rsidRPr="00C56140">
              <w:rPr>
                <w:b/>
                <w:lang w:val="el-GR"/>
              </w:rPr>
              <w:lastRenderedPageBreak/>
              <w:br w:type="page"/>
              <w:t xml:space="preserve">Ομάδα </w:t>
            </w:r>
            <w:r w:rsidR="003E23A7" w:rsidRPr="00C56140">
              <w:rPr>
                <w:b/>
                <w:lang w:val="el-GR"/>
              </w:rPr>
              <w:t>Γ</w:t>
            </w:r>
            <w:r w:rsidRPr="00C56140">
              <w:rPr>
                <w:b/>
                <w:lang w:val="el-GR"/>
              </w:rPr>
              <w:t xml:space="preserve"> – Μεθοδολογία Οργάνωσης/Διοίκησης και Υλοποίησης Έργου</w:t>
            </w:r>
          </w:p>
        </w:tc>
      </w:tr>
      <w:tr w:rsidR="00AB7033" w:rsidRPr="00CB4F34" w14:paraId="2F4C333A" w14:textId="77777777" w:rsidTr="0031306E">
        <w:tc>
          <w:tcPr>
            <w:tcW w:w="9855" w:type="dxa"/>
            <w:shd w:val="clear" w:color="auto" w:fill="auto"/>
          </w:tcPr>
          <w:p w14:paraId="6FC2577D" w14:textId="559F2BC7" w:rsidR="00AB7033" w:rsidRPr="00C56140" w:rsidRDefault="003E23A7" w:rsidP="0031306E">
            <w:pPr>
              <w:spacing w:before="240" w:line="276" w:lineRule="auto"/>
              <w:rPr>
                <w:lang w:val="el-GR"/>
              </w:rPr>
            </w:pPr>
            <w:r w:rsidRPr="00C56140">
              <w:rPr>
                <w:b/>
                <w:lang w:val="el-GR"/>
              </w:rPr>
              <w:t>Γ</w:t>
            </w:r>
            <w:r w:rsidR="00AB7033" w:rsidRPr="00C56140">
              <w:rPr>
                <w:b/>
                <w:lang w:val="el-GR"/>
              </w:rPr>
              <w:t>.1:</w:t>
            </w:r>
            <w:r w:rsidR="00AB7033" w:rsidRPr="00C56140">
              <w:rPr>
                <w:lang w:val="el-GR"/>
              </w:rPr>
              <w:t xml:space="preserve"> Οργάνωση Υλοποίησης Έργου (Φάσεις, Χρονοδιάγραμμα, Παραδοτέα)</w:t>
            </w:r>
          </w:p>
          <w:p w14:paraId="0DA343F5" w14:textId="77777777" w:rsidR="00AB7033" w:rsidRPr="00C56140" w:rsidRDefault="00AB7033" w:rsidP="0031306E">
            <w:pPr>
              <w:spacing w:line="276" w:lineRule="auto"/>
              <w:rPr>
                <w:lang w:val="el-GR"/>
              </w:rPr>
            </w:pPr>
            <w:r w:rsidRPr="00C56140">
              <w:rPr>
                <w:lang w:val="el-GR"/>
              </w:rPr>
              <w:lastRenderedPageBreak/>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4B72D70F" w14:textId="77777777" w:rsidR="00AB7033" w:rsidRPr="00C56140" w:rsidRDefault="00AB7033" w:rsidP="0031306E">
            <w:pPr>
              <w:spacing w:line="276" w:lineRule="auto"/>
            </w:pPr>
            <w:r w:rsidRPr="00C56140">
              <w:t xml:space="preserve">Αξιολογούνται: </w:t>
            </w:r>
          </w:p>
          <w:p w14:paraId="0FB1381D" w14:textId="77777777" w:rsidR="00AB7033" w:rsidRPr="00C56140" w:rsidRDefault="00AB7033" w:rsidP="00AB7033">
            <w:pPr>
              <w:pStyle w:val="aff"/>
              <w:numPr>
                <w:ilvl w:val="0"/>
                <w:numId w:val="133"/>
              </w:numPr>
              <w:suppressAutoHyphens w:val="0"/>
              <w:spacing w:after="0" w:line="276" w:lineRule="auto"/>
              <w:rPr>
                <w:lang w:val="el-GR"/>
              </w:rPr>
            </w:pPr>
            <w:r w:rsidRPr="00C56140">
              <w:rPr>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1CC265F6" w14:textId="77777777" w:rsidR="00AB7033" w:rsidRPr="00C56140" w:rsidRDefault="00AB7033" w:rsidP="00AB7033">
            <w:pPr>
              <w:pStyle w:val="aff"/>
              <w:numPr>
                <w:ilvl w:val="0"/>
                <w:numId w:val="133"/>
              </w:numPr>
              <w:suppressAutoHyphens w:val="0"/>
              <w:spacing w:after="0" w:line="276" w:lineRule="auto"/>
              <w:rPr>
                <w:lang w:val="el-GR"/>
              </w:rPr>
            </w:pPr>
            <w:r w:rsidRPr="00C56140">
              <w:rPr>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68CE5566" w14:textId="77777777" w:rsidR="00AB7033" w:rsidRPr="00C56140" w:rsidRDefault="00AB7033" w:rsidP="00AB7033">
            <w:pPr>
              <w:pStyle w:val="aff"/>
              <w:numPr>
                <w:ilvl w:val="0"/>
                <w:numId w:val="133"/>
              </w:numPr>
              <w:suppressAutoHyphens w:val="0"/>
              <w:spacing w:after="0" w:line="276" w:lineRule="auto"/>
              <w:rPr>
                <w:lang w:val="el-GR"/>
              </w:rPr>
            </w:pPr>
            <w:r w:rsidRPr="00C56140">
              <w:rPr>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4EAF0B63" w14:textId="77777777" w:rsidR="00AB7033" w:rsidRPr="00C56140" w:rsidRDefault="00AB7033" w:rsidP="00AB7033">
            <w:pPr>
              <w:pStyle w:val="aff"/>
              <w:numPr>
                <w:ilvl w:val="0"/>
                <w:numId w:val="133"/>
              </w:numPr>
              <w:suppressAutoHyphens w:val="0"/>
              <w:spacing w:after="0" w:line="276" w:lineRule="auto"/>
              <w:rPr>
                <w:lang w:val="el-GR"/>
              </w:rPr>
            </w:pPr>
            <w:r w:rsidRPr="00C56140">
              <w:rPr>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2C54ACEF" w14:textId="77777777" w:rsidR="00AB7033" w:rsidRPr="00C56140" w:rsidRDefault="00AB7033" w:rsidP="00AB7033">
            <w:pPr>
              <w:pStyle w:val="aff"/>
              <w:numPr>
                <w:ilvl w:val="0"/>
                <w:numId w:val="133"/>
              </w:numPr>
              <w:suppressAutoHyphens w:val="0"/>
              <w:spacing w:after="0" w:line="276" w:lineRule="auto"/>
              <w:rPr>
                <w:lang w:val="el-GR"/>
              </w:rPr>
            </w:pPr>
            <w:r w:rsidRPr="00C56140">
              <w:rPr>
                <w:lang w:val="el-GR"/>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477B09BE" w14:textId="77777777" w:rsidR="00AB7033" w:rsidRPr="00C56140" w:rsidRDefault="00AB7033" w:rsidP="0031306E">
            <w:pPr>
              <w:spacing w:line="276" w:lineRule="auto"/>
              <w:rPr>
                <w:lang w:val="el-GR"/>
              </w:rPr>
            </w:pPr>
          </w:p>
          <w:p w14:paraId="56318B59" w14:textId="234D6C72" w:rsidR="00AB7033" w:rsidRPr="00C56140" w:rsidRDefault="003E23A7" w:rsidP="0031306E">
            <w:pPr>
              <w:spacing w:line="276" w:lineRule="auto"/>
              <w:rPr>
                <w:lang w:val="el-GR"/>
              </w:rPr>
            </w:pPr>
            <w:r w:rsidRPr="00C56140">
              <w:rPr>
                <w:b/>
                <w:lang w:val="el-GR"/>
              </w:rPr>
              <w:t>Γ</w:t>
            </w:r>
            <w:r w:rsidR="00AB7033" w:rsidRPr="00C56140">
              <w:rPr>
                <w:b/>
                <w:lang w:val="el-GR"/>
              </w:rPr>
              <w:t>.2:</w:t>
            </w:r>
            <w:r w:rsidR="00AB7033" w:rsidRPr="00C56140">
              <w:rPr>
                <w:lang w:val="el-GR"/>
              </w:rPr>
              <w:t xml:space="preserve"> </w:t>
            </w:r>
            <w:r w:rsidR="00AB7033" w:rsidRPr="00C56140">
              <w:rPr>
                <w:lang w:val="el-GR"/>
              </w:rPr>
              <w:tab/>
              <w:t>Σχήμα Διοίκησης - Μεθοδολογία Διοίκησης και Διασφάλισης Ποιότητας</w:t>
            </w:r>
          </w:p>
          <w:p w14:paraId="45BBC08E" w14:textId="77777777" w:rsidR="00AB7033" w:rsidRPr="00C56140" w:rsidRDefault="00AB7033" w:rsidP="0031306E">
            <w:pPr>
              <w:spacing w:line="276" w:lineRule="auto"/>
            </w:pPr>
            <w:r w:rsidRPr="00C56140">
              <w:t>Αξιολογούνται:</w:t>
            </w:r>
          </w:p>
          <w:p w14:paraId="263863E2" w14:textId="294A900F" w:rsidR="009C3719" w:rsidRPr="00C56140" w:rsidRDefault="009C3719" w:rsidP="009C3719">
            <w:pPr>
              <w:pStyle w:val="aff"/>
              <w:numPr>
                <w:ilvl w:val="0"/>
                <w:numId w:val="134"/>
              </w:numPr>
              <w:suppressAutoHyphens w:val="0"/>
              <w:spacing w:after="0" w:line="276" w:lineRule="auto"/>
              <w:rPr>
                <w:lang w:val="el-GR"/>
              </w:rPr>
            </w:pPr>
            <w:r w:rsidRPr="00C56140">
              <w:rPr>
                <w:lang w:val="el-GR"/>
              </w:rPr>
              <w:t xml:space="preserve">η προτεινόμενη μεθοδολογία για την υλοποίηση του έργου καθώς και οι τεχνικές και τα εργαλεία που θα αξιοποιήσει ο προσφέρων. </w:t>
            </w:r>
          </w:p>
          <w:p w14:paraId="4ED6DEA7" w14:textId="0857AA99" w:rsidR="00AB7033" w:rsidRPr="00C56140" w:rsidRDefault="00AB7033" w:rsidP="00AB7033">
            <w:pPr>
              <w:pStyle w:val="aff"/>
              <w:numPr>
                <w:ilvl w:val="0"/>
                <w:numId w:val="134"/>
              </w:numPr>
              <w:suppressAutoHyphens w:val="0"/>
              <w:spacing w:after="0" w:line="276" w:lineRule="auto"/>
              <w:rPr>
                <w:lang w:val="el-GR"/>
              </w:rPr>
            </w:pPr>
            <w:r w:rsidRPr="00C56140">
              <w:rPr>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2428890E" w14:textId="6250A452" w:rsidR="00AB7033" w:rsidRPr="00C56140" w:rsidRDefault="00AB7033" w:rsidP="00AB7033">
            <w:pPr>
              <w:pStyle w:val="aff"/>
              <w:numPr>
                <w:ilvl w:val="0"/>
                <w:numId w:val="134"/>
              </w:numPr>
              <w:suppressAutoHyphens w:val="0"/>
              <w:spacing w:after="0" w:line="276" w:lineRule="auto"/>
              <w:rPr>
                <w:lang w:val="el-GR"/>
              </w:rPr>
            </w:pPr>
            <w:r w:rsidRPr="00C56140">
              <w:rPr>
                <w:lang w:val="el-GR"/>
              </w:rPr>
              <w:t xml:space="preserve">η </w:t>
            </w:r>
            <w:r w:rsidR="00A56F0B" w:rsidRPr="00C56140">
              <w:rPr>
                <w:lang w:val="el-GR"/>
              </w:rPr>
              <w:t>καταλληλόλητα</w:t>
            </w:r>
            <w:r w:rsidRPr="00C56140">
              <w:rPr>
                <w:lang w:val="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του Φορέα Λειτουργίας, αλλά και με τους λοιπούς φορείς που εμπλέκονται στην υλοποίηση/εκτέλεση του Έργου με στόχο τόσο τη μεταφορά τεχνογνωσίας στα στελέχη του Φορέα Λειτουργίας, όσο και την αποτελεσματικότερη υλοποίηση του έργου, </w:t>
            </w:r>
          </w:p>
          <w:p w14:paraId="421EB680" w14:textId="77777777" w:rsidR="00AB7033" w:rsidRPr="00C56140" w:rsidRDefault="00AB7033" w:rsidP="00AB7033">
            <w:pPr>
              <w:pStyle w:val="aff"/>
              <w:numPr>
                <w:ilvl w:val="0"/>
                <w:numId w:val="134"/>
              </w:numPr>
              <w:suppressAutoHyphens w:val="0"/>
              <w:spacing w:after="0" w:line="276" w:lineRule="auto"/>
              <w:rPr>
                <w:lang w:val="el-GR"/>
              </w:rPr>
            </w:pPr>
            <w:r w:rsidRPr="00C56140">
              <w:rPr>
                <w:lang w:val="el-GR"/>
              </w:rPr>
              <w:t>η αποτελεσματικότητα της προτεινόμενης μεθοδολογίας διοίκησης και διασφάλισης ποιότητας.</w:t>
            </w:r>
          </w:p>
        </w:tc>
      </w:tr>
    </w:tbl>
    <w:p w14:paraId="19561309" w14:textId="77777777" w:rsidR="00AB7033" w:rsidRPr="00C56140" w:rsidRDefault="00AB7033" w:rsidP="00AB7033">
      <w:pPr>
        <w:rPr>
          <w:lang w:val="el-GR"/>
        </w:rPr>
      </w:pPr>
    </w:p>
    <w:p w14:paraId="22665D29" w14:textId="77777777" w:rsidR="00AB7033" w:rsidRPr="00C56140" w:rsidRDefault="00AB7033" w:rsidP="00AB7033">
      <w:pPr>
        <w:rPr>
          <w:lang w:val="el-GR"/>
        </w:rPr>
      </w:pPr>
    </w:p>
    <w:p w14:paraId="78289744" w14:textId="77777777" w:rsidR="004717A5" w:rsidRPr="00C56140" w:rsidRDefault="004717A5" w:rsidP="00603221">
      <w:pPr>
        <w:pStyle w:val="41"/>
        <w:rPr>
          <w:rFonts w:cs="Tahoma"/>
          <w:szCs w:val="22"/>
          <w:u w:val="single"/>
          <w:lang w:val="el-GR"/>
        </w:rPr>
      </w:pPr>
      <w:bookmarkStart w:id="187" w:name="_Toc97194292"/>
      <w:bookmarkStart w:id="188" w:name="_Toc167222844"/>
      <w:r w:rsidRPr="00C56140">
        <w:rPr>
          <w:rFonts w:cs="Tahoma"/>
          <w:szCs w:val="22"/>
          <w:u w:val="single"/>
          <w:lang w:val="el-GR"/>
        </w:rPr>
        <w:t>Βαθμολόγηση Τεχνικών Προσφορών</w:t>
      </w:r>
      <w:bookmarkEnd w:id="187"/>
      <w:bookmarkEnd w:id="188"/>
      <w:r w:rsidRPr="00C56140">
        <w:rPr>
          <w:rFonts w:cs="Tahoma"/>
          <w:szCs w:val="22"/>
          <w:u w:val="single"/>
          <w:lang w:val="el-GR"/>
        </w:rPr>
        <w:t xml:space="preserve"> </w:t>
      </w:r>
    </w:p>
    <w:p w14:paraId="48400C5B" w14:textId="49B59B6C" w:rsidR="00C71722" w:rsidRPr="00C56140" w:rsidRDefault="00C71722" w:rsidP="00C71722">
      <w:pPr>
        <w:rPr>
          <w:lang w:val="el-GR"/>
        </w:rPr>
      </w:pPr>
      <w:r w:rsidRPr="00C56140">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044F28">
        <w:rPr>
          <w:lang w:val="el-GR"/>
        </w:rPr>
        <w:fldChar w:fldCharType="begin"/>
      </w:r>
      <w:r w:rsidR="00044F28">
        <w:rPr>
          <w:lang w:val="el-GR"/>
        </w:rPr>
        <w:instrText xml:space="preserve"> REF _Ref167218003 \r \h </w:instrText>
      </w:r>
      <w:r w:rsidR="00044F28">
        <w:rPr>
          <w:lang w:val="el-GR"/>
        </w:rPr>
      </w:r>
      <w:r w:rsidR="00044F28">
        <w:rPr>
          <w:lang w:val="el-GR"/>
        </w:rPr>
        <w:fldChar w:fldCharType="separate"/>
      </w:r>
      <w:r w:rsidR="00CB4F34">
        <w:rPr>
          <w:lang w:val="el-GR"/>
        </w:rPr>
        <w:t>2.3.1</w:t>
      </w:r>
      <w:r w:rsidR="00044F28">
        <w:rPr>
          <w:lang w:val="el-GR"/>
        </w:rPr>
        <w:fldChar w:fldCharType="end"/>
      </w:r>
      <w:r w:rsidRPr="00C56140">
        <w:rPr>
          <w:lang w:val="el-GR"/>
        </w:rPr>
        <w:t>.</w:t>
      </w:r>
    </w:p>
    <w:p w14:paraId="5C26DFCA" w14:textId="77777777" w:rsidR="008338F0" w:rsidRPr="00C56140" w:rsidRDefault="003355E7">
      <w:pPr>
        <w:rPr>
          <w:lang w:val="el-GR"/>
        </w:rPr>
      </w:pPr>
      <w:r w:rsidRPr="00C56140">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C56140">
        <w:rPr>
          <w:rStyle w:val="17"/>
          <w:b/>
          <w:sz w:val="22"/>
          <w:szCs w:val="22"/>
          <w:lang w:val="el-GR"/>
        </w:rPr>
        <w:t>.</w:t>
      </w:r>
      <w:r w:rsidR="00E1337D" w:rsidRPr="00C56140">
        <w:rPr>
          <w:b/>
          <w:lang w:val="el-GR"/>
        </w:rPr>
        <w:t xml:space="preserve"> </w:t>
      </w:r>
    </w:p>
    <w:p w14:paraId="5A643554" w14:textId="77777777" w:rsidR="008338F0" w:rsidRPr="00C56140" w:rsidRDefault="003355E7">
      <w:pPr>
        <w:rPr>
          <w:lang w:val="el-GR"/>
        </w:rPr>
      </w:pPr>
      <w:r w:rsidRPr="00C56140">
        <w:rPr>
          <w:lang w:val="el-GR"/>
        </w:rPr>
        <w:t xml:space="preserve">Κάθε κριτήριο αξιολόγησης βαθμολογείται αυτόνομα με βάση τα στοιχεία της προσφοράς. </w:t>
      </w:r>
    </w:p>
    <w:p w14:paraId="515EB566" w14:textId="0D1DD97B" w:rsidR="0001217D" w:rsidRPr="00C56140" w:rsidRDefault="00414212" w:rsidP="0001217D">
      <w:pPr>
        <w:rPr>
          <w:i/>
          <w:color w:val="5B9BD5"/>
          <w:lang w:val="el-GR"/>
        </w:rPr>
      </w:pPr>
      <w:bookmarkStart w:id="189" w:name="_Hlk126496186"/>
      <w:r w:rsidRPr="00C56140">
        <w:rPr>
          <w:lang w:val="el-GR"/>
        </w:rPr>
        <w:lastRenderedPageBreak/>
        <w:t>Βαθμολογία</w:t>
      </w:r>
      <w:r w:rsidR="0001217D" w:rsidRPr="00C56140">
        <w:rPr>
          <w:lang w:val="el-GR"/>
        </w:rPr>
        <w:t xml:space="preserve"> μικρότερη από 100 βαθμούς (ήτοι </w:t>
      </w:r>
      <w:r w:rsidR="00683396" w:rsidRPr="00C56140">
        <w:rPr>
          <w:lang w:val="el-GR"/>
        </w:rPr>
        <w:t>προσφορά</w:t>
      </w:r>
      <w:r w:rsidRPr="00C56140">
        <w:rPr>
          <w:lang w:val="el-GR"/>
        </w:rPr>
        <w:t xml:space="preserve"> </w:t>
      </w:r>
      <w:r w:rsidR="0001217D" w:rsidRPr="00C56140">
        <w:rPr>
          <w:lang w:val="el-GR"/>
        </w:rPr>
        <w:t>που δεν καλύπτ</w:t>
      </w:r>
      <w:r w:rsidRPr="00C56140">
        <w:rPr>
          <w:lang w:val="el-GR"/>
        </w:rPr>
        <w:t>ει</w:t>
      </w:r>
      <w:r w:rsidR="0001217D" w:rsidRPr="00C56140">
        <w:rPr>
          <w:lang w:val="el-GR"/>
        </w:rPr>
        <w:t>/παρουσιάζ</w:t>
      </w:r>
      <w:r w:rsidRPr="00C56140">
        <w:rPr>
          <w:lang w:val="el-GR"/>
        </w:rPr>
        <w:t>ει</w:t>
      </w:r>
      <w:r w:rsidR="0001217D" w:rsidRPr="00C56140">
        <w:rPr>
          <w:lang w:val="el-GR"/>
        </w:rPr>
        <w:t xml:space="preserve"> αποκλίσεις από τις τεχνικές προδιαγραφές της παρούσας) επιφέρ</w:t>
      </w:r>
      <w:r w:rsidRPr="00C56140">
        <w:rPr>
          <w:lang w:val="el-GR"/>
        </w:rPr>
        <w:t>ει</w:t>
      </w:r>
      <w:r w:rsidR="0001217D" w:rsidRPr="00C56140">
        <w:rPr>
          <w:lang w:val="el-GR"/>
        </w:rPr>
        <w:t xml:space="preserve"> την απόρριψη της προσφοράς.</w:t>
      </w:r>
    </w:p>
    <w:bookmarkEnd w:id="189"/>
    <w:p w14:paraId="3961FABF" w14:textId="77777777" w:rsidR="008338F0" w:rsidRPr="00C56140" w:rsidRDefault="003355E7">
      <w:pPr>
        <w:rPr>
          <w:lang w:val="el-GR"/>
        </w:rPr>
      </w:pPr>
      <w:r w:rsidRPr="00C56140">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C56140">
        <w:rPr>
          <w:lang w:val="el-GR"/>
        </w:rPr>
        <w:t>(Β</w:t>
      </w:r>
      <w:r w:rsidR="00EB4B2B" w:rsidRPr="00C56140">
        <w:rPr>
          <w:vertAlign w:val="subscript"/>
        </w:rPr>
        <w:t>i</w:t>
      </w:r>
      <w:r w:rsidR="00EB4B2B" w:rsidRPr="00C56140">
        <w:rPr>
          <w:lang w:val="el-GR"/>
        </w:rPr>
        <w:t>)</w:t>
      </w:r>
      <w:r w:rsidR="00F242FC" w:rsidRPr="00C56140">
        <w:rPr>
          <w:lang w:val="el-GR"/>
        </w:rPr>
        <w:t xml:space="preserve"> </w:t>
      </w:r>
      <w:r w:rsidRPr="00C56140">
        <w:rPr>
          <w:lang w:val="el-GR"/>
        </w:rPr>
        <w:t>θα προκύπτει από το άθροισμα των σταθμισμένων βαθμολογιών όλων των κριτηρίων.</w:t>
      </w:r>
    </w:p>
    <w:p w14:paraId="0BAFB555" w14:textId="77777777" w:rsidR="00611C19" w:rsidRPr="00C56140" w:rsidRDefault="00611C19" w:rsidP="00611C19">
      <w:pPr>
        <w:rPr>
          <w:lang w:val="el-GR"/>
        </w:rPr>
      </w:pPr>
      <w:bookmarkStart w:id="190" w:name="_Hlk49962342"/>
      <w:r w:rsidRPr="00C56140">
        <w:rPr>
          <w:lang w:val="el-GR"/>
        </w:rPr>
        <w:t xml:space="preserve">Η συνολική βαθμολογία της τεχνικής προσφοράς υπολογίζεται με βάση τον παρακάτω τύπο : </w:t>
      </w:r>
    </w:p>
    <w:p w14:paraId="28B6D6F1" w14:textId="32FA9ECF" w:rsidR="00611C19" w:rsidRPr="00C56140" w:rsidRDefault="00611C19" w:rsidP="00DA7B10">
      <w:r w:rsidRPr="00C56140">
        <w:t>Β = σ1χΚ1 + σ2χΚ2 +……+σνχΚν</w:t>
      </w:r>
      <w:bookmarkEnd w:id="190"/>
    </w:p>
    <w:p w14:paraId="0960A668" w14:textId="72CA033E" w:rsidR="0001217D" w:rsidRPr="00C56140" w:rsidRDefault="0001217D" w:rsidP="00603221">
      <w:pPr>
        <w:pStyle w:val="41"/>
        <w:rPr>
          <w:rFonts w:cs="Tahoma"/>
          <w:szCs w:val="22"/>
          <w:u w:val="single"/>
          <w:lang w:val="el-GR"/>
        </w:rPr>
      </w:pPr>
      <w:bookmarkStart w:id="191" w:name="_Toc97194293"/>
      <w:bookmarkStart w:id="192" w:name="_Toc167222845"/>
      <w:r w:rsidRPr="00C56140">
        <w:rPr>
          <w:rFonts w:cs="Tahoma"/>
          <w:szCs w:val="22"/>
          <w:u w:val="single"/>
          <w:lang w:val="el-GR"/>
        </w:rPr>
        <w:t>Κατάταξη προσφορών</w:t>
      </w:r>
      <w:bookmarkEnd w:id="191"/>
      <w:bookmarkEnd w:id="192"/>
      <w:r w:rsidRPr="00C56140">
        <w:rPr>
          <w:rFonts w:cs="Tahoma"/>
          <w:szCs w:val="22"/>
          <w:u w:val="single"/>
          <w:lang w:val="el-GR"/>
        </w:rPr>
        <w:t xml:space="preserve"> </w:t>
      </w:r>
    </w:p>
    <w:p w14:paraId="5BDCA8DD" w14:textId="77777777" w:rsidR="0001217D" w:rsidRPr="0037025A" w:rsidRDefault="0001217D" w:rsidP="0001217D">
      <w:pPr>
        <w:rPr>
          <w:lang w:val="el-GR"/>
        </w:rPr>
      </w:pPr>
      <w:r w:rsidRPr="0037025A">
        <w:rPr>
          <w:lang w:val="el-GR"/>
        </w:rPr>
        <w:t>Πλέον συμφέρουσα από οικονομική άποψη προσφορά είναι εκείνη που παρουσιάζει το μεγαλύτερο Λ</w:t>
      </w:r>
      <w:r w:rsidR="001F4428" w:rsidRPr="0037025A">
        <w:rPr>
          <w:lang w:val="en-US"/>
        </w:rPr>
        <w:t>i</w:t>
      </w:r>
      <w:r w:rsidRPr="0037025A">
        <w:rPr>
          <w:lang w:val="el-GR"/>
        </w:rPr>
        <w:t xml:space="preserve"> ο οποίος υπολογίζεται με βάση τον παρακάτω τύπο:</w:t>
      </w:r>
    </w:p>
    <w:p w14:paraId="3B471242" w14:textId="6A1A6C73" w:rsidR="0001217D" w:rsidRPr="0037025A" w:rsidRDefault="0001217D" w:rsidP="0001217D">
      <w:pPr>
        <w:jc w:val="center"/>
        <w:rPr>
          <w:lang w:val="nl-NL"/>
        </w:rPr>
      </w:pPr>
      <w:r w:rsidRPr="0037025A">
        <w:rPr>
          <w:lang w:val="el-GR"/>
        </w:rPr>
        <w:t>Λ</w:t>
      </w:r>
      <w:r w:rsidRPr="0037025A">
        <w:rPr>
          <w:vertAlign w:val="subscript"/>
          <w:lang w:val="nl-NL"/>
        </w:rPr>
        <w:t>i</w:t>
      </w:r>
      <w:r w:rsidRPr="0037025A">
        <w:rPr>
          <w:lang w:val="nl-NL"/>
        </w:rPr>
        <w:t xml:space="preserve"> = </w:t>
      </w:r>
      <w:r w:rsidR="00DA7B10" w:rsidRPr="006F4DD2">
        <w:rPr>
          <w:lang w:val="en-US"/>
        </w:rPr>
        <w:t>80</w:t>
      </w:r>
      <w:r w:rsidRPr="0037025A">
        <w:rPr>
          <w:lang w:val="nl-NL"/>
        </w:rPr>
        <w:t xml:space="preserve"> * ( </w:t>
      </w:r>
      <w:r w:rsidRPr="0037025A">
        <w:rPr>
          <w:lang w:val="el-GR"/>
        </w:rPr>
        <w:t>Β</w:t>
      </w:r>
      <w:r w:rsidRPr="0037025A">
        <w:rPr>
          <w:vertAlign w:val="subscript"/>
          <w:lang w:val="nl-NL"/>
        </w:rPr>
        <w:t xml:space="preserve">i </w:t>
      </w:r>
      <w:r w:rsidRPr="0037025A">
        <w:rPr>
          <w:lang w:val="nl-NL"/>
        </w:rPr>
        <w:t xml:space="preserve">/ </w:t>
      </w:r>
      <w:r w:rsidRPr="0037025A">
        <w:rPr>
          <w:lang w:val="el-GR"/>
        </w:rPr>
        <w:t>Β</w:t>
      </w:r>
      <w:r w:rsidRPr="0037025A">
        <w:rPr>
          <w:vertAlign w:val="subscript"/>
          <w:lang w:val="nl-NL"/>
        </w:rPr>
        <w:t xml:space="preserve">max </w:t>
      </w:r>
      <w:r w:rsidRPr="0037025A">
        <w:rPr>
          <w:lang w:val="nl-NL"/>
        </w:rPr>
        <w:t xml:space="preserve">) + </w:t>
      </w:r>
      <w:r w:rsidR="00DA7B10" w:rsidRPr="006F4DD2">
        <w:rPr>
          <w:lang w:val="en-US"/>
        </w:rPr>
        <w:t>20</w:t>
      </w:r>
      <w:r w:rsidRPr="0037025A">
        <w:rPr>
          <w:lang w:val="nl-NL"/>
        </w:rPr>
        <w:t xml:space="preserve"> * (K</w:t>
      </w:r>
      <w:r w:rsidRPr="0037025A">
        <w:rPr>
          <w:vertAlign w:val="subscript"/>
          <w:lang w:val="nl-NL"/>
        </w:rPr>
        <w:t>min</w:t>
      </w:r>
      <w:r w:rsidRPr="0037025A">
        <w:rPr>
          <w:lang w:val="nl-NL"/>
        </w:rPr>
        <w:t>/K</w:t>
      </w:r>
      <w:r w:rsidRPr="0037025A">
        <w:rPr>
          <w:vertAlign w:val="subscript"/>
          <w:lang w:val="nl-NL"/>
        </w:rPr>
        <w:t>i</w:t>
      </w:r>
      <w:r w:rsidRPr="0037025A">
        <w:rPr>
          <w:lang w:val="nl-NL"/>
        </w:rPr>
        <w:t>)</w:t>
      </w:r>
    </w:p>
    <w:p w14:paraId="30943E00" w14:textId="77777777" w:rsidR="0001217D" w:rsidRPr="0037025A" w:rsidRDefault="0001217D" w:rsidP="0001217D">
      <w:pPr>
        <w:ind w:left="284"/>
        <w:rPr>
          <w:lang w:val="el-GR"/>
        </w:rPr>
      </w:pPr>
      <w:r w:rsidRPr="0037025A">
        <w:rPr>
          <w:lang w:val="el-GR"/>
        </w:rPr>
        <w:t>όπου:</w:t>
      </w:r>
    </w:p>
    <w:p w14:paraId="421B5F8A" w14:textId="77777777" w:rsidR="0001217D" w:rsidRPr="0037025A" w:rsidRDefault="0001217D" w:rsidP="0001217D">
      <w:pPr>
        <w:tabs>
          <w:tab w:val="left" w:pos="1080"/>
        </w:tabs>
        <w:ind w:left="284"/>
        <w:rPr>
          <w:lang w:val="el-GR"/>
        </w:rPr>
      </w:pPr>
      <w:r w:rsidRPr="0037025A">
        <w:rPr>
          <w:lang w:val="el-GR"/>
        </w:rPr>
        <w:t>Β</w:t>
      </w:r>
      <w:r w:rsidRPr="0037025A">
        <w:rPr>
          <w:vertAlign w:val="subscript"/>
        </w:rPr>
        <w:t>max</w:t>
      </w:r>
      <w:r w:rsidRPr="0037025A">
        <w:rPr>
          <w:vertAlign w:val="subscript"/>
          <w:lang w:val="el-GR"/>
        </w:rPr>
        <w:t xml:space="preserve"> </w:t>
      </w:r>
      <w:r w:rsidRPr="0037025A">
        <w:rPr>
          <w:vertAlign w:val="subscript"/>
          <w:lang w:val="el-GR"/>
        </w:rPr>
        <w:tab/>
      </w:r>
      <w:r w:rsidRPr="0037025A">
        <w:rPr>
          <w:lang w:val="el-GR"/>
        </w:rPr>
        <w:t xml:space="preserve">η συνολική βαθμολογία που έλαβε η καλύτερη Τεχνική Προσφορά </w:t>
      </w:r>
    </w:p>
    <w:p w14:paraId="2F2D0D4C" w14:textId="77777777" w:rsidR="0001217D" w:rsidRPr="00C56140" w:rsidRDefault="0001217D" w:rsidP="0001217D">
      <w:pPr>
        <w:tabs>
          <w:tab w:val="left" w:pos="1080"/>
        </w:tabs>
        <w:ind w:left="284"/>
        <w:rPr>
          <w:lang w:val="el-GR"/>
        </w:rPr>
      </w:pPr>
      <w:r w:rsidRPr="0037025A">
        <w:rPr>
          <w:lang w:val="el-GR"/>
        </w:rPr>
        <w:t>Β</w:t>
      </w:r>
      <w:r w:rsidRPr="0037025A">
        <w:rPr>
          <w:vertAlign w:val="subscript"/>
        </w:rPr>
        <w:t>i</w:t>
      </w:r>
      <w:r w:rsidRPr="0037025A">
        <w:rPr>
          <w:vertAlign w:val="subscript"/>
          <w:lang w:val="el-GR"/>
        </w:rPr>
        <w:tab/>
      </w:r>
      <w:r w:rsidRPr="0037025A">
        <w:rPr>
          <w:lang w:val="el-GR"/>
        </w:rPr>
        <w:t>η συνολική βαθμολογία της Τεχνικής Προσφοράς</w:t>
      </w:r>
      <w:r w:rsidRPr="00C56140">
        <w:rPr>
          <w:lang w:val="el-GR"/>
        </w:rPr>
        <w:t xml:space="preserve"> </w:t>
      </w:r>
      <w:r w:rsidRPr="00C56140">
        <w:t>i</w:t>
      </w:r>
    </w:p>
    <w:p w14:paraId="6E63E01E" w14:textId="77777777" w:rsidR="0001217D" w:rsidRPr="00C56140" w:rsidRDefault="0001217D" w:rsidP="0001217D">
      <w:pPr>
        <w:tabs>
          <w:tab w:val="left" w:pos="1080"/>
        </w:tabs>
        <w:ind w:left="284"/>
        <w:rPr>
          <w:lang w:val="el-GR"/>
        </w:rPr>
      </w:pPr>
      <w:r w:rsidRPr="00C56140">
        <w:t>K</w:t>
      </w:r>
      <w:r w:rsidRPr="00C56140">
        <w:rPr>
          <w:vertAlign w:val="subscript"/>
        </w:rPr>
        <w:t>min</w:t>
      </w:r>
      <w:r w:rsidRPr="00C56140">
        <w:rPr>
          <w:vertAlign w:val="subscript"/>
          <w:lang w:val="el-GR"/>
        </w:rPr>
        <w:t xml:space="preserve"> </w:t>
      </w:r>
      <w:r w:rsidRPr="00C56140">
        <w:rPr>
          <w:vertAlign w:val="subscript"/>
          <w:lang w:val="el-GR"/>
        </w:rPr>
        <w:tab/>
      </w:r>
      <w:r w:rsidRPr="00C56140">
        <w:rPr>
          <w:lang w:val="el-GR"/>
        </w:rPr>
        <w:t xml:space="preserve">το συνολικό </w:t>
      </w:r>
      <w:bookmarkStart w:id="193" w:name="_Hlk151319088"/>
      <w:r w:rsidRPr="00C56140">
        <w:rPr>
          <w:lang w:val="el-GR"/>
        </w:rPr>
        <w:t xml:space="preserve">συγκριτικό </w:t>
      </w:r>
      <w:bookmarkEnd w:id="193"/>
      <w:r w:rsidRPr="00C56140">
        <w:rPr>
          <w:lang w:val="el-GR"/>
        </w:rPr>
        <w:t xml:space="preserve">κόστος της Προσφοράς με τη μικρότερη τιμή </w:t>
      </w:r>
    </w:p>
    <w:p w14:paraId="0899D1FE" w14:textId="77777777" w:rsidR="0001217D" w:rsidRPr="00C56140" w:rsidRDefault="0001217D" w:rsidP="0001217D">
      <w:pPr>
        <w:tabs>
          <w:tab w:val="left" w:pos="1080"/>
        </w:tabs>
        <w:ind w:left="284"/>
        <w:rPr>
          <w:lang w:val="el-GR"/>
        </w:rPr>
      </w:pPr>
      <w:r w:rsidRPr="00C56140">
        <w:rPr>
          <w:lang w:val="el-GR"/>
        </w:rPr>
        <w:t>Κ</w:t>
      </w:r>
      <w:r w:rsidRPr="00C56140">
        <w:rPr>
          <w:vertAlign w:val="subscript"/>
        </w:rPr>
        <w:t>i</w:t>
      </w:r>
      <w:r w:rsidRPr="00C56140">
        <w:rPr>
          <w:vertAlign w:val="subscript"/>
          <w:lang w:val="el-GR"/>
        </w:rPr>
        <w:tab/>
      </w:r>
      <w:r w:rsidRPr="00C56140">
        <w:rPr>
          <w:lang w:val="el-GR"/>
        </w:rPr>
        <w:t xml:space="preserve">το συνολικό συγκριτικό κόστος της Προσφοράς </w:t>
      </w:r>
      <w:r w:rsidRPr="00C56140">
        <w:t>i</w:t>
      </w:r>
      <w:r w:rsidRPr="00C56140">
        <w:rPr>
          <w:lang w:val="el-GR"/>
        </w:rPr>
        <w:t xml:space="preserve"> </w:t>
      </w:r>
    </w:p>
    <w:p w14:paraId="7C025494" w14:textId="0073BF29" w:rsidR="00DA7B10" w:rsidRPr="00C56140" w:rsidRDefault="0001217D" w:rsidP="00DA7B10">
      <w:pPr>
        <w:tabs>
          <w:tab w:val="left" w:pos="1080"/>
        </w:tabs>
        <w:ind w:left="284"/>
        <w:rPr>
          <w:lang w:val="el-GR"/>
        </w:rPr>
      </w:pPr>
      <w:r w:rsidRPr="00C56140">
        <w:rPr>
          <w:lang w:val="el-GR"/>
        </w:rPr>
        <w:t>Λ</w:t>
      </w:r>
      <w:r w:rsidRPr="00C56140">
        <w:rPr>
          <w:vertAlign w:val="subscript"/>
        </w:rPr>
        <w:t>i</w:t>
      </w:r>
      <w:r w:rsidRPr="00C56140">
        <w:rPr>
          <w:lang w:val="el-GR"/>
        </w:rPr>
        <w:tab/>
        <w:t>το οποίο στρογγυλοποιείται στα 2 δεκαδικά ψηφία.</w:t>
      </w:r>
    </w:p>
    <w:p w14:paraId="124D1F77" w14:textId="77777777" w:rsidR="00DA7B10" w:rsidRPr="00C56140" w:rsidRDefault="00DA7B10" w:rsidP="00DA7B10">
      <w:pPr>
        <w:rPr>
          <w:b/>
          <w:u w:val="single"/>
          <w:lang w:val="el-GR"/>
        </w:rPr>
      </w:pPr>
    </w:p>
    <w:p w14:paraId="10BE13A1" w14:textId="77777777" w:rsidR="00D55399" w:rsidRPr="00D55399" w:rsidRDefault="0001217D" w:rsidP="00D55399">
      <w:pPr>
        <w:pStyle w:val="41"/>
        <w:rPr>
          <w:rFonts w:cs="Tahoma"/>
          <w:szCs w:val="22"/>
          <w:u w:val="single"/>
          <w:lang w:val="el-GR"/>
        </w:rPr>
      </w:pPr>
      <w:bookmarkStart w:id="194" w:name="_Toc9049526"/>
      <w:bookmarkStart w:id="195" w:name="_Toc9050798"/>
      <w:bookmarkStart w:id="196" w:name="_Toc16061711"/>
      <w:bookmarkStart w:id="197" w:name="_Toc25743321"/>
      <w:bookmarkStart w:id="198" w:name="_Toc26592535"/>
      <w:bookmarkStart w:id="199" w:name="_Toc43634791"/>
      <w:bookmarkStart w:id="200" w:name="_Toc44821171"/>
      <w:bookmarkStart w:id="201" w:name="_Toc48552963"/>
      <w:bookmarkStart w:id="202" w:name="_Toc49074409"/>
      <w:bookmarkStart w:id="203" w:name="_Toc286055470"/>
      <w:bookmarkStart w:id="204" w:name="_Toc97194294"/>
      <w:bookmarkStart w:id="205" w:name="_Toc167222846"/>
      <w:r w:rsidRPr="00C56140">
        <w:rPr>
          <w:rFonts w:cs="Tahoma"/>
          <w:szCs w:val="22"/>
          <w:u w:val="single"/>
          <w:lang w:val="el-GR"/>
        </w:rPr>
        <w:t>Διαμόρφωση συγκριτικού κόστους Προσφοράς</w:t>
      </w:r>
      <w:bookmarkEnd w:id="194"/>
      <w:bookmarkEnd w:id="195"/>
      <w:bookmarkEnd w:id="196"/>
      <w:bookmarkEnd w:id="197"/>
      <w:bookmarkEnd w:id="198"/>
      <w:bookmarkEnd w:id="199"/>
      <w:bookmarkEnd w:id="200"/>
      <w:bookmarkEnd w:id="201"/>
      <w:bookmarkEnd w:id="202"/>
      <w:bookmarkEnd w:id="203"/>
      <w:bookmarkEnd w:id="204"/>
      <w:bookmarkEnd w:id="205"/>
    </w:p>
    <w:p w14:paraId="3EAB776C" w14:textId="623F0751" w:rsidR="00D55399" w:rsidRDefault="00D55399" w:rsidP="00671C9A">
      <w:pPr>
        <w:suppressAutoHyphens w:val="0"/>
        <w:spacing w:after="160" w:line="259" w:lineRule="auto"/>
        <w:rPr>
          <w:lang w:val="el-GR"/>
        </w:rPr>
      </w:pPr>
      <w:r>
        <w:rPr>
          <w:rStyle w:val="normaltextrun"/>
          <w:color w:val="000000"/>
          <w:bdr w:val="none" w:sz="0" w:space="0" w:color="auto" w:frame="1"/>
          <w:lang w:val="el-GR"/>
        </w:rPr>
        <w:t>Το συγκριτικό κόστος Κ κάθε Προσφοράς περιλαμβάνει:</w:t>
      </w:r>
    </w:p>
    <w:p w14:paraId="39CF9789" w14:textId="5CBDD9B4" w:rsidR="00F81A41" w:rsidRPr="00C56140" w:rsidRDefault="00F81A41" w:rsidP="00F81A41">
      <w:pPr>
        <w:numPr>
          <w:ilvl w:val="0"/>
          <w:numId w:val="11"/>
        </w:numPr>
        <w:suppressAutoHyphens w:val="0"/>
        <w:spacing w:after="160" w:line="259" w:lineRule="auto"/>
        <w:rPr>
          <w:lang w:val="el-GR"/>
        </w:rPr>
      </w:pPr>
      <w:r w:rsidRPr="00C56140">
        <w:rPr>
          <w:lang w:val="el-GR"/>
        </w:rPr>
        <w:t xml:space="preserve">το συνολικό κόστος για το Έργο, χωρίς ΦΠΑ {βλ. ΠΑΡΑΡΤΗΜΑ </w:t>
      </w:r>
      <w:r w:rsidRPr="00C56140">
        <w:t>VI</w:t>
      </w:r>
      <w:r w:rsidRPr="00C56140">
        <w:rPr>
          <w:lang w:val="el-GR"/>
        </w:rPr>
        <w:t xml:space="preserve"> – Υπόδειγμα Οικονομικής Προσφοράς</w:t>
      </w:r>
      <w:r w:rsidR="009960B4">
        <w:rPr>
          <w:lang w:val="el-GR"/>
        </w:rPr>
        <w:t xml:space="preserve">, </w:t>
      </w:r>
      <w:r w:rsidR="001872EE">
        <w:rPr>
          <w:lang w:val="el-GR"/>
        </w:rPr>
        <w:fldChar w:fldCharType="begin"/>
      </w:r>
      <w:r w:rsidR="001872EE">
        <w:rPr>
          <w:lang w:val="el-GR"/>
        </w:rPr>
        <w:instrText xml:space="preserve"> REF _Ref167220782 \h </w:instrText>
      </w:r>
      <w:r w:rsidR="001872EE">
        <w:rPr>
          <w:lang w:val="el-GR"/>
        </w:rPr>
      </w:r>
      <w:r w:rsidR="001872EE">
        <w:rPr>
          <w:lang w:val="el-GR"/>
        </w:rPr>
        <w:fldChar w:fldCharType="separate"/>
      </w:r>
      <w:r w:rsidR="00CB4F34" w:rsidRPr="00833250">
        <w:rPr>
          <w:lang w:val="el-GR"/>
        </w:rPr>
        <w:t>Συγκεντρωτικός Πίνακας Οικονομικής Προσφοράς</w:t>
      </w:r>
      <w:r w:rsidR="001872EE">
        <w:rPr>
          <w:lang w:val="el-GR"/>
        </w:rPr>
        <w:fldChar w:fldCharType="end"/>
      </w:r>
      <w:r w:rsidR="001872EE">
        <w:rPr>
          <w:lang w:val="el-GR"/>
        </w:rPr>
        <w:t xml:space="preserve"> ,Πίνακας 4</w:t>
      </w:r>
      <w:r w:rsidR="001872EE" w:rsidRPr="00C56140">
        <w:rPr>
          <w:lang w:val="el-GR"/>
        </w:rPr>
        <w:t>}</w:t>
      </w:r>
    </w:p>
    <w:p w14:paraId="6BF54692" w14:textId="0C962BE8" w:rsidR="00F81A41" w:rsidRPr="00C56140" w:rsidRDefault="00F81A41" w:rsidP="00F81A41">
      <w:pPr>
        <w:numPr>
          <w:ilvl w:val="0"/>
          <w:numId w:val="11"/>
        </w:numPr>
        <w:suppressAutoHyphens w:val="0"/>
        <w:spacing w:after="160" w:line="259" w:lineRule="auto"/>
        <w:rPr>
          <w:lang w:val="el-GR"/>
        </w:rPr>
      </w:pPr>
      <w:r w:rsidRPr="00C56140">
        <w:rPr>
          <w:lang w:val="el-GR"/>
        </w:rPr>
        <w:t xml:space="preserve">το κόστος συντήρησης του 1ου έτους {βλ. διευκρινίσεις} μετά την προσφερόμενη εγγύηση, χωρίς ΦΠΑ {βλ. ΠΑΡΑΡΤΗΜΑ </w:t>
      </w:r>
      <w:r w:rsidRPr="00C56140">
        <w:t>VI</w:t>
      </w:r>
      <w:r w:rsidRPr="00C56140">
        <w:rPr>
          <w:lang w:val="el-GR"/>
        </w:rPr>
        <w:t xml:space="preserve"> – Υπόδειγμα Οικονομικής Προσφοράς, </w:t>
      </w:r>
      <w:r w:rsidR="00805C20" w:rsidRPr="00805C20">
        <w:rPr>
          <w:b/>
          <w:bCs/>
          <w:lang w:val="el-GR"/>
        </w:rPr>
        <w:fldChar w:fldCharType="begin"/>
      </w:r>
      <w:r w:rsidR="00805C20" w:rsidRPr="00805C20">
        <w:rPr>
          <w:b/>
          <w:bCs/>
          <w:lang w:val="el-GR"/>
        </w:rPr>
        <w:instrText xml:space="preserve"> REF _Ref167222117 \h </w:instrText>
      </w:r>
      <w:r w:rsidR="00805C20">
        <w:rPr>
          <w:b/>
          <w:bCs/>
          <w:lang w:val="el-GR"/>
        </w:rPr>
        <w:instrText xml:space="preserve"> \* MERGEFORMAT </w:instrText>
      </w:r>
      <w:r w:rsidR="00805C20" w:rsidRPr="00805C20">
        <w:rPr>
          <w:b/>
          <w:bCs/>
          <w:lang w:val="el-GR"/>
        </w:rPr>
      </w:r>
      <w:r w:rsidR="00805C20" w:rsidRPr="00805C20">
        <w:rPr>
          <w:b/>
          <w:bCs/>
          <w:lang w:val="el-GR"/>
        </w:rPr>
        <w:fldChar w:fldCharType="separate"/>
      </w:r>
      <w:r w:rsidR="00CB4F34" w:rsidRPr="00CB4F34">
        <w:rPr>
          <w:b/>
          <w:bCs/>
          <w:lang w:val="el-GR"/>
        </w:rPr>
        <w:t>Συγκεντρωτικός Πίνακας Οικονομικής Προσφοράς Συντήρησης</w:t>
      </w:r>
      <w:r w:rsidR="00805C20" w:rsidRPr="00805C20">
        <w:rPr>
          <w:b/>
          <w:bCs/>
          <w:lang w:val="el-GR"/>
        </w:rPr>
        <w:fldChar w:fldCharType="end"/>
      </w:r>
      <w:r w:rsidR="00805C20" w:rsidRPr="00805C20">
        <w:rPr>
          <w:lang w:val="el-GR"/>
        </w:rPr>
        <w:t xml:space="preserve">, </w:t>
      </w:r>
      <w:r w:rsidR="00805C20">
        <w:rPr>
          <w:lang w:val="el-GR"/>
        </w:rPr>
        <w:t>Πίνακας 5</w:t>
      </w:r>
      <w:r w:rsidRPr="00C56140">
        <w:rPr>
          <w:lang w:val="el-GR"/>
        </w:rPr>
        <w:t>} όπως προκύπτει από τους Πίνακες Οικονομικής Προσφοράς του υποψηφίου Οικονομικού Φορέα</w:t>
      </w:r>
    </w:p>
    <w:p w14:paraId="71B14AFE" w14:textId="5F277A55" w:rsidR="0001217D" w:rsidRPr="00C56140" w:rsidRDefault="0001217D" w:rsidP="0001217D">
      <w:pPr>
        <w:ind w:left="60"/>
        <w:rPr>
          <w:lang w:val="el-GR"/>
        </w:rPr>
      </w:pPr>
    </w:p>
    <w:p w14:paraId="3996ED28" w14:textId="77777777" w:rsidR="007F03FD" w:rsidRPr="00C56140" w:rsidRDefault="007F03FD" w:rsidP="007F03FD">
      <w:pPr>
        <w:rPr>
          <w:b/>
          <w:bCs/>
          <w:u w:val="single"/>
        </w:rPr>
      </w:pPr>
      <w:r w:rsidRPr="00C56140">
        <w:rPr>
          <w:b/>
          <w:bCs/>
          <w:u w:val="single"/>
        </w:rPr>
        <w:t xml:space="preserve">Διευκρινήσεις: </w:t>
      </w:r>
    </w:p>
    <w:p w14:paraId="6E14ED2C" w14:textId="742CDF1B" w:rsidR="007F03FD" w:rsidRPr="00C56140" w:rsidRDefault="007F03FD" w:rsidP="00786A1B">
      <w:pPr>
        <w:numPr>
          <w:ilvl w:val="0"/>
          <w:numId w:val="12"/>
        </w:numPr>
        <w:suppressAutoHyphens w:val="0"/>
        <w:rPr>
          <w:lang w:val="el-GR"/>
        </w:rPr>
      </w:pPr>
      <w:r w:rsidRPr="00C56140">
        <w:rPr>
          <w:lang w:val="el-GR"/>
        </w:rPr>
        <w:t>το κόστος συντήρησης</w:t>
      </w:r>
      <w:r w:rsidR="00317904">
        <w:rPr>
          <w:lang w:val="el-GR"/>
        </w:rPr>
        <w:t xml:space="preserve"> μετά την προσφερόμενη περίοδο εγγύησης,</w:t>
      </w:r>
      <w:r w:rsidRPr="00C56140">
        <w:rPr>
          <w:b/>
          <w:lang w:val="el-GR"/>
        </w:rPr>
        <w:t xml:space="preserve"> περιλαμβάνεται στον προϋπολογισμό του Έργου ως δικαίωμα προαίρεσης.</w:t>
      </w:r>
    </w:p>
    <w:p w14:paraId="33DBA26D" w14:textId="7B8457FC" w:rsidR="007F03FD" w:rsidRPr="00C56140" w:rsidRDefault="007F03FD" w:rsidP="00786A1B">
      <w:pPr>
        <w:numPr>
          <w:ilvl w:val="0"/>
          <w:numId w:val="12"/>
        </w:numPr>
        <w:suppressAutoHyphens w:val="0"/>
        <w:rPr>
          <w:lang w:val="el-GR"/>
        </w:rPr>
      </w:pPr>
      <w:r w:rsidRPr="00C56140">
        <w:rPr>
          <w:lang w:val="el-GR"/>
        </w:rPr>
        <w:t xml:space="preserve">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w:t>
      </w:r>
      <w:r w:rsidR="00B317C0">
        <w:rPr>
          <w:lang w:val="el-GR"/>
        </w:rPr>
        <w:t>5</w:t>
      </w:r>
      <w:r w:rsidRPr="00C56140">
        <w:rPr>
          <w:lang w:val="el-GR"/>
        </w:rPr>
        <w:t>%.</w:t>
      </w:r>
    </w:p>
    <w:p w14:paraId="7890181B" w14:textId="77777777" w:rsidR="00221291" w:rsidRPr="00C56140" w:rsidRDefault="00221291">
      <w:pPr>
        <w:suppressAutoHyphens w:val="0"/>
        <w:spacing w:after="0"/>
        <w:jc w:val="left"/>
        <w:rPr>
          <w:lang w:val="el-GR"/>
        </w:rPr>
      </w:pPr>
      <w:r w:rsidRPr="00C56140">
        <w:rPr>
          <w:lang w:val="el-GR"/>
        </w:rPr>
        <w:br w:type="page"/>
      </w:r>
    </w:p>
    <w:p w14:paraId="4AF9BBEB" w14:textId="77777777" w:rsidR="004629AE" w:rsidRPr="00C56140" w:rsidRDefault="004629AE">
      <w:pPr>
        <w:rPr>
          <w:lang w:val="el-GR"/>
        </w:rPr>
      </w:pPr>
    </w:p>
    <w:p w14:paraId="69AB06CD" w14:textId="77777777" w:rsidR="008338F0" w:rsidRPr="00C56140" w:rsidRDefault="003355E7" w:rsidP="003A109E">
      <w:pPr>
        <w:pStyle w:val="21"/>
        <w:rPr>
          <w:rFonts w:cs="Tahoma"/>
          <w:lang w:val="el-GR"/>
        </w:rPr>
      </w:pPr>
      <w:r w:rsidRPr="00C56140">
        <w:rPr>
          <w:rFonts w:cs="Tahoma"/>
          <w:lang w:val="el-GR"/>
        </w:rPr>
        <w:tab/>
      </w:r>
      <w:bookmarkStart w:id="206" w:name="_Toc97194296"/>
      <w:bookmarkStart w:id="207" w:name="_Toc97194435"/>
      <w:bookmarkStart w:id="208" w:name="_Toc167222847"/>
      <w:r w:rsidRPr="00C56140">
        <w:rPr>
          <w:rFonts w:cs="Tahoma"/>
          <w:lang w:val="el-GR"/>
        </w:rPr>
        <w:t>Κατάρτιση - Περιεχόμενο Προσφορών</w:t>
      </w:r>
      <w:bookmarkEnd w:id="206"/>
      <w:bookmarkEnd w:id="207"/>
      <w:bookmarkEnd w:id="208"/>
    </w:p>
    <w:p w14:paraId="6130DDE8" w14:textId="77777777" w:rsidR="008338F0" w:rsidRPr="009A77D3" w:rsidRDefault="003355E7" w:rsidP="005A1609">
      <w:pPr>
        <w:pStyle w:val="32"/>
        <w:ind w:left="709" w:hanging="709"/>
        <w:rPr>
          <w:rFonts w:cs="Tahoma"/>
          <w:lang w:val="el-GR"/>
        </w:rPr>
      </w:pPr>
      <w:bookmarkStart w:id="209" w:name="_Ref496542253"/>
      <w:bookmarkStart w:id="210" w:name="_Toc97194297"/>
      <w:bookmarkStart w:id="211" w:name="_Toc97194436"/>
      <w:bookmarkStart w:id="212" w:name="_Toc167222848"/>
      <w:r w:rsidRPr="009A77D3">
        <w:rPr>
          <w:rFonts w:cs="Tahoma"/>
          <w:lang w:val="el-GR"/>
        </w:rPr>
        <w:t>Γενικοί όροι υποβολής προσφορών</w:t>
      </w:r>
      <w:bookmarkEnd w:id="209"/>
      <w:bookmarkEnd w:id="210"/>
      <w:bookmarkEnd w:id="211"/>
      <w:bookmarkEnd w:id="212"/>
    </w:p>
    <w:p w14:paraId="2ABDFBA7" w14:textId="77777777" w:rsidR="008338F0" w:rsidRPr="00C56140" w:rsidRDefault="003355E7">
      <w:pPr>
        <w:rPr>
          <w:lang w:val="el-GR"/>
        </w:rPr>
      </w:pPr>
      <w:r w:rsidRPr="00C56140">
        <w:rPr>
          <w:lang w:val="el-GR"/>
        </w:rPr>
        <w:t xml:space="preserve">Οι προσφορές υποβάλλονται με βάση τις απαιτήσεις της </w:t>
      </w:r>
      <w:r w:rsidR="00893B0F" w:rsidRPr="00C56140">
        <w:rPr>
          <w:lang w:val="el-GR"/>
        </w:rPr>
        <w:t xml:space="preserve">παρούσας </w:t>
      </w:r>
      <w:r w:rsidRPr="00C56140">
        <w:rPr>
          <w:lang w:val="el-GR"/>
        </w:rPr>
        <w:t>Διακήρυξης, για</w:t>
      </w:r>
      <w:r w:rsidR="00E1337D" w:rsidRPr="00C56140">
        <w:rPr>
          <w:lang w:val="el-GR"/>
        </w:rPr>
        <w:t xml:space="preserve"> </w:t>
      </w:r>
      <w:r w:rsidRPr="00C56140">
        <w:rPr>
          <w:lang w:val="el-GR"/>
        </w:rPr>
        <w:t xml:space="preserve">όλες τις περιγραφόμενες υπηρεσίες. </w:t>
      </w:r>
    </w:p>
    <w:p w14:paraId="556BFE7F" w14:textId="77777777" w:rsidR="008338F0" w:rsidRPr="00C56140" w:rsidRDefault="003355E7">
      <w:pPr>
        <w:rPr>
          <w:i/>
          <w:iCs/>
          <w:color w:val="5B9BD5"/>
          <w:lang w:val="el-GR"/>
        </w:rPr>
      </w:pPr>
      <w:r w:rsidRPr="00C56140">
        <w:rPr>
          <w:lang w:val="el-GR"/>
        </w:rPr>
        <w:t xml:space="preserve">Δεν επιτρέπονται εναλλακτικές προσφορές </w:t>
      </w:r>
      <w:r w:rsidR="00893B0F" w:rsidRPr="00C56140">
        <w:rPr>
          <w:i/>
          <w:iCs/>
          <w:color w:val="5B9BD5"/>
          <w:lang w:val="el-GR"/>
        </w:rPr>
        <w:t>.</w:t>
      </w:r>
    </w:p>
    <w:p w14:paraId="2B0F3D42" w14:textId="77777777" w:rsidR="002B2F6A" w:rsidRPr="009A77D3" w:rsidRDefault="002B2F6A" w:rsidP="002B2F6A">
      <w:pPr>
        <w:rPr>
          <w:color w:val="000000"/>
          <w:lang w:val="el-GR" w:eastAsia="el-GR"/>
        </w:rPr>
      </w:pPr>
      <w:r w:rsidRPr="009A77D3">
        <w:rPr>
          <w:color w:val="000000"/>
          <w:lang w:val="el-GR" w:eastAsia="el-GR"/>
        </w:rPr>
        <w:t xml:space="preserve">Η ένωση οικονομικών φορέων υποβάλλει κοινή προσφορά, η οποία υπογράφεται υποχρεωτικά </w:t>
      </w:r>
      <w:r w:rsidRPr="00C56140">
        <w:rPr>
          <w:lang w:val="el-GR"/>
        </w:rPr>
        <w:t xml:space="preserve">ηλεκτρονικά </w:t>
      </w:r>
      <w:r w:rsidRPr="009A77D3">
        <w:rPr>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9A77D3">
        <w:rPr>
          <w:rStyle w:val="WW-FootnoteReference7"/>
          <w:color w:val="000000"/>
          <w:lang w:val="el-GR" w:eastAsia="el-GR"/>
        </w:rPr>
        <w:footnoteReference w:id="10"/>
      </w:r>
      <w:r w:rsidRPr="009A77D3">
        <w:rPr>
          <w:color w:val="000000"/>
          <w:lang w:val="el-GR" w:eastAsia="el-GR"/>
        </w:rPr>
        <w:t>.</w:t>
      </w:r>
    </w:p>
    <w:p w14:paraId="6D8B1BE0" w14:textId="5E3B1C97" w:rsidR="00553AD3" w:rsidRPr="00C56140" w:rsidRDefault="001B6564" w:rsidP="007878A8">
      <w:pPr>
        <w:spacing w:before="120" w:line="276" w:lineRule="auto"/>
        <w:rPr>
          <w:lang w:val="el-GR"/>
        </w:rPr>
      </w:pPr>
      <w:r w:rsidRPr="00C56140">
        <w:rPr>
          <w:lang w:val="el-GR"/>
        </w:rPr>
        <w:t xml:space="preserve">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 </w:t>
      </w:r>
      <w:hyperlink r:id="rId23" w:history="1"/>
      <w:hyperlink r:id="rId24" w:history="1"/>
    </w:p>
    <w:p w14:paraId="02ADCEC5" w14:textId="77777777" w:rsidR="002B2F6A" w:rsidRPr="00C56140" w:rsidRDefault="002B2F6A" w:rsidP="002B2F6A">
      <w:pPr>
        <w:rPr>
          <w:lang w:val="el-GR"/>
        </w:rPr>
      </w:pPr>
      <w:r w:rsidRPr="009A77D3">
        <w:rPr>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9A77D3">
        <w:rPr>
          <w:rStyle w:val="ab"/>
          <w:color w:val="000000"/>
          <w:lang w:val="el-GR" w:eastAsia="el-GR"/>
        </w:rPr>
        <w:footnoteReference w:id="11"/>
      </w:r>
    </w:p>
    <w:p w14:paraId="60E1FB1C" w14:textId="77777777" w:rsidR="002B2F6A" w:rsidRPr="00C56140" w:rsidRDefault="002B2F6A" w:rsidP="002B2F6A">
      <w:pPr>
        <w:rPr>
          <w:color w:val="000000"/>
          <w:lang w:val="el-GR" w:eastAsia="el-GR"/>
        </w:rPr>
      </w:pPr>
    </w:p>
    <w:p w14:paraId="586B4D12" w14:textId="77777777" w:rsidR="008338F0" w:rsidRPr="009A77D3" w:rsidRDefault="003355E7" w:rsidP="005A1609">
      <w:pPr>
        <w:pStyle w:val="32"/>
        <w:ind w:left="709" w:hanging="709"/>
        <w:rPr>
          <w:rFonts w:cs="Tahoma"/>
          <w:lang w:val="el-GR"/>
        </w:rPr>
      </w:pPr>
      <w:bookmarkStart w:id="213" w:name="_Toc74566860"/>
      <w:bookmarkStart w:id="214" w:name="_Ref496542299"/>
      <w:bookmarkStart w:id="215" w:name="_Toc97194298"/>
      <w:bookmarkStart w:id="216" w:name="_Toc97194437"/>
      <w:bookmarkStart w:id="217" w:name="_Toc167222849"/>
      <w:bookmarkEnd w:id="213"/>
      <w:r w:rsidRPr="009A77D3">
        <w:rPr>
          <w:rFonts w:cs="Tahoma"/>
          <w:lang w:val="el-GR"/>
        </w:rPr>
        <w:t>Χρόνος και Τρόπος υποβολής προσφορών</w:t>
      </w:r>
      <w:bookmarkEnd w:id="214"/>
      <w:bookmarkEnd w:id="215"/>
      <w:bookmarkEnd w:id="216"/>
      <w:bookmarkEnd w:id="217"/>
      <w:r w:rsidRPr="009A77D3">
        <w:rPr>
          <w:rFonts w:cs="Tahoma"/>
          <w:lang w:val="el-GR"/>
        </w:rPr>
        <w:t xml:space="preserve"> </w:t>
      </w:r>
    </w:p>
    <w:p w14:paraId="27788B99" w14:textId="5A03FC27" w:rsidR="008338F0" w:rsidRPr="00C56140" w:rsidRDefault="008338F0" w:rsidP="00DB2BAF">
      <w:pPr>
        <w:rPr>
          <w:lang w:val="el-GR"/>
        </w:rPr>
      </w:pPr>
    </w:p>
    <w:p w14:paraId="5690412D" w14:textId="5E4284EB" w:rsidR="004B759E" w:rsidRPr="00C56140" w:rsidRDefault="000F0E29" w:rsidP="00D472F0">
      <w:pPr>
        <w:rPr>
          <w:b/>
          <w:bCs/>
          <w:lang w:val="el-GR"/>
        </w:rPr>
      </w:pPr>
      <w:bookmarkStart w:id="218" w:name="_Toc74566862"/>
      <w:bookmarkStart w:id="219" w:name="_Toc97194299"/>
      <w:bookmarkEnd w:id="218"/>
      <w:r w:rsidRPr="00C56140">
        <w:rPr>
          <w:b/>
          <w:bCs/>
          <w:lang w:val="el-GR"/>
        </w:rPr>
        <w:t xml:space="preserve">2.4.2.1 </w:t>
      </w:r>
      <w:r w:rsidR="00893B0F" w:rsidRPr="00C56140">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C56140">
        <w:rPr>
          <w:lang w:val="el-GR"/>
        </w:rPr>
        <w:t xml:space="preserve"> </w:t>
      </w:r>
      <w:r w:rsidR="00893B0F" w:rsidRPr="00C56140">
        <w:rPr>
          <w:lang w:val="el-GR"/>
        </w:rPr>
        <w:t>(</w:t>
      </w:r>
      <w:r w:rsidR="00F41119" w:rsidRPr="00C56140">
        <w:rPr>
          <w:lang w:val="el-GR"/>
        </w:rPr>
        <w:t xml:space="preserve">άρθρο </w:t>
      </w:r>
      <w:r w:rsidR="00F41119" w:rsidRPr="00C56140">
        <w:rPr>
          <w:b/>
          <w:bCs/>
          <w:lang w:val="el-GR"/>
        </w:rPr>
        <w:fldChar w:fldCharType="begin"/>
      </w:r>
      <w:r w:rsidR="00F41119" w:rsidRPr="00C56140">
        <w:rPr>
          <w:lang w:val="el-GR"/>
        </w:rPr>
        <w:instrText xml:space="preserve"> REF _Ref40979373 \r \h  \* MERGEFORMAT </w:instrText>
      </w:r>
      <w:r w:rsidR="00F41119" w:rsidRPr="00C56140">
        <w:rPr>
          <w:b/>
          <w:bCs/>
          <w:lang w:val="el-GR"/>
        </w:rPr>
      </w:r>
      <w:r w:rsidR="00F41119" w:rsidRPr="00C56140">
        <w:rPr>
          <w:b/>
          <w:bCs/>
          <w:lang w:val="el-GR"/>
        </w:rPr>
        <w:fldChar w:fldCharType="separate"/>
      </w:r>
      <w:r w:rsidR="00CB4F34">
        <w:rPr>
          <w:lang w:val="el-GR"/>
        </w:rPr>
        <w:t>1.5</w:t>
      </w:r>
      <w:r w:rsidR="00F41119" w:rsidRPr="00C56140">
        <w:rPr>
          <w:b/>
          <w:bCs/>
          <w:lang w:val="el-GR"/>
        </w:rPr>
        <w:fldChar w:fldCharType="end"/>
      </w:r>
      <w:r w:rsidR="00893B0F" w:rsidRPr="00C56140">
        <w:rPr>
          <w:lang w:val="el-GR"/>
        </w:rPr>
        <w:t xml:space="preserve">), στην </w:t>
      </w:r>
      <w:r w:rsidR="00893B0F" w:rsidRPr="00C56140">
        <w:rPr>
          <w:color w:val="000000"/>
          <w:lang w:val="el-GR"/>
        </w:rPr>
        <w:t>Ελληνική</w:t>
      </w:r>
      <w:r w:rsidR="00893B0F" w:rsidRPr="00C56140">
        <w:rPr>
          <w:lang w:val="el-GR"/>
        </w:rPr>
        <w:t xml:space="preserve"> Γλώσσα, σε ηλεκτρονικό φάκελο, σύμφωνα με τα αναφερόμενα στο ν.4412/2016 , </w:t>
      </w:r>
      <w:r w:rsidR="004B759E" w:rsidRPr="00C56140">
        <w:rPr>
          <w:lang w:val="el-GR"/>
        </w:rPr>
        <w:t>ιδίως στα άρθρα 36 και 37 και στην κατ’ εξουσιοδότηση των διατάξεων της παρ. 5 του άρθρου 36 του ν.4412/2016 εκδοθείσα με αρ. 64233</w:t>
      </w:r>
      <w:r w:rsidR="00C40C9D" w:rsidRPr="00C56140">
        <w:rPr>
          <w:lang w:val="el-GR"/>
        </w:rPr>
        <w:t xml:space="preserve"> </w:t>
      </w:r>
      <w:r w:rsidR="004B759E" w:rsidRPr="00C56140">
        <w:rPr>
          <w:lang w:val="el-GR"/>
        </w:rPr>
        <w:t>(ΦΕΚ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9"/>
      <w:r w:rsidR="005647D1" w:rsidRPr="00C56140">
        <w:rPr>
          <w:lang w:val="el-GR"/>
        </w:rPr>
        <w:t>.</w:t>
      </w:r>
    </w:p>
    <w:p w14:paraId="772137F5" w14:textId="22896A76" w:rsidR="004B759E" w:rsidRPr="00C56140" w:rsidRDefault="004B759E" w:rsidP="004B759E">
      <w:pPr>
        <w:rPr>
          <w:b/>
          <w:bCs/>
          <w:lang w:val="el-GR"/>
        </w:rPr>
      </w:pPr>
      <w:r w:rsidRPr="00C56140">
        <w:rPr>
          <w:color w:val="000000"/>
          <w:lang w:val="el-GR"/>
        </w:rPr>
        <w:t>Για τη συμμετοχή στο</w:t>
      </w:r>
      <w:r w:rsidR="00D47563" w:rsidRPr="00C56140">
        <w:rPr>
          <w:color w:val="000000"/>
          <w:lang w:val="el-GR"/>
        </w:rPr>
        <w:t>ν</w:t>
      </w:r>
      <w:r w:rsidRPr="00C56140">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C56140" w:rsidRDefault="000F0E29" w:rsidP="00D472F0">
      <w:pPr>
        <w:rPr>
          <w:lang w:val="el-GR"/>
        </w:rPr>
      </w:pPr>
      <w:bookmarkStart w:id="220" w:name="_Toc97194300"/>
    </w:p>
    <w:p w14:paraId="72290D97" w14:textId="1C0B35FA" w:rsidR="004B759E" w:rsidRPr="00C56140" w:rsidRDefault="000F0E29" w:rsidP="00D472F0">
      <w:pPr>
        <w:rPr>
          <w:lang w:val="el-GR"/>
        </w:rPr>
      </w:pPr>
      <w:r w:rsidRPr="00C56140">
        <w:rPr>
          <w:b/>
          <w:bCs/>
          <w:lang w:val="el-GR"/>
        </w:rPr>
        <w:t>2.4.2.2</w:t>
      </w:r>
      <w:r w:rsidRPr="00C56140">
        <w:rPr>
          <w:lang w:val="el-GR"/>
        </w:rPr>
        <w:t xml:space="preserve"> </w:t>
      </w:r>
      <w:r w:rsidR="00893B0F" w:rsidRPr="00C56140">
        <w:rPr>
          <w:lang w:val="el-GR"/>
        </w:rPr>
        <w:t xml:space="preserve">Ο χρόνος υποβολής της προσφοράς </w:t>
      </w:r>
      <w:r w:rsidR="004B759E" w:rsidRPr="00C56140">
        <w:rPr>
          <w:lang w:val="el-GR"/>
        </w:rPr>
        <w:t>μέσω του ΕΣΗΔΗΣ βεβαιώνεται αυτόματα από το ΕΣΗΔΗΣ με υπηρεσίες χρονοσήμανσης, σύμφωνα με τα οριζόμενα στο άρθρο 37</w:t>
      </w:r>
      <w:r w:rsidR="004B759E" w:rsidRPr="009A77D3">
        <w:rPr>
          <w:lang w:val="el-GR"/>
        </w:rPr>
        <w:t xml:space="preserve"> </w:t>
      </w:r>
      <w:r w:rsidR="004B759E" w:rsidRPr="00C56140">
        <w:rPr>
          <w:lang w:val="el-GR"/>
        </w:rPr>
        <w:t>του ν. 4412/2016 και τις διατάξεις του άρθρου 10 της ως άνω κοινής υπουργικής απόφασης.</w:t>
      </w:r>
      <w:bookmarkEnd w:id="220"/>
    </w:p>
    <w:p w14:paraId="2BFB3CEA" w14:textId="77777777" w:rsidR="004B759E" w:rsidRPr="00C56140" w:rsidRDefault="004B759E" w:rsidP="004B759E">
      <w:pPr>
        <w:spacing w:after="0"/>
        <w:rPr>
          <w:lang w:val="el-GR"/>
        </w:rPr>
      </w:pPr>
      <w:r w:rsidRPr="00C56140">
        <w:rPr>
          <w:lang w:val="el-GR"/>
        </w:rPr>
        <w:t xml:space="preserve">Μετά την παρέλευση της καταληκτικής ημερομηνίας και ώρας, δεν υπάρχει η δυνατότητα υποβολής προσφοράς στο ΕΣΗΔΗΣ. </w:t>
      </w:r>
      <w:r w:rsidRPr="009A77D3">
        <w:rPr>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C56140" w:rsidRDefault="004B759E" w:rsidP="00821852">
      <w:pPr>
        <w:rPr>
          <w:lang w:val="el-GR"/>
        </w:rPr>
      </w:pPr>
    </w:p>
    <w:p w14:paraId="03BBDB50" w14:textId="77777777" w:rsidR="000F0E29" w:rsidRPr="00C56140" w:rsidRDefault="000F0E29" w:rsidP="00D472F0">
      <w:pPr>
        <w:rPr>
          <w:lang w:val="el-GR"/>
        </w:rPr>
      </w:pPr>
      <w:bookmarkStart w:id="221" w:name="_Toc74566865"/>
      <w:bookmarkStart w:id="222" w:name="_Toc97194301"/>
      <w:bookmarkEnd w:id="221"/>
    </w:p>
    <w:p w14:paraId="5865AACC" w14:textId="5E87BD3D" w:rsidR="004B759E" w:rsidRPr="00C56140" w:rsidRDefault="000F0E29" w:rsidP="00D472F0">
      <w:pPr>
        <w:rPr>
          <w:lang w:val="el-GR"/>
        </w:rPr>
      </w:pPr>
      <w:r w:rsidRPr="00C56140">
        <w:rPr>
          <w:b/>
          <w:bCs/>
          <w:lang w:val="el-GR"/>
        </w:rPr>
        <w:t>2.4.2.3</w:t>
      </w:r>
      <w:r w:rsidRPr="00C56140">
        <w:rPr>
          <w:lang w:val="el-GR"/>
        </w:rPr>
        <w:t xml:space="preserve"> </w:t>
      </w:r>
      <w:r w:rsidR="004B759E" w:rsidRPr="00C56140">
        <w:rPr>
          <w:lang w:val="el-GR"/>
        </w:rPr>
        <w:t>Οι οικονομικοί φορείς υποβάλλουν με την προσφορά τους τα ακόλουθα</w:t>
      </w:r>
      <w:r w:rsidR="00CA3957" w:rsidRPr="00C56140">
        <w:rPr>
          <w:lang w:val="el-GR"/>
        </w:rPr>
        <w:t>,</w:t>
      </w:r>
      <w:r w:rsidR="004B759E" w:rsidRPr="00C56140">
        <w:rPr>
          <w:lang w:val="el-GR"/>
        </w:rPr>
        <w:t xml:space="preserve"> σύμφωνα με τις διατάξεις του άρθρου 13 της Κ.Υ.Α. ΕΣΗΔΗΣ Προμήθειες και Υπηρεσίες:</w:t>
      </w:r>
      <w:bookmarkEnd w:id="222"/>
      <w:r w:rsidR="004B759E" w:rsidRPr="00C56140">
        <w:rPr>
          <w:lang w:val="el-GR"/>
        </w:rPr>
        <w:t xml:space="preserve"> </w:t>
      </w:r>
    </w:p>
    <w:p w14:paraId="4F563BCF" w14:textId="1966FBF2" w:rsidR="004B759E" w:rsidRPr="00C56140" w:rsidRDefault="004B759E" w:rsidP="004B759E">
      <w:pPr>
        <w:rPr>
          <w:lang w:val="el-GR"/>
        </w:rPr>
      </w:pPr>
      <w:r w:rsidRPr="00C56140">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w:t>
      </w:r>
      <w:r w:rsidR="00DF776D" w:rsidRPr="00C56140">
        <w:rPr>
          <w:lang w:val="el-GR"/>
        </w:rPr>
        <w:t xml:space="preserve"> </w:t>
      </w:r>
      <w:r w:rsidRPr="00C56140">
        <w:rPr>
          <w:lang w:val="el-GR"/>
        </w:rPr>
        <w:t>σύμφωνα με τις διατάξεις της κείμενης νομοθεσίας και την παρούσα.</w:t>
      </w:r>
    </w:p>
    <w:p w14:paraId="3A415D06" w14:textId="77777777" w:rsidR="004B759E" w:rsidRPr="00C56140" w:rsidRDefault="004B759E" w:rsidP="004B759E">
      <w:pPr>
        <w:rPr>
          <w:lang w:val="el-GR"/>
        </w:rPr>
      </w:pPr>
      <w:r w:rsidRPr="00C56140">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0282506C" w:rsidR="004B759E" w:rsidRPr="00C56140" w:rsidRDefault="004B759E" w:rsidP="004B759E">
      <w:pPr>
        <w:rPr>
          <w:lang w:val="el-GR"/>
        </w:rPr>
      </w:pPr>
      <w:r w:rsidRPr="00C56140">
        <w:rPr>
          <w:lang w:val="el-GR"/>
        </w:rPr>
        <w:t>Από τον Οικονομικό Φορέα σημαίνονται, με χρήση της</w:t>
      </w:r>
      <w:r w:rsidR="00DF776D" w:rsidRPr="00C56140">
        <w:rPr>
          <w:lang w:val="el-GR"/>
        </w:rPr>
        <w:t xml:space="preserve"> </w:t>
      </w:r>
      <w:r w:rsidRPr="00C56140">
        <w:rPr>
          <w:lang w:val="el-GR"/>
        </w:rPr>
        <w:t>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Pr="00C56140" w:rsidRDefault="00AA2F17" w:rsidP="004B759E">
      <w:pPr>
        <w:rPr>
          <w:lang w:val="el-GR"/>
        </w:rPr>
      </w:pPr>
      <w:r w:rsidRPr="00C56140">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C56140" w:rsidRDefault="00D472F0" w:rsidP="000F0E29">
      <w:pPr>
        <w:rPr>
          <w:lang w:val="el-GR"/>
        </w:rPr>
      </w:pPr>
      <w:bookmarkStart w:id="223" w:name="_Ref75869622"/>
      <w:bookmarkStart w:id="224" w:name="_Toc97194302"/>
    </w:p>
    <w:p w14:paraId="257211A1" w14:textId="77777777" w:rsidR="001B6564" w:rsidRPr="003E4A6A" w:rsidRDefault="000F0E29" w:rsidP="001B6564">
      <w:pPr>
        <w:rPr>
          <w:lang w:val="el-GR"/>
        </w:rPr>
      </w:pPr>
      <w:r w:rsidRPr="00C56140">
        <w:rPr>
          <w:b/>
          <w:bCs/>
          <w:lang w:val="el-GR"/>
        </w:rPr>
        <w:t>2.4.2.4</w:t>
      </w:r>
      <w:r w:rsidRPr="00C56140">
        <w:rPr>
          <w:lang w:val="el-GR"/>
        </w:rPr>
        <w:t xml:space="preserve"> </w:t>
      </w:r>
      <w:r w:rsidR="00486D17" w:rsidRPr="00C56140">
        <w:rPr>
          <w:lang w:val="el-GR"/>
        </w:rPr>
        <w:t>Εφόσον οι Οικονομικοί Φορείς καταχωρίσουν τα σχετικά στοιχεία, μεταδεδομένα και συνημμένα ηλεκτρονικά αρχεία που</w:t>
      </w:r>
      <w:r w:rsidR="00DF776D" w:rsidRPr="00C56140">
        <w:rPr>
          <w:lang w:val="el-GR"/>
        </w:rPr>
        <w:t xml:space="preserve"> </w:t>
      </w:r>
      <w:r w:rsidR="00486D17" w:rsidRPr="00C56140">
        <w:rPr>
          <w:lang w:val="el-GR"/>
        </w:rPr>
        <w:t>αφορούν δικαιολογητικά συμμετοχής-τεχνικής προσφοράς και οικονομικής προσφοράς στο ΕΣΗΔΗΣ, στην συνέχεια, μέσω σχετικής λειτουργικότητας,</w:t>
      </w:r>
      <w:r w:rsidR="00DF776D" w:rsidRPr="00C56140">
        <w:rPr>
          <w:lang w:val="el-GR"/>
        </w:rPr>
        <w:t xml:space="preserve"> </w:t>
      </w:r>
      <w:r w:rsidR="00486D17" w:rsidRPr="00C56140">
        <w:rPr>
          <w:lang w:val="el-GR"/>
        </w:rPr>
        <w:t>εξάγουν αναφορές (εκτυπώσεις) σε μορφή ηλεκτρονικών αρχείων με μορφότυπο PDF, τα οποία</w:t>
      </w:r>
      <w:r w:rsidR="00DF776D" w:rsidRPr="00C56140">
        <w:rPr>
          <w:lang w:val="el-GR"/>
        </w:rPr>
        <w:t xml:space="preserve"> </w:t>
      </w:r>
      <w:r w:rsidR="00486D17" w:rsidRPr="00C56140">
        <w:rPr>
          <w:lang w:val="el-GR"/>
        </w:rPr>
        <w:t>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w:t>
      </w:r>
      <w:r w:rsidR="00DF776D" w:rsidRPr="00C56140">
        <w:rPr>
          <w:lang w:val="el-GR"/>
        </w:rPr>
        <w:t xml:space="preserve"> </w:t>
      </w:r>
      <w:r w:rsidR="00486D17" w:rsidRPr="00C56140">
        <w:rPr>
          <w:lang w:val="el-GR"/>
        </w:rPr>
        <w:t>ξεχωριστά, από τη στιγμή που έχει ολοκληρωθεί η καταχώριση των στοιχείων σε αυτόν</w:t>
      </w:r>
      <w:r w:rsidR="00486D17" w:rsidRPr="00C56140">
        <w:rPr>
          <w:vertAlign w:val="superscript"/>
          <w:lang w:val="el-GR"/>
        </w:rPr>
        <w:footnoteReference w:id="12"/>
      </w:r>
      <w:r w:rsidR="00486D17" w:rsidRPr="00C56140">
        <w:rPr>
          <w:lang w:val="el-GR"/>
        </w:rPr>
        <w:t>.</w:t>
      </w:r>
      <w:r w:rsidR="00DF776D" w:rsidRPr="00C56140">
        <w:rPr>
          <w:lang w:val="el-GR"/>
        </w:rPr>
        <w:t xml:space="preserve"> </w:t>
      </w:r>
      <w:bookmarkStart w:id="225" w:name="_Toc74566867"/>
      <w:bookmarkStart w:id="226" w:name="_Toc74566868"/>
      <w:bookmarkStart w:id="227" w:name="_Toc74566869"/>
      <w:bookmarkStart w:id="228" w:name="_Toc74566870"/>
      <w:bookmarkEnd w:id="225"/>
      <w:bookmarkEnd w:id="226"/>
      <w:bookmarkEnd w:id="227"/>
      <w:bookmarkEnd w:id="228"/>
      <w:r w:rsidR="00893B0F" w:rsidRPr="00C56140">
        <w:rPr>
          <w:lang w:val="el-GR"/>
        </w:rPr>
        <w:t>Οι οικονομικοί φορείς συντάσσουν την τεχνική και οικονομική τους προσφορά</w:t>
      </w:r>
      <w:r w:rsidR="00CA1F25" w:rsidRPr="00C56140">
        <w:rPr>
          <w:lang w:val="el-GR"/>
        </w:rPr>
        <w:t xml:space="preserve"> σύμφωνα με τις απαιτήσεις της παρούσας </w:t>
      </w:r>
    </w:p>
    <w:p w14:paraId="6AB25FD5" w14:textId="30B024D9" w:rsidR="00FC039B" w:rsidRPr="00C56140" w:rsidRDefault="001B6564" w:rsidP="003E4A6A">
      <w:pPr>
        <w:rPr>
          <w:lang w:val="el-GR"/>
        </w:rPr>
      </w:pPr>
      <w:r w:rsidRPr="00C56140">
        <w:rPr>
          <w:lang w:val="el-GR"/>
        </w:rPr>
        <w:fldChar w:fldCharType="begin"/>
      </w:r>
      <w:r w:rsidRPr="00C56140">
        <w:rPr>
          <w:lang w:val="el-GR"/>
        </w:rPr>
        <w:instrText xml:space="preserve"> REF _Ref510087097 \h </w:instrText>
      </w:r>
      <w:r w:rsidR="00C56140">
        <w:rPr>
          <w:lang w:val="el-GR"/>
        </w:rPr>
        <w:instrText xml:space="preserve"> \* MERGEFORMAT </w:instrText>
      </w:r>
      <w:r w:rsidRPr="00C56140">
        <w:rPr>
          <w:lang w:val="el-GR"/>
        </w:rPr>
      </w:r>
      <w:r w:rsidRPr="00C56140">
        <w:rPr>
          <w:lang w:val="el-GR"/>
        </w:rPr>
        <w:fldChar w:fldCharType="separate"/>
      </w:r>
      <w:r w:rsidR="00CB4F34" w:rsidRPr="00CB4F34">
        <w:rPr>
          <w:lang w:val="el-GR"/>
        </w:rPr>
        <w:t>ΠΑΡΑΡΤΗΜΑ V – Υπόδειγμα Τεχνικής Προσφοράς</w:t>
      </w:r>
      <w:r w:rsidRPr="00C56140">
        <w:rPr>
          <w:lang w:val="el-GR"/>
        </w:rPr>
        <w:fldChar w:fldCharType="end"/>
      </w:r>
      <w:r w:rsidRPr="00C56140">
        <w:rPr>
          <w:lang w:val="el-GR"/>
        </w:rPr>
        <w:t xml:space="preserve"> &amp; </w:t>
      </w:r>
      <w:r w:rsidRPr="00C56140">
        <w:rPr>
          <w:lang w:val="el-GR"/>
        </w:rPr>
        <w:fldChar w:fldCharType="begin"/>
      </w:r>
      <w:r w:rsidRPr="00C56140">
        <w:rPr>
          <w:lang w:val="el-GR"/>
        </w:rPr>
        <w:instrText xml:space="preserve"> REF _Ref510087099 \h </w:instrText>
      </w:r>
      <w:r w:rsidR="00C56140">
        <w:rPr>
          <w:lang w:val="el-GR"/>
        </w:rPr>
        <w:instrText xml:space="preserve"> \* MERGEFORMAT </w:instrText>
      </w:r>
      <w:r w:rsidRPr="00C56140">
        <w:rPr>
          <w:lang w:val="el-GR"/>
        </w:rPr>
      </w:r>
      <w:r w:rsidRPr="00C56140">
        <w:rPr>
          <w:lang w:val="el-GR"/>
        </w:rPr>
        <w:fldChar w:fldCharType="separate"/>
      </w:r>
      <w:r w:rsidR="00CB4F34" w:rsidRPr="0075788F">
        <w:rPr>
          <w:lang w:val="el-GR"/>
        </w:rPr>
        <w:t xml:space="preserve">ΠΑΡΑΡΤΗΜΑ </w:t>
      </w:r>
      <w:r w:rsidR="00CB4F34" w:rsidRPr="0075788F">
        <w:t>VI</w:t>
      </w:r>
      <w:r w:rsidR="00CB4F34" w:rsidRPr="0075788F">
        <w:rPr>
          <w:lang w:val="el-GR"/>
        </w:rPr>
        <w:t xml:space="preserve"> – Υπόδειγμα Οικονομικής Προσφοράς</w:t>
      </w:r>
      <w:r w:rsidRPr="00C56140">
        <w:rPr>
          <w:lang w:val="el-GR"/>
        </w:rPr>
        <w:fldChar w:fldCharType="end"/>
      </w:r>
      <w:r w:rsidRPr="00C56140">
        <w:rPr>
          <w:lang w:val="el-GR"/>
        </w:rPr>
        <w:t xml:space="preserve">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23"/>
      <w:bookmarkEnd w:id="224"/>
    </w:p>
    <w:p w14:paraId="3E8370F2" w14:textId="77777777" w:rsidR="003E4A6A" w:rsidRDefault="003E4A6A" w:rsidP="00D472F0">
      <w:pPr>
        <w:rPr>
          <w:b/>
          <w:bCs/>
          <w:lang w:val="el-GR"/>
        </w:rPr>
      </w:pPr>
      <w:bookmarkStart w:id="229" w:name="_Toc74566872"/>
      <w:bookmarkStart w:id="230" w:name="_Toc74566873"/>
      <w:bookmarkStart w:id="231" w:name="_Toc97194304"/>
      <w:bookmarkEnd w:id="229"/>
      <w:bookmarkEnd w:id="230"/>
    </w:p>
    <w:p w14:paraId="54173B71" w14:textId="15D243E5" w:rsidR="004E36A7" w:rsidRPr="00C56140" w:rsidRDefault="000F0E29" w:rsidP="00D472F0">
      <w:pPr>
        <w:rPr>
          <w:lang w:val="el-GR"/>
        </w:rPr>
      </w:pPr>
      <w:r w:rsidRPr="00C56140">
        <w:rPr>
          <w:b/>
          <w:bCs/>
          <w:lang w:val="el-GR"/>
        </w:rPr>
        <w:lastRenderedPageBreak/>
        <w:t>2.4.2.5</w:t>
      </w:r>
      <w:r w:rsidRPr="00C56140">
        <w:rPr>
          <w:lang w:val="el-GR"/>
        </w:rPr>
        <w:t xml:space="preserve"> </w:t>
      </w:r>
      <w:r w:rsidR="004E36A7" w:rsidRPr="00C56140">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31"/>
    </w:p>
    <w:p w14:paraId="1A503652" w14:textId="77777777" w:rsidR="004E36A7" w:rsidRPr="00C56140" w:rsidRDefault="004E36A7" w:rsidP="004E36A7">
      <w:pPr>
        <w:rPr>
          <w:color w:val="000000"/>
          <w:lang w:val="el-GR"/>
        </w:rPr>
      </w:pPr>
      <w:bookmarkStart w:id="232" w:name="_Hlk71366084"/>
      <w:r w:rsidRPr="00C56140">
        <w:rPr>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12409A38" w14:textId="77777777" w:rsidR="004E36A7" w:rsidRPr="00C56140" w:rsidRDefault="004E36A7" w:rsidP="004E36A7">
      <w:pPr>
        <w:rPr>
          <w:color w:val="000000"/>
          <w:lang w:val="el-GR"/>
        </w:rPr>
      </w:pPr>
      <w:r w:rsidRPr="00C5614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56140">
        <w:rPr>
          <w:color w:val="000000"/>
          <w:lang w:val="en-US"/>
        </w:rPr>
        <w:t>e</w:t>
      </w:r>
      <w:r w:rsidRPr="00C56140">
        <w:rPr>
          <w:color w:val="000000"/>
          <w:lang w:val="el-GR"/>
        </w:rPr>
        <w:t>-</w:t>
      </w:r>
      <w:r w:rsidRPr="00C56140">
        <w:rPr>
          <w:color w:val="000000"/>
          <w:lang w:val="en-US"/>
        </w:rPr>
        <w:t>Apostille</w:t>
      </w:r>
      <w:r w:rsidRPr="00C56140">
        <w:rPr>
          <w:color w:val="000000"/>
          <w:lang w:val="el-GR"/>
        </w:rPr>
        <w:t xml:space="preserve"> </w:t>
      </w:r>
    </w:p>
    <w:p w14:paraId="5369132F" w14:textId="77777777" w:rsidR="004E36A7" w:rsidRPr="00C56140" w:rsidRDefault="004E36A7" w:rsidP="004E36A7">
      <w:pPr>
        <w:rPr>
          <w:color w:val="000000"/>
          <w:lang w:val="el-GR"/>
        </w:rPr>
      </w:pPr>
      <w:r w:rsidRPr="00C5614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56140" w:rsidRDefault="004E36A7" w:rsidP="004E36A7">
      <w:pPr>
        <w:rPr>
          <w:color w:val="000000"/>
          <w:lang w:val="el-GR"/>
        </w:rPr>
      </w:pPr>
      <w:r w:rsidRPr="00C56140">
        <w:rPr>
          <w:color w:val="000000"/>
          <w:lang w:val="el-GR"/>
        </w:rPr>
        <w:t>γ) είτε του άρθρου 11 του ν. 2690/1999 (Α΄ 45),</w:t>
      </w:r>
      <w:r w:rsidRPr="00C56140">
        <w:rPr>
          <w:rStyle w:val="ab"/>
          <w:color w:val="000000"/>
          <w:lang w:val="el-GR"/>
        </w:rPr>
        <w:t xml:space="preserve"> </w:t>
      </w:r>
    </w:p>
    <w:p w14:paraId="259D0117" w14:textId="3DC4E02A" w:rsidR="004E36A7" w:rsidRPr="00C56140" w:rsidRDefault="004E36A7" w:rsidP="004E36A7">
      <w:pPr>
        <w:rPr>
          <w:color w:val="000000"/>
          <w:lang w:val="el-GR"/>
        </w:rPr>
      </w:pPr>
      <w:r w:rsidRPr="00C56140">
        <w:rPr>
          <w:color w:val="000000"/>
          <w:lang w:val="el-GR"/>
        </w:rPr>
        <w:t>δ) είτε της παρ. 2 του άρθρου 37 του ν. 4412/2016, περί χρήσης ηλεκτρονικών υπογραφών σε ηλεκτρονικές διαδικασίες δημοσίων συμβάσεων,</w:t>
      </w:r>
      <w:r w:rsidR="00DF776D" w:rsidRPr="00C56140">
        <w:rPr>
          <w:color w:val="000000"/>
          <w:lang w:val="el-GR"/>
        </w:rPr>
        <w:t xml:space="preserve"> </w:t>
      </w:r>
    </w:p>
    <w:p w14:paraId="133FA60D" w14:textId="77777777" w:rsidR="004E36A7" w:rsidRPr="00C56140" w:rsidRDefault="004E36A7" w:rsidP="004E36A7">
      <w:pPr>
        <w:rPr>
          <w:color w:val="000000"/>
          <w:lang w:val="el-GR"/>
        </w:rPr>
      </w:pPr>
      <w:r w:rsidRPr="00C5614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C56140" w:rsidRDefault="004E36A7" w:rsidP="004E36A7">
      <w:pPr>
        <w:rPr>
          <w:color w:val="000000"/>
          <w:lang w:val="el-GR"/>
        </w:rPr>
      </w:pPr>
      <w:r w:rsidRPr="00C56140">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3342BE0" w14:textId="77777777" w:rsidR="004E36A7" w:rsidRPr="00C56140" w:rsidRDefault="004E36A7" w:rsidP="004E36A7">
      <w:pPr>
        <w:spacing w:after="144"/>
        <w:rPr>
          <w:b/>
          <w:strike/>
          <w:color w:val="000000"/>
          <w:lang w:val="el-GR"/>
        </w:rPr>
      </w:pPr>
      <w:r w:rsidRPr="00C56140">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C56140">
        <w:rPr>
          <w:b/>
          <w:color w:val="000000"/>
          <w:lang w:val="el-GR"/>
        </w:rPr>
        <w:t xml:space="preserve">. </w:t>
      </w:r>
      <w:bookmarkEnd w:id="232"/>
    </w:p>
    <w:p w14:paraId="5383EF47" w14:textId="77777777" w:rsidR="000674D2" w:rsidRPr="00C56140" w:rsidRDefault="000674D2" w:rsidP="000674D2">
      <w:pPr>
        <w:rPr>
          <w:lang w:val="el-GR"/>
        </w:rPr>
      </w:pPr>
      <w:r w:rsidRPr="00C5614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3E4A6A">
        <w:rPr>
          <w:rFonts w:eastAsia="Calibri"/>
          <w:lang w:val="el-GR" w:eastAsia="el-GR"/>
        </w:rPr>
        <w:t xml:space="preserve"> </w:t>
      </w:r>
      <w:r w:rsidRPr="00C56140">
        <w:rPr>
          <w:lang w:val="el-GR"/>
        </w:rPr>
        <w:t>Τέτοια στοιχεία και δικαιολογητικά ενδεικτικά είναι :</w:t>
      </w:r>
    </w:p>
    <w:p w14:paraId="077F5026" w14:textId="77777777" w:rsidR="000674D2" w:rsidRPr="00C56140" w:rsidRDefault="000674D2" w:rsidP="000674D2">
      <w:pPr>
        <w:rPr>
          <w:lang w:val="el-GR"/>
        </w:rPr>
      </w:pPr>
      <w:r w:rsidRPr="00C5614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56140" w:rsidRDefault="000674D2" w:rsidP="000674D2">
      <w:pPr>
        <w:rPr>
          <w:lang w:val="el-GR"/>
        </w:rPr>
      </w:pPr>
      <w:r w:rsidRPr="00C56140">
        <w:rPr>
          <w:lang w:val="el-GR"/>
        </w:rPr>
        <w:t xml:space="preserve">β) αυτά που δεν υπάγονται στις διατάξεις του άρθρου 11 παρ. 2 του ν. 2690/1999, </w:t>
      </w:r>
    </w:p>
    <w:p w14:paraId="3D6835B7" w14:textId="40E4485A" w:rsidR="000674D2" w:rsidRPr="00C56140" w:rsidRDefault="000674D2" w:rsidP="000674D2">
      <w:pPr>
        <w:rPr>
          <w:lang w:val="el-GR"/>
        </w:rPr>
      </w:pPr>
      <w:r w:rsidRPr="00C56140">
        <w:rPr>
          <w:lang w:val="el-GR"/>
        </w:rPr>
        <w:t>γ) ιδιωτικά έγγραφα τα οποία δεν</w:t>
      </w:r>
      <w:r w:rsidR="00DF776D" w:rsidRPr="00C56140">
        <w:rPr>
          <w:lang w:val="el-GR"/>
        </w:rPr>
        <w:t xml:space="preserve"> </w:t>
      </w:r>
      <w:r w:rsidRPr="00C56140">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0DCA62C0" w:rsidR="000674D2" w:rsidRPr="00C56140" w:rsidRDefault="000674D2" w:rsidP="000674D2">
      <w:pPr>
        <w:rPr>
          <w:lang w:val="el-GR"/>
        </w:rPr>
      </w:pPr>
      <w:r w:rsidRPr="00C56140">
        <w:rPr>
          <w:lang w:val="el-GR"/>
        </w:rPr>
        <w:t>δ) τα αλλοδαπά δημόσια έντυπα έγγραφα που φέρουν την επισημείωση της Χάγης (Apostille), ή προξενική θεώρηση και δεν έχουν επικυρωθεί</w:t>
      </w:r>
      <w:r w:rsidR="00DF776D" w:rsidRPr="00C56140">
        <w:rPr>
          <w:lang w:val="el-GR"/>
        </w:rPr>
        <w:t xml:space="preserve"> </w:t>
      </w:r>
      <w:r w:rsidRPr="00C56140">
        <w:rPr>
          <w:lang w:val="el-GR"/>
        </w:rPr>
        <w:t xml:space="preserve">από δικηγόρο. </w:t>
      </w:r>
    </w:p>
    <w:p w14:paraId="24870129" w14:textId="77777777" w:rsidR="000674D2" w:rsidRPr="00C56140" w:rsidRDefault="000674D2" w:rsidP="000674D2">
      <w:pPr>
        <w:rPr>
          <w:lang w:val="el-GR"/>
        </w:rPr>
      </w:pPr>
      <w:r w:rsidRPr="00C5614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F2C34EB" w:rsidR="000674D2" w:rsidRPr="00C56140" w:rsidRDefault="000674D2" w:rsidP="000674D2">
      <w:pPr>
        <w:rPr>
          <w:lang w:val="el-GR"/>
        </w:rPr>
      </w:pPr>
      <w:r w:rsidRPr="00C56140">
        <w:rPr>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w:t>
      </w:r>
      <w:r w:rsidRPr="00C56140">
        <w:rPr>
          <w:lang w:val="el-GR"/>
        </w:rPr>
        <w:lastRenderedPageBreak/>
        <w:t>2016/1191 για την απλούστευση των απαιτήσεων για την υποβολή ορισμένων δημοσίων εγγράφων στην ΕΕ, όπως, ενδεικτικά,</w:t>
      </w:r>
      <w:r w:rsidR="00DF776D" w:rsidRPr="00C56140">
        <w:rPr>
          <w:lang w:val="el-GR"/>
        </w:rPr>
        <w:t xml:space="preserve"> </w:t>
      </w:r>
      <w:r w:rsidRPr="00C56140">
        <w:rPr>
          <w:lang w:val="el-GR"/>
        </w:rPr>
        <w:t xml:space="preserve">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91BC884" w14:textId="77777777" w:rsidR="000674D2" w:rsidRPr="00C56140" w:rsidRDefault="000674D2" w:rsidP="000674D2">
      <w:pPr>
        <w:rPr>
          <w:lang w:val="el-GR"/>
        </w:rPr>
      </w:pPr>
      <w:r w:rsidRPr="00C5614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6A265C87" w:rsidR="000674D2" w:rsidRPr="00C56140" w:rsidRDefault="000674D2" w:rsidP="000674D2">
      <w:pPr>
        <w:rPr>
          <w:lang w:val="el-GR"/>
        </w:rPr>
      </w:pPr>
      <w:r w:rsidRPr="00C5614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sidR="00DF776D" w:rsidRPr="00C56140">
        <w:rPr>
          <w:lang w:val="el-GR"/>
        </w:rPr>
        <w:t xml:space="preserve"> </w:t>
      </w:r>
    </w:p>
    <w:p w14:paraId="7EA32B14" w14:textId="77777777" w:rsidR="000674D2" w:rsidRPr="00C56140" w:rsidRDefault="000674D2" w:rsidP="000674D2">
      <w:pPr>
        <w:rPr>
          <w:lang w:val="el-GR"/>
        </w:rPr>
      </w:pPr>
      <w:r w:rsidRPr="00C5614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0AD51686" w:rsidR="000674D2" w:rsidRPr="00C56140" w:rsidRDefault="000674D2" w:rsidP="000674D2">
      <w:pPr>
        <w:rPr>
          <w:color w:val="00B050"/>
          <w:lang w:val="el-GR"/>
        </w:rPr>
      </w:pPr>
      <w:r w:rsidRPr="00C56140">
        <w:rPr>
          <w:lang w:val="el-GR"/>
        </w:rPr>
        <w:t xml:space="preserve"> Στην περίπτωση που επιλεγεί η αποστολή του φακέλου της εγγύησης συμμετοχής ταχυδρομικώς,</w:t>
      </w:r>
      <w:r w:rsidR="00DF776D" w:rsidRPr="00C56140">
        <w:rPr>
          <w:lang w:val="el-GR"/>
        </w:rPr>
        <w:t xml:space="preserve"> </w:t>
      </w:r>
      <w:r w:rsidRPr="00C56140">
        <w:rPr>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rsidR="00DF776D" w:rsidRPr="00C56140">
        <w:rPr>
          <w:lang w:val="el-GR"/>
        </w:rPr>
        <w:t xml:space="preserve"> </w:t>
      </w:r>
      <w:r w:rsidRPr="00C56140">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AB54721" w14:textId="77777777" w:rsidR="00CA1F25" w:rsidRPr="00C56140" w:rsidRDefault="00CA1F25">
      <w:pPr>
        <w:rPr>
          <w:i/>
          <w:iCs/>
          <w:color w:val="5B9BD5"/>
          <w:lang w:val="el-GR"/>
        </w:rPr>
      </w:pPr>
    </w:p>
    <w:p w14:paraId="27769C73" w14:textId="77777777" w:rsidR="008338F0" w:rsidRPr="009A77D3" w:rsidRDefault="003355E7" w:rsidP="005A1609">
      <w:pPr>
        <w:pStyle w:val="32"/>
        <w:ind w:left="709" w:hanging="709"/>
        <w:rPr>
          <w:rFonts w:cs="Tahoma"/>
          <w:lang w:val="el-GR"/>
        </w:rPr>
      </w:pPr>
      <w:bookmarkStart w:id="233" w:name="_Ref496542340"/>
      <w:bookmarkStart w:id="234" w:name="_Toc97194305"/>
      <w:bookmarkStart w:id="235" w:name="_Toc97194438"/>
      <w:bookmarkStart w:id="236" w:name="_Toc167222850"/>
      <w:r w:rsidRPr="009A77D3">
        <w:rPr>
          <w:rFonts w:cs="Tahoma"/>
          <w:lang w:val="el-GR"/>
        </w:rPr>
        <w:t>Περιεχόμενα Φακέλου «Δικαιολογητικά Συμμετοχής - Τεχνική Προσφορά»</w:t>
      </w:r>
      <w:bookmarkEnd w:id="233"/>
      <w:bookmarkEnd w:id="234"/>
      <w:bookmarkEnd w:id="235"/>
      <w:bookmarkEnd w:id="236"/>
      <w:r w:rsidRPr="009A77D3">
        <w:rPr>
          <w:rFonts w:cs="Tahoma"/>
          <w:lang w:val="el-GR"/>
        </w:rPr>
        <w:t xml:space="preserve"> </w:t>
      </w:r>
    </w:p>
    <w:p w14:paraId="0C5CAAFE" w14:textId="77777777" w:rsidR="002C7E9A" w:rsidRPr="00C56140" w:rsidRDefault="002C7E9A" w:rsidP="0069435C">
      <w:pPr>
        <w:pStyle w:val="41"/>
        <w:rPr>
          <w:rStyle w:val="Heading4Char"/>
          <w:rFonts w:ascii="Tahoma" w:hAnsi="Tahoma" w:cs="Tahoma"/>
          <w:b/>
          <w:bCs/>
          <w:sz w:val="22"/>
        </w:rPr>
      </w:pPr>
      <w:bookmarkStart w:id="237" w:name="_Toc74566876"/>
      <w:bookmarkStart w:id="238" w:name="_Ref55324286"/>
      <w:bookmarkStart w:id="239" w:name="_Toc97194306"/>
      <w:bookmarkStart w:id="240" w:name="_Toc167222851"/>
      <w:bookmarkEnd w:id="237"/>
      <w:r w:rsidRPr="00C56140">
        <w:rPr>
          <w:rStyle w:val="Heading4Char"/>
          <w:rFonts w:ascii="Tahoma" w:hAnsi="Tahoma" w:cs="Tahoma"/>
          <w:b/>
          <w:bCs/>
          <w:sz w:val="22"/>
        </w:rPr>
        <w:t>Δικαιολογητικά Συμμετοχής</w:t>
      </w:r>
      <w:bookmarkEnd w:id="238"/>
      <w:bookmarkEnd w:id="239"/>
      <w:bookmarkEnd w:id="240"/>
    </w:p>
    <w:p w14:paraId="5A188320" w14:textId="2254AC43" w:rsidR="007702DC" w:rsidRPr="00C56140" w:rsidRDefault="007702DC" w:rsidP="007702DC">
      <w:pPr>
        <w:rPr>
          <w:lang w:val="el-GR"/>
        </w:rPr>
      </w:pPr>
      <w:r w:rsidRPr="00C56140">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796B4CF2" w14:textId="25613DB7" w:rsidR="007702DC" w:rsidRPr="00C56140" w:rsidRDefault="007702DC" w:rsidP="002B2A14">
      <w:pPr>
        <w:ind w:left="284" w:hanging="284"/>
        <w:rPr>
          <w:lang w:val="el-GR"/>
        </w:rPr>
      </w:pPr>
      <w:r w:rsidRPr="00C56140">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3F219562" w:rsidR="007702DC" w:rsidRPr="00C56140" w:rsidRDefault="007702DC" w:rsidP="000C0C05">
      <w:pPr>
        <w:ind w:left="284" w:hanging="284"/>
        <w:rPr>
          <w:lang w:val="el-GR"/>
        </w:rPr>
      </w:pPr>
      <w:r w:rsidRPr="00C56140">
        <w:rPr>
          <w:lang w:val="el-GR"/>
        </w:rPr>
        <w:t xml:space="preserve">β) </w:t>
      </w:r>
      <w:r w:rsidR="000C0C05" w:rsidRPr="00C56140">
        <w:rPr>
          <w:lang w:val="el-GR"/>
        </w:rPr>
        <w:t>Ε</w:t>
      </w:r>
      <w:r w:rsidRPr="00C56140">
        <w:rPr>
          <w:lang w:val="el-GR"/>
        </w:rPr>
        <w:t>γγύηση συμμετοχής, όπως προβλέπεται στο άρθρο 72 του Ν.4412/2016 και τις παραγράφους</w:t>
      </w:r>
      <w:r w:rsidR="00DF776D" w:rsidRPr="00C56140">
        <w:rPr>
          <w:lang w:val="el-GR"/>
        </w:rPr>
        <w:t xml:space="preserve"> </w:t>
      </w:r>
      <w:bookmarkStart w:id="241" w:name="_Hlk118712722"/>
      <w:r w:rsidRPr="00C56140">
        <w:rPr>
          <w:lang w:val="el-GR"/>
        </w:rPr>
        <w:fldChar w:fldCharType="begin"/>
      </w:r>
      <w:r w:rsidRPr="00C56140">
        <w:rPr>
          <w:lang w:val="el-GR"/>
        </w:rPr>
        <w:instrText xml:space="preserve"> REF _Ref496624630 \r \h  \* MERGEFORMAT </w:instrText>
      </w:r>
      <w:r w:rsidRPr="00C56140">
        <w:rPr>
          <w:lang w:val="el-GR"/>
        </w:rPr>
      </w:r>
      <w:r w:rsidRPr="00C56140">
        <w:rPr>
          <w:lang w:val="el-GR"/>
        </w:rPr>
        <w:fldChar w:fldCharType="separate"/>
      </w:r>
      <w:r w:rsidR="00CB4F34">
        <w:rPr>
          <w:lang w:val="el-GR"/>
        </w:rPr>
        <w:t>2.1.5</w:t>
      </w:r>
      <w:r w:rsidRPr="00C56140">
        <w:rPr>
          <w:lang w:val="el-GR"/>
        </w:rPr>
        <w:fldChar w:fldCharType="end"/>
      </w:r>
      <w:bookmarkEnd w:id="241"/>
      <w:r w:rsidRPr="00C56140">
        <w:rPr>
          <w:lang w:val="el-GR"/>
        </w:rPr>
        <w:t xml:space="preserve"> και </w:t>
      </w:r>
      <w:r w:rsidRPr="00C56140">
        <w:rPr>
          <w:color w:val="000000"/>
          <w:lang w:val="el-GR"/>
        </w:rPr>
        <w:fldChar w:fldCharType="begin"/>
      </w:r>
      <w:r w:rsidRPr="00C56140">
        <w:rPr>
          <w:color w:val="000000"/>
          <w:lang w:val="el-GR"/>
        </w:rPr>
        <w:instrText xml:space="preserve"> REF _Ref496542081 \r \h  \* MERGEFORMAT </w:instrText>
      </w:r>
      <w:r w:rsidRPr="00C56140">
        <w:rPr>
          <w:color w:val="000000"/>
          <w:lang w:val="el-GR"/>
        </w:rPr>
      </w:r>
      <w:r w:rsidRPr="00C56140">
        <w:rPr>
          <w:color w:val="000000"/>
          <w:lang w:val="el-GR"/>
        </w:rPr>
        <w:fldChar w:fldCharType="separate"/>
      </w:r>
      <w:r w:rsidR="00CB4F34">
        <w:rPr>
          <w:color w:val="000000"/>
          <w:lang w:val="el-GR"/>
        </w:rPr>
        <w:t>2.2.2</w:t>
      </w:r>
      <w:r w:rsidRPr="00C56140">
        <w:rPr>
          <w:color w:val="000000"/>
          <w:lang w:val="el-GR"/>
        </w:rPr>
        <w:fldChar w:fldCharType="end"/>
      </w:r>
      <w:r w:rsidRPr="00C56140">
        <w:rPr>
          <w:color w:val="000000"/>
          <w:lang w:val="el-GR"/>
        </w:rPr>
        <w:t xml:space="preserve"> </w:t>
      </w:r>
      <w:r w:rsidRPr="00C56140">
        <w:rPr>
          <w:lang w:val="el-GR"/>
        </w:rPr>
        <w:t>αντίστοιχα της παρούσας διακήρυξης</w:t>
      </w:r>
      <w:r w:rsidR="00490F9A" w:rsidRPr="00C56140">
        <w:rPr>
          <w:lang w:val="el-GR"/>
        </w:rPr>
        <w:t>,</w:t>
      </w:r>
      <w:r w:rsidR="00DF776D" w:rsidRPr="00C56140">
        <w:rPr>
          <w:lang w:val="el-GR"/>
        </w:rPr>
        <w:t xml:space="preserve"> </w:t>
      </w:r>
    </w:p>
    <w:p w14:paraId="7E9FB0AF" w14:textId="707EECDB" w:rsidR="00CD4F51" w:rsidRPr="00C56140" w:rsidRDefault="00CD4F51" w:rsidP="002B2A14">
      <w:pPr>
        <w:ind w:left="284" w:hanging="284"/>
        <w:rPr>
          <w:lang w:val="el-GR"/>
        </w:rPr>
      </w:pPr>
      <w:bookmarkStart w:id="242" w:name="_Hlk118712689"/>
      <w:r w:rsidRPr="00C56140">
        <w:rPr>
          <w:lang w:val="el-GR"/>
        </w:rPr>
        <w:t xml:space="preserve">γ) </w:t>
      </w:r>
      <w:r w:rsidR="009F688B" w:rsidRPr="00C56140">
        <w:rPr>
          <w:lang w:val="el-GR"/>
        </w:rPr>
        <w:t>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00DF776D" w:rsidRPr="00C56140">
        <w:rPr>
          <w:lang w:val="el-GR"/>
        </w:rPr>
        <w:t xml:space="preserve"> </w:t>
      </w:r>
      <w:r w:rsidR="009F688B" w:rsidRPr="00C56140">
        <w:rPr>
          <w:lang w:val="el-GR"/>
        </w:rPr>
        <w:t xml:space="preserve">φυσικού ή νομικού προσώπου στην εταιρεία που θα συμμετάσχει στην παρούσα σύμβαση, </w:t>
      </w:r>
      <w:r w:rsidRPr="00C56140">
        <w:rPr>
          <w:lang w:val="el-GR"/>
        </w:rPr>
        <w:t xml:space="preserve">σύμφωνα με το </w:t>
      </w:r>
      <w:r w:rsidR="009F688B" w:rsidRPr="00C56140">
        <w:rPr>
          <w:lang w:val="el-GR"/>
        </w:rPr>
        <w:fldChar w:fldCharType="begin"/>
      </w:r>
      <w:r w:rsidR="009F688B" w:rsidRPr="00C56140">
        <w:rPr>
          <w:lang w:val="el-GR"/>
        </w:rPr>
        <w:instrText xml:space="preserve"> REF _Ref494118533 \h </w:instrText>
      </w:r>
      <w:r w:rsidR="00C56140">
        <w:rPr>
          <w:lang w:val="el-GR"/>
        </w:rPr>
        <w:instrText xml:space="preserve"> \* MERGEFORMAT </w:instrText>
      </w:r>
      <w:r w:rsidR="009F688B" w:rsidRPr="00C56140">
        <w:rPr>
          <w:lang w:val="el-GR"/>
        </w:rPr>
      </w:r>
      <w:r w:rsidR="009F688B" w:rsidRPr="00C56140">
        <w:rPr>
          <w:lang w:val="el-GR"/>
        </w:rPr>
        <w:fldChar w:fldCharType="separate"/>
      </w:r>
      <w:r w:rsidR="00CB4F34" w:rsidRPr="0075788F">
        <w:rPr>
          <w:lang w:val="el-GR"/>
        </w:rPr>
        <w:t xml:space="preserve">ΠΑΡΑΡΤΗΜΑ </w:t>
      </w:r>
      <w:r w:rsidR="00CB4F34" w:rsidRPr="0075788F">
        <w:t>VI</w:t>
      </w:r>
      <w:r w:rsidR="00CB4F34" w:rsidRPr="00CB4F34">
        <w:t>Ι</w:t>
      </w:r>
      <w:r w:rsidR="00CB4F34" w:rsidRPr="0075788F">
        <w:rPr>
          <w:lang w:val="el-GR"/>
        </w:rPr>
        <w:t xml:space="preserve"> – Άλλες Δηλώσεις</w:t>
      </w:r>
      <w:r w:rsidR="009F688B" w:rsidRPr="00C56140">
        <w:rPr>
          <w:lang w:val="el-GR"/>
        </w:rPr>
        <w:fldChar w:fldCharType="end"/>
      </w:r>
      <w:r w:rsidRPr="00C56140">
        <w:rPr>
          <w:lang w:val="el-GR"/>
        </w:rPr>
        <w:t>.</w:t>
      </w:r>
    </w:p>
    <w:bookmarkEnd w:id="242"/>
    <w:p w14:paraId="3C320E46" w14:textId="53EAF7B8" w:rsidR="00197834" w:rsidRPr="00C56140" w:rsidRDefault="00197834" w:rsidP="00197834">
      <w:pPr>
        <w:rPr>
          <w:lang w:val="el-GR"/>
        </w:rPr>
      </w:pPr>
      <w:r w:rsidRPr="00C56140">
        <w:rPr>
          <w:lang w:val="el-GR"/>
        </w:rPr>
        <w:t>Οι προσφέροντες συμπληρώνουν το σχετικό υπόδειγμα ΕΕΕΣ,</w:t>
      </w:r>
      <w:r w:rsidR="00DF776D" w:rsidRPr="00C56140">
        <w:rPr>
          <w:lang w:val="el-GR"/>
        </w:rPr>
        <w:t xml:space="preserve"> </w:t>
      </w:r>
      <w:r w:rsidRPr="00C56140">
        <w:rPr>
          <w:lang w:val="el-GR"/>
        </w:rPr>
        <w:t xml:space="preserve">το οποίο αποτελεί αναπόσπαστο μέρος της παρούσας διακήρυξης </w:t>
      </w:r>
      <w:r w:rsidR="0006207E">
        <w:rPr>
          <w:lang w:val="el-GR"/>
        </w:rPr>
        <w:fldChar w:fldCharType="begin"/>
      </w:r>
      <w:r w:rsidR="0006207E">
        <w:rPr>
          <w:lang w:val="el-GR"/>
        </w:rPr>
        <w:instrText xml:space="preserve"> REF _Ref167221255 \h </w:instrText>
      </w:r>
      <w:r w:rsidR="0006207E">
        <w:rPr>
          <w:lang w:val="el-GR"/>
        </w:rPr>
      </w:r>
      <w:r w:rsidR="0006207E">
        <w:rPr>
          <w:lang w:val="el-GR"/>
        </w:rPr>
        <w:fldChar w:fldCharType="separate"/>
      </w:r>
      <w:r w:rsidR="00CB4F34" w:rsidRPr="0075788F">
        <w:rPr>
          <w:color w:val="000099"/>
          <w:lang w:val="el-GR"/>
        </w:rPr>
        <w:t>ΠΑΡΑΡΤΗΜΑ ΙΙI – ΕΥΡΩΠΑΙΚΟ ΕΝΙΑΙΟ ΕΓΓΡΑΦΟ ΣΥΜΒΑΣΗΣ (ΕΕΕΣ)</w:t>
      </w:r>
      <w:r w:rsidR="0006207E">
        <w:rPr>
          <w:lang w:val="el-GR"/>
        </w:rPr>
        <w:fldChar w:fldCharType="end"/>
      </w:r>
      <w:r w:rsidR="00DF776D" w:rsidRPr="00C56140">
        <w:rPr>
          <w:lang w:val="el-GR"/>
        </w:rPr>
        <w:t xml:space="preserve"> </w:t>
      </w:r>
      <w:r w:rsidRPr="00C56140">
        <w:rPr>
          <w:lang w:val="el-GR"/>
        </w:rPr>
        <w:t>ως Παράρτημα</w:t>
      </w:r>
      <w:r w:rsidR="00DF776D" w:rsidRPr="00C56140">
        <w:rPr>
          <w:lang w:val="el-GR"/>
        </w:rPr>
        <w:t xml:space="preserve"> </w:t>
      </w:r>
      <w:r w:rsidRPr="00C56140">
        <w:rPr>
          <w:lang w:val="el-GR"/>
        </w:rPr>
        <w:t xml:space="preserve">αυτής. </w:t>
      </w:r>
    </w:p>
    <w:p w14:paraId="675A75CF" w14:textId="77777777" w:rsidR="00197834" w:rsidRPr="00C56140" w:rsidRDefault="00197834" w:rsidP="00197834">
      <w:pPr>
        <w:rPr>
          <w:lang w:val="el-GR"/>
        </w:rPr>
      </w:pPr>
      <w:r w:rsidRPr="00C56140">
        <w:rPr>
          <w:lang w:val="el-GR"/>
        </w:rPr>
        <w:lastRenderedPageBreak/>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Pr="00C56140" w:rsidRDefault="00197834" w:rsidP="00197834">
      <w:pPr>
        <w:rPr>
          <w:lang w:val="el-GR"/>
        </w:rPr>
      </w:pPr>
      <w:r w:rsidRPr="00C56140">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FFED6E3" w:rsidR="00D705C7" w:rsidRPr="00C56140" w:rsidRDefault="00D705C7" w:rsidP="00D705C7">
      <w:pPr>
        <w:rPr>
          <w:lang w:val="el-GR"/>
        </w:rPr>
      </w:pPr>
      <w:r w:rsidRPr="00C56140">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5" w:history="1">
        <w:r w:rsidRPr="00C56140">
          <w:rPr>
            <w:lang w:val="el-GR"/>
          </w:rPr>
          <w:t>www.promitheus.gov.gr</w:t>
        </w:r>
      </w:hyperlink>
      <w:r w:rsidRPr="00C56140">
        <w:rPr>
          <w:lang w:val="el-GR"/>
        </w:rPr>
        <w:t>) του ΟΠΣ ΕΣΗΔΗΣ.</w:t>
      </w:r>
    </w:p>
    <w:p w14:paraId="4429FD10" w14:textId="77777777" w:rsidR="00606EF6" w:rsidRPr="00C56140" w:rsidRDefault="00606EF6" w:rsidP="00606EF6">
      <w:pPr>
        <w:rPr>
          <w:lang w:val="el-GR"/>
        </w:rPr>
      </w:pPr>
      <w:r w:rsidRPr="00C56140">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C56140" w:rsidRDefault="00606EF6">
      <w:pPr>
        <w:rPr>
          <w:b/>
          <w:u w:val="single"/>
          <w:lang w:val="el-GR"/>
        </w:rPr>
      </w:pPr>
    </w:p>
    <w:p w14:paraId="7BC19537" w14:textId="77777777" w:rsidR="00704D1F" w:rsidRPr="00C56140" w:rsidRDefault="00704D1F">
      <w:pPr>
        <w:rPr>
          <w:b/>
          <w:u w:val="single"/>
          <w:lang w:val="el-GR"/>
        </w:rPr>
      </w:pPr>
      <w:r w:rsidRPr="00C56140">
        <w:rPr>
          <w:b/>
          <w:u w:val="single"/>
          <w:lang w:val="el-GR"/>
        </w:rPr>
        <w:t>ΕΕΕΣ</w:t>
      </w:r>
      <w:r w:rsidR="00E1337D" w:rsidRPr="00C56140">
        <w:rPr>
          <w:b/>
          <w:u w:val="single"/>
          <w:lang w:val="el-GR"/>
        </w:rPr>
        <w:t xml:space="preserve"> </w:t>
      </w:r>
    </w:p>
    <w:p w14:paraId="4C865597" w14:textId="6D658393" w:rsidR="00704D1F" w:rsidRPr="0037025A" w:rsidRDefault="00704D1F" w:rsidP="00603221">
      <w:pPr>
        <w:suppressAutoHyphens w:val="0"/>
        <w:autoSpaceDE w:val="0"/>
        <w:autoSpaceDN w:val="0"/>
        <w:adjustRightInd w:val="0"/>
        <w:spacing w:after="0"/>
        <w:rPr>
          <w:lang w:val="el-GR" w:eastAsia="el-GR"/>
        </w:rPr>
      </w:pPr>
      <w:r w:rsidRPr="00C56140">
        <w:rPr>
          <w:lang w:val="el-GR" w:eastAsia="el-GR"/>
        </w:rPr>
        <w:t xml:space="preserve">Οι υποψήφιοι οικονομικοί </w:t>
      </w:r>
      <w:r w:rsidR="000C0C05" w:rsidRPr="00C56140">
        <w:rPr>
          <w:lang w:val="el-GR" w:eastAsia="el-GR"/>
        </w:rPr>
        <w:t xml:space="preserve">φορείς </w:t>
      </w:r>
      <w:r w:rsidRPr="00C56140">
        <w:rPr>
          <w:lang w:val="el-GR" w:eastAsia="el-GR"/>
        </w:rPr>
        <w:t xml:space="preserve">υποβάλουν το ΕΕΕΣ, εντός του φακέλου των δικαιολογητικών συμμετοχής, ψηφιακά υπογεγραμμένο από τον </w:t>
      </w:r>
      <w:r w:rsidR="00796046" w:rsidRPr="00C56140">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C56140">
        <w:rPr>
          <w:lang w:val="el-GR" w:eastAsia="el-GR"/>
        </w:rPr>
        <w:t xml:space="preserve"> </w:t>
      </w:r>
      <w:r w:rsidR="00796046" w:rsidRPr="00C56140">
        <w:rPr>
          <w:lang w:val="el-GR" w:eastAsia="el-GR"/>
        </w:rPr>
        <w:t xml:space="preserve">προσφοράς ή αίτησης συμμετοχής ή το αρμοδίως εξουσιοδοτημένο φυσικό πρόσωπο να εκπροσωπεί τον </w:t>
      </w:r>
      <w:r w:rsidR="00796046" w:rsidRPr="0037025A">
        <w:rPr>
          <w:lang w:val="el-GR" w:eastAsia="el-GR"/>
        </w:rPr>
        <w:t>οικονομικό φορέα για διαδικασίες σύναψης συμβάσεων ή για συγκεκριμένη διαδικασία σύναψης σύμβασης</w:t>
      </w:r>
      <w:r w:rsidRPr="0037025A">
        <w:rPr>
          <w:lang w:val="el-GR" w:eastAsia="el-GR"/>
        </w:rPr>
        <w:t xml:space="preserve">). </w:t>
      </w:r>
    </w:p>
    <w:p w14:paraId="588E7060" w14:textId="77777777" w:rsidR="00704D1F" w:rsidRPr="0037025A" w:rsidRDefault="00704D1F">
      <w:pPr>
        <w:rPr>
          <w:b/>
          <w:u w:val="single"/>
          <w:lang w:val="el-GR"/>
        </w:rPr>
      </w:pPr>
    </w:p>
    <w:p w14:paraId="6B79E9A4" w14:textId="62537730" w:rsidR="008338F0" w:rsidRPr="0037025A" w:rsidRDefault="003355E7">
      <w:pPr>
        <w:rPr>
          <w:lang w:val="el-GR"/>
        </w:rPr>
      </w:pPr>
      <w:r w:rsidRPr="0037025A">
        <w:rPr>
          <w:lang w:val="el-GR"/>
        </w:rPr>
        <w:t>Οι προσφέροντες συμπληρώνουν το σχετικό πρότυπο ΕΕΕΣ</w:t>
      </w:r>
      <w:r w:rsidR="00E1337D" w:rsidRPr="0037025A">
        <w:rPr>
          <w:lang w:val="el-GR"/>
        </w:rPr>
        <w:t xml:space="preserve"> </w:t>
      </w:r>
      <w:r w:rsidRPr="0037025A">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hyperlink w:anchor="_ΠΑΡΑΡΤΗΜΑ_ΙΙI_–" w:history="1">
        <w:r w:rsidR="004255F2" w:rsidRPr="00570BEB">
          <w:rPr>
            <w:rStyle w:val="-"/>
            <w:lang w:val="el-GR"/>
          </w:rPr>
          <w:t>ΠΑΡΑΡΤΗΜΑ ΙΙI – ΕΥΡΩΠΑΙΚΟ ΕΝΙΑΙΟ ΕΓΓΡΑΦΟ ΣΥΜΒΑΣΗΣ (ΕΕΕΣ)</w:t>
        </w:r>
      </w:hyperlink>
      <w:r w:rsidR="004255F2" w:rsidRPr="0037025A">
        <w:rPr>
          <w:color w:val="000099"/>
          <w:lang w:val="el-GR"/>
        </w:rPr>
        <w:t xml:space="preserve"> </w:t>
      </w:r>
      <w:r w:rsidRPr="0037025A">
        <w:rPr>
          <w:lang w:val="el-GR"/>
        </w:rPr>
        <w:t xml:space="preserve">. </w:t>
      </w:r>
    </w:p>
    <w:p w14:paraId="3F051F74" w14:textId="77777777" w:rsidR="00D9390F" w:rsidRPr="0037025A" w:rsidRDefault="00D9390F" w:rsidP="00704D1F">
      <w:pPr>
        <w:rPr>
          <w:lang w:val="el-GR"/>
        </w:rPr>
      </w:pPr>
      <w:r w:rsidRPr="0037025A">
        <w:rPr>
          <w:lang w:val="el-GR"/>
        </w:rPr>
        <w:t xml:space="preserve">Επισημαίνονται τα ακόλουθα, </w:t>
      </w:r>
      <w:r w:rsidR="004E535D" w:rsidRPr="0037025A">
        <w:rPr>
          <w:lang w:val="el-GR"/>
        </w:rPr>
        <w:t xml:space="preserve">αναφορικά με την </w:t>
      </w:r>
      <w:r w:rsidR="00542891" w:rsidRPr="0037025A">
        <w:rPr>
          <w:lang w:val="el-GR"/>
        </w:rPr>
        <w:t xml:space="preserve">συμπλήρωση και </w:t>
      </w:r>
      <w:r w:rsidR="004E535D" w:rsidRPr="0037025A">
        <w:rPr>
          <w:lang w:val="el-GR"/>
        </w:rPr>
        <w:t xml:space="preserve">υποβολή </w:t>
      </w:r>
      <w:r w:rsidRPr="0037025A">
        <w:rPr>
          <w:lang w:val="el-GR"/>
        </w:rPr>
        <w:t>του</w:t>
      </w:r>
      <w:r w:rsidR="004E535D" w:rsidRPr="0037025A">
        <w:rPr>
          <w:lang w:val="el-GR"/>
        </w:rPr>
        <w:t xml:space="preserve"> </w:t>
      </w:r>
      <w:r w:rsidRPr="0037025A">
        <w:rPr>
          <w:lang w:val="el-GR"/>
        </w:rPr>
        <w:t>ΕΕΕΣ:</w:t>
      </w:r>
    </w:p>
    <w:p w14:paraId="42948E1E" w14:textId="77777777" w:rsidR="00AC6490" w:rsidRPr="0037025A" w:rsidRDefault="00D9390F" w:rsidP="00D9390F">
      <w:pPr>
        <w:rPr>
          <w:u w:val="single"/>
          <w:lang w:val="el-GR" w:eastAsia="el-GR"/>
        </w:rPr>
      </w:pPr>
      <w:r w:rsidRPr="0037025A">
        <w:rPr>
          <w:lang w:val="el-GR"/>
        </w:rPr>
        <w:t xml:space="preserve">α. </w:t>
      </w:r>
      <w:r w:rsidR="00AC6490" w:rsidRPr="0037025A">
        <w:rPr>
          <w:u w:val="single"/>
          <w:lang w:val="el-GR" w:eastAsia="el-GR"/>
        </w:rPr>
        <w:t xml:space="preserve">ΕΕΕΣ –Οικονομικού Φορέα </w:t>
      </w:r>
    </w:p>
    <w:p w14:paraId="581CDABB" w14:textId="77777777" w:rsidR="00D9390F" w:rsidRPr="00C56140" w:rsidRDefault="00D9390F" w:rsidP="00D9390F">
      <w:pPr>
        <w:rPr>
          <w:lang w:val="el-GR"/>
        </w:rPr>
      </w:pPr>
      <w:r w:rsidRPr="0037025A">
        <w:rPr>
          <w:lang w:val="el-GR"/>
        </w:rPr>
        <w:t>Στην περίπτωση που ένας οικονομικός φορέας συμμετέχει μόνος του στο διαγωνισμό και δεν στηρίζεται</w:t>
      </w:r>
      <w:r w:rsidR="00704D1F" w:rsidRPr="0037025A">
        <w:rPr>
          <w:lang w:val="el-GR"/>
        </w:rPr>
        <w:t xml:space="preserve"> </w:t>
      </w:r>
      <w:r w:rsidRPr="0037025A">
        <w:rPr>
          <w:lang w:val="el-GR"/>
        </w:rPr>
        <w:t>στις ικανότητες άλλων οντοτήτων προκειμένου να ανταποκριθεί στα κριτήρια επιλογής, συμπληρώνει</w:t>
      </w:r>
      <w:r w:rsidR="004E535D" w:rsidRPr="00C56140">
        <w:rPr>
          <w:lang w:val="el-GR"/>
        </w:rPr>
        <w:t xml:space="preserve"> </w:t>
      </w:r>
      <w:r w:rsidRPr="00C56140">
        <w:rPr>
          <w:lang w:val="el-GR"/>
        </w:rPr>
        <w:t>και υποβάλλει ένα (1) ΕΕΕΣ.</w:t>
      </w:r>
    </w:p>
    <w:p w14:paraId="66001CDC" w14:textId="77777777" w:rsidR="00730FB9" w:rsidRPr="00C56140" w:rsidRDefault="00D9390F" w:rsidP="004E535D">
      <w:pPr>
        <w:rPr>
          <w:u w:val="single"/>
          <w:lang w:val="el-GR"/>
        </w:rPr>
      </w:pPr>
      <w:r w:rsidRPr="00C56140">
        <w:rPr>
          <w:u w:val="single"/>
          <w:lang w:val="el-GR"/>
        </w:rPr>
        <w:t>β.</w:t>
      </w:r>
      <w:r w:rsidR="00730FB9" w:rsidRPr="00C56140">
        <w:rPr>
          <w:u w:val="single"/>
          <w:lang w:val="el-GR" w:eastAsia="el-GR"/>
        </w:rPr>
        <w:t xml:space="preserve"> ΕΕΕΣ – Στήριξη Οικονομικού Φορέα στις ικανότητες άλλων </w:t>
      </w:r>
      <w:r w:rsidR="00730FB9" w:rsidRPr="00C56140">
        <w:rPr>
          <w:u w:val="single"/>
          <w:lang w:val="el-GR"/>
        </w:rPr>
        <w:t>φορέων</w:t>
      </w:r>
    </w:p>
    <w:p w14:paraId="2D601776" w14:textId="2EA8A704" w:rsidR="004E535D" w:rsidRPr="00C56140" w:rsidRDefault="00D9390F" w:rsidP="004E535D">
      <w:pPr>
        <w:rPr>
          <w:lang w:val="el-GR"/>
        </w:rPr>
      </w:pPr>
      <w:r w:rsidRPr="00C56140">
        <w:rPr>
          <w:lang w:val="el-GR"/>
        </w:rPr>
        <w:t>Στην περίπτωση που ένας οικονομικός φορέας στηρίζεται</w:t>
      </w:r>
      <w:r w:rsidR="004E535D" w:rsidRPr="00C56140">
        <w:rPr>
          <w:lang w:val="el-GR"/>
        </w:rPr>
        <w:t xml:space="preserve"> </w:t>
      </w:r>
      <w:r w:rsidRPr="00C56140">
        <w:rPr>
          <w:lang w:val="el-GR"/>
        </w:rPr>
        <w:t>στις ικανότητες μίας ή περισσότερων άλλων οντοτήτων προκειμένου να ανταποκριθεί στα κριτήρια</w:t>
      </w:r>
      <w:r w:rsidR="004E535D" w:rsidRPr="00C56140">
        <w:rPr>
          <w:lang w:val="el-GR"/>
        </w:rPr>
        <w:t xml:space="preserve"> </w:t>
      </w:r>
      <w:r w:rsidRPr="00C56140">
        <w:rPr>
          <w:lang w:val="el-GR"/>
        </w:rPr>
        <w:t>επιλογής,</w:t>
      </w:r>
      <w:r w:rsidR="00E1337D" w:rsidRPr="00C56140">
        <w:rPr>
          <w:lang w:val="el-GR"/>
        </w:rPr>
        <w:t xml:space="preserve"> </w:t>
      </w:r>
      <w:r w:rsidR="004E535D" w:rsidRPr="00C56140">
        <w:rPr>
          <w:lang w:val="el-GR"/>
        </w:rPr>
        <w:t xml:space="preserve">με την προσφορά </w:t>
      </w:r>
      <w:r w:rsidR="00BA1D8E" w:rsidRPr="00C56140">
        <w:rPr>
          <w:lang w:val="el-GR"/>
        </w:rPr>
        <w:t>υποβάλλεται</w:t>
      </w:r>
      <w:r w:rsidR="004E535D" w:rsidRPr="00C56140">
        <w:rPr>
          <w:lang w:val="el-GR"/>
        </w:rPr>
        <w:t xml:space="preserve"> χωριστό ΕΕΕΣ, που </w:t>
      </w:r>
      <w:r w:rsidR="00BA1D8E" w:rsidRPr="00C56140">
        <w:rPr>
          <w:lang w:val="el-GR"/>
        </w:rPr>
        <w:t>συμπληρώνεται</w:t>
      </w:r>
      <w:r w:rsidR="004E535D" w:rsidRPr="00C56140">
        <w:rPr>
          <w:lang w:val="el-GR"/>
        </w:rPr>
        <w:t xml:space="preserve"> και υπογράφεται ψηφιακά από τον τρίτο/ους, συμπληρώνοντας:</w:t>
      </w:r>
    </w:p>
    <w:p w14:paraId="5A70E727" w14:textId="77777777" w:rsidR="00704D1F" w:rsidRPr="00C56140" w:rsidRDefault="00704D1F" w:rsidP="00354584">
      <w:pPr>
        <w:pStyle w:val="aff"/>
        <w:numPr>
          <w:ilvl w:val="0"/>
          <w:numId w:val="6"/>
        </w:numPr>
        <w:rPr>
          <w:lang w:val="el-GR" w:eastAsia="el-GR"/>
        </w:rPr>
      </w:pPr>
      <w:r w:rsidRPr="00C56140">
        <w:rPr>
          <w:lang w:val="el-GR"/>
        </w:rPr>
        <w:t xml:space="preserve">τις ενότητες των Α και Β του Μέρους ΙΙ , το Μέρος ΙΙΙ , </w:t>
      </w:r>
      <w:r w:rsidR="00730FB9" w:rsidRPr="00C56140">
        <w:rPr>
          <w:lang w:val="el-GR"/>
        </w:rPr>
        <w:t xml:space="preserve">το Μέρος </w:t>
      </w:r>
      <w:r w:rsidR="00730FB9" w:rsidRPr="00C56140">
        <w:rPr>
          <w:lang w:eastAsia="el-GR"/>
        </w:rPr>
        <w:t>IV</w:t>
      </w:r>
      <w:r w:rsidR="00E1337D" w:rsidRPr="00C56140">
        <w:rPr>
          <w:lang w:val="el-GR" w:eastAsia="el-GR"/>
        </w:rPr>
        <w:t xml:space="preserve"> </w:t>
      </w:r>
      <w:r w:rsidRPr="00C56140">
        <w:rPr>
          <w:lang w:val="el-GR"/>
        </w:rPr>
        <w:t xml:space="preserve">σχετικά με τις ικανότητες που δανείζει στον υποψήφιο οικονομικό φορέα </w:t>
      </w:r>
      <w:r w:rsidRPr="00C56140">
        <w:rPr>
          <w:lang w:val="el-GR" w:eastAsia="el-GR"/>
        </w:rPr>
        <w:t xml:space="preserve">καθώς και το Μέρος </w:t>
      </w:r>
      <w:r w:rsidRPr="00C56140">
        <w:rPr>
          <w:lang w:val="en-US" w:eastAsia="el-GR"/>
        </w:rPr>
        <w:t>VI</w:t>
      </w:r>
      <w:r w:rsidRPr="00C56140">
        <w:rPr>
          <w:lang w:val="el-GR" w:eastAsia="el-GR"/>
        </w:rPr>
        <w:t xml:space="preserve"> Τελικές Δηλώσεις </w:t>
      </w:r>
    </w:p>
    <w:p w14:paraId="3860A27A" w14:textId="77777777" w:rsidR="004E535D" w:rsidRPr="00C56140" w:rsidRDefault="004E535D" w:rsidP="004E535D">
      <w:pPr>
        <w:rPr>
          <w:lang w:val="el-GR" w:eastAsia="el-GR"/>
        </w:rPr>
      </w:pPr>
      <w:r w:rsidRPr="00C56140">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C56140" w:rsidRDefault="00D9390F" w:rsidP="00D9390F">
      <w:pPr>
        <w:rPr>
          <w:u w:val="single"/>
          <w:lang w:val="el-GR" w:eastAsia="el-GR"/>
        </w:rPr>
      </w:pPr>
      <w:r w:rsidRPr="00C56140">
        <w:rPr>
          <w:u w:val="single"/>
          <w:lang w:val="el-GR"/>
        </w:rPr>
        <w:t xml:space="preserve">γ. </w:t>
      </w:r>
      <w:r w:rsidR="00730FB9" w:rsidRPr="00C56140">
        <w:rPr>
          <w:u w:val="single"/>
          <w:lang w:val="el-GR"/>
        </w:rPr>
        <w:t>ΕΕΕΣ</w:t>
      </w:r>
      <w:r w:rsidR="00730FB9" w:rsidRPr="00C56140">
        <w:rPr>
          <w:u w:val="single"/>
          <w:lang w:val="el-GR" w:eastAsia="el-GR"/>
        </w:rPr>
        <w:t xml:space="preserve"> - Ενώσεις οικονομικών φορέων Κοινοπραξίες </w:t>
      </w:r>
      <w:r w:rsidR="00542891" w:rsidRPr="00C56140">
        <w:rPr>
          <w:u w:val="single"/>
          <w:lang w:val="el-GR" w:eastAsia="el-GR"/>
        </w:rPr>
        <w:t>κλπ</w:t>
      </w:r>
    </w:p>
    <w:p w14:paraId="0E2C7F77" w14:textId="77777777" w:rsidR="00D9390F" w:rsidRPr="00C56140" w:rsidRDefault="00D9390F">
      <w:pPr>
        <w:rPr>
          <w:lang w:val="el-GR"/>
        </w:rPr>
      </w:pPr>
      <w:r w:rsidRPr="00C56140">
        <w:rPr>
          <w:lang w:val="el-GR"/>
        </w:rPr>
        <w:t>Στην περίπτωση συμμετοχής στο διαγωνισμό από κοινού ομίλων οικονομικών φορέων (λ.χ ενώσεων,</w:t>
      </w:r>
      <w:r w:rsidR="00A01EC2" w:rsidRPr="00C56140">
        <w:rPr>
          <w:lang w:val="el-GR"/>
        </w:rPr>
        <w:t xml:space="preserve"> </w:t>
      </w:r>
      <w:r w:rsidRPr="00C56140">
        <w:rPr>
          <w:lang w:val="el-GR"/>
        </w:rPr>
        <w:t xml:space="preserve">κοινοπραξιών, συνεταιρισμών κλπ), </w:t>
      </w:r>
      <w:r w:rsidR="00A01EC2" w:rsidRPr="00C56140">
        <w:rPr>
          <w:lang w:val="el-GR"/>
        </w:rPr>
        <w:t>υποβάλλεται χωριστό ΕΕΕΣ</w:t>
      </w:r>
      <w:r w:rsidR="00A01EC2" w:rsidRPr="00C56140" w:rsidDel="00A01EC2">
        <w:rPr>
          <w:lang w:val="el-GR"/>
        </w:rPr>
        <w:t xml:space="preserve"> </w:t>
      </w:r>
      <w:r w:rsidRPr="00C56140">
        <w:rPr>
          <w:lang w:val="el-GR"/>
        </w:rPr>
        <w:t>για κάθε έναν συμμετέχοντα οικονομικό φορέα</w:t>
      </w:r>
      <w:r w:rsidR="00A01EC2" w:rsidRPr="00C56140">
        <w:rPr>
          <w:lang w:val="el-GR"/>
        </w:rPr>
        <w:t>.</w:t>
      </w:r>
    </w:p>
    <w:p w14:paraId="5C22BB97" w14:textId="77777777" w:rsidR="00730FB9" w:rsidRPr="00C56140" w:rsidRDefault="00730FB9" w:rsidP="00730FB9">
      <w:pPr>
        <w:rPr>
          <w:u w:val="single"/>
          <w:lang w:val="el-GR" w:eastAsia="el-GR"/>
        </w:rPr>
      </w:pPr>
      <w:r w:rsidRPr="00C56140">
        <w:rPr>
          <w:u w:val="single"/>
          <w:lang w:val="el-GR" w:eastAsia="el-GR"/>
        </w:rPr>
        <w:lastRenderedPageBreak/>
        <w:t>δ. ΕΕΕΣ - Υπεργολάβοι:</w:t>
      </w:r>
    </w:p>
    <w:p w14:paraId="3B837502" w14:textId="77777777" w:rsidR="00730FB9" w:rsidRPr="00C56140" w:rsidRDefault="00730FB9" w:rsidP="00730FB9">
      <w:pPr>
        <w:rPr>
          <w:lang w:val="el-GR"/>
        </w:rPr>
      </w:pPr>
      <w:r w:rsidRPr="00C56140">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C56140">
        <w:rPr>
          <w:lang w:val="el-GR" w:eastAsia="el-GR"/>
        </w:rPr>
        <w:t xml:space="preserve">καθώς και το Μέρος </w:t>
      </w:r>
      <w:r w:rsidRPr="00C56140">
        <w:rPr>
          <w:lang w:val="en-US" w:eastAsia="el-GR"/>
        </w:rPr>
        <w:t>VI</w:t>
      </w:r>
      <w:r w:rsidRPr="00C56140">
        <w:rPr>
          <w:lang w:val="el-GR" w:eastAsia="el-GR"/>
        </w:rPr>
        <w:t xml:space="preserve"> Τελικές Δηλώσεις</w:t>
      </w:r>
      <w:r w:rsidRPr="00C56140">
        <w:rPr>
          <w:lang w:val="el-GR"/>
        </w:rPr>
        <w:t xml:space="preserve">. </w:t>
      </w:r>
    </w:p>
    <w:p w14:paraId="5D1861BE" w14:textId="38093C8B" w:rsidR="00A83646" w:rsidRPr="00C56140" w:rsidRDefault="00730FB9" w:rsidP="00EE75CB">
      <w:pPr>
        <w:rPr>
          <w:lang w:val="el-GR"/>
        </w:rPr>
      </w:pPr>
      <w:r w:rsidRPr="00C56140">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36B989BF" w:rsidR="00FB65FD" w:rsidRPr="00C56140" w:rsidRDefault="00A83646" w:rsidP="007A7FF2">
      <w:pPr>
        <w:rPr>
          <w:lang w:val="el-GR"/>
        </w:rPr>
      </w:pPr>
      <w:r w:rsidRPr="00C56140">
        <w:rPr>
          <w:lang w:val="el-GR"/>
        </w:rPr>
        <w:t xml:space="preserve">Αναφορικά με την Υπεύθυνη Δήλωση του σημείου γ) επισημαίνεται ότι η υποβολή της, </w:t>
      </w:r>
      <w:r w:rsidR="00B86EA0" w:rsidRPr="00C56140">
        <w:rPr>
          <w:lang w:val="el-GR"/>
        </w:rPr>
        <w:t>είναι υποχρεωτική</w:t>
      </w:r>
      <w:r w:rsidRPr="00C56140">
        <w:rPr>
          <w:lang w:val="el-GR"/>
        </w:rPr>
        <w:t xml:space="preserve"> από τους οικονομικούς φορείς </w:t>
      </w:r>
      <w:r w:rsidR="00B86EA0" w:rsidRPr="00C56140">
        <w:rPr>
          <w:lang w:val="el-GR"/>
        </w:rPr>
        <w:t xml:space="preserve">που είναι υπόχρεοι υποβολής ΕΕΕΣ </w:t>
      </w:r>
      <w:r w:rsidRPr="00C56140">
        <w:rPr>
          <w:lang w:val="el-GR"/>
        </w:rPr>
        <w:t xml:space="preserve">σύμφωνα με τα </w:t>
      </w:r>
      <w:r w:rsidR="007A7FF2" w:rsidRPr="00C56140">
        <w:rPr>
          <w:lang w:val="el-GR"/>
        </w:rPr>
        <w:t>ως άνω αναφερόμενα για το ΕΕΕΣ.</w:t>
      </w:r>
      <w:r w:rsidR="00DF776D" w:rsidRPr="00C56140">
        <w:rPr>
          <w:lang w:val="el-GR"/>
        </w:rPr>
        <w:t xml:space="preserve"> </w:t>
      </w:r>
    </w:p>
    <w:p w14:paraId="63A713BF" w14:textId="77777777" w:rsidR="00064589" w:rsidRPr="00C56140" w:rsidRDefault="00064589" w:rsidP="007A7FF2">
      <w:pPr>
        <w:rPr>
          <w:b/>
          <w:bCs/>
          <w:lang w:val="el-GR"/>
        </w:rPr>
      </w:pPr>
    </w:p>
    <w:p w14:paraId="3E433FD0" w14:textId="48CE95AD" w:rsidR="002C7E9A" w:rsidRPr="00C56140" w:rsidRDefault="002C7E9A">
      <w:pPr>
        <w:pStyle w:val="41"/>
        <w:rPr>
          <w:rFonts w:cs="Tahoma"/>
          <w:szCs w:val="22"/>
          <w:lang w:val="el-GR"/>
        </w:rPr>
      </w:pPr>
      <w:bookmarkStart w:id="243" w:name="_Toc97194307"/>
      <w:bookmarkStart w:id="244" w:name="_Toc167222852"/>
      <w:r w:rsidRPr="00C56140">
        <w:rPr>
          <w:rFonts w:cs="Tahoma"/>
          <w:szCs w:val="22"/>
          <w:lang w:val="el-GR"/>
        </w:rPr>
        <w:t>Τεχνική Προσφορά</w:t>
      </w:r>
      <w:bookmarkEnd w:id="243"/>
      <w:bookmarkEnd w:id="244"/>
      <w:r w:rsidR="00DF776D" w:rsidRPr="00C56140">
        <w:rPr>
          <w:rFonts w:cs="Tahoma"/>
          <w:szCs w:val="22"/>
          <w:lang w:val="el-GR"/>
        </w:rPr>
        <w:t xml:space="preserve"> </w:t>
      </w:r>
    </w:p>
    <w:p w14:paraId="34F3DD8A" w14:textId="155C00D3" w:rsidR="007A3AC0" w:rsidRPr="0037025A" w:rsidRDefault="007A3AC0" w:rsidP="007A3AC0">
      <w:pPr>
        <w:rPr>
          <w:lang w:val="el-GR"/>
        </w:rPr>
      </w:pPr>
      <w:r w:rsidRPr="00C56140">
        <w:rPr>
          <w:lang w:val="en-US"/>
        </w:rPr>
        <w:t>H</w:t>
      </w:r>
      <w:r w:rsidRPr="00C56140">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sidRPr="00C56140">
        <w:rPr>
          <w:lang w:val="el-GR"/>
        </w:rPr>
        <w:t xml:space="preserve"> </w:t>
      </w:r>
      <w:r w:rsidR="006712BB" w:rsidRPr="00C56140">
        <w:rPr>
          <w:lang w:val="el-GR"/>
        </w:rPr>
        <w:fldChar w:fldCharType="begin"/>
      </w:r>
      <w:r w:rsidR="006712BB" w:rsidRPr="00C56140">
        <w:rPr>
          <w:lang w:val="el-GR"/>
        </w:rPr>
        <w:instrText xml:space="preserve"> REF _Ref496625830 \h </w:instrText>
      </w:r>
      <w:r w:rsidR="00C56140">
        <w:rPr>
          <w:lang w:val="el-GR"/>
        </w:rPr>
        <w:instrText xml:space="preserve"> \* MERGEFORMAT </w:instrText>
      </w:r>
      <w:r w:rsidR="006712BB" w:rsidRPr="00C56140">
        <w:rPr>
          <w:lang w:val="el-GR"/>
        </w:rPr>
      </w:r>
      <w:r w:rsidR="006712BB" w:rsidRPr="00C56140">
        <w:rPr>
          <w:lang w:val="el-GR"/>
        </w:rPr>
        <w:fldChar w:fldCharType="separate"/>
      </w:r>
      <w:r w:rsidR="00CB4F34" w:rsidRPr="00C56140">
        <w:rPr>
          <w:lang w:val="el-GR"/>
        </w:rPr>
        <w:t>ΠΑΡΑΡΤΗΜΑ Ι – Αναλυτική Περιγραφή Φυσικού και Οικονομικού Αντικειμένου της Σύμβασης</w:t>
      </w:r>
      <w:r w:rsidR="006712BB" w:rsidRPr="00C56140">
        <w:rPr>
          <w:lang w:val="el-GR"/>
        </w:rPr>
        <w:fldChar w:fldCharType="end"/>
      </w:r>
      <w:r w:rsidR="00DF776D" w:rsidRPr="00C56140">
        <w:rPr>
          <w:lang w:val="el-GR"/>
        </w:rPr>
        <w:t xml:space="preserve"> </w:t>
      </w:r>
      <w:r w:rsidRPr="00C56140">
        <w:rPr>
          <w:lang w:val="el-GR"/>
        </w:rPr>
        <w:t>&amp;</w:t>
      </w:r>
      <w:r w:rsidR="001B6564" w:rsidRPr="00C56140">
        <w:rPr>
          <w:lang w:val="el-GR"/>
        </w:rPr>
        <w:t xml:space="preserve"> </w:t>
      </w:r>
      <w:r w:rsidR="006712BB" w:rsidRPr="00C56140">
        <w:rPr>
          <w:lang w:val="el-GR"/>
        </w:rPr>
        <w:fldChar w:fldCharType="begin"/>
      </w:r>
      <w:r w:rsidR="006712BB" w:rsidRPr="00C56140">
        <w:rPr>
          <w:lang w:val="el-GR"/>
        </w:rPr>
        <w:instrText xml:space="preserve"> REF _Ref40980421 \h </w:instrText>
      </w:r>
      <w:r w:rsidR="00C56140">
        <w:rPr>
          <w:lang w:val="el-GR"/>
        </w:rPr>
        <w:instrText xml:space="preserve"> \* MERGEFORMAT </w:instrText>
      </w:r>
      <w:r w:rsidR="006712BB" w:rsidRPr="00C56140">
        <w:rPr>
          <w:lang w:val="el-GR"/>
        </w:rPr>
      </w:r>
      <w:r w:rsidR="006712BB" w:rsidRPr="00C56140">
        <w:rPr>
          <w:lang w:val="el-GR"/>
        </w:rPr>
        <w:fldChar w:fldCharType="separate"/>
      </w:r>
      <w:r w:rsidR="00CB4F34" w:rsidRPr="0075788F">
        <w:rPr>
          <w:lang w:val="el-GR"/>
        </w:rPr>
        <w:t>ΠΑΡΑΡΤΗΜΑ ΙΙ – Πίνακες Συμμόρφωσης</w:t>
      </w:r>
      <w:r w:rsidR="006712BB" w:rsidRPr="00C56140">
        <w:rPr>
          <w:lang w:val="el-GR"/>
        </w:rPr>
        <w:fldChar w:fldCharType="end"/>
      </w:r>
      <w:r w:rsidRPr="00C56140">
        <w:rPr>
          <w:lang w:val="el-GR"/>
        </w:rPr>
        <w:t xml:space="preserve"> τ</w:t>
      </w:r>
      <w:r w:rsidR="00F07297" w:rsidRPr="00C56140">
        <w:rPr>
          <w:lang w:val="el-GR"/>
        </w:rPr>
        <w:t>η</w:t>
      </w:r>
      <w:r w:rsidRPr="00C56140">
        <w:rPr>
          <w:lang w:val="el-GR"/>
        </w:rPr>
        <w:t>ς παρούσας</w:t>
      </w:r>
      <w:r w:rsidR="00E1337D" w:rsidRPr="00C56140">
        <w:rPr>
          <w:lang w:val="el-GR"/>
        </w:rPr>
        <w:t xml:space="preserve"> </w:t>
      </w:r>
      <w:r w:rsidRPr="00C56140">
        <w:rPr>
          <w:lang w:val="el-GR"/>
        </w:rPr>
        <w:t xml:space="preserve">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w:t>
      </w:r>
      <w:r w:rsidRPr="0037025A">
        <w:rPr>
          <w:lang w:val="el-GR"/>
        </w:rPr>
        <w:t>αναφερόμενα στ</w:t>
      </w:r>
      <w:r w:rsidR="00F07297" w:rsidRPr="0037025A">
        <w:rPr>
          <w:lang w:val="el-GR"/>
        </w:rPr>
        <w:t>α</w:t>
      </w:r>
      <w:r w:rsidRPr="0037025A">
        <w:rPr>
          <w:lang w:val="el-GR"/>
        </w:rPr>
        <w:t xml:space="preserve"> ως άνω Παρ</w:t>
      </w:r>
      <w:r w:rsidR="00F07297" w:rsidRPr="0037025A">
        <w:rPr>
          <w:lang w:val="el-GR"/>
        </w:rPr>
        <w:t>α</w:t>
      </w:r>
      <w:r w:rsidRPr="0037025A">
        <w:rPr>
          <w:lang w:val="el-GR"/>
        </w:rPr>
        <w:t>ρτ</w:t>
      </w:r>
      <w:r w:rsidR="00F07297" w:rsidRPr="0037025A">
        <w:rPr>
          <w:lang w:val="el-GR"/>
        </w:rPr>
        <w:t>ή</w:t>
      </w:r>
      <w:r w:rsidRPr="0037025A">
        <w:rPr>
          <w:lang w:val="el-GR"/>
        </w:rPr>
        <w:t>μα</w:t>
      </w:r>
      <w:r w:rsidR="00F07297" w:rsidRPr="0037025A">
        <w:rPr>
          <w:lang w:val="el-GR"/>
        </w:rPr>
        <w:t>τα</w:t>
      </w:r>
      <w:r w:rsidR="00D472F0" w:rsidRPr="0037025A">
        <w:rPr>
          <w:lang w:val="el-GR"/>
        </w:rPr>
        <w:t>.</w:t>
      </w:r>
    </w:p>
    <w:p w14:paraId="0A86BBD8" w14:textId="737ABE51" w:rsidR="007A3AC0" w:rsidRPr="0037025A" w:rsidRDefault="007A3AC0" w:rsidP="009C3C60">
      <w:pPr>
        <w:suppressAutoHyphens w:val="0"/>
        <w:spacing w:line="276" w:lineRule="auto"/>
        <w:rPr>
          <w:lang w:val="el-GR"/>
        </w:rPr>
      </w:pPr>
      <w:r w:rsidRPr="0037025A">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37025A">
        <w:rPr>
          <w:lang w:val="el-GR"/>
        </w:rPr>
        <w:t xml:space="preserve">σύμφωνα με το </w:t>
      </w:r>
      <w:hyperlink w:anchor="_ΠΑΡΑΡΤΗΜΑ_V_–" w:history="1">
        <w:r w:rsidR="004255F2" w:rsidRPr="00570BEB">
          <w:rPr>
            <w:rStyle w:val="-"/>
            <w:lang w:val="el-GR"/>
          </w:rPr>
          <w:t xml:space="preserve">ΠΑΡΑΡΤΗΜΑ </w:t>
        </w:r>
        <w:r w:rsidR="004255F2" w:rsidRPr="00570BEB">
          <w:rPr>
            <w:rStyle w:val="-"/>
          </w:rPr>
          <w:t>V</w:t>
        </w:r>
        <w:r w:rsidR="004255F2" w:rsidRPr="00570BEB">
          <w:rPr>
            <w:rStyle w:val="-"/>
            <w:lang w:val="el-GR"/>
          </w:rPr>
          <w:t xml:space="preserve"> – Υπόδειγμα Τεχνικής Προσφοράς</w:t>
        </w:r>
      </w:hyperlink>
      <w:r w:rsidR="00C84B11" w:rsidRPr="0037025A">
        <w:rPr>
          <w:lang w:val="el-GR"/>
        </w:rPr>
        <w:t xml:space="preserve"> της παρ</w:t>
      </w:r>
      <w:r w:rsidR="003A206A" w:rsidRPr="0037025A">
        <w:rPr>
          <w:lang w:val="el-GR"/>
        </w:rPr>
        <w:t>ο</w:t>
      </w:r>
      <w:r w:rsidR="00C84B11" w:rsidRPr="0037025A">
        <w:rPr>
          <w:lang w:val="el-GR"/>
        </w:rPr>
        <w:t>ύσας διακήρυξης</w:t>
      </w:r>
      <w:r w:rsidR="003A206A" w:rsidRPr="0037025A">
        <w:rPr>
          <w:u w:val="single"/>
          <w:lang w:val="el-GR"/>
        </w:rPr>
        <w:t xml:space="preserve"> (</w:t>
      </w:r>
      <w:r w:rsidRPr="0037025A">
        <w:rPr>
          <w:lang w:val="el-GR"/>
        </w:rPr>
        <w:t>σε συμπιεσμένη μορφή</w:t>
      </w:r>
      <w:r w:rsidR="003A206A" w:rsidRPr="0037025A">
        <w:rPr>
          <w:lang w:val="el-GR"/>
        </w:rPr>
        <w:t xml:space="preserve"> και</w:t>
      </w:r>
      <w:r w:rsidRPr="0037025A">
        <w:rPr>
          <w:lang w:val="el-GR"/>
        </w:rPr>
        <w:t xml:space="preserve"> κατά προτίμηση</w:t>
      </w:r>
      <w:r w:rsidR="003A206A" w:rsidRPr="0037025A">
        <w:rPr>
          <w:lang w:val="el-GR"/>
        </w:rPr>
        <w:t xml:space="preserve"> σε</w:t>
      </w:r>
      <w:r w:rsidRPr="0037025A">
        <w:rPr>
          <w:lang w:val="el-GR"/>
        </w:rPr>
        <w:t xml:space="preserve"> ένα (1) αρχείο </w:t>
      </w:r>
      <w:r w:rsidRPr="0037025A">
        <w:rPr>
          <w:lang w:val="en-US"/>
        </w:rPr>
        <w:t>pdf</w:t>
      </w:r>
      <w:r w:rsidR="003A206A" w:rsidRPr="0037025A">
        <w:rPr>
          <w:lang w:val="el-GR"/>
        </w:rPr>
        <w:t>).</w:t>
      </w:r>
      <w:r w:rsidR="00E1337D" w:rsidRPr="0037025A">
        <w:rPr>
          <w:lang w:val="el-GR"/>
        </w:rPr>
        <w:t xml:space="preserve"> </w:t>
      </w:r>
      <w:r w:rsidR="0034186C" w:rsidRPr="0037025A">
        <w:rPr>
          <w:lang w:val="el-GR"/>
        </w:rPr>
        <w:t>Επιπλέον ο</w:t>
      </w:r>
      <w:r w:rsidRPr="0037025A">
        <w:rPr>
          <w:lang w:val="el-GR"/>
        </w:rPr>
        <w:t>ι οικονομικοί φορείς αναφέρουν</w:t>
      </w:r>
      <w:r w:rsidR="0034186C" w:rsidRPr="0037025A">
        <w:rPr>
          <w:lang w:val="el-GR"/>
        </w:rPr>
        <w:t xml:space="preserve"> στην τεχνική προσφορά τους</w:t>
      </w:r>
      <w:r w:rsidR="00E1337D" w:rsidRPr="0037025A">
        <w:rPr>
          <w:lang w:val="el-GR"/>
        </w:rPr>
        <w:t xml:space="preserve"> </w:t>
      </w:r>
      <w:r w:rsidRPr="0037025A">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37025A" w:rsidRDefault="008338F0" w:rsidP="007A3AC0">
      <w:pPr>
        <w:rPr>
          <w:lang w:val="el-GR"/>
        </w:rPr>
      </w:pPr>
    </w:p>
    <w:p w14:paraId="6F2CD035" w14:textId="77777777" w:rsidR="008338F0" w:rsidRPr="0037025A" w:rsidRDefault="003355E7" w:rsidP="005A1609">
      <w:pPr>
        <w:pStyle w:val="32"/>
        <w:ind w:left="709" w:hanging="709"/>
        <w:rPr>
          <w:rFonts w:cs="Tahoma"/>
          <w:lang w:val="el-GR"/>
        </w:rPr>
      </w:pPr>
      <w:bookmarkStart w:id="245" w:name="_Ref496542376"/>
      <w:bookmarkStart w:id="246" w:name="_Toc97194308"/>
      <w:bookmarkStart w:id="247" w:name="_Toc97194439"/>
      <w:bookmarkStart w:id="248" w:name="_Toc167222853"/>
      <w:r w:rsidRPr="0037025A">
        <w:rPr>
          <w:rFonts w:cs="Tahoma"/>
          <w:lang w:val="el-GR"/>
        </w:rPr>
        <w:t>Περιεχόμενα Φακέλου «Οικονομική Προσφορά» / Τρόπος σύνταξης και υποβολής οικονομικών προσφορών</w:t>
      </w:r>
      <w:bookmarkEnd w:id="245"/>
      <w:bookmarkEnd w:id="246"/>
      <w:bookmarkEnd w:id="247"/>
      <w:bookmarkEnd w:id="248"/>
    </w:p>
    <w:p w14:paraId="253C7F5C" w14:textId="77777777" w:rsidR="001E3C20" w:rsidRPr="0037025A" w:rsidRDefault="001E3C20" w:rsidP="00422D27">
      <w:pPr>
        <w:autoSpaceDE w:val="0"/>
        <w:autoSpaceDN w:val="0"/>
        <w:adjustRightInd w:val="0"/>
        <w:spacing w:after="0" w:line="276" w:lineRule="auto"/>
        <w:rPr>
          <w:lang w:val="el-GR"/>
        </w:rPr>
      </w:pPr>
    </w:p>
    <w:p w14:paraId="1CEEBAE0" w14:textId="60F68F84" w:rsidR="001E3C20" w:rsidRPr="0037025A" w:rsidRDefault="001E3C20" w:rsidP="001E3C20">
      <w:pPr>
        <w:autoSpaceDE w:val="0"/>
        <w:autoSpaceDN w:val="0"/>
        <w:adjustRightInd w:val="0"/>
        <w:spacing w:after="0" w:line="276" w:lineRule="auto"/>
        <w:rPr>
          <w:lang w:val="el-GR"/>
        </w:rPr>
      </w:pPr>
      <w:r w:rsidRPr="0037025A">
        <w:rPr>
          <w:lang w:val="el-GR" w:eastAsia="el-GR"/>
        </w:rPr>
        <w:t xml:space="preserve">Η οικονομική προσφορά συντάσσεται </w:t>
      </w:r>
      <w:r w:rsidR="00F42E1F" w:rsidRPr="0037025A">
        <w:rPr>
          <w:lang w:val="el-GR" w:eastAsia="el-GR"/>
        </w:rPr>
        <w:t xml:space="preserve">με βάση το κριτήριο ανάθεσης και </w:t>
      </w:r>
      <w:r w:rsidRPr="0037025A">
        <w:rPr>
          <w:lang w:val="el-GR" w:eastAsia="el-GR"/>
        </w:rPr>
        <w:t xml:space="preserve">σύμφωνα με το υπόδειγμα </w:t>
      </w:r>
      <w:r w:rsidR="007D2CC2" w:rsidRPr="0037025A">
        <w:rPr>
          <w:lang w:val="el-GR" w:eastAsia="el-GR"/>
        </w:rPr>
        <w:t>που παρέχεται σ</w:t>
      </w:r>
      <w:r w:rsidRPr="0037025A">
        <w:rPr>
          <w:lang w:val="el-GR" w:eastAsia="el-GR"/>
        </w:rPr>
        <w:t>το</w:t>
      </w:r>
      <w:r w:rsidR="009567C7" w:rsidRPr="0037025A">
        <w:rPr>
          <w:lang w:val="el-GR" w:eastAsia="el-GR"/>
        </w:rPr>
        <w:t xml:space="preserve"> </w:t>
      </w:r>
      <w:hyperlink w:anchor="_ΠΑΡΑΡΤΗΜΑ_VI_–" w:history="1">
        <w:r w:rsidR="004255F2" w:rsidRPr="00570BEB">
          <w:rPr>
            <w:rStyle w:val="-"/>
            <w:lang w:val="el-GR"/>
          </w:rPr>
          <w:t xml:space="preserve">ΠΑΡΑΡΤΗΜΑ </w:t>
        </w:r>
        <w:r w:rsidR="004255F2" w:rsidRPr="00570BEB">
          <w:rPr>
            <w:rStyle w:val="-"/>
          </w:rPr>
          <w:t>VI</w:t>
        </w:r>
        <w:r w:rsidR="004255F2" w:rsidRPr="00570BEB">
          <w:rPr>
            <w:rStyle w:val="-"/>
            <w:lang w:val="el-GR"/>
          </w:rPr>
          <w:t xml:space="preserve"> – Υπόδειγμα Οικονομικής Προσφοράς</w:t>
        </w:r>
      </w:hyperlink>
      <w:r w:rsidRPr="0037025A">
        <w:rPr>
          <w:lang w:val="el-GR" w:eastAsia="el-GR"/>
        </w:rPr>
        <w:t xml:space="preserve"> της παρούσας Διακήρυξης και υποβάλλεται </w:t>
      </w:r>
      <w:r w:rsidRPr="0037025A">
        <w:rPr>
          <w:lang w:val="el-GR"/>
        </w:rPr>
        <w:t>ηλεκτρονικά</w:t>
      </w:r>
      <w:r w:rsidR="001852F3" w:rsidRPr="0037025A">
        <w:rPr>
          <w:lang w:val="el-GR"/>
        </w:rPr>
        <w:t xml:space="preserve"> σε μορφή αρχείου .</w:t>
      </w:r>
      <w:r w:rsidR="001852F3" w:rsidRPr="0037025A">
        <w:rPr>
          <w:lang w:val="en-US"/>
        </w:rPr>
        <w:t>pdf</w:t>
      </w:r>
      <w:r w:rsidR="001852F3" w:rsidRPr="0037025A">
        <w:rPr>
          <w:lang w:val="el-GR"/>
        </w:rPr>
        <w:t xml:space="preserve"> ψηφιακά υπογεγραμμένη, </w:t>
      </w:r>
      <w:r w:rsidRPr="0037025A">
        <w:rPr>
          <w:lang w:val="el-GR"/>
        </w:rPr>
        <w:t xml:space="preserve">στον Υποφάκελο «Οικονομική Προσφορά». </w:t>
      </w:r>
    </w:p>
    <w:p w14:paraId="0D83DDAC" w14:textId="77777777" w:rsidR="001E3C20" w:rsidRPr="0037025A" w:rsidRDefault="001E3C20" w:rsidP="001E3C20">
      <w:pPr>
        <w:suppressAutoHyphens w:val="0"/>
        <w:autoSpaceDE w:val="0"/>
        <w:autoSpaceDN w:val="0"/>
        <w:adjustRightInd w:val="0"/>
        <w:spacing w:after="0"/>
        <w:jc w:val="left"/>
        <w:rPr>
          <w:lang w:val="el-GR" w:eastAsia="el-GR"/>
        </w:rPr>
      </w:pPr>
    </w:p>
    <w:p w14:paraId="16DBCF1A" w14:textId="77777777" w:rsidR="00585042" w:rsidRPr="0037025A" w:rsidRDefault="00585042" w:rsidP="00585042">
      <w:pPr>
        <w:rPr>
          <w:lang w:val="el-GR"/>
        </w:rPr>
      </w:pPr>
      <w:r w:rsidRPr="0037025A">
        <w:rPr>
          <w:lang w:val="el-GR" w:eastAsia="el-GR"/>
        </w:rPr>
        <w:t>Η τιμή δίνεται σε ευρώ ανά μονάδα μέτρησης.</w:t>
      </w:r>
    </w:p>
    <w:p w14:paraId="50B7BD4F" w14:textId="77777777" w:rsidR="008338F0" w:rsidRPr="00C56140" w:rsidRDefault="003355E7">
      <w:pPr>
        <w:rPr>
          <w:lang w:val="el-GR"/>
        </w:rPr>
      </w:pPr>
      <w:r w:rsidRPr="0037025A">
        <w:rPr>
          <w:lang w:val="el-GR" w:eastAsia="el-GR"/>
        </w:rPr>
        <w:t>Στην τιμή περιλαμβάνονται</w:t>
      </w:r>
      <w:r w:rsidRPr="00C56140">
        <w:rPr>
          <w:lang w:val="el-GR" w:eastAsia="el-GR"/>
        </w:rPr>
        <w:t xml:space="preserve">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C56140">
        <w:rPr>
          <w:lang w:val="el-GR" w:eastAsia="el-GR"/>
        </w:rPr>
        <w:t xml:space="preserve"> </w:t>
      </w:r>
      <w:r w:rsidR="001852F3" w:rsidRPr="00C56140">
        <w:rPr>
          <w:lang w:val="el-GR" w:eastAsia="el-GR"/>
        </w:rPr>
        <w:t xml:space="preserve">της παρούσας. </w:t>
      </w:r>
      <w:r w:rsidRPr="00C56140">
        <w:rPr>
          <w:rStyle w:val="WW-FootnoteReference9"/>
          <w:lang w:val="el-GR" w:eastAsia="el-GR"/>
        </w:rPr>
        <w:t>.</w:t>
      </w:r>
    </w:p>
    <w:p w14:paraId="33E67197" w14:textId="77777777" w:rsidR="008338F0" w:rsidRPr="00C56140" w:rsidRDefault="003355E7">
      <w:pPr>
        <w:rPr>
          <w:lang w:val="el-GR"/>
        </w:rPr>
      </w:pPr>
      <w:r w:rsidRPr="00C56140">
        <w:rPr>
          <w:lang w:val="el-GR"/>
        </w:rPr>
        <w:t xml:space="preserve">Οι υπέρ τρίτων κρατήσεις υπόκεινται στο εκάστοτε ισχύον αναλογικό τέλος χαρτοσήμου και </w:t>
      </w:r>
      <w:r w:rsidR="00043D44" w:rsidRPr="00C56140">
        <w:rPr>
          <w:lang w:val="el-GR"/>
        </w:rPr>
        <w:t>στην επ’ αυτού εισφορά υπέρ ΟΓΑ.</w:t>
      </w:r>
    </w:p>
    <w:p w14:paraId="2AA08B4B" w14:textId="77777777" w:rsidR="008338F0" w:rsidRPr="00C56140" w:rsidRDefault="003355E7">
      <w:pPr>
        <w:rPr>
          <w:lang w:val="el-GR"/>
        </w:rPr>
      </w:pPr>
      <w:r w:rsidRPr="00C56140">
        <w:rPr>
          <w:lang w:val="el-GR"/>
        </w:rPr>
        <w:lastRenderedPageBreak/>
        <w:t xml:space="preserve">Οι προσφερόμενες τιμές είναι σταθερές καθ’ όλη τη διάρκεια της σύμβασης και δεν αναπροσαρμόζονται </w:t>
      </w:r>
    </w:p>
    <w:p w14:paraId="6C0C8320" w14:textId="77777777" w:rsidR="001852F3" w:rsidRPr="00C56140" w:rsidRDefault="003355E7">
      <w:pPr>
        <w:rPr>
          <w:lang w:val="el-GR"/>
        </w:rPr>
      </w:pPr>
      <w:r w:rsidRPr="00C56140">
        <w:rPr>
          <w:lang w:val="el-GR"/>
        </w:rPr>
        <w:t xml:space="preserve">Ως απαράδεκτες θα απορρίπτονται προσφορές στις οποίες: </w:t>
      </w:r>
    </w:p>
    <w:p w14:paraId="370F5C62" w14:textId="77777777" w:rsidR="001852F3" w:rsidRPr="00C56140" w:rsidRDefault="003355E7">
      <w:pPr>
        <w:rPr>
          <w:lang w:val="el-GR"/>
        </w:rPr>
      </w:pPr>
      <w:r w:rsidRPr="00C56140">
        <w:rPr>
          <w:lang w:val="el-GR"/>
        </w:rPr>
        <w:t>α) δεν δίνεται τιμή σε ΕΥΡΩ ή που καθορίζεται</w:t>
      </w:r>
      <w:r w:rsidR="00E1337D" w:rsidRPr="00C56140">
        <w:rPr>
          <w:lang w:val="el-GR"/>
        </w:rPr>
        <w:t xml:space="preserve"> </w:t>
      </w:r>
      <w:r w:rsidRPr="00C56140">
        <w:rPr>
          <w:lang w:val="el-GR"/>
        </w:rPr>
        <w:t xml:space="preserve">σχέση ΕΥΡΩ προς ξένο νόμισμα, </w:t>
      </w:r>
    </w:p>
    <w:p w14:paraId="6357FBE2" w14:textId="77777777" w:rsidR="001852F3" w:rsidRPr="00C56140" w:rsidRDefault="003355E7">
      <w:pPr>
        <w:rPr>
          <w:lang w:val="el-GR"/>
        </w:rPr>
      </w:pPr>
      <w:r w:rsidRPr="00C56140">
        <w:rPr>
          <w:lang w:val="el-GR"/>
        </w:rPr>
        <w:t xml:space="preserve">β) δεν προκύπτει με σαφήνεια η προσφερόμενη τιμή, με την επιφύλαξη </w:t>
      </w:r>
      <w:r w:rsidR="00C25AFF" w:rsidRPr="00C56140">
        <w:rPr>
          <w:lang w:val="el-GR"/>
        </w:rPr>
        <w:t xml:space="preserve">του </w:t>
      </w:r>
      <w:r w:rsidRPr="00C56140">
        <w:rPr>
          <w:lang w:val="el-GR"/>
        </w:rPr>
        <w:t xml:space="preserve">άρθρου 102 του ν. 4412/2016 </w:t>
      </w:r>
      <w:bookmarkStart w:id="249" w:name="_Hlk67667045"/>
      <w:r w:rsidR="00C25AFF" w:rsidRPr="00C56140">
        <w:rPr>
          <w:lang w:val="el-GR"/>
        </w:rPr>
        <w:t xml:space="preserve">όπως τροποποιήθηκε με το άρθρο 42 του ν. 4782/Α36/9-3-2021 </w:t>
      </w:r>
      <w:bookmarkEnd w:id="249"/>
      <w:r w:rsidRPr="00C56140">
        <w:rPr>
          <w:lang w:val="el-GR"/>
        </w:rPr>
        <w:t>και</w:t>
      </w:r>
    </w:p>
    <w:p w14:paraId="4166F69A" w14:textId="77777777" w:rsidR="008338F0" w:rsidRPr="00C56140" w:rsidRDefault="003355E7">
      <w:pPr>
        <w:rPr>
          <w:lang w:val="el-GR"/>
        </w:rPr>
      </w:pPr>
      <w:r w:rsidRPr="00C56140">
        <w:rPr>
          <w:lang w:val="el-GR"/>
        </w:rPr>
        <w:t xml:space="preserve"> γ) η τιμή υπερβαίνει τον προϋπολογισμό της σύμβασης που καθορίζεται </w:t>
      </w:r>
      <w:r w:rsidR="001852F3" w:rsidRPr="00C56140">
        <w:rPr>
          <w:lang w:val="el-GR"/>
        </w:rPr>
        <w:t>στην</w:t>
      </w:r>
      <w:r w:rsidR="00E1337D" w:rsidRPr="00C56140">
        <w:rPr>
          <w:lang w:val="el-GR"/>
        </w:rPr>
        <w:t xml:space="preserve"> </w:t>
      </w:r>
      <w:r w:rsidRPr="00C56140">
        <w:rPr>
          <w:lang w:val="el-GR"/>
        </w:rPr>
        <w:t xml:space="preserve">παρούσα διακήρυξη. </w:t>
      </w:r>
    </w:p>
    <w:p w14:paraId="260F4232" w14:textId="3FD88A8E" w:rsidR="001852F3" w:rsidRPr="00C56140" w:rsidRDefault="003355E7">
      <w:pPr>
        <w:rPr>
          <w:b/>
          <w:bCs/>
          <w:i/>
          <w:iCs/>
          <w:color w:val="5B9BD5"/>
          <w:lang w:val="el-GR"/>
        </w:rPr>
      </w:pPr>
      <w:r w:rsidRPr="00C56140">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C56140">
        <w:rPr>
          <w:lang w:val="el-GR"/>
        </w:rPr>
        <w:fldChar w:fldCharType="begin"/>
      </w:r>
      <w:r w:rsidR="00194C49" w:rsidRPr="00C56140">
        <w:rPr>
          <w:lang w:val="el-GR"/>
        </w:rPr>
        <w:instrText xml:space="preserve"> REF _Ref496607306 \r \h </w:instrText>
      </w:r>
      <w:r w:rsidR="00DF02B0" w:rsidRPr="00C56140">
        <w:rPr>
          <w:lang w:val="el-GR"/>
        </w:rPr>
        <w:instrText xml:space="preserve"> \* MERGEFORMAT </w:instrText>
      </w:r>
      <w:r w:rsidR="00194C49" w:rsidRPr="00C56140">
        <w:rPr>
          <w:lang w:val="el-GR"/>
        </w:rPr>
      </w:r>
      <w:r w:rsidR="00194C49" w:rsidRPr="00C56140">
        <w:rPr>
          <w:lang w:val="el-GR"/>
        </w:rPr>
        <w:fldChar w:fldCharType="separate"/>
      </w:r>
      <w:r w:rsidR="00CB4F34">
        <w:rPr>
          <w:lang w:val="el-GR"/>
        </w:rPr>
        <w:t>5.1</w:t>
      </w:r>
      <w:r w:rsidR="00194C49" w:rsidRPr="00C56140">
        <w:rPr>
          <w:lang w:val="el-GR"/>
        </w:rPr>
        <w:fldChar w:fldCharType="end"/>
      </w:r>
      <w:r w:rsidRPr="00C56140">
        <w:rPr>
          <w:lang w:val="el-GR"/>
        </w:rPr>
        <w:t xml:space="preserve"> της παρούσας διακήρυξης.</w:t>
      </w:r>
      <w:r w:rsidRPr="00C56140">
        <w:rPr>
          <w:b/>
          <w:bCs/>
          <w:i/>
          <w:iCs/>
          <w:color w:val="5B9BD5"/>
          <w:lang w:val="el-GR"/>
        </w:rPr>
        <w:t xml:space="preserve"> </w:t>
      </w:r>
    </w:p>
    <w:p w14:paraId="33F27492" w14:textId="77777777" w:rsidR="00D472F0" w:rsidRPr="00C56140" w:rsidRDefault="00D472F0">
      <w:pPr>
        <w:rPr>
          <w:lang w:val="el-GR"/>
        </w:rPr>
      </w:pPr>
    </w:p>
    <w:p w14:paraId="41C4FDB8" w14:textId="77777777" w:rsidR="008338F0" w:rsidRPr="009A77D3" w:rsidRDefault="003355E7" w:rsidP="005A1609">
      <w:pPr>
        <w:pStyle w:val="32"/>
        <w:ind w:left="709" w:hanging="709"/>
        <w:rPr>
          <w:rFonts w:cs="Tahoma"/>
          <w:lang w:val="el-GR"/>
        </w:rPr>
      </w:pPr>
      <w:bookmarkStart w:id="250" w:name="_Ref496542395"/>
      <w:bookmarkStart w:id="251" w:name="_Ref496542431"/>
      <w:bookmarkStart w:id="252" w:name="_Toc97194309"/>
      <w:bookmarkStart w:id="253" w:name="_Toc97194440"/>
      <w:bookmarkStart w:id="254" w:name="_Toc167222854"/>
      <w:r w:rsidRPr="009A77D3">
        <w:rPr>
          <w:rFonts w:cs="Tahoma"/>
          <w:lang w:val="el-GR"/>
        </w:rPr>
        <w:t>Χρόνος ισχύος των προσφορών</w:t>
      </w:r>
      <w:bookmarkEnd w:id="250"/>
      <w:bookmarkEnd w:id="251"/>
      <w:bookmarkEnd w:id="252"/>
      <w:bookmarkEnd w:id="253"/>
      <w:bookmarkEnd w:id="254"/>
      <w:r w:rsidR="00E1337D" w:rsidRPr="009A77D3">
        <w:rPr>
          <w:rFonts w:cs="Tahoma"/>
          <w:lang w:val="el-GR"/>
        </w:rPr>
        <w:t xml:space="preserve"> </w:t>
      </w:r>
    </w:p>
    <w:p w14:paraId="3D465D7A" w14:textId="77777777" w:rsidR="00263C2C" w:rsidRPr="00C56140" w:rsidRDefault="003355E7">
      <w:pPr>
        <w:rPr>
          <w:lang w:val="el-GR" w:eastAsia="el-GR"/>
        </w:rPr>
      </w:pPr>
      <w:r w:rsidRPr="00C56140">
        <w:rPr>
          <w:lang w:val="el-GR" w:eastAsia="el-GR"/>
        </w:rPr>
        <w:t xml:space="preserve">Οι υποβαλλόμενες προσφορές ισχύουν και δεσμεύουν τους οικονομικούς φορείς για διάστημα </w:t>
      </w:r>
      <w:r w:rsidR="00263C2C" w:rsidRPr="00C56140">
        <w:rPr>
          <w:iCs/>
          <w:lang w:val="el-GR" w:eastAsia="el-GR"/>
        </w:rPr>
        <w:t>δώδεκα (12) μηνών</w:t>
      </w:r>
      <w:r w:rsidR="00E1337D" w:rsidRPr="00C56140">
        <w:rPr>
          <w:i/>
          <w:lang w:val="el-GR" w:eastAsia="el-GR"/>
        </w:rPr>
        <w:t xml:space="preserve"> </w:t>
      </w:r>
      <w:r w:rsidRPr="00C56140">
        <w:rPr>
          <w:lang w:val="el-GR" w:eastAsia="el-GR"/>
        </w:rPr>
        <w:t xml:space="preserve">από την επόμενη </w:t>
      </w:r>
      <w:r w:rsidR="00AE21AF" w:rsidRPr="00C56140">
        <w:rPr>
          <w:lang w:val="el-GR" w:eastAsia="el-GR"/>
        </w:rPr>
        <w:t>της καταληκτικής ημερομηνίας υποβολής τους.</w:t>
      </w:r>
    </w:p>
    <w:p w14:paraId="4F7CDECC" w14:textId="77777777" w:rsidR="008338F0" w:rsidRPr="00C56140" w:rsidRDefault="003355E7">
      <w:pPr>
        <w:rPr>
          <w:lang w:val="el-GR" w:eastAsia="el-GR"/>
        </w:rPr>
      </w:pPr>
      <w:r w:rsidRPr="00C56140">
        <w:rPr>
          <w:lang w:val="el-GR" w:eastAsia="el-GR"/>
        </w:rPr>
        <w:t>Προσφορά η οποία ορίζει χρόνο ισχύος μικρότερο από τον ανωτέρω προβλεπόμενο απορρίπτεται.</w:t>
      </w:r>
    </w:p>
    <w:p w14:paraId="047C0AE9" w14:textId="7EAB231C" w:rsidR="000527FB" w:rsidRPr="00C56140" w:rsidRDefault="003355E7" w:rsidP="000527FB">
      <w:pPr>
        <w:rPr>
          <w:lang w:val="el-GR" w:eastAsia="el-GR"/>
        </w:rPr>
      </w:pPr>
      <w:r w:rsidRPr="00C56140">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C56140">
        <w:rPr>
          <w:lang w:val="el-GR"/>
        </w:rPr>
        <w:t xml:space="preserve">την παράγραφο </w:t>
      </w:r>
      <w:r w:rsidR="00F524BD" w:rsidRPr="00C56140">
        <w:rPr>
          <w:color w:val="000000"/>
          <w:lang w:val="el-GR"/>
        </w:rPr>
        <w:fldChar w:fldCharType="begin"/>
      </w:r>
      <w:r w:rsidR="00F524BD" w:rsidRPr="00C56140">
        <w:rPr>
          <w:color w:val="000000"/>
          <w:lang w:val="el-GR"/>
        </w:rPr>
        <w:instrText xml:space="preserve"> REF _Ref496542081 \r \h </w:instrText>
      </w:r>
      <w:r w:rsidR="00DF02B0" w:rsidRPr="00C56140">
        <w:rPr>
          <w:color w:val="000000"/>
          <w:lang w:val="el-GR"/>
        </w:rPr>
        <w:instrText xml:space="preserve"> \* MERGEFORMAT </w:instrText>
      </w:r>
      <w:r w:rsidR="00F524BD" w:rsidRPr="00C56140">
        <w:rPr>
          <w:color w:val="000000"/>
          <w:lang w:val="el-GR"/>
        </w:rPr>
      </w:r>
      <w:r w:rsidR="00F524BD" w:rsidRPr="00C56140">
        <w:rPr>
          <w:color w:val="000000"/>
          <w:lang w:val="el-GR"/>
        </w:rPr>
        <w:fldChar w:fldCharType="separate"/>
      </w:r>
      <w:r w:rsidR="00CB4F34">
        <w:rPr>
          <w:color w:val="000000"/>
          <w:lang w:val="el-GR"/>
        </w:rPr>
        <w:t>2.2.2</w:t>
      </w:r>
      <w:r w:rsidR="00F524BD" w:rsidRPr="00C56140">
        <w:rPr>
          <w:color w:val="000000"/>
          <w:lang w:val="el-GR"/>
        </w:rPr>
        <w:fldChar w:fldCharType="end"/>
      </w:r>
      <w:r w:rsidRPr="00C56140">
        <w:rPr>
          <w:lang w:val="el-GR" w:eastAsia="el-GR"/>
        </w:rPr>
        <w:t xml:space="preserve"> της παρούσας, κατ' ανώτατο όριο για χρονικό διάστημα ίσο με την προβλεπόμενη ως άνω αρχική διάρκεια.</w:t>
      </w:r>
      <w:r w:rsidR="000527FB" w:rsidRPr="00C56140">
        <w:rPr>
          <w:lang w:val="el-GR" w:eastAsia="el-GR"/>
        </w:rPr>
        <w:t xml:space="preserve">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w:t>
      </w:r>
      <w:r w:rsidR="00DF776D" w:rsidRPr="00C56140">
        <w:rPr>
          <w:lang w:val="el-GR" w:eastAsia="el-GR"/>
        </w:rPr>
        <w:t xml:space="preserve"> </w:t>
      </w:r>
      <w:r w:rsidR="000527FB" w:rsidRPr="00C56140">
        <w:rPr>
          <w:lang w:val="el-GR" w:eastAsia="el-GR"/>
        </w:rPr>
        <w:t>για το επιπλέον αυτό χρονικό διάστημα.</w:t>
      </w:r>
    </w:p>
    <w:p w14:paraId="25BB351C" w14:textId="77777777" w:rsidR="007D2CC2" w:rsidRPr="00C56140" w:rsidRDefault="003355E7" w:rsidP="007D2CC2">
      <w:pPr>
        <w:rPr>
          <w:lang w:val="el-GR"/>
        </w:rPr>
      </w:pPr>
      <w:r w:rsidRPr="00C56140">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55" w:name="_Hlk9420445"/>
      <w:r w:rsidRPr="00C56140">
        <w:rPr>
          <w:lang w:val="el-GR" w:eastAsia="el-GR"/>
        </w:rPr>
        <w:t>.</w:t>
      </w:r>
      <w:r w:rsidR="003528AF" w:rsidRPr="00C56140">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C56140">
        <w:rPr>
          <w:lang w:val="el-GR"/>
        </w:rPr>
        <w:t xml:space="preserve"> </w:t>
      </w:r>
      <w:r w:rsidR="007D2CC2" w:rsidRPr="00C56140">
        <w:rPr>
          <w:lang w:val="el-GR" w:eastAsia="el-GR"/>
        </w:rPr>
        <w:t>Στην τελευταία περίπτωση, η διαδικασία συνεχίζεται με όσους παρ</w:t>
      </w:r>
      <w:r w:rsidR="009567C7" w:rsidRPr="00C56140">
        <w:rPr>
          <w:lang w:val="el-GR" w:eastAsia="el-GR"/>
        </w:rPr>
        <w:t>έ</w:t>
      </w:r>
      <w:r w:rsidR="007D2CC2" w:rsidRPr="00C56140">
        <w:rPr>
          <w:lang w:val="el-GR" w:eastAsia="el-GR"/>
        </w:rPr>
        <w:t>τειναν τις προσφορές τους.</w:t>
      </w:r>
    </w:p>
    <w:p w14:paraId="19F129F2" w14:textId="77777777" w:rsidR="003528AF" w:rsidRPr="00C56140"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55"/>
    <w:p w14:paraId="53E2FA49" w14:textId="77777777" w:rsidR="008338F0" w:rsidRPr="00C56140" w:rsidRDefault="008338F0">
      <w:pPr>
        <w:rPr>
          <w:lang w:val="el-GR"/>
        </w:rPr>
      </w:pPr>
    </w:p>
    <w:p w14:paraId="45A8A666" w14:textId="77777777" w:rsidR="008338F0" w:rsidRPr="009A77D3" w:rsidRDefault="003355E7" w:rsidP="005A1609">
      <w:pPr>
        <w:pStyle w:val="32"/>
        <w:ind w:left="709" w:hanging="709"/>
        <w:rPr>
          <w:rFonts w:cs="Tahoma"/>
          <w:lang w:val="el-GR"/>
        </w:rPr>
      </w:pPr>
      <w:bookmarkStart w:id="256" w:name="_Ref67613193"/>
      <w:bookmarkStart w:id="257" w:name="_Toc97194310"/>
      <w:bookmarkStart w:id="258" w:name="_Toc97194441"/>
      <w:bookmarkStart w:id="259" w:name="_Toc167222855"/>
      <w:r w:rsidRPr="009A77D3">
        <w:rPr>
          <w:rFonts w:cs="Tahoma"/>
          <w:lang w:val="el-GR"/>
        </w:rPr>
        <w:t>Λόγοι απόρριψης προσφορών</w:t>
      </w:r>
      <w:bookmarkEnd w:id="256"/>
      <w:bookmarkEnd w:id="257"/>
      <w:bookmarkEnd w:id="258"/>
      <w:bookmarkEnd w:id="259"/>
    </w:p>
    <w:p w14:paraId="027E1071" w14:textId="77777777" w:rsidR="00D6202B" w:rsidRPr="00C56140" w:rsidRDefault="00D6202B" w:rsidP="00DE6525">
      <w:pPr>
        <w:rPr>
          <w:lang w:val="en-US"/>
        </w:rPr>
      </w:pPr>
    </w:p>
    <w:p w14:paraId="720475C3" w14:textId="166381FA" w:rsidR="00DE6525" w:rsidRPr="00C56140" w:rsidRDefault="00DE6525" w:rsidP="00DE6525">
      <w:pPr>
        <w:rPr>
          <w:lang w:val="el-GR"/>
        </w:rPr>
      </w:pPr>
      <w:r w:rsidRPr="00C56140">
        <w:rPr>
          <w:lang w:val="en-US"/>
        </w:rPr>
        <w:t>H</w:t>
      </w:r>
      <w:r w:rsidRPr="00C56140">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54597F38" w:rsidR="00DE6525" w:rsidRPr="00C56140" w:rsidRDefault="00A334BA" w:rsidP="009E3443">
      <w:pPr>
        <w:pStyle w:val="aff"/>
        <w:numPr>
          <w:ilvl w:val="0"/>
          <w:numId w:val="38"/>
        </w:numPr>
        <w:spacing w:before="120"/>
        <w:ind w:left="284" w:hanging="142"/>
        <w:contextualSpacing w:val="0"/>
        <w:rPr>
          <w:lang w:val="el-GR"/>
        </w:rPr>
      </w:pPr>
      <w:r w:rsidRPr="00C56140">
        <w:rPr>
          <w:lang w:val="el-GR"/>
        </w:rPr>
        <w:t>η οποία αποκλίνει από απαράβατους όρους περί σύνταξης και υποβολής της προσφοράς, ή δεν υποβάλλεται</w:t>
      </w:r>
      <w:r w:rsidRPr="00C56140" w:rsidDel="00A334BA">
        <w:rPr>
          <w:lang w:val="el-GR"/>
        </w:rPr>
        <w:t xml:space="preserve"> </w:t>
      </w:r>
      <w:r w:rsidR="00DE6525" w:rsidRPr="00C56140">
        <w:rPr>
          <w:lang w:val="el-GR"/>
        </w:rPr>
        <w:t xml:space="preserve">εμπρόθεσμα, με τον τρόπο και με το περιεχόμενο που ορίζεται </w:t>
      </w:r>
      <w:r w:rsidR="00FE1B6B" w:rsidRPr="00C56140">
        <w:rPr>
          <w:lang w:val="el-GR"/>
        </w:rPr>
        <w:t>στην παρούσα</w:t>
      </w:r>
      <w:r w:rsidR="00DE6525" w:rsidRPr="00C56140">
        <w:rPr>
          <w:lang w:val="el-GR"/>
        </w:rPr>
        <w:t xml:space="preserve"> και συγκεκριμένα στις παραγράφους </w:t>
      </w:r>
      <w:r w:rsidR="00F524BD" w:rsidRPr="00C56140">
        <w:rPr>
          <w:lang w:val="el-GR"/>
        </w:rPr>
        <w:fldChar w:fldCharType="begin"/>
      </w:r>
      <w:r w:rsidR="00F524BD" w:rsidRPr="00C56140">
        <w:rPr>
          <w:lang w:val="el-GR"/>
        </w:rPr>
        <w:instrText xml:space="preserve"> REF _Ref496542253 \r \h </w:instrText>
      </w:r>
      <w:r w:rsidR="00DF02B0" w:rsidRPr="00C56140">
        <w:rPr>
          <w:lang w:val="el-GR"/>
        </w:rPr>
        <w:instrText xml:space="preserve"> \* MERGEFORMAT </w:instrText>
      </w:r>
      <w:r w:rsidR="00F524BD" w:rsidRPr="00C56140">
        <w:rPr>
          <w:lang w:val="el-GR"/>
        </w:rPr>
      </w:r>
      <w:r w:rsidR="00F524BD" w:rsidRPr="00C56140">
        <w:rPr>
          <w:lang w:val="el-GR"/>
        </w:rPr>
        <w:fldChar w:fldCharType="separate"/>
      </w:r>
      <w:r w:rsidR="00CB4F34">
        <w:rPr>
          <w:lang w:val="el-GR"/>
        </w:rPr>
        <w:t>2.4.1</w:t>
      </w:r>
      <w:r w:rsidR="00F524BD" w:rsidRPr="00C56140">
        <w:rPr>
          <w:lang w:val="el-GR"/>
        </w:rPr>
        <w:fldChar w:fldCharType="end"/>
      </w:r>
      <w:r w:rsidR="00DE6525" w:rsidRPr="00C56140">
        <w:rPr>
          <w:lang w:val="el-GR"/>
        </w:rPr>
        <w:t xml:space="preserve"> (Γενικοί όροι υποβολής προσφορών), </w:t>
      </w:r>
      <w:r w:rsidR="00061ADD" w:rsidRPr="00C56140">
        <w:rPr>
          <w:lang w:val="el-GR"/>
        </w:rPr>
        <w:fldChar w:fldCharType="begin"/>
      </w:r>
      <w:r w:rsidR="00061ADD" w:rsidRPr="00C56140">
        <w:rPr>
          <w:lang w:val="el-GR"/>
        </w:rPr>
        <w:instrText xml:space="preserve"> REF _Ref496542299 \r \h </w:instrText>
      </w:r>
      <w:r w:rsidR="00DF02B0" w:rsidRPr="00C56140">
        <w:rPr>
          <w:lang w:val="el-GR"/>
        </w:rPr>
        <w:instrText xml:space="preserve"> \* MERGEFORMAT </w:instrText>
      </w:r>
      <w:r w:rsidR="00061ADD" w:rsidRPr="00C56140">
        <w:rPr>
          <w:lang w:val="el-GR"/>
        </w:rPr>
      </w:r>
      <w:r w:rsidR="00061ADD" w:rsidRPr="00C56140">
        <w:rPr>
          <w:lang w:val="el-GR"/>
        </w:rPr>
        <w:fldChar w:fldCharType="separate"/>
      </w:r>
      <w:r w:rsidR="00CB4F34">
        <w:rPr>
          <w:lang w:val="el-GR"/>
        </w:rPr>
        <w:t>2.4.2</w:t>
      </w:r>
      <w:r w:rsidR="00061ADD" w:rsidRPr="00C56140">
        <w:rPr>
          <w:lang w:val="el-GR"/>
        </w:rPr>
        <w:fldChar w:fldCharType="end"/>
      </w:r>
      <w:r w:rsidR="00DE6525" w:rsidRPr="00C56140">
        <w:rPr>
          <w:lang w:val="el-GR"/>
        </w:rPr>
        <w:t xml:space="preserve"> (Χρόνος και τρόπος υποβολής προσφορών), </w:t>
      </w:r>
      <w:r w:rsidR="00061ADD" w:rsidRPr="00C56140">
        <w:rPr>
          <w:lang w:val="el-GR"/>
        </w:rPr>
        <w:fldChar w:fldCharType="begin"/>
      </w:r>
      <w:r w:rsidR="00061ADD" w:rsidRPr="00C56140">
        <w:rPr>
          <w:lang w:val="el-GR"/>
        </w:rPr>
        <w:instrText xml:space="preserve"> REF _Ref496542340 \r \h </w:instrText>
      </w:r>
      <w:r w:rsidR="00DF02B0" w:rsidRPr="00C56140">
        <w:rPr>
          <w:lang w:val="el-GR"/>
        </w:rPr>
        <w:instrText xml:space="preserve"> \* MERGEFORMAT </w:instrText>
      </w:r>
      <w:r w:rsidR="00061ADD" w:rsidRPr="00C56140">
        <w:rPr>
          <w:lang w:val="el-GR"/>
        </w:rPr>
      </w:r>
      <w:r w:rsidR="00061ADD" w:rsidRPr="00C56140">
        <w:rPr>
          <w:lang w:val="el-GR"/>
        </w:rPr>
        <w:fldChar w:fldCharType="separate"/>
      </w:r>
      <w:r w:rsidR="00CB4F34">
        <w:rPr>
          <w:lang w:val="el-GR"/>
        </w:rPr>
        <w:t>2.4.3</w:t>
      </w:r>
      <w:r w:rsidR="00061ADD" w:rsidRPr="00C56140">
        <w:rPr>
          <w:lang w:val="el-GR"/>
        </w:rPr>
        <w:fldChar w:fldCharType="end"/>
      </w:r>
      <w:r w:rsidR="00DE6525" w:rsidRPr="00C56140">
        <w:rPr>
          <w:lang w:val="el-GR"/>
        </w:rPr>
        <w:t xml:space="preserve"> (Περιεχόμενο φακέλων δικαιολογητικών συμμετοχής, </w:t>
      </w:r>
      <w:r w:rsidR="00DE6525" w:rsidRPr="00C56140">
        <w:rPr>
          <w:lang w:val="el-GR"/>
        </w:rPr>
        <w:lastRenderedPageBreak/>
        <w:t xml:space="preserve">τεχνικής προσφοράς), </w:t>
      </w:r>
      <w:r w:rsidR="00061ADD" w:rsidRPr="00C56140">
        <w:rPr>
          <w:lang w:val="el-GR"/>
        </w:rPr>
        <w:fldChar w:fldCharType="begin"/>
      </w:r>
      <w:r w:rsidR="00061ADD" w:rsidRPr="00C56140">
        <w:rPr>
          <w:lang w:val="el-GR"/>
        </w:rPr>
        <w:instrText xml:space="preserve"> REF _Ref496542376 \r \h </w:instrText>
      </w:r>
      <w:r w:rsidR="00DF02B0" w:rsidRPr="00C56140">
        <w:rPr>
          <w:lang w:val="el-GR"/>
        </w:rPr>
        <w:instrText xml:space="preserve"> \* MERGEFORMAT </w:instrText>
      </w:r>
      <w:r w:rsidR="00061ADD" w:rsidRPr="00C56140">
        <w:rPr>
          <w:lang w:val="el-GR"/>
        </w:rPr>
      </w:r>
      <w:r w:rsidR="00061ADD" w:rsidRPr="00C56140">
        <w:rPr>
          <w:lang w:val="el-GR"/>
        </w:rPr>
        <w:fldChar w:fldCharType="separate"/>
      </w:r>
      <w:r w:rsidR="00CB4F34">
        <w:rPr>
          <w:lang w:val="el-GR"/>
        </w:rPr>
        <w:t>2.4.4</w:t>
      </w:r>
      <w:r w:rsidR="00061ADD" w:rsidRPr="00C56140">
        <w:rPr>
          <w:lang w:val="el-GR"/>
        </w:rPr>
        <w:fldChar w:fldCharType="end"/>
      </w:r>
      <w:r w:rsidR="00DE6525" w:rsidRPr="00C56140">
        <w:rPr>
          <w:lang w:val="el-GR"/>
        </w:rPr>
        <w:t xml:space="preserve"> (Περιεχόμενο φακέλου οικονομικής προσφοράς, τρόπος σύνταξης και </w:t>
      </w:r>
      <w:r w:rsidR="00043D44" w:rsidRPr="00C56140">
        <w:rPr>
          <w:lang w:val="el-GR"/>
        </w:rPr>
        <w:t>υποβολής οικονομικών προσφορών)</w:t>
      </w:r>
      <w:r w:rsidR="00DE6525" w:rsidRPr="00C56140">
        <w:rPr>
          <w:lang w:val="el-GR"/>
        </w:rPr>
        <w:t xml:space="preserve">, </w:t>
      </w:r>
      <w:r w:rsidR="00061ADD" w:rsidRPr="00C56140">
        <w:rPr>
          <w:lang w:val="el-GR"/>
        </w:rPr>
        <w:fldChar w:fldCharType="begin"/>
      </w:r>
      <w:r w:rsidR="00061ADD" w:rsidRPr="00C56140">
        <w:rPr>
          <w:lang w:val="el-GR"/>
        </w:rPr>
        <w:instrText xml:space="preserve"> REF _Ref496542395 \r \h </w:instrText>
      </w:r>
      <w:r w:rsidR="00DF02B0" w:rsidRPr="00C56140">
        <w:rPr>
          <w:lang w:val="el-GR"/>
        </w:rPr>
        <w:instrText xml:space="preserve"> \* MERGEFORMAT </w:instrText>
      </w:r>
      <w:r w:rsidR="00061ADD" w:rsidRPr="00C56140">
        <w:rPr>
          <w:lang w:val="el-GR"/>
        </w:rPr>
      </w:r>
      <w:r w:rsidR="00061ADD" w:rsidRPr="00C56140">
        <w:rPr>
          <w:lang w:val="el-GR"/>
        </w:rPr>
        <w:fldChar w:fldCharType="separate"/>
      </w:r>
      <w:r w:rsidR="00CB4F34">
        <w:rPr>
          <w:lang w:val="el-GR"/>
        </w:rPr>
        <w:t>2.4.5</w:t>
      </w:r>
      <w:r w:rsidR="00061ADD" w:rsidRPr="00C56140">
        <w:rPr>
          <w:lang w:val="el-GR"/>
        </w:rPr>
        <w:fldChar w:fldCharType="end"/>
      </w:r>
      <w:r w:rsidR="00DE6525" w:rsidRPr="00C56140">
        <w:rPr>
          <w:lang w:val="el-GR"/>
        </w:rPr>
        <w:t xml:space="preserve"> (Χρόνος ισχύος προσφορών), </w:t>
      </w:r>
      <w:r w:rsidR="00061ADD" w:rsidRPr="00C56140">
        <w:rPr>
          <w:lang w:val="el-GR"/>
        </w:rPr>
        <w:fldChar w:fldCharType="begin"/>
      </w:r>
      <w:r w:rsidR="00061ADD" w:rsidRPr="00C56140">
        <w:rPr>
          <w:lang w:val="el-GR"/>
        </w:rPr>
        <w:instrText xml:space="preserve"> REF _Ref496542534 \r \h </w:instrText>
      </w:r>
      <w:r w:rsidR="00DF02B0" w:rsidRPr="00C56140">
        <w:rPr>
          <w:lang w:val="el-GR"/>
        </w:rPr>
        <w:instrText xml:space="preserve"> \* MERGEFORMAT </w:instrText>
      </w:r>
      <w:r w:rsidR="00061ADD" w:rsidRPr="00C56140">
        <w:rPr>
          <w:lang w:val="el-GR"/>
        </w:rPr>
      </w:r>
      <w:r w:rsidR="00061ADD" w:rsidRPr="00C56140">
        <w:rPr>
          <w:lang w:val="el-GR"/>
        </w:rPr>
        <w:fldChar w:fldCharType="separate"/>
      </w:r>
      <w:r w:rsidR="00CB4F34">
        <w:rPr>
          <w:lang w:val="el-GR"/>
        </w:rPr>
        <w:t>3.1</w:t>
      </w:r>
      <w:r w:rsidR="00061ADD" w:rsidRPr="00C56140">
        <w:rPr>
          <w:lang w:val="el-GR"/>
        </w:rPr>
        <w:fldChar w:fldCharType="end"/>
      </w:r>
      <w:r w:rsidR="00DE6525" w:rsidRPr="00C56140">
        <w:rPr>
          <w:lang w:val="el-GR"/>
        </w:rPr>
        <w:t xml:space="preserve"> (Αποσφράγιση και αξιολόγηση προσφορών), </w:t>
      </w:r>
      <w:r w:rsidR="00061ADD" w:rsidRPr="00C56140">
        <w:rPr>
          <w:lang w:val="el-GR"/>
        </w:rPr>
        <w:fldChar w:fldCharType="begin"/>
      </w:r>
      <w:r w:rsidR="00061ADD" w:rsidRPr="00C56140">
        <w:rPr>
          <w:lang w:val="el-GR"/>
        </w:rPr>
        <w:instrText xml:space="preserve"> REF _Ref496542592 \r \h </w:instrText>
      </w:r>
      <w:r w:rsidR="00DF02B0" w:rsidRPr="00C56140">
        <w:rPr>
          <w:lang w:val="el-GR"/>
        </w:rPr>
        <w:instrText xml:space="preserve"> \* MERGEFORMAT </w:instrText>
      </w:r>
      <w:r w:rsidR="00061ADD" w:rsidRPr="00C56140">
        <w:rPr>
          <w:lang w:val="el-GR"/>
        </w:rPr>
      </w:r>
      <w:r w:rsidR="00061ADD" w:rsidRPr="00C56140">
        <w:rPr>
          <w:lang w:val="el-GR"/>
        </w:rPr>
        <w:fldChar w:fldCharType="separate"/>
      </w:r>
      <w:r w:rsidR="00CB4F34">
        <w:rPr>
          <w:lang w:val="el-GR"/>
        </w:rPr>
        <w:t>3.2</w:t>
      </w:r>
      <w:r w:rsidR="00061ADD" w:rsidRPr="00C56140">
        <w:rPr>
          <w:lang w:val="el-GR"/>
        </w:rPr>
        <w:fldChar w:fldCharType="end"/>
      </w:r>
      <w:r w:rsidR="00DE6525" w:rsidRPr="00C56140">
        <w:rPr>
          <w:lang w:val="el-GR"/>
        </w:rPr>
        <w:t xml:space="preserve"> (Πρόσκληση υποβολής δικαιολογητικών προσωρινού αναδόχου) της παρούσας,</w:t>
      </w:r>
    </w:p>
    <w:p w14:paraId="566624A4" w14:textId="77777777" w:rsidR="00DE6525" w:rsidRPr="00C56140" w:rsidRDefault="00DE6525" w:rsidP="009E3443">
      <w:pPr>
        <w:pStyle w:val="aff"/>
        <w:numPr>
          <w:ilvl w:val="0"/>
          <w:numId w:val="38"/>
        </w:numPr>
        <w:spacing w:before="120"/>
        <w:ind w:left="284" w:hanging="142"/>
        <w:contextualSpacing w:val="0"/>
        <w:rPr>
          <w:lang w:val="el-GR"/>
        </w:rPr>
      </w:pPr>
      <w:r w:rsidRPr="00C56140">
        <w:rPr>
          <w:lang w:val="el-GR"/>
        </w:rPr>
        <w:t xml:space="preserve">η οποία περιέχει </w:t>
      </w:r>
      <w:r w:rsidR="00854F57" w:rsidRPr="00C56140">
        <w:rPr>
          <w:lang w:val="el-GR"/>
        </w:rPr>
        <w:t xml:space="preserve">ατελείς, ελλιπείς, ασαφείς </w:t>
      </w:r>
      <w:r w:rsidR="00FA03E7" w:rsidRPr="00C56140">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C56140">
        <w:rPr>
          <w:lang w:val="el-GR"/>
        </w:rPr>
        <w:t>,</w:t>
      </w:r>
    </w:p>
    <w:p w14:paraId="27989520" w14:textId="77777777" w:rsidR="00A334BA" w:rsidRPr="00C56140" w:rsidRDefault="00A334BA" w:rsidP="00821852">
      <w:pPr>
        <w:spacing w:before="120"/>
        <w:rPr>
          <w:lang w:val="el-GR"/>
        </w:rPr>
      </w:pPr>
    </w:p>
    <w:p w14:paraId="239DB588" w14:textId="2893C7E7" w:rsidR="00DE6525" w:rsidRPr="00C56140" w:rsidRDefault="00DE6525" w:rsidP="009E3443">
      <w:pPr>
        <w:pStyle w:val="aff"/>
        <w:numPr>
          <w:ilvl w:val="0"/>
          <w:numId w:val="38"/>
        </w:numPr>
        <w:spacing w:before="120"/>
        <w:ind w:left="284" w:hanging="142"/>
        <w:contextualSpacing w:val="0"/>
        <w:rPr>
          <w:lang w:val="el-GR"/>
        </w:rPr>
      </w:pPr>
      <w:r w:rsidRPr="00C56140">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C56140">
        <w:rPr>
          <w:lang w:val="el-GR"/>
        </w:rPr>
        <w:fldChar w:fldCharType="begin"/>
      </w:r>
      <w:r w:rsidR="00061ADD" w:rsidRPr="00C56140">
        <w:rPr>
          <w:lang w:val="el-GR"/>
        </w:rPr>
        <w:instrText xml:space="preserve"> REF _Ref496542486 \r \h </w:instrText>
      </w:r>
      <w:r w:rsidR="00DF02B0" w:rsidRPr="00C56140">
        <w:rPr>
          <w:lang w:val="el-GR"/>
        </w:rPr>
        <w:instrText xml:space="preserve"> \* MERGEFORMAT </w:instrText>
      </w:r>
      <w:r w:rsidR="00061ADD" w:rsidRPr="00C56140">
        <w:rPr>
          <w:lang w:val="el-GR"/>
        </w:rPr>
      </w:r>
      <w:r w:rsidR="00061ADD" w:rsidRPr="00C56140">
        <w:rPr>
          <w:lang w:val="el-GR"/>
        </w:rPr>
        <w:fldChar w:fldCharType="separate"/>
      </w:r>
      <w:r w:rsidR="00CB4F34">
        <w:rPr>
          <w:lang w:val="el-GR"/>
        </w:rPr>
        <w:t>3.1.1</w:t>
      </w:r>
      <w:r w:rsidR="00061ADD" w:rsidRPr="00C56140">
        <w:rPr>
          <w:lang w:val="el-GR"/>
        </w:rPr>
        <w:fldChar w:fldCharType="end"/>
      </w:r>
      <w:r w:rsidRPr="00C56140">
        <w:rPr>
          <w:lang w:val="el-GR"/>
        </w:rPr>
        <w:t xml:space="preserve">. της παρούσας </w:t>
      </w:r>
      <w:r w:rsidR="00FA03E7" w:rsidRPr="00C56140">
        <w:rPr>
          <w:lang w:val="el-GR"/>
        </w:rPr>
        <w:t>και τα άρθρα 102 και 103 του ν. 4412/2016</w:t>
      </w:r>
      <w:r w:rsidRPr="00C56140">
        <w:rPr>
          <w:lang w:val="el-GR"/>
        </w:rPr>
        <w:t>,</w:t>
      </w:r>
    </w:p>
    <w:p w14:paraId="7449F221" w14:textId="3F5F7CD9" w:rsidR="00DE6525" w:rsidRPr="00C56140" w:rsidRDefault="00DE6525" w:rsidP="009E3443">
      <w:pPr>
        <w:pStyle w:val="aff"/>
        <w:numPr>
          <w:ilvl w:val="0"/>
          <w:numId w:val="38"/>
        </w:numPr>
        <w:spacing w:before="120"/>
        <w:ind w:left="284" w:hanging="142"/>
        <w:contextualSpacing w:val="0"/>
        <w:rPr>
          <w:lang w:val="el-GR"/>
        </w:rPr>
      </w:pPr>
      <w:r w:rsidRPr="00C56140">
        <w:rPr>
          <w:lang w:val="el-GR"/>
        </w:rPr>
        <w:t>η οποία είναι εναλλακτική προσφορά</w:t>
      </w:r>
      <w:r w:rsidR="00EE75CB" w:rsidRPr="00C56140">
        <w:rPr>
          <w:lang w:val="el-GR"/>
        </w:rPr>
        <w:t>.</w:t>
      </w:r>
    </w:p>
    <w:p w14:paraId="53DAC004" w14:textId="7136157F" w:rsidR="00DE6525" w:rsidRPr="00C56140" w:rsidRDefault="00DE6525" w:rsidP="009E3443">
      <w:pPr>
        <w:pStyle w:val="aff"/>
        <w:numPr>
          <w:ilvl w:val="0"/>
          <w:numId w:val="38"/>
        </w:numPr>
        <w:spacing w:before="120"/>
        <w:ind w:left="284" w:hanging="142"/>
        <w:contextualSpacing w:val="0"/>
        <w:rPr>
          <w:lang w:val="el-GR"/>
        </w:rPr>
      </w:pPr>
      <w:r w:rsidRPr="00C56140">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C56140">
        <w:rPr>
          <w:lang w:val="el-GR"/>
        </w:rPr>
        <w:fldChar w:fldCharType="begin"/>
      </w:r>
      <w:r w:rsidR="00565241" w:rsidRPr="00C56140">
        <w:rPr>
          <w:lang w:val="el-GR"/>
        </w:rPr>
        <w:instrText xml:space="preserve"> REF _Ref496540586 \r \h </w:instrText>
      </w:r>
      <w:r w:rsidR="00250252" w:rsidRPr="00C56140">
        <w:rPr>
          <w:lang w:val="el-GR"/>
        </w:rPr>
        <w:instrText xml:space="preserve"> \* MERGEFORMAT </w:instrText>
      </w:r>
      <w:r w:rsidR="00565241" w:rsidRPr="00C56140">
        <w:rPr>
          <w:lang w:val="el-GR"/>
        </w:rPr>
      </w:r>
      <w:r w:rsidR="00565241" w:rsidRPr="00C56140">
        <w:rPr>
          <w:lang w:val="el-GR"/>
        </w:rPr>
        <w:fldChar w:fldCharType="separate"/>
      </w:r>
      <w:r w:rsidR="00CB4F34">
        <w:rPr>
          <w:lang w:val="el-GR"/>
        </w:rPr>
        <w:t>2.2.3.3</w:t>
      </w:r>
      <w:r w:rsidR="00565241" w:rsidRPr="00C56140">
        <w:rPr>
          <w:lang w:val="el-GR"/>
        </w:rPr>
        <w:fldChar w:fldCharType="end"/>
      </w:r>
      <w:r w:rsidRPr="00C56140">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C56140" w:rsidRDefault="00DE6525" w:rsidP="009E3443">
      <w:pPr>
        <w:pStyle w:val="aff"/>
        <w:numPr>
          <w:ilvl w:val="0"/>
          <w:numId w:val="38"/>
        </w:numPr>
        <w:spacing w:before="120"/>
        <w:ind w:left="284" w:hanging="142"/>
        <w:contextualSpacing w:val="0"/>
        <w:rPr>
          <w:lang w:val="el-GR"/>
        </w:rPr>
      </w:pPr>
      <w:r w:rsidRPr="00C56140">
        <w:rPr>
          <w:lang w:val="el-GR"/>
        </w:rPr>
        <w:t>η οποία είναι υπό αίρεση,</w:t>
      </w:r>
    </w:p>
    <w:p w14:paraId="0761F555" w14:textId="630D932A" w:rsidR="00DE6525" w:rsidRPr="00C56140" w:rsidRDefault="00DE6525" w:rsidP="009E3443">
      <w:pPr>
        <w:pStyle w:val="aff"/>
        <w:numPr>
          <w:ilvl w:val="0"/>
          <w:numId w:val="38"/>
        </w:numPr>
        <w:spacing w:before="120"/>
        <w:ind w:left="284" w:hanging="142"/>
        <w:contextualSpacing w:val="0"/>
        <w:rPr>
          <w:lang w:val="el-GR"/>
        </w:rPr>
      </w:pPr>
      <w:r w:rsidRPr="00C56140">
        <w:rPr>
          <w:lang w:val="el-GR"/>
        </w:rPr>
        <w:t>η οποία θέτει όρο αναπροσαρμογής,</w:t>
      </w:r>
      <w:r w:rsidR="0030554F" w:rsidRPr="00C56140">
        <w:rPr>
          <w:lang w:val="el-GR"/>
        </w:rPr>
        <w:t xml:space="preserve"> πλην των αναφερομένων στην παρ. 6.5 Αναπροσαρμογή Τιμής</w:t>
      </w:r>
    </w:p>
    <w:p w14:paraId="540D6E35" w14:textId="6BD0A0D0" w:rsidR="00250252" w:rsidRPr="00C56140" w:rsidRDefault="00250252" w:rsidP="009E3443">
      <w:pPr>
        <w:pStyle w:val="aff"/>
        <w:numPr>
          <w:ilvl w:val="0"/>
          <w:numId w:val="38"/>
        </w:numPr>
        <w:spacing w:before="120"/>
        <w:ind w:left="284" w:hanging="142"/>
        <w:contextualSpacing w:val="0"/>
        <w:rPr>
          <w:lang w:val="el-GR"/>
        </w:rPr>
      </w:pPr>
      <w:r w:rsidRPr="00C56140">
        <w:rPr>
          <w:lang w:val="el-GR"/>
        </w:rPr>
        <w:t xml:space="preserve">η οποία εμφανίζει οποιοδήποτε στοιχείο του </w:t>
      </w:r>
      <w:r w:rsidR="00A51D83" w:rsidRPr="00C56140">
        <w:rPr>
          <w:lang w:val="el-GR"/>
        </w:rPr>
        <w:t>προσφερόμενου</w:t>
      </w:r>
      <w:r w:rsidRPr="00C56140">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0CE7A1DB" w:rsidR="00FA03E7" w:rsidRPr="00C56140" w:rsidRDefault="00FA03E7" w:rsidP="009E3443">
      <w:pPr>
        <w:pStyle w:val="aff"/>
        <w:numPr>
          <w:ilvl w:val="0"/>
          <w:numId w:val="38"/>
        </w:numPr>
        <w:spacing w:before="120"/>
        <w:ind w:left="284" w:hanging="142"/>
        <w:contextualSpacing w:val="0"/>
        <w:rPr>
          <w:lang w:val="el-GR"/>
        </w:rPr>
      </w:pPr>
      <w:r w:rsidRPr="00C56140">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sidR="00DF776D" w:rsidRPr="00C56140">
        <w:rPr>
          <w:lang w:val="el-GR"/>
        </w:rPr>
        <w:t xml:space="preserve"> </w:t>
      </w:r>
      <w:r w:rsidRPr="00C56140">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019F4776" w:rsidR="00957A03" w:rsidRPr="00C56140" w:rsidRDefault="00957A03" w:rsidP="009E3443">
      <w:pPr>
        <w:pStyle w:val="aff"/>
        <w:numPr>
          <w:ilvl w:val="0"/>
          <w:numId w:val="38"/>
        </w:numPr>
        <w:spacing w:before="120"/>
        <w:ind w:left="284" w:hanging="142"/>
        <w:contextualSpacing w:val="0"/>
        <w:rPr>
          <w:lang w:val="el-GR"/>
        </w:rPr>
      </w:pPr>
      <w:r w:rsidRPr="00C56140">
        <w:rPr>
          <w:lang w:val="el-GR"/>
        </w:rPr>
        <w:t>εφόσον διαπιστωθεί ότι είναι ασυνήθιστα χαμηλή διότι δε συμμορφώνεται με τις ισχύουσες</w:t>
      </w:r>
      <w:r w:rsidR="00DF776D" w:rsidRPr="00C56140">
        <w:rPr>
          <w:lang w:val="el-GR"/>
        </w:rPr>
        <w:t xml:space="preserve"> </w:t>
      </w:r>
      <w:r w:rsidRPr="00C56140">
        <w:rPr>
          <w:lang w:val="el-GR"/>
        </w:rPr>
        <w:t>υποχρεώσεις της παρ. 2 του άρθρου 18 του ν.4412/2016,</w:t>
      </w:r>
    </w:p>
    <w:p w14:paraId="227B61DD" w14:textId="77777777" w:rsidR="00957A03" w:rsidRPr="00C56140" w:rsidRDefault="00957A03" w:rsidP="009E3443">
      <w:pPr>
        <w:pStyle w:val="aff"/>
        <w:numPr>
          <w:ilvl w:val="0"/>
          <w:numId w:val="38"/>
        </w:numPr>
        <w:spacing w:before="120"/>
        <w:ind w:left="284" w:hanging="142"/>
        <w:contextualSpacing w:val="0"/>
        <w:rPr>
          <w:lang w:val="el-GR"/>
        </w:rPr>
      </w:pPr>
      <w:r w:rsidRPr="00C56140">
        <w:rPr>
          <w:lang w:val="el-GR"/>
        </w:rPr>
        <w:t>η οποία παρουσιάζει αποκλίσεις ως προς τους όρους και τις τεχνικές προδιαγραφές της σύμβασης,</w:t>
      </w:r>
    </w:p>
    <w:p w14:paraId="7266217D" w14:textId="77777777" w:rsidR="00FA03E7" w:rsidRPr="00C56140" w:rsidRDefault="00957A03" w:rsidP="009E3443">
      <w:pPr>
        <w:pStyle w:val="aff"/>
        <w:numPr>
          <w:ilvl w:val="0"/>
          <w:numId w:val="38"/>
        </w:numPr>
        <w:spacing w:before="120"/>
        <w:ind w:left="284" w:hanging="142"/>
        <w:contextualSpacing w:val="0"/>
        <w:rPr>
          <w:lang w:val="el-GR"/>
        </w:rPr>
      </w:pPr>
      <w:r w:rsidRPr="00C56140">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C56140" w:rsidRDefault="00957A03" w:rsidP="009E3443">
      <w:pPr>
        <w:pStyle w:val="aff"/>
        <w:numPr>
          <w:ilvl w:val="0"/>
          <w:numId w:val="38"/>
        </w:numPr>
        <w:spacing w:before="120"/>
        <w:ind w:left="284" w:hanging="142"/>
        <w:contextualSpacing w:val="0"/>
        <w:rPr>
          <w:lang w:val="el-GR"/>
        </w:rPr>
      </w:pPr>
      <w:r w:rsidRPr="00C56140">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sidRPr="00C56140">
        <w:rPr>
          <w:lang w:val="el-GR"/>
        </w:rPr>
        <w:t>έως 2.2.7</w:t>
      </w:r>
      <w:r w:rsidRPr="00C56140">
        <w:rPr>
          <w:lang w:val="el-GR"/>
        </w:rPr>
        <w:t>, περί κριτηρίων επιλογής,</w:t>
      </w:r>
    </w:p>
    <w:p w14:paraId="041C83A6" w14:textId="15DA308F" w:rsidR="00957A03" w:rsidRPr="00C56140" w:rsidRDefault="00957A03" w:rsidP="009E3443">
      <w:pPr>
        <w:pStyle w:val="aff"/>
        <w:numPr>
          <w:ilvl w:val="0"/>
          <w:numId w:val="38"/>
        </w:numPr>
        <w:spacing w:before="120"/>
        <w:ind w:left="284" w:hanging="142"/>
        <w:contextualSpacing w:val="0"/>
        <w:rPr>
          <w:lang w:val="el-GR"/>
        </w:rPr>
      </w:pPr>
      <w:r w:rsidRPr="00C56140">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sidRPr="00C56140">
        <w:rPr>
          <w:lang w:val="el-GR"/>
        </w:rPr>
        <w:t>,</w:t>
      </w:r>
    </w:p>
    <w:p w14:paraId="54F33019" w14:textId="77777777" w:rsidR="00250252" w:rsidRPr="00C56140" w:rsidRDefault="00250252" w:rsidP="009E3443">
      <w:pPr>
        <w:pStyle w:val="aff"/>
        <w:numPr>
          <w:ilvl w:val="0"/>
          <w:numId w:val="38"/>
        </w:numPr>
        <w:spacing w:before="120"/>
        <w:ind w:left="284" w:hanging="142"/>
        <w:contextualSpacing w:val="0"/>
        <w:rPr>
          <w:lang w:val="el-GR"/>
        </w:rPr>
      </w:pPr>
      <w:bookmarkStart w:id="260" w:name="_Hlk126499328"/>
      <w:r w:rsidRPr="00C56140">
        <w:rPr>
          <w:lang w:val="el-GR"/>
        </w:rPr>
        <w:lastRenderedPageBreak/>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60"/>
    <w:p w14:paraId="10892326" w14:textId="77777777" w:rsidR="004E79B7" w:rsidRPr="0037025A" w:rsidRDefault="00250252" w:rsidP="009E3443">
      <w:pPr>
        <w:pStyle w:val="aff"/>
        <w:numPr>
          <w:ilvl w:val="0"/>
          <w:numId w:val="38"/>
        </w:numPr>
        <w:spacing w:before="120"/>
        <w:ind w:left="284" w:hanging="142"/>
        <w:contextualSpacing w:val="0"/>
        <w:rPr>
          <w:lang w:val="el-GR"/>
        </w:rPr>
      </w:pPr>
      <w:r w:rsidRPr="0037025A">
        <w:rPr>
          <w:lang w:val="el-GR"/>
        </w:rPr>
        <w:t xml:space="preserve">της οποίας το συνολικό τίμημα υπερβαίνει τον προϋπολογισμό του Έργου, </w:t>
      </w:r>
    </w:p>
    <w:p w14:paraId="24AC6F41" w14:textId="30E10A7D" w:rsidR="00250252" w:rsidRPr="00570BEB" w:rsidRDefault="004E79B7" w:rsidP="009E3443">
      <w:pPr>
        <w:pStyle w:val="aff"/>
        <w:numPr>
          <w:ilvl w:val="0"/>
          <w:numId w:val="38"/>
        </w:numPr>
        <w:spacing w:before="120"/>
        <w:ind w:left="284" w:hanging="142"/>
        <w:contextualSpacing w:val="0"/>
        <w:rPr>
          <w:lang w:val="el-GR"/>
        </w:rPr>
      </w:pPr>
      <w:bookmarkStart w:id="261" w:name="_Hlk126499378"/>
      <w:r w:rsidRPr="00570BEB">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261"/>
    </w:p>
    <w:p w14:paraId="0634DE65" w14:textId="77777777" w:rsidR="008338F0" w:rsidRPr="00C56140" w:rsidRDefault="003355E7" w:rsidP="002D0CD6">
      <w:pPr>
        <w:pStyle w:val="10"/>
        <w:rPr>
          <w:rFonts w:cs="Tahoma"/>
          <w:sz w:val="22"/>
          <w:szCs w:val="22"/>
        </w:rPr>
      </w:pPr>
      <w:bookmarkStart w:id="262" w:name="_Toc97194442"/>
      <w:bookmarkStart w:id="263" w:name="_Toc167222856"/>
      <w:r w:rsidRPr="00C56140">
        <w:rPr>
          <w:rFonts w:cs="Tahoma"/>
          <w:sz w:val="22"/>
          <w:szCs w:val="22"/>
        </w:rPr>
        <w:lastRenderedPageBreak/>
        <w:t>ΔΙΕΝΕΡΓΕΙΑ ΔΙΑΔΙΚΑΣΙΑΣ - ΑΞΙΟΛΟΓΗΣΗ ΠΡΟΣΦΟΡΩΝ</w:t>
      </w:r>
      <w:bookmarkEnd w:id="262"/>
      <w:bookmarkEnd w:id="263"/>
      <w:r w:rsidR="00E1337D" w:rsidRPr="00C56140">
        <w:rPr>
          <w:rFonts w:cs="Tahoma"/>
          <w:sz w:val="22"/>
          <w:szCs w:val="22"/>
        </w:rPr>
        <w:t xml:space="preserve"> </w:t>
      </w:r>
    </w:p>
    <w:p w14:paraId="35446AA3" w14:textId="77777777" w:rsidR="008338F0" w:rsidRPr="00C56140" w:rsidRDefault="003355E7" w:rsidP="003A109E">
      <w:pPr>
        <w:pStyle w:val="21"/>
        <w:rPr>
          <w:rFonts w:cs="Tahoma"/>
          <w:lang w:val="el-GR"/>
        </w:rPr>
      </w:pPr>
      <w:r w:rsidRPr="00C56140">
        <w:rPr>
          <w:rFonts w:cs="Tahoma"/>
          <w:lang w:val="el-GR"/>
        </w:rPr>
        <w:tab/>
      </w:r>
      <w:bookmarkStart w:id="264" w:name="_Ref496542534"/>
      <w:bookmarkStart w:id="265" w:name="_Toc97194311"/>
      <w:bookmarkStart w:id="266" w:name="_Toc97194443"/>
      <w:bookmarkStart w:id="267" w:name="_Toc167222857"/>
      <w:r w:rsidRPr="00C56140">
        <w:rPr>
          <w:rFonts w:cs="Tahoma"/>
          <w:lang w:val="el-GR"/>
        </w:rPr>
        <w:t>Αποσφράγιση και αξιολόγηση προσφορών</w:t>
      </w:r>
      <w:bookmarkEnd w:id="264"/>
      <w:bookmarkEnd w:id="265"/>
      <w:bookmarkEnd w:id="266"/>
      <w:bookmarkEnd w:id="267"/>
      <w:r w:rsidRPr="00C56140">
        <w:rPr>
          <w:rFonts w:cs="Tahoma"/>
          <w:lang w:val="el-GR"/>
        </w:rPr>
        <w:t xml:space="preserve"> </w:t>
      </w:r>
    </w:p>
    <w:p w14:paraId="1CBBAD8F" w14:textId="77777777" w:rsidR="008338F0" w:rsidRPr="009A77D3" w:rsidRDefault="003355E7" w:rsidP="00FA2B14">
      <w:pPr>
        <w:pStyle w:val="32"/>
        <w:ind w:left="1134" w:hanging="992"/>
        <w:rPr>
          <w:rFonts w:cs="Tahoma"/>
          <w:lang w:val="el-GR"/>
        </w:rPr>
      </w:pPr>
      <w:bookmarkStart w:id="268" w:name="_Ref496542486"/>
      <w:bookmarkStart w:id="269" w:name="_Toc97194312"/>
      <w:bookmarkStart w:id="270" w:name="_Toc97194444"/>
      <w:bookmarkStart w:id="271" w:name="_Toc167222858"/>
      <w:r w:rsidRPr="009A77D3">
        <w:rPr>
          <w:rFonts w:cs="Tahoma"/>
          <w:lang w:val="el-GR"/>
        </w:rPr>
        <w:t>Ηλεκτρονική αποσφράγιση προσφορών</w:t>
      </w:r>
      <w:bookmarkEnd w:id="268"/>
      <w:bookmarkEnd w:id="269"/>
      <w:bookmarkEnd w:id="270"/>
      <w:bookmarkEnd w:id="271"/>
    </w:p>
    <w:p w14:paraId="66FDFF38" w14:textId="77777777" w:rsidR="00B23FCC" w:rsidRPr="00C56140" w:rsidRDefault="00B23FCC" w:rsidP="00B23FCC">
      <w:pPr>
        <w:rPr>
          <w:lang w:val="el-GR"/>
        </w:rPr>
      </w:pPr>
      <w:r w:rsidRPr="00C56140">
        <w:rPr>
          <w:lang w:val="el-GR"/>
        </w:rPr>
        <w:t>Το πιστοποιημένο στο ΕΣΗΔΗΣ, για την αποσφράγιση των</w:t>
      </w:r>
      <w:r w:rsidR="00E1337D" w:rsidRPr="00C56140">
        <w:rPr>
          <w:lang w:val="el-GR"/>
        </w:rPr>
        <w:t xml:space="preserve"> </w:t>
      </w:r>
      <w:r w:rsidRPr="00C56140">
        <w:rPr>
          <w:lang w:val="el-GR"/>
        </w:rPr>
        <w:t>προσφορών</w:t>
      </w:r>
      <w:r w:rsidR="00E1337D" w:rsidRPr="00C56140">
        <w:rPr>
          <w:lang w:val="el-GR"/>
        </w:rPr>
        <w:t xml:space="preserve"> </w:t>
      </w:r>
      <w:r w:rsidRPr="00C56140">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2DF8C2AF" w:rsidR="00032BBA" w:rsidRPr="00C56140" w:rsidRDefault="00032BBA" w:rsidP="00354584">
      <w:pPr>
        <w:widowControl w:val="0"/>
        <w:numPr>
          <w:ilvl w:val="0"/>
          <w:numId w:val="4"/>
        </w:numPr>
        <w:spacing w:after="60"/>
        <w:textAlignment w:val="baseline"/>
        <w:rPr>
          <w:kern w:val="1"/>
          <w:lang w:val="el-GR" w:eastAsia="ar-SA"/>
        </w:rPr>
      </w:pPr>
      <w:r w:rsidRPr="00C56140">
        <w:rPr>
          <w:kern w:val="1"/>
          <w:lang w:val="el-GR" w:eastAsia="ar-SA"/>
        </w:rPr>
        <w:t xml:space="preserve">Ηλεκτρονική Αποσφράγιση του (υπό)φακέλου «Δικαιολογητικά Συμμετοχής-Τεχνική Προσφορά», </w:t>
      </w:r>
      <w:r w:rsidRPr="003E024F">
        <w:rPr>
          <w:b/>
          <w:bCs/>
          <w:lang w:val="el-GR"/>
        </w:rPr>
        <w:t>τέσσερις (4) εργάσιμες ημέρες</w:t>
      </w:r>
      <w:r w:rsidRPr="00C56140">
        <w:rPr>
          <w:lang w:val="el-GR"/>
        </w:rPr>
        <w:t xml:space="preserve"> μετά την καταληκτική ημερομηνία προσφορών </w:t>
      </w:r>
      <w:r w:rsidRPr="00302CD5">
        <w:rPr>
          <w:lang w:val="el-GR"/>
        </w:rPr>
        <w:t xml:space="preserve">ήτοι </w:t>
      </w:r>
      <w:r w:rsidR="000B4B3F" w:rsidRPr="00302CD5">
        <w:rPr>
          <w:b/>
          <w:bCs/>
          <w:lang w:val="el-GR"/>
        </w:rPr>
        <w:t xml:space="preserve">16-07-2024, </w:t>
      </w:r>
      <w:r w:rsidR="000B4B3F" w:rsidRPr="00302CD5">
        <w:rPr>
          <w:lang w:val="el-GR"/>
        </w:rPr>
        <w:t xml:space="preserve">ημέρα Τρίτη </w:t>
      </w:r>
      <w:r w:rsidRPr="00302CD5">
        <w:rPr>
          <w:lang w:val="el-GR"/>
        </w:rPr>
        <w:t xml:space="preserve">και ώρα </w:t>
      </w:r>
      <w:r w:rsidR="00837C00" w:rsidRPr="00302CD5">
        <w:rPr>
          <w:b/>
          <w:bCs/>
          <w:lang w:val="el-GR"/>
        </w:rPr>
        <w:t>13</w:t>
      </w:r>
      <w:r w:rsidRPr="00302CD5">
        <w:rPr>
          <w:b/>
          <w:bCs/>
          <w:lang w:val="el-GR"/>
        </w:rPr>
        <w:t>:</w:t>
      </w:r>
      <w:r w:rsidR="00837C00" w:rsidRPr="00302CD5">
        <w:rPr>
          <w:b/>
          <w:bCs/>
          <w:lang w:val="el-GR"/>
        </w:rPr>
        <w:t>00</w:t>
      </w:r>
      <w:r w:rsidRPr="00302CD5">
        <w:rPr>
          <w:b/>
          <w:bCs/>
          <w:lang w:val="el-GR"/>
        </w:rPr>
        <w:t>.</w:t>
      </w:r>
      <w:r w:rsidR="00DF776D" w:rsidRPr="00C56140">
        <w:rPr>
          <w:lang w:val="el-GR"/>
        </w:rPr>
        <w:t xml:space="preserve"> </w:t>
      </w:r>
    </w:p>
    <w:p w14:paraId="51EA16C6" w14:textId="77777777" w:rsidR="00032BBA" w:rsidRPr="00C56140" w:rsidRDefault="00032BBA" w:rsidP="00354584">
      <w:pPr>
        <w:numPr>
          <w:ilvl w:val="0"/>
          <w:numId w:val="4"/>
        </w:numPr>
        <w:spacing w:after="60"/>
        <w:textAlignment w:val="baseline"/>
        <w:rPr>
          <w:kern w:val="1"/>
          <w:lang w:val="el-GR" w:eastAsia="ar-SA"/>
        </w:rPr>
      </w:pPr>
      <w:r w:rsidRPr="00C56140">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C56140" w:rsidRDefault="00032BBA" w:rsidP="00032BBA">
      <w:pPr>
        <w:spacing w:after="60"/>
        <w:textAlignment w:val="baseline"/>
        <w:rPr>
          <w:kern w:val="1"/>
          <w:lang w:val="el-GR" w:eastAsia="ar-SA"/>
        </w:rPr>
      </w:pPr>
      <w:r w:rsidRPr="00C56140">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C56140" w:rsidRDefault="00032BBA" w:rsidP="00B23FCC">
      <w:pPr>
        <w:rPr>
          <w:lang w:val="el-GR"/>
        </w:rPr>
      </w:pPr>
    </w:p>
    <w:p w14:paraId="15347254" w14:textId="77777777" w:rsidR="008338F0" w:rsidRPr="009A77D3" w:rsidRDefault="003355E7" w:rsidP="00FA2B14">
      <w:pPr>
        <w:pStyle w:val="32"/>
        <w:ind w:left="1134" w:hanging="992"/>
        <w:rPr>
          <w:rFonts w:cs="Tahoma"/>
          <w:lang w:val="el-GR"/>
        </w:rPr>
      </w:pPr>
      <w:bookmarkStart w:id="272" w:name="_Toc74566885"/>
      <w:bookmarkStart w:id="273" w:name="_Toc74566886"/>
      <w:bookmarkStart w:id="274" w:name="_Toc74566887"/>
      <w:bookmarkStart w:id="275" w:name="_Toc74566888"/>
      <w:bookmarkStart w:id="276" w:name="_Toc74566889"/>
      <w:bookmarkStart w:id="277" w:name="_Toc74566890"/>
      <w:bookmarkStart w:id="278" w:name="_Toc74566891"/>
      <w:bookmarkStart w:id="279" w:name="_Toc74566892"/>
      <w:bookmarkStart w:id="280" w:name="_Ref40981105"/>
      <w:bookmarkStart w:id="281" w:name="_Ref40981122"/>
      <w:bookmarkStart w:id="282" w:name="_Ref40981155"/>
      <w:bookmarkStart w:id="283" w:name="_Toc97194313"/>
      <w:bookmarkStart w:id="284" w:name="_Toc97194445"/>
      <w:bookmarkStart w:id="285" w:name="_Toc167222859"/>
      <w:bookmarkEnd w:id="272"/>
      <w:bookmarkEnd w:id="273"/>
      <w:bookmarkEnd w:id="274"/>
      <w:bookmarkEnd w:id="275"/>
      <w:bookmarkEnd w:id="276"/>
      <w:bookmarkEnd w:id="277"/>
      <w:bookmarkEnd w:id="278"/>
      <w:bookmarkEnd w:id="279"/>
      <w:r w:rsidRPr="009A77D3">
        <w:rPr>
          <w:rFonts w:cs="Tahoma"/>
          <w:lang w:val="el-GR"/>
        </w:rPr>
        <w:t>Αξιολόγηση προσφορών</w:t>
      </w:r>
      <w:bookmarkEnd w:id="280"/>
      <w:bookmarkEnd w:id="281"/>
      <w:bookmarkEnd w:id="282"/>
      <w:bookmarkEnd w:id="283"/>
      <w:bookmarkEnd w:id="284"/>
      <w:bookmarkEnd w:id="285"/>
    </w:p>
    <w:p w14:paraId="1812B8F0" w14:textId="77777777" w:rsidR="006119DB" w:rsidRPr="00C56140" w:rsidRDefault="006119DB" w:rsidP="006119DB">
      <w:pPr>
        <w:textAlignment w:val="baseline"/>
        <w:rPr>
          <w:lang w:val="el-GR"/>
        </w:rPr>
      </w:pPr>
      <w:r w:rsidRPr="00C56140">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sidRPr="00C56140">
        <w:rPr>
          <w:lang w:val="el-GR"/>
        </w:rPr>
        <w:t xml:space="preserve">ΕΣΗΔΗΣ </w:t>
      </w:r>
      <w:r w:rsidRPr="00C56140">
        <w:rPr>
          <w:lang w:val="el-GR"/>
        </w:rPr>
        <w:t>οργάνων της, εφαρμοζόμενων κατά τα λοιπά των κειμένων διατάξεων.</w:t>
      </w:r>
    </w:p>
    <w:p w14:paraId="214DA069" w14:textId="77777777" w:rsidR="00482B15" w:rsidRPr="00C56140" w:rsidRDefault="00482B15" w:rsidP="00482B15">
      <w:pPr>
        <w:textAlignment w:val="baseline"/>
        <w:rPr>
          <w:kern w:val="1"/>
          <w:lang w:val="el-GR" w:eastAsia="ar-SA"/>
        </w:rPr>
      </w:pPr>
      <w:r w:rsidRPr="00C56140">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56140">
        <w:rPr>
          <w:lang w:val="el-GR" w:eastAsia="ar-SA"/>
        </w:rPr>
        <w:t xml:space="preserve"> Η συμπλήρωση ή η αποσαφήνιση ζητείται και γίνεται αποδεκτή υπό την προϋπόθεση ότι δεν </w:t>
      </w:r>
      <w:r w:rsidRPr="00C56140">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Pr="00C56140" w:rsidRDefault="00E57533" w:rsidP="00E57533">
      <w:pPr>
        <w:textAlignment w:val="baseline"/>
        <w:rPr>
          <w:rFonts w:eastAsia="Calibri"/>
          <w:i/>
          <w:iCs/>
          <w:color w:val="5B9BD5"/>
          <w:kern w:val="1"/>
          <w:lang w:val="el-GR" w:eastAsia="el-GR"/>
        </w:rPr>
      </w:pPr>
      <w:r w:rsidRPr="00C56140">
        <w:rPr>
          <w:kern w:val="1"/>
          <w:lang w:val="el-GR"/>
        </w:rPr>
        <w:t>Ειδικότερα :</w:t>
      </w:r>
    </w:p>
    <w:p w14:paraId="7D7905C2" w14:textId="6F501C19" w:rsidR="00130942" w:rsidRPr="00C56140" w:rsidRDefault="00130942" w:rsidP="00130942">
      <w:pPr>
        <w:textAlignment w:val="baseline"/>
        <w:rPr>
          <w:b/>
          <w:bCs/>
          <w:strike/>
          <w:kern w:val="1"/>
          <w:lang w:val="el-GR"/>
        </w:rPr>
      </w:pPr>
      <w:r w:rsidRPr="00C56140">
        <w:rPr>
          <w:kern w:val="1"/>
          <w:lang w:val="el-GR"/>
        </w:rPr>
        <w:t>α) Η Επιτροπή Διαγωνισμού εξετάζει αρχικά</w:t>
      </w:r>
      <w:r w:rsidR="00DF776D" w:rsidRPr="00C56140">
        <w:rPr>
          <w:kern w:val="1"/>
          <w:lang w:val="el-GR"/>
        </w:rPr>
        <w:t xml:space="preserve"> </w:t>
      </w:r>
      <w:r w:rsidRPr="00C56140">
        <w:rPr>
          <w:kern w:val="1"/>
          <w:lang w:val="el-GR"/>
        </w:rPr>
        <w:t xml:space="preserve">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C56140" w:rsidRDefault="00130942" w:rsidP="00130942">
      <w:pPr>
        <w:textAlignment w:val="baseline"/>
        <w:rPr>
          <w:kern w:val="1"/>
          <w:lang w:val="el-GR"/>
        </w:rPr>
      </w:pPr>
      <w:r w:rsidRPr="00C561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C56140" w:rsidRDefault="00130942" w:rsidP="00130942">
      <w:pPr>
        <w:textAlignment w:val="baseline"/>
        <w:rPr>
          <w:kern w:val="1"/>
          <w:lang w:val="el-GR"/>
        </w:rPr>
      </w:pPr>
      <w:r w:rsidRPr="00C56140">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C56140" w:rsidRDefault="00130942" w:rsidP="00130942">
      <w:pPr>
        <w:textAlignment w:val="baseline"/>
        <w:rPr>
          <w:kern w:val="1"/>
          <w:lang w:val="el-GR"/>
        </w:rPr>
      </w:pPr>
      <w:r w:rsidRPr="00C561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57420D7F" w:rsidR="00130942" w:rsidRPr="00C56140" w:rsidRDefault="00130942" w:rsidP="00130942">
      <w:pPr>
        <w:textAlignment w:val="baseline"/>
        <w:rPr>
          <w:kern w:val="1"/>
          <w:lang w:val="el-GR"/>
        </w:rPr>
      </w:pPr>
      <w:r w:rsidRPr="00C56140">
        <w:rPr>
          <w:kern w:val="1"/>
          <w:lang w:val="el-GR"/>
        </w:rPr>
        <w:t xml:space="preserve">β) </w:t>
      </w:r>
      <w:r w:rsidR="00754F62" w:rsidRPr="00C56140">
        <w:rPr>
          <w:kern w:val="1"/>
          <w:lang w:val="el-GR"/>
        </w:rPr>
        <w:t>Μετά την έκδοση της ανωτέρω απόφασης η</w:t>
      </w:r>
      <w:r w:rsidRPr="00C56140">
        <w:rPr>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w:t>
      </w:r>
      <w:r w:rsidR="00DF776D" w:rsidRPr="00C56140">
        <w:rPr>
          <w:kern w:val="1"/>
          <w:lang w:val="el-GR"/>
        </w:rPr>
        <w:t xml:space="preserve"> </w:t>
      </w:r>
      <w:r w:rsidRPr="00C56140">
        <w:rPr>
          <w:kern w:val="1"/>
          <w:lang w:val="el-GR"/>
        </w:rPr>
        <w:t xml:space="preserve">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0A6E85B4" w14:textId="2A1E0071" w:rsidR="00130942" w:rsidRPr="00C56140" w:rsidRDefault="00130942" w:rsidP="00130942">
      <w:pPr>
        <w:textAlignment w:val="baseline"/>
        <w:rPr>
          <w:kern w:val="1"/>
          <w:lang w:val="el-GR" w:eastAsia="el-GR"/>
        </w:rPr>
      </w:pPr>
      <w:r w:rsidRPr="00C56140">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w:t>
      </w:r>
      <w:r w:rsidR="00DF776D" w:rsidRPr="00C56140">
        <w:rPr>
          <w:kern w:val="1"/>
          <w:lang w:val="el-GR" w:eastAsia="el-GR"/>
        </w:rPr>
        <w:t xml:space="preserve"> </w:t>
      </w:r>
      <w:r w:rsidRPr="00C56140">
        <w:rPr>
          <w:kern w:val="1"/>
          <w:lang w:val="el-GR" w:eastAsia="el-GR"/>
        </w:rPr>
        <w:t>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C56140" w:rsidRDefault="00130942" w:rsidP="00130942">
      <w:pPr>
        <w:textAlignment w:val="baseline"/>
        <w:rPr>
          <w:kern w:val="1"/>
          <w:lang w:val="el-GR"/>
        </w:rPr>
      </w:pPr>
      <w:r w:rsidRPr="00C56140">
        <w:rPr>
          <w:kern w:val="1"/>
          <w:lang w:val="el-GR" w:eastAsia="el-GR"/>
        </w:rPr>
        <w:t>Κατά της εν λόγω απόφασης χωρεί προδικαστική προσφυγή, σύμφωνα με τα οριζόμενα στην παράγραφο 3.4 της παρούσας.</w:t>
      </w:r>
    </w:p>
    <w:p w14:paraId="5DBB5A7A" w14:textId="77777777" w:rsidR="00130942" w:rsidRPr="00C56140" w:rsidRDefault="00130942" w:rsidP="00130942">
      <w:pPr>
        <w:textAlignment w:val="baseline"/>
        <w:rPr>
          <w:kern w:val="1"/>
          <w:lang w:val="el-GR"/>
        </w:rPr>
      </w:pPr>
      <w:r w:rsidRPr="00C56140">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17D72929" w:rsidR="00130942" w:rsidRPr="00C56140" w:rsidRDefault="00130942" w:rsidP="00130942">
      <w:pPr>
        <w:suppressAutoHyphens w:val="0"/>
        <w:autoSpaceDE w:val="0"/>
        <w:autoSpaceDN w:val="0"/>
        <w:adjustRightInd w:val="0"/>
        <w:spacing w:after="0"/>
        <w:rPr>
          <w:kern w:val="1"/>
          <w:lang w:val="el-GR"/>
        </w:rPr>
      </w:pPr>
      <w:r w:rsidRPr="00C56140">
        <w:rPr>
          <w:kern w:val="1"/>
          <w:lang w:val="el-GR"/>
        </w:rPr>
        <w:t>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w:t>
      </w:r>
      <w:r w:rsidR="00DF776D" w:rsidRPr="00C56140">
        <w:rPr>
          <w:kern w:val="1"/>
          <w:lang w:val="el-GR"/>
        </w:rPr>
        <w:t xml:space="preserve"> </w:t>
      </w:r>
    </w:p>
    <w:p w14:paraId="271ED65B" w14:textId="77777777" w:rsidR="00130942" w:rsidRPr="00C56140" w:rsidRDefault="00130942">
      <w:pPr>
        <w:textAlignment w:val="baseline"/>
        <w:rPr>
          <w:kern w:val="1"/>
          <w:lang w:val="el-GR" w:eastAsia="el-GR"/>
        </w:rPr>
      </w:pPr>
      <w:r w:rsidRPr="00C56140">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56140">
        <w:rPr>
          <w:lang w:val="el-GR"/>
        </w:rPr>
        <w:t xml:space="preserve"> </w:t>
      </w:r>
      <w:r w:rsidRPr="00C56140">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65123799" w14:textId="77777777" w:rsidR="00130942" w:rsidRPr="00C56140" w:rsidRDefault="00130942" w:rsidP="00130942">
      <w:pPr>
        <w:textAlignment w:val="baseline"/>
        <w:rPr>
          <w:lang w:val="el-GR"/>
        </w:rPr>
      </w:pPr>
      <w:r w:rsidRPr="00C56140">
        <w:rPr>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06EBE0EC" w14:textId="77777777" w:rsidR="00130942" w:rsidRPr="00C56140" w:rsidRDefault="00130942">
      <w:pPr>
        <w:textAlignment w:val="baseline"/>
        <w:rPr>
          <w:rFonts w:eastAsia="Calibri"/>
          <w:i/>
          <w:color w:val="5B9BD5"/>
          <w:kern w:val="1"/>
          <w:lang w:val="el-GR" w:eastAsia="el-GR"/>
        </w:rPr>
      </w:pPr>
      <w:r w:rsidRPr="00C56140">
        <w:rPr>
          <w:kern w:val="1"/>
          <w:lang w:val="el-GR"/>
        </w:rPr>
        <w:t>Αν οι ισοδύναμες προσφορές έχουν την ίδια βαθμολογία τεχνικής προσφοράς</w:t>
      </w:r>
      <w:r w:rsidRPr="00C56140">
        <w:rPr>
          <w:rStyle w:val="WW-FootnoteReference19"/>
          <w:kern w:val="1"/>
          <w:lang w:val="el-GR"/>
        </w:rPr>
        <w:footnoteReference w:id="13"/>
      </w:r>
      <w:r w:rsidRPr="00C56140">
        <w:rPr>
          <w:i/>
          <w:color w:val="5B9BD5"/>
          <w:kern w:val="1"/>
          <w:lang w:val="el-GR" w:eastAsia="el-GR"/>
        </w:rPr>
        <w:t xml:space="preserve"> </w:t>
      </w:r>
      <w:r w:rsidRPr="00C56140">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646300C0" w:rsidR="00130942" w:rsidRPr="00C56140" w:rsidRDefault="00130942" w:rsidP="00130942">
      <w:pPr>
        <w:textAlignment w:val="baseline"/>
        <w:rPr>
          <w:kern w:val="1"/>
          <w:lang w:val="el-GR" w:eastAsia="el-GR"/>
        </w:rPr>
      </w:pPr>
      <w:r w:rsidRPr="00C56140">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C56140">
        <w:rPr>
          <w:rFonts w:eastAsia="Calibri"/>
          <w:i/>
          <w:color w:val="5B9BD5"/>
          <w:kern w:val="1"/>
          <w:lang w:val="el-GR" w:eastAsia="el-GR"/>
        </w:rPr>
        <w:t xml:space="preserve"> </w:t>
      </w:r>
      <w:r w:rsidRPr="00C56140">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w:t>
      </w:r>
      <w:r w:rsidRPr="00C56140">
        <w:rPr>
          <w:kern w:val="1"/>
          <w:lang w:val="el-GR" w:eastAsia="el-GR"/>
        </w:rPr>
        <w:lastRenderedPageBreak/>
        <w:t>κατακύρωσης, σύμφωνα</w:t>
      </w:r>
      <w:r w:rsidR="00DF776D" w:rsidRPr="00C56140">
        <w:rPr>
          <w:kern w:val="1"/>
          <w:lang w:val="el-GR" w:eastAsia="el-GR"/>
        </w:rPr>
        <w:t xml:space="preserve"> </w:t>
      </w:r>
      <w:r w:rsidRPr="00C56140">
        <w:rPr>
          <w:kern w:val="1"/>
          <w:lang w:val="el-GR" w:eastAsia="el-GR"/>
        </w:rPr>
        <w:t>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C56140" w:rsidRDefault="0084517C" w:rsidP="00130942">
      <w:pPr>
        <w:textAlignment w:val="baseline"/>
        <w:rPr>
          <w:kern w:val="1"/>
          <w:lang w:val="el-GR" w:eastAsia="el-GR"/>
        </w:rPr>
      </w:pPr>
    </w:p>
    <w:p w14:paraId="3603EA3D" w14:textId="07DB2CF5" w:rsidR="0084517C" w:rsidRPr="00C56140" w:rsidRDefault="0084517C" w:rsidP="0084517C">
      <w:pPr>
        <w:textAlignment w:val="baseline"/>
        <w:rPr>
          <w:color w:val="000000"/>
          <w:shd w:val="clear" w:color="auto" w:fill="FFFFFF"/>
          <w:lang w:val="el-GR"/>
        </w:rPr>
      </w:pPr>
      <w:r w:rsidRPr="00C56140">
        <w:rPr>
          <w:color w:val="000000"/>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C56140">
        <w:rPr>
          <w:lang w:val="el-GR"/>
        </w:rPr>
        <w:t>Ενιαίας Αρχής Δημοσίων Συμβάσεων (Ε.Α.ΔΗ.ΣΥ.)</w:t>
      </w:r>
      <w:r w:rsidRPr="00C56140">
        <w:rPr>
          <w:color w:val="000000"/>
          <w:shd w:val="clear" w:color="auto" w:fill="FFFFFF"/>
          <w:lang w:val="el-GR"/>
        </w:rPr>
        <w:t>σύμφωνα με όσα προβλέπονται στην παράγραφο 3.4 της παρούσας</w:t>
      </w:r>
      <w:r w:rsidRPr="00C56140">
        <w:rPr>
          <w:rStyle w:val="ab"/>
          <w:color w:val="000000"/>
          <w:shd w:val="clear" w:color="auto" w:fill="FFFFFF"/>
          <w:lang w:val="el-GR"/>
        </w:rPr>
        <w:footnoteReference w:id="14"/>
      </w:r>
      <w:r w:rsidRPr="00C56140">
        <w:rPr>
          <w:color w:val="000000"/>
          <w:shd w:val="clear" w:color="auto" w:fill="FFFFFF"/>
          <w:lang w:val="el-GR"/>
        </w:rPr>
        <w:t>.</w:t>
      </w:r>
    </w:p>
    <w:p w14:paraId="4F3DE40D" w14:textId="77777777" w:rsidR="0084517C" w:rsidRPr="00C56140" w:rsidRDefault="0084517C" w:rsidP="00130942">
      <w:pPr>
        <w:textAlignment w:val="baseline"/>
        <w:rPr>
          <w:kern w:val="1"/>
          <w:lang w:val="el-GR" w:eastAsia="el-GR"/>
        </w:rPr>
      </w:pPr>
    </w:p>
    <w:p w14:paraId="1462A1EA" w14:textId="77777777" w:rsidR="00E57533" w:rsidRPr="00C56140" w:rsidRDefault="00E57533" w:rsidP="00E57533">
      <w:pPr>
        <w:textAlignment w:val="baseline"/>
        <w:rPr>
          <w:kern w:val="1"/>
          <w:lang w:val="el-GR"/>
        </w:rPr>
      </w:pPr>
    </w:p>
    <w:p w14:paraId="26EA43A9" w14:textId="77777777" w:rsidR="00130942" w:rsidRPr="00C56140" w:rsidRDefault="00130942">
      <w:pPr>
        <w:suppressAutoHyphens w:val="0"/>
        <w:spacing w:after="0"/>
        <w:jc w:val="left"/>
        <w:rPr>
          <w:lang w:val="el-GR"/>
        </w:rPr>
      </w:pPr>
      <w:r w:rsidRPr="00C56140">
        <w:rPr>
          <w:lang w:val="el-GR"/>
        </w:rPr>
        <w:br w:type="page"/>
      </w:r>
    </w:p>
    <w:p w14:paraId="04325FF9" w14:textId="77777777" w:rsidR="00E03665" w:rsidRPr="00C56140" w:rsidRDefault="00E03665" w:rsidP="00E03665">
      <w:pPr>
        <w:rPr>
          <w:lang w:val="el-GR"/>
        </w:rPr>
      </w:pPr>
      <w:bookmarkStart w:id="286" w:name="__RefHeading___Toc491950129"/>
      <w:bookmarkEnd w:id="286"/>
    </w:p>
    <w:p w14:paraId="1B988211" w14:textId="77777777" w:rsidR="008338F0" w:rsidRPr="00C56140" w:rsidRDefault="003355E7" w:rsidP="003A109E">
      <w:pPr>
        <w:pStyle w:val="21"/>
        <w:rPr>
          <w:rFonts w:cs="Tahoma"/>
          <w:lang w:val="el-GR"/>
        </w:rPr>
      </w:pPr>
      <w:r w:rsidRPr="00C56140">
        <w:rPr>
          <w:rFonts w:cs="Tahoma"/>
          <w:lang w:val="el-GR"/>
        </w:rPr>
        <w:tab/>
      </w:r>
      <w:bookmarkStart w:id="287" w:name="_Ref496542592"/>
      <w:bookmarkStart w:id="288" w:name="_Ref67613215"/>
      <w:bookmarkStart w:id="289" w:name="_Toc97194314"/>
      <w:bookmarkStart w:id="290" w:name="_Toc97194446"/>
      <w:bookmarkStart w:id="291" w:name="_Toc167222860"/>
      <w:r w:rsidRPr="00C56140">
        <w:rPr>
          <w:rFonts w:cs="Tahoma"/>
          <w:lang w:val="el-GR"/>
        </w:rPr>
        <w:t xml:space="preserve">Πρόσκληση υποβολής </w:t>
      </w:r>
      <w:r w:rsidR="00BB3801" w:rsidRPr="00C56140">
        <w:rPr>
          <w:rFonts w:cs="Tahoma"/>
          <w:lang w:val="el-GR"/>
        </w:rPr>
        <w:t>δικαιολογητικών προσωρινού αναδόχου</w:t>
      </w:r>
      <w:r w:rsidR="00E1337D" w:rsidRPr="00C56140">
        <w:rPr>
          <w:rFonts w:cs="Tahoma"/>
          <w:lang w:val="el-GR"/>
        </w:rPr>
        <w:t xml:space="preserve"> </w:t>
      </w:r>
      <w:r w:rsidRPr="00C56140">
        <w:rPr>
          <w:rFonts w:cs="Tahoma"/>
          <w:lang w:val="el-GR"/>
        </w:rPr>
        <w:t xml:space="preserve">- Δικαιολογητικά </w:t>
      </w:r>
      <w:bookmarkEnd w:id="287"/>
      <w:r w:rsidR="00BB3801" w:rsidRPr="00C56140">
        <w:rPr>
          <w:rFonts w:cs="Tahoma"/>
          <w:lang w:val="el-GR"/>
        </w:rPr>
        <w:t>προσωρινού αναδόχου</w:t>
      </w:r>
      <w:bookmarkEnd w:id="288"/>
      <w:bookmarkEnd w:id="289"/>
      <w:bookmarkEnd w:id="290"/>
      <w:bookmarkEnd w:id="291"/>
      <w:r w:rsidR="00BB3801" w:rsidRPr="00C56140">
        <w:rPr>
          <w:rFonts w:cs="Tahoma"/>
          <w:lang w:val="el-GR"/>
        </w:rPr>
        <w:t xml:space="preserve"> </w:t>
      </w:r>
    </w:p>
    <w:p w14:paraId="44C278E7" w14:textId="61220AF6" w:rsidR="00130942" w:rsidRPr="00C56140" w:rsidRDefault="00095840" w:rsidP="006119DB">
      <w:pPr>
        <w:rPr>
          <w:lang w:val="el-GR"/>
        </w:rPr>
      </w:pPr>
      <w:r w:rsidRPr="00C56140">
        <w:rPr>
          <w:lang w:val="el-GR"/>
        </w:rPr>
        <w:t xml:space="preserve">Μετά την αξιολόγηση των προσφορών, η αναθέτουσα αρχή </w:t>
      </w:r>
      <w:r w:rsidR="00130942" w:rsidRPr="00C56140">
        <w:rPr>
          <w:lang w:val="el-GR" w:eastAsia="ar-SA"/>
        </w:rPr>
        <w:t>αποστέλλει σχετική ηλεκτρονική</w:t>
      </w:r>
      <w:r w:rsidR="00DF776D" w:rsidRPr="00C56140">
        <w:rPr>
          <w:lang w:val="el-GR" w:eastAsia="ar-SA"/>
        </w:rPr>
        <w:t xml:space="preserve"> </w:t>
      </w:r>
      <w:r w:rsidR="00130942" w:rsidRPr="00C56140">
        <w:rPr>
          <w:lang w:val="el-GR" w:eastAsia="ar-SA"/>
        </w:rPr>
        <w:t>πρόσκληση</w:t>
      </w:r>
      <w:r w:rsidR="00130942" w:rsidRPr="00C56140">
        <w:rPr>
          <w:lang w:val="el-GR"/>
        </w:rPr>
        <w:t xml:space="preserve"> σ</w:t>
      </w:r>
      <w:r w:rsidRPr="00C56140">
        <w:rPr>
          <w:lang w:val="el-GR"/>
        </w:rPr>
        <w:t xml:space="preserve">τον προσφέροντα, στον οποίο πρόκειται να γίνει η κατακύρωση («προσωρινό ανάδοχο»), </w:t>
      </w:r>
      <w:r w:rsidR="00130942" w:rsidRPr="00C56140">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sidR="00DF776D" w:rsidRPr="00C56140">
        <w:rPr>
          <w:lang w:val="el-GR" w:eastAsia="ar-SA"/>
        </w:rPr>
        <w:t xml:space="preserve"> </w:t>
      </w:r>
      <w:r w:rsidR="00130942" w:rsidRPr="00C56140">
        <w:rPr>
          <w:lang w:val="el-GR" w:eastAsia="ar-SA"/>
        </w:rPr>
        <w:t>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sidR="00DF776D" w:rsidRPr="00C56140">
        <w:rPr>
          <w:lang w:val="el-GR" w:eastAsia="ar-SA"/>
        </w:rPr>
        <w:t xml:space="preserve"> </w:t>
      </w:r>
      <w:r w:rsidR="00130942" w:rsidRPr="00C56140">
        <w:rPr>
          <w:lang w:val="el-GR" w:eastAsia="ar-SA"/>
        </w:rPr>
        <w:t>αυτής.</w:t>
      </w:r>
    </w:p>
    <w:p w14:paraId="73A50EA1" w14:textId="77777777" w:rsidR="00084419" w:rsidRPr="00C56140" w:rsidRDefault="00084419" w:rsidP="00084419">
      <w:pPr>
        <w:rPr>
          <w:color w:val="000000"/>
          <w:lang w:val="el-GR" w:eastAsia="ar-SA"/>
        </w:rPr>
      </w:pPr>
      <w:r w:rsidRPr="00C56140">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56140" w:rsidRDefault="00084419" w:rsidP="00084419">
      <w:pPr>
        <w:rPr>
          <w:strike/>
          <w:lang w:val="el-GR" w:eastAsia="ar-SA"/>
        </w:rPr>
      </w:pPr>
      <w:r w:rsidRPr="00C561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C56140">
        <w:rPr>
          <w:color w:val="000000"/>
          <w:lang w:val="el-GR" w:eastAsia="ar-SA"/>
        </w:rPr>
        <w:t>, σύμφωνα με τα προβλεπόμενα στις διατάξεις της ως άνω παραγράφου 2.4.2.5</w:t>
      </w:r>
      <w:r w:rsidRPr="00C56140">
        <w:rPr>
          <w:lang w:val="el-GR" w:eastAsia="ar-SA"/>
        </w:rPr>
        <w:t xml:space="preserve">. </w:t>
      </w:r>
    </w:p>
    <w:p w14:paraId="14ADF1E9" w14:textId="77777777" w:rsidR="00294393" w:rsidRPr="00C56140" w:rsidRDefault="00294393" w:rsidP="00294393">
      <w:pPr>
        <w:rPr>
          <w:lang w:val="el-GR" w:eastAsia="ar-SA"/>
        </w:rPr>
      </w:pPr>
      <w:r w:rsidRPr="00C56140">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70264737" w14:textId="3C4E04D8" w:rsidR="00294393" w:rsidRPr="00C56140" w:rsidRDefault="00294393" w:rsidP="00294393">
      <w:pPr>
        <w:rPr>
          <w:lang w:val="el-GR" w:eastAsia="ar-SA"/>
        </w:rPr>
      </w:pPr>
      <w:r w:rsidRPr="00C56140">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w:t>
      </w:r>
      <w:r w:rsidR="00DF776D" w:rsidRPr="00C56140">
        <w:rPr>
          <w:lang w:val="el-GR" w:eastAsia="ar-SA"/>
        </w:rPr>
        <w:t xml:space="preserve"> </w:t>
      </w:r>
      <w:r w:rsidRPr="00C56140">
        <w:rPr>
          <w:lang w:val="el-GR" w:eastAsia="ar-SA"/>
        </w:rPr>
        <w:t>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w:t>
      </w:r>
      <w:r w:rsidR="00DF776D" w:rsidRPr="00C56140">
        <w:rPr>
          <w:lang w:val="el-GR" w:eastAsia="ar-SA"/>
        </w:rPr>
        <w:t xml:space="preserve"> </w:t>
      </w:r>
      <w:r w:rsidRPr="00C56140">
        <w:rPr>
          <w:lang w:val="el-GR" w:eastAsia="ar-SA"/>
        </w:rPr>
        <w:t>του ν. 4412/2016, τηρουμένων των αρχών της ίσης μεταχείρισης και της διαφάνειας.</w:t>
      </w:r>
    </w:p>
    <w:p w14:paraId="07870571" w14:textId="77777777" w:rsidR="00294393" w:rsidRPr="00C56140" w:rsidRDefault="00294393" w:rsidP="00294393">
      <w:pPr>
        <w:rPr>
          <w:lang w:val="el-GR" w:eastAsia="ar-SA"/>
        </w:rPr>
      </w:pPr>
      <w:r w:rsidRPr="00C56140">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1776BC0F" w:rsidR="00DD0F6F" w:rsidRPr="00C56140" w:rsidRDefault="00DD0F6F" w:rsidP="00DD0F6F">
      <w:pPr>
        <w:rPr>
          <w:lang w:val="el-GR" w:eastAsia="ar-SA"/>
        </w:rPr>
      </w:pPr>
      <w:r w:rsidRPr="00C56140">
        <w:rPr>
          <w:lang w:val="el-GR" w:eastAsia="ar-SA"/>
        </w:rPr>
        <w:t>i) κατά τον έλεγχο των παραπάνω δικαιολογητικών διαπιστωθεί ότι τα στοιχεία που δηλώθηκαν με</w:t>
      </w:r>
      <w:r w:rsidR="00DF776D" w:rsidRPr="00C56140">
        <w:rPr>
          <w:lang w:val="el-GR" w:eastAsia="ar-SA"/>
        </w:rPr>
        <w:t xml:space="preserve"> </w:t>
      </w:r>
      <w:r w:rsidRPr="00C56140">
        <w:rPr>
          <w:lang w:val="el-GR" w:eastAsia="ar-SA"/>
        </w:rPr>
        <w:t>το Ευρωπαϊκό Ενιαίο Έγγραφο Σύμβασης (ΕΕΕΣ)</w:t>
      </w:r>
      <w:r w:rsidR="00DF776D" w:rsidRPr="00C56140">
        <w:rPr>
          <w:lang w:val="el-GR" w:eastAsia="ar-SA"/>
        </w:rPr>
        <w:t xml:space="preserve"> </w:t>
      </w:r>
      <w:r w:rsidRPr="00C56140">
        <w:rPr>
          <w:lang w:val="el-GR" w:eastAsia="ar-SA"/>
        </w:rPr>
        <w:t xml:space="preserve">είναι εκ προθέσεως απατηλά, ή έχουν υποβληθεί πλαστά αποδεικτικά στοιχεία, ή </w:t>
      </w:r>
    </w:p>
    <w:p w14:paraId="2BF5A71E" w14:textId="01984FE0" w:rsidR="00DD0F6F" w:rsidRPr="00C56140" w:rsidRDefault="00DD0F6F" w:rsidP="00DD0F6F">
      <w:pPr>
        <w:rPr>
          <w:lang w:val="el-GR" w:eastAsia="ar-SA"/>
        </w:rPr>
      </w:pPr>
      <w:r w:rsidRPr="00C56140">
        <w:rPr>
          <w:lang w:val="el-GR" w:eastAsia="ar-SA"/>
        </w:rPr>
        <w:lastRenderedPageBreak/>
        <w:t>ii)</w:t>
      </w:r>
      <w:r w:rsidR="00DF776D" w:rsidRPr="00C56140">
        <w:rPr>
          <w:lang w:val="el-GR" w:eastAsia="ar-SA"/>
        </w:rPr>
        <w:t xml:space="preserve"> </w:t>
      </w:r>
      <w:r w:rsidRPr="00C56140">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56140" w:rsidRDefault="00DD0F6F" w:rsidP="00DD0F6F">
      <w:pPr>
        <w:rPr>
          <w:lang w:val="el-GR" w:eastAsia="ar-SA"/>
        </w:rPr>
      </w:pPr>
      <w:r w:rsidRPr="00C56140">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D9870E2" w:rsidR="00DD0F6F" w:rsidRPr="00C56140" w:rsidRDefault="00DD0F6F" w:rsidP="00DD0F6F">
      <w:pPr>
        <w:rPr>
          <w:lang w:val="el-GR" w:eastAsia="ar-SA"/>
        </w:rPr>
      </w:pPr>
      <w:r w:rsidRPr="00C56140">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56140">
        <w:rPr>
          <w:i/>
          <w:color w:val="5B9BD5"/>
          <w:lang w:val="el-GR" w:eastAsia="el-GR"/>
        </w:rPr>
        <w:t xml:space="preserve"> </w:t>
      </w:r>
      <w:r w:rsidRPr="00C56140">
        <w:rPr>
          <w:lang w:val="el-GR" w:eastAsia="ar-SA"/>
        </w:rPr>
        <w:t>το Ευρωπαϊκό Ενιαίο Έγγραφο Σύμβασης (ΕΕΕΣ) ότι πληροί,</w:t>
      </w:r>
      <w:r w:rsidR="00DF776D" w:rsidRPr="00C56140">
        <w:rPr>
          <w:lang w:val="el-GR" w:eastAsia="ar-SA"/>
        </w:rPr>
        <w:t xml:space="preserve"> </w:t>
      </w:r>
      <w:r w:rsidRPr="00C56140">
        <w:rPr>
          <w:lang w:val="el-GR" w:eastAsia="ar-SA"/>
        </w:rPr>
        <w:t xml:space="preserve">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C56140" w:rsidRDefault="00DD0F6F" w:rsidP="00DD0F6F">
      <w:pPr>
        <w:rPr>
          <w:lang w:val="el-GR" w:eastAsia="ar-SA"/>
        </w:rPr>
      </w:pPr>
      <w:r w:rsidRPr="00C56140">
        <w:rPr>
          <w:lang w:val="el-GR" w:eastAsia="ar-SA"/>
        </w:rPr>
        <w:t xml:space="preserve">Αν κανένας από τους προσφέροντες δεν υποβάλλει αληθή ή ακριβή δήλωση </w:t>
      </w:r>
      <w:r w:rsidRPr="00C56140">
        <w:rPr>
          <w:b/>
          <w:lang w:val="el-GR" w:eastAsia="ar-SA"/>
        </w:rPr>
        <w:t>ή</w:t>
      </w:r>
      <w:r w:rsidRPr="00C56140">
        <w:rPr>
          <w:lang w:val="el-GR" w:eastAsia="ar-SA"/>
        </w:rPr>
        <w:t xml:space="preserve"> δεν προσκομίσει ένα ή περισσότερα από τα απαιτούμενα έγγραφα και δικαιολογητικά </w:t>
      </w:r>
      <w:r w:rsidRPr="00C56140">
        <w:rPr>
          <w:b/>
          <w:lang w:val="el-GR" w:eastAsia="ar-SA"/>
        </w:rPr>
        <w:t>ή</w:t>
      </w:r>
      <w:r w:rsidRPr="00C56140">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Pr="00C56140" w:rsidRDefault="00DD0F6F" w:rsidP="00DD0F6F">
      <w:pPr>
        <w:rPr>
          <w:lang w:val="el-GR" w:eastAsia="ar-SA"/>
        </w:rPr>
      </w:pPr>
      <w:r w:rsidRPr="00C56140">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247F1A06" w:rsidR="00DD0F6F" w:rsidRPr="0025090A" w:rsidRDefault="00DD0F6F" w:rsidP="00DD0F6F">
      <w:pPr>
        <w:rPr>
          <w:lang w:val="el-GR" w:eastAsia="ar-SA"/>
        </w:rPr>
      </w:pPr>
      <w:r w:rsidRPr="0025090A">
        <w:rPr>
          <w:lang w:val="el-GR" w:eastAsia="ar-SA"/>
        </w:rPr>
        <w:t>Επισημαίνεται ότι, η αναθέτουσα αρχή, αιτιολογημένα και κατόπιν γνώμης της αρμόδιας επιτροπής του διαγωνισμού, μπορεί να</w:t>
      </w:r>
      <w:r w:rsidR="00DF776D" w:rsidRPr="0025090A">
        <w:rPr>
          <w:lang w:val="el-GR" w:eastAsia="ar-SA"/>
        </w:rPr>
        <w:t xml:space="preserve"> </w:t>
      </w:r>
      <w:r w:rsidRPr="0025090A">
        <w:rPr>
          <w:lang w:val="el-GR"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sidR="006E75EE" w:rsidRPr="0025090A">
        <w:rPr>
          <w:lang w:val="el-GR" w:eastAsia="ar-SA"/>
        </w:rPr>
        <w:t>παρούσα</w:t>
      </w:r>
      <w:r w:rsidRPr="0025090A">
        <w:rPr>
          <w:lang w:val="el-GR" w:eastAsia="ar-SA"/>
        </w:rPr>
        <w:t xml:space="preserve"> σε ποσοστό και ως εξής: </w:t>
      </w:r>
      <w:r w:rsidR="006E75EE" w:rsidRPr="0025090A">
        <w:rPr>
          <w:lang w:val="el-GR" w:eastAsia="ar-SA"/>
        </w:rPr>
        <w:t xml:space="preserve">εκατόν είκοσι </w:t>
      </w:r>
      <w:r w:rsidRPr="0025090A">
        <w:rPr>
          <w:lang w:val="el-GR" w:eastAsia="ar-SA"/>
        </w:rPr>
        <w:t>τοις εκατό (</w:t>
      </w:r>
      <w:r w:rsidR="006E75EE" w:rsidRPr="0025090A">
        <w:rPr>
          <w:lang w:val="el-GR" w:eastAsia="ar-SA"/>
        </w:rPr>
        <w:t>120</w:t>
      </w:r>
      <w:r w:rsidRPr="0025090A">
        <w:rPr>
          <w:lang w:val="el-GR" w:eastAsia="ar-SA"/>
        </w:rPr>
        <w:t>%)</w:t>
      </w:r>
      <w:r w:rsidRPr="7215FF63">
        <w:rPr>
          <w:vertAlign w:val="superscript"/>
          <w:lang w:eastAsia="ar-SA"/>
        </w:rPr>
        <w:footnoteReference w:id="15"/>
      </w:r>
      <w:r w:rsidRPr="0025090A">
        <w:rPr>
          <w:lang w:val="el-GR" w:eastAsia="ar-SA"/>
        </w:rPr>
        <w:t xml:space="preserve"> στην περίπτωση της μεγαλύτερης ποσότητας και </w:t>
      </w:r>
      <w:r w:rsidR="006E75EE" w:rsidRPr="0025090A">
        <w:rPr>
          <w:lang w:val="el-GR" w:eastAsia="ar-SA"/>
        </w:rPr>
        <w:t xml:space="preserve">ογδόντα </w:t>
      </w:r>
      <w:r w:rsidRPr="0025090A">
        <w:rPr>
          <w:lang w:val="el-GR" w:eastAsia="ar-SA"/>
        </w:rPr>
        <w:t>τοις εκατό (</w:t>
      </w:r>
      <w:r w:rsidR="006E75EE" w:rsidRPr="0025090A">
        <w:rPr>
          <w:lang w:val="el-GR" w:eastAsia="ar-SA"/>
        </w:rPr>
        <w:t>80</w:t>
      </w:r>
      <w:r w:rsidRPr="0025090A">
        <w:rPr>
          <w:lang w:val="el-GR" w:eastAsia="ar-SA"/>
        </w:rPr>
        <w:t>%)</w:t>
      </w:r>
      <w:r w:rsidRPr="7215FF63">
        <w:rPr>
          <w:vertAlign w:val="superscript"/>
          <w:lang w:eastAsia="ar-SA"/>
        </w:rPr>
        <w:footnoteReference w:id="16"/>
      </w:r>
      <w:r w:rsidRPr="0025090A">
        <w:rPr>
          <w:lang w:val="el-GR" w:eastAsia="ar-SA"/>
        </w:rPr>
        <w:t xml:space="preserve"> στην περίπτωση μικρότερης ποσότητας.</w:t>
      </w:r>
    </w:p>
    <w:p w14:paraId="733F67E7" w14:textId="77777777" w:rsidR="00095840" w:rsidRPr="00C56140" w:rsidRDefault="00095840" w:rsidP="00095840">
      <w:pPr>
        <w:rPr>
          <w:u w:val="single"/>
          <w:lang w:val="el-GR"/>
        </w:rPr>
      </w:pPr>
      <w:r w:rsidRPr="00C56140">
        <w:rPr>
          <w:u w:val="single"/>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92B8DCB" w:rsidR="00F005B4" w:rsidRPr="0025090A" w:rsidRDefault="00F005B4" w:rsidP="00F005B4">
      <w:pPr>
        <w:textAlignment w:val="baseline"/>
        <w:rPr>
          <w:rFonts w:eastAsiaTheme="minorHAnsi"/>
          <w:color w:val="000000"/>
          <w:shd w:val="clear" w:color="auto" w:fill="FFFFFF"/>
          <w:lang w:val="el-GR" w:eastAsia="en-US"/>
        </w:rPr>
      </w:pPr>
      <w:r w:rsidRPr="00C56140">
        <w:rPr>
          <w:rFonts w:eastAsiaTheme="minorHAnsi"/>
          <w:color w:val="000000"/>
          <w:shd w:val="clear" w:color="auto" w:fill="FFFFFF"/>
          <w:lang w:val="el-GR" w:eastAsia="en-US"/>
        </w:rPr>
        <w:t>Σε κάθε περίπτωση,</w:t>
      </w:r>
      <w:r w:rsidRPr="00C56140">
        <w:rPr>
          <w:color w:val="000000"/>
          <w:shd w:val="clear" w:color="auto" w:fill="FFFFFF"/>
          <w:lang w:val="el-GR"/>
        </w:rPr>
        <w:t xml:space="preserve"> </w:t>
      </w:r>
      <w:r w:rsidRPr="00C56140">
        <w:rPr>
          <w:rFonts w:eastAsiaTheme="minorHAnsi"/>
          <w:color w:val="000000"/>
          <w:shd w:val="clear" w:color="auto" w:fill="FFFFFF"/>
          <w:lang w:val="el-GR" w:eastAsia="en-US"/>
        </w:rPr>
        <w:t>όταν εξ αρχής έχει υποβληθεί μία προσφορά,</w:t>
      </w:r>
      <w:r w:rsidRPr="00C56140">
        <w:rPr>
          <w:color w:val="000000"/>
          <w:shd w:val="clear" w:color="auto" w:fill="FFFFFF"/>
          <w:lang w:val="el-GR"/>
        </w:rPr>
        <w:t xml:space="preserve"> τα </w:t>
      </w:r>
      <w:r w:rsidRPr="00C56140">
        <w:rPr>
          <w:rFonts w:eastAsiaTheme="minorHAnsi"/>
          <w:color w:val="000000"/>
          <w:shd w:val="clear" w:color="auto" w:fill="FFFFFF"/>
          <w:lang w:val="el-GR" w:eastAsia="en-US"/>
        </w:rPr>
        <w:t>αποτελέσματα όλων των σταδίων</w:t>
      </w:r>
      <w:r w:rsidRPr="00C56140">
        <w:rPr>
          <w:color w:val="000000"/>
          <w:shd w:val="clear" w:color="auto" w:fill="FFFFFF"/>
          <w:lang w:val="el-GR"/>
        </w:rPr>
        <w:t xml:space="preserve"> της διαδικασίας ανάθεσης</w:t>
      </w:r>
      <w:r w:rsidRPr="00C56140">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C56140">
        <w:rPr>
          <w:color w:val="000000"/>
          <w:shd w:val="clear" w:color="auto" w:fill="FFFFFF"/>
          <w:lang w:val="el-GR"/>
        </w:rPr>
        <w:t>, επικυρώνονται με την απόφαση κατακύρωσης του άρθρου 105 του ν. 4412/2016, σύμφωνα με την παράγραφο 3.3</w:t>
      </w:r>
      <w:r w:rsidR="00DF776D" w:rsidRPr="00C56140">
        <w:rPr>
          <w:color w:val="000000"/>
          <w:shd w:val="clear" w:color="auto" w:fill="FFFFFF"/>
          <w:lang w:val="el-GR"/>
        </w:rPr>
        <w:t xml:space="preserve"> </w:t>
      </w:r>
      <w:r w:rsidRPr="00C56140">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C56140">
        <w:rPr>
          <w:lang w:val="el-GR"/>
        </w:rPr>
        <w:t>Ε.Α.ΔΗ.ΣΥ.</w:t>
      </w:r>
      <w:r w:rsidR="009354F1" w:rsidRPr="00C56140">
        <w:rPr>
          <w:lang w:val="el-GR"/>
        </w:rPr>
        <w:t xml:space="preserve"> </w:t>
      </w:r>
      <w:r w:rsidRPr="00C56140">
        <w:rPr>
          <w:color w:val="000000"/>
          <w:shd w:val="clear" w:color="auto" w:fill="FFFFFF"/>
          <w:lang w:val="el-GR"/>
        </w:rPr>
        <w:t>σύμφωνα με όσα προβλέπονται στην παράγραφο 3.4 της παρούσας</w:t>
      </w:r>
      <w:r w:rsidRPr="0025090A">
        <w:rPr>
          <w:rStyle w:val="ab"/>
          <w:rFonts w:eastAsiaTheme="minorHAnsi"/>
          <w:color w:val="000000"/>
          <w:shd w:val="clear" w:color="auto" w:fill="FFFFFF"/>
          <w:lang w:val="el-GR" w:eastAsia="en-US"/>
        </w:rPr>
        <w:footnoteReference w:id="17"/>
      </w:r>
      <w:r w:rsidRPr="0025090A">
        <w:rPr>
          <w:rFonts w:eastAsiaTheme="minorHAnsi"/>
          <w:color w:val="000000"/>
          <w:shd w:val="clear" w:color="auto" w:fill="FFFFFF"/>
          <w:lang w:val="el-GR" w:eastAsia="en-US"/>
        </w:rPr>
        <w:t>.</w:t>
      </w:r>
    </w:p>
    <w:p w14:paraId="301AEDCD" w14:textId="77777777" w:rsidR="006119DB" w:rsidRPr="00C56140" w:rsidRDefault="006119DB" w:rsidP="00821852">
      <w:pPr>
        <w:rPr>
          <w:lang w:val="el-GR"/>
        </w:rPr>
      </w:pPr>
    </w:p>
    <w:p w14:paraId="1421ADF0" w14:textId="77777777" w:rsidR="008338F0" w:rsidRPr="00C56140" w:rsidRDefault="003355E7" w:rsidP="003A109E">
      <w:pPr>
        <w:pStyle w:val="21"/>
        <w:rPr>
          <w:rFonts w:cs="Tahoma"/>
          <w:lang w:val="el-GR"/>
        </w:rPr>
      </w:pPr>
      <w:bookmarkStart w:id="292" w:name="_Toc74566895"/>
      <w:bookmarkStart w:id="293" w:name="_Toc74566896"/>
      <w:bookmarkStart w:id="294" w:name="_Toc74566897"/>
      <w:bookmarkStart w:id="295" w:name="_Toc74566898"/>
      <w:bookmarkStart w:id="296" w:name="_Toc74566899"/>
      <w:bookmarkStart w:id="297" w:name="_Toc74566900"/>
      <w:bookmarkStart w:id="298" w:name="_Toc74566901"/>
      <w:bookmarkStart w:id="299" w:name="_Toc74566902"/>
      <w:bookmarkStart w:id="300" w:name="_Toc74566903"/>
      <w:bookmarkStart w:id="301" w:name="_Toc74566904"/>
      <w:bookmarkStart w:id="302" w:name="_Toc74566905"/>
      <w:bookmarkStart w:id="303" w:name="_Toc74566906"/>
      <w:bookmarkStart w:id="304" w:name="_Toc74566907"/>
      <w:bookmarkStart w:id="305" w:name="_Toc74566908"/>
      <w:bookmarkStart w:id="306" w:name="_Toc74566909"/>
      <w:bookmarkStart w:id="307" w:name="_Toc74566910"/>
      <w:bookmarkStart w:id="308" w:name="_Toc74566911"/>
      <w:bookmarkStart w:id="309" w:name="_Toc74566912"/>
      <w:bookmarkStart w:id="310" w:name="_Toc74566913"/>
      <w:bookmarkStart w:id="311" w:name="_Toc74566914"/>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sidRPr="00C56140">
        <w:rPr>
          <w:rFonts w:cs="Tahoma"/>
          <w:lang w:val="el-GR"/>
        </w:rPr>
        <w:tab/>
      </w:r>
      <w:bookmarkStart w:id="312" w:name="_Toc97194315"/>
      <w:bookmarkStart w:id="313" w:name="_Toc97194447"/>
      <w:bookmarkStart w:id="314" w:name="_Ref113958813"/>
      <w:bookmarkStart w:id="315" w:name="_Ref113958825"/>
      <w:bookmarkStart w:id="316" w:name="_Ref113958826"/>
      <w:bookmarkStart w:id="317" w:name="_Ref151371133"/>
      <w:bookmarkStart w:id="318" w:name="_Ref151371141"/>
      <w:bookmarkStart w:id="319" w:name="_Toc167222861"/>
      <w:r w:rsidRPr="00C56140">
        <w:rPr>
          <w:rFonts w:cs="Tahoma"/>
          <w:lang w:val="el-GR"/>
        </w:rPr>
        <w:t>Κατακύρωση - σύναψη σύμβασης</w:t>
      </w:r>
      <w:bookmarkEnd w:id="312"/>
      <w:bookmarkEnd w:id="313"/>
      <w:bookmarkEnd w:id="314"/>
      <w:bookmarkEnd w:id="315"/>
      <w:bookmarkEnd w:id="316"/>
      <w:bookmarkEnd w:id="317"/>
      <w:bookmarkEnd w:id="318"/>
      <w:bookmarkEnd w:id="319"/>
      <w:r w:rsidRPr="00C56140">
        <w:rPr>
          <w:rFonts w:cs="Tahoma"/>
          <w:lang w:val="el-GR"/>
        </w:rPr>
        <w:t xml:space="preserve"> </w:t>
      </w:r>
    </w:p>
    <w:p w14:paraId="00FD523B" w14:textId="77777777" w:rsidR="005B1D5A" w:rsidRPr="00C56140" w:rsidRDefault="00035295" w:rsidP="005B1D5A">
      <w:pPr>
        <w:rPr>
          <w:lang w:val="el-GR" w:eastAsia="ar-SA"/>
        </w:rPr>
      </w:pPr>
      <w:r w:rsidRPr="00C56140">
        <w:rPr>
          <w:lang w:val="el-GR" w:eastAsia="ar-SA"/>
        </w:rPr>
        <w:t xml:space="preserve">3.3.1 </w:t>
      </w:r>
      <w:r w:rsidR="005B1D5A" w:rsidRPr="00C56140">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11484960" w14:textId="77777777" w:rsidR="005B1D5A" w:rsidRPr="00C56140" w:rsidRDefault="005B1D5A" w:rsidP="005B1D5A">
      <w:pPr>
        <w:rPr>
          <w:lang w:val="el-GR" w:eastAsia="ar-SA"/>
        </w:rPr>
      </w:pPr>
      <w:r w:rsidRPr="00C56140">
        <w:rPr>
          <w:lang w:val="el-GR" w:eastAsia="ar-SA"/>
        </w:rPr>
        <w:lastRenderedPageBreak/>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1D33943C" w14:textId="1C0151F2" w:rsidR="005B1D5A" w:rsidRPr="00C56140" w:rsidRDefault="005B1D5A" w:rsidP="005B1D5A">
      <w:pPr>
        <w:rPr>
          <w:lang w:val="el-GR" w:eastAsia="ar-SA"/>
        </w:rPr>
      </w:pPr>
      <w:r w:rsidRPr="00C56140">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C56140">
        <w:rPr>
          <w:lang w:val="el-GR"/>
        </w:rPr>
        <w:t xml:space="preserve"> με ενέργειες της αναθέτουσας αρχής</w:t>
      </w:r>
      <w:r w:rsidRPr="00C56140">
        <w:rPr>
          <w:lang w:val="el-GR" w:eastAsia="ar-SA"/>
        </w:rPr>
        <w:t xml:space="preserve">. Κατά της απόφασης κατακύρωσης χωρεί προδικαστική προσφυγή ενώπιον της </w:t>
      </w:r>
      <w:r w:rsidR="00602A33" w:rsidRPr="00C56140">
        <w:rPr>
          <w:lang w:val="el-GR"/>
        </w:rPr>
        <w:t>Ε.Α.ΔΗ.ΣΥ.</w:t>
      </w:r>
      <w:r w:rsidRPr="00C56140">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56140" w:rsidRDefault="00035295" w:rsidP="005B1D5A">
      <w:pPr>
        <w:rPr>
          <w:lang w:val="el-GR" w:eastAsia="ar-SA"/>
        </w:rPr>
      </w:pPr>
      <w:r w:rsidRPr="00C56140">
        <w:rPr>
          <w:lang w:val="el-GR" w:eastAsia="ar-SA"/>
        </w:rPr>
        <w:t xml:space="preserve">3.3.2 </w:t>
      </w:r>
      <w:r w:rsidR="005B1D5A" w:rsidRPr="00C56140">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E743EB"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sz w:val="20"/>
          <w:szCs w:val="20"/>
          <w:lang w:val="el-GR" w:eastAsia="ar-SA"/>
        </w:rPr>
      </w:pPr>
      <w:r w:rsidRPr="00C56140">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47D93ED2" w:rsidR="005B1D5A" w:rsidRPr="00C56140"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56140">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C56140">
        <w:rPr>
          <w:lang w:val="el-GR"/>
        </w:rPr>
        <w:t>Ε.Α.ΔΗ.ΣΥ.</w:t>
      </w:r>
      <w:r w:rsidRPr="00C56140">
        <w:rPr>
          <w:lang w:val="el-GR" w:eastAsia="ar-SA"/>
        </w:rPr>
        <w:t xml:space="preserve">και σε περίπτωση άσκησης αίτησης αναστολής κατά της απόφασης της </w:t>
      </w:r>
      <w:r w:rsidR="00602A33" w:rsidRPr="00C56140">
        <w:rPr>
          <w:lang w:val="el-GR"/>
        </w:rPr>
        <w:t>Ε.Α.ΔΗ.ΣΥ.</w:t>
      </w:r>
      <w:r w:rsidRPr="00C56140">
        <w:rPr>
          <w:lang w:val="el-GR" w:eastAsia="ar-SA"/>
        </w:rPr>
        <w:t>, εκδοθεί απόφαση επί της αίτησης, με την επιφύλαξη της χορήγησης προσωρινής διαταγής, σύμφωνα με όσα ορίζονται</w:t>
      </w:r>
      <w:r w:rsidR="00DF776D" w:rsidRPr="00C56140">
        <w:rPr>
          <w:lang w:val="el-GR" w:eastAsia="ar-SA"/>
        </w:rPr>
        <w:t xml:space="preserve"> </w:t>
      </w:r>
      <w:r w:rsidRPr="00C56140">
        <w:rPr>
          <w:lang w:val="el-GR" w:eastAsia="ar-SA"/>
        </w:rPr>
        <w:t>στο τελευταίο εδάφιο της </w:t>
      </w:r>
      <w:hyperlink r:id="rId26" w:anchor="art372_4" w:history="1">
        <w:r w:rsidRPr="00C56140">
          <w:rPr>
            <w:lang w:val="el-GR" w:eastAsia="ar-SA"/>
          </w:rPr>
          <w:t>παρ.</w:t>
        </w:r>
      </w:hyperlink>
      <w:bookmarkStart w:id="320" w:name="_Hlk126503099"/>
      <w:r w:rsidR="000A7747" w:rsidRPr="00C56140">
        <w:fldChar w:fldCharType="begin"/>
      </w:r>
      <w:r w:rsidR="000A7747" w:rsidRPr="00C56140">
        <w:rPr>
          <w:lang w:val="el-GR"/>
        </w:rPr>
        <w:instrText xml:space="preserve"> </w:instrText>
      </w:r>
      <w:r w:rsidR="000A7747" w:rsidRPr="00C56140">
        <w:instrText>HYPERLINK</w:instrText>
      </w:r>
      <w:r w:rsidR="000A7747" w:rsidRPr="00C56140">
        <w:rPr>
          <w:lang w:val="el-GR"/>
        </w:rPr>
        <w:instrText xml:space="preserve"> "</w:instrText>
      </w:r>
      <w:r w:rsidR="000A7747" w:rsidRPr="00C56140">
        <w:instrText>http</w:instrText>
      </w:r>
      <w:r w:rsidR="000A7747" w:rsidRPr="00C56140">
        <w:rPr>
          <w:lang w:val="el-GR"/>
        </w:rPr>
        <w:instrText>://</w:instrText>
      </w:r>
      <w:r w:rsidR="000A7747" w:rsidRPr="00C56140">
        <w:instrText>www</w:instrText>
      </w:r>
      <w:r w:rsidR="000A7747" w:rsidRPr="00C56140">
        <w:rPr>
          <w:lang w:val="el-GR"/>
        </w:rPr>
        <w:instrText>.</w:instrText>
      </w:r>
      <w:r w:rsidR="000A7747" w:rsidRPr="00C56140">
        <w:instrText>eaadhsy</w:instrText>
      </w:r>
      <w:r w:rsidR="000A7747" w:rsidRPr="00C56140">
        <w:rPr>
          <w:lang w:val="el-GR"/>
        </w:rPr>
        <w:instrText>.</w:instrText>
      </w:r>
      <w:r w:rsidR="000A7747" w:rsidRPr="00C56140">
        <w:instrText>gr</w:instrText>
      </w:r>
      <w:r w:rsidR="000A7747" w:rsidRPr="00C56140">
        <w:rPr>
          <w:lang w:val="el-GR"/>
        </w:rPr>
        <w:instrText>/</w:instrText>
      </w:r>
      <w:r w:rsidR="000A7747" w:rsidRPr="00C56140">
        <w:instrText>n</w:instrText>
      </w:r>
      <w:r w:rsidR="000A7747" w:rsidRPr="00C56140">
        <w:rPr>
          <w:lang w:val="el-GR"/>
        </w:rPr>
        <w:instrText>4412/</w:instrText>
      </w:r>
      <w:r w:rsidR="000A7747" w:rsidRPr="00C56140">
        <w:instrText>n</w:instrText>
      </w:r>
      <w:r w:rsidR="000A7747" w:rsidRPr="00C56140">
        <w:rPr>
          <w:lang w:val="el-GR"/>
        </w:rPr>
        <w:instrText>4412</w:instrText>
      </w:r>
      <w:r w:rsidR="000A7747" w:rsidRPr="00C56140">
        <w:instrText>fulltextlinks</w:instrText>
      </w:r>
      <w:r w:rsidR="000A7747" w:rsidRPr="00C56140">
        <w:rPr>
          <w:lang w:val="el-GR"/>
        </w:rPr>
        <w:instrText>.</w:instrText>
      </w:r>
      <w:r w:rsidR="000A7747" w:rsidRPr="00C56140">
        <w:instrText>html</w:instrText>
      </w:r>
      <w:r w:rsidR="000A7747" w:rsidRPr="00C56140">
        <w:rPr>
          <w:lang w:val="el-GR"/>
        </w:rPr>
        <w:instrText>" \</w:instrText>
      </w:r>
      <w:r w:rsidR="000A7747" w:rsidRPr="00C56140">
        <w:instrText>l</w:instrText>
      </w:r>
      <w:r w:rsidR="000A7747" w:rsidRPr="00C56140">
        <w:rPr>
          <w:lang w:val="el-GR"/>
        </w:rPr>
        <w:instrText xml:space="preserve"> "</w:instrText>
      </w:r>
      <w:r w:rsidR="000A7747" w:rsidRPr="00C56140">
        <w:instrText>art</w:instrText>
      </w:r>
      <w:r w:rsidR="000A7747" w:rsidRPr="00C56140">
        <w:rPr>
          <w:lang w:val="el-GR"/>
        </w:rPr>
        <w:instrText xml:space="preserve">372_4" </w:instrText>
      </w:r>
      <w:r w:rsidR="000A7747" w:rsidRPr="00C56140">
        <w:fldChar w:fldCharType="separate"/>
      </w:r>
      <w:r w:rsidR="00E14FF7" w:rsidRPr="00C56140">
        <w:rPr>
          <w:rStyle w:val="-"/>
        </w:rPr>
        <w:t>http</w:t>
      </w:r>
      <w:r w:rsidR="00E14FF7" w:rsidRPr="00C56140">
        <w:rPr>
          <w:rStyle w:val="-"/>
          <w:lang w:val="el-GR"/>
        </w:rPr>
        <w:t>://</w:t>
      </w:r>
      <w:r w:rsidR="00E14FF7" w:rsidRPr="00C56140">
        <w:rPr>
          <w:rStyle w:val="-"/>
        </w:rPr>
        <w:t>www</w:t>
      </w:r>
      <w:r w:rsidR="00E14FF7" w:rsidRPr="00C56140">
        <w:rPr>
          <w:rStyle w:val="-"/>
          <w:lang w:val="el-GR"/>
        </w:rPr>
        <w:t>.</w:t>
      </w:r>
      <w:r w:rsidR="00E14FF7" w:rsidRPr="00C56140">
        <w:rPr>
          <w:rStyle w:val="-"/>
        </w:rPr>
        <w:t>eaadhsy</w:t>
      </w:r>
      <w:r w:rsidR="00E14FF7" w:rsidRPr="00C56140">
        <w:rPr>
          <w:rStyle w:val="-"/>
          <w:lang w:val="el-GR"/>
        </w:rPr>
        <w:t>.</w:t>
      </w:r>
      <w:r w:rsidR="00E14FF7" w:rsidRPr="00C56140">
        <w:rPr>
          <w:rStyle w:val="-"/>
        </w:rPr>
        <w:t>gr</w:t>
      </w:r>
      <w:r w:rsidR="00E14FF7" w:rsidRPr="00C56140">
        <w:rPr>
          <w:rStyle w:val="-"/>
          <w:lang w:val="el-GR"/>
        </w:rPr>
        <w:t>/</w:t>
      </w:r>
      <w:r w:rsidR="00E14FF7" w:rsidRPr="00C56140">
        <w:rPr>
          <w:rStyle w:val="-"/>
        </w:rPr>
        <w:t>n</w:t>
      </w:r>
      <w:r w:rsidR="00E14FF7" w:rsidRPr="00C56140">
        <w:rPr>
          <w:rStyle w:val="-"/>
          <w:lang w:val="el-GR"/>
        </w:rPr>
        <w:t>4412/</w:t>
      </w:r>
      <w:r w:rsidR="00E14FF7" w:rsidRPr="00C56140">
        <w:rPr>
          <w:rStyle w:val="-"/>
        </w:rPr>
        <w:t>n</w:t>
      </w:r>
      <w:r w:rsidR="00E14FF7" w:rsidRPr="00C56140">
        <w:rPr>
          <w:rStyle w:val="-"/>
          <w:lang w:val="el-GR"/>
        </w:rPr>
        <w:t>4412</w:t>
      </w:r>
      <w:r w:rsidR="00E14FF7" w:rsidRPr="00C56140">
        <w:rPr>
          <w:rStyle w:val="-"/>
        </w:rPr>
        <w:t>fulltextlinks</w:t>
      </w:r>
      <w:r w:rsidR="00E14FF7" w:rsidRPr="00C56140">
        <w:rPr>
          <w:rStyle w:val="-"/>
          <w:lang w:val="el-GR"/>
        </w:rPr>
        <w:t>.</w:t>
      </w:r>
      <w:r w:rsidR="00E14FF7" w:rsidRPr="00C56140">
        <w:rPr>
          <w:rStyle w:val="-"/>
        </w:rPr>
        <w:t>html</w:t>
      </w:r>
      <w:r w:rsidR="00E14FF7" w:rsidRPr="00C56140">
        <w:rPr>
          <w:rStyle w:val="-"/>
          <w:lang w:val="el-GR"/>
        </w:rPr>
        <w:t xml:space="preserve"> - </w:t>
      </w:r>
      <w:r w:rsidR="00E14FF7" w:rsidRPr="00C56140">
        <w:rPr>
          <w:rStyle w:val="-"/>
        </w:rPr>
        <w:t>art</w:t>
      </w:r>
      <w:r w:rsidR="00E14FF7" w:rsidRPr="00C56140">
        <w:rPr>
          <w:rStyle w:val="-"/>
          <w:lang w:val="el-GR"/>
        </w:rPr>
        <w:t>372_4</w:t>
      </w:r>
      <w:r w:rsidR="000A7747" w:rsidRPr="00C56140">
        <w:fldChar w:fldCharType="end"/>
      </w:r>
      <w:bookmarkEnd w:id="320"/>
      <w:r w:rsidR="000A7747" w:rsidRPr="00C56140">
        <w:fldChar w:fldCharType="begin"/>
      </w:r>
      <w:r w:rsidR="000A7747" w:rsidRPr="00C56140">
        <w:rPr>
          <w:lang w:val="el-GR"/>
        </w:rPr>
        <w:instrText xml:space="preserve"> </w:instrText>
      </w:r>
      <w:r w:rsidR="000A7747" w:rsidRPr="00C56140">
        <w:instrText>HYPERLINK</w:instrText>
      </w:r>
      <w:r w:rsidR="000A7747" w:rsidRPr="00C56140">
        <w:rPr>
          <w:lang w:val="el-GR"/>
        </w:rPr>
        <w:instrText xml:space="preserve"> "</w:instrText>
      </w:r>
      <w:r w:rsidR="000A7747" w:rsidRPr="00C56140">
        <w:instrText>http</w:instrText>
      </w:r>
      <w:r w:rsidR="000A7747" w:rsidRPr="00C56140">
        <w:rPr>
          <w:lang w:val="el-GR"/>
        </w:rPr>
        <w:instrText>://</w:instrText>
      </w:r>
      <w:r w:rsidR="000A7747" w:rsidRPr="00C56140">
        <w:instrText>www</w:instrText>
      </w:r>
      <w:r w:rsidR="000A7747" w:rsidRPr="00C56140">
        <w:rPr>
          <w:lang w:val="el-GR"/>
        </w:rPr>
        <w:instrText>.</w:instrText>
      </w:r>
      <w:r w:rsidR="000A7747" w:rsidRPr="00C56140">
        <w:instrText>eaadhsy</w:instrText>
      </w:r>
      <w:r w:rsidR="000A7747" w:rsidRPr="00C56140">
        <w:rPr>
          <w:lang w:val="el-GR"/>
        </w:rPr>
        <w:instrText>.</w:instrText>
      </w:r>
      <w:r w:rsidR="000A7747" w:rsidRPr="00C56140">
        <w:instrText>gr</w:instrText>
      </w:r>
      <w:r w:rsidR="000A7747" w:rsidRPr="00C56140">
        <w:rPr>
          <w:lang w:val="el-GR"/>
        </w:rPr>
        <w:instrText>/</w:instrText>
      </w:r>
      <w:r w:rsidR="000A7747" w:rsidRPr="00C56140">
        <w:instrText>n</w:instrText>
      </w:r>
      <w:r w:rsidR="000A7747" w:rsidRPr="00C56140">
        <w:rPr>
          <w:lang w:val="el-GR"/>
        </w:rPr>
        <w:instrText>4412/</w:instrText>
      </w:r>
      <w:r w:rsidR="000A7747" w:rsidRPr="00C56140">
        <w:instrText>n</w:instrText>
      </w:r>
      <w:r w:rsidR="000A7747" w:rsidRPr="00C56140">
        <w:rPr>
          <w:lang w:val="el-GR"/>
        </w:rPr>
        <w:instrText>4412</w:instrText>
      </w:r>
      <w:r w:rsidR="000A7747" w:rsidRPr="00C56140">
        <w:instrText>fulltextlinks</w:instrText>
      </w:r>
      <w:r w:rsidR="000A7747" w:rsidRPr="00C56140">
        <w:rPr>
          <w:lang w:val="el-GR"/>
        </w:rPr>
        <w:instrText>.</w:instrText>
      </w:r>
      <w:r w:rsidR="000A7747" w:rsidRPr="00C56140">
        <w:instrText>html</w:instrText>
      </w:r>
      <w:r w:rsidR="000A7747" w:rsidRPr="00C56140">
        <w:rPr>
          <w:lang w:val="el-GR"/>
        </w:rPr>
        <w:instrText>" \</w:instrText>
      </w:r>
      <w:r w:rsidR="000A7747" w:rsidRPr="00C56140">
        <w:instrText>l</w:instrText>
      </w:r>
      <w:r w:rsidR="000A7747" w:rsidRPr="00C56140">
        <w:rPr>
          <w:lang w:val="el-GR"/>
        </w:rPr>
        <w:instrText xml:space="preserve"> "</w:instrText>
      </w:r>
      <w:r w:rsidR="000A7747" w:rsidRPr="00C56140">
        <w:instrText>art</w:instrText>
      </w:r>
      <w:r w:rsidR="000A7747" w:rsidRPr="00C56140">
        <w:rPr>
          <w:lang w:val="el-GR"/>
        </w:rPr>
        <w:instrText xml:space="preserve">372_4" </w:instrText>
      </w:r>
      <w:r w:rsidR="000A7747" w:rsidRPr="00C56140">
        <w:fldChar w:fldCharType="separate"/>
      </w:r>
      <w:r w:rsidRPr="00C56140">
        <w:rPr>
          <w:lang w:val="el-GR" w:eastAsia="ar-SA"/>
        </w:rPr>
        <w:t xml:space="preserve"> 4 του άρθρου 372</w:t>
      </w:r>
      <w:r w:rsidR="000A7747" w:rsidRPr="00C56140">
        <w:rPr>
          <w:lang w:val="el-GR" w:eastAsia="ar-SA"/>
        </w:rPr>
        <w:fldChar w:fldCharType="end"/>
      </w:r>
      <w:r w:rsidRPr="00C56140">
        <w:rPr>
          <w:lang w:val="el-GR" w:eastAsia="ar-SA"/>
        </w:rPr>
        <w:t xml:space="preserve"> του ν. 4412/2016,</w:t>
      </w:r>
    </w:p>
    <w:p w14:paraId="07C81450" w14:textId="77777777" w:rsidR="005B1D5A" w:rsidRPr="00C56140"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56140">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3DF8F409" w14:textId="56AF427F" w:rsidR="007958BF" w:rsidRPr="00C56140" w:rsidRDefault="005B1D5A" w:rsidP="00E74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56140">
        <w:rPr>
          <w:lang w:val="el-GR" w:eastAsia="ar-SA"/>
        </w:rPr>
        <w:t>δ) ο</w:t>
      </w:r>
      <w:r w:rsidR="00DF776D" w:rsidRPr="00C56140">
        <w:rPr>
          <w:lang w:val="el-GR" w:eastAsia="ar-SA"/>
        </w:rPr>
        <w:t xml:space="preserve"> </w:t>
      </w:r>
      <w:r w:rsidRPr="00C56140">
        <w:rPr>
          <w:lang w:val="el-GR" w:eastAsia="ar-SA"/>
        </w:rPr>
        <w:t>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56140">
          <w:rPr>
            <w:lang w:val="el-GR" w:eastAsia="ar-SA"/>
          </w:rPr>
          <w:t>άρθρο 79Α</w:t>
        </w:r>
      </w:hyperlink>
      <w:r w:rsidRPr="00C56140">
        <w:rPr>
          <w:lang w:val="el-GR" w:eastAsia="ar-SA"/>
        </w:rPr>
        <w:t xml:space="preserve"> του ν. 4412/2016</w:t>
      </w:r>
      <w:r w:rsidR="009354F1" w:rsidRPr="00C56140">
        <w:rPr>
          <w:lang w:val="el-GR" w:eastAsia="ar-SA"/>
        </w:rPr>
        <w:t xml:space="preserve"> </w:t>
      </w:r>
      <w:bookmarkStart w:id="321" w:name="_Hlk126503163"/>
      <w:r w:rsidR="009354F1" w:rsidRPr="00C56140">
        <w:rPr>
          <w:lang w:val="el-GR" w:eastAsia="ar-SA"/>
        </w:rPr>
        <w:t>περί υπογραφής Ευρωπαϊκού Ενιαίου Εγγράφου Σύμβασης</w:t>
      </w:r>
      <w:bookmarkEnd w:id="321"/>
      <w:r w:rsidRPr="00C56140">
        <w:rPr>
          <w:lang w:val="el-GR" w:eastAsia="ar-SA"/>
        </w:rPr>
        <w:t>, στην οποία δηλώνεται ότι, δεν έχουν επέλθει στο πρόσωπό του οψιγενείς μεταβολές κατά την έννοια του </w:t>
      </w:r>
      <w:hyperlink r:id="rId28" w:anchor="art104" w:history="1">
        <w:r w:rsidRPr="00C56140">
          <w:rPr>
            <w:lang w:val="el-GR" w:eastAsia="ar-SA"/>
          </w:rPr>
          <w:t>άρθρου 104</w:t>
        </w:r>
      </w:hyperlink>
      <w:r w:rsidRPr="00C56140">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w:t>
      </w:r>
      <w:r w:rsidR="00E743EB">
        <w:rPr>
          <w:lang w:val="el-GR" w:eastAsia="ar-SA"/>
        </w:rPr>
        <w:t xml:space="preserve"> </w:t>
      </w:r>
      <w:r w:rsidR="007958BF" w:rsidRPr="00C56140">
        <w:rPr>
          <w:lang w:val="el-GR" w:eastAsia="ar-SA"/>
        </w:rPr>
        <w:t>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390423CE" w14:textId="77777777" w:rsidR="007958BF" w:rsidRPr="00C56140" w:rsidRDefault="007958BF"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5CCFFB66" w14:textId="77777777" w:rsidR="005B1D5A" w:rsidRPr="00C56140"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31A1CA0C" w:rsidR="005B1D5A" w:rsidRPr="00C56140" w:rsidRDefault="000E00B6" w:rsidP="002F211A">
      <w:pPr>
        <w:rPr>
          <w:lang w:val="el-GR" w:eastAsia="ar-SA"/>
        </w:rPr>
      </w:pPr>
      <w:r w:rsidRPr="00C56140">
        <w:rPr>
          <w:b/>
          <w:lang w:val="el-GR"/>
        </w:rPr>
        <w:t>3.3.3</w:t>
      </w:r>
      <w:r w:rsidRPr="00C56140">
        <w:rPr>
          <w:lang w:val="el-GR"/>
        </w:rPr>
        <w:t xml:space="preserve"> </w:t>
      </w:r>
    </w:p>
    <w:p w14:paraId="52172F79" w14:textId="246F7253" w:rsidR="005B1D5A" w:rsidRPr="00C56140" w:rsidRDefault="005B1D5A" w:rsidP="005B1D5A">
      <w:pPr>
        <w:tabs>
          <w:tab w:val="left" w:pos="1980"/>
        </w:tabs>
        <w:rPr>
          <w:b/>
          <w:bCs/>
          <w:lang w:val="el-GR" w:eastAsia="ar-SA"/>
        </w:rPr>
      </w:pPr>
      <w:r w:rsidRPr="00C56140">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56140">
        <w:rPr>
          <w:i/>
          <w:lang w:val="el-GR" w:eastAsia="ar-SA"/>
        </w:rPr>
        <w:t>Δικαιολογητικά για την τήρηση των μητρώων του ν. 3310/2005 όπως τροποποιήθηκε με το ν. 3414/2005</w:t>
      </w:r>
      <w:r w:rsidRPr="00C56140">
        <w:rPr>
          <w:lang w:val="el-GR" w:eastAsia="ar-SA"/>
        </w:rPr>
        <w:t>»</w:t>
      </w:r>
      <w:r w:rsidRPr="00C56140">
        <w:rPr>
          <w:vertAlign w:val="superscript"/>
          <w:lang w:val="el-GR" w:eastAsia="ar-SA"/>
        </w:rPr>
        <w:footnoteReference w:id="18"/>
      </w:r>
      <w:r w:rsidRPr="00C56140">
        <w:rPr>
          <w:lang w:val="el-GR" w:eastAsia="ar-SA"/>
        </w:rPr>
        <w:t>.</w:t>
      </w:r>
    </w:p>
    <w:p w14:paraId="5E852858" w14:textId="4E9FE77E" w:rsidR="005B1D5A" w:rsidRPr="00C56140" w:rsidRDefault="005B1D5A" w:rsidP="005B1D5A">
      <w:pPr>
        <w:rPr>
          <w:lang w:val="el-GR" w:eastAsia="ar-SA"/>
        </w:rPr>
      </w:pPr>
      <w:r w:rsidRPr="00C56140">
        <w:rPr>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w:t>
      </w:r>
      <w:r w:rsidR="00DF776D" w:rsidRPr="00C56140">
        <w:rPr>
          <w:lang w:val="el-GR" w:eastAsia="ar-SA"/>
        </w:rPr>
        <w:t xml:space="preserve"> </w:t>
      </w:r>
      <w:r w:rsidRPr="00C56140">
        <w:rPr>
          <w:lang w:val="el-GR" w:eastAsia="ar-SA"/>
        </w:rPr>
        <w:t>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w:t>
      </w:r>
      <w:r w:rsidR="00DF776D" w:rsidRPr="00C56140">
        <w:rPr>
          <w:lang w:val="el-GR" w:eastAsia="ar-SA"/>
        </w:rPr>
        <w:t xml:space="preserve"> </w:t>
      </w:r>
      <w:r w:rsidRPr="00C56140">
        <w:rPr>
          <w:lang w:val="el-GR" w:eastAsia="ar-SA"/>
        </w:rPr>
        <w:t xml:space="preserve">η αναθέτουσα αρχή μπορεί να αναζητήσει </w:t>
      </w:r>
      <w:r w:rsidRPr="00C56140">
        <w:rPr>
          <w:lang w:val="el-GR" w:eastAsia="ar-SA"/>
        </w:rPr>
        <w:lastRenderedPageBreak/>
        <w:t>αποζημίωση, πέρα από την καταπίπτουσα εγγυητική επιστολή, ιδίως δυνάμει των άρθρων 197 και 198 ΑΚ.</w:t>
      </w:r>
      <w:r w:rsidRPr="00C56140">
        <w:rPr>
          <w:vertAlign w:val="superscript"/>
          <w:lang w:val="el-GR" w:eastAsia="ar-SA"/>
        </w:rPr>
        <w:footnoteReference w:id="19"/>
      </w:r>
    </w:p>
    <w:p w14:paraId="3569ADAF" w14:textId="77777777" w:rsidR="005B1D5A" w:rsidRPr="00C56140" w:rsidRDefault="005B1D5A" w:rsidP="005B1D5A">
      <w:pPr>
        <w:rPr>
          <w:lang w:val="el-GR" w:eastAsia="ar-SA"/>
        </w:rPr>
      </w:pPr>
      <w:r w:rsidRPr="00C56140">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w:t>
      </w:r>
      <w:bookmarkStart w:id="322" w:name="_Hlk126503370"/>
      <w:r w:rsidRPr="00C56140">
        <w:rPr>
          <w:lang w:val="el-GR" w:eastAsia="ar-SA"/>
        </w:rPr>
        <w:t xml:space="preserve">χωρίς να εκπέσει η εγγύηση συμμετοχής του, </w:t>
      </w:r>
      <w:bookmarkEnd w:id="322"/>
      <w:r w:rsidRPr="00C56140">
        <w:rPr>
          <w:lang w:val="el-GR" w:eastAsia="ar-SA"/>
        </w:rPr>
        <w:t>καθώς και να αναζητήσει αποζημίωση ιδίως δυνάμει των άρθρων 197 και 198 ΑΚ.</w:t>
      </w:r>
    </w:p>
    <w:p w14:paraId="3238D3C3" w14:textId="77777777" w:rsidR="006119DB" w:rsidRPr="00C56140" w:rsidRDefault="006119DB" w:rsidP="00821852">
      <w:pPr>
        <w:rPr>
          <w:lang w:val="el-GR"/>
        </w:rPr>
      </w:pPr>
    </w:p>
    <w:p w14:paraId="4920BABA" w14:textId="50EE7F64" w:rsidR="008338F0" w:rsidRPr="00C56140" w:rsidRDefault="003355E7" w:rsidP="003A109E">
      <w:pPr>
        <w:pStyle w:val="21"/>
        <w:rPr>
          <w:rFonts w:cs="Tahoma"/>
          <w:lang w:val="el-GR"/>
        </w:rPr>
      </w:pPr>
      <w:bookmarkStart w:id="323" w:name="_Toc74566916"/>
      <w:bookmarkStart w:id="324" w:name="_Toc74566917"/>
      <w:bookmarkStart w:id="325" w:name="_Toc74566918"/>
      <w:bookmarkStart w:id="326" w:name="_Toc74566919"/>
      <w:bookmarkStart w:id="327" w:name="_Toc74566920"/>
      <w:bookmarkStart w:id="328" w:name="_Toc74566921"/>
      <w:bookmarkStart w:id="329" w:name="_Toc74566922"/>
      <w:bookmarkStart w:id="330" w:name="_Toc74566923"/>
      <w:bookmarkStart w:id="331" w:name="_Toc74566924"/>
      <w:bookmarkStart w:id="332" w:name="_Toc74566925"/>
      <w:bookmarkStart w:id="333" w:name="_Toc74566926"/>
      <w:bookmarkStart w:id="334" w:name="_Προδικαστικές_Προσφυγές_-"/>
      <w:bookmarkStart w:id="335" w:name="_Toc97194316"/>
      <w:bookmarkStart w:id="336" w:name="_Toc97194448"/>
      <w:bookmarkStart w:id="337" w:name="_Ref151371302"/>
      <w:bookmarkStart w:id="338" w:name="_Ref151371311"/>
      <w:bookmarkStart w:id="339" w:name="_Ref496542648"/>
      <w:bookmarkStart w:id="340" w:name="_Ref496542669"/>
      <w:bookmarkStart w:id="341" w:name="_Toc167222862"/>
      <w:bookmarkEnd w:id="323"/>
      <w:bookmarkEnd w:id="324"/>
      <w:bookmarkEnd w:id="325"/>
      <w:bookmarkEnd w:id="326"/>
      <w:bookmarkEnd w:id="327"/>
      <w:bookmarkEnd w:id="328"/>
      <w:bookmarkEnd w:id="329"/>
      <w:bookmarkEnd w:id="330"/>
      <w:bookmarkEnd w:id="331"/>
      <w:bookmarkEnd w:id="332"/>
      <w:bookmarkEnd w:id="333"/>
      <w:bookmarkEnd w:id="334"/>
      <w:r w:rsidRPr="00C56140">
        <w:rPr>
          <w:rFonts w:cs="Tahoma"/>
          <w:lang w:val="el-GR"/>
        </w:rPr>
        <w:t xml:space="preserve">Προδικαστικές Προσφυγές - </w:t>
      </w:r>
      <w:r w:rsidR="005B1D5A" w:rsidRPr="00C56140">
        <w:rPr>
          <w:rFonts w:cs="Tahoma"/>
          <w:lang w:val="el-GR"/>
        </w:rPr>
        <w:t>Προσωρινή και Οριστική Δικαστική Προστασία</w:t>
      </w:r>
      <w:bookmarkEnd w:id="335"/>
      <w:bookmarkEnd w:id="336"/>
      <w:bookmarkEnd w:id="337"/>
      <w:bookmarkEnd w:id="338"/>
      <w:bookmarkEnd w:id="339"/>
      <w:bookmarkEnd w:id="340"/>
      <w:bookmarkEnd w:id="341"/>
      <w:r w:rsidR="00DF776D" w:rsidRPr="00C56140">
        <w:rPr>
          <w:rFonts w:cs="Tahoma"/>
          <w:lang w:val="el-GR"/>
        </w:rPr>
        <w:t xml:space="preserve"> </w:t>
      </w:r>
    </w:p>
    <w:p w14:paraId="07A85813" w14:textId="27984214" w:rsidR="005B1D5A" w:rsidRPr="00C56140" w:rsidRDefault="005B1D5A" w:rsidP="005B1D5A">
      <w:pPr>
        <w:rPr>
          <w:color w:val="000000"/>
          <w:lang w:val="el-GR"/>
        </w:rPr>
      </w:pPr>
      <w:r w:rsidRPr="00C56140">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C56140">
        <w:rPr>
          <w:lang w:val="el-GR"/>
        </w:rPr>
        <w:t>Ενιαία Αρχή Δημοσίων Συμβάσεων (</w:t>
      </w:r>
      <w:r w:rsidR="00602A33" w:rsidRPr="00C56140">
        <w:rPr>
          <w:lang w:val="el-GR"/>
        </w:rPr>
        <w:t>Ε.Α.ΔΗ.ΣΥ.</w:t>
      </w:r>
      <w:r w:rsidR="00D246C2" w:rsidRPr="00C56140">
        <w:rPr>
          <w:lang w:val="el-GR"/>
        </w:rPr>
        <w:t xml:space="preserve">) </w:t>
      </w:r>
      <w:r w:rsidRPr="00C56140">
        <w:rPr>
          <w:color w:val="000000"/>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C56140" w:rsidRDefault="005B1D5A" w:rsidP="005B1D5A">
      <w:pPr>
        <w:rPr>
          <w:color w:val="000000"/>
          <w:lang w:val="el-GR"/>
        </w:rPr>
      </w:pPr>
      <w:r w:rsidRPr="00C56140">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C56140" w:rsidRDefault="005B1D5A" w:rsidP="005B1D5A">
      <w:pPr>
        <w:rPr>
          <w:color w:val="000000"/>
          <w:lang w:val="el-GR"/>
        </w:rPr>
      </w:pPr>
      <w:r w:rsidRPr="00C56140">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E1624E" w:rsidR="005B1D5A" w:rsidRPr="00C56140" w:rsidRDefault="005B1D5A" w:rsidP="005B1D5A">
      <w:pPr>
        <w:rPr>
          <w:color w:val="000000"/>
          <w:lang w:val="el-GR"/>
        </w:rPr>
      </w:pPr>
      <w:r w:rsidRPr="00C56140">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sidR="00DF776D" w:rsidRPr="00C56140">
        <w:rPr>
          <w:color w:val="000000"/>
          <w:lang w:val="el-GR"/>
        </w:rPr>
        <w:t xml:space="preserve"> </w:t>
      </w:r>
    </w:p>
    <w:p w14:paraId="70DF4BC7" w14:textId="77777777" w:rsidR="00ED783C" w:rsidRPr="00C56140" w:rsidRDefault="005B1D5A" w:rsidP="00ED783C">
      <w:pPr>
        <w:rPr>
          <w:color w:val="000000"/>
          <w:lang w:val="el-GR"/>
        </w:rPr>
      </w:pPr>
      <w:r w:rsidRPr="00C56140">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C56140">
        <w:rPr>
          <w:color w:val="000000"/>
          <w:lang w:val="el-GR"/>
        </w:rPr>
        <w:t>.</w:t>
      </w:r>
    </w:p>
    <w:p w14:paraId="416B0C67" w14:textId="77777777" w:rsidR="005B1D5A" w:rsidRPr="00E743EB" w:rsidRDefault="00E536F5" w:rsidP="005B1D5A">
      <w:pPr>
        <w:rPr>
          <w:color w:val="000000"/>
          <w:lang w:val="el-GR"/>
        </w:rPr>
      </w:pPr>
      <w:r w:rsidRPr="00E743EB" w:rsidDel="00E536F5">
        <w:rPr>
          <w:color w:val="000000"/>
          <w:lang w:val="el-GR"/>
        </w:rPr>
        <w:t xml:space="preserve"> </w:t>
      </w:r>
      <w:r w:rsidR="005B1D5A" w:rsidRPr="00E743EB">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sidRPr="7215FF63">
        <w:rPr>
          <w:rStyle w:val="ab"/>
          <w:color w:val="000000"/>
        </w:rPr>
        <w:footnoteReference w:id="20"/>
      </w:r>
      <w:r w:rsidR="005B1D5A" w:rsidRPr="00E743EB">
        <w:rPr>
          <w:color w:val="000000"/>
          <w:lang w:val="el-GR"/>
        </w:rPr>
        <w:t xml:space="preserve"> .</w:t>
      </w:r>
    </w:p>
    <w:p w14:paraId="42C78FAE" w14:textId="77777777" w:rsidR="005B1D5A" w:rsidRPr="00C56140" w:rsidRDefault="005B1D5A" w:rsidP="005B1D5A">
      <w:pPr>
        <w:rPr>
          <w:color w:val="000000"/>
          <w:lang w:val="el-GR"/>
        </w:rPr>
      </w:pPr>
      <w:r w:rsidRPr="00C56140">
        <w:rPr>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C56140">
        <w:rPr>
          <w:rStyle w:val="ab"/>
          <w:color w:val="000000"/>
          <w:lang w:val="el-GR"/>
        </w:rPr>
        <w:footnoteReference w:id="21"/>
      </w:r>
      <w:r w:rsidRPr="00C56140">
        <w:rPr>
          <w:color w:val="000000"/>
          <w:lang w:val="el-GR"/>
        </w:rPr>
        <w:t>.</w:t>
      </w:r>
    </w:p>
    <w:p w14:paraId="7CDFCBE4" w14:textId="77777777" w:rsidR="005B1D5A" w:rsidRPr="00C56140" w:rsidRDefault="005B1D5A" w:rsidP="005B1D5A">
      <w:pPr>
        <w:rPr>
          <w:color w:val="000000"/>
          <w:lang w:val="el-GR"/>
        </w:rPr>
      </w:pPr>
      <w:r w:rsidRPr="00C56140">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C56140">
        <w:rPr>
          <w:lang w:val="el-GR"/>
        </w:rPr>
        <w:t xml:space="preserve"> </w:t>
      </w:r>
      <w:r w:rsidRPr="00C56140">
        <w:rPr>
          <w:color w:val="000000"/>
          <w:lang w:val="el-GR"/>
        </w:rPr>
        <w:t>σύμφωνα με το άρθρο 18 της Κ.Υ.Α. Προμήθειες και Υπηρεσίες.</w:t>
      </w:r>
    </w:p>
    <w:p w14:paraId="309DE72F" w14:textId="0DE5DF74" w:rsidR="005B1D5A" w:rsidRPr="00C56140" w:rsidRDefault="005B1D5A" w:rsidP="005B1D5A">
      <w:pPr>
        <w:rPr>
          <w:color w:val="000000"/>
          <w:lang w:val="el-GR"/>
        </w:rPr>
      </w:pPr>
      <w:r w:rsidRPr="00C56140">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C56140">
        <w:rPr>
          <w:color w:val="000000"/>
          <w:lang w:val="el-GR"/>
        </w:rPr>
        <w:t xml:space="preserve"> </w:t>
      </w:r>
      <w:bookmarkStart w:id="342" w:name="_Hlk126503539"/>
      <w:r w:rsidR="000A7747" w:rsidRPr="00C56140">
        <w:rPr>
          <w:color w:val="000000"/>
          <w:lang w:val="el-GR"/>
        </w:rPr>
        <w:t>όπως τροποποιήθηκε με το άρθρο 135 Ν. 4782/2021</w:t>
      </w:r>
      <w:r w:rsidRPr="00C56140">
        <w:rPr>
          <w:color w:val="000000"/>
          <w:lang w:val="el-GR"/>
        </w:rPr>
        <w:t xml:space="preserve"> </w:t>
      </w:r>
      <w:bookmarkEnd w:id="342"/>
      <w:r w:rsidRPr="00C56140">
        <w:rPr>
          <w:color w:val="000000"/>
          <w:lang w:val="el-GR"/>
        </w:rPr>
        <w:t xml:space="preserve">. Η επιστροφή του παραβόλου στον </w:t>
      </w:r>
      <w:r w:rsidRPr="00C56140">
        <w:rPr>
          <w:color w:val="000000"/>
          <w:lang w:val="el-GR"/>
        </w:rPr>
        <w:lastRenderedPageBreak/>
        <w:t xml:space="preserve">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C56140">
        <w:rPr>
          <w:lang w:val="el-GR"/>
        </w:rPr>
        <w:t>Ε.Α.ΔΗ.ΣΥ.</w:t>
      </w:r>
      <w:r w:rsidR="00ED4715" w:rsidRPr="00C56140">
        <w:rPr>
          <w:lang w:val="el-GR"/>
        </w:rPr>
        <w:t xml:space="preserve"> </w:t>
      </w:r>
      <w:r w:rsidRPr="00C56140">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46BA0D9A" w:rsidR="005B1D5A" w:rsidRPr="00C56140" w:rsidRDefault="005B1D5A" w:rsidP="005B1D5A">
      <w:pPr>
        <w:rPr>
          <w:color w:val="000000"/>
          <w:lang w:val="el-GR"/>
        </w:rPr>
      </w:pPr>
      <w:r w:rsidRPr="00C56140">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C56140">
        <w:rPr>
          <w:lang w:val="el-GR"/>
        </w:rPr>
        <w:t xml:space="preserve">Ε.Α.ΔΗ.ΣΥ. </w:t>
      </w:r>
      <w:r w:rsidRPr="00C56140">
        <w:rPr>
          <w:color w:val="000000"/>
          <w:lang w:val="el-GR"/>
        </w:rPr>
        <w:t xml:space="preserve">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7D205D2D" w14:textId="77777777" w:rsidR="005B1D5A" w:rsidRPr="00C56140" w:rsidRDefault="005B1D5A" w:rsidP="005B1D5A">
      <w:pPr>
        <w:rPr>
          <w:color w:val="000000"/>
          <w:lang w:val="el-GR"/>
        </w:rPr>
      </w:pPr>
      <w:r w:rsidRPr="00C56140">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0F4C0DCD" w:rsidR="005B1D5A" w:rsidRPr="00C56140" w:rsidRDefault="005B1D5A" w:rsidP="005B1D5A">
      <w:pPr>
        <w:rPr>
          <w:color w:val="000000"/>
          <w:lang w:val="el-GR"/>
        </w:rPr>
      </w:pPr>
      <w:r w:rsidRPr="00C56140">
        <w:rPr>
          <w:color w:val="000000"/>
          <w:lang w:val="el-GR"/>
        </w:rPr>
        <w:t>Μετά την, κατά τα ως άνω, ηλεκτρονική κατάθεση της προδικαστικής προσφυγής η αναθέτουσα αρχή,</w:t>
      </w:r>
      <w:r w:rsidR="00DF776D" w:rsidRPr="00C56140">
        <w:rPr>
          <w:lang w:val="el-GR"/>
        </w:rPr>
        <w:t xml:space="preserve"> </w:t>
      </w:r>
      <w:r w:rsidRPr="00C56140">
        <w:rPr>
          <w:color w:val="000000"/>
          <w:lang w:val="el-GR"/>
        </w:rPr>
        <w:t>μέσω της λειτουργίας «Επικοινωνία»</w:t>
      </w:r>
      <w:r w:rsidR="00DF776D" w:rsidRPr="00C56140">
        <w:rPr>
          <w:color w:val="000000"/>
          <w:lang w:val="el-GR"/>
        </w:rPr>
        <w:t xml:space="preserve"> </w:t>
      </w:r>
      <w:r w:rsidRPr="00C56140">
        <w:rPr>
          <w:color w:val="000000"/>
          <w:lang w:val="el-GR"/>
        </w:rPr>
        <w:t xml:space="preserve">: </w:t>
      </w:r>
    </w:p>
    <w:p w14:paraId="66D5EF7C" w14:textId="77777777" w:rsidR="005B1D5A" w:rsidRPr="00C56140" w:rsidRDefault="005B1D5A" w:rsidP="005B1D5A">
      <w:pPr>
        <w:rPr>
          <w:color w:val="000000"/>
          <w:lang w:val="el-GR"/>
        </w:rPr>
      </w:pPr>
      <w:r w:rsidRPr="00C56140">
        <w:rPr>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C56140" w:rsidRDefault="005B1D5A" w:rsidP="005B1D5A">
      <w:pPr>
        <w:rPr>
          <w:color w:val="000000"/>
          <w:lang w:val="el-GR"/>
        </w:rPr>
      </w:pPr>
      <w:r w:rsidRPr="00C56140">
        <w:rPr>
          <w:color w:val="000000"/>
          <w:lang w:val="el-GR"/>
        </w:rPr>
        <w:t xml:space="preserve">β) Διαβιβάζει στην </w:t>
      </w:r>
      <w:r w:rsidR="00ED4715" w:rsidRPr="00C56140">
        <w:rPr>
          <w:lang w:val="el-GR"/>
        </w:rPr>
        <w:t>Ε.Α.ΔΗ.ΣΥ.</w:t>
      </w:r>
      <w:r w:rsidRPr="00C56140">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C56140" w:rsidRDefault="005B1D5A" w:rsidP="005B1D5A">
      <w:pPr>
        <w:rPr>
          <w:color w:val="000000"/>
          <w:lang w:val="el-GR"/>
        </w:rPr>
      </w:pPr>
      <w:r w:rsidRPr="00C56140">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C56140" w:rsidRDefault="005B1D5A" w:rsidP="005B1D5A">
      <w:pPr>
        <w:rPr>
          <w:color w:val="000000"/>
          <w:lang w:val="el-GR"/>
        </w:rPr>
      </w:pPr>
      <w:r w:rsidRPr="00C56140">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C56140" w:rsidRDefault="005B1D5A" w:rsidP="005B1D5A">
      <w:pPr>
        <w:rPr>
          <w:color w:val="000000"/>
          <w:lang w:val="el-GR"/>
        </w:rPr>
      </w:pPr>
      <w:r w:rsidRPr="00C56140">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18A92939" w14:textId="287E7EB0" w:rsidR="00F1538B" w:rsidRPr="00C56140" w:rsidRDefault="005B1D5A" w:rsidP="005B1D5A">
      <w:pPr>
        <w:rPr>
          <w:color w:val="000000"/>
          <w:lang w:val="el-GR"/>
        </w:rPr>
      </w:pPr>
      <w:r w:rsidRPr="00C77132">
        <w:rPr>
          <w:color w:val="000000"/>
          <w:lang w:val="el-GR"/>
        </w:rPr>
        <w:t xml:space="preserve">Β. Όποιος έχει έννομο συμφέρον μπορεί να ζητήσει, </w:t>
      </w:r>
      <w:r w:rsidR="00F1538B" w:rsidRPr="00C77132">
        <w:rPr>
          <w:color w:val="000000"/>
          <w:lang w:val="el-GR" w:eastAsia="ar-SA"/>
        </w:rPr>
        <w:t>με το ίδιο δικόγραφο</w:t>
      </w:r>
      <w:r w:rsidR="00F1538B" w:rsidRPr="00C77132">
        <w:rPr>
          <w:color w:val="000000"/>
          <w:lang w:val="el-GR"/>
        </w:rPr>
        <w:t xml:space="preserve"> </w:t>
      </w:r>
      <w:r w:rsidRPr="00C77132">
        <w:rPr>
          <w:color w:val="000000"/>
          <w:lang w:val="el-GR"/>
        </w:rPr>
        <w:t xml:space="preserve">εφαρμοζόμενων αναλογικά των διατάξεων του π.δ. 18/1989, την αναστολή εκτέλεσης της απόφασης της </w:t>
      </w:r>
      <w:bookmarkStart w:id="343" w:name="_Hlk114820631"/>
      <w:r w:rsidR="00ED4715" w:rsidRPr="00C77132">
        <w:rPr>
          <w:lang w:val="el-GR"/>
        </w:rPr>
        <w:t>Ε.Α.ΔΗ.ΣΥ.</w:t>
      </w:r>
      <w:r w:rsidR="006B3489" w:rsidRPr="00C77132">
        <w:rPr>
          <w:lang w:val="el-GR"/>
        </w:rPr>
        <w:t xml:space="preserve"> </w:t>
      </w:r>
      <w:bookmarkEnd w:id="343"/>
      <w:r w:rsidRPr="00C77132">
        <w:rPr>
          <w:color w:val="000000"/>
          <w:lang w:val="el-GR"/>
        </w:rPr>
        <w:t xml:space="preserve">και την ακύρωσή της ενώπιον του αρμοδίου </w:t>
      </w:r>
      <w:r w:rsidR="00F1538B" w:rsidRPr="00C77132">
        <w:rPr>
          <w:color w:val="000000"/>
          <w:lang w:val="el-GR" w:eastAsia="ar-SA"/>
        </w:rPr>
        <w:t>Δικαστηρίου</w:t>
      </w:r>
      <w:r w:rsidR="00EE75CB" w:rsidRPr="00C77132">
        <w:rPr>
          <w:color w:val="000000"/>
          <w:lang w:val="el-GR" w:eastAsia="ar-SA"/>
        </w:rPr>
        <w:t xml:space="preserve"> (Διοικητικό Εφετείο Πειραιά)</w:t>
      </w:r>
      <w:r w:rsidR="00F1538B" w:rsidRPr="00C77132">
        <w:rPr>
          <w:color w:val="000000"/>
          <w:lang w:val="el-GR" w:eastAsia="ar-SA"/>
        </w:rPr>
        <w:t xml:space="preserve"> </w:t>
      </w:r>
      <w:r w:rsidR="000A7747" w:rsidRPr="00C77132">
        <w:rPr>
          <w:lang w:val="el-GR"/>
        </w:rPr>
        <w:t>της παρ. 3 του αρθ. 372 Ν.4412/2016, όπως ισχύει</w:t>
      </w:r>
      <w:r w:rsidR="00EE75CB" w:rsidRPr="00C77132">
        <w:rPr>
          <w:lang w:val="el-GR"/>
        </w:rPr>
        <w:t xml:space="preserve">. </w:t>
      </w:r>
      <w:r w:rsidR="00F1538B" w:rsidRPr="00C77132">
        <w:rPr>
          <w:color w:val="000000"/>
          <w:lang w:val="el-GR" w:eastAsia="ar-SA"/>
        </w:rPr>
        <w:t xml:space="preserve">Το αυτό ισχύει και σε περίπτωση σιωπηρής απόρριψης της προδικαστικής προσφυγής από την </w:t>
      </w:r>
      <w:r w:rsidR="00592F60" w:rsidRPr="00C77132">
        <w:rPr>
          <w:lang w:val="el-GR"/>
        </w:rPr>
        <w:t>Ε.Α.ΔΗ.ΣΥ.</w:t>
      </w:r>
      <w:r w:rsidRPr="00C77132">
        <w:rPr>
          <w:color w:val="000000"/>
          <w:lang w:val="el-GR"/>
        </w:rPr>
        <w:t xml:space="preserve"> Δικαίωμα άσκησης </w:t>
      </w:r>
      <w:r w:rsidR="00F1538B" w:rsidRPr="00C77132">
        <w:rPr>
          <w:color w:val="000000"/>
          <w:lang w:val="el-GR" w:eastAsia="ar-SA"/>
        </w:rPr>
        <w:t>του ως άνω ένδικου βοηθήματος</w:t>
      </w:r>
      <w:r w:rsidRPr="00C77132">
        <w:rPr>
          <w:color w:val="000000"/>
          <w:lang w:val="el-GR"/>
        </w:rPr>
        <w:t xml:space="preserve"> έχει και</w:t>
      </w:r>
      <w:r w:rsidRPr="00C56140">
        <w:rPr>
          <w:color w:val="000000"/>
          <w:lang w:val="el-GR"/>
        </w:rPr>
        <w:t xml:space="preserve"> η αναθέτουσα αρχή αν η </w:t>
      </w:r>
      <w:r w:rsidR="00592F60" w:rsidRPr="00C56140">
        <w:rPr>
          <w:lang w:val="el-GR"/>
        </w:rPr>
        <w:t xml:space="preserve">Ε.Α.ΔΗ.ΣΥ. </w:t>
      </w:r>
      <w:r w:rsidRPr="00C56140">
        <w:rPr>
          <w:color w:val="000000"/>
          <w:lang w:val="el-GR"/>
        </w:rPr>
        <w:t>κάνει δεκτή την προδικαστική προσφυγή</w:t>
      </w:r>
      <w:r w:rsidR="00F1538B" w:rsidRPr="00C56140">
        <w:rPr>
          <w:color w:val="000000"/>
          <w:lang w:val="el-GR"/>
        </w:rPr>
        <w:t xml:space="preserve">, </w:t>
      </w:r>
      <w:r w:rsidR="00F1538B" w:rsidRPr="00C56140">
        <w:rPr>
          <w:color w:val="000000"/>
          <w:lang w:val="el-GR" w:eastAsia="ar-SA"/>
        </w:rPr>
        <w:t>αλλά και αυτός του οποίου έχει γίνει εν μέρει δεκτή η προδικαστική προσφυγή.</w:t>
      </w:r>
      <w:r w:rsidRPr="00C56140">
        <w:rPr>
          <w:color w:val="000000"/>
          <w:lang w:val="el-GR"/>
        </w:rPr>
        <w:t xml:space="preserve"> </w:t>
      </w:r>
    </w:p>
    <w:p w14:paraId="2C9F3684" w14:textId="6B4BB49C" w:rsidR="005B1D5A" w:rsidRPr="00C56140" w:rsidRDefault="005B1D5A" w:rsidP="005B1D5A">
      <w:pPr>
        <w:rPr>
          <w:color w:val="000000"/>
          <w:lang w:val="el-GR"/>
        </w:rPr>
      </w:pPr>
      <w:r w:rsidRPr="00C56140">
        <w:rPr>
          <w:color w:val="000000"/>
          <w:lang w:val="el-GR"/>
        </w:rPr>
        <w:t xml:space="preserve">Με </w:t>
      </w:r>
      <w:r w:rsidR="00072601" w:rsidRPr="00C56140">
        <w:rPr>
          <w:color w:val="000000"/>
          <w:lang w:val="el-GR" w:eastAsia="ar-SA"/>
        </w:rPr>
        <w:t xml:space="preserve">την απόφαση της </w:t>
      </w:r>
      <w:r w:rsidR="00ED4715" w:rsidRPr="00C56140">
        <w:rPr>
          <w:lang w:val="el-GR"/>
        </w:rPr>
        <w:t xml:space="preserve">Ε.Α.ΔΗ.ΣΥ. </w:t>
      </w:r>
      <w:r w:rsidRPr="00C56140">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C56140">
        <w:rPr>
          <w:color w:val="000000"/>
          <w:lang w:val="el-GR" w:eastAsia="ar-SA"/>
        </w:rPr>
        <w:t>ως άνω αίτησης στο Δικαστήριο.</w:t>
      </w:r>
      <w:r w:rsidRPr="00C56140">
        <w:rPr>
          <w:color w:val="000000"/>
          <w:lang w:val="el-GR"/>
        </w:rPr>
        <w:t xml:space="preserve"> </w:t>
      </w:r>
    </w:p>
    <w:p w14:paraId="72FB3261" w14:textId="4ACBC4C7" w:rsidR="00072601" w:rsidRPr="00C56140" w:rsidRDefault="00072601" w:rsidP="005B1D5A">
      <w:pPr>
        <w:rPr>
          <w:color w:val="000000"/>
          <w:lang w:val="el-GR"/>
        </w:rPr>
      </w:pPr>
      <w:r w:rsidRPr="00C56140">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C56140">
        <w:rPr>
          <w:lang w:val="el-GR"/>
        </w:rPr>
        <w:t xml:space="preserve">Ε.Α.ΔΗ.ΣΥ. </w:t>
      </w:r>
      <w:r w:rsidRPr="00C56140">
        <w:rPr>
          <w:color w:val="000000"/>
          <w:lang w:val="el-GR" w:eastAsia="ar-SA"/>
        </w:rPr>
        <w:t xml:space="preserve">ή το περιεχόμενο των αποφάσεών της. Η αναθέτουσα αρχή, εφόσον ασκήσει την αίτηση της παρ. 1 του άρθρου 372 του </w:t>
      </w:r>
      <w:r w:rsidRPr="00C56140">
        <w:rPr>
          <w:color w:val="000000"/>
          <w:lang w:val="el-GR" w:eastAsia="ar-SA"/>
        </w:rPr>
        <w:lastRenderedPageBreak/>
        <w:t>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C56140">
        <w:rPr>
          <w:rStyle w:val="ab"/>
          <w:color w:val="000000"/>
          <w:lang w:val="el-GR"/>
        </w:rPr>
        <w:footnoteReference w:id="22"/>
      </w:r>
      <w:r w:rsidR="005B1D5A" w:rsidRPr="00C56140">
        <w:rPr>
          <w:color w:val="000000"/>
          <w:lang w:val="el-GR"/>
        </w:rPr>
        <w:t xml:space="preserve"> </w:t>
      </w:r>
    </w:p>
    <w:p w14:paraId="29C89792" w14:textId="49FF8F3B" w:rsidR="00072601" w:rsidRPr="00C56140" w:rsidRDefault="005B1D5A" w:rsidP="005B1D5A">
      <w:pPr>
        <w:rPr>
          <w:color w:val="000000"/>
          <w:lang w:val="el-GR"/>
        </w:rPr>
      </w:pPr>
      <w:r w:rsidRPr="00C56140">
        <w:rPr>
          <w:color w:val="000000"/>
          <w:lang w:val="el-GR"/>
        </w:rPr>
        <w:t xml:space="preserve">Η </w:t>
      </w:r>
      <w:r w:rsidR="00072601" w:rsidRPr="00C56140">
        <w:rPr>
          <w:color w:val="000000"/>
          <w:lang w:val="el-GR"/>
        </w:rPr>
        <w:t xml:space="preserve">ως άνω </w:t>
      </w:r>
      <w:r w:rsidRPr="00C56140">
        <w:rPr>
          <w:color w:val="000000"/>
          <w:lang w:val="el-GR"/>
        </w:rPr>
        <w:t xml:space="preserve">αίτηση κατατίθεται στο </w:t>
      </w:r>
      <w:r w:rsidR="00072601" w:rsidRPr="00C56140">
        <w:rPr>
          <w:color w:val="000000"/>
          <w:lang w:val="el-GR"/>
        </w:rPr>
        <w:t>αρμόδιο</w:t>
      </w:r>
      <w:r w:rsidRPr="00C56140">
        <w:rPr>
          <w:color w:val="000000"/>
          <w:lang w:val="el-GR"/>
        </w:rPr>
        <w:t xml:space="preserve"> δικαστήριο μέσα σε προθεσμία δέκα (10) ημερών από κοινοποίηση ή την πλήρη γνώση της απόφασης </w:t>
      </w:r>
      <w:r w:rsidR="00072601" w:rsidRPr="00C56140">
        <w:rPr>
          <w:color w:val="000000"/>
          <w:lang w:val="el-GR" w:eastAsia="ar-SA"/>
        </w:rPr>
        <w:t>ή από την παρέλευση της προθεσμίας για την έκδοση της απόφασης</w:t>
      </w:r>
      <w:r w:rsidR="00072601" w:rsidRPr="00C56140">
        <w:rPr>
          <w:color w:val="000000"/>
          <w:lang w:val="el-GR"/>
        </w:rPr>
        <w:t xml:space="preserve"> </w:t>
      </w:r>
      <w:r w:rsidRPr="00C56140">
        <w:rPr>
          <w:color w:val="000000"/>
          <w:lang w:val="el-GR"/>
        </w:rPr>
        <w:t>επί της προδικαστικής προσφυγής</w:t>
      </w:r>
      <w:r w:rsidR="00072601" w:rsidRPr="00C56140">
        <w:rPr>
          <w:color w:val="000000"/>
          <w:lang w:val="el-GR"/>
        </w:rPr>
        <w:t>, ενώ</w:t>
      </w:r>
      <w:r w:rsidR="00DF776D" w:rsidRPr="00C56140">
        <w:rPr>
          <w:color w:val="000000"/>
          <w:lang w:val="el-GR"/>
        </w:rPr>
        <w:t xml:space="preserve"> </w:t>
      </w:r>
      <w:r w:rsidRPr="00C56140">
        <w:rPr>
          <w:color w:val="000000"/>
          <w:lang w:val="el-GR"/>
        </w:rPr>
        <w:t xml:space="preserve">η </w:t>
      </w:r>
      <w:r w:rsidR="00072601" w:rsidRPr="00C56140">
        <w:rPr>
          <w:color w:val="000000"/>
          <w:lang w:val="el-GR"/>
        </w:rPr>
        <w:t>δικάσιμος για την εκδίκαση</w:t>
      </w:r>
      <w:r w:rsidRPr="00C56140">
        <w:rPr>
          <w:color w:val="000000"/>
          <w:lang w:val="el-GR"/>
        </w:rPr>
        <w:t xml:space="preserve"> της αίτησης ακύρωσης </w:t>
      </w:r>
      <w:r w:rsidR="00072601" w:rsidRPr="00C56140">
        <w:rPr>
          <w:color w:val="000000"/>
          <w:lang w:val="el-GR" w:eastAsia="ar-SA"/>
        </w:rPr>
        <w:t>δεν πρέπει να απέχει πέραν των εξήντα (60) ημερών από την κατάθεση του δικογράφου</w:t>
      </w:r>
      <w:r w:rsidR="00072601" w:rsidRPr="00C56140">
        <w:rPr>
          <w:color w:val="000000"/>
          <w:lang w:val="el-GR"/>
        </w:rPr>
        <w:t>.</w:t>
      </w:r>
      <w:r w:rsidR="00072601" w:rsidRPr="00C56140">
        <w:rPr>
          <w:rStyle w:val="ab"/>
          <w:color w:val="000000"/>
          <w:lang w:val="el-GR"/>
        </w:rPr>
        <w:footnoteReference w:id="23"/>
      </w:r>
      <w:r w:rsidRPr="00C56140">
        <w:rPr>
          <w:color w:val="000000"/>
          <w:lang w:val="el-GR"/>
        </w:rPr>
        <w:t xml:space="preserve"> </w:t>
      </w:r>
    </w:p>
    <w:p w14:paraId="0F6B77E9" w14:textId="7FEB55DC" w:rsidR="00160FCE" w:rsidRPr="00C56140" w:rsidRDefault="00072601" w:rsidP="005B1D5A">
      <w:pPr>
        <w:rPr>
          <w:color w:val="000000"/>
          <w:lang w:val="el-GR" w:eastAsia="ar-SA"/>
        </w:rPr>
      </w:pPr>
      <w:r w:rsidRPr="00C56140">
        <w:rPr>
          <w:color w:val="000000"/>
          <w:lang w:val="el-GR"/>
        </w:rPr>
        <w:t xml:space="preserve">Αντίγραφο της </w:t>
      </w:r>
      <w:r w:rsidR="009D5082" w:rsidRPr="00C56140">
        <w:rPr>
          <w:color w:val="000000"/>
          <w:lang w:val="el-GR" w:eastAsia="ar-SA"/>
        </w:rPr>
        <w:t>αίτησης με κλήση κοινοποιείται με τη φροντίδα του αιτούντος προς την</w:t>
      </w:r>
      <w:r w:rsidR="005B1D5A" w:rsidRPr="00C56140">
        <w:rPr>
          <w:color w:val="000000"/>
          <w:lang w:val="el-GR"/>
        </w:rPr>
        <w:t xml:space="preserve"> </w:t>
      </w:r>
      <w:r w:rsidR="00592F60" w:rsidRPr="00C56140">
        <w:rPr>
          <w:lang w:val="el-GR"/>
        </w:rPr>
        <w:t>Ε.Α.ΔΗ.ΣΥ</w:t>
      </w:r>
      <w:r w:rsidR="009D5082" w:rsidRPr="00C56140">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C56140">
        <w:rPr>
          <w:color w:val="000000"/>
          <w:lang w:val="el-GR"/>
        </w:rPr>
        <w:t xml:space="preserve"> της </w:t>
      </w:r>
      <w:r w:rsidR="009D5082" w:rsidRPr="00C56140">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C56140">
        <w:rPr>
          <w:color w:val="000000"/>
          <w:lang w:val="el-GR"/>
        </w:rPr>
        <w:t xml:space="preserve"> της </w:t>
      </w:r>
      <w:r w:rsidR="009D5082" w:rsidRPr="00C56140">
        <w:rPr>
          <w:color w:val="000000"/>
          <w:lang w:val="el-GR" w:eastAsia="ar-SA"/>
        </w:rPr>
        <w:t>ως άνω</w:t>
      </w:r>
      <w:r w:rsidR="005B1D5A" w:rsidRPr="00C56140">
        <w:rPr>
          <w:color w:val="000000"/>
          <w:lang w:val="el-GR"/>
        </w:rPr>
        <w:t xml:space="preserve"> πράξης, </w:t>
      </w:r>
      <w:r w:rsidR="009D5082" w:rsidRPr="00C56140">
        <w:rPr>
          <w:color w:val="000000"/>
          <w:lang w:val="el-GR" w:eastAsia="ar-SA"/>
        </w:rPr>
        <w:t>του Δικαστηρίου. Εντός αποκλειστικής προθεσμίας</w:t>
      </w:r>
      <w:r w:rsidR="005B1D5A" w:rsidRPr="00C56140">
        <w:rPr>
          <w:color w:val="000000"/>
          <w:lang w:val="el-GR"/>
        </w:rPr>
        <w:t xml:space="preserve"> δέκα (10) ημερών από την </w:t>
      </w:r>
      <w:r w:rsidR="00160FCE" w:rsidRPr="00C56140">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C56140">
        <w:rPr>
          <w:color w:val="000000"/>
          <w:lang w:val="el-GR"/>
        </w:rPr>
        <w:t xml:space="preserve">της </w:t>
      </w:r>
      <w:r w:rsidR="00160FCE" w:rsidRPr="00C56140">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0249E664" w:rsidR="005B1D5A" w:rsidRPr="00C56140" w:rsidRDefault="00160FCE" w:rsidP="005B1D5A">
      <w:pPr>
        <w:rPr>
          <w:color w:val="000000"/>
          <w:lang w:val="el-GR"/>
        </w:rPr>
      </w:pPr>
      <w:r w:rsidRPr="00C56140">
        <w:rPr>
          <w:color w:val="000000"/>
          <w:lang w:val="el-GR" w:eastAsia="ar-SA"/>
        </w:rPr>
        <w:t>Επιπρόσθετα, η παρέμβαση κοινοποιείται με επιμέλεια του παρεμβαίνοντος στα λοιπά μέρη</w:t>
      </w:r>
      <w:r w:rsidRPr="00C56140">
        <w:rPr>
          <w:color w:val="000000"/>
          <w:lang w:val="el-GR"/>
        </w:rPr>
        <w:t xml:space="preserve"> </w:t>
      </w:r>
      <w:r w:rsidR="005B1D5A" w:rsidRPr="00C56140">
        <w:rPr>
          <w:color w:val="000000"/>
          <w:lang w:val="el-GR"/>
        </w:rPr>
        <w:t xml:space="preserve">της </w:t>
      </w:r>
      <w:r w:rsidRPr="00C56140">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5CB8BE2A" w:rsidR="005B1D5A" w:rsidRPr="00C56140" w:rsidRDefault="005B1D5A" w:rsidP="005B1D5A">
      <w:pPr>
        <w:rPr>
          <w:color w:val="000000"/>
          <w:lang w:val="el-GR"/>
        </w:rPr>
      </w:pPr>
      <w:r w:rsidRPr="00C56140">
        <w:rPr>
          <w:color w:val="000000"/>
          <w:lang w:val="el-GR"/>
        </w:rPr>
        <w:t xml:space="preserve"> </w:t>
      </w:r>
    </w:p>
    <w:p w14:paraId="69C6AECA" w14:textId="47EF9177" w:rsidR="00C90A04" w:rsidRPr="00C56140" w:rsidRDefault="005B1D5A" w:rsidP="005B1D5A">
      <w:pPr>
        <w:rPr>
          <w:color w:val="000000"/>
          <w:lang w:val="el-GR" w:eastAsia="ar-SA"/>
        </w:rPr>
      </w:pPr>
      <w:r w:rsidRPr="00C56140">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C56140">
        <w:rPr>
          <w:color w:val="000000"/>
          <w:lang w:val="el-GR" w:eastAsia="ar-SA"/>
        </w:rPr>
        <w:t xml:space="preserve">ο αρμόδιος δικαστής </w:t>
      </w:r>
      <w:r w:rsidRPr="00C56140">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C56140">
        <w:rPr>
          <w:color w:val="000000"/>
          <w:lang w:val="el-GR"/>
        </w:rPr>
        <w:t xml:space="preserve"> την</w:t>
      </w:r>
      <w:r w:rsidRPr="00C56140">
        <w:rPr>
          <w:color w:val="000000"/>
          <w:lang w:val="el-GR"/>
        </w:rPr>
        <w:t xml:space="preserve"> προσωρινή διαταγή </w:t>
      </w:r>
      <w:r w:rsidR="00160FCE" w:rsidRPr="00C56140">
        <w:rPr>
          <w:color w:val="000000"/>
          <w:lang w:val="el-GR" w:eastAsia="ar-SA"/>
        </w:rPr>
        <w:t xml:space="preserve">ο αρμόδιος δικαστής </w:t>
      </w:r>
      <w:r w:rsidRPr="00C56140">
        <w:rPr>
          <w:color w:val="000000"/>
          <w:lang w:val="el-GR"/>
        </w:rPr>
        <w:t>αποφανθεί διαφορετικά.</w:t>
      </w:r>
      <w:r w:rsidR="00160FCE" w:rsidRPr="00C56140">
        <w:rPr>
          <w:color w:val="000000"/>
          <w:lang w:val="el-GR"/>
        </w:rPr>
        <w:t xml:space="preserve"> </w:t>
      </w:r>
      <w:r w:rsidR="00160FCE" w:rsidRPr="00C56140">
        <w:rPr>
          <w:rStyle w:val="ab"/>
          <w:color w:val="000000"/>
          <w:lang w:val="el-GR"/>
        </w:rPr>
        <w:footnoteReference w:id="24"/>
      </w:r>
      <w:r w:rsidR="00160FCE" w:rsidRPr="00C56140">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062C67BC" w14:textId="77777777" w:rsidR="00160FCE" w:rsidRPr="00C56140" w:rsidRDefault="00160FCE" w:rsidP="00160FCE">
      <w:pPr>
        <w:widowControl w:val="0"/>
        <w:spacing w:before="120" w:line="240" w:lineRule="atLeast"/>
        <w:textAlignment w:val="baseline"/>
        <w:rPr>
          <w:color w:val="000000"/>
          <w:lang w:val="el-GR" w:eastAsia="ar-SA"/>
        </w:rPr>
      </w:pPr>
      <w:r w:rsidRPr="00C56140">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C56140" w:rsidRDefault="00160FCE" w:rsidP="00160FCE">
      <w:pPr>
        <w:widowControl w:val="0"/>
        <w:spacing w:before="120" w:line="240" w:lineRule="atLeast"/>
        <w:textAlignment w:val="baseline"/>
        <w:rPr>
          <w:color w:val="000000"/>
          <w:lang w:val="el-GR" w:eastAsia="ar-SA"/>
        </w:rPr>
      </w:pPr>
      <w:r w:rsidRPr="00C56140">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C56140" w:rsidRDefault="00160FCE" w:rsidP="00160FCE">
      <w:pPr>
        <w:rPr>
          <w:color w:val="000000"/>
          <w:lang w:val="el-GR" w:eastAsia="ar-SA"/>
        </w:rPr>
      </w:pPr>
      <w:r w:rsidRPr="00C56140">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63655BAB" w14:textId="77777777" w:rsidR="008338F0" w:rsidRPr="00C56140" w:rsidRDefault="003355E7" w:rsidP="003A109E">
      <w:pPr>
        <w:pStyle w:val="21"/>
        <w:rPr>
          <w:rFonts w:cs="Tahoma"/>
          <w:lang w:val="el-GR"/>
        </w:rPr>
      </w:pPr>
      <w:r w:rsidRPr="00C56140">
        <w:rPr>
          <w:rFonts w:cs="Tahoma"/>
          <w:lang w:val="el-GR"/>
        </w:rPr>
        <w:tab/>
      </w:r>
      <w:bookmarkStart w:id="344" w:name="_Toc97194317"/>
      <w:bookmarkStart w:id="345" w:name="_Toc97194449"/>
      <w:bookmarkStart w:id="346" w:name="_Toc167222863"/>
      <w:r w:rsidRPr="00C56140">
        <w:rPr>
          <w:rFonts w:cs="Tahoma"/>
          <w:lang w:val="el-GR"/>
        </w:rPr>
        <w:t>Ματαίωση Διαδικασίας</w:t>
      </w:r>
      <w:bookmarkEnd w:id="344"/>
      <w:bookmarkEnd w:id="345"/>
      <w:bookmarkEnd w:id="346"/>
    </w:p>
    <w:p w14:paraId="427A8943" w14:textId="77777777" w:rsidR="00921D35" w:rsidRPr="00C56140" w:rsidRDefault="00921D35" w:rsidP="00921D35">
      <w:pPr>
        <w:rPr>
          <w:lang w:val="el-GR"/>
        </w:rPr>
      </w:pPr>
      <w:r w:rsidRPr="00C56140">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w:t>
      </w:r>
      <w:r w:rsidRPr="00C56140">
        <w:rPr>
          <w:lang w:val="el-GR"/>
        </w:rPr>
        <w:lastRenderedPageBreak/>
        <w:t xml:space="preserve">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Pr="00C56140" w:rsidRDefault="00921D35" w:rsidP="00921D35">
      <w:pPr>
        <w:rPr>
          <w:lang w:val="el-GR"/>
        </w:rPr>
      </w:pPr>
      <w:r w:rsidRPr="00C56140">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78327CD" w14:textId="2064EF85" w:rsidR="00921D35" w:rsidRPr="00C56140" w:rsidRDefault="00921D35" w:rsidP="00921D35">
      <w:pPr>
        <w:rPr>
          <w:lang w:val="el-GR"/>
        </w:rPr>
      </w:pPr>
      <w:r w:rsidRPr="00C56140">
        <w:rPr>
          <w:lang w:val="el-GR"/>
        </w:rPr>
        <w:t>Επίσης μπορεί να ματαιώσει τη διαδικασία:</w:t>
      </w:r>
      <w:r w:rsidR="00DF776D" w:rsidRPr="00C56140">
        <w:rPr>
          <w:lang w:val="el-GR"/>
        </w:rPr>
        <w:t xml:space="preserve"> </w:t>
      </w:r>
      <w:r w:rsidRPr="00C56140">
        <w:rPr>
          <w:lang w:val="el-GR"/>
        </w:rPr>
        <w:t>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C56140" w:rsidRDefault="00F371B3" w:rsidP="00F371B3">
      <w:pPr>
        <w:rPr>
          <w:lang w:val="el-GR"/>
        </w:rPr>
      </w:pPr>
    </w:p>
    <w:p w14:paraId="705E25C6" w14:textId="77777777" w:rsidR="008338F0" w:rsidRPr="00C56140" w:rsidRDefault="003355E7" w:rsidP="005D1B15">
      <w:pPr>
        <w:pStyle w:val="10"/>
        <w:rPr>
          <w:rFonts w:cs="Tahoma"/>
          <w:sz w:val="22"/>
          <w:szCs w:val="22"/>
        </w:rPr>
      </w:pPr>
      <w:bookmarkStart w:id="347" w:name="_Toc97194450"/>
      <w:bookmarkStart w:id="348" w:name="_Toc167222864"/>
      <w:r w:rsidRPr="00C56140">
        <w:rPr>
          <w:rFonts w:cs="Tahoma"/>
          <w:sz w:val="22"/>
          <w:szCs w:val="22"/>
        </w:rPr>
        <w:lastRenderedPageBreak/>
        <w:t>ΟΡΟΙ ΕΚΤΕΛΕΣΗΣ ΤΗΣ ΣΥΜΒΑΣΗΣ</w:t>
      </w:r>
      <w:bookmarkEnd w:id="347"/>
      <w:bookmarkEnd w:id="348"/>
      <w:r w:rsidRPr="00C56140">
        <w:rPr>
          <w:rFonts w:cs="Tahoma"/>
          <w:sz w:val="22"/>
          <w:szCs w:val="22"/>
        </w:rPr>
        <w:t xml:space="preserve"> </w:t>
      </w:r>
    </w:p>
    <w:p w14:paraId="66DBFF9C" w14:textId="77777777" w:rsidR="008338F0" w:rsidRPr="00C56140" w:rsidRDefault="003355E7" w:rsidP="003A109E">
      <w:pPr>
        <w:pStyle w:val="21"/>
        <w:rPr>
          <w:rFonts w:cs="Tahoma"/>
          <w:lang w:val="el-GR"/>
        </w:rPr>
      </w:pPr>
      <w:r w:rsidRPr="00C56140">
        <w:rPr>
          <w:rFonts w:cs="Tahoma"/>
          <w:lang w:val="el-GR"/>
        </w:rPr>
        <w:tab/>
      </w:r>
      <w:bookmarkStart w:id="349" w:name="_Ref496542746"/>
      <w:bookmarkStart w:id="350" w:name="_Toc97194318"/>
      <w:bookmarkStart w:id="351" w:name="_Toc97194451"/>
      <w:bookmarkStart w:id="352" w:name="_Toc167222865"/>
      <w:r w:rsidRPr="00C56140">
        <w:rPr>
          <w:rFonts w:cs="Tahoma"/>
          <w:lang w:val="el-GR"/>
        </w:rPr>
        <w:t>Εγγυήσεις</w:t>
      </w:r>
      <w:r w:rsidR="00E1337D" w:rsidRPr="00C56140">
        <w:rPr>
          <w:rFonts w:cs="Tahoma"/>
          <w:lang w:val="el-GR"/>
        </w:rPr>
        <w:t xml:space="preserve"> </w:t>
      </w:r>
      <w:r w:rsidRPr="00C56140">
        <w:rPr>
          <w:rFonts w:cs="Tahoma"/>
          <w:lang w:val="el-GR"/>
        </w:rPr>
        <w:t>(καλής εκτέλεσης, προκαταβολής</w:t>
      </w:r>
      <w:r w:rsidR="00B143DA" w:rsidRPr="00C56140">
        <w:rPr>
          <w:rFonts w:cs="Tahoma"/>
          <w:lang w:val="el-GR"/>
        </w:rPr>
        <w:t xml:space="preserve">, </w:t>
      </w:r>
      <w:bookmarkStart w:id="353" w:name="_Hlk55903790"/>
      <w:r w:rsidR="00B143DA" w:rsidRPr="00C56140">
        <w:rPr>
          <w:rFonts w:cs="Tahoma"/>
          <w:lang w:val="el-GR"/>
        </w:rPr>
        <w:t>καλής λειτουργίας</w:t>
      </w:r>
      <w:bookmarkEnd w:id="353"/>
      <w:r w:rsidRPr="00C56140">
        <w:rPr>
          <w:rFonts w:cs="Tahoma"/>
          <w:lang w:val="el-GR"/>
        </w:rPr>
        <w:t>)</w:t>
      </w:r>
      <w:bookmarkEnd w:id="349"/>
      <w:bookmarkEnd w:id="350"/>
      <w:bookmarkEnd w:id="351"/>
      <w:bookmarkEnd w:id="352"/>
    </w:p>
    <w:p w14:paraId="20E9E60E" w14:textId="77777777" w:rsidR="008338F0" w:rsidRPr="00C56140" w:rsidRDefault="003355E7">
      <w:pPr>
        <w:rPr>
          <w:b/>
          <w:bCs/>
          <w:lang w:val="el-GR"/>
        </w:rPr>
      </w:pPr>
      <w:r w:rsidRPr="00C56140">
        <w:rPr>
          <w:b/>
          <w:bCs/>
          <w:lang w:val="el-GR"/>
        </w:rPr>
        <w:t xml:space="preserve">Εγγύηση καλής εκτέλεσης και εγγύηση προκαταβολής </w:t>
      </w:r>
      <w:r w:rsidR="00417A19" w:rsidRPr="00C56140">
        <w:rPr>
          <w:b/>
          <w:bCs/>
          <w:lang w:val="el-GR"/>
        </w:rPr>
        <w:t xml:space="preserve">: </w:t>
      </w:r>
    </w:p>
    <w:p w14:paraId="482B6D85" w14:textId="755336D0" w:rsidR="008338F0" w:rsidRPr="00C56140" w:rsidRDefault="003355E7">
      <w:pPr>
        <w:rPr>
          <w:i/>
          <w:color w:val="5B9BD5"/>
          <w:lang w:val="el-GR" w:eastAsia="el-GR"/>
        </w:rPr>
      </w:pPr>
      <w:r w:rsidRPr="00C56140">
        <w:rPr>
          <w:lang w:val="el-GR"/>
        </w:rPr>
        <w:t xml:space="preserve">Για την υπογραφή της σύμβασης απαιτείται η παροχή εγγύησης καλής εκτέλεσης, σύμφωνα με το άρθρο 72 παρ. </w:t>
      </w:r>
      <w:r w:rsidR="00015953" w:rsidRPr="00C56140">
        <w:rPr>
          <w:lang w:val="el-GR"/>
        </w:rPr>
        <w:t>4</w:t>
      </w:r>
      <w:r w:rsidRPr="00C56140">
        <w:rPr>
          <w:lang w:val="el-GR"/>
        </w:rPr>
        <w:t xml:space="preserve"> του ν. 4412/2016, το ύψος της οποίας ανέρχεται σε ποσοστό </w:t>
      </w:r>
      <w:r w:rsidR="00061DF4" w:rsidRPr="00C56140">
        <w:rPr>
          <w:lang w:val="el-GR"/>
        </w:rPr>
        <w:t>4</w:t>
      </w:r>
      <w:r w:rsidRPr="00C56140">
        <w:rPr>
          <w:lang w:val="el-GR"/>
        </w:rPr>
        <w:t xml:space="preserve">% επί της </w:t>
      </w:r>
      <w:r w:rsidR="00921D35" w:rsidRPr="00C56140">
        <w:rPr>
          <w:lang w:val="el-GR"/>
        </w:rPr>
        <w:t xml:space="preserve">εκτιμώμενης </w:t>
      </w:r>
      <w:r w:rsidRPr="00C56140">
        <w:rPr>
          <w:lang w:val="el-GR"/>
        </w:rPr>
        <w:t>αξίας της σύμβασης,</w:t>
      </w:r>
      <w:r w:rsidR="00E1337D" w:rsidRPr="00C56140">
        <w:rPr>
          <w:lang w:val="el-GR"/>
        </w:rPr>
        <w:t xml:space="preserve"> </w:t>
      </w:r>
      <w:r w:rsidR="00421C3D" w:rsidRPr="00C56140">
        <w:rPr>
          <w:lang w:val="el-GR"/>
        </w:rPr>
        <w:t>μη συμπεριλαμβανομένου</w:t>
      </w:r>
      <w:r w:rsidR="00F850FF" w:rsidRPr="00C56140">
        <w:rPr>
          <w:lang w:val="el-GR"/>
        </w:rPr>
        <w:t xml:space="preserve"> </w:t>
      </w:r>
      <w:r w:rsidRPr="00C56140">
        <w:rPr>
          <w:lang w:val="el-GR"/>
        </w:rPr>
        <w:t>ΦΠΑ</w:t>
      </w:r>
      <w:r w:rsidR="00186BF5" w:rsidRPr="00C56140">
        <w:rPr>
          <w:lang w:val="el-GR"/>
        </w:rPr>
        <w:t xml:space="preserve"> και των δικαιωμάτων προαίρεσης</w:t>
      </w:r>
      <w:r w:rsidRPr="00C56140">
        <w:rPr>
          <w:lang w:val="el-GR"/>
        </w:rPr>
        <w:t xml:space="preserve">, </w:t>
      </w:r>
      <w:r w:rsidR="0087631A" w:rsidRPr="00C56140">
        <w:rPr>
          <w:lang w:val="el-GR"/>
        </w:rPr>
        <w:t xml:space="preserve">με χρόνο ισχύος </w:t>
      </w:r>
      <w:r w:rsidR="001052FD" w:rsidRPr="00C56140">
        <w:rPr>
          <w:lang w:val="el-GR"/>
        </w:rPr>
        <w:t>τριάντα</w:t>
      </w:r>
      <w:r w:rsidR="0087631A" w:rsidRPr="00C56140">
        <w:rPr>
          <w:lang w:val="el-GR"/>
        </w:rPr>
        <w:t xml:space="preserve"> (</w:t>
      </w:r>
      <w:r w:rsidR="001052FD" w:rsidRPr="00C56140">
        <w:rPr>
          <w:lang w:val="el-GR"/>
        </w:rPr>
        <w:t>30</w:t>
      </w:r>
      <w:r w:rsidR="0087631A" w:rsidRPr="00C56140">
        <w:rPr>
          <w:lang w:val="el-GR"/>
        </w:rPr>
        <w:t xml:space="preserve">) μήνες </w:t>
      </w:r>
      <w:r w:rsidRPr="00C56140">
        <w:rPr>
          <w:lang w:val="el-GR"/>
        </w:rPr>
        <w:t xml:space="preserve">και </w:t>
      </w:r>
      <w:r w:rsidR="00186BF5" w:rsidRPr="00C56140">
        <w:rPr>
          <w:lang w:val="el-GR"/>
        </w:rPr>
        <w:t xml:space="preserve">η οποία </w:t>
      </w:r>
      <w:r w:rsidRPr="00C56140">
        <w:rPr>
          <w:lang w:val="el-GR"/>
        </w:rPr>
        <w:t xml:space="preserve">κατατίθεται </w:t>
      </w:r>
      <w:r w:rsidR="00186BF5" w:rsidRPr="00C56140">
        <w:rPr>
          <w:lang w:val="el-GR"/>
        </w:rPr>
        <w:t>μέχρι και την υπογραφή του συμφωνητικού</w:t>
      </w:r>
      <w:bookmarkStart w:id="354" w:name="_Hlk494198985"/>
      <w:r w:rsidR="00EE75CB" w:rsidRPr="00C56140">
        <w:rPr>
          <w:lang w:val="el-GR"/>
        </w:rPr>
        <w:t>.</w:t>
      </w:r>
    </w:p>
    <w:bookmarkEnd w:id="354"/>
    <w:p w14:paraId="1A0DC19A" w14:textId="77777777" w:rsidR="00CB4F34" w:rsidRPr="00CB4F34" w:rsidRDefault="003355E7" w:rsidP="00CB4F34">
      <w:pPr>
        <w:rPr>
          <w:lang w:val="el-GR"/>
        </w:rPr>
      </w:pPr>
      <w:r w:rsidRPr="00C56140">
        <w:rPr>
          <w:lang w:val="el-GR"/>
        </w:rPr>
        <w:t xml:space="preserve">Η εγγύηση καλής εκτέλεσης, προκειμένου να γίνει αποδεκτή , πρέπει να περιλαμβάνει κατ' ελάχιστον </w:t>
      </w:r>
      <w:r w:rsidR="00921D35" w:rsidRPr="00C56140">
        <w:rPr>
          <w:lang w:val="el-GR"/>
        </w:rPr>
        <w:t xml:space="preserve">κατ' ελάχιστον τα αναφερόμενα στην παρ. 12 του άρθρου 72 του ν. 4412/2016 στοιχεία, πλην αυτού της περ. η (βλ. </w:t>
      </w:r>
      <w:r w:rsidRPr="00C56140">
        <w:rPr>
          <w:lang w:val="el-GR"/>
        </w:rPr>
        <w:t xml:space="preserve">παράγραφο </w:t>
      </w:r>
      <w:r w:rsidR="00C90A04" w:rsidRPr="00C56140">
        <w:rPr>
          <w:lang w:val="el-GR"/>
        </w:rPr>
        <w:fldChar w:fldCharType="begin"/>
      </w:r>
      <w:r w:rsidR="00C90A04" w:rsidRPr="00C56140">
        <w:rPr>
          <w:lang w:val="el-GR"/>
        </w:rPr>
        <w:instrText xml:space="preserve"> REF _Ref496625091 \r \h </w:instrText>
      </w:r>
      <w:r w:rsidR="00DF02B0" w:rsidRPr="00C56140">
        <w:rPr>
          <w:lang w:val="el-GR"/>
        </w:rPr>
        <w:instrText xml:space="preserve"> \* MERGEFORMAT </w:instrText>
      </w:r>
      <w:r w:rsidR="00C90A04" w:rsidRPr="00C56140">
        <w:rPr>
          <w:lang w:val="el-GR"/>
        </w:rPr>
      </w:r>
      <w:r w:rsidR="00C90A04" w:rsidRPr="00C56140">
        <w:rPr>
          <w:lang w:val="el-GR"/>
        </w:rPr>
        <w:fldChar w:fldCharType="separate"/>
      </w:r>
      <w:r w:rsidR="00CB4F34">
        <w:rPr>
          <w:lang w:val="el-GR"/>
        </w:rPr>
        <w:t>2.1.5</w:t>
      </w:r>
      <w:r w:rsidR="00C90A04" w:rsidRPr="00C56140">
        <w:rPr>
          <w:lang w:val="el-GR"/>
        </w:rPr>
        <w:fldChar w:fldCharType="end"/>
      </w:r>
      <w:r w:rsidR="00B765DD" w:rsidRPr="00C56140">
        <w:rPr>
          <w:lang w:val="el-GR"/>
        </w:rPr>
        <w:t xml:space="preserve"> της παρούσας</w:t>
      </w:r>
      <w:r w:rsidR="00921D35" w:rsidRPr="00C56140">
        <w:rPr>
          <w:lang w:val="el-GR"/>
        </w:rPr>
        <w:t xml:space="preserve">) και, επιπλέον, τον τίτλο και τον αριθμό της σχετικής σύμβασης, εφόσον ο τελευταίος είναι γνωστός </w:t>
      </w:r>
      <w:r w:rsidRPr="00C56140">
        <w:rPr>
          <w:lang w:val="el-GR"/>
        </w:rPr>
        <w:t>σύμφων</w:t>
      </w:r>
      <w:r w:rsidR="00921D35" w:rsidRPr="00C56140">
        <w:rPr>
          <w:lang w:val="el-GR"/>
        </w:rPr>
        <w:t>α</w:t>
      </w:r>
      <w:r w:rsidRPr="00C56140">
        <w:rPr>
          <w:lang w:val="el-GR"/>
        </w:rPr>
        <w:t xml:space="preserve"> με το </w:t>
      </w:r>
      <w:r w:rsidR="00C90A04" w:rsidRPr="00C56140">
        <w:rPr>
          <w:lang w:val="el-GR"/>
        </w:rPr>
        <w:t xml:space="preserve">αντίστοιχο </w:t>
      </w:r>
      <w:r w:rsidRPr="00C56140">
        <w:rPr>
          <w:lang w:val="el-GR"/>
        </w:rPr>
        <w:t xml:space="preserve">υπόδειγμα που περιλαμβάνεται στο </w:t>
      </w:r>
      <w:r w:rsidR="00C90A04" w:rsidRPr="00C56140">
        <w:rPr>
          <w:lang w:val="el-GR"/>
        </w:rPr>
        <w:fldChar w:fldCharType="begin"/>
      </w:r>
      <w:r w:rsidR="00C90A04" w:rsidRPr="00C56140">
        <w:rPr>
          <w:lang w:val="el-GR"/>
        </w:rPr>
        <w:instrText xml:space="preserve"> REF _Ref496625135 \h </w:instrText>
      </w:r>
      <w:r w:rsidR="00DF02B0" w:rsidRPr="00C56140">
        <w:rPr>
          <w:lang w:val="el-GR"/>
        </w:rPr>
        <w:instrText xml:space="preserve"> \* MERGEFORMAT </w:instrText>
      </w:r>
      <w:r w:rsidR="00C90A04" w:rsidRPr="00C56140">
        <w:rPr>
          <w:lang w:val="el-GR"/>
        </w:rPr>
      </w:r>
      <w:r w:rsidR="00C90A04" w:rsidRPr="00C56140">
        <w:rPr>
          <w:lang w:val="el-GR"/>
        </w:rPr>
        <w:fldChar w:fldCharType="separate"/>
      </w:r>
      <w:r w:rsidR="00CB4F34" w:rsidRPr="0075788F">
        <w:rPr>
          <w:lang w:val="el-GR"/>
        </w:rPr>
        <w:br w:type="page"/>
      </w:r>
    </w:p>
    <w:p w14:paraId="45155744" w14:textId="66598214" w:rsidR="008338F0" w:rsidRPr="00C56140" w:rsidRDefault="00CB4F34">
      <w:pPr>
        <w:rPr>
          <w:lang w:val="el-GR"/>
        </w:rPr>
      </w:pPr>
      <w:r w:rsidRPr="0075788F">
        <w:rPr>
          <w:lang w:val="el-GR"/>
        </w:rPr>
        <w:lastRenderedPageBreak/>
        <w:t xml:space="preserve">ΠΑΡΑΡΤΗΜΑ </w:t>
      </w:r>
      <w:r w:rsidRPr="00CB4F34">
        <w:rPr>
          <w:lang w:val="el-GR"/>
        </w:rPr>
        <w:t>VIII</w:t>
      </w:r>
      <w:r w:rsidRPr="0075788F">
        <w:rPr>
          <w:lang w:val="el-GR"/>
        </w:rPr>
        <w:t xml:space="preserve"> – Υποδείγματα Εγγυητικών Επιστολών</w:t>
      </w:r>
      <w:r w:rsidR="00C90A04" w:rsidRPr="00C56140">
        <w:rPr>
          <w:lang w:val="el-GR"/>
        </w:rPr>
        <w:fldChar w:fldCharType="end"/>
      </w:r>
      <w:r w:rsidR="003355E7" w:rsidRPr="00C56140">
        <w:rPr>
          <w:lang w:val="el-GR"/>
        </w:rPr>
        <w:t xml:space="preserve"> της Διακήρυξης και τα οριζόμενα στο άρθρο 72 του ν. 4412/2016.</w:t>
      </w:r>
    </w:p>
    <w:p w14:paraId="5EC19E46" w14:textId="77777777" w:rsidR="00921D35" w:rsidRPr="00C56140" w:rsidRDefault="00921D35" w:rsidP="00921D35">
      <w:pPr>
        <w:rPr>
          <w:lang w:val="el-GR"/>
        </w:rPr>
      </w:pPr>
      <w:r w:rsidRPr="00C56140">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Pr="00C56140" w:rsidRDefault="00921D35" w:rsidP="00921D35">
      <w:pPr>
        <w:rPr>
          <w:lang w:val="el-GR"/>
        </w:rPr>
      </w:pPr>
      <w:r w:rsidRPr="00C56140">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71F8B50B" w14:textId="77777777" w:rsidR="00CB4F34" w:rsidRPr="00CB4F34" w:rsidRDefault="00921D35" w:rsidP="00CB4F34">
      <w:pPr>
        <w:rPr>
          <w:lang w:val="el-GR"/>
        </w:rPr>
      </w:pPr>
      <w:r w:rsidRPr="00C56140">
        <w:rPr>
          <w:lang w:val="el-GR"/>
        </w:rPr>
        <w:t xml:space="preserve">Στην περίπτωση χορήγησης προκαταβολής, σύμφωνα με την παράγραφο </w:t>
      </w:r>
      <w:r w:rsidRPr="00C56140">
        <w:rPr>
          <w:lang w:val="el-GR"/>
        </w:rPr>
        <w:fldChar w:fldCharType="begin"/>
      </w:r>
      <w:r w:rsidRPr="00C56140">
        <w:rPr>
          <w:lang w:val="el-GR"/>
        </w:rPr>
        <w:instrText xml:space="preserve"> REF _Ref496607306 \r \h </w:instrText>
      </w:r>
      <w:r w:rsidR="00C56140">
        <w:rPr>
          <w:lang w:val="el-GR"/>
        </w:rPr>
        <w:instrText xml:space="preserve"> \* MERGEFORMAT </w:instrText>
      </w:r>
      <w:r w:rsidRPr="00C56140">
        <w:rPr>
          <w:lang w:val="el-GR"/>
        </w:rPr>
      </w:r>
      <w:r w:rsidRPr="00C56140">
        <w:rPr>
          <w:lang w:val="el-GR"/>
        </w:rPr>
        <w:fldChar w:fldCharType="separate"/>
      </w:r>
      <w:r w:rsidR="00CB4F34">
        <w:rPr>
          <w:lang w:val="el-GR"/>
        </w:rPr>
        <w:t>5.1</w:t>
      </w:r>
      <w:r w:rsidRPr="00C56140">
        <w:rPr>
          <w:lang w:val="el-GR"/>
        </w:rPr>
        <w:fldChar w:fldCharType="end"/>
      </w:r>
      <w:r w:rsidRPr="00C56140">
        <w:rPr>
          <w:lang w:val="el-GR"/>
        </w:rPr>
        <w:t xml:space="preserve"> </w:t>
      </w:r>
      <w:r w:rsidR="00891776" w:rsidRPr="00C56140">
        <w:rPr>
          <w:lang w:val="el-GR"/>
        </w:rPr>
        <w:t xml:space="preserve">Τρόπος Πληρωμής </w:t>
      </w:r>
      <w:r w:rsidRPr="00C56140">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C56140">
        <w:rPr>
          <w:lang w:val="el-GR"/>
        </w:rPr>
        <w:fldChar w:fldCharType="begin"/>
      </w:r>
      <w:r w:rsidR="009D3BDA" w:rsidRPr="00C56140">
        <w:rPr>
          <w:lang w:val="el-GR"/>
        </w:rPr>
        <w:instrText xml:space="preserve"> REF _Ref496625135 \h  \* MERGEFORMAT </w:instrText>
      </w:r>
      <w:r w:rsidR="009D3BDA" w:rsidRPr="00C56140">
        <w:rPr>
          <w:lang w:val="el-GR"/>
        </w:rPr>
      </w:r>
      <w:r w:rsidR="009D3BDA" w:rsidRPr="00C56140">
        <w:rPr>
          <w:lang w:val="el-GR"/>
        </w:rPr>
        <w:fldChar w:fldCharType="separate"/>
      </w:r>
      <w:r w:rsidR="00CB4F34" w:rsidRPr="0075788F">
        <w:rPr>
          <w:lang w:val="el-GR"/>
        </w:rPr>
        <w:br w:type="page"/>
      </w:r>
    </w:p>
    <w:p w14:paraId="241E069E" w14:textId="3DE6E43F" w:rsidR="00921D35" w:rsidRPr="00C56140" w:rsidRDefault="00CB4F34" w:rsidP="00921D35">
      <w:pPr>
        <w:rPr>
          <w:lang w:val="el-GR"/>
        </w:rPr>
      </w:pPr>
      <w:r w:rsidRPr="0075788F">
        <w:rPr>
          <w:lang w:val="el-GR"/>
        </w:rPr>
        <w:lastRenderedPageBreak/>
        <w:t xml:space="preserve">ΠΑΡΑΡΤΗΜΑ </w:t>
      </w:r>
      <w:r w:rsidRPr="00CB4F34">
        <w:rPr>
          <w:lang w:val="el-GR"/>
        </w:rPr>
        <w:t>VIII</w:t>
      </w:r>
      <w:r w:rsidRPr="0075788F">
        <w:rPr>
          <w:lang w:val="el-GR"/>
        </w:rPr>
        <w:t xml:space="preserve"> – Υποδείγματα Εγγυητικών Επιστολών</w:t>
      </w:r>
      <w:r w:rsidR="009D3BDA" w:rsidRPr="00C56140">
        <w:rPr>
          <w:lang w:val="el-GR"/>
        </w:rPr>
        <w:fldChar w:fldCharType="end"/>
      </w:r>
      <w:r w:rsidR="009D3BDA" w:rsidRPr="00C56140">
        <w:rPr>
          <w:lang w:val="el-GR"/>
        </w:rPr>
        <w:t xml:space="preserve"> </w:t>
      </w:r>
      <w:r w:rsidR="00921D35" w:rsidRPr="00C56140">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sidRPr="00C56140">
        <w:rPr>
          <w:lang w:val="el-GR"/>
        </w:rPr>
        <w:t>5.1</w:t>
      </w:r>
      <w:r w:rsidR="00921D35" w:rsidRPr="00C56140">
        <w:rPr>
          <w:lang w:val="el-GR"/>
        </w:rPr>
        <w:t xml:space="preserve"> της παρούσας (τρόπος πληρωμής). </w:t>
      </w:r>
    </w:p>
    <w:p w14:paraId="2EF0ABA6" w14:textId="77777777" w:rsidR="00921D35" w:rsidRPr="00C56140" w:rsidRDefault="00921D35" w:rsidP="00921D35">
      <w:pPr>
        <w:rPr>
          <w:lang w:val="el-GR"/>
        </w:rPr>
      </w:pPr>
      <w:r w:rsidRPr="00C56140">
        <w:rPr>
          <w:lang w:val="el-GR"/>
        </w:rPr>
        <w:t>Η εγγύηση καλής εκτέλεσης επιστρέφεται στο σύνολό τ</w:t>
      </w:r>
      <w:r w:rsidR="00BC50F5" w:rsidRPr="00C56140">
        <w:rPr>
          <w:lang w:val="el-GR"/>
        </w:rPr>
        <w:t>η</w:t>
      </w:r>
      <w:r w:rsidRPr="00C56140">
        <w:rPr>
          <w:lang w:val="el-GR"/>
        </w:rPr>
        <w:t>ς μετά από την ποσοτική και ποιοτική παραλαβή του συνόλου του αντικειμένου της σύμβασης.</w:t>
      </w:r>
    </w:p>
    <w:p w14:paraId="61F5C762" w14:textId="77777777" w:rsidR="00921D35" w:rsidRPr="00C56140" w:rsidRDefault="00921D35" w:rsidP="00921D35">
      <w:pPr>
        <w:rPr>
          <w:lang w:val="el-GR"/>
        </w:rPr>
      </w:pPr>
      <w:r w:rsidRPr="00C56140">
        <w:rPr>
          <w:lang w:val="el-GR"/>
        </w:rPr>
        <w:t xml:space="preserve">Η απόσβεση της προκαταβολής πραγματοποιείται </w:t>
      </w:r>
      <w:r w:rsidR="00BC50F5" w:rsidRPr="00C56140">
        <w:rPr>
          <w:lang w:val="el-GR"/>
        </w:rPr>
        <w:t xml:space="preserve">σύμφωνα με τα αναφερόμενα στην παρ. 5.1 </w:t>
      </w:r>
      <w:r w:rsidR="00891776" w:rsidRPr="00C56140">
        <w:rPr>
          <w:lang w:val="el-GR"/>
        </w:rPr>
        <w:t xml:space="preserve">Τρόπος Πληρωμής </w:t>
      </w:r>
      <w:r w:rsidRPr="00C56140">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Pr="00E120BF" w:rsidRDefault="009D3BDA" w:rsidP="009D3BDA">
      <w:pPr>
        <w:rPr>
          <w:lang w:val="el-GR"/>
        </w:rPr>
      </w:pPr>
      <w:r w:rsidRPr="00C56140">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w:t>
      </w:r>
      <w:r w:rsidRPr="00E120BF">
        <w:rPr>
          <w:lang w:val="el-GR"/>
        </w:rPr>
        <w:t xml:space="preserve">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E120BF" w:rsidRDefault="00395B4A" w:rsidP="00395B4A">
      <w:pPr>
        <w:suppressAutoHyphens w:val="0"/>
        <w:spacing w:line="276" w:lineRule="auto"/>
        <w:rPr>
          <w:lang w:val="el-GR"/>
        </w:rPr>
      </w:pPr>
      <w:r w:rsidRPr="00570BEB">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570BEB">
        <w:rPr>
          <w:lang w:val="el-GR"/>
        </w:rPr>
        <w:t>,</w:t>
      </w:r>
      <w:r w:rsidRPr="00570BEB">
        <w:rPr>
          <w:lang w:val="el-GR"/>
        </w:rPr>
        <w:t xml:space="preserve"> </w:t>
      </w:r>
      <w:r w:rsidR="00346EFF" w:rsidRPr="00570BEB">
        <w:rPr>
          <w:lang w:val="el-GR"/>
        </w:rPr>
        <w:t>σύμφωνα με όσα προβλέπονται,</w:t>
      </w:r>
      <w:r w:rsidR="00346EFF" w:rsidRPr="00E120BF">
        <w:rPr>
          <w:lang w:val="el-GR"/>
        </w:rPr>
        <w:t xml:space="preserve"> </w:t>
      </w:r>
      <w:r w:rsidRPr="00570BEB">
        <w:rPr>
          <w:lang w:val="el-GR"/>
        </w:rPr>
        <w:t>των παρατηρήσεων και του εκπροθέσμου.</w:t>
      </w:r>
      <w:r w:rsidRPr="00E120BF">
        <w:rPr>
          <w:lang w:val="el-GR"/>
        </w:rPr>
        <w:t xml:space="preserve"> </w:t>
      </w:r>
    </w:p>
    <w:p w14:paraId="79782144" w14:textId="77777777" w:rsidR="00417A19" w:rsidRPr="00E120BF" w:rsidRDefault="00417A19" w:rsidP="009C3C60">
      <w:pPr>
        <w:suppressAutoHyphens w:val="0"/>
        <w:spacing w:line="276" w:lineRule="auto"/>
        <w:rPr>
          <w:b/>
          <w:bCs/>
          <w:lang w:val="el-GR"/>
        </w:rPr>
      </w:pPr>
      <w:r w:rsidRPr="00E120BF">
        <w:rPr>
          <w:b/>
          <w:bCs/>
          <w:lang w:val="el-GR"/>
        </w:rPr>
        <w:t>Εγγύηση καλής Λειτουργίας :</w:t>
      </w:r>
    </w:p>
    <w:p w14:paraId="10A11675" w14:textId="08B1EC58" w:rsidR="00976CBB" w:rsidRPr="00C56140" w:rsidRDefault="00976CBB" w:rsidP="00976CBB">
      <w:pPr>
        <w:rPr>
          <w:lang w:val="el-GR"/>
        </w:rPr>
      </w:pPr>
      <w:r w:rsidRPr="00E120BF">
        <w:rPr>
          <w:lang w:val="el-GR"/>
        </w:rPr>
        <w:t xml:space="preserve">Για την καλή λειτουργία του Έργου, μετά την οριστική παραλαβή του, ο Ανάδοχος υποχρεούται να καταθέσει </w:t>
      </w:r>
      <w:r w:rsidRPr="00E120BF">
        <w:rPr>
          <w:b/>
          <w:lang w:val="el-GR"/>
        </w:rPr>
        <w:t>Εγγυητική Επιστολή Καλής Λειτουργίας</w:t>
      </w:r>
      <w:r w:rsidRPr="00E120BF">
        <w:rPr>
          <w:lang w:val="el-GR"/>
        </w:rPr>
        <w:t xml:space="preserve"> (βλ. </w:t>
      </w:r>
      <w:r w:rsidR="004255F2" w:rsidRPr="00570BEB">
        <w:rPr>
          <w:lang w:val="el-GR"/>
        </w:rPr>
        <w:t xml:space="preserve">ΠΑΡΑΡΤΗΜΑ </w:t>
      </w:r>
      <w:r w:rsidR="004255F2" w:rsidRPr="00570BEB">
        <w:t>VIII</w:t>
      </w:r>
      <w:r w:rsidR="004255F2" w:rsidRPr="00570BEB">
        <w:rPr>
          <w:lang w:val="el-GR"/>
        </w:rPr>
        <w:t xml:space="preserve"> – Υποδείγματα Εγγυητικών Επιστολών</w:t>
      </w:r>
      <w:r w:rsidR="00421C3D" w:rsidRPr="00E120BF">
        <w:rPr>
          <w:lang w:val="el-GR"/>
        </w:rPr>
        <w:t xml:space="preserve">), </w:t>
      </w:r>
      <w:r w:rsidRPr="00E120BF">
        <w:rPr>
          <w:lang w:val="el-GR"/>
        </w:rPr>
        <w:t>η αξία της οποίας θα ανέρχεται σε ποσοστό 2,5% του συμβατικού τιμήματος μη συμπεριλαμβανομένου ΦΠΑ.</w:t>
      </w:r>
      <w:r w:rsidRPr="00C56140">
        <w:rPr>
          <w:lang w:val="el-GR"/>
        </w:rPr>
        <w:t xml:space="preserve"> </w:t>
      </w:r>
    </w:p>
    <w:p w14:paraId="0EE73796" w14:textId="77777777" w:rsidR="00976CBB" w:rsidRPr="00C56140" w:rsidRDefault="00976CBB" w:rsidP="00976CBB">
      <w:pPr>
        <w:rPr>
          <w:lang w:val="el-GR"/>
        </w:rPr>
      </w:pPr>
      <w:r w:rsidRPr="00C56140">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C56140" w:rsidRDefault="00976CBB" w:rsidP="00976CBB">
      <w:pPr>
        <w:rPr>
          <w:lang w:val="el-GR"/>
        </w:rPr>
      </w:pPr>
      <w:r w:rsidRPr="00C56140">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C56140" w:rsidRDefault="00976CBB" w:rsidP="00417A19">
      <w:pPr>
        <w:suppressAutoHyphens w:val="0"/>
        <w:spacing w:line="276" w:lineRule="auto"/>
        <w:rPr>
          <w:lang w:val="el-GR"/>
        </w:rPr>
      </w:pPr>
    </w:p>
    <w:p w14:paraId="6A546F03" w14:textId="77777777" w:rsidR="008338F0" w:rsidRPr="00C56140" w:rsidRDefault="003355E7" w:rsidP="003A109E">
      <w:pPr>
        <w:pStyle w:val="21"/>
        <w:rPr>
          <w:rFonts w:cs="Tahoma"/>
          <w:lang w:val="el-GR"/>
        </w:rPr>
      </w:pPr>
      <w:r w:rsidRPr="00C56140">
        <w:rPr>
          <w:rFonts w:cs="Tahoma"/>
          <w:lang w:val="el-GR"/>
        </w:rPr>
        <w:tab/>
      </w:r>
      <w:bookmarkStart w:id="355" w:name="_Toc97194319"/>
      <w:bookmarkStart w:id="356" w:name="_Toc97194452"/>
      <w:bookmarkStart w:id="357" w:name="_Toc167222866"/>
      <w:r w:rsidRPr="00C56140">
        <w:rPr>
          <w:rFonts w:cs="Tahoma"/>
          <w:lang w:val="el-GR"/>
        </w:rPr>
        <w:t>Συμβατικό πλαίσιο – Εφαρμοστέα νομοθεσία</w:t>
      </w:r>
      <w:bookmarkEnd w:id="355"/>
      <w:bookmarkEnd w:id="356"/>
      <w:bookmarkEnd w:id="357"/>
    </w:p>
    <w:p w14:paraId="4433B5CF" w14:textId="77777777" w:rsidR="008338F0" w:rsidRPr="00C56140" w:rsidRDefault="003355E7">
      <w:pPr>
        <w:rPr>
          <w:lang w:val="el-GR"/>
        </w:rPr>
      </w:pPr>
      <w:r w:rsidRPr="00C56140">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C56140" w:rsidRDefault="003355E7" w:rsidP="003A109E">
      <w:pPr>
        <w:pStyle w:val="21"/>
        <w:rPr>
          <w:rFonts w:cs="Tahoma"/>
          <w:lang w:val="el-GR"/>
        </w:rPr>
      </w:pPr>
      <w:r w:rsidRPr="00C56140">
        <w:rPr>
          <w:rFonts w:cs="Tahoma"/>
          <w:lang w:val="el-GR"/>
        </w:rPr>
        <w:tab/>
      </w:r>
      <w:bookmarkStart w:id="358" w:name="_Ref89075849"/>
      <w:bookmarkStart w:id="359" w:name="_Toc97194320"/>
      <w:bookmarkStart w:id="360" w:name="_Toc97194453"/>
      <w:bookmarkStart w:id="361" w:name="_Toc167222867"/>
      <w:r w:rsidRPr="00C56140">
        <w:rPr>
          <w:rFonts w:cs="Tahoma"/>
          <w:lang w:val="el-GR"/>
        </w:rPr>
        <w:t>Όροι εκτέλεσης της σύμβασης</w:t>
      </w:r>
      <w:bookmarkEnd w:id="358"/>
      <w:bookmarkEnd w:id="359"/>
      <w:bookmarkEnd w:id="360"/>
      <w:bookmarkEnd w:id="361"/>
    </w:p>
    <w:p w14:paraId="40529CD1" w14:textId="3276C416" w:rsidR="008338F0" w:rsidRPr="00C56140" w:rsidRDefault="003355E7">
      <w:pPr>
        <w:rPr>
          <w:lang w:val="el-GR"/>
        </w:rPr>
      </w:pPr>
      <w:r w:rsidRPr="00C56140">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w:t>
      </w:r>
      <w:r w:rsidRPr="00C56140">
        <w:rPr>
          <w:lang w:val="el-GR"/>
        </w:rPr>
        <w:lastRenderedPageBreak/>
        <w:t xml:space="preserve">κοινωνικοασφαλιστικού και εργατικού </w:t>
      </w:r>
      <w:r w:rsidR="003A092F" w:rsidRPr="00C56140">
        <w:rPr>
          <w:lang w:val="el-GR"/>
        </w:rPr>
        <w:t>δικαίου</w:t>
      </w:r>
      <w:r w:rsidRPr="00C56140">
        <w:rPr>
          <w:lang w:val="el-GR"/>
        </w:rPr>
        <w:t xml:space="preserve">, οι οποίες απαριθμούνται στο Παράρτημα Χ του Προσαρτήματος Α του ν. 4412/2016. </w:t>
      </w:r>
    </w:p>
    <w:p w14:paraId="1367FB7A" w14:textId="02BE87D2" w:rsidR="00D4164C" w:rsidRPr="00222D5C" w:rsidRDefault="003355E7" w:rsidP="00222D5C">
      <w:pPr>
        <w:rPr>
          <w:lang w:val="el-GR"/>
        </w:rPr>
      </w:pPr>
      <w:r w:rsidRPr="00C56140">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77777777" w:rsidR="006A67B9" w:rsidRPr="00937212" w:rsidRDefault="006A67B9" w:rsidP="006A67B9">
      <w:pPr>
        <w:rPr>
          <w:rFonts w:eastAsia="Calibri"/>
          <w:lang w:val="el-GR"/>
        </w:rPr>
      </w:pPr>
      <w:r w:rsidRPr="00C56140">
        <w:rPr>
          <w:rFonts w:eastAsia="Calibri"/>
          <w:lang w:val="el-GR"/>
        </w:rPr>
        <w:t>Ο</w:t>
      </w:r>
      <w:r w:rsidRPr="00937212">
        <w:rPr>
          <w:rFonts w:eastAsia="Calibri"/>
          <w:lang w:val="el-GR"/>
        </w:rPr>
        <w:t xml:space="preserve"> </w:t>
      </w:r>
      <w:r w:rsidRPr="00C56140">
        <w:rPr>
          <w:rFonts w:eastAsia="Calibri"/>
          <w:lang w:val="el-GR"/>
        </w:rPr>
        <w:t>ανάδοχος</w:t>
      </w:r>
      <w:r w:rsidRPr="00937212">
        <w:rPr>
          <w:rFonts w:eastAsia="Calibri"/>
          <w:lang w:val="el-GR"/>
        </w:rPr>
        <w:t xml:space="preserve"> </w:t>
      </w:r>
      <w:r w:rsidRPr="00C56140">
        <w:rPr>
          <w:rFonts w:eastAsia="Calibri"/>
          <w:lang w:val="el-GR"/>
        </w:rPr>
        <w:t>δεσμεύεται</w:t>
      </w:r>
      <w:r w:rsidRPr="00937212">
        <w:rPr>
          <w:rFonts w:eastAsia="Calibri"/>
          <w:lang w:val="el-GR"/>
        </w:rPr>
        <w:t xml:space="preserve"> </w:t>
      </w:r>
      <w:r w:rsidRPr="00C56140">
        <w:rPr>
          <w:rFonts w:eastAsia="Calibri"/>
          <w:lang w:val="el-GR"/>
        </w:rPr>
        <w:t>ότι</w:t>
      </w:r>
      <w:r w:rsidRPr="00937212">
        <w:rPr>
          <w:rFonts w:eastAsia="Calibri"/>
          <w:lang w:val="el-GR"/>
        </w:rPr>
        <w:t xml:space="preserve">: </w:t>
      </w:r>
    </w:p>
    <w:p w14:paraId="6A067B64" w14:textId="77777777" w:rsidR="006A67B9" w:rsidRPr="00C56140" w:rsidRDefault="006A67B9" w:rsidP="006A67B9">
      <w:pPr>
        <w:rPr>
          <w:rFonts w:eastAsia="Calibri"/>
          <w:lang w:val="el-GR"/>
        </w:rPr>
      </w:pPr>
      <w:r w:rsidRPr="00C56140">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C56140" w:rsidRDefault="006A67B9" w:rsidP="006A67B9">
      <w:pPr>
        <w:rPr>
          <w:rFonts w:eastAsia="Calibri"/>
          <w:lang w:val="el-GR"/>
        </w:rPr>
      </w:pPr>
      <w:r w:rsidRPr="00C56140">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C56140">
        <w:rPr>
          <w:rFonts w:eastAsia="Calibri"/>
          <w:vertAlign w:val="superscript"/>
          <w:lang w:val="el-GR"/>
        </w:rPr>
        <w:t xml:space="preserve"> </w:t>
      </w:r>
      <w:r w:rsidRPr="00C56140">
        <w:rPr>
          <w:rFonts w:eastAsia="Calibri"/>
          <w:lang w:val="el-GR"/>
        </w:rPr>
        <w:t xml:space="preserve">. </w:t>
      </w:r>
    </w:p>
    <w:p w14:paraId="641B85CE" w14:textId="2A73D036" w:rsidR="006A67B9" w:rsidRPr="00C56140" w:rsidRDefault="006A67B9" w:rsidP="006A67B9">
      <w:pPr>
        <w:rPr>
          <w:rFonts w:eastAsia="Calibri"/>
          <w:lang w:val="el-GR"/>
        </w:rPr>
      </w:pPr>
      <w:r w:rsidRPr="00C56140">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41336BA2" w:rsidR="006C03D6" w:rsidRPr="0037025A" w:rsidRDefault="006C03D6" w:rsidP="006C055E">
      <w:pPr>
        <w:rPr>
          <w:rFonts w:eastAsia="Calibri"/>
          <w:lang w:val="el-GR"/>
        </w:rPr>
      </w:pPr>
      <w:bookmarkStart w:id="362" w:name="_Hlk118481772"/>
      <w:r w:rsidRPr="00C56140">
        <w:rPr>
          <w:lang w:val="el-GR"/>
        </w:rPr>
        <w:t xml:space="preserve">Οι υποχρεώσεις και οι </w:t>
      </w:r>
      <w:r w:rsidRPr="0037025A">
        <w:rPr>
          <w:lang w:val="el-GR"/>
        </w:rPr>
        <w:t xml:space="preserve">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Pr="00570BEB">
        <w:rPr>
          <w:cs/>
          <w:lang w:val="el-GR"/>
        </w:rPr>
        <w:t>‎‎</w:t>
      </w:r>
      <w:hyperlink w:anchor="_ΠΑΡΑΡΤΗΜΑ_X_–" w:history="1">
        <w:r w:rsidRPr="00570BEB">
          <w:rPr>
            <w:rStyle w:val="-"/>
            <w:lang w:val="el-GR"/>
          </w:rPr>
          <w:t xml:space="preserve">ΠΑΡΑΡΤΗΜΑ </w:t>
        </w:r>
        <w:r w:rsidRPr="00570BEB">
          <w:rPr>
            <w:rStyle w:val="-"/>
          </w:rPr>
          <w:t>X</w:t>
        </w:r>
        <w:r w:rsidRPr="00570BEB">
          <w:rPr>
            <w:rStyle w:val="-"/>
            <w:lang w:val="el-GR"/>
          </w:rPr>
          <w:t xml:space="preserve"> – Ρήτρα Ακεραιότητας</w:t>
        </w:r>
        <w:r w:rsidRPr="0037025A">
          <w:rPr>
            <w:rStyle w:val="-"/>
            <w:lang w:val="el-GR"/>
          </w:rPr>
          <w:t xml:space="preserve"> </w:t>
        </w:r>
        <w:r w:rsidRPr="0037025A">
          <w:rPr>
            <w:rStyle w:val="-"/>
            <w:rFonts w:hint="eastAsia"/>
            <w:lang w:val="el-GR"/>
          </w:rPr>
          <w:t>η</w:t>
        </w:r>
      </w:hyperlink>
      <w:r w:rsidRPr="0037025A">
        <w:rPr>
          <w:lang w:val="el-GR"/>
        </w:rPr>
        <w:t xml:space="preserve"> οπ</w:t>
      </w:r>
      <w:r w:rsidRPr="0037025A">
        <w:rPr>
          <w:rFonts w:hint="eastAsia"/>
          <w:lang w:val="el-GR"/>
        </w:rPr>
        <w:t>οία</w:t>
      </w:r>
      <w:r w:rsidRPr="0037025A">
        <w:rPr>
          <w:lang w:val="el-GR"/>
        </w:rPr>
        <w:t xml:space="preserve"> </w:t>
      </w:r>
      <w:r w:rsidRPr="0037025A">
        <w:rPr>
          <w:rFonts w:hint="eastAsia"/>
          <w:lang w:val="el-GR"/>
        </w:rPr>
        <w:t>θα</w:t>
      </w:r>
      <w:r w:rsidRPr="0037025A">
        <w:rPr>
          <w:lang w:val="el-GR"/>
        </w:rPr>
        <w:t xml:space="preserve"> </w:t>
      </w:r>
      <w:r w:rsidRPr="0037025A">
        <w:rPr>
          <w:rFonts w:hint="eastAsia"/>
          <w:lang w:val="el-GR"/>
        </w:rPr>
        <w:t>περιληφθεί</w:t>
      </w:r>
      <w:r w:rsidRPr="0037025A">
        <w:rPr>
          <w:lang w:val="el-GR"/>
        </w:rPr>
        <w:t xml:space="preserve"> </w:t>
      </w:r>
      <w:r w:rsidRPr="0037025A">
        <w:rPr>
          <w:rFonts w:hint="eastAsia"/>
          <w:lang w:val="el-GR"/>
        </w:rPr>
        <w:t>στη</w:t>
      </w:r>
      <w:r w:rsidRPr="0037025A">
        <w:rPr>
          <w:lang w:val="el-GR"/>
        </w:rPr>
        <w:t xml:space="preserve"> </w:t>
      </w:r>
      <w:r w:rsidRPr="0037025A">
        <w:rPr>
          <w:rFonts w:hint="eastAsia"/>
          <w:lang w:val="el-GR"/>
        </w:rPr>
        <w:t>σύμβαση</w:t>
      </w:r>
      <w:bookmarkEnd w:id="362"/>
      <w:r w:rsidRPr="0037025A">
        <w:rPr>
          <w:lang w:val="el-GR"/>
        </w:rPr>
        <w:t>.</w:t>
      </w:r>
    </w:p>
    <w:p w14:paraId="0EE92E65" w14:textId="77777777" w:rsidR="00523EEE" w:rsidRPr="00C56140" w:rsidRDefault="00C15414" w:rsidP="00523EEE">
      <w:pPr>
        <w:rPr>
          <w:lang w:val="el-GR"/>
        </w:rPr>
      </w:pPr>
      <w:r w:rsidRPr="0037025A">
        <w:rPr>
          <w:lang w:val="el-GR"/>
        </w:rPr>
        <w:t>Κατά την εκτέλεση της σύμβασης ο</w:t>
      </w:r>
      <w:r w:rsidR="00523EEE" w:rsidRPr="0037025A">
        <w:rPr>
          <w:lang w:val="el-GR"/>
        </w:rPr>
        <w:t xml:space="preserve"> </w:t>
      </w:r>
      <w:r w:rsidR="004B7E25" w:rsidRPr="0037025A">
        <w:rPr>
          <w:lang w:val="el-GR"/>
        </w:rPr>
        <w:t>α</w:t>
      </w:r>
      <w:r w:rsidR="00523EEE" w:rsidRPr="0037025A">
        <w:rPr>
          <w:lang w:val="el-GR"/>
        </w:rPr>
        <w:t>νάδοχος δε δικαιούται να εκχωρεί τ</w:t>
      </w:r>
      <w:r w:rsidR="00993706" w:rsidRPr="0037025A">
        <w:rPr>
          <w:lang w:val="el-GR"/>
        </w:rPr>
        <w:t xml:space="preserve">ο συμβατικό τίμημα σε </w:t>
      </w:r>
      <w:r w:rsidR="00523EEE" w:rsidRPr="0037025A">
        <w:rPr>
          <w:lang w:val="el-GR"/>
        </w:rPr>
        <w:t xml:space="preserve">οποιοδήποτε τρίτο, </w:t>
      </w:r>
      <w:r w:rsidR="00993706" w:rsidRPr="0037025A">
        <w:rPr>
          <w:lang w:val="el-GR"/>
        </w:rPr>
        <w:t>χωρίς την έγγραφη έγκριση της Α</w:t>
      </w:r>
      <w:r w:rsidRPr="0037025A">
        <w:rPr>
          <w:lang w:val="el-GR"/>
        </w:rPr>
        <w:t>ναθέτουσας Αρχής</w:t>
      </w:r>
      <w:r w:rsidR="00993706" w:rsidRPr="0037025A">
        <w:rPr>
          <w:lang w:val="el-GR"/>
        </w:rPr>
        <w:t>.</w:t>
      </w:r>
      <w:r w:rsidR="00523EEE" w:rsidRPr="0037025A">
        <w:rPr>
          <w:lang w:val="el-GR"/>
        </w:rPr>
        <w:t xml:space="preserve"> Εάν το συμβατικό τίμημα εκχωρηθεί εν όλω ή εν μέρει σε Τράπεζα, κατά τα ως άνω</w:t>
      </w:r>
      <w:r w:rsidRPr="0037025A">
        <w:rPr>
          <w:lang w:val="el-GR"/>
        </w:rPr>
        <w:t xml:space="preserve"> αναφερόμενα</w:t>
      </w:r>
      <w:r w:rsidR="00523EEE" w:rsidRPr="0037025A">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w:t>
      </w:r>
      <w:r w:rsidR="00523EEE" w:rsidRPr="00C56140">
        <w:rPr>
          <w:lang w:val="el-GR"/>
        </w:rPr>
        <w:t xml:space="preserve"> το εκχωρούμενο τίμημα η Αναθέτουσα Αρχή</w:t>
      </w:r>
      <w:r w:rsidR="00E1337D" w:rsidRPr="00C56140">
        <w:rPr>
          <w:lang w:val="el-GR"/>
        </w:rPr>
        <w:t xml:space="preserve"> </w:t>
      </w:r>
      <w:r w:rsidR="00523EEE" w:rsidRPr="00C56140">
        <w:rPr>
          <w:lang w:val="el-GR"/>
        </w:rPr>
        <w:t>δεν έχει καμία ευθύνη έναντι της εκδοχέως Τράπεζας.</w:t>
      </w:r>
    </w:p>
    <w:p w14:paraId="22A58427" w14:textId="6DED76C5" w:rsidR="001B56F1" w:rsidRPr="00C56140" w:rsidRDefault="004B7E25" w:rsidP="001B56F1">
      <w:pPr>
        <w:suppressAutoHyphens w:val="0"/>
        <w:spacing w:after="200" w:line="276" w:lineRule="auto"/>
        <w:rPr>
          <w:lang w:val="el-GR"/>
        </w:rPr>
      </w:pPr>
      <w:r w:rsidRPr="00C56140">
        <w:rPr>
          <w:lang w:val="el-GR"/>
        </w:rPr>
        <w:t>Κατά την εκτέλεση της σύμβασης</w:t>
      </w:r>
      <w:r w:rsidR="001B56F1" w:rsidRPr="00C56140">
        <w:rPr>
          <w:lang w:val="el-GR"/>
        </w:rPr>
        <w:t xml:space="preserve"> </w:t>
      </w:r>
      <w:r w:rsidRPr="00C56140">
        <w:rPr>
          <w:lang w:val="el-GR"/>
        </w:rPr>
        <w:t>ο</w:t>
      </w:r>
      <w:r w:rsidR="001B56F1" w:rsidRPr="00C56140">
        <w:rPr>
          <w:lang w:val="el-GR"/>
        </w:rPr>
        <w:t xml:space="preserve"> </w:t>
      </w:r>
      <w:r w:rsidRPr="00C56140">
        <w:rPr>
          <w:lang w:val="el-GR"/>
        </w:rPr>
        <w:t>α</w:t>
      </w:r>
      <w:r w:rsidR="001B56F1" w:rsidRPr="00C56140">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C56140">
        <w:rPr>
          <w:lang w:val="el-GR"/>
        </w:rPr>
        <w:t>Αναθέτουσας Αρχής</w:t>
      </w:r>
      <w:r w:rsidR="001B56F1" w:rsidRPr="00C56140">
        <w:rPr>
          <w:lang w:val="el-GR"/>
        </w:rPr>
        <w:t xml:space="preserve"> ή των εκάστοτε υποδεικνυομένων από αυτήν προσώπων. Σε αντίθετη περίπτωση, η </w:t>
      </w:r>
      <w:r w:rsidRPr="00C56140">
        <w:rPr>
          <w:lang w:val="el-GR"/>
        </w:rPr>
        <w:t>Αναθέτουσα Αρχή</w:t>
      </w:r>
      <w:r w:rsidR="00E41FE4" w:rsidRPr="00C56140">
        <w:rPr>
          <w:lang w:val="el-GR"/>
        </w:rPr>
        <w:t xml:space="preserve"> </w:t>
      </w:r>
      <w:r w:rsidR="001B56F1" w:rsidRPr="00C56140">
        <w:rPr>
          <w:lang w:val="el-GR"/>
        </w:rPr>
        <w:t xml:space="preserve">δύναται να ζητήσει την αντικατάσταση μέλους της Ομάδας Έργου του </w:t>
      </w:r>
      <w:r w:rsidRPr="00C56140">
        <w:rPr>
          <w:lang w:val="el-GR"/>
        </w:rPr>
        <w:t>α</w:t>
      </w:r>
      <w:r w:rsidR="001B56F1" w:rsidRPr="00C56140">
        <w:rPr>
          <w:lang w:val="el-GR"/>
        </w:rPr>
        <w:t xml:space="preserve">ναδόχου, οπότε ο </w:t>
      </w:r>
      <w:r w:rsidRPr="00C56140">
        <w:rPr>
          <w:lang w:val="el-GR"/>
        </w:rPr>
        <w:t>α</w:t>
      </w:r>
      <w:r w:rsidR="001B56F1" w:rsidRPr="00C56140">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C56140">
        <w:rPr>
          <w:lang w:val="el-GR"/>
        </w:rPr>
        <w:t xml:space="preserve">Αναθέτουσας Αρχής </w:t>
      </w:r>
      <w:r w:rsidR="001B56F1" w:rsidRPr="00C56140">
        <w:rPr>
          <w:lang w:val="el-GR"/>
        </w:rPr>
        <w:t xml:space="preserve">και μόνο με άλλο πρόσωπο </w:t>
      </w:r>
      <w:r w:rsidR="00F415C7" w:rsidRPr="00C56140">
        <w:rPr>
          <w:lang w:val="el-GR"/>
        </w:rPr>
        <w:t>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C56140">
        <w:rPr>
          <w:lang w:val="el-GR"/>
        </w:rPr>
        <w:t xml:space="preserve">. Ο Ανάδοχος υποχρεούται να ειδοποιήσει την </w:t>
      </w:r>
      <w:r w:rsidR="001B56F1" w:rsidRPr="00C56140">
        <w:rPr>
          <w:bCs/>
          <w:lang w:val="el-GR"/>
        </w:rPr>
        <w:t xml:space="preserve">ΚτΠ </w:t>
      </w:r>
      <w:r w:rsidR="00E41FE4" w:rsidRPr="00C56140">
        <w:rPr>
          <w:bCs/>
          <w:lang w:val="el-GR"/>
        </w:rPr>
        <w:t>Μ.</w:t>
      </w:r>
      <w:r w:rsidR="001B56F1" w:rsidRPr="00C56140">
        <w:rPr>
          <w:bCs/>
          <w:lang w:val="el-GR"/>
        </w:rPr>
        <w:t xml:space="preserve">Α.Ε. εγγράφως δεκαπέντε (15) </w:t>
      </w:r>
      <w:r w:rsidR="001B56F1" w:rsidRPr="00C56140">
        <w:rPr>
          <w:lang w:val="el-GR"/>
        </w:rPr>
        <w:t xml:space="preserve">ημέρες πριν από την αντικατάσταση. </w:t>
      </w:r>
    </w:p>
    <w:p w14:paraId="722EA25D" w14:textId="4DF6EE9E" w:rsidR="007958BF" w:rsidRPr="00C56140" w:rsidRDefault="007958BF" w:rsidP="007958BF">
      <w:pPr>
        <w:suppressAutoHyphens w:val="0"/>
        <w:spacing w:after="200" w:line="276" w:lineRule="auto"/>
        <w:rPr>
          <w:lang w:val="el-GR"/>
        </w:rPr>
      </w:pPr>
      <w:r w:rsidRPr="00C56140">
        <w:rPr>
          <w:lang w:val="el-GR"/>
        </w:rPr>
        <w:lastRenderedPageBreak/>
        <w:t>Επιπλέον, κατόπιν αιτήματός του αναδόχου, κατά τη διάρκεια της εκτέλεσης του Έργου, δύναται μετά από έγκριση της Αναθέτουσας Αρχής να γίνει δεκτή η προσθήκη πρόσθετων μελών στην ομάδα έργου.</w:t>
      </w:r>
    </w:p>
    <w:p w14:paraId="42CB8D22" w14:textId="77777777" w:rsidR="001B56F1" w:rsidRPr="00C56140" w:rsidRDefault="001B56F1" w:rsidP="004B7E25">
      <w:pPr>
        <w:suppressAutoHyphens w:val="0"/>
        <w:spacing w:after="200" w:line="276" w:lineRule="auto"/>
        <w:rPr>
          <w:lang w:val="el-GR"/>
        </w:rPr>
      </w:pPr>
      <w:r w:rsidRPr="00C56140">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81CBD7D" w:rsidR="004B7E25" w:rsidRPr="00C56140" w:rsidRDefault="004B7E25" w:rsidP="004B7E25">
      <w:pPr>
        <w:suppressAutoHyphens w:val="0"/>
        <w:spacing w:after="200" w:line="276" w:lineRule="auto"/>
        <w:rPr>
          <w:lang w:val="el-GR"/>
        </w:rPr>
      </w:pPr>
      <w:r w:rsidRPr="00C56140">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C56140">
        <w:rPr>
          <w:lang w:val="el-GR"/>
        </w:rPr>
        <w:t>Αναθέτουσας Αρχής</w:t>
      </w:r>
      <w:r w:rsidRPr="00C56140">
        <w:rPr>
          <w:lang w:val="el-GR"/>
        </w:rPr>
        <w:t xml:space="preserve">. Σε αντίθετη περίπτωση, η </w:t>
      </w:r>
      <w:r w:rsidR="00331981" w:rsidRPr="00C56140">
        <w:rPr>
          <w:lang w:val="el-GR"/>
        </w:rPr>
        <w:t xml:space="preserve">Αναθέτουσα Αρχή </w:t>
      </w:r>
      <w:r w:rsidRPr="00C56140">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C56140">
        <w:rPr>
          <w:lang w:val="el-GR"/>
        </w:rPr>
        <w:t>Αναθέτουσας Αρχής</w:t>
      </w:r>
      <w:r w:rsidRPr="00C56140">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C56140">
        <w:rPr>
          <w:lang w:val="el-GR"/>
        </w:rPr>
        <w:t xml:space="preserve">Αναθέτουσας Αρχής </w:t>
      </w:r>
      <w:r w:rsidRPr="00C56140">
        <w:rPr>
          <w:lang w:val="el-GR"/>
        </w:rPr>
        <w:t>και οι Εγγυητικές Επιστολές Προκαταβολής και Καλής Εκτέλεσης που προβλέπονται στη Σύμβαση.</w:t>
      </w:r>
    </w:p>
    <w:p w14:paraId="03760ABF" w14:textId="77777777" w:rsidR="00343BB2" w:rsidRPr="00C56140" w:rsidRDefault="00343BB2" w:rsidP="00343BB2">
      <w:pPr>
        <w:rPr>
          <w:lang w:val="el-GR"/>
        </w:rPr>
      </w:pPr>
      <w:r w:rsidRPr="00C5614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C56140" w:rsidRDefault="00343BB2" w:rsidP="00343BB2">
      <w:pPr>
        <w:rPr>
          <w:lang w:val="el-GR"/>
        </w:rPr>
      </w:pPr>
      <w:r w:rsidRPr="00C5614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C56140" w:rsidRDefault="00343BB2" w:rsidP="00343BB2">
      <w:pPr>
        <w:rPr>
          <w:lang w:val="el-GR"/>
        </w:rPr>
      </w:pPr>
      <w:r w:rsidRPr="00C5614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C56140" w:rsidRDefault="00343BB2" w:rsidP="00343BB2">
      <w:pPr>
        <w:rPr>
          <w:lang w:val="el-GR"/>
        </w:rPr>
      </w:pPr>
      <w:r w:rsidRPr="00C5614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C56140" w:rsidRDefault="00343BB2" w:rsidP="00343BB2">
      <w:pPr>
        <w:rPr>
          <w:lang w:val="el-GR"/>
        </w:rPr>
      </w:pPr>
      <w:r w:rsidRPr="00C5614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C56140" w:rsidRDefault="00343BB2" w:rsidP="00343BB2">
      <w:pPr>
        <w:rPr>
          <w:lang w:val="el-GR"/>
        </w:rPr>
      </w:pPr>
      <w:r w:rsidRPr="00C5614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C56140" w:rsidRDefault="00343BB2" w:rsidP="00343BB2">
      <w:pPr>
        <w:rPr>
          <w:lang w:val="el-GR"/>
        </w:rPr>
      </w:pPr>
      <w:r w:rsidRPr="00C56140">
        <w:rPr>
          <w:lang w:val="el-GR"/>
        </w:rPr>
        <w:lastRenderedPageBreak/>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C56140" w:rsidRDefault="00343BB2" w:rsidP="00343BB2">
      <w:pPr>
        <w:rPr>
          <w:lang w:val="el-GR"/>
        </w:rPr>
      </w:pPr>
      <w:r w:rsidRPr="00C5614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C56140" w:rsidRDefault="00343BB2" w:rsidP="00343BB2">
      <w:pPr>
        <w:rPr>
          <w:lang w:val="el-GR"/>
        </w:rPr>
      </w:pPr>
      <w:r w:rsidRPr="00C5614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C56140" w:rsidRDefault="00343BB2" w:rsidP="00343BB2">
      <w:pPr>
        <w:rPr>
          <w:lang w:val="el-GR"/>
        </w:rPr>
      </w:pPr>
      <w:r w:rsidRPr="00C5614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C56140" w:rsidRDefault="00343BB2" w:rsidP="00343BB2">
      <w:pPr>
        <w:rPr>
          <w:lang w:val="el-GR"/>
        </w:rPr>
      </w:pPr>
      <w:r w:rsidRPr="00C56140">
        <w:rPr>
          <w:lang w:val="el-GR"/>
        </w:rPr>
        <w:t>Ειδικότερα :</w:t>
      </w:r>
    </w:p>
    <w:p w14:paraId="027EDCC3" w14:textId="77777777" w:rsidR="00343BB2" w:rsidRPr="00C56140" w:rsidRDefault="00343BB2" w:rsidP="00343BB2">
      <w:pPr>
        <w:rPr>
          <w:lang w:val="el-GR"/>
        </w:rPr>
      </w:pPr>
      <w:r w:rsidRPr="00C5614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1569989F" w:rsidR="00343BB2" w:rsidRPr="00C56140" w:rsidRDefault="00343BB2" w:rsidP="00343BB2">
      <w:pPr>
        <w:rPr>
          <w:lang w:val="el-GR"/>
        </w:rPr>
      </w:pPr>
      <w:r w:rsidRPr="00C56140">
        <w:rPr>
          <w:lang w:val="el-GR"/>
        </w:rPr>
        <w:t>β. Η</w:t>
      </w:r>
      <w:r w:rsidR="00DF776D" w:rsidRPr="00C56140">
        <w:rPr>
          <w:lang w:val="el-GR"/>
        </w:rPr>
        <w:t xml:space="preserve"> </w:t>
      </w:r>
      <w:r w:rsidRPr="00C56140">
        <w:rPr>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117B8642" w:rsidR="00343BB2" w:rsidRPr="00C56140" w:rsidRDefault="00343BB2" w:rsidP="00343BB2">
      <w:pPr>
        <w:rPr>
          <w:lang w:val="el-GR"/>
        </w:rPr>
      </w:pPr>
      <w:r w:rsidRPr="00C56140">
        <w:rPr>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sidR="00DF776D" w:rsidRPr="00C56140">
        <w:rPr>
          <w:lang w:val="el-GR"/>
        </w:rPr>
        <w:t xml:space="preserve"> </w:t>
      </w:r>
      <w:r w:rsidRPr="00C56140">
        <w:rPr>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DF776D" w:rsidRPr="00C56140">
        <w:rPr>
          <w:lang w:val="el-GR"/>
        </w:rPr>
        <w:t xml:space="preserve"> </w:t>
      </w:r>
      <w:r w:rsidRPr="00C56140">
        <w:rPr>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DF776D" w:rsidRPr="00C56140">
        <w:rPr>
          <w:lang w:val="el-GR"/>
        </w:rPr>
        <w:t xml:space="preserve"> </w:t>
      </w:r>
    </w:p>
    <w:p w14:paraId="578119EA" w14:textId="77777777" w:rsidR="00343BB2" w:rsidRPr="00C56140" w:rsidRDefault="00343BB2" w:rsidP="00343BB2">
      <w:pPr>
        <w:rPr>
          <w:lang w:val="el-GR"/>
        </w:rPr>
      </w:pPr>
      <w:r w:rsidRPr="00C5614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C56140" w:rsidRDefault="00343BB2" w:rsidP="00343BB2">
      <w:pPr>
        <w:rPr>
          <w:lang w:val="el-GR"/>
        </w:rPr>
      </w:pPr>
      <w:r w:rsidRPr="00C5614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2B61C814" w:rsidR="00343BB2" w:rsidRPr="00C56140" w:rsidRDefault="00343BB2" w:rsidP="00B235C7">
      <w:pPr>
        <w:suppressAutoHyphens w:val="0"/>
        <w:spacing w:after="200" w:line="276" w:lineRule="auto"/>
        <w:rPr>
          <w:lang w:val="el-GR"/>
        </w:rPr>
      </w:pPr>
      <w:r w:rsidRPr="00C5614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C56140">
        <w:rPr>
          <w:lang w:val="el-GR"/>
        </w:rPr>
        <w:t>σύμβασης</w:t>
      </w:r>
      <w:r w:rsidRPr="00C56140">
        <w:rPr>
          <w:lang w:val="el-GR"/>
        </w:rPr>
        <w:t xml:space="preserve">, στο πλαίσιο πρότασης επικαιροποίησης, έχουν ανακοινωθεί </w:t>
      </w:r>
      <w:r w:rsidR="00641C65" w:rsidRPr="00C56140">
        <w:rPr>
          <w:lang w:val="el-GR"/>
        </w:rPr>
        <w:t>νεότερα</w:t>
      </w:r>
      <w:r w:rsidRPr="00C5614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sidRPr="00C56140">
        <w:rPr>
          <w:lang w:val="el-GR"/>
        </w:rPr>
        <w:t>Μ.</w:t>
      </w:r>
      <w:r w:rsidRPr="00C56140">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2784AEB7" w14:textId="77777777" w:rsidR="008338F0" w:rsidRPr="00C56140" w:rsidRDefault="003355E7" w:rsidP="003A109E">
      <w:pPr>
        <w:pStyle w:val="21"/>
        <w:rPr>
          <w:rFonts w:cs="Tahoma"/>
          <w:lang w:val="el-GR"/>
        </w:rPr>
      </w:pPr>
      <w:r w:rsidRPr="00C56140">
        <w:rPr>
          <w:rFonts w:cs="Tahoma"/>
          <w:lang w:val="el-GR"/>
        </w:rPr>
        <w:lastRenderedPageBreak/>
        <w:tab/>
      </w:r>
      <w:bookmarkStart w:id="363" w:name="_Toc97194321"/>
      <w:bookmarkStart w:id="364" w:name="_Toc97194454"/>
      <w:bookmarkStart w:id="365" w:name="_Toc167222868"/>
      <w:r w:rsidRPr="00C56140">
        <w:rPr>
          <w:rFonts w:cs="Tahoma"/>
          <w:lang w:val="el-GR"/>
        </w:rPr>
        <w:t>Υπεργολαβία</w:t>
      </w:r>
      <w:bookmarkEnd w:id="363"/>
      <w:bookmarkEnd w:id="364"/>
      <w:bookmarkEnd w:id="365"/>
    </w:p>
    <w:p w14:paraId="282F72A8" w14:textId="77777777" w:rsidR="008338F0" w:rsidRPr="00C56140" w:rsidRDefault="003355E7">
      <w:pPr>
        <w:rPr>
          <w:lang w:val="el-GR"/>
        </w:rPr>
      </w:pPr>
      <w:r w:rsidRPr="00C56140">
        <w:rPr>
          <w:b/>
          <w:bCs/>
          <w:lang w:val="el-GR"/>
        </w:rPr>
        <w:t xml:space="preserve">4.4.1. </w:t>
      </w:r>
      <w:r w:rsidRPr="00C56140">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42F78BEF" w:rsidR="008338F0" w:rsidRPr="00C56140" w:rsidRDefault="003355E7">
      <w:pPr>
        <w:rPr>
          <w:i/>
          <w:iCs/>
          <w:color w:val="5B9BD5"/>
          <w:spacing w:val="5"/>
          <w:kern w:val="1"/>
          <w:lang w:val="el-GR"/>
        </w:rPr>
      </w:pPr>
      <w:r w:rsidRPr="00C56140">
        <w:rPr>
          <w:b/>
          <w:bCs/>
          <w:lang w:val="el-GR"/>
        </w:rPr>
        <w:t xml:space="preserve">4.4.2. </w:t>
      </w:r>
      <w:r w:rsidRPr="00C56140">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C56140">
        <w:rPr>
          <w:lang w:val="el-GR"/>
        </w:rPr>
        <w:t xml:space="preserve"> </w:t>
      </w:r>
      <w:r w:rsidRPr="00C56140">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C56140">
        <w:rPr>
          <w:rFonts w:eastAsia="SimSun"/>
          <w:i/>
          <w:iCs/>
          <w:color w:val="0099FF"/>
          <w:kern w:val="1"/>
          <w:lang w:val="el-GR" w:bidi="hi-IN"/>
        </w:rPr>
        <w:t>.</w:t>
      </w:r>
      <w:r w:rsidRPr="00C56140">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5E5C4F0B" w14:textId="77777777" w:rsidR="005A3530" w:rsidRPr="00C56140" w:rsidRDefault="005A3530">
      <w:pPr>
        <w:rPr>
          <w:b/>
          <w:bCs/>
          <w:lang w:val="el-GR"/>
        </w:rPr>
      </w:pPr>
    </w:p>
    <w:p w14:paraId="1651450C" w14:textId="32086FDA" w:rsidR="008338F0" w:rsidRPr="00C56140" w:rsidRDefault="003355E7">
      <w:pPr>
        <w:rPr>
          <w:lang w:val="el-GR"/>
        </w:rPr>
      </w:pPr>
      <w:r w:rsidRPr="00C56140">
        <w:rPr>
          <w:b/>
          <w:bCs/>
          <w:lang w:val="el-GR"/>
        </w:rPr>
        <w:t>4.4.3.</w:t>
      </w:r>
      <w:r w:rsidRPr="00C56140">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C56140">
        <w:rPr>
          <w:lang w:val="el-GR"/>
        </w:rPr>
        <w:fldChar w:fldCharType="begin"/>
      </w:r>
      <w:r w:rsidR="006607CE" w:rsidRPr="00C56140">
        <w:rPr>
          <w:lang w:val="el-GR"/>
        </w:rPr>
        <w:instrText xml:space="preserve"> REF _Ref496541775 \r \h </w:instrText>
      </w:r>
      <w:r w:rsidR="00DF02B0" w:rsidRPr="00C56140">
        <w:rPr>
          <w:lang w:val="el-GR"/>
        </w:rPr>
        <w:instrText xml:space="preserve"> \* MERGEFORMAT </w:instrText>
      </w:r>
      <w:r w:rsidR="006607CE" w:rsidRPr="00C56140">
        <w:rPr>
          <w:lang w:val="el-GR"/>
        </w:rPr>
      </w:r>
      <w:r w:rsidR="006607CE" w:rsidRPr="00C56140">
        <w:rPr>
          <w:lang w:val="el-GR"/>
        </w:rPr>
        <w:fldChar w:fldCharType="separate"/>
      </w:r>
      <w:r w:rsidR="00CB4F34">
        <w:rPr>
          <w:lang w:val="el-GR"/>
        </w:rPr>
        <w:t>2.2.3</w:t>
      </w:r>
      <w:r w:rsidR="006607CE" w:rsidRPr="00C56140">
        <w:rPr>
          <w:lang w:val="el-GR"/>
        </w:rPr>
        <w:fldChar w:fldCharType="end"/>
      </w:r>
      <w:r w:rsidRPr="00C56140">
        <w:rPr>
          <w:lang w:val="el-GR"/>
        </w:rPr>
        <w:t xml:space="preserve"> και με τα αποδεικτικά μέσα της παραγράφου</w:t>
      </w:r>
      <w:r w:rsidR="005A3530" w:rsidRPr="00C56140">
        <w:rPr>
          <w:lang w:val="el-GR"/>
        </w:rPr>
        <w:t xml:space="preserve"> </w:t>
      </w:r>
      <w:r w:rsidR="00A30F24" w:rsidRPr="00C56140">
        <w:rPr>
          <w:lang w:val="el-GR"/>
        </w:rPr>
        <w:fldChar w:fldCharType="begin"/>
      </w:r>
      <w:r w:rsidR="00A30F24" w:rsidRPr="00C56140">
        <w:rPr>
          <w:lang w:val="el-GR"/>
        </w:rPr>
        <w:instrText xml:space="preserve"> REF _Ref40957856 \r \h </w:instrText>
      </w:r>
      <w:r w:rsidR="00C56140">
        <w:rPr>
          <w:lang w:val="el-GR"/>
        </w:rPr>
        <w:instrText xml:space="preserve"> \* MERGEFORMAT </w:instrText>
      </w:r>
      <w:r w:rsidR="00A30F24" w:rsidRPr="00C56140">
        <w:rPr>
          <w:lang w:val="el-GR"/>
        </w:rPr>
      </w:r>
      <w:r w:rsidR="00A30F24" w:rsidRPr="00C56140">
        <w:rPr>
          <w:lang w:val="el-GR"/>
        </w:rPr>
        <w:fldChar w:fldCharType="separate"/>
      </w:r>
      <w:r w:rsidR="00CB4F34">
        <w:rPr>
          <w:lang w:val="el-GR"/>
        </w:rPr>
        <w:t>2.2.9.2</w:t>
      </w:r>
      <w:r w:rsidR="00A30F24" w:rsidRPr="00C56140">
        <w:rPr>
          <w:lang w:val="el-GR"/>
        </w:rPr>
        <w:fldChar w:fldCharType="end"/>
      </w:r>
      <w:r w:rsidR="00A30F24" w:rsidRPr="00C56140">
        <w:rPr>
          <w:lang w:val="el-GR"/>
        </w:rPr>
        <w:t xml:space="preserve"> </w:t>
      </w:r>
      <w:r w:rsidRPr="00C56140">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C56140">
        <w:rPr>
          <w:lang w:val="el-GR"/>
        </w:rPr>
        <w:t xml:space="preserve"> </w:t>
      </w:r>
      <w:r w:rsidRPr="00C56140">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Pr="00C56140" w:rsidRDefault="003355E7">
      <w:pPr>
        <w:rPr>
          <w:lang w:val="el-GR"/>
        </w:rPr>
      </w:pPr>
      <w:r w:rsidRPr="00C56140">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Pr="00C56140" w:rsidRDefault="005A3530">
      <w:pPr>
        <w:rPr>
          <w:lang w:val="el-GR"/>
        </w:rPr>
      </w:pPr>
    </w:p>
    <w:p w14:paraId="454C8B0D" w14:textId="77777777" w:rsidR="005A3530" w:rsidRPr="00C56140" w:rsidRDefault="005A3530">
      <w:pPr>
        <w:rPr>
          <w:b/>
          <w:bCs/>
          <w:lang w:val="el-GR"/>
        </w:rPr>
      </w:pPr>
    </w:p>
    <w:p w14:paraId="247F5814" w14:textId="77777777" w:rsidR="008338F0" w:rsidRPr="00C56140" w:rsidRDefault="003355E7" w:rsidP="003A109E">
      <w:pPr>
        <w:pStyle w:val="21"/>
        <w:rPr>
          <w:rFonts w:cs="Tahoma"/>
          <w:lang w:val="el-GR"/>
        </w:rPr>
      </w:pPr>
      <w:r w:rsidRPr="00C56140">
        <w:rPr>
          <w:rFonts w:cs="Tahoma"/>
          <w:lang w:val="el-GR"/>
        </w:rPr>
        <w:tab/>
      </w:r>
      <w:bookmarkStart w:id="366" w:name="_Ref496607258"/>
      <w:bookmarkStart w:id="367" w:name="_Toc97194322"/>
      <w:bookmarkStart w:id="368" w:name="_Toc97194455"/>
      <w:bookmarkStart w:id="369" w:name="_Toc167222869"/>
      <w:r w:rsidRPr="00C56140">
        <w:rPr>
          <w:rFonts w:cs="Tahoma"/>
          <w:lang w:val="el-GR"/>
        </w:rPr>
        <w:t>Τροποποίηση σύμβασης κατά τη διάρκειά της</w:t>
      </w:r>
      <w:bookmarkEnd w:id="366"/>
      <w:bookmarkEnd w:id="367"/>
      <w:bookmarkEnd w:id="368"/>
      <w:bookmarkEnd w:id="369"/>
      <w:r w:rsidRPr="00C56140">
        <w:rPr>
          <w:rFonts w:cs="Tahoma"/>
          <w:lang w:val="el-GR"/>
        </w:rPr>
        <w:t xml:space="preserve"> </w:t>
      </w:r>
    </w:p>
    <w:p w14:paraId="4462AF63" w14:textId="77777777" w:rsidR="008338F0" w:rsidRPr="00C56140" w:rsidRDefault="003355E7">
      <w:pPr>
        <w:rPr>
          <w:i/>
          <w:iCs/>
          <w:color w:val="5B9BD5"/>
          <w:spacing w:val="5"/>
          <w:kern w:val="1"/>
          <w:lang w:val="el-GR"/>
        </w:rPr>
      </w:pPr>
      <w:r w:rsidRPr="00C56140">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C56140">
        <w:rPr>
          <w:lang w:val="el-GR"/>
        </w:rPr>
        <w:t>ωμοδότησης του αρμοδίου οργάνου</w:t>
      </w:r>
      <w:r w:rsidR="00186BF5" w:rsidRPr="00C56140">
        <w:rPr>
          <w:lang w:val="el-GR"/>
        </w:rPr>
        <w:t xml:space="preserve"> της Αναθέτουσας Αρχής</w:t>
      </w:r>
      <w:r w:rsidR="00E256F9" w:rsidRPr="00C56140">
        <w:rPr>
          <w:lang w:val="el-GR"/>
        </w:rPr>
        <w:t>.</w:t>
      </w:r>
    </w:p>
    <w:p w14:paraId="2E2A8747" w14:textId="2EB9E728" w:rsidR="00FE0D21" w:rsidRPr="00C56140" w:rsidRDefault="00FE0D21" w:rsidP="00821852">
      <w:pPr>
        <w:suppressAutoHyphens w:val="0"/>
        <w:spacing w:line="276" w:lineRule="auto"/>
        <w:rPr>
          <w:lang w:val="el-GR"/>
        </w:rPr>
      </w:pPr>
      <w:r w:rsidRPr="00C561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842722" w:rsidRPr="00C56140">
        <w:rPr>
          <w:lang w:val="el-GR"/>
        </w:rPr>
        <w:t xml:space="preserve">τους </w:t>
      </w:r>
      <w:r w:rsidRPr="00C56140">
        <w:rPr>
          <w:lang w:val="el-GR"/>
        </w:rPr>
        <w:t xml:space="preserve">λόγους της παραγράφου 4.6, πλην αυτού της περ. (α), η αναθέτουσα αρχή δύναται να προσκαλέσει </w:t>
      </w:r>
      <w:bookmarkStart w:id="370" w:name="_Hlk126505992"/>
      <w:r w:rsidRPr="00C56140">
        <w:rPr>
          <w:lang w:val="el-GR"/>
        </w:rPr>
        <w:t>τον/τους επόμενο/ους</w:t>
      </w:r>
      <w:bookmarkEnd w:id="370"/>
      <w:r w:rsidRPr="00C56140">
        <w:rPr>
          <w:lang w:val="el-GR"/>
        </w:rPr>
        <w:t>, κατά σειρά κατάταξης οικονομικό φορέα που συμμετέχει</w:t>
      </w:r>
      <w:bookmarkStart w:id="371" w:name="_Hlk126506010"/>
      <w:r w:rsidRPr="00C56140">
        <w:rPr>
          <w:lang w:val="el-GR"/>
        </w:rPr>
        <w:t xml:space="preserve">-ουν </w:t>
      </w:r>
      <w:bookmarkEnd w:id="371"/>
      <w:r w:rsidRPr="00C56140">
        <w:rPr>
          <w:lang w:val="el-GR"/>
        </w:rPr>
        <w:t xml:space="preserve">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w:t>
      </w:r>
      <w:bookmarkStart w:id="372" w:name="_Hlk126506094"/>
      <w:r w:rsidRPr="00C56140">
        <w:rPr>
          <w:lang w:val="el-GR"/>
        </w:rPr>
        <w:t xml:space="preserve">που είχε υποβάλει ο έκπτωτος </w:t>
      </w:r>
      <w:bookmarkEnd w:id="372"/>
      <w:r w:rsidRPr="00C56140">
        <w:rPr>
          <w:lang w:val="el-GR"/>
        </w:rPr>
        <w:t>(ρήτρα υποκατάστασης)</w:t>
      </w:r>
      <w:r w:rsidRPr="00C56140">
        <w:rPr>
          <w:vertAlign w:val="superscript"/>
          <w:lang w:val="el-GR"/>
        </w:rPr>
        <w:footnoteReference w:id="25"/>
      </w:r>
      <w:r w:rsidRPr="00C56140">
        <w:rPr>
          <w:vertAlign w:val="superscript"/>
          <w:lang w:val="el-GR"/>
        </w:rPr>
        <w:t>.</w:t>
      </w:r>
      <w:r w:rsidRPr="00C56140">
        <w:rPr>
          <w:lang w:val="el-GR"/>
        </w:rPr>
        <w:t xml:space="preserve"> Η σύμβαση συνάπτεται, εφόσον εντός της τεθείσας προθεσμίας περιέλθει στην </w:t>
      </w:r>
      <w:r w:rsidRPr="00C56140">
        <w:rPr>
          <w:lang w:val="el-GR"/>
        </w:rPr>
        <w:lastRenderedPageBreak/>
        <w:t>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C56140" w:rsidRDefault="00FE0D21" w:rsidP="009C3C60">
      <w:pPr>
        <w:suppressAutoHyphens w:val="0"/>
        <w:spacing w:line="276" w:lineRule="auto"/>
        <w:rPr>
          <w:lang w:val="el-GR"/>
        </w:rPr>
      </w:pPr>
    </w:p>
    <w:p w14:paraId="49484EB1" w14:textId="77777777" w:rsidR="00B60E7A" w:rsidRPr="009A77D3" w:rsidRDefault="00B60E7A" w:rsidP="00D50CDE">
      <w:pPr>
        <w:pStyle w:val="32"/>
        <w:ind w:left="1276" w:hanging="709"/>
        <w:rPr>
          <w:rFonts w:cs="Tahoma"/>
          <w:lang w:val="el-GR"/>
        </w:rPr>
      </w:pPr>
      <w:bookmarkStart w:id="373" w:name="_Toc97194323"/>
      <w:bookmarkStart w:id="374" w:name="_Toc97194456"/>
      <w:bookmarkStart w:id="375" w:name="_Ref109909770"/>
      <w:bookmarkStart w:id="376" w:name="_Toc167222870"/>
      <w:r w:rsidRPr="009A77D3">
        <w:rPr>
          <w:rFonts w:cs="Tahoma"/>
          <w:lang w:val="el-GR"/>
        </w:rPr>
        <w:t>Δικαιώματα προαίρεσης</w:t>
      </w:r>
      <w:bookmarkEnd w:id="373"/>
      <w:bookmarkEnd w:id="374"/>
      <w:bookmarkEnd w:id="375"/>
      <w:bookmarkEnd w:id="376"/>
      <w:r w:rsidRPr="009A77D3">
        <w:rPr>
          <w:rFonts w:cs="Tahoma"/>
          <w:lang w:val="el-GR"/>
        </w:rPr>
        <w:t xml:space="preserve"> </w:t>
      </w:r>
    </w:p>
    <w:p w14:paraId="75FFC319" w14:textId="3B81B85B" w:rsidR="00D75347" w:rsidRPr="00C56140" w:rsidRDefault="00D9353E" w:rsidP="00C87C2F">
      <w:pPr>
        <w:spacing w:line="276" w:lineRule="auto"/>
        <w:rPr>
          <w:lang w:val="el-GR"/>
        </w:rPr>
      </w:pPr>
      <w:r w:rsidRPr="00C56140">
        <w:rPr>
          <w:lang w:val="el-GR"/>
        </w:rPr>
        <w:t xml:space="preserve">Η αναθέτουσα αρχή διατηρεί </w:t>
      </w:r>
      <w:bookmarkStart w:id="377" w:name="_Hlk126506173"/>
      <w:r w:rsidRPr="00C56140">
        <w:rPr>
          <w:lang w:val="el-GR"/>
        </w:rPr>
        <w:t>τ</w:t>
      </w:r>
      <w:r w:rsidR="005A7600" w:rsidRPr="00C56140">
        <w:rPr>
          <w:lang w:val="el-GR"/>
        </w:rPr>
        <w:t>α</w:t>
      </w:r>
      <w:r w:rsidRPr="00C56140">
        <w:rPr>
          <w:lang w:val="el-GR"/>
        </w:rPr>
        <w:t xml:space="preserve"> κάτωθι δικαιώμα</w:t>
      </w:r>
      <w:r w:rsidR="005A7600" w:rsidRPr="00C56140">
        <w:rPr>
          <w:lang w:val="el-GR"/>
        </w:rPr>
        <w:t>τα</w:t>
      </w:r>
      <w:r w:rsidRPr="00C56140">
        <w:rPr>
          <w:lang w:val="el-GR"/>
        </w:rPr>
        <w:t xml:space="preserve"> προαίρεσης (σύμφωνο προαίρεσης Αστικού Κώδικα) τα οποία δύναται να ασκήσει </w:t>
      </w:r>
      <w:bookmarkEnd w:id="377"/>
      <w:r w:rsidRPr="00C56140">
        <w:rPr>
          <w:lang w:val="el-GR"/>
        </w:rPr>
        <w:t xml:space="preserve">με μονομερή δήλωση κατά τη διάρκεια εκτέλεσης της σύμβασης </w:t>
      </w:r>
      <w:r w:rsidRPr="00C56140">
        <w:rPr>
          <w:u w:val="single"/>
          <w:lang w:val="el-GR"/>
        </w:rPr>
        <w:t xml:space="preserve">και υπό την </w:t>
      </w:r>
      <w:r w:rsidR="00550D8B" w:rsidRPr="00C56140">
        <w:rPr>
          <w:u w:val="single"/>
          <w:lang w:val="el-GR"/>
        </w:rPr>
        <w:t>προϋπόθεση</w:t>
      </w:r>
      <w:r w:rsidRPr="00C56140">
        <w:rPr>
          <w:u w:val="single"/>
          <w:lang w:val="el-GR"/>
        </w:rPr>
        <w:t xml:space="preserve"> </w:t>
      </w:r>
      <w:bookmarkStart w:id="378" w:name="_Hlk126506222"/>
      <w:r w:rsidRPr="00C56140">
        <w:rPr>
          <w:u w:val="single"/>
          <w:lang w:val="el-GR"/>
        </w:rPr>
        <w:t xml:space="preserve">της </w:t>
      </w:r>
      <w:bookmarkEnd w:id="378"/>
      <w:r w:rsidR="00EE4000" w:rsidRPr="00C56140">
        <w:rPr>
          <w:u w:val="single"/>
          <w:lang w:val="el-GR"/>
        </w:rPr>
        <w:t xml:space="preserve">εξασφάλισης </w:t>
      </w:r>
      <w:r w:rsidRPr="00C56140">
        <w:rPr>
          <w:u w:val="single"/>
          <w:lang w:val="el-GR"/>
        </w:rPr>
        <w:t>χρηματοδότησης για την άσκησή του</w:t>
      </w:r>
      <w:r w:rsidR="007F477E" w:rsidRPr="00C56140">
        <w:rPr>
          <w:u w:val="single"/>
          <w:lang w:val="el-GR"/>
        </w:rPr>
        <w:t>ς</w:t>
      </w:r>
      <w:r w:rsidRPr="00C56140">
        <w:rPr>
          <w:lang w:val="el-GR"/>
        </w:rPr>
        <w:t>, συγκεκριμένα :</w:t>
      </w:r>
    </w:p>
    <w:p w14:paraId="11D0DF62" w14:textId="56953391" w:rsidR="007F477E" w:rsidRPr="00C56140" w:rsidRDefault="00D75347" w:rsidP="007F477E">
      <w:pPr>
        <w:spacing w:line="276" w:lineRule="auto"/>
        <w:rPr>
          <w:lang w:val="el-GR"/>
        </w:rPr>
      </w:pPr>
      <w:r w:rsidRPr="00EE19B3">
        <w:rPr>
          <w:lang w:val="el-GR"/>
        </w:rPr>
        <w:t xml:space="preserve">Πριν τη λήξη της </w:t>
      </w:r>
      <w:r w:rsidR="007F477E" w:rsidRPr="00EE19B3">
        <w:rPr>
          <w:lang w:val="el-GR"/>
        </w:rPr>
        <w:t xml:space="preserve">περιόδου εγγύησης καλής λειτουργίας </w:t>
      </w:r>
      <w:r w:rsidR="00833988" w:rsidRPr="00EE19B3">
        <w:rPr>
          <w:lang w:val="el-GR"/>
        </w:rPr>
        <w:t>σύμβασης</w:t>
      </w:r>
      <w:r w:rsidRPr="00EE19B3">
        <w:rPr>
          <w:lang w:val="el-GR"/>
        </w:rPr>
        <w:t xml:space="preserve">, ο Κύριος του Έργου δύναται να αποφασίσει την </w:t>
      </w:r>
      <w:r w:rsidR="00CA270A" w:rsidRPr="00EE19B3">
        <w:rPr>
          <w:lang w:val="el-GR"/>
        </w:rPr>
        <w:t>άσκηση</w:t>
      </w:r>
      <w:r w:rsidRPr="00EE19B3">
        <w:rPr>
          <w:lang w:val="el-GR"/>
        </w:rPr>
        <w:t xml:space="preserve"> δικαιώματος προαίρεσης συντήρησης έως του ποσού </w:t>
      </w:r>
      <w:r w:rsidR="007F477E" w:rsidRPr="00EE19B3">
        <w:rPr>
          <w:lang w:val="el-GR"/>
        </w:rPr>
        <w:t xml:space="preserve">των δύο εκατομμυρίων </w:t>
      </w:r>
      <w:r w:rsidR="00EB3C3A" w:rsidRPr="00EE19B3">
        <w:rPr>
          <w:lang w:val="el-GR"/>
        </w:rPr>
        <w:t>εξακοσίων τριάντα</w:t>
      </w:r>
      <w:r w:rsidR="007F477E" w:rsidRPr="00EE19B3">
        <w:rPr>
          <w:lang w:val="el-GR"/>
        </w:rPr>
        <w:t xml:space="preserve"> χιλιάδων ευρώ (2.</w:t>
      </w:r>
      <w:r w:rsidR="00EB3C3A" w:rsidRPr="00EE19B3">
        <w:rPr>
          <w:lang w:val="el-GR"/>
        </w:rPr>
        <w:t>63</w:t>
      </w:r>
      <w:r w:rsidR="007F477E" w:rsidRPr="00EE19B3">
        <w:rPr>
          <w:lang w:val="el-GR"/>
        </w:rPr>
        <w:t>0.000.00 €), πλέον ΦΠΑ εξακοσίων</w:t>
      </w:r>
      <w:r w:rsidR="00EB3C3A" w:rsidRPr="00EE19B3">
        <w:rPr>
          <w:lang w:val="el-GR"/>
        </w:rPr>
        <w:t xml:space="preserve"> τριάντα μίας</w:t>
      </w:r>
      <w:r w:rsidR="007F477E" w:rsidRPr="00EE19B3">
        <w:rPr>
          <w:lang w:val="el-GR"/>
        </w:rPr>
        <w:t xml:space="preserve"> χιλιάδων </w:t>
      </w:r>
      <w:r w:rsidR="00EB3C3A" w:rsidRPr="00EE19B3">
        <w:rPr>
          <w:lang w:val="el-GR"/>
        </w:rPr>
        <w:t xml:space="preserve">διακοσίων </w:t>
      </w:r>
      <w:r w:rsidR="007F477E" w:rsidRPr="00EE19B3">
        <w:rPr>
          <w:lang w:val="el-GR"/>
        </w:rPr>
        <w:t>ευρώ (6</w:t>
      </w:r>
      <w:r w:rsidR="00EB3C3A" w:rsidRPr="00EE19B3">
        <w:rPr>
          <w:lang w:val="el-GR"/>
        </w:rPr>
        <w:t>31</w:t>
      </w:r>
      <w:r w:rsidR="007F477E" w:rsidRPr="00EE19B3">
        <w:rPr>
          <w:lang w:val="el-GR"/>
        </w:rPr>
        <w:t>.</w:t>
      </w:r>
      <w:r w:rsidR="00EB3C3A" w:rsidRPr="00EE19B3">
        <w:rPr>
          <w:lang w:val="el-GR"/>
        </w:rPr>
        <w:t>2</w:t>
      </w:r>
      <w:r w:rsidR="007F477E" w:rsidRPr="00EE19B3">
        <w:rPr>
          <w:lang w:val="el-GR"/>
        </w:rPr>
        <w:t xml:space="preserve">00,00 €), ήτοι συνολικά τριών εκατομμυρίων </w:t>
      </w:r>
      <w:r w:rsidR="00EB3C3A" w:rsidRPr="00EE19B3">
        <w:rPr>
          <w:lang w:val="el-GR"/>
        </w:rPr>
        <w:t>διακοσίων εξήντα μίας</w:t>
      </w:r>
      <w:r w:rsidR="007F477E" w:rsidRPr="00EE19B3">
        <w:rPr>
          <w:lang w:val="el-GR"/>
        </w:rPr>
        <w:t xml:space="preserve"> χιλιάδων</w:t>
      </w:r>
      <w:r w:rsidR="00EB3C3A" w:rsidRPr="00EE19B3">
        <w:rPr>
          <w:lang w:val="el-GR"/>
        </w:rPr>
        <w:t xml:space="preserve"> διακοσίων</w:t>
      </w:r>
      <w:r w:rsidR="007F477E" w:rsidRPr="00EE19B3">
        <w:rPr>
          <w:lang w:val="el-GR"/>
        </w:rPr>
        <w:t xml:space="preserve"> ευρώ (3.</w:t>
      </w:r>
      <w:r w:rsidR="005D3944" w:rsidRPr="00EE19B3">
        <w:rPr>
          <w:lang w:val="el-GR"/>
        </w:rPr>
        <w:t>261</w:t>
      </w:r>
      <w:r w:rsidR="007F477E" w:rsidRPr="00EE19B3">
        <w:rPr>
          <w:lang w:val="el-GR"/>
        </w:rPr>
        <w:t>.</w:t>
      </w:r>
      <w:r w:rsidR="005D3944" w:rsidRPr="00EE19B3">
        <w:rPr>
          <w:lang w:val="el-GR"/>
        </w:rPr>
        <w:t>200</w:t>
      </w:r>
      <w:r w:rsidR="007F477E" w:rsidRPr="00EE19B3">
        <w:rPr>
          <w:lang w:val="el-GR"/>
        </w:rPr>
        <w:t xml:space="preserve">,00 €), με χρονοδιάγραμμα υλοποίησης έως </w:t>
      </w:r>
      <w:r w:rsidR="00EB3C3A" w:rsidRPr="00F40486">
        <w:rPr>
          <w:lang w:val="el-GR"/>
        </w:rPr>
        <w:t>δύο</w:t>
      </w:r>
      <w:r w:rsidR="007F477E" w:rsidRPr="00EE19B3">
        <w:rPr>
          <w:lang w:val="el-GR"/>
        </w:rPr>
        <w:t xml:space="preserve"> (</w:t>
      </w:r>
      <w:r w:rsidR="00EB3C3A" w:rsidRPr="00EE19B3">
        <w:rPr>
          <w:lang w:val="el-GR"/>
        </w:rPr>
        <w:t>2</w:t>
      </w:r>
      <w:r w:rsidR="007F477E" w:rsidRPr="00EE19B3">
        <w:rPr>
          <w:lang w:val="el-GR"/>
        </w:rPr>
        <w:t xml:space="preserve">) </w:t>
      </w:r>
      <w:r w:rsidR="007F477E" w:rsidRPr="00F40486">
        <w:rPr>
          <w:lang w:val="el-GR"/>
        </w:rPr>
        <w:t>έτ</w:t>
      </w:r>
      <w:r w:rsidR="00EB3C3A" w:rsidRPr="00EE19B3">
        <w:rPr>
          <w:lang w:val="el-GR"/>
        </w:rPr>
        <w:t>η</w:t>
      </w:r>
      <w:r w:rsidR="007F477E" w:rsidRPr="00EE19B3">
        <w:rPr>
          <w:lang w:val="el-GR"/>
        </w:rPr>
        <w:t xml:space="preserve"> από την άσκησή του.</w:t>
      </w:r>
    </w:p>
    <w:p w14:paraId="33FFF564" w14:textId="17543036" w:rsidR="00D75347" w:rsidRPr="00C56140" w:rsidRDefault="00C87C2F" w:rsidP="00C87C2F">
      <w:pPr>
        <w:spacing w:line="276" w:lineRule="auto"/>
        <w:rPr>
          <w:lang w:val="el-GR"/>
        </w:rPr>
      </w:pPr>
      <w:r w:rsidRPr="00C56140">
        <w:rPr>
          <w:lang w:val="el-GR"/>
        </w:rPr>
        <w:t xml:space="preserve">Στη συγκεκριμένη περίπτωση, υφίσταται μονομερές διαπλαστικό δικαίωμα της </w:t>
      </w:r>
      <w:r w:rsidR="00833988" w:rsidRPr="00C56140">
        <w:rPr>
          <w:lang w:val="el-GR"/>
        </w:rPr>
        <w:t>Α</w:t>
      </w:r>
      <w:r w:rsidRPr="00C56140">
        <w:rPr>
          <w:lang w:val="el-GR"/>
        </w:rPr>
        <w:t xml:space="preserve">ναθέτουσας </w:t>
      </w:r>
      <w:r w:rsidR="00833988" w:rsidRPr="00C56140">
        <w:rPr>
          <w:lang w:val="el-GR"/>
        </w:rPr>
        <w:t>Α</w:t>
      </w:r>
      <w:r w:rsidRPr="00C56140">
        <w:rPr>
          <w:lang w:val="el-GR"/>
        </w:rPr>
        <w:t>ρχής</w:t>
      </w:r>
      <w:r w:rsidR="00833988" w:rsidRPr="00C56140">
        <w:rPr>
          <w:lang w:val="el-GR"/>
        </w:rPr>
        <w:t>/Κυρίου του Έργου</w:t>
      </w:r>
      <w:r w:rsidRPr="00C56140">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C56140" w:rsidRDefault="00C87C2F" w:rsidP="00C87C2F">
      <w:pPr>
        <w:spacing w:line="276" w:lineRule="auto"/>
        <w:rPr>
          <w:lang w:val="el-GR"/>
        </w:rPr>
      </w:pPr>
      <w:r w:rsidRPr="00C56140">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C56140" w:rsidRDefault="00163845" w:rsidP="00163845">
      <w:pPr>
        <w:spacing w:line="276" w:lineRule="auto"/>
        <w:rPr>
          <w:lang w:val="el-GR"/>
        </w:rPr>
      </w:pPr>
      <w:r w:rsidRPr="00C56140">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C56140" w:rsidRDefault="00163845" w:rsidP="00C87C2F">
      <w:pPr>
        <w:spacing w:line="276" w:lineRule="auto"/>
        <w:rPr>
          <w:lang w:val="el-GR"/>
        </w:rPr>
      </w:pPr>
    </w:p>
    <w:p w14:paraId="24ECFE43" w14:textId="77777777" w:rsidR="008338F0" w:rsidRPr="00C56140" w:rsidRDefault="003355E7" w:rsidP="003A109E">
      <w:pPr>
        <w:pStyle w:val="21"/>
        <w:rPr>
          <w:rFonts w:cs="Tahoma"/>
          <w:lang w:val="el-GR"/>
        </w:rPr>
      </w:pPr>
      <w:r w:rsidRPr="00C56140">
        <w:rPr>
          <w:rFonts w:cs="Tahoma"/>
          <w:lang w:val="el-GR"/>
        </w:rPr>
        <w:tab/>
      </w:r>
      <w:bookmarkStart w:id="379" w:name="_Toc97194324"/>
      <w:bookmarkStart w:id="380" w:name="_Toc97194457"/>
      <w:bookmarkStart w:id="381" w:name="_Ref118479492"/>
      <w:bookmarkStart w:id="382" w:name="_Ref118479515"/>
      <w:bookmarkStart w:id="383" w:name="_Toc167222871"/>
      <w:r w:rsidRPr="00C56140">
        <w:rPr>
          <w:rFonts w:cs="Tahoma"/>
          <w:lang w:val="el-GR"/>
        </w:rPr>
        <w:t>Δικαίωμα μονομερούς λύσης της σύμβασης</w:t>
      </w:r>
      <w:bookmarkEnd w:id="379"/>
      <w:bookmarkEnd w:id="380"/>
      <w:bookmarkEnd w:id="381"/>
      <w:bookmarkEnd w:id="382"/>
      <w:bookmarkEnd w:id="383"/>
    </w:p>
    <w:p w14:paraId="32E3155A" w14:textId="77777777" w:rsidR="00FE0D21" w:rsidRPr="00C56140" w:rsidRDefault="009649DC" w:rsidP="00FE0D21">
      <w:pPr>
        <w:rPr>
          <w:lang w:val="el-GR"/>
        </w:rPr>
      </w:pPr>
      <w:r w:rsidRPr="00C56140">
        <w:rPr>
          <w:b/>
          <w:bCs/>
          <w:lang w:val="el-GR"/>
        </w:rPr>
        <w:t>4.6.1.</w:t>
      </w:r>
      <w:r w:rsidRPr="00C56140">
        <w:rPr>
          <w:lang w:val="el-GR"/>
        </w:rPr>
        <w:t xml:space="preserve"> </w:t>
      </w:r>
      <w:r w:rsidR="00FE0D21" w:rsidRPr="00C56140">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56140" w:rsidRDefault="00FE0D21" w:rsidP="00FE0D21">
      <w:pPr>
        <w:rPr>
          <w:lang w:val="el-GR"/>
        </w:rPr>
      </w:pPr>
      <w:r w:rsidRPr="00C56140">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2B5AFC5C" w:rsidR="00FE0D21" w:rsidRPr="00C56140" w:rsidRDefault="00FE0D21" w:rsidP="00FE0D21">
      <w:pPr>
        <w:rPr>
          <w:lang w:val="el-GR"/>
        </w:rPr>
      </w:pPr>
      <w:r w:rsidRPr="00C56140">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Pr="00C56140" w:rsidRDefault="00FE0D21" w:rsidP="00FE0D21">
      <w:pPr>
        <w:rPr>
          <w:lang w:val="el-GR"/>
        </w:rPr>
      </w:pPr>
      <w:r w:rsidRPr="00C56140">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4D5CC49F" w:rsidR="00FE0D21" w:rsidRPr="00C56140" w:rsidRDefault="00FE0D21" w:rsidP="00FE0D21">
      <w:pPr>
        <w:rPr>
          <w:lang w:val="el-GR"/>
        </w:rPr>
      </w:pPr>
      <w:r w:rsidRPr="00C56140">
        <w:rPr>
          <w:lang w:val="el-GR"/>
        </w:rPr>
        <w:t>δ) ο ανάδοχος</w:t>
      </w:r>
      <w:r w:rsidR="009C7C07">
        <w:rPr>
          <w:lang w:val="el-GR"/>
        </w:rPr>
        <w:t xml:space="preserve"> έχει </w:t>
      </w:r>
      <w:r w:rsidRPr="00C56140">
        <w:rPr>
          <w:lang w:val="el-GR"/>
        </w:rPr>
        <w:t xml:space="preserve">καταδικαστεί αμετάκλητα, κατά τη διάρκεια εκτέλεσης της σύμβασης, για ένα από τα </w:t>
      </w:r>
      <w:bookmarkStart w:id="384" w:name="_Hlk118481822"/>
      <w:r w:rsidRPr="00C56140">
        <w:rPr>
          <w:lang w:val="el-GR"/>
        </w:rPr>
        <w:t>αδικήματα που αναφέρονται στην παρ. 2.2.3.1 της παρούσας,</w:t>
      </w:r>
    </w:p>
    <w:p w14:paraId="660AB9D4" w14:textId="3CE79FFF" w:rsidR="006C03D6" w:rsidRPr="00C56140" w:rsidRDefault="006C03D6" w:rsidP="006C03D6">
      <w:pPr>
        <w:rPr>
          <w:lang w:val="el-GR"/>
        </w:rPr>
      </w:pPr>
      <w:r w:rsidRPr="00C56140">
        <w:rPr>
          <w:lang w:val="el-GR"/>
        </w:rPr>
        <w:lastRenderedPageBreak/>
        <w:t xml:space="preserve">ε) ο ανάδοχος </w:t>
      </w:r>
      <w:r w:rsidR="00555A6C">
        <w:rPr>
          <w:lang w:val="el-GR"/>
        </w:rPr>
        <w:t>έχε</w:t>
      </w:r>
      <w:r w:rsidR="00195390">
        <w:rPr>
          <w:lang w:val="el-GR"/>
        </w:rPr>
        <w:t>ι</w:t>
      </w:r>
      <w:r w:rsidR="00555A6C">
        <w:rPr>
          <w:lang w:val="el-GR"/>
        </w:rPr>
        <w:t xml:space="preserve"> </w:t>
      </w:r>
      <w:r w:rsidRPr="00C56140">
        <w:rPr>
          <w:lang w:val="el-GR"/>
        </w:rPr>
        <w:t>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63391008" w:rsidR="006C03D6" w:rsidRPr="00C56140" w:rsidRDefault="006C03D6" w:rsidP="006C03D6">
      <w:pPr>
        <w:rPr>
          <w:lang w:val="el-GR"/>
        </w:rPr>
      </w:pPr>
      <w:r w:rsidRPr="00C56140">
        <w:rPr>
          <w:lang w:val="el-GR"/>
        </w:rPr>
        <w:t xml:space="preserve">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w:t>
      </w:r>
      <w:r w:rsidRPr="00C56140">
        <w:rPr>
          <w:cs/>
          <w:lang w:val="el-GR"/>
        </w:rPr>
        <w:t>‎</w:t>
      </w:r>
      <w:r w:rsidRPr="00C56140">
        <w:rPr>
          <w:cs/>
          <w:lang w:val="el-GR"/>
        </w:rPr>
        <w:fldChar w:fldCharType="begin"/>
      </w:r>
      <w:r w:rsidRPr="00C56140">
        <w:rPr>
          <w:lang w:val="el-GR"/>
        </w:rPr>
        <w:instrText xml:space="preserve"> REF _Ref118477993 \h </w:instrText>
      </w:r>
      <w:r w:rsidR="00C56140">
        <w:rPr>
          <w:lang w:val="el-GR"/>
        </w:rPr>
        <w:instrText xml:space="preserve"> \* MERGEFORMAT </w:instrText>
      </w:r>
      <w:r w:rsidRPr="00C56140">
        <w:rPr>
          <w:cs/>
          <w:lang w:val="el-GR"/>
        </w:rPr>
      </w:r>
      <w:r w:rsidRPr="00C56140">
        <w:rPr>
          <w:cs/>
          <w:lang w:val="el-GR"/>
        </w:rPr>
        <w:fldChar w:fldCharType="separate"/>
      </w:r>
      <w:r w:rsidR="00CB4F34" w:rsidRPr="0075788F">
        <w:rPr>
          <w:lang w:val="el-GR"/>
        </w:rPr>
        <w:t xml:space="preserve">ΠΑΡΑΡΤΗΜΑ </w:t>
      </w:r>
      <w:r w:rsidR="00CB4F34" w:rsidRPr="0075788F">
        <w:t>X</w:t>
      </w:r>
      <w:r w:rsidR="00CB4F34" w:rsidRPr="0075788F">
        <w:rPr>
          <w:lang w:val="el-GR"/>
        </w:rPr>
        <w:t xml:space="preserve"> – Ρήτρα Ακεραιότητας</w:t>
      </w:r>
      <w:r w:rsidRPr="00C56140">
        <w:rPr>
          <w:cs/>
          <w:lang w:val="el-GR"/>
        </w:rPr>
        <w:fldChar w:fldCharType="end"/>
      </w:r>
      <w:r w:rsidRPr="00C56140">
        <w:rPr>
          <w:lang w:val="el-GR"/>
        </w:rPr>
        <w:t xml:space="preserve"> και θα περιληφθεί στη σύμβαση.</w:t>
      </w:r>
    </w:p>
    <w:bookmarkEnd w:id="384"/>
    <w:p w14:paraId="12910C8F" w14:textId="2E1B9917" w:rsidR="009649DC" w:rsidRPr="00C56140" w:rsidRDefault="009649DC" w:rsidP="00AF6BC2">
      <w:pPr>
        <w:rPr>
          <w:b/>
          <w:bCs/>
          <w:lang w:val="el-GR"/>
        </w:rPr>
      </w:pPr>
    </w:p>
    <w:p w14:paraId="619B8F8E" w14:textId="77777777" w:rsidR="008338F0" w:rsidRPr="00C56140" w:rsidRDefault="003355E7" w:rsidP="005D1B15">
      <w:pPr>
        <w:pStyle w:val="10"/>
        <w:rPr>
          <w:rFonts w:cs="Tahoma"/>
          <w:sz w:val="22"/>
          <w:szCs w:val="22"/>
          <w:lang w:val="el-GR"/>
        </w:rPr>
      </w:pPr>
      <w:bookmarkStart w:id="385" w:name="_Toc97194458"/>
      <w:bookmarkStart w:id="386" w:name="_Toc167222872"/>
      <w:r w:rsidRPr="00C56140">
        <w:rPr>
          <w:rFonts w:cs="Tahoma"/>
          <w:sz w:val="22"/>
          <w:szCs w:val="22"/>
          <w:lang w:val="el-GR"/>
        </w:rPr>
        <w:lastRenderedPageBreak/>
        <w:t>ΕΙΔΙΚΟΙ ΟΡΟΙ ΕΚΤΕΛΕΣΗΣ ΤΗΣ ΣΥΜΒΑΣΗΣ</w:t>
      </w:r>
      <w:bookmarkEnd w:id="385"/>
      <w:bookmarkEnd w:id="386"/>
      <w:r w:rsidRPr="00C56140">
        <w:rPr>
          <w:rFonts w:cs="Tahoma"/>
          <w:sz w:val="22"/>
          <w:szCs w:val="22"/>
          <w:lang w:val="el-GR"/>
        </w:rPr>
        <w:t xml:space="preserve"> </w:t>
      </w:r>
    </w:p>
    <w:p w14:paraId="27DF30F9" w14:textId="77777777" w:rsidR="008338F0" w:rsidRPr="00C56140" w:rsidRDefault="003355E7" w:rsidP="003A109E">
      <w:pPr>
        <w:pStyle w:val="21"/>
        <w:rPr>
          <w:rFonts w:cs="Tahoma"/>
          <w:lang w:val="el-GR"/>
        </w:rPr>
      </w:pPr>
      <w:r w:rsidRPr="00C56140">
        <w:rPr>
          <w:rFonts w:cs="Tahoma"/>
          <w:lang w:val="el-GR"/>
        </w:rPr>
        <w:tab/>
      </w:r>
      <w:bookmarkStart w:id="387" w:name="_Ref496607306"/>
      <w:bookmarkStart w:id="388" w:name="_Toc97194325"/>
      <w:bookmarkStart w:id="389" w:name="_Toc97194459"/>
      <w:bookmarkStart w:id="390" w:name="_Toc167222873"/>
      <w:r w:rsidRPr="00C56140">
        <w:rPr>
          <w:rFonts w:cs="Tahoma"/>
          <w:lang w:val="el-GR"/>
        </w:rPr>
        <w:t>Τρόπος πληρωμής</w:t>
      </w:r>
      <w:bookmarkEnd w:id="387"/>
      <w:bookmarkEnd w:id="388"/>
      <w:bookmarkEnd w:id="389"/>
      <w:bookmarkEnd w:id="390"/>
      <w:r w:rsidRPr="00C56140">
        <w:rPr>
          <w:rFonts w:cs="Tahoma"/>
          <w:lang w:val="el-GR"/>
        </w:rPr>
        <w:t xml:space="preserve"> </w:t>
      </w:r>
    </w:p>
    <w:p w14:paraId="386699FF" w14:textId="77777777" w:rsidR="009649DC" w:rsidRPr="00C56140" w:rsidRDefault="003355E7">
      <w:pPr>
        <w:rPr>
          <w:b/>
          <w:lang w:val="el-GR"/>
        </w:rPr>
      </w:pPr>
      <w:r w:rsidRPr="00C56140">
        <w:rPr>
          <w:lang w:val="el-GR"/>
        </w:rPr>
        <w:t>5.1.1. Η πληρωμή του αναδόχου θα πραγματοποιηθεί</w:t>
      </w:r>
      <w:r w:rsidR="007C6E3D" w:rsidRPr="00C56140">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502678DA" w:rsidR="007C6E3D" w:rsidRPr="00C56140" w:rsidRDefault="0048569A" w:rsidP="0048569A">
      <w:pPr>
        <w:rPr>
          <w:lang w:val="el-GR"/>
        </w:rPr>
      </w:pPr>
      <w:r w:rsidRPr="00C56140">
        <w:rPr>
          <w:lang w:val="el-GR"/>
        </w:rPr>
        <w:t>Στην περίπτωση που δεν έχει επιλεγεί με σαφήνεια ένας από τους κάτωθι τρόπους πληρωμής,</w:t>
      </w:r>
      <w:r w:rsidR="00DF776D" w:rsidRPr="00C56140">
        <w:rPr>
          <w:lang w:val="el-GR"/>
        </w:rPr>
        <w:t xml:space="preserve"> </w:t>
      </w:r>
      <w:r w:rsidRPr="00C56140">
        <w:rPr>
          <w:lang w:val="el-GR"/>
        </w:rPr>
        <w:t xml:space="preserve">θεωρείται ότι ο υποψήφιος Ανάδοχος αποδέχεται </w:t>
      </w:r>
      <w:r w:rsidR="00325734" w:rsidRPr="00C56140">
        <w:rPr>
          <w:lang w:val="el-GR"/>
        </w:rPr>
        <w:t>τον τρόπο πληρωμής που θα επιλέξει η Αναθέτουσα Αρχή.</w:t>
      </w:r>
    </w:p>
    <w:p w14:paraId="482C5E46" w14:textId="77777777" w:rsidR="007C6E3D" w:rsidRPr="00C56140" w:rsidRDefault="007C6E3D">
      <w:pPr>
        <w:rPr>
          <w:b/>
          <w:lang w:val="el-GR"/>
        </w:rPr>
      </w:pPr>
      <w:bookmarkStart w:id="391" w:name="_Hlk126506592"/>
      <w:r w:rsidRPr="00C56140">
        <w:rPr>
          <w:b/>
          <w:lang w:val="el-GR"/>
        </w:rPr>
        <w:t xml:space="preserve">Τρόποι Πληρωμής: </w:t>
      </w:r>
    </w:p>
    <w:tbl>
      <w:tblPr>
        <w:tblStyle w:val="aff0"/>
        <w:tblW w:w="0" w:type="auto"/>
        <w:tblLook w:val="04A0" w:firstRow="1" w:lastRow="0" w:firstColumn="1" w:lastColumn="0" w:noHBand="0" w:noVBand="1"/>
      </w:tblPr>
      <w:tblGrid>
        <w:gridCol w:w="456"/>
        <w:gridCol w:w="8569"/>
      </w:tblGrid>
      <w:tr w:rsidR="00105DBD" w:rsidRPr="00526611" w14:paraId="2CCCA08E" w14:textId="77777777" w:rsidTr="000838A2">
        <w:tc>
          <w:tcPr>
            <w:tcW w:w="456" w:type="dxa"/>
          </w:tcPr>
          <w:bookmarkEnd w:id="391"/>
          <w:p w14:paraId="6304016A" w14:textId="77777777" w:rsidR="00105DBD" w:rsidRPr="00C56140" w:rsidRDefault="00105DBD" w:rsidP="000838A2">
            <w:pPr>
              <w:rPr>
                <w:b/>
                <w:lang w:val="el-GR"/>
              </w:rPr>
            </w:pPr>
            <w:r w:rsidRPr="00C56140">
              <w:rPr>
                <w:b/>
                <w:lang w:val="el-GR"/>
              </w:rPr>
              <w:t>1)</w:t>
            </w:r>
          </w:p>
        </w:tc>
        <w:tc>
          <w:tcPr>
            <w:tcW w:w="8569" w:type="dxa"/>
          </w:tcPr>
          <w:p w14:paraId="2BB729D5" w14:textId="77777777" w:rsidR="00105DBD" w:rsidRPr="00C56140" w:rsidRDefault="00105DBD" w:rsidP="000838A2">
            <w:pPr>
              <w:rPr>
                <w:b/>
                <w:lang w:val="el-GR"/>
              </w:rPr>
            </w:pPr>
            <w:r w:rsidRPr="00C56140">
              <w:rPr>
                <w:lang w:val="el-GR"/>
              </w:rPr>
              <w:t xml:space="preserve">Το </w:t>
            </w:r>
            <w:r w:rsidRPr="00C56140">
              <w:rPr>
                <w:b/>
                <w:lang w:val="el-GR"/>
              </w:rPr>
              <w:t>100%</w:t>
            </w:r>
            <w:r w:rsidRPr="00C56140">
              <w:rPr>
                <w:lang w:val="el-GR"/>
              </w:rPr>
              <w:t xml:space="preserve"> της συμβατικής αξίας μετά την οριστική παραλαβή των υπηρεσιών</w:t>
            </w:r>
          </w:p>
        </w:tc>
      </w:tr>
      <w:tr w:rsidR="00105DBD" w:rsidRPr="00526611" w14:paraId="57DB47D1" w14:textId="77777777" w:rsidTr="000838A2">
        <w:tc>
          <w:tcPr>
            <w:tcW w:w="456" w:type="dxa"/>
          </w:tcPr>
          <w:p w14:paraId="413828B3" w14:textId="77777777" w:rsidR="00105DBD" w:rsidRPr="00C56140" w:rsidRDefault="00105DBD" w:rsidP="000838A2">
            <w:pPr>
              <w:rPr>
                <w:b/>
                <w:lang w:val="el-GR"/>
              </w:rPr>
            </w:pPr>
            <w:r w:rsidRPr="00C56140">
              <w:rPr>
                <w:b/>
                <w:lang w:val="el-GR"/>
              </w:rPr>
              <w:t>2)</w:t>
            </w:r>
          </w:p>
        </w:tc>
        <w:tc>
          <w:tcPr>
            <w:tcW w:w="8569" w:type="dxa"/>
          </w:tcPr>
          <w:p w14:paraId="227E2EF3" w14:textId="01B70E60" w:rsidR="00105DBD" w:rsidRPr="00C56140" w:rsidRDefault="00105DBD" w:rsidP="009E3443">
            <w:pPr>
              <w:pStyle w:val="aff"/>
              <w:numPr>
                <w:ilvl w:val="0"/>
                <w:numId w:val="35"/>
              </w:numPr>
              <w:spacing w:before="120"/>
              <w:rPr>
                <w:lang w:val="el-GR"/>
              </w:rPr>
            </w:pPr>
            <w:r w:rsidRPr="00C56140">
              <w:rPr>
                <w:lang w:val="el-GR"/>
              </w:rPr>
              <w:t xml:space="preserve">Χορήγηση έντοκης προκαταβολής μέχρι ποσοστού πενήντα τοις εκατό (50%) του συμβατικού τιμήματος χωρίς Φ.Π.Α., με την κατάθεση ισόποσης εγγύησης, σύμφωνα με τα οριζόμενα στο άρθρο 72§7 του ν. 4412/2016 και της Παρ. </w:t>
            </w:r>
            <w:r w:rsidRPr="00C56140">
              <w:rPr>
                <w:lang w:val="el-GR"/>
              </w:rPr>
              <w:fldChar w:fldCharType="begin"/>
            </w:r>
            <w:r w:rsidRPr="00C56140">
              <w:rPr>
                <w:lang w:val="el-GR"/>
              </w:rPr>
              <w:instrText xml:space="preserve"> REF _Ref496542746 \r \h  \* MERGEFORMAT </w:instrText>
            </w:r>
            <w:r w:rsidRPr="00C56140">
              <w:rPr>
                <w:lang w:val="el-GR"/>
              </w:rPr>
            </w:r>
            <w:r w:rsidRPr="00C56140">
              <w:rPr>
                <w:lang w:val="el-GR"/>
              </w:rPr>
              <w:fldChar w:fldCharType="separate"/>
            </w:r>
            <w:r w:rsidR="00CB4F34">
              <w:rPr>
                <w:lang w:val="el-GR"/>
              </w:rPr>
              <w:t>4.1</w:t>
            </w:r>
            <w:r w:rsidRPr="00C56140">
              <w:rPr>
                <w:lang w:val="el-GR"/>
              </w:rPr>
              <w:fldChar w:fldCharType="end"/>
            </w:r>
            <w:r w:rsidRPr="00C56140">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5DDBE489" w14:textId="77777777" w:rsidR="00105DBD" w:rsidRPr="00C56140" w:rsidRDefault="00105DBD" w:rsidP="009E3443">
            <w:pPr>
              <w:pStyle w:val="aff"/>
              <w:numPr>
                <w:ilvl w:val="0"/>
                <w:numId w:val="35"/>
              </w:numPr>
              <w:spacing w:before="120"/>
              <w:rPr>
                <w:lang w:val="el-GR"/>
              </w:rPr>
            </w:pPr>
            <w:r w:rsidRPr="00C56140">
              <w:rPr>
                <w:lang w:val="el-GR"/>
              </w:rPr>
              <w:t xml:space="preserve">Καταβολή </w:t>
            </w:r>
            <w:r w:rsidRPr="00C56140">
              <w:rPr>
                <w:b/>
                <w:bCs/>
                <w:lang w:val="el-GR"/>
              </w:rPr>
              <w:t>του υπόλοιπου του συμβατικού τιμήματος</w:t>
            </w:r>
            <w:r w:rsidRPr="00C56140">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105DBD" w:rsidRPr="00526611" w14:paraId="1AE78F3F" w14:textId="77777777" w:rsidTr="000838A2">
        <w:tc>
          <w:tcPr>
            <w:tcW w:w="456" w:type="dxa"/>
            <w:vAlign w:val="center"/>
          </w:tcPr>
          <w:p w14:paraId="125EF3EC" w14:textId="5D81A3A1" w:rsidR="00105DBD" w:rsidRPr="00ED1C64" w:rsidRDefault="00301904" w:rsidP="000838A2">
            <w:pPr>
              <w:jc w:val="left"/>
              <w:rPr>
                <w:b/>
                <w:lang w:val="el-GR"/>
              </w:rPr>
            </w:pPr>
            <w:bookmarkStart w:id="392" w:name="_Hlk59200699"/>
            <w:r>
              <w:rPr>
                <w:b/>
                <w:lang w:val="el-GR"/>
              </w:rPr>
              <w:t>3)</w:t>
            </w:r>
          </w:p>
        </w:tc>
        <w:tc>
          <w:tcPr>
            <w:tcW w:w="8569" w:type="dxa"/>
          </w:tcPr>
          <w:p w14:paraId="7E6FEB83" w14:textId="0CC39228" w:rsidR="00301904" w:rsidRPr="00301904" w:rsidRDefault="00301904" w:rsidP="00A63AA5">
            <w:pPr>
              <w:pStyle w:val="aff"/>
              <w:numPr>
                <w:ilvl w:val="0"/>
                <w:numId w:val="169"/>
              </w:numPr>
              <w:spacing w:before="120"/>
              <w:rPr>
                <w:lang w:val="el-GR"/>
              </w:rPr>
            </w:pPr>
            <w:r w:rsidRPr="00301904">
              <w:rPr>
                <w:lang w:val="el-GR"/>
              </w:rPr>
              <w:t xml:space="preserve">Χορήγηση έντοκης προκαταβολής μέχρι ποσοστού τριάντα τοις εκατό (30%) του συμβατικού τιμήματος χωρίς Φ.Π.Α., με την κατάθεση ισόποσης εγγύησης, σύμφωνα με τα οριζόμενα στο άρθρο 72§7 του ν. 4412/2016 και 4.1 της παρούσας. </w:t>
            </w:r>
          </w:p>
          <w:p w14:paraId="26AAF0AF" w14:textId="77777777" w:rsidR="00301904" w:rsidRPr="00301904" w:rsidRDefault="00301904" w:rsidP="00A63AA5">
            <w:pPr>
              <w:pStyle w:val="aff"/>
              <w:spacing w:before="120"/>
              <w:ind w:left="360"/>
              <w:rPr>
                <w:lang w:val="el-GR"/>
              </w:rPr>
            </w:pPr>
            <w:r w:rsidRPr="00301904">
              <w:rPr>
                <w:lang w:val="el-GR"/>
              </w:rPr>
              <w:t>Η χορηγούμενη προκαταβολή είναι έντοκη από την ημερομηνία καταβολής της στον Ανάδοχο και επιβαρύνεται με επιτόκιο, σε ποσοστό ίσο με το επιτόκιο των εντόκων γραμματίων του Δημοσίου δωδεκάμηνης διάρκειας, προσαυξημένο κατά 0,25 ποσοστιαίες μονάδες. Το ύψος του επιτοκίου είναι το ισχύον κατά το χρόνο χορήγησης της προκαταβολής και παραμένει σταθερό μέχρι την εξάντληση του ποσού της χορηγηθείσας προκαταβολής.</w:t>
            </w:r>
          </w:p>
          <w:p w14:paraId="63001CC4" w14:textId="77777777" w:rsidR="00301904" w:rsidRPr="00301904" w:rsidRDefault="00301904" w:rsidP="00A63AA5">
            <w:pPr>
              <w:pStyle w:val="aff"/>
              <w:numPr>
                <w:ilvl w:val="0"/>
                <w:numId w:val="169"/>
              </w:numPr>
              <w:spacing w:before="120"/>
              <w:rPr>
                <w:lang w:val="el-GR"/>
              </w:rPr>
            </w:pPr>
            <w:r w:rsidRPr="00301904">
              <w:rPr>
                <w:lang w:val="el-GR"/>
              </w:rPr>
              <w:t>Τμηματική απολογιστική Καταβολή της συμβατικής αξίας εκάστης φάσης υλοποίησης, μετά την παραλαβή του συνόλου των παραδοτέων κάθε φάσης και αφού αφαιρεθεί : (i) ποσοστό της χορηγηθείσας προκαταβολής ίσο προς το ανωτέρω ποσοστό της πληρωμής που καταβάλλεται (αναλογική απόσβεση προκαταβολής) το οποίο θα υπολογίζεται για κάθε τμηματική πληρωμή, και (ii) ο αντίστοιχος τόκος της προκαταβολής, ο οποίος θα υπολογίζεται για το χρονικό διάστημα από την ημερομηνία λήψεως της προκαταβολής μέχρι την ημερομηνία απόφασης παραλαβής της εκάστοτε τμηματικής παραλαβής.</w:t>
            </w:r>
          </w:p>
          <w:p w14:paraId="5A8E29D4" w14:textId="3071AACC" w:rsidR="00105DBD" w:rsidRPr="00C56140" w:rsidRDefault="00105DBD" w:rsidP="00A63AA5">
            <w:pPr>
              <w:rPr>
                <w:lang w:val="el-GR"/>
              </w:rPr>
            </w:pPr>
          </w:p>
        </w:tc>
      </w:tr>
      <w:bookmarkEnd w:id="392"/>
    </w:tbl>
    <w:p w14:paraId="23E98ABF" w14:textId="77777777" w:rsidR="001E54F6" w:rsidRDefault="001E54F6">
      <w:pPr>
        <w:rPr>
          <w:b/>
          <w:lang w:val="el-GR"/>
        </w:rPr>
      </w:pPr>
    </w:p>
    <w:p w14:paraId="517C7CA7" w14:textId="77777777" w:rsidR="0068732F" w:rsidRPr="00C56140" w:rsidRDefault="0068732F" w:rsidP="0068732F">
      <w:pPr>
        <w:tabs>
          <w:tab w:val="left" w:pos="426"/>
        </w:tabs>
        <w:ind w:left="426" w:hanging="426"/>
        <w:rPr>
          <w:lang w:val="el-GR"/>
        </w:rPr>
      </w:pPr>
      <w:bookmarkStart w:id="393" w:name="_Hlk126506700"/>
      <w:r w:rsidRPr="00C56140">
        <w:rPr>
          <w:lang w:val="el-GR"/>
        </w:rPr>
        <w:t xml:space="preserve">Επισημαίνεται ότι η παραπάνω προκαταβολή δύναται να χορηγηθεί και τμηματικά. </w:t>
      </w:r>
    </w:p>
    <w:bookmarkEnd w:id="393"/>
    <w:p w14:paraId="2FC70682" w14:textId="77777777" w:rsidR="008338F0" w:rsidRPr="00C56140" w:rsidRDefault="003355E7">
      <w:pPr>
        <w:rPr>
          <w:color w:val="FFFF00"/>
          <w:lang w:val="el-GR"/>
        </w:rPr>
      </w:pPr>
      <w:r w:rsidRPr="00C56140">
        <w:rPr>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w:t>
      </w:r>
      <w:r w:rsidRPr="00C56140">
        <w:rPr>
          <w:lang w:val="el-GR"/>
        </w:rPr>
        <w:lastRenderedPageBreak/>
        <w:t>καθώς και κάθε άλλου δικαιολογητικού που τυχόν ήθελε ζητηθεί από τις αρμόδιες υπηρεσίες που διενεργούν τον έλεγχο και την πληρωμή.</w:t>
      </w:r>
      <w:r w:rsidRPr="00C56140">
        <w:rPr>
          <w:color w:val="FFFF00"/>
          <w:lang w:val="el-GR"/>
        </w:rPr>
        <w:t xml:space="preserve"> </w:t>
      </w:r>
    </w:p>
    <w:p w14:paraId="01517C07" w14:textId="77777777" w:rsidR="00AB0E23" w:rsidRPr="00C56140" w:rsidRDefault="003355E7">
      <w:pPr>
        <w:rPr>
          <w:lang w:val="el-GR" w:eastAsia="el-GR"/>
        </w:rPr>
      </w:pPr>
      <w:r w:rsidRPr="00C56140">
        <w:rPr>
          <w:lang w:val="el-GR"/>
        </w:rPr>
        <w:t xml:space="preserve">5.1.2. Toν Ανάδοχο βαρύνουν </w:t>
      </w:r>
      <w:r w:rsidRPr="00C56140">
        <w:rPr>
          <w:lang w:val="el-GR" w:eastAsia="el-GR"/>
        </w:rPr>
        <w:t xml:space="preserve">οι υπέρ τρίτων κρατήσεις, ως και κάθε άλλη επιβάρυνση, σύμφωνα με την κείμενη νομοθεσία, μη συμπεριλαμβανομένου Φ.Π.Α., </w:t>
      </w:r>
      <w:bookmarkStart w:id="394" w:name="_Hlk126506906"/>
      <w:r w:rsidR="00AB0E23" w:rsidRPr="00C56140">
        <w:rPr>
          <w:lang w:val="el-GR" w:eastAsia="el-GR"/>
        </w:rPr>
        <w:t xml:space="preserve">για την </w:t>
      </w:r>
      <w:r w:rsidR="005A402F" w:rsidRPr="00C56140">
        <w:rPr>
          <w:lang w:val="el-GR" w:eastAsia="el-GR"/>
        </w:rPr>
        <w:t xml:space="preserve">παροχή των υπηρεσιών </w:t>
      </w:r>
      <w:bookmarkEnd w:id="394"/>
      <w:r w:rsidRPr="00C56140">
        <w:rPr>
          <w:lang w:val="el-GR" w:eastAsia="el-GR"/>
        </w:rPr>
        <w:t xml:space="preserve">στον τόπο και με τον τρόπο που προβλέπεται στα έγγραφα της σύμβασης. </w:t>
      </w:r>
    </w:p>
    <w:p w14:paraId="2E0FC101" w14:textId="77777777" w:rsidR="008338F0" w:rsidRPr="00C56140" w:rsidRDefault="003355E7">
      <w:pPr>
        <w:rPr>
          <w:lang w:val="el-GR"/>
        </w:rPr>
      </w:pPr>
      <w:r w:rsidRPr="00C56140">
        <w:rPr>
          <w:lang w:val="el-GR" w:eastAsia="el-GR"/>
        </w:rPr>
        <w:t xml:space="preserve">Ιδίως βαρύνεται με τις </w:t>
      </w:r>
      <w:r w:rsidRPr="00C56140">
        <w:rPr>
          <w:lang w:val="el-GR"/>
        </w:rPr>
        <w:t xml:space="preserve">ακόλουθες κρατήσεις: </w:t>
      </w:r>
    </w:p>
    <w:p w14:paraId="2DAB5BAE" w14:textId="58DBA814" w:rsidR="00E97E4D" w:rsidRPr="00C56140" w:rsidRDefault="00E4164C" w:rsidP="00E97E4D">
      <w:pPr>
        <w:rPr>
          <w:lang w:val="el-GR"/>
        </w:rPr>
      </w:pPr>
      <w:bookmarkStart w:id="395" w:name="_Hlk126506986"/>
      <w:bookmarkStart w:id="396" w:name="_Hlk118712168"/>
      <w:r w:rsidRPr="00C56140">
        <w:rPr>
          <w:lang w:val="el-GR"/>
        </w:rPr>
        <w:t xml:space="preserve">α) </w:t>
      </w:r>
      <w:r w:rsidR="00E97E4D" w:rsidRPr="00C56140">
        <w:rPr>
          <w:lang w:val="el-GR"/>
        </w:rPr>
        <w:t>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C56140" w:rsidRDefault="00E97E4D" w:rsidP="00E97E4D">
      <w:pPr>
        <w:rPr>
          <w:lang w:val="el-GR"/>
        </w:rPr>
      </w:pPr>
      <w:r w:rsidRPr="00C56140">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18445DE7" w:rsidR="00E97E4D" w:rsidRPr="00C56140" w:rsidRDefault="00E97E4D" w:rsidP="00E97E4D">
      <w:pPr>
        <w:rPr>
          <w:lang w:val="el-GR"/>
        </w:rPr>
      </w:pPr>
      <w:r w:rsidRPr="00C56140">
        <w:rPr>
          <w:lang w:val="el-GR"/>
        </w:rPr>
        <w:t>Τράπεζα της Ελλάδας:</w:t>
      </w:r>
      <w:r w:rsidR="00DF776D" w:rsidRPr="00C56140">
        <w:rPr>
          <w:lang w:val="el-GR"/>
        </w:rPr>
        <w:t xml:space="preserve"> </w:t>
      </w:r>
      <w:r w:rsidRPr="00C56140">
        <w:rPr>
          <w:lang w:val="el-GR"/>
        </w:rPr>
        <w:t>ΙΒΑΝ GR 2001000240000000026180286</w:t>
      </w:r>
    </w:p>
    <w:p w14:paraId="20631C0C" w14:textId="531CA2D1" w:rsidR="00B53859" w:rsidRPr="00C56140" w:rsidRDefault="00E97E4D">
      <w:pPr>
        <w:rPr>
          <w:lang w:val="el-GR"/>
        </w:rPr>
      </w:pPr>
      <w:r w:rsidRPr="00C56140">
        <w:rPr>
          <w:lang w:val="el-GR"/>
        </w:rPr>
        <w:t>Τράπεζα ΠΕΙΡΑΙΩΣ:</w:t>
      </w:r>
      <w:r w:rsidR="00DF776D" w:rsidRPr="00C56140">
        <w:rPr>
          <w:lang w:val="el-GR"/>
        </w:rPr>
        <w:t xml:space="preserve">  </w:t>
      </w:r>
      <w:r w:rsidRPr="00C56140">
        <w:rPr>
          <w:lang w:val="el-GR"/>
        </w:rPr>
        <w:t>ΙΒΑΝ GR 1901721360005136088985432</w:t>
      </w:r>
      <w:bookmarkEnd w:id="395"/>
    </w:p>
    <w:bookmarkEnd w:id="396"/>
    <w:p w14:paraId="4DA4C02E" w14:textId="77777777" w:rsidR="00E97E4D" w:rsidRPr="00C56140" w:rsidRDefault="00E97E4D" w:rsidP="00E97E4D">
      <w:pPr>
        <w:rPr>
          <w:lang w:val="el-GR"/>
        </w:rPr>
      </w:pPr>
    </w:p>
    <w:p w14:paraId="2D11323E" w14:textId="77777777" w:rsidR="008E30E2" w:rsidRPr="00C56140" w:rsidRDefault="003355E7" w:rsidP="008E30E2">
      <w:pPr>
        <w:rPr>
          <w:lang w:val="el-GR"/>
        </w:rPr>
      </w:pPr>
      <w:r w:rsidRPr="00C56140">
        <w:rPr>
          <w:lang w:val="el-GR"/>
        </w:rPr>
        <w:t xml:space="preserve">β) Κράτηση ύψους 0,02% υπέρ </w:t>
      </w:r>
      <w:r w:rsidR="00BB5BD6" w:rsidRPr="00C56140">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sidRPr="00C56140">
        <w:rPr>
          <w:lang w:val="el-GR"/>
        </w:rPr>
        <w:t xml:space="preserve"> Μέχρι την έκδοση της κοινής απόφασης της παρ. 6 του άρθρου 36 του ν. 4412/2016, η ως άνω κράτηση δεν επιβάλλεται.</w:t>
      </w:r>
    </w:p>
    <w:p w14:paraId="4475FA63" w14:textId="77777777" w:rsidR="006D30AC" w:rsidRPr="00C56140" w:rsidRDefault="006D30AC">
      <w:pPr>
        <w:rPr>
          <w:lang w:val="el-GR"/>
        </w:rPr>
      </w:pPr>
    </w:p>
    <w:p w14:paraId="624CB4C1" w14:textId="334A4CED" w:rsidR="008338F0" w:rsidRPr="00C56140" w:rsidRDefault="003355E7">
      <w:pPr>
        <w:rPr>
          <w:lang w:val="el-GR"/>
        </w:rPr>
      </w:pPr>
      <w:r w:rsidRPr="00C56140">
        <w:rPr>
          <w:lang w:val="el-GR"/>
        </w:rPr>
        <w:t>Οι υπέρ τρίτων κρατήσεις υπόκεινται στο εκάστοτε ισχύον αναλογικό τέλος χαρτοσήμου και στην επ’ αυτού εισφορά υπέρ ΟΓΑ.</w:t>
      </w:r>
    </w:p>
    <w:p w14:paraId="33BF2D83" w14:textId="77777777" w:rsidR="00253F52" w:rsidRPr="00C56140" w:rsidRDefault="00253F52">
      <w:pPr>
        <w:suppressAutoHyphens w:val="0"/>
        <w:spacing w:after="0"/>
        <w:jc w:val="left"/>
        <w:rPr>
          <w:lang w:val="el-GR"/>
        </w:rPr>
      </w:pPr>
      <w:r w:rsidRPr="00C56140">
        <w:rPr>
          <w:lang w:val="el-GR"/>
        </w:rPr>
        <w:br w:type="page"/>
      </w:r>
    </w:p>
    <w:p w14:paraId="4841D135" w14:textId="77777777" w:rsidR="00AB0E23" w:rsidRPr="00C56140" w:rsidRDefault="00AB0E23">
      <w:pPr>
        <w:rPr>
          <w:lang w:val="el-GR"/>
        </w:rPr>
      </w:pPr>
    </w:p>
    <w:p w14:paraId="2003B732" w14:textId="77777777" w:rsidR="008338F0" w:rsidRPr="00C56140" w:rsidRDefault="00331981" w:rsidP="0006207E">
      <w:pPr>
        <w:pStyle w:val="21"/>
        <w:rPr>
          <w:rFonts w:cs="Tahoma"/>
          <w:lang w:val="el-GR"/>
        </w:rPr>
      </w:pPr>
      <w:r w:rsidRPr="00C56140">
        <w:rPr>
          <w:rFonts w:cs="Tahoma"/>
          <w:lang w:val="el-GR"/>
        </w:rPr>
        <w:tab/>
      </w:r>
      <w:bookmarkStart w:id="397" w:name="_Ref496607484"/>
      <w:bookmarkStart w:id="398" w:name="_Toc97194326"/>
      <w:bookmarkStart w:id="399" w:name="_Toc97194460"/>
      <w:bookmarkStart w:id="400" w:name="_Toc167222874"/>
      <w:r w:rsidRPr="00C56140">
        <w:rPr>
          <w:rFonts w:cs="Tahoma"/>
          <w:lang w:val="el-GR"/>
        </w:rPr>
        <w:t>Κήρυξη οικονομικού φορέα έ</w:t>
      </w:r>
      <w:r w:rsidR="003355E7" w:rsidRPr="00C56140">
        <w:rPr>
          <w:rFonts w:cs="Tahoma"/>
          <w:lang w:val="el-GR"/>
        </w:rPr>
        <w:t>κπτ</w:t>
      </w:r>
      <w:r w:rsidRPr="00C56140">
        <w:rPr>
          <w:rFonts w:cs="Tahoma"/>
          <w:lang w:val="el-GR"/>
        </w:rPr>
        <w:t>ω</w:t>
      </w:r>
      <w:r w:rsidR="003355E7" w:rsidRPr="00C56140">
        <w:rPr>
          <w:rFonts w:cs="Tahoma"/>
          <w:lang w:val="el-GR"/>
        </w:rPr>
        <w:t>του - Κυρώσεις</w:t>
      </w:r>
      <w:bookmarkEnd w:id="397"/>
      <w:bookmarkEnd w:id="398"/>
      <w:bookmarkEnd w:id="399"/>
      <w:bookmarkEnd w:id="400"/>
      <w:r w:rsidR="003355E7" w:rsidRPr="00C56140">
        <w:rPr>
          <w:rFonts w:cs="Tahoma"/>
          <w:lang w:val="el-GR"/>
        </w:rPr>
        <w:t xml:space="preserve"> </w:t>
      </w:r>
    </w:p>
    <w:p w14:paraId="4997C3F1" w14:textId="17CF9BFE" w:rsidR="008338F0" w:rsidRPr="00C56140" w:rsidRDefault="003355E7">
      <w:pPr>
        <w:suppressAutoHyphens w:val="0"/>
        <w:autoSpaceDE w:val="0"/>
        <w:rPr>
          <w:rFonts w:eastAsia="SimSun"/>
          <w:color w:val="5B9BD5"/>
          <w:spacing w:val="5"/>
          <w:lang w:val="el-GR"/>
        </w:rPr>
      </w:pPr>
      <w:bookmarkStart w:id="401" w:name="_Hlk118484476"/>
      <w:r w:rsidRPr="00C56140">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sidRPr="00C56140">
        <w:rPr>
          <w:rFonts w:eastAsia="SimSun"/>
          <w:lang w:val="el-GR"/>
        </w:rPr>
        <w:t>:</w:t>
      </w:r>
    </w:p>
    <w:p w14:paraId="5E44D907" w14:textId="77777777" w:rsidR="002F345D" w:rsidRPr="00C56140" w:rsidRDefault="002F345D" w:rsidP="002F345D">
      <w:pPr>
        <w:suppressAutoHyphens w:val="0"/>
        <w:autoSpaceDE w:val="0"/>
        <w:rPr>
          <w:rFonts w:eastAsia="SimSun"/>
          <w:lang w:val="el-GR"/>
        </w:rPr>
      </w:pPr>
      <w:r w:rsidRPr="00C56140">
        <w:rPr>
          <w:rFonts w:eastAsia="SimSun"/>
          <w:lang w:val="el-GR"/>
        </w:rPr>
        <w:t>α) στην περίπτωση της παρ. 7 του άρθρου 105 περί κατακύρωσης και σύναψης σύμβασης</w:t>
      </w:r>
    </w:p>
    <w:p w14:paraId="1246D1A4" w14:textId="77777777" w:rsidR="002F345D" w:rsidRPr="00C56140" w:rsidRDefault="002F345D" w:rsidP="002F345D">
      <w:pPr>
        <w:suppressAutoHyphens w:val="0"/>
        <w:autoSpaceDE w:val="0"/>
        <w:rPr>
          <w:rFonts w:eastAsia="SimSun"/>
          <w:lang w:val="el-GR"/>
        </w:rPr>
      </w:pPr>
      <w:r w:rsidRPr="00C56140">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Pr="00C56140" w:rsidRDefault="002F345D" w:rsidP="002F345D">
      <w:pPr>
        <w:suppressAutoHyphens w:val="0"/>
        <w:autoSpaceDE w:val="0"/>
        <w:rPr>
          <w:rFonts w:eastAsia="SimSun"/>
          <w:lang w:val="el-GR"/>
        </w:rPr>
      </w:pPr>
      <w:r w:rsidRPr="00C56140">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0F83E059" w14:textId="3AADD9FE" w:rsidR="002F345D" w:rsidRPr="00C56140" w:rsidRDefault="002F345D" w:rsidP="002F345D">
      <w:pPr>
        <w:suppressAutoHyphens w:val="0"/>
        <w:autoSpaceDE w:val="0"/>
        <w:rPr>
          <w:rFonts w:eastAsia="SimSun"/>
          <w:lang w:val="el-GR"/>
        </w:rPr>
      </w:pPr>
      <w:r w:rsidRPr="00C56140">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w:t>
      </w:r>
      <w:r w:rsidR="00DF776D" w:rsidRPr="00C56140">
        <w:rPr>
          <w:rFonts w:eastAsia="SimSun"/>
          <w:lang w:val="el-GR"/>
        </w:rPr>
        <w:t xml:space="preserve"> </w:t>
      </w:r>
      <w:r w:rsidRPr="00C56140">
        <w:rPr>
          <w:rFonts w:eastAsia="SimSun"/>
          <w:lang w:val="el-GR"/>
        </w:rPr>
        <w:t xml:space="preserve">και περιλαμβάνει συγκεκριμένη περιγραφή των ενεργειών στις οποίες οφείλει να προβεί ο ανάδοχος, προκειμένου να συμμορφωθεί, </w:t>
      </w:r>
      <w:bookmarkStart w:id="402" w:name="_Hlk126507153"/>
      <w:r w:rsidRPr="00C56140">
        <w:rPr>
          <w:rFonts w:eastAsia="SimSun"/>
          <w:lang w:val="el-GR"/>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C56140">
        <w:rPr>
          <w:lang w:val="el-GR"/>
        </w:rPr>
        <w:t xml:space="preserve"> </w:t>
      </w:r>
      <w:r w:rsidRPr="00C56140">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402"/>
    </w:p>
    <w:p w14:paraId="514280BC" w14:textId="77777777" w:rsidR="002F345D" w:rsidRPr="00C56140" w:rsidRDefault="002F345D" w:rsidP="002F345D">
      <w:pPr>
        <w:suppressAutoHyphens w:val="0"/>
        <w:autoSpaceDE w:val="0"/>
        <w:rPr>
          <w:rFonts w:eastAsia="SimSun"/>
          <w:lang w:val="el-GR"/>
        </w:rPr>
      </w:pPr>
      <w:r w:rsidRPr="00C56140">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C56140" w:rsidRDefault="002F345D" w:rsidP="002F345D">
      <w:pPr>
        <w:suppressAutoHyphens w:val="0"/>
        <w:autoSpaceDE w:val="0"/>
        <w:rPr>
          <w:rFonts w:eastAsia="SimSun"/>
          <w:spacing w:val="5"/>
          <w:lang w:val="el-GR"/>
        </w:rPr>
      </w:pPr>
      <w:r w:rsidRPr="00C56140">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C56140" w:rsidRDefault="002F345D" w:rsidP="002F345D">
      <w:pPr>
        <w:suppressAutoHyphens w:val="0"/>
        <w:autoSpaceDE w:val="0"/>
        <w:rPr>
          <w:rFonts w:eastAsia="SimSun"/>
          <w:spacing w:val="5"/>
          <w:lang w:val="el-GR"/>
        </w:rPr>
      </w:pPr>
      <w:r w:rsidRPr="00C56140">
        <w:rPr>
          <w:rFonts w:eastAsia="SimSun"/>
          <w:spacing w:val="5"/>
          <w:lang w:val="el-GR"/>
        </w:rPr>
        <w:t>α) ολική κατάπτωση της εγγύησης καλής εκτέλεσης της σύμβασης,</w:t>
      </w:r>
    </w:p>
    <w:p w14:paraId="29F7E2C4" w14:textId="77777777" w:rsidR="002F345D" w:rsidRPr="00C56140" w:rsidRDefault="002F345D">
      <w:pPr>
        <w:suppressAutoHyphens w:val="0"/>
        <w:autoSpaceDE w:val="0"/>
        <w:rPr>
          <w:rFonts w:eastAsia="SimSun"/>
          <w:spacing w:val="5"/>
          <w:lang w:val="el-GR"/>
        </w:rPr>
      </w:pPr>
      <w:r w:rsidRPr="00C56140">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bookmarkStart w:id="403" w:name="_Hlk126507284"/>
      <w:r w:rsidRPr="00C56140">
        <w:rPr>
          <w:rFonts w:eastAsia="SimSun"/>
          <w:spacing w:val="5"/>
          <w:lang w:val="el-GR"/>
        </w:rPr>
        <w:t>εφόσον προβλέπεται προκαταβολή</w:t>
      </w:r>
      <w:bookmarkEnd w:id="403"/>
      <w:r w:rsidRPr="00C56140">
        <w:rPr>
          <w:rFonts w:eastAsia="SimSun"/>
          <w:spacing w:val="5"/>
          <w:lang w:val="el-GR"/>
        </w:rPr>
        <w:t xml:space="preserve">. </w:t>
      </w:r>
    </w:p>
    <w:p w14:paraId="25C3488E" w14:textId="77777777" w:rsidR="003F0D9A" w:rsidRPr="009A77D3" w:rsidRDefault="003F0D9A">
      <w:pPr>
        <w:suppressAutoHyphens w:val="0"/>
        <w:autoSpaceDE w:val="0"/>
        <w:rPr>
          <w:rFonts w:eastAsia="SimSun"/>
          <w:i/>
          <w:iCs/>
          <w:color w:val="5B9BD5"/>
          <w:spacing w:val="5"/>
          <w:szCs w:val="24"/>
          <w:lang w:val="el-GR"/>
        </w:rPr>
      </w:pPr>
    </w:p>
    <w:p w14:paraId="4FC330C6" w14:textId="77777777" w:rsidR="008338F0" w:rsidRPr="00C56140" w:rsidRDefault="003355E7">
      <w:pPr>
        <w:suppressAutoHyphens w:val="0"/>
        <w:autoSpaceDE w:val="0"/>
        <w:spacing w:after="0"/>
        <w:rPr>
          <w:rFonts w:eastAsia="SimSun"/>
          <w:lang w:val="el-GR"/>
        </w:rPr>
      </w:pPr>
      <w:r w:rsidRPr="00C56140">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C56140">
        <w:rPr>
          <w:lang w:val="el-GR"/>
        </w:rPr>
        <w:t xml:space="preserve"> </w:t>
      </w:r>
      <w:r w:rsidR="003F0D9A" w:rsidRPr="00C56140">
        <w:rPr>
          <w:rFonts w:eastAsia="SimSun"/>
          <w:lang w:val="el-GR"/>
        </w:rPr>
        <w:t xml:space="preserve">Ποινικές ρήτρες δύναται να επιβάλλονται και για πλημμελή εκτέλεση των όρων της σύμβασης </w:t>
      </w:r>
      <w:r w:rsidR="003F0D9A" w:rsidRPr="00570BEB">
        <w:rPr>
          <w:rStyle w:val="ab"/>
          <w:color w:val="000000"/>
          <w:lang w:eastAsia="el-GR"/>
        </w:rPr>
        <w:footnoteReference w:id="26"/>
      </w:r>
      <w:r w:rsidR="003F0D9A" w:rsidRPr="00C56140">
        <w:rPr>
          <w:rFonts w:eastAsia="SimSun"/>
          <w:lang w:val="el-GR"/>
        </w:rPr>
        <w:t>.</w:t>
      </w:r>
    </w:p>
    <w:p w14:paraId="0E32F6D2" w14:textId="77777777" w:rsidR="00A57BD8" w:rsidRPr="00C56140" w:rsidRDefault="00A57BD8">
      <w:pPr>
        <w:suppressAutoHyphens w:val="0"/>
        <w:autoSpaceDE w:val="0"/>
        <w:spacing w:after="0"/>
        <w:rPr>
          <w:rFonts w:eastAsia="SimSun"/>
          <w:lang w:val="el-GR"/>
        </w:rPr>
      </w:pPr>
    </w:p>
    <w:p w14:paraId="5433966D" w14:textId="77777777" w:rsidR="008338F0" w:rsidRPr="00C56140" w:rsidRDefault="003355E7">
      <w:pPr>
        <w:suppressAutoHyphens w:val="0"/>
        <w:autoSpaceDE w:val="0"/>
        <w:spacing w:after="0"/>
        <w:jc w:val="left"/>
        <w:rPr>
          <w:rFonts w:eastAsia="SimSun"/>
          <w:lang w:val="el-GR"/>
        </w:rPr>
      </w:pPr>
      <w:r w:rsidRPr="00C56140">
        <w:rPr>
          <w:rFonts w:eastAsia="SimSun"/>
          <w:lang w:val="el-GR"/>
        </w:rPr>
        <w:t>Οι ποινικές ρήτρες υπολογίζονται ως εξής:</w:t>
      </w:r>
    </w:p>
    <w:p w14:paraId="5A1EC005" w14:textId="77777777" w:rsidR="008338F0" w:rsidRPr="00C56140" w:rsidRDefault="003355E7">
      <w:pPr>
        <w:suppressAutoHyphens w:val="0"/>
        <w:autoSpaceDE w:val="0"/>
        <w:spacing w:after="0"/>
        <w:rPr>
          <w:rFonts w:eastAsia="SimSun"/>
          <w:lang w:val="el-GR"/>
        </w:rPr>
      </w:pPr>
      <w:r w:rsidRPr="00C56140">
        <w:rPr>
          <w:rFonts w:eastAsia="SimSun"/>
          <w:lang w:val="el-GR"/>
        </w:rPr>
        <w:t xml:space="preserve">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w:t>
      </w:r>
      <w:r w:rsidRPr="00C56140">
        <w:rPr>
          <w:rFonts w:eastAsia="SimSun"/>
          <w:lang w:val="el-GR"/>
        </w:rPr>
        <w:lastRenderedPageBreak/>
        <w:t>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C56140" w:rsidRDefault="003355E7">
      <w:pPr>
        <w:suppressAutoHyphens w:val="0"/>
        <w:autoSpaceDE w:val="0"/>
        <w:spacing w:after="0"/>
        <w:rPr>
          <w:rFonts w:eastAsia="SimSun"/>
          <w:lang w:val="el-GR"/>
        </w:rPr>
      </w:pPr>
      <w:r w:rsidRPr="00C56140">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Pr="00C56140" w:rsidRDefault="003355E7">
      <w:pPr>
        <w:suppressAutoHyphens w:val="0"/>
        <w:autoSpaceDE w:val="0"/>
        <w:spacing w:after="0"/>
        <w:rPr>
          <w:rFonts w:eastAsia="SimSun"/>
          <w:lang w:val="el-GR"/>
        </w:rPr>
      </w:pPr>
      <w:r w:rsidRPr="00C56140">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C56140" w:rsidRDefault="00A57BD8">
      <w:pPr>
        <w:suppressAutoHyphens w:val="0"/>
        <w:autoSpaceDE w:val="0"/>
        <w:spacing w:after="0"/>
        <w:rPr>
          <w:rFonts w:eastAsia="SimSun"/>
          <w:lang w:val="el-GR"/>
        </w:rPr>
      </w:pPr>
    </w:p>
    <w:p w14:paraId="5CF89AA5" w14:textId="77777777" w:rsidR="008338F0" w:rsidRPr="00C56140" w:rsidRDefault="003355E7">
      <w:pPr>
        <w:suppressAutoHyphens w:val="0"/>
        <w:autoSpaceDE w:val="0"/>
        <w:spacing w:after="0"/>
        <w:jc w:val="left"/>
        <w:rPr>
          <w:rFonts w:eastAsia="SimSun"/>
          <w:lang w:val="el-GR"/>
        </w:rPr>
      </w:pPr>
      <w:r w:rsidRPr="00C56140">
        <w:rPr>
          <w:rFonts w:eastAsia="SimSun"/>
          <w:lang w:val="el-GR"/>
        </w:rPr>
        <w:t>Το ποσό των ποινικών ρητρών αφαιρείται/συμψηφίζεται από/με την αμοιβή του αναδόχου.</w:t>
      </w:r>
    </w:p>
    <w:p w14:paraId="48519690" w14:textId="40EC5F9D" w:rsidR="008338F0" w:rsidRPr="00C56140" w:rsidRDefault="003355E7">
      <w:pPr>
        <w:suppressAutoHyphens w:val="0"/>
        <w:autoSpaceDE w:val="0"/>
        <w:spacing w:after="0"/>
        <w:rPr>
          <w:rFonts w:eastAsia="SimSun"/>
          <w:lang w:val="el-GR"/>
        </w:rPr>
      </w:pPr>
      <w:r w:rsidRPr="00C56140">
        <w:rPr>
          <w:rFonts w:eastAsia="SimSun"/>
          <w:lang w:val="el-GR"/>
        </w:rPr>
        <w:t>Η επιβολή ποινικών ρητρών δεν στερεί από την αναθέτουσα αρχή το δικαίωμα να κηρύξει τον ανάδοχο έκπτωτο.</w:t>
      </w:r>
    </w:p>
    <w:bookmarkEnd w:id="401"/>
    <w:p w14:paraId="1C26F4DC" w14:textId="77777777" w:rsidR="001052FD" w:rsidRPr="00C56140" w:rsidRDefault="001052FD">
      <w:pPr>
        <w:suppressAutoHyphens w:val="0"/>
        <w:autoSpaceDE w:val="0"/>
        <w:spacing w:after="0"/>
        <w:rPr>
          <w:lang w:val="el-GR"/>
        </w:rPr>
      </w:pPr>
    </w:p>
    <w:p w14:paraId="166797FB" w14:textId="2E1CDB8B" w:rsidR="000C1AAF" w:rsidRPr="00C56140" w:rsidRDefault="000C1AAF" w:rsidP="000C1AAF">
      <w:pPr>
        <w:rPr>
          <w:rFonts w:eastAsia="SimSun"/>
          <w:color w:val="5B9BD5"/>
          <w:spacing w:val="5"/>
          <w:lang w:val="el-GR"/>
        </w:rPr>
      </w:pPr>
      <w:r w:rsidRPr="00C56140">
        <w:rPr>
          <w:rFonts w:eastAsia="SimSun"/>
          <w:b/>
          <w:bCs/>
          <w:lang w:val="el-GR"/>
        </w:rPr>
        <w:t>5.2.1</w:t>
      </w:r>
      <w:r w:rsidRPr="00C56140">
        <w:rPr>
          <w:rFonts w:eastAsia="SimSun"/>
          <w:lang w:val="el-GR"/>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C56140">
        <w:rPr>
          <w:rFonts w:eastAsia="SimSun"/>
          <w:color w:val="5B9BD5"/>
          <w:spacing w:val="5"/>
          <w:lang w:val="el-GR"/>
        </w:rPr>
        <w:t>:</w:t>
      </w:r>
    </w:p>
    <w:p w14:paraId="1F3E3F4B" w14:textId="77777777" w:rsidR="000C1AAF" w:rsidRPr="00C56140" w:rsidRDefault="000C1AAF" w:rsidP="000C1AAF">
      <w:pPr>
        <w:rPr>
          <w:rFonts w:eastAsia="SimSun"/>
          <w:lang w:val="el-GR"/>
        </w:rPr>
      </w:pPr>
      <w:r w:rsidRPr="00C56140">
        <w:rPr>
          <w:rFonts w:eastAsia="SimSun"/>
          <w:lang w:val="el-GR"/>
        </w:rPr>
        <w:t>α) στην περίπτωση της παρ. 7 του άρθρου 105 περί κατακύρωσης και σύναψης σύμβασης</w:t>
      </w:r>
    </w:p>
    <w:p w14:paraId="320EE22F" w14:textId="77777777" w:rsidR="000C1AAF" w:rsidRPr="00C56140" w:rsidRDefault="000C1AAF" w:rsidP="000C1AAF">
      <w:pPr>
        <w:rPr>
          <w:rFonts w:eastAsia="SimSun"/>
          <w:lang w:val="el-GR"/>
        </w:rPr>
      </w:pPr>
      <w:r w:rsidRPr="00C56140">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007F8EC" w14:textId="77777777" w:rsidR="000C1AAF" w:rsidRPr="00C56140" w:rsidRDefault="000C1AAF" w:rsidP="000C1AAF">
      <w:pPr>
        <w:rPr>
          <w:rFonts w:eastAsia="SimSun"/>
          <w:lang w:val="el-GR"/>
        </w:rPr>
      </w:pPr>
      <w:r w:rsidRPr="00C56140">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4CE53306" w14:textId="5EA5A726" w:rsidR="000C1AAF" w:rsidRPr="00C56140" w:rsidRDefault="000C1AAF" w:rsidP="000C1AAF">
      <w:pPr>
        <w:rPr>
          <w:rFonts w:eastAsia="SimSun"/>
          <w:lang w:val="el-GR"/>
        </w:rPr>
      </w:pPr>
      <w:r w:rsidRPr="00C56140">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w:t>
      </w:r>
      <w:r w:rsidR="00DF776D" w:rsidRPr="00C56140">
        <w:rPr>
          <w:rFonts w:eastAsia="SimSun"/>
          <w:lang w:val="el-GR"/>
        </w:rPr>
        <w:t xml:space="preserve"> </w:t>
      </w:r>
      <w:r w:rsidRPr="00C56140">
        <w:rPr>
          <w:rFonts w:eastAsia="SimSun"/>
          <w:lang w:val="el-GR"/>
        </w:rPr>
        <w:t>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C56140">
        <w:rPr>
          <w:lang w:val="el-GR"/>
        </w:rPr>
        <w:t xml:space="preserve"> </w:t>
      </w:r>
      <w:r w:rsidRPr="00C56140">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FE35D5A" w14:textId="77777777" w:rsidR="000C1AAF" w:rsidRPr="00C56140" w:rsidRDefault="000C1AAF" w:rsidP="000C1AAF">
      <w:pPr>
        <w:rPr>
          <w:rFonts w:eastAsia="SimSun"/>
          <w:lang w:val="el-GR"/>
        </w:rPr>
      </w:pPr>
      <w:r w:rsidRPr="00C56140">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0810397" w14:textId="77777777" w:rsidR="000C1AAF" w:rsidRPr="00C56140" w:rsidRDefault="000C1AAF" w:rsidP="000C1AAF">
      <w:pPr>
        <w:rPr>
          <w:rFonts w:eastAsia="SimSun"/>
          <w:lang w:val="el-GR"/>
        </w:rPr>
      </w:pPr>
      <w:r w:rsidRPr="00C56140">
        <w:rPr>
          <w:rFonts w:eastAsia="SimSun"/>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0736CAF" w14:textId="77777777" w:rsidR="000C1AAF" w:rsidRPr="00C56140" w:rsidRDefault="000C1AAF" w:rsidP="000C1AAF">
      <w:pPr>
        <w:rPr>
          <w:rFonts w:eastAsia="SimSun"/>
          <w:lang w:val="el-GR"/>
        </w:rPr>
      </w:pPr>
      <w:r w:rsidRPr="00C56140">
        <w:rPr>
          <w:rFonts w:eastAsia="SimSun"/>
          <w:lang w:val="el-GR"/>
        </w:rPr>
        <w:t>α) ολική κατάπτωση της εγγύησης καλής εκτέλεσης της σύμβασης,</w:t>
      </w:r>
    </w:p>
    <w:p w14:paraId="371D2B39" w14:textId="77777777" w:rsidR="000C1AAF" w:rsidRPr="00C56140" w:rsidRDefault="000C1AAF" w:rsidP="000C1AAF">
      <w:pPr>
        <w:rPr>
          <w:rFonts w:eastAsia="SimSun"/>
          <w:lang w:val="el-GR"/>
        </w:rPr>
      </w:pPr>
      <w:r w:rsidRPr="00C56140">
        <w:rPr>
          <w:rFonts w:eastAsia="SimSun"/>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3D40AC86" w14:textId="77777777" w:rsidR="009B11F9" w:rsidRPr="00C56140" w:rsidRDefault="009B11F9" w:rsidP="009B11F9">
      <w:pPr>
        <w:suppressAutoHyphens w:val="0"/>
        <w:autoSpaceDE w:val="0"/>
        <w:rPr>
          <w:lang w:val="el-GR"/>
        </w:rPr>
      </w:pPr>
      <w:r w:rsidRPr="00C56140">
        <w:rPr>
          <w:lang w:val="el-GR"/>
        </w:rPr>
        <w:t xml:space="preserve">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w:t>
      </w:r>
      <w:r w:rsidRPr="00C56140">
        <w:rPr>
          <w:lang w:val="el-GR"/>
        </w:rPr>
        <w:lastRenderedPageBreak/>
        <w:t>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75276605" w14:textId="77777777" w:rsidR="009B11F9" w:rsidRPr="00C56140" w:rsidRDefault="009B11F9" w:rsidP="009B11F9">
      <w:pPr>
        <w:suppressAutoHyphens w:val="0"/>
        <w:autoSpaceDE w:val="0"/>
        <w:rPr>
          <w:lang w:val="el-GR"/>
        </w:rPr>
      </w:pPr>
      <w:r w:rsidRPr="00C56140">
        <w:rPr>
          <w:lang w:val="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0381C9C0" w14:textId="77777777" w:rsidR="009B11F9" w:rsidRPr="00C56140" w:rsidRDefault="009B11F9" w:rsidP="009B11F9">
      <w:pPr>
        <w:suppressAutoHyphens w:val="0"/>
        <w:autoSpaceDE w:val="0"/>
        <w:rPr>
          <w:lang w:val="el-GR"/>
        </w:rPr>
      </w:pPr>
      <w:r w:rsidRPr="00C56140">
        <w:rPr>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25258F03" w14:textId="77777777" w:rsidR="009B11F9" w:rsidRPr="00C56140" w:rsidRDefault="009B11F9" w:rsidP="009B11F9">
      <w:pPr>
        <w:suppressAutoHyphens w:val="0"/>
        <w:autoSpaceDE w:val="0"/>
        <w:rPr>
          <w:lang w:val="el-GR"/>
        </w:rPr>
      </w:pPr>
      <w:r w:rsidRPr="00C56140">
        <w:rPr>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2CEC2BC6" w14:textId="0EAF130F" w:rsidR="009B11F9" w:rsidRPr="00C56140" w:rsidRDefault="009B11F9" w:rsidP="009B11F9">
      <w:pPr>
        <w:suppressAutoHyphens w:val="0"/>
        <w:autoSpaceDE w:val="0"/>
        <w:rPr>
          <w:i/>
          <w:color w:val="4F81BD"/>
          <w:lang w:val="el-GR"/>
        </w:rPr>
      </w:pPr>
      <w:r w:rsidRPr="00C56140">
        <w:rPr>
          <w:lang w:val="el-GR"/>
        </w:rPr>
        <w:t xml:space="preserve">Π = Συντελεστής προσαύξησης προσδιορισμού της έμμεσης ζημίας που προκαλείται στην αναθέτουσα αρχή από την έκπτωση του αναδόχου ο οποίος λαμβάνει την τιμή </w:t>
      </w:r>
      <w:r w:rsidR="001052FD" w:rsidRPr="00C56140">
        <w:rPr>
          <w:lang w:val="el-GR"/>
        </w:rPr>
        <w:t>1,01</w:t>
      </w:r>
    </w:p>
    <w:p w14:paraId="7B5821EB" w14:textId="77777777" w:rsidR="009B11F9" w:rsidRPr="00C56140" w:rsidRDefault="009B11F9" w:rsidP="009B11F9">
      <w:pPr>
        <w:suppressAutoHyphens w:val="0"/>
        <w:autoSpaceDE w:val="0"/>
        <w:rPr>
          <w:lang w:val="el-GR"/>
        </w:rPr>
      </w:pPr>
      <w:r w:rsidRPr="00C56140">
        <w:rPr>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7F1A3026" w14:textId="450C55BC" w:rsidR="009B11F9" w:rsidRPr="00C56140" w:rsidRDefault="009B11F9" w:rsidP="009B11F9">
      <w:pPr>
        <w:suppressAutoHyphens w:val="0"/>
        <w:autoSpaceDE w:val="0"/>
        <w:rPr>
          <w:rFonts w:eastAsia="SimSun"/>
          <w:i/>
          <w:iCs/>
          <w:color w:val="5B9BD5"/>
          <w:spacing w:val="5"/>
          <w:lang w:val="el-GR"/>
        </w:rPr>
      </w:pPr>
      <w:r w:rsidRPr="00C56140">
        <w:rPr>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του ως άνω νόμου, περί αποκλεισμού οικονομικού φορέα από δημόσιες συμβάσεις.</w:t>
      </w:r>
    </w:p>
    <w:p w14:paraId="770EA98A" w14:textId="77777777" w:rsidR="009B11F9" w:rsidRPr="00C56140" w:rsidRDefault="009B11F9" w:rsidP="000C1AAF">
      <w:pPr>
        <w:rPr>
          <w:rFonts w:eastAsia="SimSun"/>
          <w:lang w:val="el-GR"/>
        </w:rPr>
      </w:pPr>
    </w:p>
    <w:p w14:paraId="47EFC4B0" w14:textId="0CE2B6B6" w:rsidR="000C1AAF" w:rsidRPr="00C56140" w:rsidRDefault="000C1AAF">
      <w:pPr>
        <w:suppressAutoHyphens w:val="0"/>
        <w:autoSpaceDE w:val="0"/>
        <w:spacing w:after="0"/>
        <w:rPr>
          <w:lang w:val="el-GR"/>
        </w:rPr>
      </w:pPr>
    </w:p>
    <w:p w14:paraId="3C721D12" w14:textId="6A2F2376" w:rsidR="000C1AAF" w:rsidRPr="00C56140" w:rsidRDefault="000C1AAF" w:rsidP="000C1AAF">
      <w:pPr>
        <w:suppressAutoHyphens w:val="0"/>
        <w:autoSpaceDE w:val="0"/>
        <w:rPr>
          <w:b/>
          <w:bCs/>
          <w:u w:val="single"/>
          <w:lang w:val="el-GR"/>
        </w:rPr>
      </w:pPr>
      <w:r w:rsidRPr="00C56140">
        <w:rPr>
          <w:b/>
          <w:bCs/>
          <w:u w:val="single"/>
          <w:lang w:val="el-GR"/>
        </w:rPr>
        <w:t>5.2.2 Υλικά</w:t>
      </w:r>
      <w:r w:rsidR="00DF776D" w:rsidRPr="00C56140">
        <w:rPr>
          <w:b/>
          <w:bCs/>
          <w:u w:val="single"/>
          <w:lang w:val="el-GR"/>
        </w:rPr>
        <w:t xml:space="preserve"> </w:t>
      </w:r>
    </w:p>
    <w:p w14:paraId="00D205DF" w14:textId="77777777" w:rsidR="000C1AAF" w:rsidRPr="00C56140" w:rsidRDefault="000C1AAF" w:rsidP="000C1AAF">
      <w:pPr>
        <w:suppressAutoHyphens w:val="0"/>
        <w:autoSpaceDE w:val="0"/>
        <w:rPr>
          <w:lang w:val="el-GR"/>
        </w:rPr>
      </w:pPr>
      <w:r w:rsidRPr="00C56140">
        <w:rPr>
          <w:lang w:val="el-GR"/>
        </w:rPr>
        <w:t>Αν η Προμήθεια υλικών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παραδοθέντων, χωρίς ΦΠΑ.</w:t>
      </w:r>
    </w:p>
    <w:p w14:paraId="1437F6AF" w14:textId="77777777" w:rsidR="000C1AAF" w:rsidRPr="00C56140" w:rsidRDefault="000C1AAF" w:rsidP="000C1AAF">
      <w:pPr>
        <w:suppressAutoHyphens w:val="0"/>
        <w:autoSpaceDE w:val="0"/>
        <w:rPr>
          <w:lang w:val="el-GR"/>
        </w:rPr>
      </w:pPr>
      <w:r w:rsidRPr="00C56140">
        <w:rPr>
          <w:lang w:val="el-GR"/>
        </w:rPr>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41FF53AB" w14:textId="77777777" w:rsidR="000C1AAF" w:rsidRPr="00C56140" w:rsidRDefault="000C1AAF" w:rsidP="000C1AAF">
      <w:pPr>
        <w:suppressAutoHyphens w:val="0"/>
        <w:autoSpaceDE w:val="0"/>
        <w:rPr>
          <w:lang w:val="el-GR"/>
        </w:rPr>
      </w:pPr>
      <w:r w:rsidRPr="00C56140">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7B39A005" w14:textId="77777777" w:rsidR="000C1AAF" w:rsidRPr="00C56140" w:rsidRDefault="000C1AAF" w:rsidP="000C1AAF">
      <w:pPr>
        <w:suppressAutoHyphens w:val="0"/>
        <w:autoSpaceDE w:val="0"/>
        <w:rPr>
          <w:lang w:val="el-GR"/>
        </w:rPr>
      </w:pPr>
      <w:r w:rsidRPr="00C56140">
        <w:rPr>
          <w:lang w:val="el-GR"/>
        </w:rPr>
        <w:lastRenderedPageBreak/>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6CBCE0B1" w14:textId="77777777" w:rsidR="000C1AAF" w:rsidRPr="00C56140" w:rsidRDefault="000C1AAF" w:rsidP="000C1AAF">
      <w:pPr>
        <w:suppressAutoHyphens w:val="0"/>
        <w:autoSpaceDE w:val="0"/>
        <w:rPr>
          <w:lang w:val="el-GR"/>
        </w:rPr>
      </w:pPr>
      <w:r w:rsidRPr="00C56140">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2504D054" w14:textId="77777777" w:rsidR="000C1AAF" w:rsidRPr="00C56140" w:rsidRDefault="000C1AAF" w:rsidP="000C1AAF">
      <w:pPr>
        <w:suppressAutoHyphens w:val="0"/>
        <w:autoSpaceDE w:val="0"/>
        <w:rPr>
          <w:lang w:val="el-GR"/>
        </w:rPr>
      </w:pPr>
      <w:r w:rsidRPr="00C56140">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44B8DAE4" w14:textId="77777777" w:rsidR="000C1AAF" w:rsidRPr="00C56140" w:rsidRDefault="000C1AAF" w:rsidP="000C1AAF">
      <w:pPr>
        <w:suppressAutoHyphens w:val="0"/>
        <w:autoSpaceDE w:val="0"/>
        <w:rPr>
          <w:lang w:val="el-GR"/>
        </w:rPr>
      </w:pPr>
      <w:r w:rsidRPr="00C56140">
        <w:rPr>
          <w:lang w:val="el-GR"/>
        </w:rPr>
        <w:t>Σε περίπτωση ένωσης οικονομικών φορέων, το πρόστιμο και οι τόκοι επιβάλλονται αναλόγως σε όλα τα μέλη της ένωσης.</w:t>
      </w:r>
    </w:p>
    <w:p w14:paraId="02B23566" w14:textId="77777777" w:rsidR="000C1AAF" w:rsidRPr="00C56140" w:rsidRDefault="000C1AAF" w:rsidP="000C1AAF">
      <w:pPr>
        <w:suppressAutoHyphens w:val="0"/>
        <w:autoSpaceDE w:val="0"/>
        <w:rPr>
          <w:b/>
          <w:bCs/>
          <w:u w:val="single"/>
          <w:lang w:val="el-GR"/>
        </w:rPr>
      </w:pPr>
      <w:r w:rsidRPr="00C56140">
        <w:rPr>
          <w:b/>
          <w:bCs/>
          <w:u w:val="single"/>
          <w:lang w:val="el-GR"/>
        </w:rPr>
        <w:t xml:space="preserve">5.2.3 Υπηρεσίες </w:t>
      </w:r>
    </w:p>
    <w:p w14:paraId="09B731FF" w14:textId="77777777" w:rsidR="000C1AAF" w:rsidRPr="00C56140" w:rsidRDefault="000C1AAF" w:rsidP="000C1AAF">
      <w:pPr>
        <w:suppressAutoHyphens w:val="0"/>
        <w:autoSpaceDE w:val="0"/>
        <w:rPr>
          <w:lang w:val="el-GR"/>
        </w:rPr>
      </w:pPr>
      <w:r w:rsidRPr="00C56140">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C56140" w:rsidRDefault="000C1AAF" w:rsidP="000C1AAF">
      <w:pPr>
        <w:suppressAutoHyphens w:val="0"/>
        <w:autoSpaceDE w:val="0"/>
        <w:rPr>
          <w:lang w:val="el-GR"/>
        </w:rPr>
      </w:pPr>
      <w:r w:rsidRPr="00C56140">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C56140" w:rsidRDefault="000C1AAF" w:rsidP="000C1AAF">
      <w:pPr>
        <w:suppressAutoHyphens w:val="0"/>
        <w:autoSpaceDE w:val="0"/>
        <w:rPr>
          <w:lang w:val="el-GR"/>
        </w:rPr>
      </w:pPr>
      <w:r w:rsidRPr="00C56140">
        <w:rPr>
          <w:lang w:val="el-GR"/>
        </w:rPr>
        <w:t>Οι ποινικές ρήτρες υπολογίζονται ως εξής:</w:t>
      </w:r>
    </w:p>
    <w:p w14:paraId="4D758C51" w14:textId="77777777" w:rsidR="000C1AAF" w:rsidRPr="00C56140" w:rsidRDefault="000C1AAF" w:rsidP="000C1AAF">
      <w:pPr>
        <w:suppressAutoHyphens w:val="0"/>
        <w:autoSpaceDE w:val="0"/>
        <w:rPr>
          <w:lang w:val="el-GR"/>
        </w:rPr>
      </w:pPr>
      <w:r w:rsidRPr="00C56140">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C56140" w:rsidRDefault="000C1AAF" w:rsidP="000C1AAF">
      <w:pPr>
        <w:suppressAutoHyphens w:val="0"/>
        <w:autoSpaceDE w:val="0"/>
        <w:rPr>
          <w:lang w:val="el-GR"/>
        </w:rPr>
      </w:pPr>
      <w:r w:rsidRPr="00C56140">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C56140" w:rsidRDefault="000C1AAF" w:rsidP="000C1AAF">
      <w:pPr>
        <w:suppressAutoHyphens w:val="0"/>
        <w:autoSpaceDE w:val="0"/>
        <w:rPr>
          <w:lang w:val="el-GR"/>
        </w:rPr>
      </w:pPr>
      <w:r w:rsidRPr="00C56140">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C56140" w:rsidRDefault="000C1AAF" w:rsidP="000C1AAF">
      <w:pPr>
        <w:suppressAutoHyphens w:val="0"/>
        <w:autoSpaceDE w:val="0"/>
        <w:rPr>
          <w:lang w:val="el-GR"/>
        </w:rPr>
      </w:pPr>
      <w:r w:rsidRPr="00C56140">
        <w:rPr>
          <w:lang w:val="el-GR"/>
        </w:rPr>
        <w:t>Το ποσό των ποινικών ρητρών αφαιρείται/συμψηφίζεται από/με την αμοιβή του αναδόχου.</w:t>
      </w:r>
    </w:p>
    <w:p w14:paraId="20EC9EC3" w14:textId="77777777" w:rsidR="000C1AAF" w:rsidRPr="00C56140" w:rsidRDefault="000C1AAF" w:rsidP="000C1AAF">
      <w:pPr>
        <w:suppressAutoHyphens w:val="0"/>
        <w:autoSpaceDE w:val="0"/>
        <w:rPr>
          <w:lang w:val="el-GR"/>
        </w:rPr>
      </w:pPr>
      <w:r w:rsidRPr="00C56140">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C56140" w:rsidRDefault="000C1AAF">
      <w:pPr>
        <w:suppressAutoHyphens w:val="0"/>
        <w:autoSpaceDE w:val="0"/>
        <w:spacing w:after="0"/>
        <w:rPr>
          <w:lang w:val="el-GR"/>
        </w:rPr>
      </w:pPr>
    </w:p>
    <w:p w14:paraId="7D09FE5B" w14:textId="77777777" w:rsidR="008338F0" w:rsidRPr="00C56140" w:rsidRDefault="003355E7" w:rsidP="003A109E">
      <w:pPr>
        <w:pStyle w:val="21"/>
        <w:rPr>
          <w:rFonts w:cs="Tahoma"/>
          <w:lang w:val="el-GR"/>
        </w:rPr>
      </w:pPr>
      <w:r w:rsidRPr="00C56140">
        <w:rPr>
          <w:rFonts w:cs="Tahoma"/>
          <w:lang w:val="el-GR"/>
        </w:rPr>
        <w:tab/>
      </w:r>
      <w:bookmarkStart w:id="404" w:name="_Ref55324340"/>
      <w:bookmarkStart w:id="405" w:name="_Toc97194327"/>
      <w:bookmarkStart w:id="406" w:name="_Toc97194461"/>
      <w:bookmarkStart w:id="407" w:name="_Toc167222875"/>
      <w:r w:rsidRPr="00C56140">
        <w:rPr>
          <w:rFonts w:cs="Tahoma"/>
          <w:lang w:val="el-GR"/>
        </w:rPr>
        <w:t>Διοικητικές προσφυγές κατά τη διαδικασία εκτέλεσης</w:t>
      </w:r>
      <w:bookmarkEnd w:id="404"/>
      <w:bookmarkEnd w:id="405"/>
      <w:bookmarkEnd w:id="406"/>
      <w:bookmarkEnd w:id="407"/>
      <w:r w:rsidRPr="00C56140">
        <w:rPr>
          <w:rFonts w:cs="Tahoma"/>
          <w:lang w:val="el-GR"/>
        </w:rPr>
        <w:t xml:space="preserve"> </w:t>
      </w:r>
    </w:p>
    <w:p w14:paraId="036FE66B" w14:textId="6A78DC88" w:rsidR="00672DE1" w:rsidRPr="00C56140" w:rsidRDefault="00672DE1" w:rsidP="00672DE1">
      <w:pPr>
        <w:suppressAutoHyphens w:val="0"/>
        <w:autoSpaceDE w:val="0"/>
        <w:rPr>
          <w:lang w:val="el-GR"/>
        </w:rPr>
      </w:pPr>
      <w:r w:rsidRPr="00C56140">
        <w:rPr>
          <w:lang w:val="el-GR"/>
        </w:rPr>
        <w:t xml:space="preserve">Ο ανάδοχος μπορεί κατά των αποφάσεων που επιβάλλουν σε βάρος του κυρώσεις, δυνάμει των όρων των άρθρων </w:t>
      </w:r>
      <w:r w:rsidRPr="00C56140">
        <w:rPr>
          <w:rFonts w:eastAsia="SimSun"/>
          <w:lang w:val="el-GR"/>
        </w:rPr>
        <w:fldChar w:fldCharType="begin"/>
      </w:r>
      <w:r w:rsidRPr="00C56140">
        <w:rPr>
          <w:rFonts w:eastAsia="SimSun"/>
          <w:lang w:val="el-GR"/>
        </w:rPr>
        <w:instrText xml:space="preserve"> REF _Ref496607484 \r \h  \* MERGEFORMAT </w:instrText>
      </w:r>
      <w:r w:rsidRPr="00C56140">
        <w:rPr>
          <w:rFonts w:eastAsia="SimSun"/>
          <w:lang w:val="el-GR"/>
        </w:rPr>
      </w:r>
      <w:r w:rsidRPr="00C56140">
        <w:rPr>
          <w:rFonts w:eastAsia="SimSun"/>
          <w:lang w:val="el-GR"/>
        </w:rPr>
        <w:fldChar w:fldCharType="separate"/>
      </w:r>
      <w:r w:rsidR="00CB4F34">
        <w:rPr>
          <w:rFonts w:eastAsia="SimSun"/>
          <w:lang w:val="el-GR"/>
        </w:rPr>
        <w:t>5.2</w:t>
      </w:r>
      <w:r w:rsidRPr="00C56140">
        <w:rPr>
          <w:rFonts w:eastAsia="SimSun"/>
          <w:lang w:val="el-GR"/>
        </w:rPr>
        <w:fldChar w:fldCharType="end"/>
      </w:r>
      <w:r w:rsidRPr="00C56140">
        <w:rPr>
          <w:lang w:val="el-GR"/>
        </w:rPr>
        <w:t xml:space="preserve"> (Κήρυξη οικονομικού φορέα εκπτώτου - Κυρώσεις) και 6.4. (Απόρριψη παραδοτέων </w:t>
      </w:r>
      <w:r w:rsidRPr="00C56140">
        <w:rPr>
          <w:lang w:val="el-GR"/>
        </w:rPr>
        <w:lastRenderedPageBreak/>
        <w:t>– Αντικατάσταση), καθώς και κατ΄ εφαρμογή των συμβατικών όρων</w:t>
      </w:r>
      <w:r w:rsidR="007A1CF5" w:rsidRPr="00C56140">
        <w:rPr>
          <w:lang w:val="el-GR"/>
        </w:rPr>
        <w:t>,</w:t>
      </w:r>
      <w:r w:rsidRPr="00C56140">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Pr="00C56140" w:rsidRDefault="00672DE1" w:rsidP="00672DE1">
      <w:pPr>
        <w:suppressAutoHyphens w:val="0"/>
        <w:autoSpaceDE w:val="0"/>
        <w:rPr>
          <w:lang w:val="el-GR"/>
        </w:rPr>
      </w:pPr>
      <w:r w:rsidRPr="00C56140">
        <w:rPr>
          <w:lang w:val="el-GR"/>
        </w:rPr>
        <w:t xml:space="preserve">Επί της προσφυγής αποφασίζει το αρμοδίως αποφαινόμενο όργανο, ύστερα από γνωμοδότηση του προβλεπόμενου </w:t>
      </w:r>
      <w:r w:rsidR="005052FB" w:rsidRPr="00C56140">
        <w:rPr>
          <w:lang w:val="el-GR"/>
        </w:rPr>
        <w:t xml:space="preserve">της περίπτωσης δ΄ της παραγράφου 11 </w:t>
      </w:r>
      <w:r w:rsidRPr="00C56140">
        <w:rPr>
          <w:lang w:val="el-GR"/>
        </w:rPr>
        <w:t>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Pr="00C56140" w:rsidRDefault="00672DE1" w:rsidP="00F1622E">
      <w:pPr>
        <w:rPr>
          <w:lang w:val="el-GR"/>
        </w:rPr>
      </w:pPr>
    </w:p>
    <w:p w14:paraId="2CC4A419" w14:textId="77777777" w:rsidR="00F1622E" w:rsidRPr="00C56140" w:rsidRDefault="00F1622E" w:rsidP="00F1622E">
      <w:pPr>
        <w:rPr>
          <w:lang w:val="el-GR"/>
        </w:rPr>
      </w:pPr>
    </w:p>
    <w:p w14:paraId="0ED80B95" w14:textId="77777777" w:rsidR="005550B0" w:rsidRPr="00C56140" w:rsidRDefault="005550B0" w:rsidP="00F82A8D">
      <w:pPr>
        <w:pStyle w:val="21"/>
        <w:rPr>
          <w:rFonts w:cs="Tahoma"/>
          <w:b w:val="0"/>
          <w:lang w:val="el-GR"/>
        </w:rPr>
      </w:pPr>
      <w:bookmarkStart w:id="408" w:name="_Toc13748951"/>
      <w:r w:rsidRPr="00C56140">
        <w:rPr>
          <w:rFonts w:cs="Tahoma"/>
          <w:lang w:val="el-GR"/>
        </w:rPr>
        <w:tab/>
      </w:r>
      <w:bookmarkStart w:id="409" w:name="_Toc97194328"/>
      <w:bookmarkStart w:id="410" w:name="_Toc97194462"/>
      <w:bookmarkStart w:id="411" w:name="_Toc167222876"/>
      <w:r w:rsidRPr="00C56140">
        <w:rPr>
          <w:rFonts w:cs="Tahoma"/>
          <w:lang w:val="el-GR"/>
        </w:rPr>
        <w:t>Δικαστική επίλυση διαφορών</w:t>
      </w:r>
      <w:bookmarkEnd w:id="408"/>
      <w:bookmarkEnd w:id="409"/>
      <w:bookmarkEnd w:id="410"/>
      <w:bookmarkEnd w:id="411"/>
    </w:p>
    <w:p w14:paraId="114104F6" w14:textId="17ED5E3C" w:rsidR="005052FB" w:rsidRPr="00C56140" w:rsidRDefault="005052FB" w:rsidP="005052FB">
      <w:pPr>
        <w:rPr>
          <w:b/>
          <w:sz w:val="24"/>
          <w:lang w:val="el-GR"/>
        </w:rPr>
      </w:pPr>
      <w:r w:rsidRPr="00C56140">
        <w:rPr>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C56140">
        <w:rPr>
          <w:rStyle w:val="0"/>
          <w:lang w:val="el-GR"/>
        </w:rPr>
        <w:footnoteReference w:id="27"/>
      </w:r>
      <w:r w:rsidRPr="00C56140">
        <w:rPr>
          <w:lang w:val="el-GR"/>
        </w:rPr>
        <w:t>.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w:t>
      </w:r>
      <w:r w:rsidR="004369EA" w:rsidRPr="004369EA">
        <w:rPr>
          <w:lang w:val="el-GR"/>
        </w:rPr>
        <w:t xml:space="preserve"> 5.</w:t>
      </w:r>
      <w:r w:rsidR="004369EA" w:rsidRPr="007C2AFB">
        <w:rPr>
          <w:lang w:val="el-GR"/>
        </w:rPr>
        <w:t>3</w:t>
      </w:r>
      <w:r w:rsidRPr="00C56140">
        <w:rPr>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70BEB" w:rsidRDefault="005550B0" w:rsidP="005550B0">
      <w:pPr>
        <w:suppressAutoHyphens w:val="0"/>
        <w:autoSpaceDE w:val="0"/>
        <w:rPr>
          <w:lang w:val="el-GR"/>
        </w:rPr>
      </w:pPr>
    </w:p>
    <w:p w14:paraId="5E5B11FA" w14:textId="77777777" w:rsidR="00036CBD" w:rsidRPr="00C56140" w:rsidRDefault="00036CBD" w:rsidP="00CE12C7">
      <w:pPr>
        <w:rPr>
          <w:lang w:val="el-GR"/>
        </w:rPr>
      </w:pPr>
    </w:p>
    <w:p w14:paraId="66CD902A" w14:textId="77777777" w:rsidR="008338F0" w:rsidRPr="00C56140" w:rsidRDefault="00BB5BD6" w:rsidP="00A848D1">
      <w:pPr>
        <w:pStyle w:val="10"/>
        <w:rPr>
          <w:rFonts w:cs="Tahoma"/>
          <w:szCs w:val="22"/>
        </w:rPr>
      </w:pPr>
      <w:bookmarkStart w:id="413" w:name="_Ref75870221"/>
      <w:bookmarkStart w:id="414" w:name="_Toc97194463"/>
      <w:bookmarkStart w:id="415" w:name="_Toc167222877"/>
      <w:r w:rsidRPr="00C56140">
        <w:rPr>
          <w:rFonts w:cs="Tahoma"/>
          <w:szCs w:val="22"/>
        </w:rPr>
        <w:lastRenderedPageBreak/>
        <w:t xml:space="preserve">ΧΡΟΝΟΣ ΚΑΙ ΤΡΟΠΟΣ </w:t>
      </w:r>
      <w:r w:rsidR="003355E7" w:rsidRPr="00C56140">
        <w:rPr>
          <w:rFonts w:cs="Tahoma"/>
          <w:szCs w:val="22"/>
        </w:rPr>
        <w:t>ΕΚΤΕΛΕΣΗΣ</w:t>
      </w:r>
      <w:bookmarkEnd w:id="413"/>
      <w:bookmarkEnd w:id="414"/>
      <w:bookmarkEnd w:id="415"/>
      <w:r w:rsidR="003355E7" w:rsidRPr="00C56140">
        <w:rPr>
          <w:rFonts w:cs="Tahoma"/>
          <w:szCs w:val="22"/>
        </w:rPr>
        <w:t xml:space="preserve"> </w:t>
      </w:r>
    </w:p>
    <w:p w14:paraId="77208E1F" w14:textId="77777777" w:rsidR="008338F0" w:rsidRPr="00C56140" w:rsidRDefault="003355E7" w:rsidP="003A109E">
      <w:pPr>
        <w:pStyle w:val="21"/>
        <w:rPr>
          <w:rFonts w:cs="Tahoma"/>
          <w:lang w:val="el-GR"/>
        </w:rPr>
      </w:pPr>
      <w:r w:rsidRPr="00C56140">
        <w:rPr>
          <w:rFonts w:cs="Tahoma"/>
          <w:lang w:val="el-GR"/>
        </w:rPr>
        <w:tab/>
      </w:r>
      <w:bookmarkStart w:id="416" w:name="_Ref63782029"/>
      <w:bookmarkStart w:id="417" w:name="_Toc97194329"/>
      <w:bookmarkStart w:id="418" w:name="_Toc97194464"/>
      <w:bookmarkStart w:id="419" w:name="_Toc167222878"/>
      <w:r w:rsidRPr="00C56140">
        <w:rPr>
          <w:rFonts w:cs="Tahoma"/>
          <w:lang w:val="el-GR"/>
        </w:rPr>
        <w:t>Παρακολούθηση της σύμβασης</w:t>
      </w:r>
      <w:bookmarkEnd w:id="416"/>
      <w:bookmarkEnd w:id="417"/>
      <w:bookmarkEnd w:id="418"/>
      <w:bookmarkEnd w:id="419"/>
      <w:r w:rsidRPr="00C56140">
        <w:rPr>
          <w:rFonts w:cs="Tahoma"/>
          <w:lang w:val="el-GR"/>
        </w:rPr>
        <w:t xml:space="preserve"> </w:t>
      </w:r>
    </w:p>
    <w:p w14:paraId="36F9268F" w14:textId="61EED128" w:rsidR="00CE12C7" w:rsidRPr="00C56140" w:rsidRDefault="00512083">
      <w:pPr>
        <w:rPr>
          <w:lang w:val="el-GR"/>
        </w:rPr>
      </w:pPr>
      <w:r w:rsidRPr="00C56140">
        <w:rPr>
          <w:lang w:val="el-GR"/>
        </w:rPr>
        <w:t xml:space="preserve">6.1.1. </w:t>
      </w:r>
      <w:bookmarkStart w:id="420" w:name="_Hlk9421248"/>
      <w:r w:rsidRPr="00C56140">
        <w:rPr>
          <w:lang w:val="el-GR"/>
        </w:rPr>
        <w:t>Η παρακολούθηση της εκτέλεσης της Σύμβασης και η διοίκηση αυτής θα διενεργ</w:t>
      </w:r>
      <w:r w:rsidR="005052FB" w:rsidRPr="00C56140">
        <w:rPr>
          <w:lang w:val="el-GR"/>
        </w:rPr>
        <w:t xml:space="preserve">ηθεί </w:t>
      </w:r>
      <w:r w:rsidR="007D792E" w:rsidRPr="00C56140">
        <w:rPr>
          <w:lang w:val="el-GR"/>
        </w:rPr>
        <w:t xml:space="preserve">από ειδική </w:t>
      </w:r>
      <w:r w:rsidR="002333E4" w:rsidRPr="00C56140">
        <w:rPr>
          <w:lang w:val="el-GR"/>
        </w:rPr>
        <w:t>Ε</w:t>
      </w:r>
      <w:r w:rsidR="007D792E" w:rsidRPr="00C56140">
        <w:rPr>
          <w:lang w:val="el-GR"/>
        </w:rPr>
        <w:t xml:space="preserve">πιτροπή </w:t>
      </w:r>
      <w:r w:rsidR="000653F1" w:rsidRPr="00C56140">
        <w:rPr>
          <w:lang w:val="el-GR"/>
        </w:rPr>
        <w:t xml:space="preserve">(τριμελή ή πενταμελή) </w:t>
      </w:r>
      <w:r w:rsidR="007D792E" w:rsidRPr="00C56140">
        <w:rPr>
          <w:lang w:val="el-GR"/>
        </w:rPr>
        <w:t>η οποία θα ορισθεί με απόφαση της αναθέτουσας αρχής</w:t>
      </w:r>
      <w:r w:rsidR="00CE12C7" w:rsidRPr="00C56140">
        <w:rPr>
          <w:lang w:val="el-GR"/>
        </w:rPr>
        <w:t xml:space="preserve"> και</w:t>
      </w:r>
      <w:r w:rsidR="00DF776D" w:rsidRPr="00C56140">
        <w:rPr>
          <w:lang w:val="el-GR"/>
        </w:rPr>
        <w:t xml:space="preserve"> </w:t>
      </w:r>
      <w:r w:rsidR="00CE12C7" w:rsidRPr="00C56140">
        <w:rPr>
          <w:lang w:val="el-GR"/>
        </w:rPr>
        <w:t>η οποία θα εισηγείται,</w:t>
      </w:r>
      <w:r w:rsidR="00DF776D" w:rsidRPr="00C56140">
        <w:rPr>
          <w:lang w:val="el-GR"/>
        </w:rPr>
        <w:t xml:space="preserve"> </w:t>
      </w:r>
      <w:r w:rsidR="00CE12C7" w:rsidRPr="00C56140">
        <w:rPr>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Pr="00C56140" w:rsidRDefault="00512083" w:rsidP="00512083">
      <w:pPr>
        <w:rPr>
          <w:lang w:val="el-GR"/>
        </w:rPr>
      </w:pPr>
      <w:r w:rsidRPr="00C56140">
        <w:rPr>
          <w:lang w:val="el-GR"/>
        </w:rPr>
        <w:t xml:space="preserve">Με υπόδειξη του Κυρίου του Έργου μπορεί να </w:t>
      </w:r>
      <w:r w:rsidR="002333E4" w:rsidRPr="00C56140">
        <w:rPr>
          <w:lang w:val="el-GR"/>
        </w:rPr>
        <w:t>ορίζονται</w:t>
      </w:r>
      <w:r w:rsidRPr="00C56140">
        <w:rPr>
          <w:lang w:val="el-GR"/>
        </w:rPr>
        <w:t xml:space="preserve"> εκπρόσωποί του, οι οποίοι θα συμμετέχουν </w:t>
      </w:r>
      <w:r w:rsidR="007D792E" w:rsidRPr="00C56140">
        <w:rPr>
          <w:lang w:val="el-GR"/>
        </w:rPr>
        <w:t xml:space="preserve">στην </w:t>
      </w:r>
      <w:r w:rsidR="002333E4" w:rsidRPr="00C56140">
        <w:rPr>
          <w:lang w:val="el-GR"/>
        </w:rPr>
        <w:t>Ε</w:t>
      </w:r>
      <w:r w:rsidR="007D792E" w:rsidRPr="00C56140">
        <w:rPr>
          <w:lang w:val="el-GR"/>
        </w:rPr>
        <w:t xml:space="preserve">πιτροπή </w:t>
      </w:r>
      <w:r w:rsidR="002333E4" w:rsidRPr="00C56140">
        <w:rPr>
          <w:lang w:val="el-GR"/>
        </w:rPr>
        <w:t>Π</w:t>
      </w:r>
      <w:r w:rsidRPr="00C56140">
        <w:rPr>
          <w:lang w:val="el-GR"/>
        </w:rPr>
        <w:t>αρακολούθηση</w:t>
      </w:r>
      <w:r w:rsidR="007D792E" w:rsidRPr="00C56140">
        <w:rPr>
          <w:lang w:val="el-GR"/>
        </w:rPr>
        <w:t>ς</w:t>
      </w:r>
      <w:r w:rsidRPr="00C56140">
        <w:rPr>
          <w:lang w:val="el-GR"/>
        </w:rPr>
        <w:t xml:space="preserve"> της σύμβασης. </w:t>
      </w:r>
    </w:p>
    <w:p w14:paraId="298CE33D" w14:textId="148212FE" w:rsidR="00B71CAC" w:rsidRPr="00C81122" w:rsidRDefault="007D792E" w:rsidP="00512083">
      <w:pPr>
        <w:rPr>
          <w:lang w:val="el-GR"/>
        </w:rPr>
      </w:pPr>
      <w:r w:rsidRPr="00C56140">
        <w:rPr>
          <w:lang w:val="el-GR"/>
        </w:rPr>
        <w:t xml:space="preserve">Η αρμόδια </w:t>
      </w:r>
      <w:r w:rsidR="002333E4" w:rsidRPr="00C56140">
        <w:rPr>
          <w:lang w:val="el-GR"/>
        </w:rPr>
        <w:t>Ε</w:t>
      </w:r>
      <w:r w:rsidRPr="00C56140">
        <w:rPr>
          <w:lang w:val="el-GR"/>
        </w:rPr>
        <w:t xml:space="preserve">πιτροπή </w:t>
      </w:r>
      <w:r w:rsidR="002333E4" w:rsidRPr="00C56140">
        <w:rPr>
          <w:lang w:val="el-GR"/>
        </w:rPr>
        <w:t>Π</w:t>
      </w:r>
      <w:r w:rsidRPr="00C56140">
        <w:rPr>
          <w:lang w:val="el-GR"/>
        </w:rPr>
        <w:t>αρακολού</w:t>
      </w:r>
      <w:r w:rsidR="002333E4" w:rsidRPr="00C56140">
        <w:rPr>
          <w:lang w:val="el-GR"/>
        </w:rPr>
        <w:t>θη</w:t>
      </w:r>
      <w:r w:rsidRPr="00C56140">
        <w:rPr>
          <w:lang w:val="el-GR"/>
        </w:rPr>
        <w:t xml:space="preserve">σης </w:t>
      </w:r>
      <w:r w:rsidR="002333E4" w:rsidRPr="00C56140">
        <w:rPr>
          <w:lang w:val="el-GR"/>
        </w:rPr>
        <w:t>δύναται να αποστέλλει</w:t>
      </w:r>
      <w:r w:rsidR="00512083" w:rsidRPr="00C56140">
        <w:rPr>
          <w:lang w:val="el-GR"/>
        </w:rPr>
        <w:t xml:space="preserve"> </w:t>
      </w:r>
      <w:r w:rsidR="002333E4" w:rsidRPr="00C56140">
        <w:rPr>
          <w:lang w:val="el-GR"/>
        </w:rPr>
        <w:t>έγγραφα</w:t>
      </w:r>
      <w:r w:rsidR="00512083" w:rsidRPr="00C56140">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C56140">
        <w:rPr>
          <w:lang w:val="el-GR"/>
        </w:rPr>
        <w:t>,</w:t>
      </w:r>
      <w:r w:rsidR="00512083" w:rsidRPr="00C56140">
        <w:rPr>
          <w:lang w:val="el-GR"/>
        </w:rPr>
        <w:t xml:space="preserve"> καθώς και τον έλεγχο συμμόρφωσης του αναδόχου με τους όρους αυτής.</w:t>
      </w:r>
    </w:p>
    <w:p w14:paraId="671B146C" w14:textId="77777777" w:rsidR="00B71CAC" w:rsidRPr="00C56140" w:rsidRDefault="00B71CAC" w:rsidP="00512083">
      <w:pPr>
        <w:rPr>
          <w:lang w:val="el-GR"/>
        </w:rPr>
      </w:pPr>
    </w:p>
    <w:p w14:paraId="1E1BEFB6" w14:textId="5ED80051" w:rsidR="006D30AC" w:rsidRPr="00C56140" w:rsidRDefault="00B71CAC" w:rsidP="00B71CAC">
      <w:pPr>
        <w:rPr>
          <w:lang w:val="el-GR"/>
        </w:rPr>
      </w:pPr>
      <w:r w:rsidRPr="00C56140">
        <w:rPr>
          <w:lang w:val="el-GR"/>
        </w:rPr>
        <w:t xml:space="preserve">6.1.1 </w:t>
      </w:r>
      <w:r w:rsidR="006D30AC" w:rsidRPr="00C56140">
        <w:rPr>
          <w:lang w:val="el-GR"/>
        </w:rPr>
        <w:t xml:space="preserve">Για την παρακολούθηση της σύμβασης προμήθειας συγκροτείται τριμελής ή πενταμελής Επιτροπή Παρακολούθησης και Παραλαβής που συγκροτείται σύμφωνα με το Άρθρο 221 παρ. 11 β) του Ν.4412/16 και κατά τα οριζόμενα στο άρθρο 208 του ως άνω νόμου με απόφαση του αρμόδιου οργάνου της αναθέτουσας αρχής. Εφόσον απαιτούνται ειδικές γνώσεις, ένα τουλάχιστον μέλος της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 </w:t>
      </w:r>
    </w:p>
    <w:p w14:paraId="30C7DB21" w14:textId="77777777" w:rsidR="006D30AC" w:rsidRPr="00C56140" w:rsidRDefault="006D30AC" w:rsidP="006D30AC">
      <w:pPr>
        <w:rPr>
          <w:lang w:val="el-GR"/>
        </w:rPr>
      </w:pPr>
      <w:r w:rsidRPr="00C56140">
        <w:rPr>
          <w:lang w:val="el-GR"/>
        </w:rPr>
        <w:t xml:space="preserve">Με υπόδειξη του Κυρίου του Έργου μπορεί να ορίζονται εκπρόσωποί του, οι οποίοι θα συμμετέχουν στην Επιτροπή Παρακολούθησης και Παραλαβής της σύμβασης. </w:t>
      </w:r>
    </w:p>
    <w:p w14:paraId="7E2E5BCC" w14:textId="77777777" w:rsidR="006D30AC" w:rsidRPr="00C56140" w:rsidRDefault="006D30AC" w:rsidP="006D30AC">
      <w:pPr>
        <w:rPr>
          <w:lang w:val="el-GR"/>
        </w:rPr>
      </w:pPr>
      <w:r w:rsidRPr="00C56140">
        <w:rPr>
          <w:lang w:val="el-GR"/>
        </w:rPr>
        <w:t>Η Επιτροπή Παρακολούθησης και Παραλαβής θα εισηγείται, στο αρμόδιο αποφαινόμενο όργανο ήτοι, το Διοικητικό Συμβούλιο της Αναθέτουσας Αρχής,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384A701" w14:textId="6433D841" w:rsidR="006D30AC" w:rsidRPr="00C56140" w:rsidRDefault="006D30AC" w:rsidP="006D30AC">
      <w:pPr>
        <w:rPr>
          <w:lang w:val="el-GR"/>
        </w:rPr>
      </w:pPr>
      <w:r w:rsidRPr="00C56140">
        <w:rPr>
          <w:lang w:val="el-GR"/>
        </w:rPr>
        <w:t>Η Επιτροπή Παρακολούθησης και Παραλαβής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r w:rsidR="00DF776D" w:rsidRPr="00C56140">
        <w:rPr>
          <w:lang w:val="el-GR"/>
        </w:rPr>
        <w:t xml:space="preserve"> </w:t>
      </w:r>
    </w:p>
    <w:p w14:paraId="2307C1FC" w14:textId="77777777" w:rsidR="006D30AC" w:rsidRPr="00C56140" w:rsidRDefault="006D30AC" w:rsidP="006D30AC">
      <w:pPr>
        <w:rPr>
          <w:lang w:val="el-GR"/>
        </w:rPr>
      </w:pPr>
      <w:r w:rsidRPr="00C56140">
        <w:rPr>
          <w:lang w:val="el-GR"/>
        </w:rPr>
        <w:t>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w:t>
      </w:r>
    </w:p>
    <w:p w14:paraId="5209402E" w14:textId="7BA9943E" w:rsidR="006D30AC" w:rsidRPr="00C56140" w:rsidRDefault="006D30AC" w:rsidP="006D30AC">
      <w:pPr>
        <w:rPr>
          <w:lang w:val="el-GR"/>
        </w:rPr>
      </w:pPr>
      <w:r w:rsidRPr="00C56140">
        <w:rPr>
          <w:lang w:val="el-GR"/>
        </w:rPr>
        <w:t>Για την εξέταση των προβλεπόμενων ενστάσεων και προσφυγών, που υποβάλλονται ενώπιον της αναθέτουσας αρχής, συγκροτείται ειδικό γνωμοδοτικό όργανο, τριμελές ή πενταμελές (Επιτροπή αξιολόγησης ενστάσεων), τα μέλη του οποίου είναι διαφορετικά από τα μέλη του γνωμοδοτικο</w:t>
      </w:r>
    </w:p>
    <w:bookmarkEnd w:id="420"/>
    <w:p w14:paraId="1E69F45B" w14:textId="77777777" w:rsidR="008338F0" w:rsidRPr="00C56140" w:rsidRDefault="003355E7" w:rsidP="003A109E">
      <w:pPr>
        <w:pStyle w:val="21"/>
        <w:rPr>
          <w:rFonts w:cs="Tahoma"/>
          <w:lang w:val="el-GR"/>
        </w:rPr>
      </w:pPr>
      <w:r w:rsidRPr="00C56140">
        <w:rPr>
          <w:rFonts w:cs="Tahoma"/>
          <w:lang w:val="el-GR"/>
        </w:rPr>
        <w:lastRenderedPageBreak/>
        <w:tab/>
      </w:r>
      <w:bookmarkStart w:id="421" w:name="_Toc97194330"/>
      <w:bookmarkStart w:id="422" w:name="_Toc97194465"/>
      <w:bookmarkStart w:id="423" w:name="_Toc167222879"/>
      <w:r w:rsidRPr="00C56140">
        <w:rPr>
          <w:rFonts w:cs="Tahoma"/>
          <w:lang w:val="el-GR"/>
        </w:rPr>
        <w:t>Διάρκεια σύμβασης</w:t>
      </w:r>
      <w:bookmarkEnd w:id="421"/>
      <w:bookmarkEnd w:id="422"/>
      <w:bookmarkEnd w:id="423"/>
      <w:r w:rsidRPr="00C56140">
        <w:rPr>
          <w:rFonts w:cs="Tahoma"/>
          <w:lang w:val="el-GR"/>
        </w:rPr>
        <w:t xml:space="preserve"> </w:t>
      </w:r>
    </w:p>
    <w:p w14:paraId="61D003E7" w14:textId="68F2E681" w:rsidR="008702D8" w:rsidRPr="00C56140" w:rsidRDefault="003355E7" w:rsidP="00B8545D">
      <w:pPr>
        <w:rPr>
          <w:lang w:val="el-GR"/>
        </w:rPr>
      </w:pPr>
      <w:r w:rsidRPr="00C56140">
        <w:rPr>
          <w:lang w:val="el-GR"/>
        </w:rPr>
        <w:t xml:space="preserve">6.2.1. </w:t>
      </w:r>
      <w:r w:rsidR="008702D8" w:rsidRPr="006B380C">
        <w:rPr>
          <w:lang w:val="el-GR"/>
        </w:rPr>
        <w:t xml:space="preserve">Η συνολική </w:t>
      </w:r>
      <w:r w:rsidR="008702D8" w:rsidRPr="006B380C">
        <w:rPr>
          <w:b/>
          <w:lang w:val="el-GR"/>
        </w:rPr>
        <w:t>διάρκεια</w:t>
      </w:r>
      <w:r w:rsidR="008702D8" w:rsidRPr="006B380C">
        <w:rPr>
          <w:lang w:val="el-GR"/>
        </w:rPr>
        <w:t xml:space="preserve"> της σύμβασης ορίζεται σε</w:t>
      </w:r>
      <w:r w:rsidR="00B235C7" w:rsidRPr="006B380C">
        <w:rPr>
          <w:lang w:val="el-GR"/>
        </w:rPr>
        <w:t xml:space="preserve"> </w:t>
      </w:r>
      <w:r w:rsidR="00EB3C3A" w:rsidRPr="00570BEB">
        <w:rPr>
          <w:lang w:val="el-GR"/>
        </w:rPr>
        <w:t>είκοσι τέσσερις (24)</w:t>
      </w:r>
      <w:r w:rsidR="008702D8" w:rsidRPr="00570BEB">
        <w:rPr>
          <w:lang w:val="el-GR"/>
        </w:rPr>
        <w:t xml:space="preserve"> μήνες</w:t>
      </w:r>
      <w:r w:rsidR="008702D8" w:rsidRPr="006B380C">
        <w:rPr>
          <w:lang w:val="el-GR"/>
        </w:rPr>
        <w:t xml:space="preserve"> και</w:t>
      </w:r>
      <w:r w:rsidR="0029613C" w:rsidRPr="006B380C">
        <w:rPr>
          <w:lang w:val="el-GR"/>
        </w:rPr>
        <w:t xml:space="preserve"> </w:t>
      </w:r>
      <w:r w:rsidR="008702D8" w:rsidRPr="006B380C">
        <w:rPr>
          <w:lang w:val="el-GR"/>
        </w:rPr>
        <w:t>νοείται το χρονι</w:t>
      </w:r>
      <w:r w:rsidR="008702D8" w:rsidRPr="006B380C">
        <w:rPr>
          <w:lang w:val="el-GR"/>
        </w:rPr>
        <w:softHyphen/>
        <w:t>κό διάστημα από την ημερομηνία υπογραφής της σύμβασης</w:t>
      </w:r>
      <w:r w:rsidR="00E1337D" w:rsidRPr="006B380C">
        <w:rPr>
          <w:lang w:val="el-GR"/>
        </w:rPr>
        <w:t xml:space="preserve"> </w:t>
      </w:r>
      <w:r w:rsidR="008702D8" w:rsidRPr="006B380C">
        <w:rPr>
          <w:lang w:val="el-GR"/>
        </w:rPr>
        <w:t xml:space="preserve">έως την υποβολή του τελευταίου παραδοτέου σύμφωνα με το αναλυτικό χρονοδιάγραμμα </w:t>
      </w:r>
      <w:r w:rsidR="00C90A04" w:rsidRPr="006B380C">
        <w:rPr>
          <w:lang w:val="el-GR"/>
        </w:rPr>
        <w:t xml:space="preserve">που περιλαμβάνεται στο </w:t>
      </w:r>
      <w:hyperlink w:anchor="_ΠΑΡΑΡΤΗΜΑ_Ι_–" w:history="1">
        <w:r w:rsidR="004255F2" w:rsidRPr="00570BEB">
          <w:rPr>
            <w:rStyle w:val="-"/>
            <w:lang w:val="el-GR"/>
          </w:rPr>
          <w:t>ΠΑΡΑΡΤΗΜΑ Ι – Αναλυτική Περιγραφή Φυσικού και Οικονομικού Αντικειμένου της Σύμβασης</w:t>
        </w:r>
      </w:hyperlink>
      <w:r w:rsidR="00673490" w:rsidRPr="006B380C">
        <w:rPr>
          <w:lang w:val="el-GR"/>
        </w:rPr>
        <w:t xml:space="preserve"> της παρούσας. </w:t>
      </w:r>
      <w:r w:rsidR="008702D8" w:rsidRPr="006B380C">
        <w:rPr>
          <w:lang w:val="el-GR"/>
        </w:rPr>
        <w:t>Επισημαίνεται ότι στη συνολική διάρκεια</w:t>
      </w:r>
      <w:r w:rsidR="00E1337D" w:rsidRPr="006B380C">
        <w:rPr>
          <w:lang w:val="el-GR"/>
        </w:rPr>
        <w:t xml:space="preserve"> </w:t>
      </w:r>
      <w:r w:rsidR="008702D8" w:rsidRPr="006B380C">
        <w:rPr>
          <w:lang w:val="el-GR"/>
        </w:rPr>
        <w:t xml:space="preserve">περιλαμβάνεται και ο χρόνος που θα απαιτηθεί για την παραλαβή των ενδιάμεσων φάσεων ή παραδοτέων </w:t>
      </w:r>
      <w:r w:rsidR="008702D8" w:rsidRPr="006B380C">
        <w:rPr>
          <w:u w:val="single"/>
          <w:lang w:val="el-GR"/>
        </w:rPr>
        <w:t>μέχρι την παράδοση και του</w:t>
      </w:r>
      <w:r w:rsidR="008702D8" w:rsidRPr="00C56140">
        <w:rPr>
          <w:u w:val="single"/>
          <w:lang w:val="el-GR"/>
        </w:rPr>
        <w:t xml:space="preserve"> τελευταίου παραδοτέου που ορίζει τη λήξη της σύμβαση</w:t>
      </w:r>
      <w:r w:rsidR="008702D8" w:rsidRPr="00C56140">
        <w:rPr>
          <w:lang w:val="el-GR"/>
        </w:rPr>
        <w:t xml:space="preserve">ς και την έναρξη της οριστικής παραλαβής του έργου. </w:t>
      </w:r>
    </w:p>
    <w:p w14:paraId="23229412" w14:textId="5CC56759" w:rsidR="008338F0" w:rsidRPr="00C56140" w:rsidRDefault="003355E7">
      <w:pPr>
        <w:rPr>
          <w:lang w:val="el-GR"/>
        </w:rPr>
      </w:pPr>
      <w:r w:rsidRPr="00C56140">
        <w:rPr>
          <w:lang w:val="el-GR"/>
        </w:rPr>
        <w:t>6.2.2. Η</w:t>
      </w:r>
      <w:r w:rsidR="00E1337D" w:rsidRPr="00C56140">
        <w:rPr>
          <w:lang w:val="el-GR"/>
        </w:rPr>
        <w:t xml:space="preserve"> </w:t>
      </w:r>
      <w:r w:rsidRPr="00C56140">
        <w:rPr>
          <w:lang w:val="el-GR"/>
        </w:rPr>
        <w:t>συνολική διάρκεια της σύμβασης μπορεί να παρατείνεται μετά από</w:t>
      </w:r>
      <w:r w:rsidR="00E1337D" w:rsidRPr="00C56140">
        <w:rPr>
          <w:lang w:val="el-GR"/>
        </w:rPr>
        <w:t xml:space="preserve"> </w:t>
      </w:r>
      <w:r w:rsidRPr="00C56140">
        <w:rPr>
          <w:lang w:val="el-GR"/>
        </w:rPr>
        <w:t>αιτιολογημένη απόφαση της αναθέτουσας αρχής μέχρι το 50% αυτής ύστερα από σχετικό αίτημα του</w:t>
      </w:r>
      <w:r w:rsidR="00E1337D" w:rsidRPr="00C56140">
        <w:rPr>
          <w:lang w:val="el-GR"/>
        </w:rPr>
        <w:t xml:space="preserve"> </w:t>
      </w:r>
      <w:r w:rsidRPr="00C56140">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C56140">
        <w:rPr>
          <w:lang w:val="el-GR"/>
        </w:rPr>
        <w:t>.</w:t>
      </w:r>
      <w:r w:rsidRPr="00C56140">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C56140">
        <w:rPr>
          <w:lang w:val="el-GR"/>
        </w:rPr>
        <w:t xml:space="preserve">την παρ. </w:t>
      </w:r>
      <w:r w:rsidR="00673490" w:rsidRPr="00C56140">
        <w:rPr>
          <w:lang w:val="el-GR"/>
        </w:rPr>
        <w:fldChar w:fldCharType="begin"/>
      </w:r>
      <w:r w:rsidR="00673490" w:rsidRPr="00C56140">
        <w:rPr>
          <w:lang w:val="el-GR"/>
        </w:rPr>
        <w:instrText xml:space="preserve"> REF _Ref496607484 \r \h </w:instrText>
      </w:r>
      <w:r w:rsidR="00DF02B0" w:rsidRPr="00C56140">
        <w:rPr>
          <w:lang w:val="el-GR"/>
        </w:rPr>
        <w:instrText xml:space="preserve"> \* MERGEFORMAT </w:instrText>
      </w:r>
      <w:r w:rsidR="00673490" w:rsidRPr="00C56140">
        <w:rPr>
          <w:lang w:val="el-GR"/>
        </w:rPr>
      </w:r>
      <w:r w:rsidR="00673490" w:rsidRPr="00C56140">
        <w:rPr>
          <w:lang w:val="el-GR"/>
        </w:rPr>
        <w:fldChar w:fldCharType="separate"/>
      </w:r>
      <w:r w:rsidR="00CB4F34">
        <w:rPr>
          <w:lang w:val="el-GR"/>
        </w:rPr>
        <w:t>5.2</w:t>
      </w:r>
      <w:r w:rsidR="00673490" w:rsidRPr="00C56140">
        <w:rPr>
          <w:lang w:val="el-GR"/>
        </w:rPr>
        <w:fldChar w:fldCharType="end"/>
      </w:r>
      <w:r w:rsidRPr="00C56140">
        <w:rPr>
          <w:lang w:val="el-GR"/>
        </w:rPr>
        <w:t xml:space="preserve"> της παρούσας.</w:t>
      </w:r>
    </w:p>
    <w:p w14:paraId="3BF20712" w14:textId="77777777" w:rsidR="00BA2DC9" w:rsidRPr="00C56140" w:rsidRDefault="00BA2DC9">
      <w:pPr>
        <w:rPr>
          <w:lang w:val="el-GR"/>
        </w:rPr>
      </w:pPr>
    </w:p>
    <w:p w14:paraId="00974E0F" w14:textId="77777777" w:rsidR="008338F0" w:rsidRPr="00C56140" w:rsidRDefault="003355E7" w:rsidP="003A109E">
      <w:pPr>
        <w:pStyle w:val="21"/>
        <w:rPr>
          <w:rFonts w:cs="Tahoma"/>
          <w:lang w:val="el-GR"/>
        </w:rPr>
      </w:pPr>
      <w:r w:rsidRPr="00C56140">
        <w:rPr>
          <w:rFonts w:cs="Tahoma"/>
          <w:lang w:val="el-GR"/>
        </w:rPr>
        <w:tab/>
      </w:r>
      <w:bookmarkStart w:id="424" w:name="_Ref40954198"/>
      <w:bookmarkStart w:id="425" w:name="_Ref55381059"/>
      <w:bookmarkStart w:id="426" w:name="_Toc97194331"/>
      <w:bookmarkStart w:id="427" w:name="_Toc97194466"/>
      <w:bookmarkStart w:id="428" w:name="_Toc167222880"/>
      <w:r w:rsidRPr="00C56140">
        <w:rPr>
          <w:rFonts w:cs="Tahoma"/>
          <w:lang w:val="el-GR"/>
        </w:rPr>
        <w:t>Παραλαβή του αντικειμένου της σύμβασης</w:t>
      </w:r>
      <w:bookmarkEnd w:id="424"/>
      <w:bookmarkEnd w:id="425"/>
      <w:bookmarkEnd w:id="426"/>
      <w:bookmarkEnd w:id="427"/>
      <w:bookmarkEnd w:id="428"/>
      <w:r w:rsidRPr="00C56140">
        <w:rPr>
          <w:rFonts w:cs="Tahoma"/>
          <w:lang w:val="el-GR"/>
        </w:rPr>
        <w:t xml:space="preserve"> </w:t>
      </w:r>
    </w:p>
    <w:p w14:paraId="05D2736E" w14:textId="36A3C867" w:rsidR="00B8528C" w:rsidRPr="00C56140" w:rsidRDefault="00B8528C" w:rsidP="00B8528C">
      <w:pPr>
        <w:rPr>
          <w:lang w:val="el-GR"/>
        </w:rPr>
      </w:pPr>
      <w:bookmarkStart w:id="429" w:name="_Hlk520910148"/>
      <w:r w:rsidRPr="00C56140">
        <w:rPr>
          <w:b/>
          <w:lang w:val="el-GR"/>
        </w:rPr>
        <w:t>6.3.1</w:t>
      </w:r>
      <w:r w:rsidRPr="00C56140">
        <w:rPr>
          <w:lang w:val="el-GR"/>
        </w:rPr>
        <w:t xml:space="preserve"> </w:t>
      </w:r>
      <w:r w:rsidR="007958BF" w:rsidRPr="00C56140">
        <w:rPr>
          <w:lang w:val="el-GR"/>
        </w:rPr>
        <w:t>Η παραλαβή των παρεχόμενων υπηρεσιών ή παραδοτέων γίνεται από επιτροπή παραλαβής (τριμελής ή πενταμελής) που συγκροτείται, σύμφωνα με το άρθρο 221, κατά τα αναλυτικώς αναφερόμενα στο Παράρτημα Ι της παρούσας όπου περιγράφεται η διαδικασία ελέγχου ανά φάση υλοποίησης καθώς και το χρονοδιάγραμμα παράδοσης.</w:t>
      </w:r>
    </w:p>
    <w:p w14:paraId="0611ACAB" w14:textId="77777777" w:rsidR="00B8528C" w:rsidRPr="00C56140" w:rsidRDefault="00B8528C" w:rsidP="00B8528C">
      <w:pPr>
        <w:rPr>
          <w:lang w:val="el-GR"/>
        </w:rPr>
      </w:pPr>
      <w:r w:rsidRPr="00C56140">
        <w:rPr>
          <w:b/>
          <w:lang w:val="el-GR"/>
        </w:rPr>
        <w:t>6.3.2</w:t>
      </w:r>
      <w:r w:rsidRPr="00C5614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9E11F18" w:rsidR="00B8528C" w:rsidRPr="00C56140" w:rsidRDefault="00B8528C" w:rsidP="00B8528C">
      <w:pPr>
        <w:rPr>
          <w:lang w:val="el-GR"/>
        </w:rPr>
      </w:pPr>
      <w:r w:rsidRPr="00C56140">
        <w:rPr>
          <w:b/>
          <w:lang w:val="el-GR"/>
        </w:rPr>
        <w:t>6.3.3</w:t>
      </w:r>
      <w:r w:rsidRPr="00C5614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r w:rsidR="00C41115" w:rsidRPr="00C56140">
        <w:rPr>
          <w:lang w:val="el-GR"/>
        </w:rPr>
        <w:t>καταλληλόλητα</w:t>
      </w:r>
      <w:r w:rsidRPr="00C56140">
        <w:rPr>
          <w:lang w:val="el-GR"/>
        </w:rPr>
        <w:t xml:space="preserve"> των παρεχόμενων υπηρεσιών ή παραδοτέων και συνεπώς αν μπορούν οι τελευταίες να καλύψουν τις σχετικές ανάγκες. </w:t>
      </w:r>
    </w:p>
    <w:p w14:paraId="4B693BD3" w14:textId="77777777" w:rsidR="00B8528C" w:rsidRPr="00C56140" w:rsidRDefault="00B8528C" w:rsidP="00B8528C">
      <w:pPr>
        <w:rPr>
          <w:lang w:val="el-GR"/>
        </w:rPr>
      </w:pPr>
      <w:r w:rsidRPr="00C56140">
        <w:rPr>
          <w:b/>
          <w:lang w:val="el-GR"/>
        </w:rPr>
        <w:t>6.3.4</w:t>
      </w:r>
      <w:r w:rsidRPr="00C56140">
        <w:rPr>
          <w:lang w:val="el-GR"/>
        </w:rPr>
        <w:t xml:space="preserve"> Για την εφαρμογή της προηγούμενης παραγράφου ορίζονται τα ακόλουθα: </w:t>
      </w:r>
    </w:p>
    <w:p w14:paraId="1F28E519" w14:textId="7D81A54F" w:rsidR="00B8528C" w:rsidRPr="00C56140" w:rsidRDefault="00B8528C" w:rsidP="00B8528C">
      <w:pPr>
        <w:rPr>
          <w:lang w:val="el-GR"/>
        </w:rPr>
      </w:pPr>
      <w:r w:rsidRPr="00C56140">
        <w:rPr>
          <w:lang w:val="el-GR"/>
        </w:rPr>
        <w:t xml:space="preserve">α) Στην περίπτωση που διαπιστωθεί ότι, δεν επηρεάζεται η </w:t>
      </w:r>
      <w:r w:rsidR="00A321C8" w:rsidRPr="00C56140">
        <w:rPr>
          <w:lang w:val="el-GR"/>
        </w:rPr>
        <w:t>καταλληλόλητα</w:t>
      </w:r>
      <w:r w:rsidRPr="00C56140">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EE9A295" w14:textId="1D5FA4C5" w:rsidR="00B8528C" w:rsidRPr="00C56140" w:rsidRDefault="00B8528C" w:rsidP="00B8528C">
      <w:pPr>
        <w:rPr>
          <w:lang w:val="el-GR"/>
        </w:rPr>
      </w:pPr>
      <w:r w:rsidRPr="00C56140">
        <w:rPr>
          <w:lang w:val="el-GR"/>
        </w:rPr>
        <w:t xml:space="preserve">β) Αν διαπιστωθεί ότι επηρεάζεται η </w:t>
      </w:r>
      <w:r w:rsidR="00A321C8" w:rsidRPr="00C56140">
        <w:rPr>
          <w:lang w:val="el-GR"/>
        </w:rPr>
        <w:t>καταλληλόλητα</w:t>
      </w:r>
      <w:r w:rsidRPr="00C56140">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C56140" w:rsidRDefault="00B8528C" w:rsidP="00B8528C">
      <w:pPr>
        <w:rPr>
          <w:lang w:val="el-GR"/>
        </w:rPr>
      </w:pPr>
      <w:r w:rsidRPr="00C56140">
        <w:rPr>
          <w:b/>
          <w:lang w:val="el-GR"/>
        </w:rPr>
        <w:lastRenderedPageBreak/>
        <w:t>6.3.5</w:t>
      </w:r>
      <w:r w:rsidRPr="00C56140">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77777777" w:rsidR="00B8528C" w:rsidRPr="00C56140" w:rsidRDefault="00B8528C" w:rsidP="00B8528C">
      <w:pPr>
        <w:rPr>
          <w:lang w:val="el-GR"/>
        </w:rPr>
      </w:pPr>
      <w:r w:rsidRPr="00C56140">
        <w:rPr>
          <w:b/>
          <w:lang w:val="el-GR"/>
        </w:rPr>
        <w:t>6.3.6</w:t>
      </w:r>
      <w:r w:rsidRPr="00C56140">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Pr="00C56140" w:rsidRDefault="00BB555C">
      <w:pPr>
        <w:rPr>
          <w:lang w:val="el-GR"/>
        </w:rPr>
      </w:pPr>
      <w:bookmarkStart w:id="430" w:name="_Hlk9421462"/>
      <w:bookmarkEnd w:id="429"/>
    </w:p>
    <w:bookmarkEnd w:id="430"/>
    <w:p w14:paraId="775CD989" w14:textId="77777777" w:rsidR="008338F0" w:rsidRPr="00C56140" w:rsidRDefault="003355E7" w:rsidP="003A109E">
      <w:pPr>
        <w:pStyle w:val="21"/>
        <w:rPr>
          <w:rFonts w:cs="Tahoma"/>
          <w:lang w:val="el-GR"/>
        </w:rPr>
      </w:pPr>
      <w:r w:rsidRPr="00C56140">
        <w:rPr>
          <w:rFonts w:cs="Tahoma"/>
          <w:lang w:val="el-GR"/>
        </w:rPr>
        <w:tab/>
      </w:r>
      <w:bookmarkStart w:id="431" w:name="_Ref496625354"/>
      <w:bookmarkStart w:id="432" w:name="_Toc97194332"/>
      <w:bookmarkStart w:id="433" w:name="_Toc97194467"/>
      <w:bookmarkStart w:id="434" w:name="_Toc167222881"/>
      <w:r w:rsidRPr="00C56140">
        <w:rPr>
          <w:rFonts w:cs="Tahoma"/>
          <w:lang w:val="el-GR"/>
        </w:rPr>
        <w:t>Απόρριψη παραδοτέων – Αντικατάσταση</w:t>
      </w:r>
      <w:bookmarkEnd w:id="431"/>
      <w:bookmarkEnd w:id="432"/>
      <w:bookmarkEnd w:id="433"/>
      <w:bookmarkEnd w:id="434"/>
      <w:r w:rsidRPr="00C56140">
        <w:rPr>
          <w:rFonts w:cs="Tahoma"/>
          <w:lang w:val="el-GR"/>
        </w:rPr>
        <w:t xml:space="preserve"> </w:t>
      </w:r>
    </w:p>
    <w:p w14:paraId="40124ED0" w14:textId="0326C59A" w:rsidR="000653F1" w:rsidRPr="00C56140" w:rsidRDefault="000653F1" w:rsidP="000653F1">
      <w:pPr>
        <w:rPr>
          <w:lang w:val="el-GR"/>
        </w:rPr>
      </w:pPr>
      <w:r w:rsidRPr="00C56140">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w:t>
      </w:r>
      <w:r w:rsidR="003714F7">
        <w:rPr>
          <w:rFonts w:eastAsia="SimSun"/>
          <w:lang w:val="el-GR"/>
        </w:rPr>
        <w:t xml:space="preserve"> 5.2 </w:t>
      </w:r>
      <w:r w:rsidRPr="00C56140">
        <w:rPr>
          <w:rFonts w:eastAsia="SimSun"/>
          <w:lang w:val="el-GR"/>
        </w:rPr>
        <w:t>της παρούσας, λόγω εκπρόθεσμης παράδοσης.</w:t>
      </w:r>
    </w:p>
    <w:p w14:paraId="196646B9" w14:textId="77777777" w:rsidR="000653F1" w:rsidRPr="00C56140" w:rsidRDefault="000653F1" w:rsidP="000653F1">
      <w:pPr>
        <w:rPr>
          <w:lang w:val="el-GR"/>
        </w:rPr>
      </w:pPr>
      <w:r w:rsidRPr="00C56140">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00A6051" w14:textId="77777777" w:rsidR="00BB555C" w:rsidRPr="00C56140" w:rsidRDefault="00BB555C" w:rsidP="00BB555C">
      <w:pPr>
        <w:rPr>
          <w:rFonts w:eastAsia="SimSun"/>
          <w:b/>
          <w:bCs/>
          <w:lang w:val="el-GR"/>
        </w:rPr>
      </w:pPr>
    </w:p>
    <w:p w14:paraId="53DC0279" w14:textId="77777777" w:rsidR="00804A55" w:rsidRPr="00C56140" w:rsidRDefault="00804A55">
      <w:pPr>
        <w:rPr>
          <w:i/>
          <w:iCs/>
          <w:color w:val="5B9BD5"/>
          <w:spacing w:val="5"/>
          <w:kern w:val="1"/>
          <w:lang w:val="el-GR"/>
        </w:rPr>
      </w:pPr>
      <w:bookmarkStart w:id="435" w:name="_Toc74566947"/>
      <w:bookmarkStart w:id="436" w:name="_Toc74566948"/>
      <w:bookmarkStart w:id="437" w:name="_Toc74566949"/>
      <w:bookmarkStart w:id="438" w:name="_Toc74566950"/>
      <w:bookmarkStart w:id="439" w:name="_Toc74566951"/>
      <w:bookmarkEnd w:id="435"/>
      <w:bookmarkEnd w:id="436"/>
      <w:bookmarkEnd w:id="437"/>
      <w:bookmarkEnd w:id="438"/>
      <w:bookmarkEnd w:id="439"/>
    </w:p>
    <w:p w14:paraId="4500152F" w14:textId="77777777" w:rsidR="008338F0" w:rsidRPr="009A77D3" w:rsidRDefault="003355E7" w:rsidP="003329FF">
      <w:pPr>
        <w:pStyle w:val="10"/>
        <w:numPr>
          <w:ilvl w:val="0"/>
          <w:numId w:val="0"/>
        </w:numPr>
        <w:ind w:left="432" w:hanging="432"/>
        <w:rPr>
          <w:rFonts w:cs="Tahoma"/>
          <w:lang w:val="el-GR"/>
        </w:rPr>
      </w:pPr>
      <w:bookmarkStart w:id="440" w:name="_Toc97194469"/>
      <w:bookmarkStart w:id="441" w:name="_Toc167222882"/>
      <w:r w:rsidRPr="009A77D3">
        <w:rPr>
          <w:rFonts w:cs="Tahoma"/>
          <w:lang w:val="el-GR"/>
        </w:rPr>
        <w:lastRenderedPageBreak/>
        <w:t>ΠΑΡΑΡΤΗΜΑΤΑ</w:t>
      </w:r>
      <w:bookmarkEnd w:id="440"/>
      <w:bookmarkEnd w:id="441"/>
    </w:p>
    <w:p w14:paraId="2F397AAD" w14:textId="77777777" w:rsidR="008338F0" w:rsidRPr="00C56140" w:rsidRDefault="003355E7" w:rsidP="003329FF">
      <w:pPr>
        <w:pStyle w:val="21"/>
        <w:numPr>
          <w:ilvl w:val="0"/>
          <w:numId w:val="0"/>
        </w:numPr>
        <w:tabs>
          <w:tab w:val="clear" w:pos="567"/>
        </w:tabs>
        <w:rPr>
          <w:rFonts w:cs="Tahoma"/>
          <w:lang w:val="el-GR"/>
        </w:rPr>
      </w:pPr>
      <w:bookmarkStart w:id="442" w:name="_ΠΑΡΑΡΤΗΜΑ_Ι_–"/>
      <w:bookmarkStart w:id="443" w:name="_Ref496625830"/>
      <w:bookmarkStart w:id="444" w:name="_Toc97194334"/>
      <w:bookmarkStart w:id="445" w:name="_Toc97194470"/>
      <w:bookmarkStart w:id="446" w:name="_Toc167222883"/>
      <w:bookmarkStart w:id="447" w:name="_Ref496625399"/>
      <w:bookmarkEnd w:id="442"/>
      <w:r w:rsidRPr="00C56140">
        <w:rPr>
          <w:rFonts w:cs="Tahoma"/>
          <w:lang w:val="el-GR"/>
        </w:rPr>
        <w:t>ΠΑΡΑΡΤΗΜΑ Ι – Αναλυτική Περιγραφή Φυσικού και Οικονομικού Αντικειμένου της Σύμβασης</w:t>
      </w:r>
      <w:bookmarkEnd w:id="443"/>
      <w:bookmarkEnd w:id="444"/>
      <w:bookmarkEnd w:id="445"/>
      <w:bookmarkEnd w:id="446"/>
      <w:r w:rsidRPr="00C56140">
        <w:rPr>
          <w:rFonts w:cs="Tahoma"/>
          <w:lang w:val="el-GR"/>
        </w:rPr>
        <w:t xml:space="preserve"> </w:t>
      </w:r>
      <w:bookmarkEnd w:id="447"/>
    </w:p>
    <w:p w14:paraId="40306800" w14:textId="77777777" w:rsidR="008338F0" w:rsidRPr="00C56140" w:rsidRDefault="00A22261" w:rsidP="001415E6">
      <w:pPr>
        <w:pStyle w:val="1"/>
      </w:pPr>
      <w:bookmarkStart w:id="448" w:name="_Toc97194335"/>
      <w:bookmarkStart w:id="449" w:name="_Toc97194471"/>
      <w:bookmarkStart w:id="450" w:name="_Ref97199257"/>
      <w:bookmarkStart w:id="451" w:name="_Toc167222884"/>
      <w:r w:rsidRPr="00C56140">
        <w:t>Περιβάλλον της Σύμβασης</w:t>
      </w:r>
      <w:bookmarkEnd w:id="448"/>
      <w:bookmarkEnd w:id="449"/>
      <w:bookmarkEnd w:id="450"/>
      <w:bookmarkEnd w:id="451"/>
    </w:p>
    <w:p w14:paraId="1C12AAC2" w14:textId="77777777" w:rsidR="00EE109D" w:rsidRPr="00C56140" w:rsidRDefault="00EE109D" w:rsidP="00CD2A7F">
      <w:pPr>
        <w:rPr>
          <w:rFonts w:eastAsia="SimSun"/>
          <w:lang w:val="el-GR"/>
        </w:rPr>
      </w:pPr>
      <w:bookmarkStart w:id="452" w:name="_Toc516836612"/>
      <w:bookmarkStart w:id="453" w:name="_Toc45706959"/>
      <w:bookmarkStart w:id="454" w:name="_Toc46478230"/>
    </w:p>
    <w:p w14:paraId="132D9764" w14:textId="77777777" w:rsidR="004D1C23" w:rsidRPr="00C56140" w:rsidRDefault="004D1C23" w:rsidP="00967A9D">
      <w:pPr>
        <w:pStyle w:val="20"/>
      </w:pPr>
      <w:bookmarkStart w:id="455" w:name="_Toc97194336"/>
      <w:bookmarkStart w:id="456" w:name="_Toc167222885"/>
      <w:r w:rsidRPr="00C56140">
        <w:t>Εμπλεκόμενοι στην υλοποίηση της Σύμβασης</w:t>
      </w:r>
      <w:bookmarkEnd w:id="452"/>
      <w:bookmarkEnd w:id="453"/>
      <w:bookmarkEnd w:id="454"/>
      <w:bookmarkEnd w:id="455"/>
      <w:bookmarkEnd w:id="456"/>
    </w:p>
    <w:p w14:paraId="571592AC" w14:textId="77777777" w:rsidR="004D1C23" w:rsidRPr="00C56140" w:rsidRDefault="004D1C23" w:rsidP="00EF2204">
      <w:pPr>
        <w:rPr>
          <w:lang w:val="el-GR"/>
        </w:rPr>
      </w:pPr>
      <w:r w:rsidRPr="00C56140">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3D417F" w:rsidRPr="00526611" w14:paraId="28DA94F0" w14:textId="77777777" w:rsidTr="00AB1716">
        <w:tc>
          <w:tcPr>
            <w:tcW w:w="3397" w:type="dxa"/>
            <w:vAlign w:val="center"/>
          </w:tcPr>
          <w:p w14:paraId="02C1E28C" w14:textId="77777777" w:rsidR="003D417F" w:rsidRPr="003C5C7D" w:rsidRDefault="003D417F" w:rsidP="003D417F">
            <w:pPr>
              <w:widowControl w:val="0"/>
              <w:suppressAutoHyphens w:val="0"/>
              <w:spacing w:after="0"/>
              <w:rPr>
                <w:lang w:val="el-GR" w:eastAsia="en-US"/>
              </w:rPr>
            </w:pPr>
            <w:r w:rsidRPr="003C5C7D">
              <w:rPr>
                <w:lang w:val="el-GR" w:eastAsia="en-US"/>
              </w:rPr>
              <w:t>Φορέας Υλοποίησης</w:t>
            </w:r>
          </w:p>
        </w:tc>
        <w:tc>
          <w:tcPr>
            <w:tcW w:w="2530" w:type="dxa"/>
            <w:vAlign w:val="center"/>
          </w:tcPr>
          <w:p w14:paraId="631CD0E0" w14:textId="2FA49BF2" w:rsidR="003D417F" w:rsidRPr="003C5C7D" w:rsidRDefault="003D417F" w:rsidP="003D417F">
            <w:pPr>
              <w:widowControl w:val="0"/>
              <w:suppressAutoHyphens w:val="0"/>
              <w:spacing w:after="0"/>
              <w:rPr>
                <w:lang w:val="el-GR" w:eastAsia="en-US"/>
              </w:rPr>
            </w:pPr>
            <w:r w:rsidRPr="003C5C7D">
              <w:rPr>
                <w:lang w:val="el-GR" w:eastAsia="en-US"/>
              </w:rPr>
              <w:t>Κοινωνία της Πληροφορίας Μ.Α.Ε</w:t>
            </w:r>
          </w:p>
        </w:tc>
        <w:tc>
          <w:tcPr>
            <w:tcW w:w="3928" w:type="dxa"/>
            <w:vAlign w:val="center"/>
          </w:tcPr>
          <w:p w14:paraId="1E2E19D7" w14:textId="77777777" w:rsidR="00CB4F34" w:rsidRPr="00CB4F34" w:rsidRDefault="003D417F" w:rsidP="00CD2A7F">
            <w:pPr>
              <w:rPr>
                <w:rFonts w:eastAsia="SimSun"/>
                <w:lang w:val="el-GR"/>
              </w:rPr>
            </w:pPr>
            <w:r w:rsidRPr="003C5C7D">
              <w:rPr>
                <w:lang w:val="el-GR" w:eastAsia="en-US"/>
              </w:rPr>
              <w:t xml:space="preserve">Βλ. Παρ. </w:t>
            </w:r>
            <w:r w:rsidR="003C5C7D" w:rsidRPr="003C5C7D">
              <w:rPr>
                <w:lang w:val="el-GR" w:eastAsia="en-US"/>
              </w:rPr>
              <w:t>1.1.1</w:t>
            </w:r>
            <w:r w:rsidRPr="003C5C7D">
              <w:rPr>
                <w:lang w:val="el-GR" w:eastAsia="en-US"/>
              </w:rPr>
              <w:fldChar w:fldCharType="begin"/>
            </w:r>
            <w:r w:rsidRPr="003C5C7D">
              <w:rPr>
                <w:lang w:val="el-GR" w:eastAsia="en-US"/>
              </w:rPr>
              <w:instrText xml:space="preserve"> REF _Ref51336725 \h  \* MERGEFORMAT </w:instrText>
            </w:r>
            <w:r w:rsidRPr="003C5C7D">
              <w:rPr>
                <w:lang w:val="el-GR" w:eastAsia="en-US"/>
              </w:rPr>
            </w:r>
            <w:r w:rsidRPr="003C5C7D">
              <w:rPr>
                <w:lang w:val="el-GR" w:eastAsia="en-US"/>
              </w:rPr>
              <w:fldChar w:fldCharType="separate"/>
            </w:r>
          </w:p>
          <w:p w14:paraId="63860E2C" w14:textId="0A0542E3" w:rsidR="003D417F" w:rsidRPr="003C5C7D" w:rsidRDefault="00CB4F34" w:rsidP="003D417F">
            <w:pPr>
              <w:widowControl w:val="0"/>
              <w:suppressAutoHyphens w:val="0"/>
              <w:spacing w:after="0"/>
              <w:rPr>
                <w:lang w:val="el-GR" w:eastAsia="en-US"/>
              </w:rPr>
            </w:pPr>
            <w:r w:rsidRPr="00CB4F34">
              <w:rPr>
                <w:rFonts w:eastAsia="SimSun"/>
                <w:bCs/>
                <w:lang w:val="el-GR"/>
              </w:rPr>
              <w:t>Φορέας Υλοποίησης – Αναθέτουσα Αρχή</w:t>
            </w:r>
            <w:r w:rsidR="003D417F" w:rsidRPr="003C5C7D">
              <w:rPr>
                <w:lang w:val="el-GR" w:eastAsia="en-US"/>
              </w:rPr>
              <w:fldChar w:fldCharType="end"/>
            </w:r>
          </w:p>
        </w:tc>
      </w:tr>
      <w:tr w:rsidR="003D417F" w:rsidRPr="00570BEB" w14:paraId="0DBC6420" w14:textId="77777777" w:rsidTr="00AB1716">
        <w:tc>
          <w:tcPr>
            <w:tcW w:w="3397" w:type="dxa"/>
            <w:vAlign w:val="center"/>
          </w:tcPr>
          <w:p w14:paraId="649084B1" w14:textId="77777777" w:rsidR="003D417F" w:rsidRPr="003C5C7D" w:rsidRDefault="003D417F" w:rsidP="003D417F">
            <w:pPr>
              <w:widowControl w:val="0"/>
              <w:suppressAutoHyphens w:val="0"/>
              <w:spacing w:after="0"/>
              <w:rPr>
                <w:lang w:val="el-GR" w:eastAsia="en-US"/>
              </w:rPr>
            </w:pPr>
            <w:r w:rsidRPr="003C5C7D">
              <w:rPr>
                <w:lang w:val="el-GR" w:eastAsia="en-US"/>
              </w:rPr>
              <w:t>Φορέας Χρηματοδότησης</w:t>
            </w:r>
          </w:p>
        </w:tc>
        <w:tc>
          <w:tcPr>
            <w:tcW w:w="2530" w:type="dxa"/>
            <w:vAlign w:val="center"/>
          </w:tcPr>
          <w:p w14:paraId="173F5B69" w14:textId="58FF5C6B" w:rsidR="003D417F" w:rsidRPr="003C5C7D" w:rsidRDefault="003D417F" w:rsidP="003D417F">
            <w:pPr>
              <w:widowControl w:val="0"/>
              <w:suppressAutoHyphens w:val="0"/>
              <w:spacing w:after="0"/>
              <w:rPr>
                <w:lang w:val="el-GR" w:eastAsia="en-US"/>
              </w:rPr>
            </w:pPr>
            <w:r w:rsidRPr="003C5C7D">
              <w:rPr>
                <w:lang w:val="el-GR" w:eastAsia="en-US"/>
              </w:rPr>
              <w:t xml:space="preserve"> Υπουργείο Κλιματικής Κρίσης και Πολιτικής Προστασίας</w:t>
            </w:r>
          </w:p>
        </w:tc>
        <w:tc>
          <w:tcPr>
            <w:tcW w:w="3928" w:type="dxa"/>
            <w:vAlign w:val="center"/>
          </w:tcPr>
          <w:p w14:paraId="46A8FFB1" w14:textId="516C1AF5" w:rsidR="00A860E9" w:rsidRPr="003C5C7D" w:rsidRDefault="00CB4F34" w:rsidP="00A860E9">
            <w:pPr>
              <w:widowControl w:val="0"/>
              <w:suppressAutoHyphens w:val="0"/>
              <w:spacing w:after="0"/>
              <w:rPr>
                <w:lang w:val="el-GR"/>
              </w:rPr>
            </w:pPr>
            <w:hyperlink r:id="rId29" w:history="1">
              <w:r w:rsidR="00A860E9" w:rsidRPr="003C5C7D">
                <w:rPr>
                  <w:rStyle w:val="-"/>
                </w:rPr>
                <w:t>https</w:t>
              </w:r>
              <w:r w:rsidR="00A860E9" w:rsidRPr="003C5C7D">
                <w:rPr>
                  <w:rStyle w:val="-"/>
                  <w:lang w:val="el-GR"/>
                </w:rPr>
                <w:t>://</w:t>
              </w:r>
              <w:r w:rsidR="00A860E9" w:rsidRPr="003C5C7D">
                <w:rPr>
                  <w:rStyle w:val="-"/>
                </w:rPr>
                <w:t>civilprotection</w:t>
              </w:r>
              <w:r w:rsidR="00A860E9" w:rsidRPr="003C5C7D">
                <w:rPr>
                  <w:rStyle w:val="-"/>
                  <w:lang w:val="el-GR"/>
                </w:rPr>
                <w:t>.</w:t>
              </w:r>
              <w:r w:rsidR="00A860E9" w:rsidRPr="003C5C7D">
                <w:rPr>
                  <w:rStyle w:val="-"/>
                </w:rPr>
                <w:t>gov</w:t>
              </w:r>
              <w:r w:rsidR="00A860E9" w:rsidRPr="003C5C7D">
                <w:rPr>
                  <w:rStyle w:val="-"/>
                  <w:lang w:val="el-GR"/>
                </w:rPr>
                <w:t>.</w:t>
              </w:r>
              <w:r w:rsidR="00A860E9" w:rsidRPr="003C5C7D">
                <w:rPr>
                  <w:rStyle w:val="-"/>
                </w:rPr>
                <w:t>gr</w:t>
              </w:r>
              <w:r w:rsidR="00A860E9" w:rsidRPr="003C5C7D">
                <w:rPr>
                  <w:rStyle w:val="-"/>
                  <w:lang w:val="el-GR"/>
                </w:rPr>
                <w:t>/</w:t>
              </w:r>
            </w:hyperlink>
          </w:p>
          <w:p w14:paraId="1B365089" w14:textId="68173D41" w:rsidR="003D417F" w:rsidRPr="003C5C7D" w:rsidRDefault="003D417F" w:rsidP="003D417F">
            <w:pPr>
              <w:widowControl w:val="0"/>
              <w:suppressAutoHyphens w:val="0"/>
              <w:spacing w:after="0"/>
              <w:rPr>
                <w:lang w:val="el-GR" w:eastAsia="en-US"/>
              </w:rPr>
            </w:pPr>
            <w:r w:rsidRPr="003C5C7D">
              <w:rPr>
                <w:lang w:val="el-GR" w:eastAsia="en-US"/>
              </w:rPr>
              <w:t xml:space="preserve">Βλ. Παρ. </w:t>
            </w:r>
            <w:r w:rsidRPr="003C5C7D">
              <w:rPr>
                <w:lang w:val="el-GR" w:eastAsia="en-US"/>
              </w:rPr>
              <w:fldChar w:fldCharType="begin"/>
            </w:r>
            <w:r w:rsidRPr="003C5C7D">
              <w:rPr>
                <w:lang w:val="el-GR" w:eastAsia="en-US"/>
              </w:rPr>
              <w:instrText xml:space="preserve"> REF _Ref55370316 \r \h  \* MERGEFORMAT </w:instrText>
            </w:r>
            <w:r w:rsidRPr="003C5C7D">
              <w:rPr>
                <w:lang w:val="el-GR" w:eastAsia="en-US"/>
              </w:rPr>
            </w:r>
            <w:r w:rsidRPr="003C5C7D">
              <w:rPr>
                <w:lang w:val="el-GR" w:eastAsia="en-US"/>
              </w:rPr>
              <w:fldChar w:fldCharType="separate"/>
            </w:r>
            <w:r w:rsidR="00CB4F34">
              <w:rPr>
                <w:lang w:val="el-GR" w:eastAsia="en-US"/>
              </w:rPr>
              <w:t>1.1.2</w:t>
            </w:r>
            <w:r w:rsidRPr="003C5C7D">
              <w:rPr>
                <w:lang w:val="el-GR" w:eastAsia="en-US"/>
              </w:rPr>
              <w:fldChar w:fldCharType="end"/>
            </w:r>
          </w:p>
        </w:tc>
      </w:tr>
      <w:tr w:rsidR="003D417F" w:rsidRPr="00C56140" w14:paraId="6460A757" w14:textId="77777777" w:rsidTr="00AB1716">
        <w:tc>
          <w:tcPr>
            <w:tcW w:w="3397" w:type="dxa"/>
            <w:vAlign w:val="center"/>
          </w:tcPr>
          <w:p w14:paraId="0F59D6A0" w14:textId="77777777" w:rsidR="003D417F" w:rsidRPr="003C5C7D" w:rsidRDefault="003D417F" w:rsidP="003D417F">
            <w:pPr>
              <w:widowControl w:val="0"/>
              <w:suppressAutoHyphens w:val="0"/>
              <w:spacing w:after="0"/>
              <w:rPr>
                <w:lang w:val="el-GR" w:eastAsia="en-US"/>
              </w:rPr>
            </w:pPr>
            <w:r w:rsidRPr="003C5C7D">
              <w:rPr>
                <w:lang w:val="el-GR" w:eastAsia="en-US"/>
              </w:rPr>
              <w:t>Κύριος του Έργου</w:t>
            </w:r>
          </w:p>
        </w:tc>
        <w:tc>
          <w:tcPr>
            <w:tcW w:w="2530" w:type="dxa"/>
            <w:vAlign w:val="center"/>
          </w:tcPr>
          <w:p w14:paraId="048B780B" w14:textId="4AB4413E" w:rsidR="003D417F" w:rsidRPr="003C5C7D" w:rsidRDefault="003D417F" w:rsidP="003D417F">
            <w:pPr>
              <w:widowControl w:val="0"/>
              <w:suppressAutoHyphens w:val="0"/>
              <w:spacing w:after="0"/>
              <w:rPr>
                <w:lang w:val="el-GR" w:eastAsia="en-US"/>
              </w:rPr>
            </w:pPr>
            <w:r w:rsidRPr="003C5C7D">
              <w:rPr>
                <w:lang w:val="el-GR" w:eastAsia="en-US"/>
              </w:rPr>
              <w:t>Υπουργείο Κλιματικής Κρίσης και Πολιτικής Προστασίας</w:t>
            </w:r>
          </w:p>
        </w:tc>
        <w:tc>
          <w:tcPr>
            <w:tcW w:w="3928" w:type="dxa"/>
          </w:tcPr>
          <w:p w14:paraId="09FB4714" w14:textId="1C510491" w:rsidR="003D417F" w:rsidRPr="003C5C7D" w:rsidRDefault="00CB4F34" w:rsidP="003D417F">
            <w:pPr>
              <w:widowControl w:val="0"/>
              <w:suppressAutoHyphens w:val="0"/>
              <w:spacing w:after="0"/>
              <w:rPr>
                <w:lang w:val="el-GR"/>
              </w:rPr>
            </w:pPr>
            <w:hyperlink r:id="rId30" w:history="1">
              <w:r w:rsidR="003D417F" w:rsidRPr="003C5C7D">
                <w:rPr>
                  <w:rStyle w:val="-"/>
                </w:rPr>
                <w:t>https</w:t>
              </w:r>
              <w:r w:rsidR="003D417F" w:rsidRPr="003C5C7D">
                <w:rPr>
                  <w:rStyle w:val="-"/>
                  <w:lang w:val="el-GR"/>
                </w:rPr>
                <w:t>://</w:t>
              </w:r>
              <w:r w:rsidR="003D417F" w:rsidRPr="003C5C7D">
                <w:rPr>
                  <w:rStyle w:val="-"/>
                </w:rPr>
                <w:t>civilprotection</w:t>
              </w:r>
              <w:r w:rsidR="003D417F" w:rsidRPr="003C5C7D">
                <w:rPr>
                  <w:rStyle w:val="-"/>
                  <w:lang w:val="el-GR"/>
                </w:rPr>
                <w:t>.</w:t>
              </w:r>
              <w:r w:rsidR="003D417F" w:rsidRPr="003C5C7D">
                <w:rPr>
                  <w:rStyle w:val="-"/>
                </w:rPr>
                <w:t>gov</w:t>
              </w:r>
              <w:r w:rsidR="003D417F" w:rsidRPr="003C5C7D">
                <w:rPr>
                  <w:rStyle w:val="-"/>
                  <w:lang w:val="el-GR"/>
                </w:rPr>
                <w:t>.</w:t>
              </w:r>
              <w:r w:rsidR="003D417F" w:rsidRPr="003C5C7D">
                <w:rPr>
                  <w:rStyle w:val="-"/>
                </w:rPr>
                <w:t>gr</w:t>
              </w:r>
              <w:r w:rsidR="003D417F" w:rsidRPr="003C5C7D">
                <w:rPr>
                  <w:rStyle w:val="-"/>
                  <w:lang w:val="el-GR"/>
                </w:rPr>
                <w:t>/</w:t>
              </w:r>
            </w:hyperlink>
          </w:p>
          <w:p w14:paraId="214B64A4" w14:textId="36E47BB0" w:rsidR="003D417F" w:rsidRPr="003C5C7D" w:rsidRDefault="003D417F" w:rsidP="003D417F">
            <w:pPr>
              <w:widowControl w:val="0"/>
              <w:suppressAutoHyphens w:val="0"/>
              <w:spacing w:after="0"/>
              <w:rPr>
                <w:lang w:val="el-GR" w:eastAsia="en-US"/>
              </w:rPr>
            </w:pPr>
            <w:r w:rsidRPr="003C5C7D">
              <w:rPr>
                <w:lang w:val="el-GR" w:eastAsia="en-US"/>
              </w:rPr>
              <w:t xml:space="preserve">Βλ. Παρ. </w:t>
            </w:r>
            <w:r w:rsidRPr="003C5C7D">
              <w:rPr>
                <w:lang w:val="el-GR" w:eastAsia="en-US"/>
              </w:rPr>
              <w:fldChar w:fldCharType="begin"/>
            </w:r>
            <w:r w:rsidRPr="003C5C7D">
              <w:rPr>
                <w:lang w:val="el-GR" w:eastAsia="en-US"/>
              </w:rPr>
              <w:instrText xml:space="preserve"> REF _Ref55370267 \r \h  \* MERGEFORMAT </w:instrText>
            </w:r>
            <w:r w:rsidRPr="003C5C7D">
              <w:rPr>
                <w:lang w:val="el-GR" w:eastAsia="en-US"/>
              </w:rPr>
            </w:r>
            <w:r w:rsidRPr="003C5C7D">
              <w:rPr>
                <w:lang w:val="el-GR" w:eastAsia="en-US"/>
              </w:rPr>
              <w:fldChar w:fldCharType="separate"/>
            </w:r>
            <w:r w:rsidR="00CB4F34">
              <w:rPr>
                <w:lang w:val="el-GR" w:eastAsia="en-US"/>
              </w:rPr>
              <w:t>1.1.3</w:t>
            </w:r>
            <w:r w:rsidRPr="003C5C7D">
              <w:rPr>
                <w:lang w:val="el-GR" w:eastAsia="en-US"/>
              </w:rPr>
              <w:fldChar w:fldCharType="end"/>
            </w:r>
          </w:p>
        </w:tc>
      </w:tr>
      <w:tr w:rsidR="003D417F" w:rsidRPr="00C56140" w14:paraId="7DF70F82" w14:textId="77777777" w:rsidTr="00AB1716">
        <w:tc>
          <w:tcPr>
            <w:tcW w:w="3397" w:type="dxa"/>
            <w:vAlign w:val="center"/>
          </w:tcPr>
          <w:p w14:paraId="6B00A48C" w14:textId="77777777" w:rsidR="003D417F" w:rsidRPr="003C5C7D" w:rsidRDefault="003D417F" w:rsidP="003D417F">
            <w:pPr>
              <w:widowControl w:val="0"/>
              <w:suppressAutoHyphens w:val="0"/>
              <w:spacing w:after="0"/>
              <w:rPr>
                <w:lang w:val="el-GR" w:eastAsia="en-US"/>
              </w:rPr>
            </w:pPr>
            <w:r w:rsidRPr="003C5C7D">
              <w:rPr>
                <w:lang w:val="el-GR" w:eastAsia="en-US"/>
              </w:rPr>
              <w:t>Φορέας Λειτουργίας του Έργου</w:t>
            </w:r>
          </w:p>
        </w:tc>
        <w:tc>
          <w:tcPr>
            <w:tcW w:w="2530" w:type="dxa"/>
            <w:vAlign w:val="center"/>
          </w:tcPr>
          <w:p w14:paraId="12B576F0" w14:textId="0037D72C" w:rsidR="003D417F" w:rsidRPr="003C5C7D" w:rsidRDefault="003D417F" w:rsidP="003D417F">
            <w:pPr>
              <w:widowControl w:val="0"/>
              <w:suppressAutoHyphens w:val="0"/>
              <w:spacing w:after="0"/>
              <w:rPr>
                <w:lang w:val="el-GR" w:eastAsia="en-US"/>
              </w:rPr>
            </w:pPr>
            <w:r w:rsidRPr="003C5C7D">
              <w:rPr>
                <w:lang w:val="el-GR" w:eastAsia="en-US"/>
              </w:rPr>
              <w:t>Υπουργείο Κλιματικής Κρίσης και Πολιτικής Προστασίας</w:t>
            </w:r>
          </w:p>
        </w:tc>
        <w:tc>
          <w:tcPr>
            <w:tcW w:w="3928" w:type="dxa"/>
          </w:tcPr>
          <w:p w14:paraId="75DF15CE" w14:textId="77777777" w:rsidR="003D417F" w:rsidRPr="003C5C7D" w:rsidRDefault="00CB4F34" w:rsidP="003D417F">
            <w:pPr>
              <w:widowControl w:val="0"/>
              <w:suppressAutoHyphens w:val="0"/>
              <w:spacing w:after="0"/>
              <w:rPr>
                <w:lang w:val="el-GR"/>
              </w:rPr>
            </w:pPr>
            <w:hyperlink r:id="rId31" w:history="1">
              <w:r w:rsidR="003D417F" w:rsidRPr="003C5C7D">
                <w:rPr>
                  <w:rStyle w:val="-"/>
                </w:rPr>
                <w:t>https</w:t>
              </w:r>
              <w:r w:rsidR="003D417F" w:rsidRPr="003C5C7D">
                <w:rPr>
                  <w:rStyle w:val="-"/>
                  <w:lang w:val="el-GR"/>
                </w:rPr>
                <w:t>://</w:t>
              </w:r>
              <w:r w:rsidR="003D417F" w:rsidRPr="003C5C7D">
                <w:rPr>
                  <w:rStyle w:val="-"/>
                </w:rPr>
                <w:t>civilprotection</w:t>
              </w:r>
              <w:r w:rsidR="003D417F" w:rsidRPr="003C5C7D">
                <w:rPr>
                  <w:rStyle w:val="-"/>
                  <w:lang w:val="el-GR"/>
                </w:rPr>
                <w:t>.</w:t>
              </w:r>
              <w:r w:rsidR="003D417F" w:rsidRPr="003C5C7D">
                <w:rPr>
                  <w:rStyle w:val="-"/>
                </w:rPr>
                <w:t>gov</w:t>
              </w:r>
              <w:r w:rsidR="003D417F" w:rsidRPr="003C5C7D">
                <w:rPr>
                  <w:rStyle w:val="-"/>
                  <w:lang w:val="el-GR"/>
                </w:rPr>
                <w:t>.</w:t>
              </w:r>
              <w:r w:rsidR="003D417F" w:rsidRPr="003C5C7D">
                <w:rPr>
                  <w:rStyle w:val="-"/>
                </w:rPr>
                <w:t>gr</w:t>
              </w:r>
              <w:r w:rsidR="003D417F" w:rsidRPr="003C5C7D">
                <w:rPr>
                  <w:rStyle w:val="-"/>
                  <w:lang w:val="el-GR"/>
                </w:rPr>
                <w:t>/</w:t>
              </w:r>
            </w:hyperlink>
          </w:p>
          <w:p w14:paraId="69625F83" w14:textId="547095DE" w:rsidR="003D417F" w:rsidRPr="003C5C7D" w:rsidRDefault="003D417F" w:rsidP="003D417F">
            <w:pPr>
              <w:widowControl w:val="0"/>
              <w:suppressAutoHyphens w:val="0"/>
              <w:spacing w:after="0"/>
              <w:rPr>
                <w:lang w:val="el-GR" w:eastAsia="en-US"/>
              </w:rPr>
            </w:pPr>
            <w:r w:rsidRPr="003C5C7D">
              <w:rPr>
                <w:lang w:val="el-GR" w:eastAsia="en-US"/>
              </w:rPr>
              <w:t xml:space="preserve">Βλ. Παρ. </w:t>
            </w:r>
            <w:r w:rsidRPr="003C5C7D">
              <w:rPr>
                <w:lang w:val="el-GR" w:eastAsia="en-US"/>
              </w:rPr>
              <w:fldChar w:fldCharType="begin"/>
            </w:r>
            <w:r w:rsidRPr="003C5C7D">
              <w:rPr>
                <w:lang w:val="el-GR" w:eastAsia="en-US"/>
              </w:rPr>
              <w:instrText xml:space="preserve"> REF _Ref55370267 \r \h  \* MERGEFORMAT </w:instrText>
            </w:r>
            <w:r w:rsidRPr="003C5C7D">
              <w:rPr>
                <w:lang w:val="el-GR" w:eastAsia="en-US"/>
              </w:rPr>
            </w:r>
            <w:r w:rsidRPr="003C5C7D">
              <w:rPr>
                <w:lang w:val="el-GR" w:eastAsia="en-US"/>
              </w:rPr>
              <w:fldChar w:fldCharType="separate"/>
            </w:r>
            <w:r w:rsidR="00CB4F34">
              <w:rPr>
                <w:lang w:val="el-GR" w:eastAsia="en-US"/>
              </w:rPr>
              <w:t>1.1.3</w:t>
            </w:r>
            <w:r w:rsidRPr="003C5C7D">
              <w:rPr>
                <w:lang w:val="el-GR" w:eastAsia="en-US"/>
              </w:rPr>
              <w:fldChar w:fldCharType="end"/>
            </w:r>
          </w:p>
        </w:tc>
      </w:tr>
      <w:tr w:rsidR="004D1C23" w:rsidRPr="00C56140" w:rsidDel="00DF55C4" w14:paraId="6FE4EC6A" w14:textId="77777777" w:rsidTr="00AB1716">
        <w:tc>
          <w:tcPr>
            <w:tcW w:w="3397" w:type="dxa"/>
            <w:vAlign w:val="center"/>
          </w:tcPr>
          <w:p w14:paraId="0A1AF626" w14:textId="77777777" w:rsidR="004D1C23" w:rsidRPr="003C5C7D" w:rsidDel="00DF55C4" w:rsidRDefault="004D1C23" w:rsidP="00AB1716">
            <w:pPr>
              <w:widowControl w:val="0"/>
              <w:suppressAutoHyphens w:val="0"/>
              <w:spacing w:after="0"/>
              <w:rPr>
                <w:lang w:val="el-GR" w:eastAsia="en-US"/>
              </w:rPr>
            </w:pPr>
            <w:r w:rsidRPr="003C5C7D">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3C5C7D" w:rsidDel="00DF55C4" w:rsidRDefault="004D1C23" w:rsidP="00AB1716">
            <w:pPr>
              <w:widowControl w:val="0"/>
              <w:suppressAutoHyphens w:val="0"/>
              <w:spacing w:after="0"/>
              <w:rPr>
                <w:lang w:val="el-GR" w:eastAsia="en-US"/>
              </w:rPr>
            </w:pPr>
            <w:r w:rsidRPr="003C5C7D">
              <w:rPr>
                <w:lang w:val="el-GR" w:eastAsia="en-US"/>
              </w:rPr>
              <w:t>-</w:t>
            </w:r>
          </w:p>
        </w:tc>
        <w:tc>
          <w:tcPr>
            <w:tcW w:w="3928" w:type="dxa"/>
            <w:vAlign w:val="center"/>
          </w:tcPr>
          <w:p w14:paraId="0F6D51B9" w14:textId="1FD3725E" w:rsidR="004D1C23" w:rsidRPr="003C5C7D" w:rsidDel="00DF55C4" w:rsidRDefault="004D1C23" w:rsidP="00AB1716">
            <w:pPr>
              <w:widowControl w:val="0"/>
              <w:suppressAutoHyphens w:val="0"/>
              <w:spacing w:after="0"/>
              <w:rPr>
                <w:lang w:val="el-GR" w:eastAsia="en-US"/>
              </w:rPr>
            </w:pPr>
            <w:r w:rsidRPr="003C5C7D">
              <w:rPr>
                <w:lang w:val="el-GR" w:eastAsia="en-US"/>
              </w:rPr>
              <w:t>Βλ</w:t>
            </w:r>
            <w:r w:rsidRPr="003C5C7D">
              <w:rPr>
                <w:lang w:eastAsia="en-US"/>
              </w:rPr>
              <w:t xml:space="preserve">. </w:t>
            </w:r>
            <w:r w:rsidR="00DF6A45" w:rsidRPr="003C5C7D">
              <w:rPr>
                <w:lang w:val="el-GR" w:eastAsia="en-US"/>
              </w:rPr>
              <w:t>Π</w:t>
            </w:r>
            <w:r w:rsidRPr="003C5C7D">
              <w:rPr>
                <w:lang w:val="el-GR" w:eastAsia="en-US"/>
              </w:rPr>
              <w:t>αρ</w:t>
            </w:r>
            <w:r w:rsidRPr="003C5C7D">
              <w:rPr>
                <w:lang w:eastAsia="en-US"/>
              </w:rPr>
              <w:t xml:space="preserve">. </w:t>
            </w:r>
            <w:r w:rsidR="00DD5380" w:rsidRPr="003C5C7D">
              <w:rPr>
                <w:lang w:val="el-GR" w:eastAsia="en-US"/>
              </w:rPr>
              <w:t>1.1.4</w:t>
            </w:r>
          </w:p>
        </w:tc>
      </w:tr>
    </w:tbl>
    <w:p w14:paraId="3C4E7FEA" w14:textId="77777777" w:rsidR="00B42BA2" w:rsidRPr="00C56140" w:rsidRDefault="00B42BA2" w:rsidP="00CD2A7F">
      <w:pPr>
        <w:rPr>
          <w:rFonts w:eastAsia="SimSun"/>
          <w:lang w:val="en-US"/>
        </w:rPr>
      </w:pPr>
      <w:bookmarkStart w:id="457" w:name="_Ref51336725"/>
      <w:bookmarkStart w:id="458" w:name="_Toc53671308"/>
    </w:p>
    <w:p w14:paraId="2A8E12F2" w14:textId="77777777" w:rsidR="00556A23" w:rsidRPr="00C56140" w:rsidRDefault="00556A23" w:rsidP="00967A9D">
      <w:pPr>
        <w:pStyle w:val="30"/>
      </w:pPr>
      <w:bookmarkStart w:id="459" w:name="_Toc167222886"/>
      <w:r w:rsidRPr="00C56140">
        <w:t>Φορέας Υλοποίησης – Αναθέτουσα Αρχή</w:t>
      </w:r>
      <w:bookmarkEnd w:id="457"/>
      <w:bookmarkEnd w:id="458"/>
      <w:bookmarkEnd w:id="459"/>
      <w:r w:rsidRPr="00C56140">
        <w:t xml:space="preserve"> </w:t>
      </w:r>
    </w:p>
    <w:p w14:paraId="622ED144" w14:textId="77777777" w:rsidR="003F054F" w:rsidRPr="00C56140" w:rsidRDefault="003F054F" w:rsidP="003F054F">
      <w:pPr>
        <w:rPr>
          <w:rFonts w:eastAsia="SimSun"/>
          <w:lang w:val="el-GR"/>
        </w:rPr>
      </w:pPr>
      <w:r w:rsidRPr="00C56140">
        <w:rPr>
          <w:rFonts w:eastAsia="SimSun"/>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391F166A" w14:textId="77777777" w:rsidR="003F054F" w:rsidRPr="00C56140" w:rsidRDefault="003F054F" w:rsidP="003F054F">
      <w:pPr>
        <w:rPr>
          <w:rFonts w:eastAsia="SimSun"/>
          <w:lang w:val="el-GR"/>
        </w:rPr>
      </w:pPr>
      <w:r w:rsidRPr="00C56140">
        <w:rPr>
          <w:rFonts w:eastAsia="SimSun"/>
          <w:lang w:val="el-GR"/>
        </w:rPr>
        <w:t>Βασικός σκοπός της Εταιρείας, όπως ορίζεται στην τελευταία τροποποίηση του καταστατικού αυτής (ΦΕΚ Β’ 5386/07-12-2020), είναι:</w:t>
      </w:r>
    </w:p>
    <w:p w14:paraId="78ABABE2" w14:textId="77777777" w:rsidR="003F054F" w:rsidRPr="00C56140" w:rsidRDefault="003F054F" w:rsidP="003F054F">
      <w:pPr>
        <w:rPr>
          <w:rFonts w:eastAsia="SimSun"/>
          <w:lang w:val="el-GR"/>
        </w:rPr>
      </w:pPr>
      <w:r w:rsidRPr="00C56140">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CEDF2F6" w14:textId="77777777" w:rsidR="003F054F" w:rsidRPr="00C56140" w:rsidRDefault="003F054F" w:rsidP="003F054F">
      <w:pPr>
        <w:rPr>
          <w:rFonts w:eastAsia="SimSun"/>
          <w:lang w:val="el-GR"/>
        </w:rPr>
      </w:pPr>
      <w:r w:rsidRPr="00C56140">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w:t>
      </w:r>
      <w:r w:rsidRPr="00C56140">
        <w:rPr>
          <w:rFonts w:eastAsia="SimSun"/>
          <w:lang w:val="el-GR"/>
        </w:rPr>
        <w:lastRenderedPageBreak/>
        <w:t xml:space="preserve">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7F8EBCED" w14:textId="77777777" w:rsidR="003F054F" w:rsidRPr="00C56140" w:rsidRDefault="003F054F" w:rsidP="003F054F">
      <w:pPr>
        <w:rPr>
          <w:rFonts w:eastAsia="SimSun"/>
          <w:lang w:val="el-GR"/>
        </w:rPr>
      </w:pPr>
      <w:r w:rsidRPr="00C56140">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21F2D027" w14:textId="77777777" w:rsidR="003F054F" w:rsidRPr="00C56140" w:rsidRDefault="003F054F" w:rsidP="003F054F">
      <w:pPr>
        <w:rPr>
          <w:rFonts w:eastAsia="SimSun"/>
          <w:lang w:val="el-GR"/>
        </w:rPr>
      </w:pPr>
      <w:r w:rsidRPr="00C56140">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7B282BFA" w14:textId="77777777" w:rsidR="003F054F" w:rsidRPr="00C56140" w:rsidRDefault="003F054F" w:rsidP="003F054F">
      <w:pPr>
        <w:rPr>
          <w:rFonts w:eastAsia="SimSun"/>
          <w:lang w:val="el-GR"/>
        </w:rPr>
      </w:pPr>
      <w:r w:rsidRPr="00C56140">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F2BFE6B" w14:textId="77777777" w:rsidR="003F054F" w:rsidRPr="00C56140" w:rsidRDefault="003F054F" w:rsidP="003F054F">
      <w:pPr>
        <w:rPr>
          <w:rFonts w:eastAsia="SimSun"/>
          <w:lang w:val="el-GR"/>
        </w:rPr>
      </w:pPr>
      <w:r w:rsidRPr="00C56140">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65CC3E96" w14:textId="77777777" w:rsidR="003F054F" w:rsidRPr="00C56140" w:rsidRDefault="003F054F" w:rsidP="003F054F">
      <w:pPr>
        <w:rPr>
          <w:rFonts w:eastAsia="SimSun"/>
          <w:lang w:val="el-GR"/>
        </w:rPr>
      </w:pPr>
      <w:r w:rsidRPr="00C56140">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6789FA06" w14:textId="77777777" w:rsidR="003F054F" w:rsidRPr="00C56140" w:rsidRDefault="003F054F" w:rsidP="003F054F">
      <w:pPr>
        <w:rPr>
          <w:rFonts w:eastAsia="SimSun"/>
          <w:lang w:val="el-GR"/>
        </w:rPr>
      </w:pPr>
      <w:r w:rsidRPr="00C56140">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3349A9D9" w14:textId="77777777" w:rsidR="003F054F" w:rsidRPr="00C56140" w:rsidRDefault="003F054F" w:rsidP="003F054F">
      <w:pPr>
        <w:rPr>
          <w:rFonts w:eastAsia="SimSun"/>
          <w:lang w:val="el-GR"/>
        </w:rPr>
      </w:pPr>
      <w:r w:rsidRPr="00C56140">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C05B25D" w14:textId="77777777" w:rsidR="003F054F" w:rsidRPr="00C56140" w:rsidRDefault="003F054F" w:rsidP="003F054F">
      <w:pPr>
        <w:rPr>
          <w:rFonts w:eastAsia="SimSun"/>
          <w:lang w:val="el-GR"/>
        </w:rPr>
      </w:pPr>
      <w:r w:rsidRPr="00C56140">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277986B6" w14:textId="71986D07" w:rsidR="00556A23" w:rsidRPr="00C56140" w:rsidRDefault="003F054F" w:rsidP="003F054F">
      <w:pPr>
        <w:rPr>
          <w:rFonts w:eastAsia="SimSun"/>
          <w:lang w:val="el-GR"/>
        </w:rPr>
      </w:pPr>
      <w:r w:rsidRPr="00C56140">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C31C1D1" w14:textId="77777777" w:rsidR="00556A23" w:rsidRPr="00C56140" w:rsidRDefault="00556A23" w:rsidP="00967A9D">
      <w:pPr>
        <w:pStyle w:val="30"/>
        <w:tabs>
          <w:tab w:val="num" w:pos="360"/>
        </w:tabs>
        <w:ind w:left="0" w:firstLine="0"/>
        <w:rPr>
          <w:bCs w:val="0"/>
        </w:rPr>
      </w:pPr>
      <w:bookmarkStart w:id="460" w:name="_Ref55370316"/>
      <w:bookmarkStart w:id="461" w:name="_Toc167222887"/>
      <w:r w:rsidRPr="00C56140">
        <w:t>Φορέας</w:t>
      </w:r>
      <w:r w:rsidRPr="00C56140">
        <w:rPr>
          <w:bCs w:val="0"/>
        </w:rPr>
        <w:t xml:space="preserve"> Χρηματοδότησης</w:t>
      </w:r>
      <w:bookmarkEnd w:id="460"/>
      <w:bookmarkEnd w:id="461"/>
      <w:r w:rsidRPr="00C56140">
        <w:rPr>
          <w:bCs w:val="0"/>
        </w:rPr>
        <w:t xml:space="preserve"> </w:t>
      </w:r>
    </w:p>
    <w:p w14:paraId="1BE556A1" w14:textId="56F09B68" w:rsidR="00556A23" w:rsidRPr="00C56140" w:rsidRDefault="00EA6606" w:rsidP="00047C57">
      <w:pPr>
        <w:rPr>
          <w:rFonts w:eastAsia="SimSun"/>
          <w:lang w:val="el-GR"/>
        </w:rPr>
      </w:pPr>
      <w:r w:rsidRPr="003D417F">
        <w:rPr>
          <w:rFonts w:eastAsia="SimSun"/>
          <w:lang w:val="el-GR"/>
        </w:rPr>
        <w:t xml:space="preserve">Φορέας χρηματοδότησης της παρούσας είναι το Υπουργείο Κλιματική Κρίσης και Πολιτικής Προστασίας (βλ. παρ. </w:t>
      </w:r>
      <w:r w:rsidR="003C5C7D">
        <w:rPr>
          <w:rFonts w:eastAsia="SimSun"/>
          <w:lang w:val="el-GR"/>
        </w:rPr>
        <w:t>1.</w:t>
      </w:r>
      <w:r w:rsidRPr="003D417F">
        <w:rPr>
          <w:rFonts w:eastAsia="SimSun"/>
          <w:lang w:val="el-GR"/>
        </w:rPr>
        <w:t>1.3)</w:t>
      </w:r>
    </w:p>
    <w:p w14:paraId="483920F3" w14:textId="77777777" w:rsidR="00556A23" w:rsidRPr="00C56140" w:rsidRDefault="00556A23" w:rsidP="00967A9D">
      <w:pPr>
        <w:pStyle w:val="30"/>
        <w:tabs>
          <w:tab w:val="num" w:pos="360"/>
        </w:tabs>
        <w:ind w:left="0" w:firstLine="0"/>
        <w:rPr>
          <w:bCs w:val="0"/>
        </w:rPr>
      </w:pPr>
      <w:bookmarkStart w:id="462" w:name="_Ref55370267"/>
      <w:bookmarkStart w:id="463" w:name="_Toc167222888"/>
      <w:r w:rsidRPr="00C56140">
        <w:t>Κύριος</w:t>
      </w:r>
      <w:r w:rsidRPr="00C56140">
        <w:rPr>
          <w:bCs w:val="0"/>
        </w:rPr>
        <w:t xml:space="preserve"> του Έργου – Φορέας Λειτουργίας</w:t>
      </w:r>
      <w:bookmarkEnd w:id="462"/>
      <w:bookmarkEnd w:id="463"/>
    </w:p>
    <w:p w14:paraId="6F17B5C1" w14:textId="1C51D840" w:rsidR="0034072B" w:rsidRPr="00C56140" w:rsidRDefault="0034072B" w:rsidP="002F30E4">
      <w:pPr>
        <w:spacing w:line="360" w:lineRule="auto"/>
        <w:rPr>
          <w:b/>
          <w:bCs/>
          <w:lang w:val="el-GR"/>
        </w:rPr>
      </w:pPr>
      <w:bookmarkStart w:id="464" w:name="_Ref55370327"/>
      <w:r w:rsidRPr="00C56140">
        <w:rPr>
          <w:b/>
          <w:bCs/>
          <w:lang w:val="el-GR"/>
        </w:rPr>
        <w:t>Υπουργείο Κλιματικής Κρίσης και Πολιτικής Προστασίας</w:t>
      </w:r>
    </w:p>
    <w:p w14:paraId="6264BE29" w14:textId="4D2066E1" w:rsidR="002F30E4" w:rsidRPr="00664DEB" w:rsidRDefault="002F30E4" w:rsidP="002F30E4">
      <w:pPr>
        <w:spacing w:line="360" w:lineRule="auto"/>
        <w:rPr>
          <w:szCs w:val="24"/>
          <w:lang w:val="el-GR"/>
        </w:rPr>
      </w:pPr>
      <w:r w:rsidRPr="00C56140">
        <w:rPr>
          <w:lang w:val="el-GR"/>
        </w:rPr>
        <w:lastRenderedPageBreak/>
        <w:t xml:space="preserve">Το </w:t>
      </w:r>
      <w:bookmarkStart w:id="465" w:name="_Hlk142378723"/>
      <w:r w:rsidRPr="00C56140">
        <w:rPr>
          <w:lang w:val="el-GR"/>
        </w:rPr>
        <w:t xml:space="preserve">Υπουργείο Κλιματικής Κρίσης και Πολιτικής Προστασίας </w:t>
      </w:r>
      <w:bookmarkEnd w:id="465"/>
      <w:r w:rsidRPr="00C56140">
        <w:rPr>
          <w:lang w:val="el-GR"/>
        </w:rPr>
        <w:t>(Υ.Κ.Κ.Π.Π.) συστάθηκε το έτος 2021 και σύμφωνα με το π.δ. 70/2021 (Α’ 161), σε αυτό μεταφέρθηκαν, ως σύνολο αρμοδιοτήτων, θέσεων και προσωπικού, οι ακόλουθες υπηρεσίες από το Υπουργείο Προστασίας του Πολίτη:</w:t>
      </w:r>
    </w:p>
    <w:p w14:paraId="4DE00316" w14:textId="77777777" w:rsidR="002F30E4" w:rsidRPr="00C56140" w:rsidRDefault="002F30E4" w:rsidP="009E3443">
      <w:pPr>
        <w:pStyle w:val="aff"/>
        <w:numPr>
          <w:ilvl w:val="0"/>
          <w:numId w:val="56"/>
        </w:numPr>
        <w:suppressAutoHyphens w:val="0"/>
        <w:spacing w:after="160" w:line="360" w:lineRule="auto"/>
        <w:ind w:left="709" w:hanging="425"/>
        <w:rPr>
          <w:lang w:val="el-GR"/>
        </w:rPr>
      </w:pPr>
      <w:r w:rsidRPr="00C56140">
        <w:rPr>
          <w:lang w:val="el-GR"/>
        </w:rPr>
        <w:t>η Γενική Γραμματεία Πολιτικής Προστασίας του άρθρου 28 του ν. 4662/2020 (Α΄27)</w:t>
      </w:r>
    </w:p>
    <w:p w14:paraId="25E334D1" w14:textId="77777777" w:rsidR="002F30E4" w:rsidRPr="00C56140" w:rsidRDefault="002F30E4" w:rsidP="009E3443">
      <w:pPr>
        <w:pStyle w:val="aff"/>
        <w:numPr>
          <w:ilvl w:val="0"/>
          <w:numId w:val="56"/>
        </w:numPr>
        <w:suppressAutoHyphens w:val="0"/>
        <w:spacing w:after="0" w:line="360" w:lineRule="auto"/>
        <w:ind w:left="709" w:hanging="425"/>
      </w:pPr>
      <w:r w:rsidRPr="00C56140">
        <w:t>το Πυροσβεστικό Σώμα</w:t>
      </w:r>
    </w:p>
    <w:p w14:paraId="186DF6E4" w14:textId="77777777" w:rsidR="002F30E4" w:rsidRPr="00C56140" w:rsidRDefault="002F30E4" w:rsidP="002F30E4">
      <w:pPr>
        <w:rPr>
          <w:lang w:val="el-GR"/>
        </w:rPr>
      </w:pPr>
      <w:r w:rsidRPr="00C56140">
        <w:rPr>
          <w:lang w:val="el-GR"/>
        </w:rPr>
        <w:t>το σύνολο των επιχειρησιακών και διοικητικών δομών και λειτουργιών της πολιτικής προστασίας των Μερών Α’ έως και Γ’ του ν. 4662/2020:</w:t>
      </w:r>
    </w:p>
    <w:p w14:paraId="4DA54ED0" w14:textId="77777777" w:rsidR="002F30E4" w:rsidRPr="00C56140" w:rsidRDefault="002F30E4" w:rsidP="009E3443">
      <w:pPr>
        <w:pStyle w:val="aff"/>
        <w:numPr>
          <w:ilvl w:val="0"/>
          <w:numId w:val="57"/>
        </w:numPr>
        <w:suppressAutoHyphens w:val="0"/>
        <w:spacing w:after="0" w:line="360" w:lineRule="auto"/>
        <w:ind w:left="1418" w:hanging="425"/>
        <w:rPr>
          <w:lang w:val="el-GR"/>
        </w:rPr>
      </w:pPr>
      <w:r w:rsidRPr="00C56140">
        <w:rPr>
          <w:lang w:val="el-GR"/>
        </w:rPr>
        <w:t>Εθνικός Μηχανισμός Διαχείρισης Κρίσεων και Αντιμετώπισης Κίνδυνων,</w:t>
      </w:r>
    </w:p>
    <w:p w14:paraId="59CD4E10" w14:textId="77777777" w:rsidR="002F30E4" w:rsidRPr="00C56140" w:rsidRDefault="002F30E4" w:rsidP="009E3443">
      <w:pPr>
        <w:pStyle w:val="aff"/>
        <w:numPr>
          <w:ilvl w:val="0"/>
          <w:numId w:val="57"/>
        </w:numPr>
        <w:suppressAutoHyphens w:val="0"/>
        <w:spacing w:after="0" w:line="360" w:lineRule="auto"/>
        <w:ind w:left="1418" w:hanging="425"/>
      </w:pPr>
      <w:r w:rsidRPr="00C56140">
        <w:t>Σύστημα Εθελοντισμού Πολιτικής Προστασίας,</w:t>
      </w:r>
    </w:p>
    <w:p w14:paraId="3438A71C" w14:textId="77777777" w:rsidR="002F30E4" w:rsidRPr="00C56140" w:rsidRDefault="002F30E4" w:rsidP="009E3443">
      <w:pPr>
        <w:pStyle w:val="aff"/>
        <w:numPr>
          <w:ilvl w:val="0"/>
          <w:numId w:val="57"/>
        </w:numPr>
        <w:suppressAutoHyphens w:val="0"/>
        <w:spacing w:after="0" w:line="360" w:lineRule="auto"/>
        <w:ind w:left="1418" w:hanging="425"/>
        <w:rPr>
          <w:b/>
          <w:bCs/>
          <w:lang w:val="el-GR"/>
        </w:rPr>
      </w:pPr>
      <w:r w:rsidRPr="00C56140">
        <w:rPr>
          <w:lang w:val="el-GR"/>
        </w:rPr>
        <w:t>Κεντρικές και Περιφερειακές Υπηρεσίες Πυροσβεστικού Σώματος</w:t>
      </w:r>
    </w:p>
    <w:p w14:paraId="7C6FBB34" w14:textId="77777777" w:rsidR="002F30E4" w:rsidRPr="00C56140" w:rsidRDefault="002F30E4" w:rsidP="002F30E4">
      <w:pPr>
        <w:pStyle w:val="normalwithoutspacing"/>
        <w:spacing w:after="120" w:line="360" w:lineRule="exact"/>
      </w:pPr>
    </w:p>
    <w:p w14:paraId="656DB884" w14:textId="77777777" w:rsidR="002F30E4" w:rsidRPr="00C56140" w:rsidRDefault="002F30E4" w:rsidP="002F30E4">
      <w:pPr>
        <w:rPr>
          <w:b/>
          <w:bCs/>
          <w:lang w:val="el-GR"/>
        </w:rPr>
      </w:pPr>
      <w:bookmarkStart w:id="466" w:name="_Toc159756975"/>
      <w:r w:rsidRPr="00C56140">
        <w:rPr>
          <w:b/>
          <w:bCs/>
          <w:lang w:val="el-GR"/>
        </w:rPr>
        <w:t>Γενική Γραμματεία Πολιτικής Προστασίας</w:t>
      </w:r>
      <w:bookmarkEnd w:id="466"/>
    </w:p>
    <w:p w14:paraId="3D4C9F42" w14:textId="77777777" w:rsidR="002F30E4" w:rsidRPr="00C56140" w:rsidRDefault="002F30E4" w:rsidP="002F30E4">
      <w:pPr>
        <w:pStyle w:val="normalwithoutspacing"/>
        <w:spacing w:after="120" w:line="360" w:lineRule="exact"/>
      </w:pPr>
      <w:r w:rsidRPr="00C56140">
        <w:t>Η Γενική Γραμματεία Πολιτικής Προστασίας (Γ.Γ.Π.Π.) συστάθηκε με την παράγραφο 1 του άρθρου 4 του ν.2344/1995 (Α' 212) και υπάγεται στο Υπουργείο Κλιματικής Αλλαγής και Πολιτικής Προστασίας.</w:t>
      </w:r>
    </w:p>
    <w:p w14:paraId="3F8671C1" w14:textId="77777777" w:rsidR="002F30E4" w:rsidRPr="00C56140" w:rsidRDefault="002F30E4" w:rsidP="002F30E4">
      <w:pPr>
        <w:pStyle w:val="normalwithoutspacing"/>
        <w:spacing w:after="120" w:line="360" w:lineRule="exact"/>
      </w:pPr>
      <w:r w:rsidRPr="00C56140">
        <w:t>Η Γ.Γ.Π.Π. συνιστά υπερκείμενη Επιχειρησιακή Δομή του Εθνικού Μηχανισμού Πολιτικής Προστασίας και έχει ως αποστολή τη μελέτη, την επεξεργασία, τον σχεδιασμό, την οργάνωση και τον συντονισμό του συνόλου των δράσεων πολιτικής προστασίας όλων των εμπλεκόμενων φορέων, για την πρόληψη, ετοιμότητα, αντιμετώπιση και αποκατάσταση των φυσικών, τεχνολογικών καταστροφών και λοιπών απειλών, που δύναται να προκαλέσουν καταστάσεις εκτάκτου ανάγκης κατά τη διάρκεια ειρηνικής περιόδου, με στόχο την προστασία της ζωής, της υγείας, της περιουσίας των πολιτών, του φυσικού περιβάλλοντος και της πολιτιστικής κληρονομιάς, τον έλεγχο εφαρμογής των ανωτέρω, καθώς και την ενημέρωση των πολιτών για τα ζητήματα αυτά. Επίσης, οργανώνει και εποπτεύει το Ενιαίο Μητρώο Εθελοντισμού Πολιτικής Προστασίας. Στο πλαίσιο της ανωτέρω αποστολής, στη Γ.Γ.Π.Π. υπάγεται το Πυροσβεστικό Σώμα, το οποίο συνιστά επιχειρησιακή δομή της.</w:t>
      </w:r>
    </w:p>
    <w:p w14:paraId="23C6DD98" w14:textId="77777777" w:rsidR="002F30E4" w:rsidRPr="00C56140" w:rsidRDefault="002F30E4" w:rsidP="002F30E4">
      <w:pPr>
        <w:pStyle w:val="normalwithoutspacing"/>
        <w:spacing w:after="120" w:line="360" w:lineRule="exact"/>
      </w:pPr>
      <w:r w:rsidRPr="00C56140">
        <w:t>Η Γενική Γραμματεία Πολιτικής Προστασίας, μεταξύ άλλων έχει ως γενική αποστολή (Αρ. 1, ΠΔ 151/2004):</w:t>
      </w:r>
    </w:p>
    <w:p w14:paraId="1F2FD9F3" w14:textId="77777777" w:rsidR="002F30E4" w:rsidRPr="00C56140" w:rsidRDefault="002F30E4" w:rsidP="009E3443">
      <w:pPr>
        <w:pStyle w:val="normalwithoutspacing"/>
        <w:numPr>
          <w:ilvl w:val="0"/>
          <w:numId w:val="58"/>
        </w:numPr>
        <w:suppressAutoHyphens w:val="0"/>
        <w:spacing w:after="120" w:line="360" w:lineRule="exact"/>
      </w:pPr>
      <w:r w:rsidRPr="00C56140">
        <w:t>Τη μελέτη, το σχεδιασμό, την οργάνωση και το συντονισμό της δράσης για την πρόληψη και αντιμετώπιση των φυσικών, τεχνολογικών και λοιπών καταστροφών ή καταστάσεων έκτακτης ανάγκης, καθώς και την ενημέρωση του κοινού για τα ζητήματα αυτά.</w:t>
      </w:r>
    </w:p>
    <w:p w14:paraId="09C90EEE" w14:textId="77777777" w:rsidR="002F30E4" w:rsidRPr="00C56140" w:rsidRDefault="002F30E4" w:rsidP="009E3443">
      <w:pPr>
        <w:pStyle w:val="normalwithoutspacing"/>
        <w:numPr>
          <w:ilvl w:val="0"/>
          <w:numId w:val="58"/>
        </w:numPr>
        <w:suppressAutoHyphens w:val="0"/>
        <w:spacing w:after="120" w:line="360" w:lineRule="exact"/>
      </w:pPr>
      <w:r w:rsidRPr="00C56140">
        <w:t>Την προετοιμασία, κινητοποίηση και συντονισμό δράσης του δυναμικού και των μέσων πολιτικής προστασίας της χώρας για την αντιμετώπιση πιθανών κάθε μορφής καταστροφών στο πλαίσιο του υφιστάμενου σχετικού σχεδιασμού ανά κατηγορία κινδύνου.</w:t>
      </w:r>
    </w:p>
    <w:p w14:paraId="014E772A" w14:textId="77777777" w:rsidR="002F30E4" w:rsidRPr="00C56140" w:rsidRDefault="002F30E4" w:rsidP="009E3443">
      <w:pPr>
        <w:pStyle w:val="normalwithoutspacing"/>
        <w:numPr>
          <w:ilvl w:val="0"/>
          <w:numId w:val="58"/>
        </w:numPr>
        <w:suppressAutoHyphens w:val="0"/>
        <w:spacing w:after="120" w:line="360" w:lineRule="exact"/>
      </w:pPr>
      <w:r w:rsidRPr="00C56140">
        <w:lastRenderedPageBreak/>
        <w:t>Την αξιοποίηση των διαθέσιμων επιστημονικών στοιχείων και πληροφοριών για την κινητοποίηση του δυναμικού και των μέσων πολιτικής προστασίας της χώρας, εν όψει απειλούμενου κινδύνου καταστροφών.</w:t>
      </w:r>
    </w:p>
    <w:p w14:paraId="3A3E2A4D" w14:textId="77777777" w:rsidR="002F30E4" w:rsidRPr="00C56140" w:rsidRDefault="002F30E4" w:rsidP="009E3443">
      <w:pPr>
        <w:pStyle w:val="normalwithoutspacing"/>
        <w:numPr>
          <w:ilvl w:val="0"/>
          <w:numId w:val="58"/>
        </w:numPr>
        <w:suppressAutoHyphens w:val="0"/>
        <w:spacing w:after="120" w:line="360" w:lineRule="exact"/>
      </w:pPr>
      <w:r w:rsidRPr="00C56140">
        <w:t>Τον συντονισμό του έργου και των δράσεων αντιμετώπισης των καταστροφών κατά την εκδήλωση των φαινομένων, καθώς και το έργο αποκατάστασης των προκαλούμενων ζημιών.</w:t>
      </w:r>
    </w:p>
    <w:p w14:paraId="11B84E3A" w14:textId="77777777" w:rsidR="00047C57" w:rsidRPr="00C56140" w:rsidRDefault="00047C57" w:rsidP="009A5AB9">
      <w:pPr>
        <w:rPr>
          <w:rFonts w:eastAsia="SimSun"/>
          <w:lang w:val="el-GR"/>
        </w:rPr>
      </w:pPr>
    </w:p>
    <w:p w14:paraId="0E32BCF2" w14:textId="77777777" w:rsidR="00556A23" w:rsidRPr="00C56140" w:rsidRDefault="00556A23" w:rsidP="00967A9D">
      <w:pPr>
        <w:pStyle w:val="30"/>
        <w:tabs>
          <w:tab w:val="num" w:pos="360"/>
        </w:tabs>
        <w:ind w:left="0" w:firstLine="0"/>
        <w:rPr>
          <w:bCs w:val="0"/>
        </w:rPr>
      </w:pPr>
      <w:bookmarkStart w:id="467" w:name="_Ref151372827"/>
      <w:bookmarkStart w:id="468" w:name="_Toc167222889"/>
      <w:r w:rsidRPr="00C56140">
        <w:rPr>
          <w:bCs w:val="0"/>
        </w:rPr>
        <w:t xml:space="preserve">Όργανα &amp; Επιτροπές Παρακολούθησης, Διακυβέρνησης και Ελέγχου του </w:t>
      </w:r>
      <w:r w:rsidRPr="00C56140">
        <w:t>Έργου</w:t>
      </w:r>
      <w:bookmarkEnd w:id="464"/>
      <w:bookmarkEnd w:id="467"/>
      <w:bookmarkEnd w:id="468"/>
    </w:p>
    <w:p w14:paraId="4B8735FA" w14:textId="256D65C8" w:rsidR="00E0686B" w:rsidRPr="00C56140" w:rsidRDefault="00E0686B" w:rsidP="00E0686B">
      <w:pPr>
        <w:rPr>
          <w:lang w:val="el-GR"/>
        </w:rPr>
      </w:pPr>
      <w:r w:rsidRPr="00C5614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C56140" w:rsidRDefault="00E0686B" w:rsidP="00786A1B">
      <w:pPr>
        <w:pStyle w:val="aff"/>
        <w:numPr>
          <w:ilvl w:val="0"/>
          <w:numId w:val="11"/>
        </w:numPr>
        <w:ind w:left="0" w:firstLine="6"/>
        <w:rPr>
          <w:b/>
          <w:bCs/>
          <w:lang w:val="el-GR"/>
        </w:rPr>
      </w:pPr>
      <w:r w:rsidRPr="00C56140">
        <w:rPr>
          <w:b/>
          <w:bCs/>
          <w:lang w:val="el-GR"/>
        </w:rPr>
        <w:t>Επιτροπή Εποπτείας Προγραμματικής Συμφωνίας (ΕΕΠΣ)</w:t>
      </w:r>
    </w:p>
    <w:p w14:paraId="78127126" w14:textId="38658716" w:rsidR="00035E7D" w:rsidRPr="00570BEB" w:rsidRDefault="00035E7D" w:rsidP="00035E7D">
      <w:pPr>
        <w:rPr>
          <w:lang w:val="en-US"/>
        </w:rPr>
      </w:pPr>
      <w:r w:rsidRPr="00C56140">
        <w:rPr>
          <w:lang w:val="el-GR"/>
        </w:rPr>
        <w:t>Η ΕΕΠΣ:</w:t>
      </w:r>
      <w:r w:rsidR="00DF776D" w:rsidRPr="00C56140">
        <w:rPr>
          <w:lang w:val="el-GR"/>
        </w:rPr>
        <w:t xml:space="preserve"> </w:t>
      </w:r>
    </w:p>
    <w:p w14:paraId="768BB8B6" w14:textId="77777777" w:rsidR="00035E7D" w:rsidRPr="004858FF" w:rsidRDefault="00035E7D" w:rsidP="009E3443">
      <w:pPr>
        <w:numPr>
          <w:ilvl w:val="0"/>
          <w:numId w:val="40"/>
        </w:numPr>
        <w:shd w:val="clear" w:color="auto" w:fill="FFFFFF"/>
        <w:suppressAutoHyphens w:val="0"/>
        <w:spacing w:before="120"/>
        <w:ind w:left="714" w:hanging="357"/>
        <w:rPr>
          <w:color w:val="333333"/>
          <w:lang w:val="el-GR" w:eastAsia="en-US"/>
        </w:rPr>
      </w:pPr>
      <w:r w:rsidRPr="00C56140">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93A0C56" w14:textId="77777777" w:rsidR="00035E7D" w:rsidRPr="00C56140" w:rsidRDefault="00035E7D" w:rsidP="009E3443">
      <w:pPr>
        <w:numPr>
          <w:ilvl w:val="0"/>
          <w:numId w:val="40"/>
        </w:numPr>
        <w:shd w:val="clear" w:color="auto" w:fill="FFFFFF"/>
        <w:suppressAutoHyphens w:val="0"/>
        <w:spacing w:before="120"/>
        <w:ind w:left="714" w:hanging="357"/>
        <w:rPr>
          <w:color w:val="333333"/>
          <w:lang w:val="el-GR"/>
        </w:rPr>
      </w:pPr>
      <w:r w:rsidRPr="00C56140">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2F82092" w14:textId="77777777" w:rsidR="00035E7D" w:rsidRPr="00C56140" w:rsidRDefault="00035E7D" w:rsidP="009E3443">
      <w:pPr>
        <w:numPr>
          <w:ilvl w:val="0"/>
          <w:numId w:val="40"/>
        </w:numPr>
        <w:shd w:val="clear" w:color="auto" w:fill="FFFFFF"/>
        <w:suppressAutoHyphens w:val="0"/>
        <w:spacing w:before="120"/>
        <w:ind w:left="714" w:hanging="357"/>
        <w:rPr>
          <w:color w:val="333333"/>
          <w:lang w:val="el-GR"/>
        </w:rPr>
      </w:pPr>
      <w:r w:rsidRPr="00C56140">
        <w:rPr>
          <w:color w:val="333333"/>
          <w:lang w:val="el-GR"/>
        </w:rPr>
        <w:t xml:space="preserve">Εισηγείται την έγκριση για την έναρξη των διαδικασιών της επόμενης φάσης της Προγραμματικής Συμφωνίας. </w:t>
      </w:r>
    </w:p>
    <w:p w14:paraId="34067F5F" w14:textId="77777777" w:rsidR="00035E7D" w:rsidRPr="00C56140" w:rsidRDefault="00035E7D" w:rsidP="009E3443">
      <w:pPr>
        <w:numPr>
          <w:ilvl w:val="0"/>
          <w:numId w:val="40"/>
        </w:numPr>
        <w:shd w:val="clear" w:color="auto" w:fill="FFFFFF"/>
        <w:suppressAutoHyphens w:val="0"/>
        <w:spacing w:before="120"/>
        <w:ind w:left="714" w:hanging="357"/>
        <w:rPr>
          <w:color w:val="333333"/>
          <w:lang w:val="el-GR"/>
        </w:rPr>
      </w:pPr>
      <w:r w:rsidRPr="00C56140">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0FC7D882" w14:textId="77777777" w:rsidR="00E0686B" w:rsidRPr="00C56140" w:rsidRDefault="00E0686B" w:rsidP="00E0686B">
      <w:pPr>
        <w:ind w:hanging="294"/>
        <w:rPr>
          <w:lang w:val="el-GR"/>
        </w:rPr>
      </w:pPr>
    </w:p>
    <w:p w14:paraId="00C9A369" w14:textId="77777777" w:rsidR="00E0686B" w:rsidRPr="00C56140" w:rsidRDefault="00E0686B" w:rsidP="00786A1B">
      <w:pPr>
        <w:pStyle w:val="aff"/>
        <w:numPr>
          <w:ilvl w:val="0"/>
          <w:numId w:val="11"/>
        </w:numPr>
        <w:ind w:left="0" w:hanging="294"/>
        <w:rPr>
          <w:b/>
          <w:bCs/>
          <w:lang w:val="el-GR"/>
        </w:rPr>
      </w:pPr>
      <w:r w:rsidRPr="00C56140">
        <w:rPr>
          <w:b/>
          <w:bCs/>
          <w:lang w:val="el-GR"/>
        </w:rPr>
        <w:t>Ομάδα Διοίκησης Έργου (ΟΔΕ)</w:t>
      </w:r>
    </w:p>
    <w:p w14:paraId="12AB94D8" w14:textId="77777777" w:rsidR="009674D0" w:rsidRPr="00C56140" w:rsidRDefault="009674D0" w:rsidP="009674D0">
      <w:pPr>
        <w:rPr>
          <w:lang w:val="el-GR"/>
        </w:rPr>
      </w:pPr>
      <w:r w:rsidRPr="00C56140">
        <w:rPr>
          <w:lang w:val="el-GR"/>
        </w:rPr>
        <w:t>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5B79CD54" w14:textId="77777777" w:rsidR="009674D0" w:rsidRPr="00C56140" w:rsidRDefault="009674D0" w:rsidP="009E3443">
      <w:pPr>
        <w:pStyle w:val="aff"/>
        <w:numPr>
          <w:ilvl w:val="1"/>
          <w:numId w:val="36"/>
        </w:numPr>
        <w:pBdr>
          <w:top w:val="nil"/>
          <w:left w:val="nil"/>
          <w:bottom w:val="nil"/>
          <w:right w:val="nil"/>
          <w:between w:val="nil"/>
          <w:bar w:val="nil"/>
        </w:pBdr>
        <w:ind w:left="567" w:hanging="567"/>
        <w:contextualSpacing w:val="0"/>
        <w:rPr>
          <w:lang w:val="el-GR"/>
        </w:rPr>
      </w:pPr>
      <w:r w:rsidRPr="00C56140">
        <w:rPr>
          <w:lang w:val="el-GR"/>
        </w:rPr>
        <w:t>Διοικητής Ψηφιακού Έργου (Project Manager)</w:t>
      </w:r>
      <w:r w:rsidRPr="00C56140">
        <w:rPr>
          <w:rStyle w:val="Hyperlink13"/>
          <w:lang w:val="el-GR"/>
        </w:rPr>
        <w:t>.</w:t>
      </w:r>
      <w:r w:rsidRPr="00C56140">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6AC6E575" w14:textId="77777777" w:rsidR="009674D0" w:rsidRPr="00C56140" w:rsidRDefault="009674D0" w:rsidP="009E3443">
      <w:pPr>
        <w:pStyle w:val="aff"/>
        <w:numPr>
          <w:ilvl w:val="1"/>
          <w:numId w:val="36"/>
        </w:numPr>
        <w:pBdr>
          <w:top w:val="nil"/>
          <w:left w:val="nil"/>
          <w:bottom w:val="nil"/>
          <w:right w:val="nil"/>
          <w:between w:val="nil"/>
          <w:bar w:val="nil"/>
        </w:pBdr>
        <w:ind w:left="567" w:hanging="567"/>
        <w:contextualSpacing w:val="0"/>
        <w:rPr>
          <w:lang w:val="el-GR"/>
        </w:rPr>
      </w:pPr>
      <w:r w:rsidRPr="00C56140">
        <w:rPr>
          <w:lang w:val="el-GR"/>
        </w:rPr>
        <w:t>Επιχειρησιακός Συντονιστής Ψηφιακής Δράσης (Project Owner).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6B5DA074" w14:textId="77777777" w:rsidR="009674D0" w:rsidRPr="00C56140" w:rsidRDefault="009674D0" w:rsidP="009E3443">
      <w:pPr>
        <w:pStyle w:val="aff"/>
        <w:numPr>
          <w:ilvl w:val="1"/>
          <w:numId w:val="36"/>
        </w:numPr>
        <w:pBdr>
          <w:top w:val="nil"/>
          <w:left w:val="nil"/>
          <w:bottom w:val="nil"/>
          <w:right w:val="nil"/>
          <w:between w:val="nil"/>
          <w:bar w:val="nil"/>
        </w:pBdr>
        <w:ind w:left="567" w:hanging="567"/>
        <w:contextualSpacing w:val="0"/>
        <w:rPr>
          <w:lang w:val="el-GR"/>
        </w:rPr>
      </w:pPr>
      <w:r w:rsidRPr="00C56140">
        <w:rPr>
          <w:lang w:val="el-GR"/>
        </w:rPr>
        <w:t>Υπεύθυνος Υλοποίησης Έργου (Implementation Owner): Είναι υπεύθυνος για την υλοποίηση της ψηφιακής υπηρεσίας και το συντονισμό όλης της ομάδας σχεδιασμού και ανάπτυξης. Ορίζεται από την ΚτΠ Μ.Α.Ε.</w:t>
      </w:r>
    </w:p>
    <w:p w14:paraId="6D218673" w14:textId="77777777" w:rsidR="009674D0" w:rsidRPr="00C56140" w:rsidRDefault="009674D0" w:rsidP="00E0686B">
      <w:pPr>
        <w:rPr>
          <w:lang w:val="el-GR"/>
        </w:rPr>
      </w:pPr>
    </w:p>
    <w:p w14:paraId="3778B4C1" w14:textId="77777777" w:rsidR="00E0686B" w:rsidRPr="00C56140" w:rsidRDefault="00E0686B" w:rsidP="00E0686B">
      <w:pPr>
        <w:rPr>
          <w:bCs/>
          <w:lang w:val="el-GR"/>
        </w:rPr>
      </w:pPr>
    </w:p>
    <w:p w14:paraId="2CBB16FF" w14:textId="77777777" w:rsidR="00E0686B" w:rsidRPr="00C56140" w:rsidRDefault="00E0686B" w:rsidP="00786A1B">
      <w:pPr>
        <w:pStyle w:val="aff"/>
        <w:numPr>
          <w:ilvl w:val="0"/>
          <w:numId w:val="11"/>
        </w:numPr>
        <w:ind w:left="0" w:firstLine="6"/>
        <w:rPr>
          <w:b/>
          <w:bCs/>
        </w:rPr>
      </w:pPr>
      <w:r w:rsidRPr="00C56140">
        <w:rPr>
          <w:b/>
          <w:bCs/>
        </w:rPr>
        <w:t>Επιτροπή Παρακολούθησης Έργου (ΕΠΕ)</w:t>
      </w:r>
    </w:p>
    <w:p w14:paraId="206E0809" w14:textId="77777777" w:rsidR="00E0686B" w:rsidRPr="00C56140" w:rsidRDefault="00E0686B" w:rsidP="00E0686B">
      <w:pPr>
        <w:rPr>
          <w:lang w:val="el-GR"/>
        </w:rPr>
      </w:pPr>
      <w:r w:rsidRPr="00C56140">
        <w:rPr>
          <w:lang w:val="el-GR"/>
        </w:rPr>
        <w:lastRenderedPageBreak/>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sidRPr="00C56140">
        <w:rPr>
          <w:lang w:val="el-GR"/>
        </w:rPr>
        <w:t xml:space="preserve"> (τριμελής ή πενταμελής)</w:t>
      </w:r>
      <w:r w:rsidRPr="00C56140">
        <w:rPr>
          <w:lang w:val="el-GR"/>
        </w:rPr>
        <w:t xml:space="preserve">, αρμοδιότητα της οποίας αποτελεί η παρακολούθηση της πορείας υλοποίησης του Έργου. </w:t>
      </w:r>
    </w:p>
    <w:p w14:paraId="3836FB1D" w14:textId="77777777" w:rsidR="00E0686B" w:rsidRPr="00C56140" w:rsidRDefault="00E0686B" w:rsidP="00E0686B">
      <w:pPr>
        <w:rPr>
          <w:bCs/>
          <w:lang w:val="el-GR"/>
        </w:rPr>
      </w:pPr>
    </w:p>
    <w:p w14:paraId="304C6A11" w14:textId="77777777" w:rsidR="00E0686B" w:rsidRPr="00C56140" w:rsidRDefault="00E0686B" w:rsidP="00786A1B">
      <w:pPr>
        <w:pStyle w:val="aff"/>
        <w:numPr>
          <w:ilvl w:val="0"/>
          <w:numId w:val="11"/>
        </w:numPr>
        <w:ind w:left="0" w:firstLine="6"/>
        <w:rPr>
          <w:b/>
          <w:bCs/>
          <w:lang w:val="el-GR"/>
        </w:rPr>
      </w:pPr>
      <w:r w:rsidRPr="00C56140">
        <w:rPr>
          <w:b/>
          <w:bCs/>
          <w:lang w:val="el-GR"/>
        </w:rPr>
        <w:t>Επιτροπή Παραλαβής Έργου (ΕΠΕ)</w:t>
      </w:r>
    </w:p>
    <w:p w14:paraId="7E8DE28B" w14:textId="47B4120A" w:rsidR="00E0686B" w:rsidRPr="00C56140" w:rsidRDefault="00E0686B" w:rsidP="00E0686B">
      <w:pPr>
        <w:rPr>
          <w:lang w:val="el-GR"/>
        </w:rPr>
      </w:pPr>
      <w:r w:rsidRPr="00C56140">
        <w:rPr>
          <w:lang w:val="el-GR"/>
        </w:rPr>
        <w:t>Για την παραλαβή των παρεχόμενων υπηρεσιών ή/και παραδοτέων του Έργου, θα οριστεί «Επιτροπή</w:t>
      </w:r>
      <w:r w:rsidR="00DF776D" w:rsidRPr="00C56140">
        <w:rPr>
          <w:lang w:val="el-GR"/>
        </w:rPr>
        <w:t xml:space="preserve"> </w:t>
      </w:r>
      <w:r w:rsidRPr="00C56140">
        <w:rPr>
          <w:lang w:val="el-GR"/>
        </w:rPr>
        <w:t>Παραλαβής Έργου (ΕΠΕ)</w:t>
      </w:r>
      <w:r w:rsidR="004F5F72" w:rsidRPr="00C56140">
        <w:rPr>
          <w:lang w:val="el-GR"/>
        </w:rPr>
        <w:t xml:space="preserve"> (τριμελής ή πενταμελής)</w:t>
      </w:r>
      <w:r w:rsidRPr="00C56140">
        <w:rPr>
          <w:lang w:val="el-GR"/>
        </w:rPr>
        <w:t xml:space="preserve">», σύμφωνα με </w:t>
      </w:r>
      <w:r w:rsidR="004F5F72" w:rsidRPr="00C56140">
        <w:rPr>
          <w:lang w:val="el-GR"/>
        </w:rPr>
        <w:t xml:space="preserve">το </w:t>
      </w:r>
      <w:r w:rsidRPr="00C56140">
        <w:rPr>
          <w:lang w:val="el-GR"/>
        </w:rPr>
        <w:t xml:space="preserve">άρθρο 221 του ν. 4412/2016. </w:t>
      </w:r>
    </w:p>
    <w:p w14:paraId="2438DC91" w14:textId="77777777" w:rsidR="00E0686B" w:rsidRPr="00C56140" w:rsidRDefault="00E0686B" w:rsidP="00E0686B">
      <w:pPr>
        <w:rPr>
          <w:lang w:val="el-GR"/>
        </w:rPr>
      </w:pPr>
    </w:p>
    <w:p w14:paraId="34727A12" w14:textId="77777777" w:rsidR="00E0686B" w:rsidRPr="00C56140" w:rsidRDefault="00E0686B" w:rsidP="00E0686B">
      <w:pPr>
        <w:rPr>
          <w:b/>
          <w:bCs/>
          <w:lang w:val="el-GR"/>
        </w:rPr>
      </w:pPr>
      <w:r w:rsidRPr="00C56140">
        <w:rPr>
          <w:b/>
          <w:bCs/>
          <w:lang w:val="el-GR"/>
        </w:rPr>
        <w:t>-</w:t>
      </w:r>
      <w:r w:rsidRPr="00C56140">
        <w:rPr>
          <w:b/>
          <w:bCs/>
          <w:lang w:val="el-GR"/>
        </w:rPr>
        <w:tab/>
        <w:t>Θεματικές Ομάδες Εργασίας</w:t>
      </w:r>
    </w:p>
    <w:p w14:paraId="26C1E4C0" w14:textId="258407B7" w:rsidR="00E0686B" w:rsidRPr="00C56140" w:rsidRDefault="00E0686B" w:rsidP="00E0686B">
      <w:pPr>
        <w:rPr>
          <w:lang w:val="el-GR"/>
        </w:rPr>
      </w:pPr>
      <w:r w:rsidRPr="00C5614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BFBFCE0" w14:textId="77777777" w:rsidR="002B7D7E" w:rsidRDefault="002B7D7E" w:rsidP="002B7D7E">
      <w:pPr>
        <w:rPr>
          <w:rFonts w:eastAsia="SimSun"/>
          <w:lang w:val="el-GR"/>
        </w:rPr>
      </w:pPr>
    </w:p>
    <w:p w14:paraId="62AF6B75" w14:textId="13682678" w:rsidR="00817F86" w:rsidRPr="00B317C0" w:rsidRDefault="00817F86" w:rsidP="00961B91">
      <w:pPr>
        <w:pStyle w:val="30"/>
        <w:tabs>
          <w:tab w:val="num" w:pos="360"/>
        </w:tabs>
        <w:ind w:left="0" w:firstLine="0"/>
      </w:pPr>
      <w:bookmarkStart w:id="469" w:name="_Toc167222890"/>
      <w:r w:rsidRPr="00961B91">
        <w:t>Κρίσιμες οντότητες για την υλοποίηση του έργου</w:t>
      </w:r>
      <w:bookmarkEnd w:id="469"/>
      <w:r w:rsidRPr="00961B91">
        <w:t> </w:t>
      </w:r>
    </w:p>
    <w:p w14:paraId="4195815B" w14:textId="77777777" w:rsidR="00B317C0" w:rsidRPr="00BC7498" w:rsidRDefault="00B317C0" w:rsidP="001D28F8">
      <w:pPr>
        <w:pStyle w:val="40"/>
      </w:pPr>
      <w:bookmarkStart w:id="470" w:name="_Toc163835308"/>
      <w:bookmarkStart w:id="471" w:name="_Toc167222891"/>
      <w:r w:rsidRPr="00BC7498">
        <w:t>Εθνικός Μηχανισμός Διαχείρισης Κρίσεων και Αντιμετώπισης Κινδύνων</w:t>
      </w:r>
      <w:bookmarkEnd w:id="470"/>
      <w:bookmarkEnd w:id="471"/>
      <w:r w:rsidRPr="00BC7498">
        <w:t xml:space="preserve"> </w:t>
      </w:r>
    </w:p>
    <w:p w14:paraId="1F905FD2" w14:textId="77777777" w:rsidR="00B317C0" w:rsidRPr="004F7534" w:rsidRDefault="00B317C0" w:rsidP="00B317C0">
      <w:pPr>
        <w:rPr>
          <w:lang w:val="el-GR"/>
        </w:rPr>
      </w:pPr>
      <w:r w:rsidRPr="00956BF8">
        <w:rPr>
          <w:lang w:val="el-GR"/>
        </w:rPr>
        <w:t xml:space="preserve">Με το Νόμο 4662/2020 (ΦΕΚ </w:t>
      </w:r>
      <w:r>
        <w:t>A</w:t>
      </w:r>
      <w:r w:rsidRPr="00956BF8">
        <w:rPr>
          <w:lang w:val="el-GR"/>
        </w:rPr>
        <w:t xml:space="preserve"> 27 - 07.02.2020), συστάθηκε Εθνικός Μηχανισμός Διαχείρισης Κρίσεων και Αντιμετώπισης Κινδύνων (</w:t>
      </w:r>
      <w:r>
        <w:t>National</w:t>
      </w:r>
      <w:r w:rsidRPr="00956BF8">
        <w:rPr>
          <w:lang w:val="el-GR"/>
        </w:rPr>
        <w:t xml:space="preserve"> </w:t>
      </w:r>
      <w:r>
        <w:t>Crisis</w:t>
      </w:r>
      <w:r w:rsidRPr="00956BF8">
        <w:rPr>
          <w:lang w:val="el-GR"/>
        </w:rPr>
        <w:t xml:space="preserve"> </w:t>
      </w:r>
      <w:r>
        <w:t>and</w:t>
      </w:r>
      <w:r w:rsidRPr="00956BF8">
        <w:rPr>
          <w:lang w:val="el-GR"/>
        </w:rPr>
        <w:t xml:space="preserve"> </w:t>
      </w:r>
      <w:r>
        <w:t>Hazard</w:t>
      </w:r>
      <w:r w:rsidRPr="00956BF8">
        <w:rPr>
          <w:lang w:val="el-GR"/>
        </w:rPr>
        <w:t xml:space="preserve"> </w:t>
      </w:r>
      <w:r>
        <w:t>Management</w:t>
      </w:r>
      <w:r w:rsidRPr="00956BF8">
        <w:rPr>
          <w:lang w:val="el-GR"/>
        </w:rPr>
        <w:t xml:space="preserve"> </w:t>
      </w:r>
      <w:r>
        <w:t>Mechanism</w:t>
      </w:r>
      <w:r w:rsidRPr="00956BF8">
        <w:rPr>
          <w:lang w:val="el-GR"/>
        </w:rPr>
        <w:t xml:space="preserve"> (</w:t>
      </w:r>
      <w:r>
        <w:t>Nat</w:t>
      </w:r>
      <w:r w:rsidRPr="00956BF8">
        <w:rPr>
          <w:lang w:val="el-GR"/>
        </w:rPr>
        <w:t>-</w:t>
      </w:r>
      <w:r>
        <w:t>CHAMM</w:t>
      </w:r>
      <w:r w:rsidRPr="00956BF8">
        <w:rPr>
          <w:lang w:val="el-GR"/>
        </w:rPr>
        <w:t>) εφεξής, «Εθνικός Μηχανισμός», ο οποίος εποπτεύεται από τον Γενικό Γραμματέα Πολιτικής Προστασίας και καλύπτει ολόκληρο τον κύκλο διαχείρισης καταστροφών και συνιστά το σύνολο των συντρεχουσών επιχειρησιακών και διοικητικών δομών και λειτουργιών της Πολιτικής Προστασίας. Ο Εθνικός Μηχανισμός έχει ως προτεραιότητες, αφενός την πρόληψη, την ετοιμότητα και την προστασία της ζωής, της υγείας και της περιουσίας των πολιτών, του περιβάλλοντος, της πολιτιστικής κληρονομιάς, των υποδομών, των πλουτοπαραγωγικών πηγών, των υπηρεσιών ζωτικής σημασίας, των υλικών και άυλων αγαθών από φυσικές και τεχνολογικές καταστροφές και λοιπές απειλές συναφούς προέλευσης, που προκαλούν ή ενδέχεται να προκαλέσουν καταστάσεις εκτάκτου ανάγκης σε ειρηνική περίοδο και αφετέρου τη μείωση του κινδύνου και την αντιμετώπιση, αποκατάσταση και ελαχιστοποίηση των συνεπειών τους.</w:t>
      </w:r>
    </w:p>
    <w:p w14:paraId="00B8B404" w14:textId="7C6D7C27" w:rsidR="00B317C0" w:rsidRPr="004F7534" w:rsidRDefault="00B317C0" w:rsidP="00B317C0">
      <w:pPr>
        <w:rPr>
          <w:lang w:val="el-GR"/>
        </w:rPr>
      </w:pPr>
      <w:r>
        <w:rPr>
          <w:lang w:val="el-GR"/>
        </w:rPr>
        <w:t>Σύμφωνα μ</w:t>
      </w:r>
      <w:r w:rsidRPr="00956BF8">
        <w:rPr>
          <w:lang w:val="el-GR"/>
        </w:rPr>
        <w:t>ε το Νόμο 4662/2020</w:t>
      </w:r>
      <w:r>
        <w:rPr>
          <w:lang w:val="el-GR"/>
        </w:rPr>
        <w:t>,</w:t>
      </w:r>
      <w:r w:rsidRPr="00956BF8">
        <w:rPr>
          <w:lang w:val="el-GR"/>
        </w:rPr>
        <w:t xml:space="preserve"> </w:t>
      </w:r>
      <w:r>
        <w:rPr>
          <w:lang w:val="el-GR"/>
        </w:rPr>
        <w:t xml:space="preserve">στον </w:t>
      </w:r>
      <w:r w:rsidRPr="00956BF8">
        <w:rPr>
          <w:lang w:val="el-GR"/>
        </w:rPr>
        <w:t>Εθνικό Μηχανισμό συστήνεται Εθνική Βάση Δεδομένων Κινδύνων, Απειλών και Απωλειών Καταστροφών σε εθνικό επίπεδο, εφεξής καλούμενη «Εθνική Βάση Δεδομένων». Στην Εθνική Βάση Δεδομένων περιλαμβάνονται αναγνωρισμένοι κίνδυνοι και απειλές, όπως αυτοί έχουν καθοριστεί από τον επιχειρησιακό Εθνικό Σχεδιασμό Πολιτικής Προστασίας. Την ενημέρωση και επικαιροποίηση της Εθνικής Βάσης Δεδομένων αναλαμβάνει η Γενική Διεύθυνση Συντονισμού της Γενικής Γραμματείας Πολιτικής Προστασίας, στην οποία εισηγούνται οι αρμόδιοι φορείς που είναι υπεύθυνοι για την εκτίμηση ή τη διαχείριση ενός κινδύνου.</w:t>
      </w:r>
    </w:p>
    <w:p w14:paraId="48DE9DD2" w14:textId="77777777" w:rsidR="00B317C0" w:rsidRPr="004F7534" w:rsidRDefault="00B317C0" w:rsidP="00B317C0">
      <w:pPr>
        <w:rPr>
          <w:lang w:val="el-GR"/>
        </w:rPr>
      </w:pPr>
      <w:r w:rsidRPr="00956BF8">
        <w:rPr>
          <w:lang w:val="el-GR"/>
        </w:rPr>
        <w:t>Ειδικότερα, η Εθνική Βάση Δεδομένων περιλαμβάνει, ιδίως,:</w:t>
      </w:r>
    </w:p>
    <w:p w14:paraId="1F596D1D" w14:textId="77777777" w:rsidR="00B317C0" w:rsidRDefault="00B317C0" w:rsidP="00B317C0">
      <w:pPr>
        <w:pStyle w:val="normalwithoutspacing"/>
        <w:numPr>
          <w:ilvl w:val="0"/>
          <w:numId w:val="165"/>
        </w:numPr>
        <w:suppressAutoHyphens w:val="0"/>
        <w:spacing w:after="120" w:line="360" w:lineRule="exact"/>
      </w:pPr>
      <w:r>
        <w:t>Τους αναγνωρισμένους κινδύνους και απειλές, που ενεργοποιούν τον κύκλο καταστροφών.</w:t>
      </w:r>
    </w:p>
    <w:p w14:paraId="44BBBF16" w14:textId="77777777" w:rsidR="00B317C0" w:rsidRDefault="00B317C0" w:rsidP="00B317C0">
      <w:pPr>
        <w:pStyle w:val="normalwithoutspacing"/>
        <w:numPr>
          <w:ilvl w:val="0"/>
          <w:numId w:val="165"/>
        </w:numPr>
        <w:suppressAutoHyphens w:val="0"/>
        <w:spacing w:after="120" w:line="360" w:lineRule="exact"/>
      </w:pPr>
      <w:r>
        <w:t>Τους φορείς και τα συστήματα διαχείρισης και εκτίμησης κινδύνων και συμβάντων όλου του κύκλου καταστροφών.</w:t>
      </w:r>
    </w:p>
    <w:p w14:paraId="719E88C1" w14:textId="77777777" w:rsidR="00B317C0" w:rsidRDefault="00B317C0" w:rsidP="00B317C0">
      <w:pPr>
        <w:pStyle w:val="normalwithoutspacing"/>
        <w:numPr>
          <w:ilvl w:val="0"/>
          <w:numId w:val="165"/>
        </w:numPr>
        <w:suppressAutoHyphens w:val="0"/>
        <w:spacing w:after="120" w:line="360" w:lineRule="exact"/>
      </w:pPr>
      <w:r>
        <w:t>Τα υφιστάμενα πλαίσια διαχείρισης έκτακτων αναγκών</w:t>
      </w:r>
    </w:p>
    <w:p w14:paraId="69F1452E" w14:textId="77777777" w:rsidR="00B317C0" w:rsidRDefault="00B317C0" w:rsidP="00B317C0">
      <w:pPr>
        <w:pStyle w:val="normalwithoutspacing"/>
        <w:numPr>
          <w:ilvl w:val="0"/>
          <w:numId w:val="165"/>
        </w:numPr>
        <w:suppressAutoHyphens w:val="0"/>
        <w:spacing w:after="120" w:line="360" w:lineRule="exact"/>
      </w:pPr>
      <w:r>
        <w:t>Τους αρμόδιους φορείς που, ανάλογα με τον κίνδυνο ή την απειλή, εισηγούνται την οργανωμένη προληπτική απομάκρυνση πολιτών.</w:t>
      </w:r>
    </w:p>
    <w:p w14:paraId="67F7D34B" w14:textId="77777777" w:rsidR="00B317C0" w:rsidRDefault="00B317C0" w:rsidP="00B317C0">
      <w:pPr>
        <w:pStyle w:val="normalwithoutspacing"/>
        <w:numPr>
          <w:ilvl w:val="0"/>
          <w:numId w:val="165"/>
        </w:numPr>
        <w:suppressAutoHyphens w:val="0"/>
        <w:spacing w:after="120" w:line="360" w:lineRule="exact"/>
      </w:pPr>
      <w:r>
        <w:lastRenderedPageBreak/>
        <w:t>Τα δεδομένα απωλειών από καταστροφές.</w:t>
      </w:r>
    </w:p>
    <w:p w14:paraId="2971DF6E" w14:textId="2610B2DF" w:rsidR="00B317C0" w:rsidRDefault="00B317C0" w:rsidP="00B317C0">
      <w:pPr>
        <w:rPr>
          <w:lang w:val="el-GR"/>
        </w:rPr>
      </w:pPr>
      <w:r>
        <w:rPr>
          <w:lang w:val="el-GR"/>
        </w:rPr>
        <w:t>Η Εθνική Βάση Δεδομένων θα υποστηρίζεται από ειδικό Πληροφοριακό Σύστημα Υποστήριξης (ΠΣΥ-ΕΒΔ) που σχεδιάζει και αναπτύσσει το Υπουργείο Κλιματικής Κρίσης και Πολιτικής Προστασίας (ΥΚΚΠΠ) και θα υλοποιηθεί στο πλαίσιο του υποέργου 1 της παρούσας δράσης.</w:t>
      </w:r>
    </w:p>
    <w:p w14:paraId="10954A1E" w14:textId="77777777" w:rsidR="00B317C0" w:rsidRDefault="00B317C0" w:rsidP="00B317C0">
      <w:pPr>
        <w:rPr>
          <w:lang w:val="el-GR"/>
        </w:rPr>
      </w:pPr>
      <w:r>
        <w:rPr>
          <w:lang w:val="el-GR"/>
        </w:rPr>
        <w:t xml:space="preserve">Ως εκ τούτου, τα συστήματα που περιλαμβάνονται στο παρόν έργο και το ΠΣΥ-ΕΒΔ προβλέπεται να έχουν σημαντικό βαθμό συνέργειας, καθώς δεδομένα που θα τηρούνται στο πρώτο σύστημα θα αξιοποιούνται για τις ανάγκες διαχείρισης κινδύνων και προσαρμογής στην κλιματική αλλαγή από το δεύτερο. Αντίστοιχα, πληροφορίες του ΠΣΥ-ΕΒΔ εκτιμάται ότι θα είναι χρήσιμες στην υποστήριξη των επιχειρησιακών διαδικασιών του παρόντος έργου. </w:t>
      </w:r>
    </w:p>
    <w:p w14:paraId="1E8FEA77" w14:textId="77777777" w:rsidR="002604B4" w:rsidRPr="00C56140" w:rsidRDefault="002604B4" w:rsidP="00CD2A7F">
      <w:pPr>
        <w:rPr>
          <w:rFonts w:eastAsia="SimSun"/>
          <w:lang w:val="el-GR"/>
        </w:rPr>
      </w:pPr>
    </w:p>
    <w:p w14:paraId="099ABA2B" w14:textId="77777777" w:rsidR="002B7D7E" w:rsidRDefault="00DF4927" w:rsidP="00967A9D">
      <w:pPr>
        <w:pStyle w:val="30"/>
        <w:tabs>
          <w:tab w:val="num" w:pos="360"/>
        </w:tabs>
        <w:ind w:left="0" w:firstLine="0"/>
        <w:rPr>
          <w:bCs w:val="0"/>
        </w:rPr>
      </w:pPr>
      <w:bookmarkStart w:id="472" w:name="_Toc167222892"/>
      <w:r w:rsidRPr="00C56140">
        <w:rPr>
          <w:bCs w:val="0"/>
        </w:rPr>
        <w:t>Το Κυβερνητικό Υπολογιστικό Νέφος (G-Cloud)</w:t>
      </w:r>
      <w:bookmarkEnd w:id="472"/>
    </w:p>
    <w:p w14:paraId="67983398" w14:textId="77777777" w:rsidR="007E67A3" w:rsidRPr="004C6DAC" w:rsidRDefault="007E67A3" w:rsidP="007E67A3">
      <w:pPr>
        <w:rPr>
          <w:lang w:val="el-GR"/>
        </w:rPr>
      </w:pPr>
      <w:r w:rsidRPr="004C6DAC">
        <w:rPr>
          <w:color w:val="000000"/>
          <w:lang w:val="el-GR" w:eastAsia="el-GR" w:bidi="el-GR"/>
        </w:rPr>
        <w:t xml:space="preserve">Η ΓΓΠΣΔΔ διαθέτει υποδομές </w:t>
      </w:r>
      <w:r w:rsidRPr="004C6DAC">
        <w:rPr>
          <w:color w:val="000000"/>
          <w:lang w:val="en-US" w:eastAsia="en-US" w:bidi="en-US"/>
        </w:rPr>
        <w:t>Cloud</w:t>
      </w:r>
      <w:r w:rsidRPr="004C6DAC">
        <w:rPr>
          <w:color w:val="000000"/>
          <w:lang w:val="el-GR" w:eastAsia="en-US" w:bidi="en-US"/>
        </w:rPr>
        <w:t xml:space="preserve"> (</w:t>
      </w:r>
      <w:r w:rsidRPr="004C6DAC">
        <w:rPr>
          <w:color w:val="000000"/>
          <w:lang w:val="en-US" w:eastAsia="en-US" w:bidi="en-US"/>
        </w:rPr>
        <w:t>G</w:t>
      </w:r>
      <w:r w:rsidRPr="004C6DAC">
        <w:rPr>
          <w:color w:val="000000"/>
          <w:lang w:val="el-GR" w:eastAsia="en-US" w:bidi="en-US"/>
        </w:rPr>
        <w:t>-</w:t>
      </w:r>
      <w:r w:rsidRPr="004C6DAC">
        <w:rPr>
          <w:color w:val="000000"/>
          <w:lang w:val="en-US" w:eastAsia="en-US" w:bidi="en-US"/>
        </w:rPr>
        <w:t>Cloud</w:t>
      </w:r>
      <w:r w:rsidRPr="004C6DAC">
        <w:rPr>
          <w:color w:val="000000"/>
          <w:lang w:val="el-GR" w:eastAsia="en-US" w:bidi="en-US"/>
        </w:rPr>
        <w:t xml:space="preserve"> </w:t>
      </w:r>
      <w:r w:rsidRPr="004C6DAC">
        <w:rPr>
          <w:color w:val="000000"/>
          <w:lang w:val="el-GR" w:eastAsia="el-GR" w:bidi="el-GR"/>
        </w:rPr>
        <w:t>/ Κυβερνητικού Νέφους), οι οποίες μπορούν να χρησιμοποιηθούν από Κυβερνητικούς Φορείς για την φιλοξενία των Πληροφοριακών Συστημάτων τους.</w:t>
      </w:r>
    </w:p>
    <w:p w14:paraId="55002E6D" w14:textId="77777777" w:rsidR="007E67A3" w:rsidRPr="004C6DAC" w:rsidRDefault="007E67A3" w:rsidP="007E67A3">
      <w:pPr>
        <w:rPr>
          <w:lang w:val="el-GR"/>
        </w:rPr>
      </w:pPr>
      <w:r w:rsidRPr="004C6DAC">
        <w:rPr>
          <w:color w:val="000000"/>
          <w:lang w:val="el-GR" w:eastAsia="el-GR" w:bidi="el-GR"/>
        </w:rPr>
        <w:t xml:space="preserve">Ο Ανάδοχος οφείλει να λάβει υπόψιν του τις υποδομές </w:t>
      </w:r>
      <w:r w:rsidRPr="004C6DAC">
        <w:rPr>
          <w:color w:val="000000"/>
          <w:lang w:val="en-US" w:eastAsia="en-US" w:bidi="en-US"/>
        </w:rPr>
        <w:t>Cloud</w:t>
      </w:r>
      <w:r w:rsidRPr="004C6DAC">
        <w:rPr>
          <w:color w:val="000000"/>
          <w:lang w:val="el-GR" w:eastAsia="en-US" w:bidi="en-US"/>
        </w:rPr>
        <w:t xml:space="preserve"> </w:t>
      </w:r>
      <w:r w:rsidRPr="004C6DAC">
        <w:rPr>
          <w:color w:val="000000"/>
          <w:lang w:val="el-GR" w:eastAsia="el-GR" w:bidi="el-GR"/>
        </w:rPr>
        <w:t xml:space="preserve">της ΓΓΠΣΔΔ </w:t>
      </w:r>
      <w:hyperlink r:id="rId32" w:history="1">
        <w:r w:rsidRPr="004C6DAC">
          <w:rPr>
            <w:rStyle w:val="-"/>
            <w:lang w:val="el-GR" w:eastAsia="en-US" w:bidi="en-US"/>
          </w:rPr>
          <w:t>(</w:t>
        </w:r>
        <w:r w:rsidRPr="004C6DAC">
          <w:rPr>
            <w:rStyle w:val="-"/>
          </w:rPr>
          <w:t>https</w:t>
        </w:r>
        <w:r w:rsidRPr="004C6DAC">
          <w:rPr>
            <w:rStyle w:val="-"/>
            <w:lang w:val="el-GR"/>
          </w:rPr>
          <w:t>://</w:t>
        </w:r>
        <w:r w:rsidRPr="004C6DAC">
          <w:rPr>
            <w:rStyle w:val="-"/>
          </w:rPr>
          <w:t>www</w:t>
        </w:r>
        <w:r w:rsidRPr="004C6DAC">
          <w:rPr>
            <w:rStyle w:val="-"/>
            <w:lang w:val="el-GR"/>
          </w:rPr>
          <w:t>.</w:t>
        </w:r>
        <w:r w:rsidRPr="004C6DAC">
          <w:rPr>
            <w:rStyle w:val="-"/>
          </w:rPr>
          <w:t>gsis</w:t>
        </w:r>
        <w:r w:rsidRPr="004C6DAC">
          <w:rPr>
            <w:rStyle w:val="-"/>
            <w:lang w:val="el-GR"/>
          </w:rPr>
          <w:t>.</w:t>
        </w:r>
        <w:r w:rsidRPr="004C6DAC">
          <w:rPr>
            <w:rStyle w:val="-"/>
          </w:rPr>
          <w:t>gr</w:t>
        </w:r>
        <w:r w:rsidRPr="004C6DAC">
          <w:rPr>
            <w:rStyle w:val="-"/>
            <w:lang w:val="el-GR"/>
          </w:rPr>
          <w:t>/</w:t>
        </w:r>
        <w:r w:rsidRPr="004C6DAC">
          <w:rPr>
            <w:rStyle w:val="-"/>
          </w:rPr>
          <w:t>ypiresies</w:t>
        </w:r>
        <w:r w:rsidRPr="004C6DAC">
          <w:rPr>
            <w:rStyle w:val="-"/>
            <w:lang w:val="el-GR"/>
          </w:rPr>
          <w:t>-</w:t>
        </w:r>
      </w:hyperlink>
      <w:r w:rsidRPr="00570BEB">
        <w:rPr>
          <w:rStyle w:val="Bodytext2"/>
          <w:rFonts w:ascii="Tahoma" w:hAnsi="Tahoma" w:cs="Tahoma"/>
          <w:lang w:val="el-GR"/>
        </w:rPr>
        <w:t xml:space="preserve"> </w:t>
      </w:r>
      <w:hyperlink r:id="rId33" w:history="1">
        <w:r w:rsidRPr="004C6DAC">
          <w:rPr>
            <w:rStyle w:val="-"/>
          </w:rPr>
          <w:t>kvbernitikov</w:t>
        </w:r>
        <w:r w:rsidRPr="004C6DAC">
          <w:rPr>
            <w:rStyle w:val="-"/>
            <w:lang w:val="el-GR"/>
          </w:rPr>
          <w:t>-</w:t>
        </w:r>
        <w:r w:rsidRPr="004C6DAC">
          <w:rPr>
            <w:rStyle w:val="-"/>
          </w:rPr>
          <w:t>nefovs</w:t>
        </w:r>
        <w:r w:rsidRPr="004C6DAC">
          <w:rPr>
            <w:rStyle w:val="-"/>
            <w:lang w:val="el-GR" w:eastAsia="en-US" w:bidi="en-US"/>
          </w:rPr>
          <w:t>)</w:t>
        </w:r>
      </w:hyperlink>
      <w:r w:rsidRPr="004C6DAC">
        <w:rPr>
          <w:color w:val="000000"/>
          <w:lang w:val="el-GR" w:eastAsia="en-US" w:bidi="en-US"/>
        </w:rPr>
        <w:t>.</w:t>
      </w:r>
    </w:p>
    <w:p w14:paraId="0301EE22" w14:textId="77777777" w:rsidR="007E67A3" w:rsidRPr="004C6DAC" w:rsidRDefault="007E67A3" w:rsidP="007E67A3">
      <w:pPr>
        <w:spacing w:after="99"/>
        <w:rPr>
          <w:lang w:val="el-GR"/>
        </w:rPr>
      </w:pPr>
      <w:r w:rsidRPr="004C6DAC">
        <w:rPr>
          <w:color w:val="000000"/>
          <w:lang w:val="el-GR" w:eastAsia="el-GR" w:bidi="el-GR"/>
        </w:rPr>
        <w:t xml:space="preserve">Η ΓΓΠΣΔΔ έχει εξασφαλίσει τη δυνατότητα χρήσης υπηρεσιών υπολογιστικού νέφους </w:t>
      </w:r>
      <w:r w:rsidRPr="004C6DAC">
        <w:rPr>
          <w:color w:val="000000"/>
          <w:lang w:val="en-US" w:eastAsia="en-US" w:bidi="en-US"/>
        </w:rPr>
        <w:t>Microsoft</w:t>
      </w:r>
      <w:r w:rsidRPr="004C6DAC">
        <w:rPr>
          <w:color w:val="000000"/>
          <w:lang w:val="el-GR" w:eastAsia="en-US" w:bidi="en-US"/>
        </w:rPr>
        <w:t xml:space="preserve"> </w:t>
      </w:r>
      <w:r w:rsidRPr="004C6DAC">
        <w:rPr>
          <w:color w:val="000000"/>
          <w:lang w:val="en-US" w:eastAsia="en-US" w:bidi="en-US"/>
        </w:rPr>
        <w:t>Azure</w:t>
      </w:r>
      <w:r w:rsidRPr="004C6DAC">
        <w:rPr>
          <w:color w:val="000000"/>
          <w:lang w:val="el-GR" w:eastAsia="en-US" w:bidi="en-US"/>
        </w:rPr>
        <w:t xml:space="preserve"> </w:t>
      </w:r>
      <w:r w:rsidRPr="004C6DAC">
        <w:rPr>
          <w:color w:val="000000"/>
          <w:lang w:val="el-GR" w:eastAsia="el-GR" w:bidi="el-GR"/>
        </w:rPr>
        <w:t>για την κάλυψη των αναγκών της Δημόσιας Διοίκησης. Οι διαθέσιμες υπηρεσίες υπολογιστικού νέφους, οι οποίες μπορούν να χρησιμοποιηθούν στην υλοποίηση του έργου, περιγράφονται και αναλύονται ως εξής:</w:t>
      </w:r>
    </w:p>
    <w:p w14:paraId="7C193C5B" w14:textId="77777777" w:rsidR="007E67A3" w:rsidRPr="004C6DAC" w:rsidRDefault="007E67A3" w:rsidP="007E67A3">
      <w:pPr>
        <w:keepNext/>
        <w:keepLines/>
        <w:spacing w:after="48" w:line="220" w:lineRule="exact"/>
        <w:ind w:left="460"/>
        <w:rPr>
          <w:lang w:val="en-US"/>
        </w:rPr>
      </w:pPr>
      <w:r w:rsidRPr="00570BEB">
        <w:rPr>
          <w:rStyle w:val="Heading2"/>
          <w:rFonts w:ascii="Tahoma" w:hAnsi="Tahoma" w:cs="Tahoma"/>
        </w:rPr>
        <w:t>Α</w:t>
      </w:r>
      <w:r w:rsidRPr="00570BEB">
        <w:rPr>
          <w:rStyle w:val="Heading2"/>
          <w:rFonts w:ascii="Tahoma" w:hAnsi="Tahoma" w:cs="Tahoma"/>
          <w:lang w:val="en-US"/>
        </w:rPr>
        <w:t xml:space="preserve">) </w:t>
      </w:r>
      <w:r w:rsidRPr="00570BEB">
        <w:rPr>
          <w:rStyle w:val="Heading2"/>
          <w:rFonts w:ascii="Tahoma" w:hAnsi="Tahoma" w:cs="Tahoma"/>
        </w:rPr>
        <w:t>Υποδομές</w:t>
      </w:r>
      <w:r w:rsidRPr="00570BEB">
        <w:rPr>
          <w:rStyle w:val="Heading2"/>
          <w:rFonts w:ascii="Tahoma" w:hAnsi="Tahoma" w:cs="Tahoma"/>
          <w:lang w:val="en-US"/>
        </w:rPr>
        <w:t xml:space="preserve"> </w:t>
      </w:r>
      <w:r w:rsidRPr="00570BEB">
        <w:rPr>
          <w:rStyle w:val="Heading2"/>
          <w:rFonts w:ascii="Tahoma" w:hAnsi="Tahoma" w:cs="Tahoma"/>
        </w:rPr>
        <w:t>και</w:t>
      </w:r>
      <w:r w:rsidRPr="00570BEB">
        <w:rPr>
          <w:rStyle w:val="Heading2"/>
          <w:rFonts w:ascii="Tahoma" w:hAnsi="Tahoma" w:cs="Tahoma"/>
          <w:lang w:val="en-US"/>
        </w:rPr>
        <w:t xml:space="preserve"> </w:t>
      </w:r>
      <w:r w:rsidRPr="00570BEB">
        <w:rPr>
          <w:rStyle w:val="Heading2"/>
          <w:rFonts w:ascii="Tahoma" w:hAnsi="Tahoma" w:cs="Tahoma"/>
        </w:rPr>
        <w:t>Υπηρεσίες</w:t>
      </w:r>
      <w:r w:rsidRPr="00570BEB">
        <w:rPr>
          <w:rStyle w:val="Heading2"/>
          <w:rFonts w:ascii="Tahoma" w:hAnsi="Tahoma" w:cs="Tahoma"/>
          <w:lang w:val="en-US"/>
        </w:rPr>
        <w:t xml:space="preserve"> </w:t>
      </w:r>
      <w:r w:rsidRPr="00570BEB">
        <w:rPr>
          <w:rStyle w:val="Heading2"/>
          <w:rFonts w:ascii="Tahoma" w:hAnsi="Tahoma" w:cs="Tahoma"/>
        </w:rPr>
        <w:t>Νέφους</w:t>
      </w:r>
      <w:r w:rsidRPr="00570BEB">
        <w:rPr>
          <w:rStyle w:val="Heading2"/>
          <w:rFonts w:ascii="Tahoma" w:hAnsi="Tahoma" w:cs="Tahoma"/>
          <w:lang w:val="en-US"/>
        </w:rPr>
        <w:t xml:space="preserve"> - </w:t>
      </w:r>
      <w:r w:rsidRPr="00570BEB">
        <w:rPr>
          <w:rStyle w:val="Heading2"/>
          <w:rFonts w:ascii="Tahoma" w:hAnsi="Tahoma" w:cs="Tahoma"/>
          <w:lang w:val="en-US" w:eastAsia="en-US" w:bidi="en-US"/>
        </w:rPr>
        <w:t>Infrastructure as a Service (IaaS):</w:t>
      </w:r>
    </w:p>
    <w:p w14:paraId="6F2D5D21" w14:textId="77777777" w:rsidR="007E67A3" w:rsidRPr="004C6DAC" w:rsidRDefault="007E67A3" w:rsidP="007E67A3">
      <w:pPr>
        <w:widowControl w:val="0"/>
        <w:numPr>
          <w:ilvl w:val="0"/>
          <w:numId w:val="170"/>
        </w:numPr>
        <w:tabs>
          <w:tab w:val="left" w:pos="346"/>
        </w:tabs>
        <w:suppressAutoHyphens w:val="0"/>
        <w:spacing w:after="60" w:line="307" w:lineRule="exact"/>
        <w:ind w:left="643" w:hanging="360"/>
        <w:rPr>
          <w:lang w:val="el-GR"/>
        </w:rPr>
      </w:pPr>
      <w:r w:rsidRPr="00570BEB">
        <w:rPr>
          <w:rStyle w:val="Bodytext2Bold"/>
          <w:rFonts w:ascii="Tahoma" w:hAnsi="Tahoma" w:cs="Tahoma"/>
        </w:rPr>
        <w:t xml:space="preserve">Υποδομές Εικονικών μηχανών </w:t>
      </w:r>
      <w:r w:rsidRPr="00570BEB">
        <w:rPr>
          <w:rStyle w:val="Bodytext2Bold"/>
          <w:rFonts w:ascii="Tahoma" w:hAnsi="Tahoma" w:cs="Tahoma"/>
          <w:lang w:eastAsia="en-US" w:bidi="en-US"/>
        </w:rPr>
        <w:t>(</w:t>
      </w:r>
      <w:r w:rsidRPr="00570BEB">
        <w:rPr>
          <w:rStyle w:val="Bodytext2Bold"/>
          <w:rFonts w:ascii="Tahoma" w:hAnsi="Tahoma" w:cs="Tahoma"/>
          <w:lang w:val="en-US" w:eastAsia="en-US" w:bidi="en-US"/>
        </w:rPr>
        <w:t>VMs</w:t>
      </w:r>
      <w:r w:rsidRPr="00570BEB">
        <w:rPr>
          <w:rStyle w:val="Bodytext2Bold"/>
          <w:rFonts w:ascii="Tahoma" w:hAnsi="Tahoma" w:cs="Tahoma"/>
          <w:lang w:eastAsia="en-US" w:bidi="en-US"/>
        </w:rPr>
        <w:t xml:space="preserve">) </w:t>
      </w:r>
      <w:r w:rsidRPr="00570BEB">
        <w:rPr>
          <w:rStyle w:val="Bodytext2Bold"/>
          <w:rFonts w:ascii="Tahoma" w:hAnsi="Tahoma" w:cs="Tahoma"/>
        </w:rPr>
        <w:t xml:space="preserve">διαφόρων υπολογιστικών προφίλ, μεγεθών και επεξεργαστικών δυνατοτήτων. </w:t>
      </w:r>
      <w:r w:rsidRPr="004C6DAC">
        <w:rPr>
          <w:color w:val="000000"/>
          <w:lang w:val="el-GR" w:eastAsia="el-GR" w:bidi="el-GR"/>
        </w:rPr>
        <w:t xml:space="preserve">Οι εικονικές μηχανές έχουν τη δυνατότητα επιλογής και χρήσης των λειτουργικών συστημάτων φιλοξενίας </w:t>
      </w:r>
      <w:r w:rsidRPr="004C6DAC">
        <w:rPr>
          <w:color w:val="000000"/>
          <w:lang w:val="el-GR" w:eastAsia="en-US" w:bidi="en-US"/>
        </w:rPr>
        <w:t>(</w:t>
      </w:r>
      <w:r w:rsidRPr="004C6DAC">
        <w:rPr>
          <w:color w:val="000000"/>
          <w:lang w:val="en-US" w:eastAsia="en-US" w:bidi="en-US"/>
        </w:rPr>
        <w:t>Windows</w:t>
      </w:r>
      <w:r w:rsidRPr="004C6DAC">
        <w:rPr>
          <w:color w:val="000000"/>
          <w:lang w:val="el-GR" w:eastAsia="en-US" w:bidi="en-US"/>
        </w:rPr>
        <w:t xml:space="preserve"> </w:t>
      </w:r>
      <w:r w:rsidRPr="004C6DAC">
        <w:rPr>
          <w:color w:val="000000"/>
          <w:lang w:val="en-US" w:eastAsia="en-US" w:bidi="en-US"/>
        </w:rPr>
        <w:t>Server</w:t>
      </w:r>
      <w:r w:rsidRPr="004C6DAC">
        <w:rPr>
          <w:color w:val="000000"/>
          <w:lang w:val="el-GR" w:eastAsia="en-US" w:bidi="en-US"/>
        </w:rPr>
        <w:t xml:space="preserve"> </w:t>
      </w:r>
      <w:r w:rsidRPr="004C6DAC">
        <w:rPr>
          <w:color w:val="000000"/>
          <w:lang w:val="el-GR" w:eastAsia="el-GR" w:bidi="el-GR"/>
        </w:rPr>
        <w:t xml:space="preserve">ή </w:t>
      </w:r>
      <w:r w:rsidRPr="004C6DAC">
        <w:rPr>
          <w:color w:val="000000"/>
          <w:lang w:val="en-US" w:eastAsia="en-US" w:bidi="en-US"/>
        </w:rPr>
        <w:t>Linux</w:t>
      </w:r>
      <w:r w:rsidRPr="004C6DAC">
        <w:rPr>
          <w:color w:val="000000"/>
          <w:lang w:val="el-GR" w:eastAsia="en-US" w:bidi="en-US"/>
        </w:rPr>
        <w:t xml:space="preserve">) </w:t>
      </w:r>
      <w:r w:rsidRPr="004C6DAC">
        <w:rPr>
          <w:color w:val="000000"/>
          <w:lang w:val="el-GR" w:eastAsia="el-GR" w:bidi="el-GR"/>
        </w:rPr>
        <w:t xml:space="preserve">και μεγάλη δυνατότητα παραμετροποίησής τους ως προς τις υπολογιστικές δυνατότητές τους και αφορούν στοιχεία όπως τύπος </w:t>
      </w:r>
      <w:r w:rsidRPr="004C6DAC">
        <w:rPr>
          <w:color w:val="000000"/>
          <w:lang w:val="en-US" w:eastAsia="en-US" w:bidi="en-US"/>
        </w:rPr>
        <w:t>CPU</w:t>
      </w:r>
      <w:r w:rsidRPr="004C6DAC">
        <w:rPr>
          <w:color w:val="000000"/>
          <w:lang w:val="el-GR" w:eastAsia="en-US" w:bidi="en-US"/>
        </w:rPr>
        <w:t xml:space="preserve"> (</w:t>
      </w:r>
      <w:r w:rsidRPr="004C6DAC">
        <w:rPr>
          <w:color w:val="000000"/>
          <w:lang w:val="en-US" w:eastAsia="en-US" w:bidi="en-US"/>
        </w:rPr>
        <w:t>Intel</w:t>
      </w:r>
      <w:r w:rsidRPr="004C6DAC">
        <w:rPr>
          <w:color w:val="000000"/>
          <w:lang w:val="el-GR" w:eastAsia="en-US" w:bidi="en-US"/>
        </w:rPr>
        <w:t>/</w:t>
      </w:r>
      <w:r w:rsidRPr="004C6DAC">
        <w:rPr>
          <w:color w:val="000000"/>
          <w:lang w:val="en-US" w:eastAsia="en-US" w:bidi="en-US"/>
        </w:rPr>
        <w:t>AMD</w:t>
      </w:r>
      <w:r w:rsidRPr="004C6DAC">
        <w:rPr>
          <w:color w:val="000000"/>
          <w:lang w:val="el-GR" w:eastAsia="en-US" w:bidi="en-US"/>
        </w:rPr>
        <w:t xml:space="preserve">), </w:t>
      </w:r>
      <w:r w:rsidRPr="004C6DAC">
        <w:rPr>
          <w:color w:val="000000"/>
          <w:lang w:val="en-US" w:eastAsia="en-US" w:bidi="en-US"/>
        </w:rPr>
        <w:t>cores</w:t>
      </w:r>
      <w:r w:rsidRPr="004C6DAC">
        <w:rPr>
          <w:color w:val="000000"/>
          <w:lang w:val="el-GR" w:eastAsia="en-US" w:bidi="en-US"/>
        </w:rPr>
        <w:t xml:space="preserve">, </w:t>
      </w:r>
      <w:r w:rsidRPr="004C6DAC">
        <w:rPr>
          <w:color w:val="000000"/>
          <w:lang w:val="en-US" w:eastAsia="en-US" w:bidi="en-US"/>
        </w:rPr>
        <w:t>memory</w:t>
      </w:r>
      <w:r w:rsidRPr="004C6DAC">
        <w:rPr>
          <w:color w:val="000000"/>
          <w:lang w:val="el-GR" w:eastAsia="en-US" w:bidi="en-US"/>
        </w:rPr>
        <w:t xml:space="preserve">, </w:t>
      </w:r>
      <w:r w:rsidRPr="004C6DAC">
        <w:rPr>
          <w:color w:val="000000"/>
          <w:lang w:val="en-US" w:eastAsia="en-US" w:bidi="en-US"/>
        </w:rPr>
        <w:t>disk</w:t>
      </w:r>
      <w:r w:rsidRPr="004C6DAC">
        <w:rPr>
          <w:color w:val="000000"/>
          <w:lang w:val="el-GR" w:eastAsia="en-US" w:bidi="en-US"/>
        </w:rPr>
        <w:t xml:space="preserve">, </w:t>
      </w:r>
      <w:r w:rsidRPr="004C6DAC">
        <w:rPr>
          <w:color w:val="000000"/>
          <w:lang w:val="el-GR" w:eastAsia="el-GR" w:bidi="el-GR"/>
        </w:rPr>
        <w:t xml:space="preserve">καθώς και στα αντίστοιχα εικονικά δίκτυα ώστε να υπάρχει ασφαλής και απρόσκοπτη πρόσβαση σε αυτά. Προσφέρεται η δυνατότητα αλλαγής μεγεθών των εικονικών μηχανών καθώς και επιλογή μοντέλων με πληρωμή βάση χρήσης </w:t>
      </w:r>
      <w:r w:rsidRPr="004C6DAC">
        <w:rPr>
          <w:color w:val="000000"/>
          <w:lang w:val="el-GR" w:eastAsia="en-US" w:bidi="en-US"/>
        </w:rPr>
        <w:t>(</w:t>
      </w:r>
      <w:r w:rsidRPr="004C6DAC">
        <w:rPr>
          <w:color w:val="000000"/>
          <w:lang w:val="en-US" w:eastAsia="en-US" w:bidi="en-US"/>
        </w:rPr>
        <w:t>pav</w:t>
      </w:r>
      <w:r w:rsidRPr="004C6DAC">
        <w:rPr>
          <w:color w:val="000000"/>
          <w:lang w:val="el-GR" w:eastAsia="en-US" w:bidi="en-US"/>
        </w:rPr>
        <w:t xml:space="preserve"> </w:t>
      </w:r>
      <w:r w:rsidRPr="004C6DAC">
        <w:rPr>
          <w:color w:val="000000"/>
          <w:lang w:val="en-US" w:eastAsia="en-US" w:bidi="en-US"/>
        </w:rPr>
        <w:t>as</w:t>
      </w:r>
      <w:r w:rsidRPr="004C6DAC">
        <w:rPr>
          <w:color w:val="000000"/>
          <w:lang w:val="el-GR" w:eastAsia="en-US" w:bidi="en-US"/>
        </w:rPr>
        <w:t xml:space="preserve"> </w:t>
      </w:r>
      <w:r w:rsidRPr="004C6DAC">
        <w:rPr>
          <w:color w:val="000000"/>
          <w:lang w:val="en-US" w:eastAsia="en-US" w:bidi="en-US"/>
        </w:rPr>
        <w:t>vou</w:t>
      </w:r>
      <w:r w:rsidRPr="004C6DAC">
        <w:rPr>
          <w:color w:val="000000"/>
          <w:lang w:val="el-GR" w:eastAsia="en-US" w:bidi="en-US"/>
        </w:rPr>
        <w:t xml:space="preserve"> </w:t>
      </w:r>
      <w:r w:rsidRPr="004C6DAC">
        <w:rPr>
          <w:color w:val="000000"/>
          <w:lang w:val="en-US" w:eastAsia="en-US" w:bidi="en-US"/>
        </w:rPr>
        <w:t>go</w:t>
      </w:r>
      <w:r w:rsidRPr="004C6DAC">
        <w:rPr>
          <w:color w:val="000000"/>
          <w:lang w:val="el-GR" w:eastAsia="en-US" w:bidi="en-US"/>
        </w:rPr>
        <w:t xml:space="preserve">) </w:t>
      </w:r>
      <w:r w:rsidRPr="004C6DAC">
        <w:rPr>
          <w:color w:val="000000"/>
          <w:lang w:val="el-GR" w:eastAsia="el-GR" w:bidi="el-GR"/>
        </w:rPr>
        <w:t xml:space="preserve">είτε δέσμευσης της χρήσης για μακροχρόνια και σταθερή χρήση φορτίων. Όσον αφορά τη χρήση λειτουργικών συστημάτων </w:t>
      </w:r>
      <w:r w:rsidRPr="004C6DAC">
        <w:rPr>
          <w:color w:val="000000"/>
          <w:lang w:val="en-US" w:eastAsia="en-US" w:bidi="en-US"/>
        </w:rPr>
        <w:t>Windows</w:t>
      </w:r>
      <w:r w:rsidRPr="004C6DAC">
        <w:rPr>
          <w:color w:val="000000"/>
          <w:lang w:val="el-GR" w:eastAsia="en-US" w:bidi="en-US"/>
        </w:rPr>
        <w:t xml:space="preserve"> </w:t>
      </w:r>
      <w:r w:rsidRPr="004C6DAC">
        <w:rPr>
          <w:color w:val="000000"/>
          <w:lang w:val="el-GR" w:eastAsia="el-GR" w:bidi="el-GR"/>
        </w:rPr>
        <w:t>αυτή παρέχεται εγγενώς και δεν απαιτείται η προμήθεια των αντίστοιχων αδειών στο πλαίσιο του έργου.</w:t>
      </w:r>
    </w:p>
    <w:p w14:paraId="3A5AA550" w14:textId="77777777" w:rsidR="007E67A3" w:rsidRPr="004C6DAC" w:rsidRDefault="007E67A3" w:rsidP="007E67A3">
      <w:pPr>
        <w:widowControl w:val="0"/>
        <w:numPr>
          <w:ilvl w:val="0"/>
          <w:numId w:val="170"/>
        </w:numPr>
        <w:tabs>
          <w:tab w:val="left" w:pos="346"/>
        </w:tabs>
        <w:suppressAutoHyphens w:val="0"/>
        <w:spacing w:after="60" w:line="307" w:lineRule="exact"/>
        <w:ind w:left="643" w:hanging="360"/>
        <w:rPr>
          <w:lang w:val="el-GR"/>
        </w:rPr>
      </w:pPr>
      <w:r w:rsidRPr="00570BEB">
        <w:rPr>
          <w:rStyle w:val="Bodytext2Bold"/>
          <w:rFonts w:ascii="Tahoma" w:hAnsi="Tahoma" w:cs="Tahoma"/>
        </w:rPr>
        <w:t xml:space="preserve">Υποδομές Αποθηκευτικών Μέσων </w:t>
      </w:r>
      <w:r w:rsidRPr="00570BEB">
        <w:rPr>
          <w:rStyle w:val="Bodytext2Bold"/>
          <w:rFonts w:ascii="Tahoma" w:hAnsi="Tahoma" w:cs="Tahoma"/>
          <w:lang w:eastAsia="en-US" w:bidi="en-US"/>
        </w:rPr>
        <w:t>(</w:t>
      </w:r>
      <w:r w:rsidRPr="00570BEB">
        <w:rPr>
          <w:rStyle w:val="Bodytext2Bold"/>
          <w:rFonts w:ascii="Tahoma" w:hAnsi="Tahoma" w:cs="Tahoma"/>
          <w:lang w:val="en-US" w:eastAsia="en-US" w:bidi="en-US"/>
        </w:rPr>
        <w:t>Storage</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disks</w:t>
      </w:r>
      <w:r w:rsidRPr="00570BEB">
        <w:rPr>
          <w:rStyle w:val="Bodytext2Bold"/>
          <w:rFonts w:ascii="Tahoma" w:hAnsi="Tahoma" w:cs="Tahoma"/>
          <w:lang w:eastAsia="en-US" w:bidi="en-US"/>
        </w:rPr>
        <w:t xml:space="preserve">) </w:t>
      </w:r>
      <w:r w:rsidRPr="00570BEB">
        <w:rPr>
          <w:rStyle w:val="Bodytext2Bold"/>
          <w:rFonts w:ascii="Tahoma" w:hAnsi="Tahoma" w:cs="Tahoma"/>
        </w:rPr>
        <w:t xml:space="preserve">διαφόρων χωρητικοτήτων. </w:t>
      </w:r>
      <w:r w:rsidRPr="004C6DAC">
        <w:rPr>
          <w:color w:val="000000"/>
          <w:lang w:val="el-GR" w:eastAsia="el-GR" w:bidi="el-GR"/>
        </w:rPr>
        <w:t>Δίνεται η δυνατότητα επιλογών μεταξύ διαφορετικού τύπου αποθηκευτικών μέσων όπως τυπικοί μηχανικοί δίσκοι, δίσκοι στερεάς κατάστασης, με επιλογή να μπορούν να διασυνδεθούν με εικονικές μηχανές για αποθήκευση δεδομένων.</w:t>
      </w:r>
    </w:p>
    <w:p w14:paraId="4284BE50" w14:textId="77777777" w:rsidR="007E67A3" w:rsidRPr="004C6DAC" w:rsidRDefault="007E67A3" w:rsidP="007E67A3">
      <w:pPr>
        <w:widowControl w:val="0"/>
        <w:numPr>
          <w:ilvl w:val="0"/>
          <w:numId w:val="170"/>
        </w:numPr>
        <w:tabs>
          <w:tab w:val="left" w:pos="346"/>
        </w:tabs>
        <w:suppressAutoHyphens w:val="0"/>
        <w:spacing w:after="0" w:line="307" w:lineRule="exact"/>
        <w:ind w:left="643" w:hanging="360"/>
        <w:rPr>
          <w:lang w:val="el-GR"/>
        </w:rPr>
      </w:pPr>
      <w:r w:rsidRPr="00570BEB">
        <w:rPr>
          <w:rStyle w:val="Bodytext2Bold"/>
          <w:rFonts w:ascii="Tahoma" w:hAnsi="Tahoma" w:cs="Tahoma"/>
        </w:rPr>
        <w:t xml:space="preserve">Υποδομές εικονικών δικτυακών πόρων </w:t>
      </w:r>
      <w:r w:rsidRPr="00570BEB">
        <w:rPr>
          <w:rStyle w:val="Bodytext2Bold"/>
          <w:rFonts w:ascii="Tahoma" w:hAnsi="Tahoma" w:cs="Tahoma"/>
          <w:lang w:eastAsia="en-US" w:bidi="en-US"/>
        </w:rPr>
        <w:t>(</w:t>
      </w:r>
      <w:r w:rsidRPr="00570BEB">
        <w:rPr>
          <w:rStyle w:val="Bodytext2Bold"/>
          <w:rFonts w:ascii="Tahoma" w:hAnsi="Tahoma" w:cs="Tahoma"/>
          <w:lang w:val="en-US" w:eastAsia="en-US" w:bidi="en-US"/>
        </w:rPr>
        <w:t>Virtual</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Network</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resources</w:t>
      </w:r>
      <w:r w:rsidRPr="00570BEB">
        <w:rPr>
          <w:rStyle w:val="Bodytext2Bold"/>
          <w:rFonts w:ascii="Tahoma" w:hAnsi="Tahoma" w:cs="Tahoma"/>
          <w:lang w:eastAsia="en-US" w:bidi="en-US"/>
        </w:rPr>
        <w:t xml:space="preserve">). </w:t>
      </w:r>
      <w:r w:rsidRPr="004C6DAC">
        <w:rPr>
          <w:color w:val="000000"/>
          <w:lang w:val="el-GR" w:eastAsia="el-GR" w:bidi="el-GR"/>
        </w:rPr>
        <w:t xml:space="preserve">Οι υποδομές αυτές περιέχουν τα απαραίτητα στοιχεία δικτύου τα οποία μπορούν να υλοποιηθούν και συμπληρώνουν τη δικτυακή διασύνδεση των υπολογιστικών υποδομών Νέφους όπως </w:t>
      </w:r>
      <w:r w:rsidRPr="004C6DAC">
        <w:rPr>
          <w:color w:val="000000"/>
          <w:lang w:val="en-US" w:eastAsia="en-US" w:bidi="en-US"/>
        </w:rPr>
        <w:t>static</w:t>
      </w:r>
      <w:r w:rsidRPr="004C6DAC">
        <w:rPr>
          <w:color w:val="000000"/>
          <w:lang w:val="el-GR" w:eastAsia="en-US" w:bidi="en-US"/>
        </w:rPr>
        <w:t xml:space="preserve"> </w:t>
      </w:r>
      <w:r w:rsidRPr="004C6DAC">
        <w:rPr>
          <w:color w:val="000000"/>
          <w:lang w:val="en-US" w:eastAsia="en-US" w:bidi="en-US"/>
        </w:rPr>
        <w:t>IP</w:t>
      </w:r>
      <w:r w:rsidRPr="004C6DAC">
        <w:rPr>
          <w:color w:val="000000"/>
          <w:lang w:val="el-GR" w:eastAsia="en-US" w:bidi="en-US"/>
        </w:rPr>
        <w:t xml:space="preserve"> </w:t>
      </w:r>
      <w:r w:rsidRPr="004C6DAC">
        <w:rPr>
          <w:color w:val="000000"/>
          <w:lang w:val="en-US" w:eastAsia="en-US" w:bidi="en-US"/>
        </w:rPr>
        <w:t>addresses</w:t>
      </w:r>
      <w:r w:rsidRPr="004C6DAC">
        <w:rPr>
          <w:color w:val="000000"/>
          <w:lang w:val="el-GR" w:eastAsia="en-US" w:bidi="en-US"/>
        </w:rPr>
        <w:t xml:space="preserve">, </w:t>
      </w:r>
      <w:r w:rsidRPr="004C6DAC">
        <w:rPr>
          <w:color w:val="000000"/>
          <w:lang w:val="en-US" w:eastAsia="en-US" w:bidi="en-US"/>
        </w:rPr>
        <w:t>Bandwidth</w:t>
      </w:r>
      <w:r w:rsidRPr="004C6DAC">
        <w:rPr>
          <w:color w:val="000000"/>
          <w:lang w:val="el-GR" w:eastAsia="en-US" w:bidi="en-US"/>
        </w:rPr>
        <w:t xml:space="preserve">, </w:t>
      </w:r>
      <w:r w:rsidRPr="004C6DAC">
        <w:rPr>
          <w:color w:val="000000"/>
          <w:lang w:val="en-US" w:eastAsia="en-US" w:bidi="en-US"/>
        </w:rPr>
        <w:t>Firewalls</w:t>
      </w:r>
      <w:r w:rsidRPr="004C6DAC">
        <w:rPr>
          <w:color w:val="000000"/>
          <w:lang w:val="el-GR" w:eastAsia="en-US" w:bidi="en-US"/>
        </w:rPr>
        <w:t xml:space="preserve">, </w:t>
      </w:r>
      <w:r w:rsidRPr="004C6DAC">
        <w:rPr>
          <w:color w:val="000000"/>
          <w:lang w:val="en-US" w:eastAsia="en-US" w:bidi="en-US"/>
        </w:rPr>
        <w:t>Application</w:t>
      </w:r>
      <w:r w:rsidRPr="004C6DAC">
        <w:rPr>
          <w:color w:val="000000"/>
          <w:lang w:val="el-GR" w:eastAsia="en-US" w:bidi="en-US"/>
        </w:rPr>
        <w:t xml:space="preserve"> </w:t>
      </w:r>
      <w:r w:rsidRPr="004C6DAC">
        <w:rPr>
          <w:color w:val="000000"/>
          <w:lang w:val="en-US" w:eastAsia="en-US" w:bidi="en-US"/>
        </w:rPr>
        <w:t>Gateways</w:t>
      </w:r>
      <w:r w:rsidRPr="004C6DAC">
        <w:rPr>
          <w:color w:val="000000"/>
          <w:lang w:val="el-GR" w:eastAsia="en-US" w:bidi="en-US"/>
        </w:rPr>
        <w:t xml:space="preserve"> (</w:t>
      </w:r>
      <w:r w:rsidRPr="004C6DAC">
        <w:rPr>
          <w:color w:val="000000"/>
          <w:lang w:val="en-US" w:eastAsia="en-US" w:bidi="en-US"/>
        </w:rPr>
        <w:t>L</w:t>
      </w:r>
      <w:r w:rsidRPr="004C6DAC">
        <w:rPr>
          <w:color w:val="000000"/>
          <w:lang w:val="el-GR" w:eastAsia="en-US" w:bidi="en-US"/>
        </w:rPr>
        <w:t xml:space="preserve">7), </w:t>
      </w:r>
      <w:r w:rsidRPr="004C6DAC">
        <w:rPr>
          <w:color w:val="000000"/>
          <w:lang w:val="en-US" w:eastAsia="en-US" w:bidi="en-US"/>
        </w:rPr>
        <w:t>Load</w:t>
      </w:r>
      <w:r w:rsidRPr="004C6DAC">
        <w:rPr>
          <w:color w:val="000000"/>
          <w:lang w:val="el-GR" w:eastAsia="en-US" w:bidi="en-US"/>
        </w:rPr>
        <w:t xml:space="preserve"> </w:t>
      </w:r>
      <w:r w:rsidRPr="004C6DAC">
        <w:rPr>
          <w:color w:val="000000"/>
          <w:lang w:val="en-US" w:eastAsia="en-US" w:bidi="en-US"/>
        </w:rPr>
        <w:t>Balancers</w:t>
      </w:r>
      <w:r w:rsidRPr="004C6DAC">
        <w:rPr>
          <w:color w:val="000000"/>
          <w:lang w:val="el-GR" w:eastAsia="en-US" w:bidi="en-US"/>
        </w:rPr>
        <w:t xml:space="preserve"> (</w:t>
      </w:r>
      <w:r w:rsidRPr="004C6DAC">
        <w:rPr>
          <w:color w:val="000000"/>
          <w:lang w:val="en-US" w:eastAsia="en-US" w:bidi="en-US"/>
        </w:rPr>
        <w:t>L</w:t>
      </w:r>
      <w:r w:rsidRPr="004C6DAC">
        <w:rPr>
          <w:color w:val="000000"/>
          <w:lang w:val="el-GR" w:eastAsia="en-US" w:bidi="en-US"/>
        </w:rPr>
        <w:t xml:space="preserve">4), </w:t>
      </w:r>
      <w:r w:rsidRPr="004C6DAC">
        <w:rPr>
          <w:color w:val="000000"/>
          <w:lang w:val="en-US" w:eastAsia="en-US" w:bidi="en-US"/>
        </w:rPr>
        <w:t>VPN</w:t>
      </w:r>
      <w:r w:rsidRPr="004C6DAC">
        <w:rPr>
          <w:color w:val="000000"/>
          <w:lang w:val="el-GR" w:eastAsia="en-US" w:bidi="en-US"/>
        </w:rPr>
        <w:t xml:space="preserve"> </w:t>
      </w:r>
      <w:r w:rsidRPr="004C6DAC">
        <w:rPr>
          <w:color w:val="000000"/>
          <w:lang w:val="en-US" w:eastAsia="en-US" w:bidi="en-US"/>
        </w:rPr>
        <w:t>Gateways</w:t>
      </w:r>
      <w:r w:rsidRPr="004C6DAC">
        <w:rPr>
          <w:color w:val="000000"/>
          <w:lang w:val="el-GR" w:eastAsia="en-US" w:bidi="en-US"/>
        </w:rPr>
        <w:t xml:space="preserve">. </w:t>
      </w:r>
      <w:r w:rsidRPr="004C6DAC">
        <w:rPr>
          <w:color w:val="000000"/>
          <w:lang w:val="el-GR" w:eastAsia="el-GR" w:bidi="el-GR"/>
        </w:rPr>
        <w:t xml:space="preserve">Δίνεται η δυνατότητα διαφόρων επιλογών από κάθε δικτυακό στοιχείο με βάση τις ανάγκες χρήσης του και τα χαρακτηριστικά του. Το περιβάλλον υπολογιστικού νέφους </w:t>
      </w:r>
      <w:r w:rsidRPr="004C6DAC">
        <w:rPr>
          <w:color w:val="000000"/>
          <w:lang w:val="en-US" w:eastAsia="en-US" w:bidi="en-US"/>
        </w:rPr>
        <w:t>Microsoft</w:t>
      </w:r>
      <w:r w:rsidRPr="004C6DAC">
        <w:rPr>
          <w:color w:val="000000"/>
          <w:lang w:val="el-GR" w:eastAsia="en-US" w:bidi="en-US"/>
        </w:rPr>
        <w:t xml:space="preserve"> </w:t>
      </w:r>
      <w:r w:rsidRPr="004C6DAC">
        <w:rPr>
          <w:color w:val="000000"/>
          <w:lang w:val="en-US" w:eastAsia="en-US" w:bidi="en-US"/>
        </w:rPr>
        <w:t>Azure</w:t>
      </w:r>
      <w:r w:rsidRPr="004C6DAC">
        <w:rPr>
          <w:color w:val="000000"/>
          <w:lang w:val="el-GR" w:eastAsia="en-US" w:bidi="en-US"/>
        </w:rPr>
        <w:t xml:space="preserve"> </w:t>
      </w:r>
      <w:r w:rsidRPr="004C6DAC">
        <w:rPr>
          <w:color w:val="000000"/>
          <w:lang w:val="el-GR" w:eastAsia="el-GR" w:bidi="el-GR"/>
        </w:rPr>
        <w:t xml:space="preserve">έχει ενταχθεί στο εθνικό δίκτυο δημόσιας διοίκησης ΣΥΖΕΥΞΙΣ μέσω </w:t>
      </w:r>
      <w:r w:rsidRPr="004C6DAC">
        <w:rPr>
          <w:color w:val="000000"/>
          <w:lang w:val="el-GR" w:eastAsia="el-GR" w:bidi="el-GR"/>
        </w:rPr>
        <w:lastRenderedPageBreak/>
        <w:t>διασύνδεσης με ΓΓΠΣΔΔ και η διευθυνσιοδότηση γίνεται μέσω πόρων ΣΥΖΕΥΞΙΣ.</w:t>
      </w:r>
    </w:p>
    <w:p w14:paraId="7985CB24" w14:textId="77777777" w:rsidR="007E67A3" w:rsidRPr="004C6DAC" w:rsidRDefault="007E67A3" w:rsidP="007E67A3">
      <w:pPr>
        <w:keepNext/>
        <w:keepLines/>
        <w:spacing w:after="60" w:line="307" w:lineRule="exact"/>
        <w:ind w:left="460"/>
        <w:rPr>
          <w:lang w:val="el-GR"/>
        </w:rPr>
      </w:pPr>
      <w:bookmarkStart w:id="473" w:name="bookmark2"/>
      <w:r w:rsidRPr="00570BEB">
        <w:rPr>
          <w:rStyle w:val="Heading2"/>
          <w:rFonts w:ascii="Tahoma" w:hAnsi="Tahoma" w:cs="Tahoma"/>
        </w:rPr>
        <w:t xml:space="preserve">Β) Υποδομές και Υπηρεσίες Νέφους - </w:t>
      </w:r>
      <w:r w:rsidRPr="00570BEB">
        <w:rPr>
          <w:rStyle w:val="Heading2"/>
          <w:rFonts w:ascii="Tahoma" w:hAnsi="Tahoma" w:cs="Tahoma"/>
          <w:lang w:val="en-US" w:eastAsia="en-US" w:bidi="en-US"/>
        </w:rPr>
        <w:t>Platform</w:t>
      </w:r>
      <w:r w:rsidRPr="00570BEB">
        <w:rPr>
          <w:rStyle w:val="Heading2"/>
          <w:rFonts w:ascii="Tahoma" w:hAnsi="Tahoma" w:cs="Tahoma"/>
          <w:lang w:eastAsia="en-US" w:bidi="en-US"/>
        </w:rPr>
        <w:t xml:space="preserve"> </w:t>
      </w:r>
      <w:r w:rsidRPr="00570BEB">
        <w:rPr>
          <w:rStyle w:val="Heading2"/>
          <w:rFonts w:ascii="Tahoma" w:hAnsi="Tahoma" w:cs="Tahoma"/>
          <w:lang w:val="en-US" w:eastAsia="en-US" w:bidi="en-US"/>
        </w:rPr>
        <w:t>as</w:t>
      </w:r>
      <w:r w:rsidRPr="00570BEB">
        <w:rPr>
          <w:rStyle w:val="Heading2"/>
          <w:rFonts w:ascii="Tahoma" w:hAnsi="Tahoma" w:cs="Tahoma"/>
          <w:lang w:eastAsia="en-US" w:bidi="en-US"/>
        </w:rPr>
        <w:t xml:space="preserve"> </w:t>
      </w:r>
      <w:r w:rsidRPr="00570BEB">
        <w:rPr>
          <w:rStyle w:val="Heading2"/>
          <w:rFonts w:ascii="Tahoma" w:hAnsi="Tahoma" w:cs="Tahoma"/>
          <w:lang w:val="en-US" w:eastAsia="en-US" w:bidi="en-US"/>
        </w:rPr>
        <w:t>a</w:t>
      </w:r>
      <w:r w:rsidRPr="00570BEB">
        <w:rPr>
          <w:rStyle w:val="Heading2"/>
          <w:rFonts w:ascii="Tahoma" w:hAnsi="Tahoma" w:cs="Tahoma"/>
          <w:lang w:eastAsia="en-US" w:bidi="en-US"/>
        </w:rPr>
        <w:t xml:space="preserve"> </w:t>
      </w:r>
      <w:r w:rsidRPr="00570BEB">
        <w:rPr>
          <w:rStyle w:val="Heading2"/>
          <w:rFonts w:ascii="Tahoma" w:hAnsi="Tahoma" w:cs="Tahoma"/>
          <w:lang w:val="en-US" w:eastAsia="en-US" w:bidi="en-US"/>
        </w:rPr>
        <w:t>Service</w:t>
      </w:r>
      <w:r w:rsidRPr="00570BEB">
        <w:rPr>
          <w:rStyle w:val="Heading2"/>
          <w:rFonts w:ascii="Tahoma" w:hAnsi="Tahoma" w:cs="Tahoma"/>
          <w:lang w:eastAsia="en-US" w:bidi="en-US"/>
        </w:rPr>
        <w:t xml:space="preserve"> (</w:t>
      </w:r>
      <w:r w:rsidRPr="00570BEB">
        <w:rPr>
          <w:rStyle w:val="Heading2"/>
          <w:rFonts w:ascii="Tahoma" w:hAnsi="Tahoma" w:cs="Tahoma"/>
          <w:lang w:val="en-US" w:eastAsia="en-US" w:bidi="en-US"/>
        </w:rPr>
        <w:t>PaaS</w:t>
      </w:r>
      <w:r w:rsidRPr="00570BEB">
        <w:rPr>
          <w:rStyle w:val="Heading2"/>
          <w:rFonts w:ascii="Tahoma" w:hAnsi="Tahoma" w:cs="Tahoma"/>
          <w:lang w:eastAsia="en-US" w:bidi="en-US"/>
        </w:rPr>
        <w:t>):</w:t>
      </w:r>
      <w:bookmarkEnd w:id="473"/>
    </w:p>
    <w:p w14:paraId="1CCF1A3E" w14:textId="77777777" w:rsidR="007E67A3" w:rsidRPr="004C6DAC" w:rsidRDefault="007E67A3" w:rsidP="007E67A3">
      <w:pPr>
        <w:spacing w:after="0" w:line="307" w:lineRule="exact"/>
        <w:ind w:left="460"/>
        <w:rPr>
          <w:lang w:val="el-GR"/>
        </w:rPr>
      </w:pPr>
      <w:r w:rsidRPr="004C6DAC">
        <w:rPr>
          <w:color w:val="000000"/>
          <w:lang w:val="el-GR" w:eastAsia="en-US" w:bidi="en-US"/>
        </w:rPr>
        <w:t xml:space="preserve">1. </w:t>
      </w:r>
      <w:r w:rsidRPr="00570BEB">
        <w:rPr>
          <w:rStyle w:val="Bodytext2Bold"/>
          <w:rFonts w:ascii="Tahoma" w:hAnsi="Tahoma" w:cs="Tahoma"/>
        </w:rPr>
        <w:t xml:space="preserve">Υπηρεσίες πλατφόρμας Ονοματολογίας Περιοχής </w:t>
      </w:r>
      <w:r w:rsidRPr="00570BEB">
        <w:rPr>
          <w:rStyle w:val="Bodytext2Bold"/>
          <w:rFonts w:ascii="Tahoma" w:hAnsi="Tahoma" w:cs="Tahoma"/>
          <w:lang w:val="en-US" w:eastAsia="en-US" w:bidi="en-US"/>
        </w:rPr>
        <w:t>DNS</w:t>
      </w:r>
      <w:r w:rsidRPr="00570BEB">
        <w:rPr>
          <w:rStyle w:val="Bodytext2Bold"/>
          <w:rFonts w:ascii="Tahoma" w:hAnsi="Tahoma" w:cs="Tahoma"/>
          <w:lang w:eastAsia="en-US" w:bidi="en-US"/>
        </w:rPr>
        <w:t xml:space="preserve"> </w:t>
      </w:r>
      <w:r w:rsidRPr="004C6DAC">
        <w:rPr>
          <w:color w:val="000000"/>
          <w:lang w:val="el-GR" w:eastAsia="el-GR" w:bidi="el-GR"/>
        </w:rPr>
        <w:t xml:space="preserve">για φιλοξενία και εξυπηρέτηση </w:t>
      </w:r>
      <w:r w:rsidRPr="004C6DAC">
        <w:rPr>
          <w:color w:val="000000"/>
          <w:lang w:val="en-US" w:eastAsia="en-US" w:bidi="en-US"/>
        </w:rPr>
        <w:t>DNS</w:t>
      </w:r>
      <w:r w:rsidRPr="004C6DAC">
        <w:rPr>
          <w:color w:val="000000"/>
          <w:lang w:val="el-GR" w:eastAsia="en-US" w:bidi="en-US"/>
        </w:rPr>
        <w:t xml:space="preserve"> </w:t>
      </w:r>
      <w:r w:rsidRPr="004C6DAC">
        <w:rPr>
          <w:color w:val="000000"/>
          <w:lang w:val="el-GR" w:eastAsia="el-GR" w:bidi="el-GR"/>
        </w:rPr>
        <w:t>ζωνών (δημοσίων ή ιδιωτικών) με δυνατότητα διαβάθμισης της υπηρεσίας σε σχέση με τον αριθμό των ζωνών ή/και τον αριθμό των εξυπηρετούμενων αιτημάτων.</w:t>
      </w:r>
      <w:r w:rsidRPr="00570BEB">
        <w:rPr>
          <w:rStyle w:val="Bodytext2Bold"/>
          <w:rFonts w:ascii="Tahoma" w:hAnsi="Tahoma" w:cs="Tahoma"/>
        </w:rPr>
        <w:t xml:space="preserve">Υπηρεσίες πλατφόρμας </w:t>
      </w:r>
      <w:r w:rsidRPr="00570BEB">
        <w:rPr>
          <w:rStyle w:val="Bodytext2Bold"/>
          <w:rFonts w:ascii="Tahoma" w:hAnsi="Tahoma" w:cs="Tahoma"/>
          <w:lang w:val="en-US" w:eastAsia="en-US" w:bidi="en-US"/>
        </w:rPr>
        <w:t>Database</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as</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a</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Service</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DBaaS</w:t>
      </w:r>
      <w:r w:rsidRPr="00570BEB">
        <w:rPr>
          <w:rStyle w:val="Bodytext2Bold"/>
          <w:rFonts w:ascii="Tahoma" w:hAnsi="Tahoma" w:cs="Tahoma"/>
          <w:lang w:eastAsia="en-US" w:bidi="en-US"/>
        </w:rPr>
        <w:t xml:space="preserve">) </w:t>
      </w:r>
      <w:r w:rsidRPr="004C6DAC">
        <w:rPr>
          <w:color w:val="000000"/>
          <w:lang w:val="el-GR" w:eastAsia="el-GR" w:bidi="el-GR"/>
        </w:rPr>
        <w:t xml:space="preserve">για διάφορα είδη Βάσεων Δεδομένων Σχεσιακών </w:t>
      </w:r>
      <w:r w:rsidRPr="004C6DAC">
        <w:rPr>
          <w:color w:val="000000"/>
          <w:lang w:val="el-GR" w:eastAsia="en-US" w:bidi="en-US"/>
        </w:rPr>
        <w:t>(</w:t>
      </w:r>
      <w:r w:rsidRPr="004C6DAC">
        <w:rPr>
          <w:color w:val="000000"/>
          <w:lang w:val="en-US" w:eastAsia="en-US" w:bidi="en-US"/>
        </w:rPr>
        <w:t>RDBMS</w:t>
      </w:r>
      <w:r w:rsidRPr="004C6DAC">
        <w:rPr>
          <w:color w:val="000000"/>
          <w:lang w:val="el-GR" w:eastAsia="en-US" w:bidi="en-US"/>
        </w:rPr>
        <w:t xml:space="preserve">) </w:t>
      </w:r>
      <w:r w:rsidRPr="004C6DAC">
        <w:rPr>
          <w:color w:val="000000"/>
          <w:lang w:val="el-GR" w:eastAsia="el-GR" w:bidi="el-GR"/>
        </w:rPr>
        <w:t xml:space="preserve">και Μη Σχεσιακών </w:t>
      </w:r>
      <w:r w:rsidRPr="004C6DAC">
        <w:rPr>
          <w:color w:val="000000"/>
          <w:lang w:val="el-GR" w:eastAsia="en-US" w:bidi="en-US"/>
        </w:rPr>
        <w:t>(</w:t>
      </w:r>
      <w:r w:rsidRPr="004C6DAC">
        <w:rPr>
          <w:color w:val="000000"/>
          <w:lang w:val="en-US" w:eastAsia="en-US" w:bidi="en-US"/>
        </w:rPr>
        <w:t>noSQL</w:t>
      </w:r>
      <w:r w:rsidRPr="004C6DAC">
        <w:rPr>
          <w:color w:val="000000"/>
          <w:lang w:val="el-GR" w:eastAsia="en-US" w:bidi="en-US"/>
        </w:rPr>
        <w:t xml:space="preserve"> </w:t>
      </w:r>
      <w:r w:rsidRPr="004C6DAC">
        <w:rPr>
          <w:color w:val="000000"/>
          <w:lang w:val="en-US" w:eastAsia="en-US" w:bidi="en-US"/>
        </w:rPr>
        <w:t>DBs</w:t>
      </w:r>
      <w:r w:rsidRPr="004C6DAC">
        <w:rPr>
          <w:color w:val="000000"/>
          <w:lang w:val="el-GR" w:eastAsia="en-US" w:bidi="en-US"/>
        </w:rPr>
        <w:t xml:space="preserve">) </w:t>
      </w:r>
      <w:r w:rsidRPr="004C6DAC">
        <w:rPr>
          <w:color w:val="000000"/>
          <w:lang w:val="el-GR" w:eastAsia="el-GR" w:bidi="el-GR"/>
        </w:rPr>
        <w:t xml:space="preserve">με δυνατότητα κλιμάκωσης των τεχνικών πόρων όπως </w:t>
      </w:r>
      <w:r w:rsidRPr="004C6DAC">
        <w:rPr>
          <w:color w:val="000000"/>
          <w:lang w:val="en-US" w:eastAsia="en-US" w:bidi="en-US"/>
        </w:rPr>
        <w:t>cores</w:t>
      </w:r>
      <w:r w:rsidRPr="004C6DAC">
        <w:rPr>
          <w:color w:val="000000"/>
          <w:lang w:val="el-GR" w:eastAsia="en-US" w:bidi="en-US"/>
        </w:rPr>
        <w:t xml:space="preserve">, </w:t>
      </w:r>
      <w:r w:rsidRPr="004C6DAC">
        <w:rPr>
          <w:color w:val="000000"/>
          <w:lang w:val="en-US" w:eastAsia="en-US" w:bidi="en-US"/>
        </w:rPr>
        <w:t>memory</w:t>
      </w:r>
      <w:r w:rsidRPr="004C6DAC">
        <w:rPr>
          <w:color w:val="000000"/>
          <w:lang w:val="el-GR" w:eastAsia="en-US" w:bidi="en-US"/>
        </w:rPr>
        <w:t xml:space="preserve">, </w:t>
      </w:r>
      <w:r w:rsidRPr="004C6DAC">
        <w:rPr>
          <w:color w:val="000000"/>
          <w:lang w:val="en-US" w:eastAsia="en-US" w:bidi="en-US"/>
        </w:rPr>
        <w:t>disk</w:t>
      </w:r>
      <w:r w:rsidRPr="004C6DAC">
        <w:rPr>
          <w:color w:val="000000"/>
          <w:lang w:val="el-GR" w:eastAsia="en-US" w:bidi="en-US"/>
        </w:rPr>
        <w:t xml:space="preserve">, </w:t>
      </w:r>
      <w:r w:rsidRPr="004C6DAC">
        <w:rPr>
          <w:color w:val="000000"/>
          <w:lang w:val="en-US" w:eastAsia="en-US" w:bidi="en-US"/>
        </w:rPr>
        <w:t>backup</w:t>
      </w:r>
      <w:r w:rsidRPr="004C6DAC">
        <w:rPr>
          <w:color w:val="000000"/>
          <w:lang w:val="el-GR" w:eastAsia="en-US" w:bidi="en-US"/>
        </w:rPr>
        <w:t xml:space="preserve"> &amp; </w:t>
      </w:r>
      <w:r w:rsidRPr="004C6DAC">
        <w:rPr>
          <w:color w:val="000000"/>
          <w:lang w:val="en-US" w:eastAsia="en-US" w:bidi="en-US"/>
        </w:rPr>
        <w:t>retention</w:t>
      </w:r>
      <w:r w:rsidRPr="004C6DAC">
        <w:rPr>
          <w:color w:val="000000"/>
          <w:lang w:val="el-GR" w:eastAsia="en-US" w:bidi="en-US"/>
        </w:rPr>
        <w:t xml:space="preserve"> </w:t>
      </w:r>
      <w:r w:rsidRPr="004C6DAC">
        <w:rPr>
          <w:color w:val="000000"/>
          <w:lang w:val="en-US" w:eastAsia="en-US" w:bidi="en-US"/>
        </w:rPr>
        <w:t>policies</w:t>
      </w:r>
      <w:r w:rsidRPr="004C6DAC">
        <w:rPr>
          <w:color w:val="000000"/>
          <w:lang w:val="el-GR" w:eastAsia="en-US" w:bidi="en-US"/>
        </w:rPr>
        <w:t xml:space="preserve"> </w:t>
      </w:r>
      <w:r w:rsidRPr="004C6DAC">
        <w:rPr>
          <w:color w:val="000000"/>
          <w:lang w:val="el-GR" w:eastAsia="el-GR" w:bidi="el-GR"/>
        </w:rPr>
        <w:t xml:space="preserve">ώστε να καλύπτουν μια ευρεία κλίμακα από ανάγκες. Διατίθενται επιλογές για φιλοξενία με κοινή ή απομονωμένη χρήση φυσικών πόρων </w:t>
      </w:r>
      <w:r w:rsidRPr="004C6DAC">
        <w:rPr>
          <w:color w:val="000000"/>
          <w:lang w:val="el-GR" w:eastAsia="en-US" w:bidi="en-US"/>
        </w:rPr>
        <w:t>(</w:t>
      </w:r>
      <w:r w:rsidRPr="004C6DAC">
        <w:rPr>
          <w:color w:val="000000"/>
          <w:lang w:val="en-US" w:eastAsia="en-US" w:bidi="en-US"/>
        </w:rPr>
        <w:t>shared</w:t>
      </w:r>
      <w:r w:rsidRPr="004C6DAC">
        <w:rPr>
          <w:color w:val="000000"/>
          <w:lang w:val="el-GR" w:eastAsia="en-US" w:bidi="en-US"/>
        </w:rPr>
        <w:t>/</w:t>
      </w:r>
      <w:r w:rsidRPr="004C6DAC">
        <w:rPr>
          <w:color w:val="000000"/>
          <w:lang w:val="en-US" w:eastAsia="en-US" w:bidi="en-US"/>
        </w:rPr>
        <w:t>dedicated</w:t>
      </w:r>
      <w:r w:rsidRPr="004C6DAC">
        <w:rPr>
          <w:color w:val="000000"/>
          <w:lang w:val="el-GR" w:eastAsia="en-US" w:bidi="en-US"/>
        </w:rPr>
        <w:t xml:space="preserve"> </w:t>
      </w:r>
      <w:r w:rsidRPr="004C6DAC">
        <w:rPr>
          <w:color w:val="000000"/>
          <w:lang w:val="en-US" w:eastAsia="en-US" w:bidi="en-US"/>
        </w:rPr>
        <w:t>resources</w:t>
      </w:r>
      <w:r w:rsidRPr="004C6DAC">
        <w:rPr>
          <w:color w:val="000000"/>
          <w:lang w:val="el-GR" w:eastAsia="en-US" w:bidi="en-US"/>
        </w:rPr>
        <w:t xml:space="preserve">) </w:t>
      </w:r>
      <w:r w:rsidRPr="004C6DAC">
        <w:rPr>
          <w:color w:val="000000"/>
          <w:lang w:val="el-GR" w:eastAsia="el-GR" w:bidi="el-GR"/>
        </w:rPr>
        <w:t xml:space="preserve">καθώς και δυνατότητα επιλογών μεταξύ διαφορετικού τύπου τεχνολογιών (π.χ. </w:t>
      </w:r>
      <w:r w:rsidRPr="004C6DAC">
        <w:rPr>
          <w:color w:val="000000"/>
          <w:lang w:val="en-US" w:eastAsia="en-US" w:bidi="en-US"/>
        </w:rPr>
        <w:t>Microsoft</w:t>
      </w:r>
      <w:r w:rsidRPr="004C6DAC">
        <w:rPr>
          <w:color w:val="000000"/>
          <w:lang w:val="el-GR" w:eastAsia="en-US" w:bidi="en-US"/>
        </w:rPr>
        <w:t xml:space="preserve"> </w:t>
      </w:r>
      <w:r w:rsidRPr="004C6DAC">
        <w:rPr>
          <w:color w:val="000000"/>
          <w:lang w:val="en-US" w:eastAsia="en-US" w:bidi="en-US"/>
        </w:rPr>
        <w:t>SQL</w:t>
      </w:r>
      <w:r w:rsidRPr="004C6DAC">
        <w:rPr>
          <w:color w:val="000000"/>
          <w:lang w:val="el-GR" w:eastAsia="en-US" w:bidi="en-US"/>
        </w:rPr>
        <w:t xml:space="preserve"> </w:t>
      </w:r>
      <w:r w:rsidRPr="004C6DAC">
        <w:rPr>
          <w:color w:val="000000"/>
          <w:lang w:val="en-US" w:eastAsia="en-US" w:bidi="en-US"/>
        </w:rPr>
        <w:t>Server</w:t>
      </w:r>
      <w:r w:rsidRPr="004C6DAC">
        <w:rPr>
          <w:color w:val="000000"/>
          <w:lang w:val="el-GR" w:eastAsia="en-US" w:bidi="en-US"/>
        </w:rPr>
        <w:t xml:space="preserve">, </w:t>
      </w:r>
      <w:r w:rsidRPr="004C6DAC">
        <w:rPr>
          <w:color w:val="000000"/>
          <w:lang w:val="en-US" w:eastAsia="en-US" w:bidi="en-US"/>
        </w:rPr>
        <w:t>MySQL</w:t>
      </w:r>
      <w:r w:rsidRPr="004C6DAC">
        <w:rPr>
          <w:color w:val="000000"/>
          <w:lang w:val="el-GR" w:eastAsia="en-US" w:bidi="en-US"/>
        </w:rPr>
        <w:t xml:space="preserve">, </w:t>
      </w:r>
      <w:r w:rsidRPr="004C6DAC">
        <w:rPr>
          <w:color w:val="000000"/>
          <w:lang w:val="en-US" w:eastAsia="en-US" w:bidi="en-US"/>
        </w:rPr>
        <w:t>PostreSQL</w:t>
      </w:r>
      <w:r w:rsidRPr="004C6DAC">
        <w:rPr>
          <w:color w:val="000000"/>
          <w:lang w:val="el-GR" w:eastAsia="en-US" w:bidi="en-US"/>
        </w:rPr>
        <w:t xml:space="preserve">, </w:t>
      </w:r>
      <w:r w:rsidRPr="004C6DAC">
        <w:rPr>
          <w:color w:val="000000"/>
          <w:lang w:val="en-US" w:eastAsia="en-US" w:bidi="en-US"/>
        </w:rPr>
        <w:t>MariaDB</w:t>
      </w:r>
      <w:r w:rsidRPr="004C6DAC">
        <w:rPr>
          <w:color w:val="000000"/>
          <w:lang w:val="el-GR" w:eastAsia="en-US" w:bidi="en-US"/>
        </w:rPr>
        <w:t xml:space="preserve">, </w:t>
      </w:r>
      <w:r w:rsidRPr="004C6DAC">
        <w:rPr>
          <w:color w:val="000000"/>
          <w:lang w:val="el-GR" w:eastAsia="el-GR" w:bidi="el-GR"/>
        </w:rPr>
        <w:t xml:space="preserve">κ.α.). Όσον αφορά τη χρήση λογισμικού ΒΔ της κατασκευάστριας εταιρίας </w:t>
      </w:r>
      <w:r w:rsidRPr="004C6DAC">
        <w:rPr>
          <w:color w:val="000000"/>
          <w:lang w:val="en-US" w:eastAsia="en-US" w:bidi="en-US"/>
        </w:rPr>
        <w:t>Microsoft</w:t>
      </w:r>
      <w:r w:rsidRPr="004C6DAC">
        <w:rPr>
          <w:color w:val="000000"/>
          <w:lang w:val="el-GR" w:eastAsia="en-US" w:bidi="en-US"/>
        </w:rPr>
        <w:t xml:space="preserve">, </w:t>
      </w:r>
      <w:r w:rsidRPr="004C6DAC">
        <w:rPr>
          <w:color w:val="000000"/>
          <w:lang w:val="el-GR" w:eastAsia="el-GR" w:bidi="el-GR"/>
        </w:rPr>
        <w:t>αυτή παρέχεται εγγενώς και δεν απαιτείται η προμήθεια των αντίστοιχων αδειών στο πλαίσιο του έργου.</w:t>
      </w:r>
    </w:p>
    <w:p w14:paraId="502E813B" w14:textId="77777777" w:rsidR="007E67A3" w:rsidRPr="004C6DAC" w:rsidRDefault="007E67A3" w:rsidP="007E67A3">
      <w:pPr>
        <w:widowControl w:val="0"/>
        <w:numPr>
          <w:ilvl w:val="0"/>
          <w:numId w:val="171"/>
        </w:numPr>
        <w:tabs>
          <w:tab w:val="left" w:pos="351"/>
        </w:tabs>
        <w:suppressAutoHyphens w:val="0"/>
        <w:spacing w:after="0" w:line="307" w:lineRule="exact"/>
        <w:ind w:left="397" w:hanging="397"/>
        <w:rPr>
          <w:lang w:val="el-GR"/>
        </w:rPr>
      </w:pPr>
      <w:r w:rsidRPr="00570BEB">
        <w:rPr>
          <w:rStyle w:val="Bodytext2Bold"/>
          <w:rFonts w:ascii="Tahoma" w:hAnsi="Tahoma" w:cs="Tahoma"/>
        </w:rPr>
        <w:t xml:space="preserve">Υπηρεσίες πλατφόρμας </w:t>
      </w:r>
      <w:r w:rsidRPr="00570BEB">
        <w:rPr>
          <w:rStyle w:val="Bodytext2Bold"/>
          <w:rFonts w:ascii="Tahoma" w:hAnsi="Tahoma" w:cs="Tahoma"/>
          <w:lang w:val="en-US" w:eastAsia="en-US" w:bidi="en-US"/>
        </w:rPr>
        <w:t>Application</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Services</w:t>
      </w:r>
      <w:r w:rsidRPr="00570BEB">
        <w:rPr>
          <w:rStyle w:val="Bodytext2Bold"/>
          <w:rFonts w:ascii="Tahoma" w:hAnsi="Tahoma" w:cs="Tahoma"/>
          <w:lang w:eastAsia="en-US" w:bidi="en-US"/>
        </w:rPr>
        <w:t xml:space="preserve"> </w:t>
      </w:r>
      <w:r w:rsidRPr="004C6DAC">
        <w:rPr>
          <w:color w:val="000000"/>
          <w:lang w:val="el-GR" w:eastAsia="el-GR" w:bidi="el-GR"/>
        </w:rPr>
        <w:t xml:space="preserve">για τη φιλοξενία και εξυπηρέτηση διαδικτυακών εφαρμογών </w:t>
      </w:r>
      <w:r w:rsidRPr="004C6DAC">
        <w:rPr>
          <w:color w:val="000000"/>
          <w:lang w:val="el-GR" w:eastAsia="en-US" w:bidi="en-US"/>
        </w:rPr>
        <w:t>(</w:t>
      </w:r>
      <w:r w:rsidRPr="004C6DAC">
        <w:rPr>
          <w:color w:val="000000"/>
          <w:lang w:val="en-US" w:eastAsia="en-US" w:bidi="en-US"/>
        </w:rPr>
        <w:t>Web</w:t>
      </w:r>
      <w:r w:rsidRPr="004C6DAC">
        <w:rPr>
          <w:color w:val="000000"/>
          <w:lang w:val="el-GR" w:eastAsia="en-US" w:bidi="en-US"/>
        </w:rPr>
        <w:t xml:space="preserve"> </w:t>
      </w:r>
      <w:r w:rsidRPr="004C6DAC">
        <w:rPr>
          <w:color w:val="000000"/>
          <w:lang w:val="en-US" w:eastAsia="en-US" w:bidi="en-US"/>
        </w:rPr>
        <w:t>Hosting</w:t>
      </w:r>
      <w:r w:rsidRPr="004C6DAC">
        <w:rPr>
          <w:color w:val="000000"/>
          <w:lang w:val="el-GR" w:eastAsia="en-US" w:bidi="en-US"/>
        </w:rPr>
        <w:t xml:space="preserve"> </w:t>
      </w:r>
      <w:r w:rsidRPr="004C6DAC">
        <w:rPr>
          <w:color w:val="000000"/>
          <w:lang w:val="en-US" w:eastAsia="en-US" w:bidi="en-US"/>
        </w:rPr>
        <w:t>as</w:t>
      </w:r>
      <w:r w:rsidRPr="004C6DAC">
        <w:rPr>
          <w:color w:val="000000"/>
          <w:lang w:val="el-GR" w:eastAsia="en-US" w:bidi="en-US"/>
        </w:rPr>
        <w:t xml:space="preserve"> </w:t>
      </w:r>
      <w:r w:rsidRPr="004C6DAC">
        <w:rPr>
          <w:color w:val="000000"/>
          <w:lang w:val="en-US" w:eastAsia="en-US" w:bidi="en-US"/>
        </w:rPr>
        <w:t>a</w:t>
      </w:r>
      <w:r w:rsidRPr="004C6DAC">
        <w:rPr>
          <w:color w:val="000000"/>
          <w:lang w:val="el-GR" w:eastAsia="en-US" w:bidi="en-US"/>
        </w:rPr>
        <w:t xml:space="preserve"> </w:t>
      </w:r>
      <w:r w:rsidRPr="004C6DAC">
        <w:rPr>
          <w:color w:val="000000"/>
          <w:lang w:val="en-US" w:eastAsia="en-US" w:bidi="en-US"/>
        </w:rPr>
        <w:t>Service</w:t>
      </w:r>
      <w:r w:rsidRPr="004C6DAC">
        <w:rPr>
          <w:color w:val="000000"/>
          <w:lang w:val="el-GR" w:eastAsia="en-US" w:bidi="en-US"/>
        </w:rPr>
        <w:t xml:space="preserve">) </w:t>
      </w:r>
      <w:r w:rsidRPr="004C6DAC">
        <w:rPr>
          <w:color w:val="000000"/>
          <w:lang w:val="el-GR" w:eastAsia="el-GR" w:bidi="el-GR"/>
        </w:rPr>
        <w:t xml:space="preserve">με δυνατότητα κλιμάκωσης και αυτόματης αυξομείωσης των τεχνικών πόρων </w:t>
      </w:r>
      <w:r w:rsidRPr="004C6DAC">
        <w:rPr>
          <w:color w:val="000000"/>
          <w:lang w:val="en-US" w:eastAsia="en-US" w:bidi="en-US"/>
        </w:rPr>
        <w:t>cores</w:t>
      </w:r>
      <w:r w:rsidRPr="004C6DAC">
        <w:rPr>
          <w:color w:val="000000"/>
          <w:lang w:val="el-GR" w:eastAsia="en-US" w:bidi="en-US"/>
        </w:rPr>
        <w:t xml:space="preserve">, </w:t>
      </w:r>
      <w:r w:rsidRPr="004C6DAC">
        <w:rPr>
          <w:color w:val="000000"/>
          <w:lang w:val="en-US" w:eastAsia="en-US" w:bidi="en-US"/>
        </w:rPr>
        <w:t>memory</w:t>
      </w:r>
      <w:r w:rsidRPr="004C6DAC">
        <w:rPr>
          <w:color w:val="000000"/>
          <w:lang w:val="el-GR" w:eastAsia="en-US" w:bidi="en-US"/>
        </w:rPr>
        <w:t xml:space="preserve">, </w:t>
      </w:r>
      <w:r w:rsidRPr="004C6DAC">
        <w:rPr>
          <w:color w:val="000000"/>
          <w:lang w:val="en-US" w:eastAsia="en-US" w:bidi="en-US"/>
        </w:rPr>
        <w:t>disk</w:t>
      </w:r>
      <w:r w:rsidRPr="004C6DAC">
        <w:rPr>
          <w:color w:val="000000"/>
          <w:lang w:val="el-GR" w:eastAsia="en-US" w:bidi="en-US"/>
        </w:rPr>
        <w:t xml:space="preserve"> </w:t>
      </w:r>
      <w:r w:rsidRPr="004C6DAC">
        <w:rPr>
          <w:color w:val="000000"/>
          <w:lang w:val="el-GR" w:eastAsia="el-GR" w:bidi="el-GR"/>
        </w:rPr>
        <w:t xml:space="preserve">ώστε να καλύπτουν μια ευρεία κλίμακα αναγκών φιλοξενίας διαδικτυακών εφαρμογών. Διατίθενται επιλογές ως προς το λειτουργικό σύστημα κάθε υπολογιστικού προφίλ </w:t>
      </w:r>
      <w:r w:rsidRPr="004C6DAC">
        <w:rPr>
          <w:color w:val="000000"/>
          <w:lang w:val="el-GR" w:eastAsia="en-US" w:bidi="en-US"/>
        </w:rPr>
        <w:t>(</w:t>
      </w:r>
      <w:r w:rsidRPr="004C6DAC">
        <w:rPr>
          <w:color w:val="000000"/>
          <w:lang w:val="en-US" w:eastAsia="en-US" w:bidi="en-US"/>
        </w:rPr>
        <w:t>Windows</w:t>
      </w:r>
      <w:r w:rsidRPr="004C6DAC">
        <w:rPr>
          <w:color w:val="000000"/>
          <w:lang w:val="el-GR" w:eastAsia="en-US" w:bidi="en-US"/>
        </w:rPr>
        <w:t xml:space="preserve"> </w:t>
      </w:r>
      <w:r w:rsidRPr="004C6DAC">
        <w:rPr>
          <w:color w:val="000000"/>
          <w:lang w:val="el-GR" w:eastAsia="el-GR" w:bidi="el-GR"/>
        </w:rPr>
        <w:t xml:space="preserve">/ </w:t>
      </w:r>
      <w:r w:rsidRPr="004C6DAC">
        <w:rPr>
          <w:color w:val="000000"/>
          <w:lang w:val="en-US" w:eastAsia="en-US" w:bidi="en-US"/>
        </w:rPr>
        <w:t>Linux</w:t>
      </w:r>
      <w:r w:rsidRPr="004C6DAC">
        <w:rPr>
          <w:color w:val="000000"/>
          <w:lang w:val="el-GR" w:eastAsia="en-US" w:bidi="en-US"/>
        </w:rPr>
        <w:t>).</w:t>
      </w:r>
    </w:p>
    <w:p w14:paraId="2320A3EE" w14:textId="77777777" w:rsidR="007E67A3" w:rsidRPr="004C6DAC" w:rsidRDefault="007E67A3" w:rsidP="007E67A3">
      <w:pPr>
        <w:widowControl w:val="0"/>
        <w:numPr>
          <w:ilvl w:val="0"/>
          <w:numId w:val="171"/>
        </w:numPr>
        <w:tabs>
          <w:tab w:val="left" w:pos="351"/>
        </w:tabs>
        <w:suppressAutoHyphens w:val="0"/>
        <w:spacing w:after="0" w:line="307" w:lineRule="exact"/>
        <w:ind w:left="397" w:hanging="397"/>
        <w:rPr>
          <w:lang w:val="el-GR"/>
        </w:rPr>
      </w:pPr>
      <w:r w:rsidRPr="00570BEB">
        <w:rPr>
          <w:rStyle w:val="Bodytext2Bold"/>
          <w:rFonts w:ascii="Tahoma" w:hAnsi="Tahoma" w:cs="Tahoma"/>
        </w:rPr>
        <w:t xml:space="preserve">Πλατφόρμα εικονικοποίησης </w:t>
      </w:r>
      <w:r w:rsidRPr="00570BEB">
        <w:rPr>
          <w:rStyle w:val="Bodytext2Bold"/>
          <w:rFonts w:ascii="Tahoma" w:hAnsi="Tahoma" w:cs="Tahoma"/>
          <w:lang w:eastAsia="en-US" w:bidi="en-US"/>
        </w:rPr>
        <w:t>(</w:t>
      </w:r>
      <w:r w:rsidRPr="00570BEB">
        <w:rPr>
          <w:rStyle w:val="Bodytext2Bold"/>
          <w:rFonts w:ascii="Tahoma" w:hAnsi="Tahoma" w:cs="Tahoma"/>
          <w:lang w:val="en-US" w:eastAsia="en-US" w:bidi="en-US"/>
        </w:rPr>
        <w:t>virtualization</w:t>
      </w:r>
      <w:r w:rsidRPr="00570BEB">
        <w:rPr>
          <w:rStyle w:val="Bodytext2Bold"/>
          <w:rFonts w:ascii="Tahoma" w:hAnsi="Tahoma" w:cs="Tahoma"/>
          <w:lang w:eastAsia="en-US" w:bidi="en-US"/>
        </w:rPr>
        <w:t xml:space="preserve">) </w:t>
      </w:r>
      <w:r w:rsidRPr="00570BEB">
        <w:rPr>
          <w:rStyle w:val="Bodytext2Bold"/>
          <w:rFonts w:ascii="Tahoma" w:hAnsi="Tahoma" w:cs="Tahoma"/>
        </w:rPr>
        <w:t xml:space="preserve">σε επίπεδο Λειτουργικού Συστήματος </w:t>
      </w:r>
      <w:r w:rsidRPr="004C6DAC">
        <w:rPr>
          <w:color w:val="000000"/>
          <w:lang w:val="el-GR" w:eastAsia="el-GR" w:bidi="el-GR"/>
        </w:rPr>
        <w:t xml:space="preserve">για την παροχή υπολογιστικών υπηρεσιών και εφαρμογών (ενδεικτικά αναφέρεται η πλατφόρμα ανοικτού κώδικα </w:t>
      </w:r>
      <w:r w:rsidRPr="004C6DAC">
        <w:rPr>
          <w:color w:val="000000"/>
          <w:lang w:val="en-US" w:eastAsia="en-US" w:bidi="en-US"/>
        </w:rPr>
        <w:t>Docker</w:t>
      </w:r>
      <w:r w:rsidRPr="004C6DAC">
        <w:rPr>
          <w:color w:val="000000"/>
          <w:lang w:val="el-GR" w:eastAsia="en-US" w:bidi="en-US"/>
        </w:rPr>
        <w:t xml:space="preserve">) </w:t>
      </w:r>
      <w:r w:rsidRPr="004C6DAC">
        <w:rPr>
          <w:color w:val="000000"/>
          <w:lang w:val="el-GR" w:eastAsia="el-GR" w:bidi="el-GR"/>
        </w:rPr>
        <w:t xml:space="preserve">και πλατφόρμα ενορχήστρωσης της φάρμας των εικονικών μηχανών (ενδεικτικά αναφέρεται η πλατφόρμα ανοικτού κώδικα </w:t>
      </w:r>
      <w:r w:rsidRPr="004C6DAC">
        <w:rPr>
          <w:color w:val="000000"/>
          <w:lang w:val="en-US" w:eastAsia="en-US" w:bidi="en-US"/>
        </w:rPr>
        <w:t>Kubernetes</w:t>
      </w:r>
      <w:r w:rsidRPr="004C6DAC">
        <w:rPr>
          <w:color w:val="000000"/>
          <w:lang w:val="el-GR" w:eastAsia="en-US" w:bidi="en-US"/>
        </w:rPr>
        <w:t>).</w:t>
      </w:r>
    </w:p>
    <w:p w14:paraId="363D9FBA" w14:textId="77777777" w:rsidR="007E67A3" w:rsidRPr="004C6DAC" w:rsidRDefault="007E67A3" w:rsidP="007E67A3">
      <w:pPr>
        <w:widowControl w:val="0"/>
        <w:numPr>
          <w:ilvl w:val="0"/>
          <w:numId w:val="171"/>
        </w:numPr>
        <w:tabs>
          <w:tab w:val="left" w:pos="351"/>
        </w:tabs>
        <w:suppressAutoHyphens w:val="0"/>
        <w:spacing w:after="0" w:line="307" w:lineRule="exact"/>
        <w:ind w:left="397" w:hanging="397"/>
        <w:rPr>
          <w:lang w:val="el-GR"/>
        </w:rPr>
      </w:pPr>
      <w:r w:rsidRPr="00570BEB">
        <w:rPr>
          <w:rStyle w:val="Bodytext2Bold"/>
          <w:rFonts w:ascii="Tahoma" w:hAnsi="Tahoma" w:cs="Tahoma"/>
        </w:rPr>
        <w:t xml:space="preserve">Πλατφόρμα υπηρεσιών </w:t>
      </w:r>
      <w:r w:rsidRPr="00570BEB">
        <w:rPr>
          <w:rStyle w:val="Bodytext2Bold"/>
          <w:rFonts w:ascii="Tahoma" w:hAnsi="Tahoma" w:cs="Tahoma"/>
          <w:lang w:val="en-US" w:eastAsia="en-US" w:bidi="en-US"/>
        </w:rPr>
        <w:t>Serverless</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Computing</w:t>
      </w:r>
      <w:r w:rsidRPr="00570BEB">
        <w:rPr>
          <w:rStyle w:val="Bodytext2Bold"/>
          <w:rFonts w:ascii="Tahoma" w:hAnsi="Tahoma" w:cs="Tahoma"/>
          <w:lang w:eastAsia="en-US" w:bidi="en-US"/>
        </w:rPr>
        <w:t xml:space="preserve"> </w:t>
      </w:r>
      <w:r w:rsidRPr="004C6DAC">
        <w:rPr>
          <w:color w:val="000000"/>
          <w:lang w:val="el-GR" w:eastAsia="el-GR" w:bidi="el-GR"/>
        </w:rPr>
        <w:t>για εκτέλεση υπολογιστικών φορτίων με στόχο την ανάλυση μεγάλου όγκου δεδομένων και Επιχειρησιακής Ευφυίας. Δίνονται επιλογές ως προς τα υπολογιστικά προφίλ ώστε να καλύπτουν διαφορετικές ανάγκες.</w:t>
      </w:r>
    </w:p>
    <w:p w14:paraId="75257A3C" w14:textId="77777777" w:rsidR="007E67A3" w:rsidRPr="004C6DAC" w:rsidRDefault="007E67A3" w:rsidP="007E67A3">
      <w:pPr>
        <w:widowControl w:val="0"/>
        <w:numPr>
          <w:ilvl w:val="0"/>
          <w:numId w:val="171"/>
        </w:numPr>
        <w:tabs>
          <w:tab w:val="left" w:pos="351"/>
        </w:tabs>
        <w:suppressAutoHyphens w:val="0"/>
        <w:spacing w:after="0" w:line="307" w:lineRule="exact"/>
        <w:ind w:left="397" w:hanging="397"/>
        <w:rPr>
          <w:lang w:val="el-GR"/>
        </w:rPr>
      </w:pPr>
      <w:r w:rsidRPr="00570BEB">
        <w:rPr>
          <w:rStyle w:val="Bodytext2Bold"/>
          <w:rFonts w:ascii="Tahoma" w:hAnsi="Tahoma" w:cs="Tahoma"/>
        </w:rPr>
        <w:t xml:space="preserve">Υπηρεσίες πλατφόρμας διαχείρισης και κλιμάκωσης </w:t>
      </w:r>
      <w:r w:rsidRPr="00570BEB">
        <w:rPr>
          <w:rStyle w:val="Bodytext2Bold"/>
          <w:rFonts w:ascii="Tahoma" w:hAnsi="Tahoma" w:cs="Tahoma"/>
          <w:lang w:val="en-US" w:eastAsia="en-US" w:bidi="en-US"/>
        </w:rPr>
        <w:t>API</w:t>
      </w:r>
      <w:r w:rsidRPr="00570BEB">
        <w:rPr>
          <w:rStyle w:val="Bodytext2Bold"/>
          <w:rFonts w:ascii="Tahoma" w:hAnsi="Tahoma" w:cs="Tahoma"/>
          <w:lang w:eastAsia="en-US" w:bidi="en-US"/>
        </w:rPr>
        <w:t xml:space="preserve"> </w:t>
      </w:r>
      <w:r w:rsidRPr="004C6DAC">
        <w:rPr>
          <w:color w:val="000000"/>
          <w:lang w:val="el-GR" w:eastAsia="el-GR" w:bidi="el-GR"/>
        </w:rPr>
        <w:t xml:space="preserve">με επιλογές ως προς διαφορετικά υπολογιστικά προφίλ με στοιχεία όπως </w:t>
      </w:r>
      <w:r w:rsidRPr="004C6DAC">
        <w:rPr>
          <w:color w:val="000000"/>
          <w:lang w:val="en-US" w:eastAsia="en-US" w:bidi="en-US"/>
        </w:rPr>
        <w:t>cache</w:t>
      </w:r>
      <w:r w:rsidRPr="004C6DAC">
        <w:rPr>
          <w:color w:val="000000"/>
          <w:lang w:val="el-GR" w:eastAsia="en-US" w:bidi="en-US"/>
        </w:rPr>
        <w:t xml:space="preserve">, </w:t>
      </w:r>
      <w:r w:rsidRPr="004C6DAC">
        <w:rPr>
          <w:color w:val="000000"/>
          <w:lang w:val="el-GR" w:eastAsia="el-GR" w:bidi="el-GR"/>
        </w:rPr>
        <w:t>αριθμός αιτημάτων^^κ.ά.</w:t>
      </w:r>
    </w:p>
    <w:p w14:paraId="39CF3D91" w14:textId="77777777" w:rsidR="007E67A3" w:rsidRPr="004C6DAC" w:rsidRDefault="007E67A3" w:rsidP="007E67A3">
      <w:pPr>
        <w:widowControl w:val="0"/>
        <w:numPr>
          <w:ilvl w:val="0"/>
          <w:numId w:val="171"/>
        </w:numPr>
        <w:tabs>
          <w:tab w:val="left" w:pos="351"/>
        </w:tabs>
        <w:suppressAutoHyphens w:val="0"/>
        <w:spacing w:after="0" w:line="307" w:lineRule="exact"/>
        <w:ind w:left="397" w:hanging="397"/>
        <w:rPr>
          <w:lang w:val="el-GR"/>
        </w:rPr>
      </w:pPr>
      <w:r w:rsidRPr="00570BEB">
        <w:rPr>
          <w:rStyle w:val="Bodytext2Bold"/>
          <w:rFonts w:ascii="Tahoma" w:hAnsi="Tahoma" w:cs="Tahoma"/>
        </w:rPr>
        <w:t xml:space="preserve">Υπηρεσίες πλατφόρμας παροχής αποθηκευτικού χώρου </w:t>
      </w:r>
      <w:r w:rsidRPr="00570BEB">
        <w:rPr>
          <w:rStyle w:val="Bodytext2Bold"/>
          <w:rFonts w:ascii="Tahoma" w:hAnsi="Tahoma" w:cs="Tahoma"/>
          <w:lang w:eastAsia="en-US" w:bidi="en-US"/>
        </w:rPr>
        <w:t>(</w:t>
      </w:r>
      <w:r w:rsidRPr="00570BEB">
        <w:rPr>
          <w:rStyle w:val="Bodytext2Bold"/>
          <w:rFonts w:ascii="Tahoma" w:hAnsi="Tahoma" w:cs="Tahoma"/>
          <w:lang w:val="en-US" w:eastAsia="en-US" w:bidi="en-US"/>
        </w:rPr>
        <w:t>Storage</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as</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a</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Service</w:t>
      </w:r>
      <w:r w:rsidRPr="00570BEB">
        <w:rPr>
          <w:rStyle w:val="Bodytext2Bold"/>
          <w:rFonts w:ascii="Tahoma" w:hAnsi="Tahoma" w:cs="Tahoma"/>
          <w:lang w:eastAsia="en-US" w:bidi="en-US"/>
        </w:rPr>
        <w:t xml:space="preserve">). </w:t>
      </w:r>
      <w:r w:rsidRPr="004C6DAC">
        <w:rPr>
          <w:color w:val="000000"/>
          <w:lang w:val="el-GR" w:eastAsia="el-GR" w:bidi="el-GR"/>
        </w:rPr>
        <w:t>Δίνεται επιλογή σε σχέση με τη διαθέσιμη χωρητικότητα, τον τύπο του αποθηκευτικού χώρου, το επίπεδο απόδοσης/πρόσβασης καθώς και τα επίπεδα διαθεσιμότητας.</w:t>
      </w:r>
    </w:p>
    <w:p w14:paraId="5E79C18F" w14:textId="77777777" w:rsidR="007E67A3" w:rsidRPr="004C6DAC" w:rsidRDefault="007E67A3" w:rsidP="007E67A3">
      <w:pPr>
        <w:widowControl w:val="0"/>
        <w:numPr>
          <w:ilvl w:val="0"/>
          <w:numId w:val="171"/>
        </w:numPr>
        <w:tabs>
          <w:tab w:val="left" w:pos="351"/>
        </w:tabs>
        <w:suppressAutoHyphens w:val="0"/>
        <w:spacing w:after="0" w:line="302" w:lineRule="exact"/>
        <w:ind w:left="397" w:hanging="397"/>
        <w:rPr>
          <w:lang w:val="el-GR"/>
        </w:rPr>
      </w:pPr>
      <w:r w:rsidRPr="00570BEB">
        <w:rPr>
          <w:rStyle w:val="Bodytext2Bold"/>
          <w:rFonts w:ascii="Tahoma" w:hAnsi="Tahoma" w:cs="Tahoma"/>
        </w:rPr>
        <w:t xml:space="preserve">Υπηρεσίες πλατφόρμας σχεδιασμού και υλοποίησης συστημάτων </w:t>
      </w:r>
      <w:r w:rsidRPr="00570BEB">
        <w:rPr>
          <w:rStyle w:val="Bodytext2Bold"/>
          <w:rFonts w:ascii="Tahoma" w:hAnsi="Tahoma" w:cs="Tahoma"/>
          <w:lang w:val="en-US" w:eastAsia="en-US" w:bidi="en-US"/>
        </w:rPr>
        <w:t>Data</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Warehouses</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Data</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Analytics</w:t>
      </w:r>
      <w:r w:rsidRPr="00570BEB">
        <w:rPr>
          <w:rStyle w:val="Bodytext2Bold"/>
          <w:rFonts w:ascii="Tahoma" w:hAnsi="Tahoma" w:cs="Tahoma"/>
          <w:lang w:eastAsia="en-US" w:bidi="en-US"/>
        </w:rPr>
        <w:t xml:space="preserve"> </w:t>
      </w:r>
      <w:r w:rsidRPr="004C6DAC">
        <w:rPr>
          <w:color w:val="000000"/>
          <w:lang w:val="el-GR" w:eastAsia="el-GR" w:bidi="el-GR"/>
        </w:rPr>
        <w:t>για υπολογιστικά φορτία σε σχέση με αλγόριθμους ανάλυσης και εξαγωγής επιχειρησιακών συ μπερασμάτων.</w:t>
      </w:r>
    </w:p>
    <w:p w14:paraId="00037BA5" w14:textId="77777777" w:rsidR="007E67A3" w:rsidRPr="004C6DAC" w:rsidRDefault="007E67A3" w:rsidP="007E67A3">
      <w:pPr>
        <w:widowControl w:val="0"/>
        <w:numPr>
          <w:ilvl w:val="0"/>
          <w:numId w:val="171"/>
        </w:numPr>
        <w:tabs>
          <w:tab w:val="left" w:pos="351"/>
        </w:tabs>
        <w:suppressAutoHyphens w:val="0"/>
        <w:spacing w:after="0" w:line="302" w:lineRule="exact"/>
        <w:ind w:left="397" w:hanging="397"/>
        <w:rPr>
          <w:lang w:val="el-GR"/>
        </w:rPr>
      </w:pPr>
      <w:r w:rsidRPr="00570BEB">
        <w:rPr>
          <w:rStyle w:val="Bodytext2Bold"/>
          <w:rFonts w:ascii="Tahoma" w:hAnsi="Tahoma" w:cs="Tahoma"/>
        </w:rPr>
        <w:t xml:space="preserve">Υπηρεσίες πλατφόρμας αυθεντικοποίησης/πιστοποίησης χρηστών η/και εφαρμογών. </w:t>
      </w:r>
      <w:r w:rsidRPr="004C6DAC">
        <w:rPr>
          <w:color w:val="000000"/>
          <w:lang w:val="el-GR" w:eastAsia="el-GR" w:bidi="el-GR"/>
        </w:rPr>
        <w:t xml:space="preserve">Δίνεται η δυνατότητα επιλογής με βάση στοιχεία όπως ο αριθμός των χρηστών/αντικειμένων που αυθεντικοποιούνται και αποκτούν πρόσβαση, οι πολιτικές ασφαλείας που μπορούν να εφαρμοστούν καθώς και η χρήση πολυ-παραγοντικών μηχανισμών πιστοποίησης </w:t>
      </w:r>
      <w:r w:rsidRPr="004C6DAC">
        <w:rPr>
          <w:color w:val="000000"/>
          <w:lang w:val="el-GR" w:eastAsia="en-US" w:bidi="en-US"/>
        </w:rPr>
        <w:t>(</w:t>
      </w:r>
      <w:r w:rsidRPr="004C6DAC">
        <w:rPr>
          <w:color w:val="000000"/>
          <w:lang w:val="en-US" w:eastAsia="en-US" w:bidi="en-US"/>
        </w:rPr>
        <w:t>multi</w:t>
      </w:r>
      <w:r w:rsidRPr="004C6DAC">
        <w:rPr>
          <w:color w:val="000000"/>
          <w:lang w:val="el-GR" w:eastAsia="en-US" w:bidi="en-US"/>
        </w:rPr>
        <w:t>-</w:t>
      </w:r>
      <w:r w:rsidRPr="004C6DAC">
        <w:rPr>
          <w:color w:val="000000"/>
          <w:lang w:val="en-US" w:eastAsia="en-US" w:bidi="en-US"/>
        </w:rPr>
        <w:t>factor</w:t>
      </w:r>
      <w:r w:rsidRPr="004C6DAC">
        <w:rPr>
          <w:color w:val="000000"/>
          <w:lang w:val="el-GR" w:eastAsia="en-US" w:bidi="en-US"/>
        </w:rPr>
        <w:t xml:space="preserve"> </w:t>
      </w:r>
      <w:r w:rsidRPr="004C6DAC">
        <w:rPr>
          <w:color w:val="000000"/>
          <w:lang w:val="en-US" w:eastAsia="en-US" w:bidi="en-US"/>
        </w:rPr>
        <w:t>authentication</w:t>
      </w:r>
      <w:r w:rsidRPr="004C6DAC">
        <w:rPr>
          <w:color w:val="000000"/>
          <w:lang w:val="el-GR" w:eastAsia="en-US" w:bidi="en-US"/>
        </w:rPr>
        <w:t>).</w:t>
      </w:r>
    </w:p>
    <w:p w14:paraId="20AB239D" w14:textId="77777777" w:rsidR="007E67A3" w:rsidRPr="004C6DAC" w:rsidRDefault="007E67A3" w:rsidP="007E67A3">
      <w:pPr>
        <w:widowControl w:val="0"/>
        <w:numPr>
          <w:ilvl w:val="0"/>
          <w:numId w:val="171"/>
        </w:numPr>
        <w:tabs>
          <w:tab w:val="left" w:pos="385"/>
        </w:tabs>
        <w:suppressAutoHyphens w:val="0"/>
        <w:spacing w:after="0" w:line="307" w:lineRule="exact"/>
        <w:ind w:left="397" w:hanging="397"/>
        <w:rPr>
          <w:lang w:val="el-GR"/>
        </w:rPr>
      </w:pPr>
      <w:r w:rsidRPr="00570BEB">
        <w:rPr>
          <w:rStyle w:val="Bodytext2Bold"/>
          <w:rFonts w:ascii="Tahoma" w:hAnsi="Tahoma" w:cs="Tahoma"/>
        </w:rPr>
        <w:t xml:space="preserve">Υπηρεσίες πλατφόρμας Αντιγράφων ασφαλείας </w:t>
      </w:r>
      <w:r w:rsidRPr="00570BEB">
        <w:rPr>
          <w:rStyle w:val="Bodytext2Bold"/>
          <w:rFonts w:ascii="Tahoma" w:hAnsi="Tahoma" w:cs="Tahoma"/>
          <w:lang w:eastAsia="en-US" w:bidi="en-US"/>
        </w:rPr>
        <w:t>(</w:t>
      </w:r>
      <w:r w:rsidRPr="00570BEB">
        <w:rPr>
          <w:rStyle w:val="Bodytext2Bold"/>
          <w:rFonts w:ascii="Tahoma" w:hAnsi="Tahoma" w:cs="Tahoma"/>
          <w:lang w:val="en-US" w:eastAsia="en-US" w:bidi="en-US"/>
        </w:rPr>
        <w:t>Backup</w:t>
      </w:r>
      <w:r w:rsidRPr="00570BEB">
        <w:rPr>
          <w:rStyle w:val="Bodytext2Bold"/>
          <w:rFonts w:ascii="Tahoma" w:hAnsi="Tahoma" w:cs="Tahoma"/>
          <w:lang w:eastAsia="en-US" w:bidi="en-US"/>
        </w:rPr>
        <w:t xml:space="preserve">) </w:t>
      </w:r>
      <w:r w:rsidRPr="00570BEB">
        <w:rPr>
          <w:rStyle w:val="Bodytext2Bold"/>
          <w:rFonts w:ascii="Tahoma" w:hAnsi="Tahoma" w:cs="Tahoma"/>
        </w:rPr>
        <w:t xml:space="preserve">/ Επαναφοράς </w:t>
      </w:r>
      <w:r w:rsidRPr="00570BEB">
        <w:rPr>
          <w:rStyle w:val="Bodytext2Bold"/>
          <w:rFonts w:ascii="Tahoma" w:hAnsi="Tahoma" w:cs="Tahoma"/>
          <w:lang w:eastAsia="en-US" w:bidi="en-US"/>
        </w:rPr>
        <w:t>(</w:t>
      </w:r>
      <w:r w:rsidRPr="00570BEB">
        <w:rPr>
          <w:rStyle w:val="Bodytext2Bold"/>
          <w:rFonts w:ascii="Tahoma" w:hAnsi="Tahoma" w:cs="Tahoma"/>
          <w:lang w:val="en-US" w:eastAsia="en-US" w:bidi="en-US"/>
        </w:rPr>
        <w:t>Recovery</w:t>
      </w:r>
      <w:r w:rsidRPr="00570BEB">
        <w:rPr>
          <w:rStyle w:val="Bodytext2Bold"/>
          <w:rFonts w:ascii="Tahoma" w:hAnsi="Tahoma" w:cs="Tahoma"/>
          <w:lang w:eastAsia="en-US" w:bidi="en-US"/>
        </w:rPr>
        <w:t xml:space="preserve">) </w:t>
      </w:r>
      <w:r w:rsidRPr="004C6DAC">
        <w:rPr>
          <w:color w:val="000000"/>
          <w:lang w:val="el-GR" w:eastAsia="el-GR" w:bidi="el-GR"/>
        </w:rPr>
        <w:t xml:space="preserve">ώστε να λαμβάνονται αντίγραφα ασφαλείας σε υπολογιστικούς πόρους που βρίσκονται εγκατεστημένοι είτε τοπικά </w:t>
      </w:r>
      <w:r w:rsidRPr="004C6DAC">
        <w:rPr>
          <w:color w:val="000000"/>
          <w:lang w:val="el-GR" w:eastAsia="en-US" w:bidi="en-US"/>
        </w:rPr>
        <w:t>(</w:t>
      </w:r>
      <w:r w:rsidRPr="004C6DAC">
        <w:rPr>
          <w:color w:val="000000"/>
          <w:lang w:val="en-US" w:eastAsia="en-US" w:bidi="en-US"/>
        </w:rPr>
        <w:t>On</w:t>
      </w:r>
      <w:r w:rsidRPr="004C6DAC">
        <w:rPr>
          <w:color w:val="000000"/>
          <w:lang w:val="el-GR" w:eastAsia="en-US" w:bidi="en-US"/>
        </w:rPr>
        <w:t>-</w:t>
      </w:r>
      <w:r w:rsidRPr="004C6DAC">
        <w:rPr>
          <w:color w:val="000000"/>
          <w:lang w:val="en-US" w:eastAsia="en-US" w:bidi="en-US"/>
        </w:rPr>
        <w:t>premises</w:t>
      </w:r>
      <w:r w:rsidRPr="004C6DAC">
        <w:rPr>
          <w:color w:val="000000"/>
          <w:lang w:val="el-GR" w:eastAsia="en-US" w:bidi="en-US"/>
        </w:rPr>
        <w:t xml:space="preserve">) </w:t>
      </w:r>
      <w:r w:rsidRPr="004C6DAC">
        <w:rPr>
          <w:color w:val="000000"/>
          <w:lang w:val="el-GR" w:eastAsia="el-GR" w:bidi="el-GR"/>
        </w:rPr>
        <w:t xml:space="preserve">είτε στο περιβάλλον υπολογιστικού νέφους. Ως προστατευόμενοι υπολογιστικοί πόροι δύναται να θεωρηθούν στοιχεία όπως </w:t>
      </w:r>
      <w:r w:rsidRPr="004C6DAC">
        <w:rPr>
          <w:color w:val="000000"/>
          <w:lang w:val="en-US" w:eastAsia="en-US" w:bidi="en-US"/>
        </w:rPr>
        <w:t>VMs</w:t>
      </w:r>
      <w:r w:rsidRPr="004C6DAC">
        <w:rPr>
          <w:color w:val="000000"/>
          <w:lang w:val="el-GR" w:eastAsia="en-US" w:bidi="en-US"/>
        </w:rPr>
        <w:t xml:space="preserve">, </w:t>
      </w:r>
      <w:r w:rsidRPr="004C6DAC">
        <w:rPr>
          <w:color w:val="000000"/>
          <w:lang w:val="en-US" w:eastAsia="en-US" w:bidi="en-US"/>
        </w:rPr>
        <w:t>DBs</w:t>
      </w:r>
      <w:r w:rsidRPr="004C6DAC">
        <w:rPr>
          <w:color w:val="000000"/>
          <w:lang w:val="el-GR" w:eastAsia="en-US" w:bidi="en-US"/>
        </w:rPr>
        <w:t xml:space="preserve">, </w:t>
      </w:r>
      <w:r w:rsidRPr="004C6DAC">
        <w:rPr>
          <w:color w:val="000000"/>
          <w:lang w:val="en-US" w:eastAsia="en-US" w:bidi="en-US"/>
        </w:rPr>
        <w:t>Folders</w:t>
      </w:r>
      <w:r w:rsidRPr="004C6DAC">
        <w:rPr>
          <w:color w:val="000000"/>
          <w:lang w:val="el-GR" w:eastAsia="en-US" w:bidi="en-US"/>
        </w:rPr>
        <w:t>/</w:t>
      </w:r>
      <w:r w:rsidRPr="004C6DAC">
        <w:rPr>
          <w:color w:val="000000"/>
          <w:lang w:val="en-US" w:eastAsia="en-US" w:bidi="en-US"/>
        </w:rPr>
        <w:t>Files</w:t>
      </w:r>
      <w:r w:rsidRPr="004C6DAC">
        <w:rPr>
          <w:color w:val="000000"/>
          <w:lang w:val="el-GR" w:eastAsia="en-US" w:bidi="en-US"/>
        </w:rPr>
        <w:t xml:space="preserve">. </w:t>
      </w:r>
      <w:r w:rsidRPr="004C6DAC">
        <w:rPr>
          <w:color w:val="000000"/>
          <w:lang w:val="el-GR" w:eastAsia="el-GR" w:bidi="el-GR"/>
        </w:rPr>
        <w:t xml:space="preserve">Υπάρχει η δυνατότητα επιλογής επαναφοράς των προστατευμένων υποδομών είτε τοπικά </w:t>
      </w:r>
      <w:r w:rsidRPr="004C6DAC">
        <w:rPr>
          <w:color w:val="000000"/>
          <w:lang w:val="el-GR" w:eastAsia="en-US" w:bidi="en-US"/>
        </w:rPr>
        <w:t>(</w:t>
      </w:r>
      <w:r w:rsidRPr="004C6DAC">
        <w:rPr>
          <w:color w:val="000000"/>
          <w:lang w:val="en-US" w:eastAsia="en-US" w:bidi="en-US"/>
        </w:rPr>
        <w:t>On</w:t>
      </w:r>
      <w:r w:rsidRPr="004C6DAC">
        <w:rPr>
          <w:color w:val="000000"/>
          <w:lang w:val="el-GR" w:eastAsia="en-US" w:bidi="en-US"/>
        </w:rPr>
        <w:t>-</w:t>
      </w:r>
      <w:r w:rsidRPr="004C6DAC">
        <w:rPr>
          <w:color w:val="000000"/>
          <w:lang w:val="en-US" w:eastAsia="en-US" w:bidi="en-US"/>
        </w:rPr>
        <w:t>premises</w:t>
      </w:r>
      <w:r w:rsidRPr="004C6DAC">
        <w:rPr>
          <w:color w:val="000000"/>
          <w:lang w:val="el-GR" w:eastAsia="en-US" w:bidi="en-US"/>
        </w:rPr>
        <w:t xml:space="preserve">) </w:t>
      </w:r>
      <w:r w:rsidRPr="004C6DAC">
        <w:rPr>
          <w:color w:val="000000"/>
          <w:lang w:val="el-GR" w:eastAsia="el-GR" w:bidi="el-GR"/>
        </w:rPr>
        <w:t>είτε στο περιβάλλον υπολογιστικού νέφους.</w:t>
      </w:r>
    </w:p>
    <w:p w14:paraId="6081FA21" w14:textId="77777777" w:rsidR="007E67A3" w:rsidRPr="00570BEB" w:rsidRDefault="007E67A3" w:rsidP="007E67A3">
      <w:pPr>
        <w:widowControl w:val="0"/>
        <w:numPr>
          <w:ilvl w:val="0"/>
          <w:numId w:val="171"/>
        </w:numPr>
        <w:tabs>
          <w:tab w:val="left" w:pos="385"/>
        </w:tabs>
        <w:suppressAutoHyphens w:val="0"/>
        <w:spacing w:after="0" w:line="307" w:lineRule="exact"/>
        <w:ind w:left="397" w:hanging="397"/>
        <w:rPr>
          <w:rStyle w:val="Bodytext2Bold"/>
          <w:rFonts w:ascii="Tahoma" w:hAnsi="Tahoma" w:cs="Tahoma"/>
          <w:b w:val="0"/>
          <w:bCs w:val="0"/>
        </w:rPr>
      </w:pPr>
      <w:bookmarkStart w:id="474" w:name="bookmark3"/>
      <w:r w:rsidRPr="00570BEB">
        <w:rPr>
          <w:rStyle w:val="Bodytext2Bold"/>
          <w:rFonts w:ascii="Tahoma" w:hAnsi="Tahoma" w:cs="Tahoma"/>
        </w:rPr>
        <w:lastRenderedPageBreak/>
        <w:t>Υπηρεσίες πλατφόρμας εικονικού περιβάλλοντος εργασίας χρήστη (Virtual Desktop Environment)</w:t>
      </w:r>
      <w:bookmarkEnd w:id="474"/>
      <w:r w:rsidRPr="00570BEB">
        <w:rPr>
          <w:rStyle w:val="Bodytext2Bold"/>
          <w:rFonts w:ascii="Tahoma" w:hAnsi="Tahoma" w:cs="Tahoma"/>
        </w:rPr>
        <w:t xml:space="preserve"> </w:t>
      </w:r>
      <w:r w:rsidRPr="00570BEB">
        <w:rPr>
          <w:rStyle w:val="Bodytext2Bold"/>
          <w:rFonts w:ascii="Tahoma" w:hAnsi="Tahoma" w:cs="Tahoma"/>
          <w:b w:val="0"/>
          <w:bCs w:val="0"/>
        </w:rPr>
        <w:t>με δυνατότητα επιλογής των υπολογιστικών πόρων cores, memory, storage, δημιουργώντας ένα εικονικό περιβάλλον εργασίας για κάθε χρήστη. Με βάση το είδος χρήσης, προσφέρονται επιλογές υπολογιστικών προφίλ (τυπική/αυξημένη/υψηλή χρήση) καθώς επίσης και η δυνατότητα ανάθεσης συγκεκριμένης εικονικής μηχανής σε χρήστες ή κοινόχρηστης χρήσης δεξαμενής εικονικών μηχανών για πολλαπλούς χρήστες (με παράλληλη ανεξαρτησία και απομόνωση των εικονικών περιβαλλόντων εργασίας των χρηστών μεταξύ τους).</w:t>
      </w:r>
    </w:p>
    <w:p w14:paraId="75659F36" w14:textId="77777777" w:rsidR="007E67A3" w:rsidRPr="00570BEB" w:rsidRDefault="007E67A3" w:rsidP="007E67A3">
      <w:pPr>
        <w:widowControl w:val="0"/>
        <w:numPr>
          <w:ilvl w:val="0"/>
          <w:numId w:val="171"/>
        </w:numPr>
        <w:tabs>
          <w:tab w:val="left" w:pos="385"/>
        </w:tabs>
        <w:suppressAutoHyphens w:val="0"/>
        <w:spacing w:after="0" w:line="307" w:lineRule="exact"/>
        <w:ind w:left="397" w:hanging="397"/>
        <w:rPr>
          <w:rStyle w:val="Bodytext2Bold"/>
          <w:rFonts w:ascii="Tahoma" w:hAnsi="Tahoma" w:cs="Tahoma"/>
          <w:b w:val="0"/>
          <w:bCs w:val="0"/>
        </w:rPr>
      </w:pPr>
      <w:r w:rsidRPr="00570BEB">
        <w:rPr>
          <w:rStyle w:val="Bodytext2Bold"/>
          <w:rFonts w:ascii="Tahoma" w:hAnsi="Tahoma" w:cs="Tahoma"/>
        </w:rPr>
        <w:t xml:space="preserve">Υπηρεσίες πλατφόρμας ολοκλήρωσης συστημάτων </w:t>
      </w:r>
      <w:r w:rsidRPr="00570BEB">
        <w:rPr>
          <w:rStyle w:val="Bodytext2Bold"/>
          <w:rFonts w:ascii="Tahoma" w:hAnsi="Tahoma" w:cs="Tahoma"/>
          <w:b w:val="0"/>
          <w:bCs w:val="0"/>
        </w:rPr>
        <w:t>με ανταλλαγή events και messages μεταξύ τους. Δίνεται η δυνατότητα επιλογών μεταξύ διαφορετικών προφίλ χρήσης με βάση στοιχεία όπως αριθμός operations/events/messages.</w:t>
      </w:r>
    </w:p>
    <w:p w14:paraId="5699CD42" w14:textId="77777777" w:rsidR="007E67A3" w:rsidRPr="00570BEB" w:rsidRDefault="007E67A3" w:rsidP="007E67A3">
      <w:pPr>
        <w:widowControl w:val="0"/>
        <w:numPr>
          <w:ilvl w:val="0"/>
          <w:numId w:val="171"/>
        </w:numPr>
        <w:tabs>
          <w:tab w:val="left" w:pos="385"/>
        </w:tabs>
        <w:suppressAutoHyphens w:val="0"/>
        <w:spacing w:after="0" w:line="307" w:lineRule="exact"/>
        <w:ind w:left="397" w:hanging="397"/>
        <w:rPr>
          <w:rStyle w:val="Bodytext2Bold"/>
          <w:rFonts w:ascii="Tahoma" w:hAnsi="Tahoma" w:cs="Tahoma"/>
          <w:b w:val="0"/>
          <w:bCs w:val="0"/>
        </w:rPr>
      </w:pPr>
      <w:bookmarkStart w:id="475" w:name="bookmark4"/>
      <w:r w:rsidRPr="00570BEB">
        <w:rPr>
          <w:rStyle w:val="Bodytext2Bold"/>
          <w:rFonts w:ascii="Tahoma" w:hAnsi="Tahoma" w:cs="Tahoma"/>
        </w:rPr>
        <w:t xml:space="preserve">Υπηρεσίες πλατφόρμας Προστασίας/Ασφάλειας </w:t>
      </w:r>
      <w:r w:rsidRPr="00570BEB">
        <w:rPr>
          <w:rStyle w:val="Bodytext2Bold"/>
          <w:rFonts w:ascii="Tahoma" w:hAnsi="Tahoma" w:cs="Tahoma"/>
          <w:b w:val="0"/>
          <w:bCs w:val="0"/>
        </w:rPr>
        <w:t>έναντι επιθέσεων Άρνησης Υπηρεσίας (DDoS) για</w:t>
      </w:r>
      <w:bookmarkEnd w:id="475"/>
      <w:r w:rsidRPr="00570BEB">
        <w:rPr>
          <w:rStyle w:val="Bodytext2Bold"/>
          <w:rFonts w:ascii="Tahoma" w:hAnsi="Tahoma" w:cs="Tahoma"/>
          <w:b w:val="0"/>
          <w:bCs w:val="0"/>
        </w:rPr>
        <w:t xml:space="preserve"> την προστασία συστημάτων και υπηρεσιών έναντι DDoS επιθέσεων.</w:t>
      </w:r>
    </w:p>
    <w:p w14:paraId="65643384" w14:textId="77777777" w:rsidR="007E67A3" w:rsidRPr="004C6DAC" w:rsidRDefault="007E67A3" w:rsidP="007E67A3">
      <w:pPr>
        <w:widowControl w:val="0"/>
        <w:numPr>
          <w:ilvl w:val="0"/>
          <w:numId w:val="171"/>
        </w:numPr>
        <w:tabs>
          <w:tab w:val="left" w:pos="385"/>
        </w:tabs>
        <w:suppressAutoHyphens w:val="0"/>
        <w:spacing w:after="0" w:line="307" w:lineRule="exact"/>
        <w:ind w:left="397" w:hanging="397"/>
        <w:rPr>
          <w:lang w:val="el-GR"/>
        </w:rPr>
      </w:pPr>
      <w:r w:rsidRPr="00570BEB">
        <w:rPr>
          <w:rStyle w:val="Bodytext2Bold"/>
          <w:rFonts w:ascii="Tahoma" w:hAnsi="Tahoma" w:cs="Tahoma"/>
        </w:rPr>
        <w:t xml:space="preserve">Υπηρεσίες πλατφόρμας Συστημάτων Ασφαλείας και Ανάλυσης Δεδομένων </w:t>
      </w:r>
      <w:r w:rsidRPr="004C6DAC">
        <w:rPr>
          <w:color w:val="000000"/>
          <w:lang w:val="el-GR" w:eastAsia="el-GR" w:bidi="el-GR"/>
        </w:rPr>
        <w:t xml:space="preserve">(ενδεικτικά αναφέρονται υπηρεσίες </w:t>
      </w:r>
      <w:r w:rsidRPr="004C6DAC">
        <w:rPr>
          <w:color w:val="000000"/>
          <w:lang w:val="en-US" w:eastAsia="en-US" w:bidi="en-US"/>
        </w:rPr>
        <w:t>Security</w:t>
      </w:r>
      <w:r w:rsidRPr="004C6DAC">
        <w:rPr>
          <w:color w:val="000000"/>
          <w:lang w:val="el-GR" w:eastAsia="en-US" w:bidi="en-US"/>
        </w:rPr>
        <w:t xml:space="preserve"> </w:t>
      </w:r>
      <w:r w:rsidRPr="004C6DAC">
        <w:rPr>
          <w:color w:val="000000"/>
          <w:lang w:val="en-US" w:eastAsia="en-US" w:bidi="en-US"/>
        </w:rPr>
        <w:t>Information</w:t>
      </w:r>
      <w:r w:rsidRPr="004C6DAC">
        <w:rPr>
          <w:color w:val="000000"/>
          <w:lang w:val="el-GR" w:eastAsia="en-US" w:bidi="en-US"/>
        </w:rPr>
        <w:t xml:space="preserve"> </w:t>
      </w:r>
      <w:r w:rsidRPr="004C6DAC">
        <w:rPr>
          <w:color w:val="000000"/>
          <w:lang w:val="en-US" w:eastAsia="en-US" w:bidi="en-US"/>
        </w:rPr>
        <w:t>and</w:t>
      </w:r>
      <w:r w:rsidRPr="004C6DAC">
        <w:rPr>
          <w:color w:val="000000"/>
          <w:lang w:val="el-GR" w:eastAsia="en-US" w:bidi="en-US"/>
        </w:rPr>
        <w:t xml:space="preserve"> </w:t>
      </w:r>
      <w:r w:rsidRPr="004C6DAC">
        <w:rPr>
          <w:color w:val="000000"/>
          <w:lang w:val="en-US" w:eastAsia="en-US" w:bidi="en-US"/>
        </w:rPr>
        <w:t>Event</w:t>
      </w:r>
      <w:r w:rsidRPr="004C6DAC">
        <w:rPr>
          <w:color w:val="000000"/>
          <w:lang w:val="el-GR" w:eastAsia="en-US" w:bidi="en-US"/>
        </w:rPr>
        <w:t xml:space="preserve"> </w:t>
      </w:r>
      <w:r w:rsidRPr="004C6DAC">
        <w:rPr>
          <w:color w:val="000000"/>
          <w:lang w:val="en-US" w:eastAsia="en-US" w:bidi="en-US"/>
        </w:rPr>
        <w:t>Management</w:t>
      </w:r>
      <w:r w:rsidRPr="004C6DAC">
        <w:rPr>
          <w:color w:val="000000"/>
          <w:lang w:val="el-GR" w:eastAsia="en-US" w:bidi="en-US"/>
        </w:rPr>
        <w:t xml:space="preserve">), </w:t>
      </w:r>
      <w:r w:rsidRPr="004C6DAC">
        <w:rPr>
          <w:color w:val="000000"/>
          <w:lang w:val="el-GR" w:eastAsia="el-GR" w:bidi="el-GR"/>
        </w:rPr>
        <w:t>όπου δίνεται η δυνατότητα κλιμάκωσης και επιλογών με βάση στοιχεία όπως όγκος των αναλυόμενων δεδομένων/αρχείων καταγραφής.</w:t>
      </w:r>
    </w:p>
    <w:p w14:paraId="5019474A" w14:textId="77777777" w:rsidR="007E67A3" w:rsidRPr="004C6DAC" w:rsidRDefault="007E67A3" w:rsidP="007E67A3">
      <w:pPr>
        <w:widowControl w:val="0"/>
        <w:numPr>
          <w:ilvl w:val="0"/>
          <w:numId w:val="171"/>
        </w:numPr>
        <w:tabs>
          <w:tab w:val="left" w:pos="385"/>
        </w:tabs>
        <w:suppressAutoHyphens w:val="0"/>
        <w:spacing w:after="0" w:line="307" w:lineRule="exact"/>
        <w:ind w:left="397" w:hanging="397"/>
        <w:rPr>
          <w:lang w:val="el-GR"/>
        </w:rPr>
      </w:pPr>
      <w:r w:rsidRPr="00570BEB">
        <w:rPr>
          <w:rStyle w:val="Bodytext2Bold"/>
          <w:rFonts w:ascii="Tahoma" w:hAnsi="Tahoma" w:cs="Tahoma"/>
        </w:rPr>
        <w:t xml:space="preserve">Υπηρεσίες πλατφόρμας φιλοξενίας διαχείρισης και υποστήριξης εφαρμογών </w:t>
      </w:r>
      <w:r w:rsidRPr="00570BEB">
        <w:rPr>
          <w:rStyle w:val="Bodytext2Bold"/>
          <w:rFonts w:ascii="Tahoma" w:hAnsi="Tahoma" w:cs="Tahoma"/>
          <w:lang w:val="en-US" w:eastAsia="en-US" w:bidi="en-US"/>
        </w:rPr>
        <w:t>Internet</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of</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Things</w:t>
      </w:r>
      <w:r w:rsidRPr="00570BEB">
        <w:rPr>
          <w:rStyle w:val="Bodytext2Bold"/>
          <w:rFonts w:ascii="Tahoma" w:hAnsi="Tahoma" w:cs="Tahoma"/>
          <w:lang w:eastAsia="en-US" w:bidi="en-US"/>
        </w:rPr>
        <w:t xml:space="preserve"> (</w:t>
      </w:r>
      <w:r w:rsidRPr="00570BEB">
        <w:rPr>
          <w:rStyle w:val="Bodytext2Bold"/>
          <w:rFonts w:ascii="Tahoma" w:hAnsi="Tahoma" w:cs="Tahoma"/>
          <w:lang w:val="en-US" w:eastAsia="en-US" w:bidi="en-US"/>
        </w:rPr>
        <w:t>IoT</w:t>
      </w:r>
      <w:r w:rsidRPr="00570BEB">
        <w:rPr>
          <w:rStyle w:val="Bodytext2Bold"/>
          <w:rFonts w:ascii="Tahoma" w:hAnsi="Tahoma" w:cs="Tahoma"/>
          <w:lang w:eastAsia="en-US" w:bidi="en-US"/>
        </w:rPr>
        <w:t xml:space="preserve">) </w:t>
      </w:r>
      <w:r w:rsidRPr="004C6DAC">
        <w:rPr>
          <w:color w:val="000000"/>
          <w:lang w:val="el-GR" w:eastAsia="el-GR" w:bidi="el-GR"/>
        </w:rPr>
        <w:t>στις οποίες δίνεται δυνατότητα κλιμάκωσης και επιλογών με βάση το επίπεδο χρήσης, με στοιχεία όπως αριθμός συνδεόμενων συσκευών, αριθμός μηνυμάτων.</w:t>
      </w:r>
    </w:p>
    <w:p w14:paraId="74D0B0C8" w14:textId="77777777" w:rsidR="007E67A3" w:rsidRPr="004C6DAC" w:rsidRDefault="007E67A3" w:rsidP="007E67A3">
      <w:pPr>
        <w:widowControl w:val="0"/>
        <w:numPr>
          <w:ilvl w:val="0"/>
          <w:numId w:val="171"/>
        </w:numPr>
        <w:tabs>
          <w:tab w:val="left" w:pos="385"/>
        </w:tabs>
        <w:suppressAutoHyphens w:val="0"/>
        <w:spacing w:after="190" w:line="307" w:lineRule="exact"/>
        <w:ind w:left="397" w:hanging="397"/>
        <w:rPr>
          <w:lang w:val="el-GR"/>
        </w:rPr>
      </w:pPr>
      <w:r w:rsidRPr="00570BEB">
        <w:rPr>
          <w:rStyle w:val="Bodytext2Bold"/>
          <w:rFonts w:ascii="Tahoma" w:hAnsi="Tahoma" w:cs="Tahoma"/>
        </w:rPr>
        <w:t xml:space="preserve">Υπηρεσίες πλατφόρμας παρακολούθησης του κόστους χρήσης όλων των ανωτέρωπροσφερόμενων νεφοϋπολογιστικών υπηρεσιών </w:t>
      </w:r>
      <w:r w:rsidRPr="004C6DAC">
        <w:rPr>
          <w:color w:val="000000"/>
          <w:lang w:val="el-GR" w:eastAsia="el-GR" w:bidi="el-GR"/>
        </w:rPr>
        <w:t xml:space="preserve">με χρήση έτοιμων και εξειδικευμένων εργαλείων λογισμικού, με δυνατότητες διαβαθμισμένης πρόσβασης και ελέγχου δικαιωμάτων </w:t>
      </w:r>
      <w:r w:rsidRPr="004C6DAC">
        <w:rPr>
          <w:color w:val="000000"/>
          <w:lang w:val="el-GR" w:eastAsia="en-US" w:bidi="en-US"/>
        </w:rPr>
        <w:t>(</w:t>
      </w:r>
      <w:r w:rsidRPr="004C6DAC">
        <w:rPr>
          <w:color w:val="000000"/>
          <w:lang w:val="en-US" w:eastAsia="en-US" w:bidi="en-US"/>
        </w:rPr>
        <w:t>role</w:t>
      </w:r>
      <w:r w:rsidRPr="004C6DAC">
        <w:rPr>
          <w:color w:val="000000"/>
          <w:lang w:val="el-GR" w:eastAsia="en-US" w:bidi="en-US"/>
        </w:rPr>
        <w:t>-</w:t>
      </w:r>
      <w:r w:rsidRPr="004C6DAC">
        <w:rPr>
          <w:color w:val="000000"/>
          <w:lang w:val="en-US" w:eastAsia="en-US" w:bidi="en-US"/>
        </w:rPr>
        <w:t>based</w:t>
      </w:r>
      <w:r w:rsidRPr="004C6DAC">
        <w:rPr>
          <w:color w:val="000000"/>
          <w:lang w:val="el-GR" w:eastAsia="en-US" w:bidi="en-US"/>
        </w:rPr>
        <w:t xml:space="preserve"> </w:t>
      </w:r>
      <w:r w:rsidRPr="004C6DAC">
        <w:rPr>
          <w:color w:val="000000"/>
          <w:lang w:val="en-US" w:eastAsia="en-US" w:bidi="en-US"/>
        </w:rPr>
        <w:t>security</w:t>
      </w:r>
      <w:r w:rsidRPr="004C6DAC">
        <w:rPr>
          <w:color w:val="000000"/>
          <w:lang w:val="el-GR" w:eastAsia="en-US" w:bidi="en-US"/>
        </w:rPr>
        <w:t xml:space="preserve">) </w:t>
      </w:r>
      <w:r w:rsidRPr="004C6DAC">
        <w:rPr>
          <w:color w:val="000000"/>
          <w:lang w:val="el-GR" w:eastAsia="el-GR" w:bidi="el-GR"/>
        </w:rPr>
        <w:t>σε χρήστες ή/και ομάδες χρηστών, ώστε η ΓΓΠΣΔΔ να παρακολουθεί το κόστος χρήσης των υποδομών Νέφους που κατανέμονται στους Φορείς/Οργανισμούς του Δημοσίου Τομέα.</w:t>
      </w:r>
    </w:p>
    <w:p w14:paraId="051ACCC4" w14:textId="77777777" w:rsidR="007E67A3" w:rsidRPr="004C6DAC" w:rsidRDefault="007E67A3" w:rsidP="007E67A3">
      <w:pPr>
        <w:keepNext/>
        <w:keepLines/>
        <w:spacing w:after="0" w:line="220" w:lineRule="exact"/>
        <w:rPr>
          <w:lang w:val="el-GR"/>
        </w:rPr>
      </w:pPr>
      <w:bookmarkStart w:id="476" w:name="bookmark5"/>
      <w:r w:rsidRPr="00570BEB">
        <w:rPr>
          <w:rStyle w:val="Heading2"/>
          <w:rFonts w:ascii="Tahoma" w:hAnsi="Tahoma" w:cs="Tahoma"/>
        </w:rPr>
        <w:t xml:space="preserve">Γ) Αδειοδότηση Προϊόντων Λογισμικού </w:t>
      </w:r>
      <w:r w:rsidRPr="00570BEB">
        <w:rPr>
          <w:rStyle w:val="Heading2"/>
          <w:rFonts w:ascii="Tahoma" w:hAnsi="Tahoma" w:cs="Tahoma"/>
          <w:lang w:val="en-US" w:eastAsia="en-US" w:bidi="en-US"/>
        </w:rPr>
        <w:t>Microsoft</w:t>
      </w:r>
      <w:bookmarkEnd w:id="476"/>
    </w:p>
    <w:p w14:paraId="702E2217" w14:textId="77777777" w:rsidR="007E67A3" w:rsidRPr="004C6DAC" w:rsidRDefault="007E67A3" w:rsidP="007E67A3">
      <w:pPr>
        <w:spacing w:after="275" w:line="307" w:lineRule="exact"/>
        <w:rPr>
          <w:lang w:val="el-GR"/>
        </w:rPr>
      </w:pPr>
      <w:r w:rsidRPr="004C6DAC">
        <w:rPr>
          <w:color w:val="000000"/>
          <w:lang w:val="el-GR" w:eastAsia="el-GR" w:bidi="el-GR"/>
        </w:rPr>
        <w:t xml:space="preserve">Παρέχονται άδειες χρήσης προϊόντων που περιλαμβάνονται στον κατάλογο τιμολόγησης </w:t>
      </w:r>
      <w:r w:rsidRPr="004C6DAC">
        <w:rPr>
          <w:color w:val="000000"/>
          <w:lang w:val="el-GR" w:eastAsia="en-US" w:bidi="en-US"/>
        </w:rPr>
        <w:t>(</w:t>
      </w:r>
      <w:r w:rsidRPr="004C6DAC">
        <w:rPr>
          <w:color w:val="000000"/>
          <w:lang w:val="en-US" w:eastAsia="en-US" w:bidi="en-US"/>
        </w:rPr>
        <w:t>pricing</w:t>
      </w:r>
      <w:r w:rsidRPr="004C6DAC">
        <w:rPr>
          <w:color w:val="000000"/>
          <w:lang w:val="el-GR" w:eastAsia="en-US" w:bidi="en-US"/>
        </w:rPr>
        <w:t xml:space="preserve"> </w:t>
      </w:r>
      <w:r w:rsidRPr="004C6DAC">
        <w:rPr>
          <w:color w:val="000000"/>
          <w:lang w:val="en-US" w:eastAsia="en-US" w:bidi="en-US"/>
        </w:rPr>
        <w:t>calculator</w:t>
      </w:r>
      <w:r w:rsidRPr="004C6DAC">
        <w:rPr>
          <w:color w:val="000000"/>
          <w:lang w:val="el-GR" w:eastAsia="en-US" w:bidi="en-US"/>
        </w:rPr>
        <w:t>,</w:t>
      </w:r>
      <w:hyperlink r:id="rId34" w:history="1">
        <w:r w:rsidRPr="004C6DAC">
          <w:rPr>
            <w:rStyle w:val="-"/>
            <w:lang w:val="el-GR" w:eastAsia="en-US" w:bidi="en-US"/>
          </w:rPr>
          <w:t xml:space="preserve"> </w:t>
        </w:r>
        <w:r w:rsidRPr="004C6DAC">
          <w:rPr>
            <w:rStyle w:val="-"/>
          </w:rPr>
          <w:t>https</w:t>
        </w:r>
        <w:r w:rsidRPr="004C6DAC">
          <w:rPr>
            <w:rStyle w:val="-"/>
            <w:lang w:val="el-GR"/>
          </w:rPr>
          <w:t>://</w:t>
        </w:r>
        <w:r w:rsidRPr="004C6DAC">
          <w:rPr>
            <w:rStyle w:val="-"/>
          </w:rPr>
          <w:t>azure</w:t>
        </w:r>
        <w:r w:rsidRPr="004C6DAC">
          <w:rPr>
            <w:rStyle w:val="-"/>
            <w:lang w:val="el-GR"/>
          </w:rPr>
          <w:t>.</w:t>
        </w:r>
        <w:r w:rsidRPr="004C6DAC">
          <w:rPr>
            <w:rStyle w:val="-"/>
          </w:rPr>
          <w:t>microsoft</w:t>
        </w:r>
        <w:r w:rsidRPr="004C6DAC">
          <w:rPr>
            <w:rStyle w:val="-"/>
            <w:lang w:val="el-GR"/>
          </w:rPr>
          <w:t>.</w:t>
        </w:r>
        <w:r w:rsidRPr="004C6DAC">
          <w:rPr>
            <w:rStyle w:val="-"/>
          </w:rPr>
          <w:t>com</w:t>
        </w:r>
        <w:r w:rsidRPr="004C6DAC">
          <w:rPr>
            <w:rStyle w:val="-"/>
            <w:lang w:val="el-GR"/>
          </w:rPr>
          <w:t>/</w:t>
        </w:r>
        <w:r w:rsidRPr="004C6DAC">
          <w:rPr>
            <w:rStyle w:val="-"/>
          </w:rPr>
          <w:t>en</w:t>
        </w:r>
        <w:r w:rsidRPr="004C6DAC">
          <w:rPr>
            <w:rStyle w:val="-"/>
            <w:lang w:val="el-GR"/>
          </w:rPr>
          <w:t>-</w:t>
        </w:r>
        <w:r w:rsidRPr="004C6DAC">
          <w:rPr>
            <w:rStyle w:val="-"/>
          </w:rPr>
          <w:t>us</w:t>
        </w:r>
        <w:r w:rsidRPr="004C6DAC">
          <w:rPr>
            <w:rStyle w:val="-"/>
            <w:lang w:val="el-GR"/>
          </w:rPr>
          <w:t>/</w:t>
        </w:r>
        <w:r w:rsidRPr="004C6DAC">
          <w:rPr>
            <w:rStyle w:val="-"/>
          </w:rPr>
          <w:t>pricing</w:t>
        </w:r>
        <w:r w:rsidRPr="004C6DAC">
          <w:rPr>
            <w:rStyle w:val="-"/>
            <w:lang w:val="el-GR"/>
          </w:rPr>
          <w:t>/</w:t>
        </w:r>
        <w:r w:rsidRPr="004C6DAC">
          <w:rPr>
            <w:rStyle w:val="-"/>
          </w:rPr>
          <w:t>calculator</w:t>
        </w:r>
        <w:r w:rsidRPr="004C6DAC">
          <w:rPr>
            <w:rStyle w:val="-"/>
            <w:lang w:val="el-GR"/>
          </w:rPr>
          <w:t xml:space="preserve"> </w:t>
        </w:r>
      </w:hyperlink>
      <w:r w:rsidRPr="004C6DAC">
        <w:rPr>
          <w:color w:val="000000"/>
          <w:lang w:val="el-GR" w:eastAsia="el-GR" w:bidi="el-GR"/>
        </w:rPr>
        <w:t xml:space="preserve">) της </w:t>
      </w:r>
      <w:r w:rsidRPr="004C6DAC">
        <w:rPr>
          <w:color w:val="000000"/>
          <w:lang w:val="en-US" w:eastAsia="en-US" w:bidi="en-US"/>
        </w:rPr>
        <w:t>Microsoft</w:t>
      </w:r>
      <w:r w:rsidRPr="004C6DAC">
        <w:rPr>
          <w:color w:val="000000"/>
          <w:lang w:val="el-GR" w:eastAsia="en-US" w:bidi="en-US"/>
        </w:rPr>
        <w:t xml:space="preserve"> </w:t>
      </w:r>
      <w:r w:rsidRPr="004C6DAC">
        <w:rPr>
          <w:color w:val="000000"/>
          <w:lang w:val="el-GR" w:eastAsia="el-GR" w:bidi="el-GR"/>
        </w:rPr>
        <w:t>οι οποίες ταξινομούνται στις ακόλουθες ενότητες:</w:t>
      </w:r>
    </w:p>
    <w:p w14:paraId="34DEB09C" w14:textId="77777777" w:rsidR="007E67A3" w:rsidRPr="004C6DAC" w:rsidRDefault="007E67A3" w:rsidP="007E67A3">
      <w:pPr>
        <w:pStyle w:val="aff"/>
        <w:numPr>
          <w:ilvl w:val="0"/>
          <w:numId w:val="173"/>
        </w:numPr>
        <w:rPr>
          <w:lang w:val="el-GR" w:eastAsia="el-GR" w:bidi="el-GR"/>
        </w:rPr>
      </w:pPr>
      <w:bookmarkStart w:id="477" w:name="bookmark6"/>
      <w:r w:rsidRPr="004C6DAC">
        <w:rPr>
          <w:lang w:val="el-GR" w:eastAsia="el-GR" w:bidi="el-GR"/>
        </w:rPr>
        <w:t>Υποδομές διαφόρων υπολογιστικών προφίλ, μεγεθών και επεξεργαστικών δυνατοτήτων και δυνατότητα επιλογής λειτουργικών συστημάτων (Compute).</w:t>
      </w:r>
      <w:bookmarkEnd w:id="477"/>
    </w:p>
    <w:p w14:paraId="5E2A2C02" w14:textId="77777777" w:rsidR="007E67A3" w:rsidRPr="004C6DAC" w:rsidRDefault="007E67A3" w:rsidP="007E67A3">
      <w:pPr>
        <w:pStyle w:val="aff"/>
        <w:numPr>
          <w:ilvl w:val="0"/>
          <w:numId w:val="173"/>
        </w:numPr>
        <w:rPr>
          <w:lang w:val="el-GR" w:eastAsia="el-GR" w:bidi="el-GR"/>
        </w:rPr>
      </w:pPr>
      <w:bookmarkStart w:id="478" w:name="bookmark7"/>
      <w:r w:rsidRPr="004C6DAC">
        <w:rPr>
          <w:lang w:val="el-GR" w:eastAsia="el-GR" w:bidi="el-GR"/>
        </w:rPr>
        <w:t>Υποδομές εικονικών δικτυακών πόρων (Networking).</w:t>
      </w:r>
      <w:bookmarkEnd w:id="478"/>
    </w:p>
    <w:p w14:paraId="12E732AE" w14:textId="77777777" w:rsidR="007E67A3" w:rsidRPr="004C6DAC" w:rsidRDefault="007E67A3" w:rsidP="007E67A3">
      <w:pPr>
        <w:pStyle w:val="aff"/>
        <w:numPr>
          <w:ilvl w:val="0"/>
          <w:numId w:val="173"/>
        </w:numPr>
        <w:rPr>
          <w:lang w:val="el-GR" w:eastAsia="el-GR" w:bidi="el-GR"/>
        </w:rPr>
      </w:pPr>
      <w:bookmarkStart w:id="479" w:name="bookmark8"/>
      <w:r w:rsidRPr="004C6DAC">
        <w:rPr>
          <w:lang w:val="el-GR" w:eastAsia="el-GR" w:bidi="el-GR"/>
        </w:rPr>
        <w:t>Υποδομές Αποθήκευσης δεδομένων (Storage).</w:t>
      </w:r>
      <w:bookmarkEnd w:id="479"/>
    </w:p>
    <w:p w14:paraId="4A8FEA8B" w14:textId="77777777" w:rsidR="007E67A3" w:rsidRPr="004C6DAC" w:rsidRDefault="007E67A3" w:rsidP="007E67A3">
      <w:pPr>
        <w:pStyle w:val="aff"/>
        <w:numPr>
          <w:ilvl w:val="0"/>
          <w:numId w:val="173"/>
        </w:numPr>
        <w:rPr>
          <w:lang w:val="el-GR" w:eastAsia="el-GR" w:bidi="el-GR"/>
        </w:rPr>
      </w:pPr>
      <w:bookmarkStart w:id="480" w:name="bookmark9"/>
      <w:r w:rsidRPr="004C6DAC">
        <w:rPr>
          <w:lang w:val="el-GR" w:eastAsia="el-GR" w:bidi="el-GR"/>
        </w:rPr>
        <w:t>Υπηρεσίες φιλοξενίας Διαδικτυακών και Mobile εφαρμογών</w:t>
      </w:r>
      <w:bookmarkEnd w:id="480"/>
    </w:p>
    <w:p w14:paraId="0E25AC38" w14:textId="77777777" w:rsidR="007E67A3" w:rsidRPr="004C6DAC" w:rsidRDefault="007E67A3" w:rsidP="007E67A3">
      <w:pPr>
        <w:pStyle w:val="aff"/>
        <w:numPr>
          <w:ilvl w:val="0"/>
          <w:numId w:val="173"/>
        </w:numPr>
        <w:rPr>
          <w:lang w:val="el-GR" w:eastAsia="el-GR" w:bidi="el-GR"/>
        </w:rPr>
      </w:pPr>
      <w:bookmarkStart w:id="481" w:name="bookmark10"/>
      <w:r w:rsidRPr="004C6DAC">
        <w:rPr>
          <w:lang w:val="el-GR" w:eastAsia="el-GR" w:bidi="el-GR"/>
        </w:rPr>
        <w:t>Υπηρεσίες Containers</w:t>
      </w:r>
      <w:bookmarkEnd w:id="481"/>
    </w:p>
    <w:p w14:paraId="564C8C07" w14:textId="77777777" w:rsidR="007E67A3" w:rsidRPr="004C6DAC" w:rsidRDefault="007E67A3" w:rsidP="007E67A3">
      <w:pPr>
        <w:pStyle w:val="aff"/>
        <w:numPr>
          <w:ilvl w:val="0"/>
          <w:numId w:val="173"/>
        </w:numPr>
        <w:rPr>
          <w:lang w:val="en-US" w:eastAsia="el-GR" w:bidi="el-GR"/>
        </w:rPr>
      </w:pPr>
      <w:bookmarkStart w:id="482" w:name="bookmark11"/>
      <w:r w:rsidRPr="004C6DAC">
        <w:rPr>
          <w:lang w:val="el-GR" w:eastAsia="el-GR" w:bidi="el-GR"/>
        </w:rPr>
        <w:t>Υπηρεσίες</w:t>
      </w:r>
      <w:r w:rsidRPr="004C6DAC">
        <w:rPr>
          <w:lang w:val="en-US" w:eastAsia="el-GR" w:bidi="el-GR"/>
        </w:rPr>
        <w:t xml:space="preserve"> Database as a Service (DBaaS)</w:t>
      </w:r>
      <w:bookmarkEnd w:id="482"/>
    </w:p>
    <w:p w14:paraId="51A4BE69" w14:textId="77777777" w:rsidR="007E67A3" w:rsidRPr="004C6DAC" w:rsidRDefault="007E67A3" w:rsidP="007E67A3">
      <w:pPr>
        <w:pStyle w:val="aff"/>
        <w:numPr>
          <w:ilvl w:val="0"/>
          <w:numId w:val="173"/>
        </w:numPr>
        <w:rPr>
          <w:lang w:val="el-GR" w:eastAsia="el-GR" w:bidi="el-GR"/>
        </w:rPr>
      </w:pPr>
      <w:bookmarkStart w:id="483" w:name="bookmark12"/>
      <w:r w:rsidRPr="004C6DAC">
        <w:rPr>
          <w:lang w:val="el-GR" w:eastAsia="el-GR" w:bidi="el-GR"/>
        </w:rPr>
        <w:t>Υπηρεσίες Analytics</w:t>
      </w:r>
      <w:bookmarkEnd w:id="483"/>
    </w:p>
    <w:p w14:paraId="3829A221" w14:textId="77777777" w:rsidR="007E67A3" w:rsidRPr="004C6DAC" w:rsidRDefault="007E67A3" w:rsidP="007E67A3">
      <w:pPr>
        <w:pStyle w:val="aff"/>
        <w:numPr>
          <w:ilvl w:val="0"/>
          <w:numId w:val="173"/>
        </w:numPr>
        <w:rPr>
          <w:lang w:val="el-GR" w:eastAsia="el-GR" w:bidi="el-GR"/>
        </w:rPr>
      </w:pPr>
      <w:bookmarkStart w:id="484" w:name="bookmark13"/>
      <w:r w:rsidRPr="004C6DAC">
        <w:rPr>
          <w:lang w:val="el-GR" w:eastAsia="el-GR" w:bidi="el-GR"/>
        </w:rPr>
        <w:t>Υπηρεσίες AI &amp; Machine Learning</w:t>
      </w:r>
      <w:bookmarkEnd w:id="484"/>
    </w:p>
    <w:p w14:paraId="303D999E" w14:textId="77777777" w:rsidR="007E67A3" w:rsidRPr="004C6DAC" w:rsidRDefault="007E67A3" w:rsidP="007E67A3">
      <w:pPr>
        <w:pStyle w:val="aff"/>
        <w:numPr>
          <w:ilvl w:val="0"/>
          <w:numId w:val="173"/>
        </w:numPr>
        <w:rPr>
          <w:lang w:val="el-GR" w:eastAsia="el-GR" w:bidi="el-GR"/>
        </w:rPr>
      </w:pPr>
      <w:bookmarkStart w:id="485" w:name="bookmark14"/>
      <w:r w:rsidRPr="004C6DAC">
        <w:rPr>
          <w:lang w:val="el-GR" w:eastAsia="el-GR" w:bidi="el-GR"/>
        </w:rPr>
        <w:t>Υπηρεσίες Internet of Things</w:t>
      </w:r>
      <w:bookmarkEnd w:id="485"/>
    </w:p>
    <w:p w14:paraId="463AFCC4" w14:textId="77777777" w:rsidR="007E67A3" w:rsidRPr="004C6DAC" w:rsidRDefault="007E67A3" w:rsidP="007E67A3">
      <w:pPr>
        <w:pStyle w:val="aff"/>
        <w:numPr>
          <w:ilvl w:val="0"/>
          <w:numId w:val="173"/>
        </w:numPr>
        <w:rPr>
          <w:lang w:val="el-GR" w:eastAsia="el-GR" w:bidi="el-GR"/>
        </w:rPr>
      </w:pPr>
      <w:bookmarkStart w:id="486" w:name="bookmark15"/>
      <w:r w:rsidRPr="004C6DAC">
        <w:rPr>
          <w:lang w:val="el-GR" w:eastAsia="el-GR" w:bidi="el-GR"/>
        </w:rPr>
        <w:t>Υπηρεσίες Integration</w:t>
      </w:r>
      <w:bookmarkEnd w:id="486"/>
    </w:p>
    <w:p w14:paraId="5FFFD826" w14:textId="77777777" w:rsidR="007E67A3" w:rsidRPr="004C6DAC" w:rsidRDefault="007E67A3" w:rsidP="007E67A3">
      <w:pPr>
        <w:pStyle w:val="aff"/>
        <w:numPr>
          <w:ilvl w:val="0"/>
          <w:numId w:val="173"/>
        </w:numPr>
        <w:rPr>
          <w:lang w:val="el-GR" w:eastAsia="el-GR" w:bidi="el-GR"/>
        </w:rPr>
      </w:pPr>
      <w:bookmarkStart w:id="487" w:name="bookmark16"/>
      <w:r w:rsidRPr="004C6DAC">
        <w:rPr>
          <w:lang w:val="el-GR" w:eastAsia="el-GR" w:bidi="el-GR"/>
        </w:rPr>
        <w:t>Υπηρεσίες Identity</w:t>
      </w:r>
      <w:bookmarkEnd w:id="487"/>
    </w:p>
    <w:p w14:paraId="751407B0" w14:textId="77777777" w:rsidR="007E67A3" w:rsidRPr="004C6DAC" w:rsidRDefault="007E67A3" w:rsidP="007E67A3">
      <w:pPr>
        <w:pStyle w:val="aff"/>
        <w:numPr>
          <w:ilvl w:val="0"/>
          <w:numId w:val="173"/>
        </w:numPr>
        <w:rPr>
          <w:lang w:val="el-GR" w:eastAsia="el-GR" w:bidi="el-GR"/>
        </w:rPr>
      </w:pPr>
      <w:bookmarkStart w:id="488" w:name="bookmark17"/>
      <w:r w:rsidRPr="004C6DAC">
        <w:rPr>
          <w:lang w:val="el-GR" w:eastAsia="el-GR" w:bidi="el-GR"/>
        </w:rPr>
        <w:t>Υπηρεσίες Security</w:t>
      </w:r>
      <w:bookmarkEnd w:id="488"/>
    </w:p>
    <w:p w14:paraId="1C77DBA2" w14:textId="77777777" w:rsidR="007E67A3" w:rsidRPr="004C6DAC" w:rsidRDefault="007E67A3" w:rsidP="007E67A3">
      <w:pPr>
        <w:pStyle w:val="aff"/>
        <w:numPr>
          <w:ilvl w:val="0"/>
          <w:numId w:val="173"/>
        </w:numPr>
        <w:rPr>
          <w:lang w:val="el-GR" w:eastAsia="el-GR" w:bidi="el-GR"/>
        </w:rPr>
      </w:pPr>
      <w:bookmarkStart w:id="489" w:name="bookmark18"/>
      <w:r w:rsidRPr="004C6DAC">
        <w:rPr>
          <w:lang w:val="el-GR" w:eastAsia="el-GR" w:bidi="el-GR"/>
        </w:rPr>
        <w:t>Υπηρεσίες Developer tools &amp; DevOps</w:t>
      </w:r>
      <w:bookmarkEnd w:id="489"/>
    </w:p>
    <w:p w14:paraId="3D319085" w14:textId="77777777" w:rsidR="007E67A3" w:rsidRPr="004C6DAC" w:rsidRDefault="007E67A3" w:rsidP="007E67A3">
      <w:pPr>
        <w:pStyle w:val="aff"/>
        <w:numPr>
          <w:ilvl w:val="0"/>
          <w:numId w:val="173"/>
        </w:numPr>
        <w:rPr>
          <w:lang w:val="el-GR" w:eastAsia="el-GR" w:bidi="el-GR"/>
        </w:rPr>
      </w:pPr>
      <w:bookmarkStart w:id="490" w:name="bookmark19"/>
      <w:r w:rsidRPr="004C6DAC">
        <w:rPr>
          <w:lang w:val="el-GR" w:eastAsia="el-GR" w:bidi="el-GR"/>
        </w:rPr>
        <w:t>Υπηρεσίες Management &amp; Governance</w:t>
      </w:r>
      <w:bookmarkEnd w:id="490"/>
    </w:p>
    <w:p w14:paraId="318220C6" w14:textId="77777777" w:rsidR="007E67A3" w:rsidRPr="004C6DAC" w:rsidRDefault="007E67A3" w:rsidP="007E67A3">
      <w:pPr>
        <w:pStyle w:val="aff"/>
        <w:numPr>
          <w:ilvl w:val="0"/>
          <w:numId w:val="173"/>
        </w:numPr>
        <w:rPr>
          <w:lang w:val="el-GR" w:eastAsia="el-GR" w:bidi="el-GR"/>
        </w:rPr>
      </w:pPr>
      <w:bookmarkStart w:id="491" w:name="bookmark20"/>
      <w:r w:rsidRPr="004C6DAC">
        <w:rPr>
          <w:lang w:val="el-GR" w:eastAsia="el-GR" w:bidi="el-GR"/>
        </w:rPr>
        <w:t>Υπηρεσίες Media</w:t>
      </w:r>
      <w:bookmarkEnd w:id="491"/>
    </w:p>
    <w:p w14:paraId="68301954" w14:textId="77777777" w:rsidR="007E67A3" w:rsidRPr="004C6DAC" w:rsidRDefault="007E67A3" w:rsidP="007E67A3">
      <w:pPr>
        <w:pStyle w:val="aff"/>
        <w:numPr>
          <w:ilvl w:val="0"/>
          <w:numId w:val="173"/>
        </w:numPr>
        <w:rPr>
          <w:lang w:val="el-GR" w:eastAsia="el-GR" w:bidi="el-GR"/>
        </w:rPr>
      </w:pPr>
      <w:bookmarkStart w:id="492" w:name="bookmark21"/>
      <w:r w:rsidRPr="004C6DAC">
        <w:rPr>
          <w:lang w:val="el-GR" w:eastAsia="el-GR" w:bidi="el-GR"/>
        </w:rPr>
        <w:t>Υπηρεσίες Migration</w:t>
      </w:r>
      <w:bookmarkEnd w:id="492"/>
    </w:p>
    <w:p w14:paraId="18489DB6" w14:textId="77777777" w:rsidR="007E67A3" w:rsidRPr="004C6DAC" w:rsidRDefault="007E67A3" w:rsidP="007E67A3">
      <w:pPr>
        <w:pStyle w:val="aff"/>
        <w:numPr>
          <w:ilvl w:val="0"/>
          <w:numId w:val="173"/>
        </w:numPr>
        <w:rPr>
          <w:lang w:val="el-GR" w:eastAsia="el-GR" w:bidi="el-GR"/>
        </w:rPr>
      </w:pPr>
      <w:r w:rsidRPr="004C6DAC">
        <w:rPr>
          <w:lang w:val="el-GR" w:eastAsia="el-GR" w:bidi="el-GR"/>
        </w:rPr>
        <w:lastRenderedPageBreak/>
        <w:t>Υπηρεσίες ΒΙ</w:t>
      </w:r>
    </w:p>
    <w:p w14:paraId="34D6FBB3" w14:textId="77777777" w:rsidR="007E67A3" w:rsidRPr="004C6DAC" w:rsidRDefault="007E67A3" w:rsidP="007E67A3">
      <w:pPr>
        <w:spacing w:after="271" w:line="307" w:lineRule="exact"/>
        <w:rPr>
          <w:lang w:val="el-GR"/>
        </w:rPr>
      </w:pPr>
      <w:r w:rsidRPr="004C6DAC">
        <w:rPr>
          <w:color w:val="000000"/>
          <w:lang w:val="el-GR" w:eastAsia="el-GR" w:bidi="el-GR"/>
        </w:rPr>
        <w:t xml:space="preserve">Αν υπάρξει ανάγκη για χρήση προϊόντων τρίτων κατασκευαστών που δεν υπάρχουν στο κατάλογο τιμολόγησης του </w:t>
      </w:r>
      <w:r w:rsidRPr="004C6DAC">
        <w:rPr>
          <w:color w:val="000000"/>
          <w:lang w:val="en-US" w:eastAsia="en-US" w:bidi="en-US"/>
        </w:rPr>
        <w:t>Microsoft</w:t>
      </w:r>
      <w:r w:rsidRPr="004C6DAC">
        <w:rPr>
          <w:color w:val="000000"/>
          <w:lang w:val="el-GR" w:eastAsia="en-US" w:bidi="en-US"/>
        </w:rPr>
        <w:t xml:space="preserve"> </w:t>
      </w:r>
      <w:r w:rsidRPr="004C6DAC">
        <w:rPr>
          <w:color w:val="000000"/>
          <w:lang w:val="en-US" w:eastAsia="en-US" w:bidi="en-US"/>
        </w:rPr>
        <w:t>Azure</w:t>
      </w:r>
      <w:r w:rsidRPr="004C6DAC">
        <w:rPr>
          <w:color w:val="000000"/>
          <w:lang w:val="el-GR" w:eastAsia="en-US" w:bidi="en-US"/>
        </w:rPr>
        <w:t xml:space="preserve">, </w:t>
      </w:r>
      <w:r w:rsidRPr="004C6DAC">
        <w:rPr>
          <w:color w:val="000000"/>
          <w:lang w:val="el-GR" w:eastAsia="el-GR" w:bidi="el-GR"/>
        </w:rPr>
        <w:t>αυτές βαρύνουν τον ανάδοχο, οπότε η αντίστοιχη αδειοδότηση θα πρέπει να συμπεριληφθεί στην προσφορά του.</w:t>
      </w:r>
    </w:p>
    <w:p w14:paraId="3682DECA" w14:textId="77777777" w:rsidR="007E67A3" w:rsidRPr="004C6DAC" w:rsidRDefault="007E67A3" w:rsidP="007E67A3">
      <w:pPr>
        <w:spacing w:after="244"/>
      </w:pPr>
      <w:r w:rsidRPr="004C6DAC">
        <w:rPr>
          <w:color w:val="000000"/>
          <w:lang w:val="el-GR" w:eastAsia="el-GR" w:bidi="el-GR"/>
        </w:rPr>
        <w:t xml:space="preserve">Η προτεινόμενη λύση του αναδόχου, θα πρέπει να είναι κατάλληλα προσαρμοσμένη στις υποδομές και στο περιβάλλον λειτουργίας του </w:t>
      </w:r>
      <w:r w:rsidRPr="004C6DAC">
        <w:rPr>
          <w:color w:val="000000"/>
          <w:lang w:val="en-US" w:eastAsia="en-US" w:bidi="en-US"/>
        </w:rPr>
        <w:t>G</w:t>
      </w:r>
      <w:r w:rsidRPr="004C6DAC">
        <w:rPr>
          <w:color w:val="000000"/>
          <w:lang w:val="el-GR" w:eastAsia="en-US" w:bidi="en-US"/>
        </w:rPr>
        <w:t>-</w:t>
      </w:r>
      <w:r w:rsidRPr="004C6DAC">
        <w:rPr>
          <w:color w:val="000000"/>
          <w:lang w:val="en-US" w:eastAsia="en-US" w:bidi="en-US"/>
        </w:rPr>
        <w:t>Cloud</w:t>
      </w:r>
      <w:r w:rsidRPr="004C6DAC">
        <w:rPr>
          <w:color w:val="000000"/>
          <w:lang w:val="el-GR" w:eastAsia="en-US" w:bidi="en-US"/>
        </w:rPr>
        <w:t xml:space="preserve"> (</w:t>
      </w:r>
      <w:r w:rsidRPr="004C6DAC">
        <w:rPr>
          <w:color w:val="000000"/>
          <w:lang w:val="en-US" w:eastAsia="en-US" w:bidi="en-US"/>
        </w:rPr>
        <w:t>Public</w:t>
      </w:r>
      <w:r w:rsidRPr="004C6DAC">
        <w:rPr>
          <w:color w:val="000000"/>
          <w:lang w:val="el-GR" w:eastAsia="en-US" w:bidi="en-US"/>
        </w:rPr>
        <w:t xml:space="preserve"> </w:t>
      </w:r>
      <w:r w:rsidRPr="004C6DAC">
        <w:rPr>
          <w:color w:val="000000"/>
          <w:lang w:val="en-US" w:eastAsia="en-US" w:bidi="en-US"/>
        </w:rPr>
        <w:t>Cloud</w:t>
      </w:r>
      <w:r w:rsidRPr="004C6DAC">
        <w:rPr>
          <w:color w:val="000000"/>
          <w:lang w:val="el-GR" w:eastAsia="en-US" w:bidi="en-US"/>
        </w:rPr>
        <w:t xml:space="preserve">) </w:t>
      </w:r>
      <w:r w:rsidRPr="004C6DAC">
        <w:rPr>
          <w:color w:val="000000"/>
          <w:lang w:val="el-GR" w:eastAsia="el-GR" w:bidi="el-GR"/>
        </w:rPr>
        <w:t>και να συμμορφώνεται με τις τεχνικο- επιχειρησιακές προδιαγραφές που διέπουν τη λειτουργία του. Η λύση θα πρέπει:</w:t>
      </w:r>
    </w:p>
    <w:p w14:paraId="55A9C047" w14:textId="77777777" w:rsidR="007E67A3" w:rsidRPr="004C6DAC" w:rsidRDefault="007E67A3" w:rsidP="007E67A3">
      <w:pPr>
        <w:widowControl w:val="0"/>
        <w:numPr>
          <w:ilvl w:val="0"/>
          <w:numId w:val="172"/>
        </w:numPr>
        <w:tabs>
          <w:tab w:val="left" w:pos="749"/>
        </w:tabs>
        <w:suppressAutoHyphens w:val="0"/>
        <w:spacing w:after="0" w:line="264" w:lineRule="exact"/>
        <w:ind w:left="720" w:hanging="360"/>
        <w:rPr>
          <w:lang w:val="el-GR"/>
        </w:rPr>
      </w:pPr>
      <w:r w:rsidRPr="004C6DAC">
        <w:rPr>
          <w:color w:val="000000"/>
          <w:lang w:val="el-GR" w:eastAsia="el-GR" w:bidi="el-GR"/>
        </w:rPr>
        <w:t xml:space="preserve">να είναι </w:t>
      </w:r>
      <w:r w:rsidRPr="004C6DAC">
        <w:rPr>
          <w:color w:val="000000"/>
          <w:lang w:val="en-US" w:eastAsia="en-US" w:bidi="en-US"/>
        </w:rPr>
        <w:t>Cloud</w:t>
      </w:r>
      <w:r w:rsidRPr="004C6DAC">
        <w:rPr>
          <w:color w:val="000000"/>
          <w:lang w:val="el-GR" w:eastAsia="en-US" w:bidi="en-US"/>
        </w:rPr>
        <w:t xml:space="preserve"> </w:t>
      </w:r>
      <w:r w:rsidRPr="004C6DAC">
        <w:rPr>
          <w:color w:val="000000"/>
          <w:lang w:val="en-US" w:eastAsia="en-US" w:bidi="en-US"/>
        </w:rPr>
        <w:t>Enabled</w:t>
      </w:r>
      <w:r w:rsidRPr="004C6DAC">
        <w:rPr>
          <w:color w:val="000000"/>
          <w:lang w:val="el-GR" w:eastAsia="en-US" w:bidi="en-US"/>
        </w:rPr>
        <w:t xml:space="preserve">, </w:t>
      </w:r>
      <w:r w:rsidRPr="004C6DAC">
        <w:rPr>
          <w:color w:val="000000"/>
          <w:lang w:val="el-GR" w:eastAsia="el-GR" w:bidi="el-GR"/>
        </w:rPr>
        <w:t>δηλαδή να λειτουργεί ή να σχεδιάζεται να λειτουργήσει σε περιβάλλον υπολογιστικού νέφους</w:t>
      </w:r>
    </w:p>
    <w:p w14:paraId="6C4235E9" w14:textId="77777777" w:rsidR="007E67A3" w:rsidRPr="004C6DAC" w:rsidRDefault="007E67A3" w:rsidP="007E67A3">
      <w:pPr>
        <w:widowControl w:val="0"/>
        <w:numPr>
          <w:ilvl w:val="0"/>
          <w:numId w:val="172"/>
        </w:numPr>
        <w:tabs>
          <w:tab w:val="left" w:pos="749"/>
        </w:tabs>
        <w:suppressAutoHyphens w:val="0"/>
        <w:spacing w:after="0" w:line="269" w:lineRule="exact"/>
        <w:ind w:left="720" w:hanging="360"/>
        <w:rPr>
          <w:lang w:val="el-GR"/>
        </w:rPr>
      </w:pPr>
      <w:r w:rsidRPr="004C6DAC">
        <w:rPr>
          <w:color w:val="000000"/>
          <w:lang w:val="el-GR" w:eastAsia="el-GR" w:bidi="el-GR"/>
        </w:rPr>
        <w:t xml:space="preserve">να έχει σχεδιαστεί με βάση τις βέλτιστες αρχιτεκτονικές πρακτικές του Δημόσιου Υπολογιστικού Νέφους, στους τομείς της Αξιοπιστίας (υψηλή διαθεσιμότητα, ανάκαμψη από βλάβες κ.λπ.), Ασφάλειας </w:t>
      </w:r>
      <w:r w:rsidRPr="004C6DAC">
        <w:rPr>
          <w:color w:val="000000"/>
          <w:lang w:val="el-GR" w:eastAsia="en-US" w:bidi="en-US"/>
        </w:rPr>
        <w:t>(</w:t>
      </w:r>
      <w:r w:rsidRPr="004C6DAC">
        <w:rPr>
          <w:color w:val="000000"/>
          <w:lang w:val="en-US" w:eastAsia="en-US" w:bidi="en-US"/>
        </w:rPr>
        <w:t>hardening</w:t>
      </w:r>
      <w:r w:rsidRPr="004C6DAC">
        <w:rPr>
          <w:color w:val="000000"/>
          <w:lang w:val="el-GR" w:eastAsia="en-US" w:bidi="en-US"/>
        </w:rPr>
        <w:t xml:space="preserve">, </w:t>
      </w:r>
      <w:r w:rsidRPr="004C6DAC">
        <w:rPr>
          <w:color w:val="000000"/>
          <w:lang w:val="en-US" w:eastAsia="en-US" w:bidi="en-US"/>
        </w:rPr>
        <w:t>encryption</w:t>
      </w:r>
      <w:r w:rsidRPr="004C6DAC">
        <w:rPr>
          <w:color w:val="000000"/>
          <w:lang w:val="el-GR" w:eastAsia="en-US" w:bidi="en-US"/>
        </w:rPr>
        <w:t xml:space="preserve">, </w:t>
      </w:r>
      <w:r w:rsidRPr="004C6DAC">
        <w:rPr>
          <w:color w:val="000000"/>
          <w:lang w:val="en-US" w:eastAsia="en-US" w:bidi="en-US"/>
        </w:rPr>
        <w:t>classification</w:t>
      </w:r>
      <w:r w:rsidRPr="004C6DAC">
        <w:rPr>
          <w:color w:val="000000"/>
          <w:lang w:val="el-GR" w:eastAsia="en-US" w:bidi="en-US"/>
        </w:rPr>
        <w:t xml:space="preserve"> </w:t>
      </w:r>
      <w:r w:rsidRPr="004C6DAC">
        <w:rPr>
          <w:color w:val="000000"/>
          <w:lang w:val="el-GR" w:eastAsia="el-GR" w:bidi="el-GR"/>
        </w:rPr>
        <w:t xml:space="preserve">κ.λπ.), Βελτιστοποίησης κόστους (δυναμικό </w:t>
      </w:r>
      <w:r w:rsidRPr="004C6DAC">
        <w:rPr>
          <w:color w:val="000000"/>
          <w:lang w:val="en-US" w:eastAsia="en-US" w:bidi="en-US"/>
        </w:rPr>
        <w:t>scaling</w:t>
      </w:r>
      <w:r w:rsidRPr="004C6DAC">
        <w:rPr>
          <w:color w:val="000000"/>
          <w:lang w:val="el-GR" w:eastAsia="en-US" w:bidi="en-US"/>
        </w:rPr>
        <w:t xml:space="preserve"> </w:t>
      </w:r>
      <w:r w:rsidRPr="004C6DAC">
        <w:rPr>
          <w:color w:val="000000"/>
          <w:lang w:val="en-US" w:eastAsia="en-US" w:bidi="en-US"/>
        </w:rPr>
        <w:t>in</w:t>
      </w:r>
      <w:r w:rsidRPr="004C6DAC">
        <w:rPr>
          <w:color w:val="000000"/>
          <w:lang w:val="el-GR" w:eastAsia="en-US" w:bidi="en-US"/>
        </w:rPr>
        <w:t xml:space="preserve"> </w:t>
      </w:r>
      <w:r w:rsidRPr="004C6DAC">
        <w:rPr>
          <w:color w:val="000000"/>
          <w:lang w:val="el-GR" w:eastAsia="el-GR" w:bidi="el-GR"/>
        </w:rPr>
        <w:t xml:space="preserve">&amp; </w:t>
      </w:r>
      <w:r w:rsidRPr="004C6DAC">
        <w:rPr>
          <w:color w:val="000000"/>
          <w:lang w:val="en-US" w:eastAsia="en-US" w:bidi="en-US"/>
        </w:rPr>
        <w:t>out</w:t>
      </w:r>
      <w:r w:rsidRPr="004C6DAC">
        <w:rPr>
          <w:color w:val="000000"/>
          <w:lang w:val="el-GR" w:eastAsia="en-US" w:bidi="en-US"/>
        </w:rPr>
        <w:t xml:space="preserve">, </w:t>
      </w:r>
      <w:r w:rsidRPr="004C6DAC">
        <w:rPr>
          <w:color w:val="000000"/>
          <w:lang w:val="el-GR" w:eastAsia="el-GR" w:bidi="el-GR"/>
        </w:rPr>
        <w:t xml:space="preserve">τεχνικές εξοικονόμησης κόστους κ.λπ.), Λειτουργικής αρτιότητας </w:t>
      </w:r>
      <w:r w:rsidRPr="004C6DAC">
        <w:rPr>
          <w:color w:val="000000"/>
          <w:lang w:val="el-GR" w:eastAsia="en-US" w:bidi="en-US"/>
        </w:rPr>
        <w:t>(</w:t>
      </w:r>
      <w:r w:rsidRPr="004C6DAC">
        <w:rPr>
          <w:color w:val="000000"/>
          <w:lang w:val="en-US" w:eastAsia="en-US" w:bidi="en-US"/>
        </w:rPr>
        <w:t>monitoring</w:t>
      </w:r>
      <w:r w:rsidRPr="004C6DAC">
        <w:rPr>
          <w:color w:val="000000"/>
          <w:lang w:val="el-GR" w:eastAsia="en-US" w:bidi="en-US"/>
        </w:rPr>
        <w:t xml:space="preserve">, </w:t>
      </w:r>
      <w:r w:rsidRPr="004C6DAC">
        <w:rPr>
          <w:color w:val="000000"/>
          <w:lang w:val="en-US" w:eastAsia="en-US" w:bidi="en-US"/>
        </w:rPr>
        <w:t>CI</w:t>
      </w:r>
      <w:r w:rsidRPr="004C6DAC">
        <w:rPr>
          <w:color w:val="000000"/>
          <w:lang w:val="el-GR" w:eastAsia="en-US" w:bidi="en-US"/>
        </w:rPr>
        <w:t>/</w:t>
      </w:r>
      <w:r w:rsidRPr="004C6DAC">
        <w:rPr>
          <w:color w:val="000000"/>
          <w:lang w:val="en-US" w:eastAsia="en-US" w:bidi="en-US"/>
        </w:rPr>
        <w:t>CD</w:t>
      </w:r>
      <w:r w:rsidRPr="004C6DAC">
        <w:rPr>
          <w:color w:val="000000"/>
          <w:lang w:val="el-GR" w:eastAsia="en-US" w:bidi="en-US"/>
        </w:rPr>
        <w:t xml:space="preserve">, </w:t>
      </w:r>
      <w:r w:rsidRPr="004C6DAC">
        <w:rPr>
          <w:color w:val="000000"/>
          <w:lang w:val="en-US" w:eastAsia="en-US" w:bidi="en-US"/>
        </w:rPr>
        <w:t>load</w:t>
      </w:r>
      <w:r w:rsidRPr="004C6DAC">
        <w:rPr>
          <w:color w:val="000000"/>
          <w:lang w:val="el-GR" w:eastAsia="en-US" w:bidi="en-US"/>
        </w:rPr>
        <w:t xml:space="preserve"> </w:t>
      </w:r>
      <w:r w:rsidRPr="004C6DAC">
        <w:rPr>
          <w:color w:val="000000"/>
          <w:lang w:val="en-US" w:eastAsia="en-US" w:bidi="en-US"/>
        </w:rPr>
        <w:t>testing</w:t>
      </w:r>
      <w:r w:rsidRPr="004C6DAC">
        <w:rPr>
          <w:color w:val="000000"/>
          <w:lang w:val="el-GR" w:eastAsia="en-US" w:bidi="en-US"/>
        </w:rPr>
        <w:t xml:space="preserve"> </w:t>
      </w:r>
      <w:r w:rsidRPr="004C6DAC">
        <w:rPr>
          <w:color w:val="000000"/>
          <w:lang w:val="el-GR" w:eastAsia="el-GR" w:bidi="el-GR"/>
        </w:rPr>
        <w:t xml:space="preserve">κ.λπ.) και Αποτελεσματικής απόδοσης </w:t>
      </w:r>
      <w:r w:rsidRPr="004C6DAC">
        <w:rPr>
          <w:color w:val="000000"/>
          <w:lang w:val="el-GR" w:eastAsia="en-US" w:bidi="en-US"/>
        </w:rPr>
        <w:t>(</w:t>
      </w:r>
      <w:r w:rsidRPr="004C6DAC">
        <w:rPr>
          <w:color w:val="000000"/>
          <w:lang w:val="en-US" w:eastAsia="en-US" w:bidi="en-US"/>
        </w:rPr>
        <w:t>elasticity</w:t>
      </w:r>
      <w:r w:rsidRPr="004C6DAC">
        <w:rPr>
          <w:color w:val="000000"/>
          <w:lang w:val="el-GR" w:eastAsia="en-US" w:bidi="en-US"/>
        </w:rPr>
        <w:t xml:space="preserve">, </w:t>
      </w:r>
      <w:r w:rsidRPr="004C6DAC">
        <w:rPr>
          <w:color w:val="000000"/>
          <w:lang w:val="en-US" w:eastAsia="en-US" w:bidi="en-US"/>
        </w:rPr>
        <w:t>scalability</w:t>
      </w:r>
      <w:r w:rsidRPr="004C6DAC">
        <w:rPr>
          <w:color w:val="000000"/>
          <w:lang w:val="el-GR" w:eastAsia="en-US" w:bidi="en-US"/>
        </w:rPr>
        <w:t xml:space="preserve">, </w:t>
      </w:r>
      <w:r w:rsidRPr="004C6DAC">
        <w:rPr>
          <w:color w:val="000000"/>
          <w:lang w:val="el-GR" w:eastAsia="el-GR" w:bidi="el-GR"/>
        </w:rPr>
        <w:t>αποδοτικότητα εφαρμογής κ.λπ.)</w:t>
      </w:r>
    </w:p>
    <w:p w14:paraId="431B2ED8" w14:textId="77777777" w:rsidR="007E67A3" w:rsidRPr="004C6DAC" w:rsidRDefault="007E67A3" w:rsidP="007E67A3">
      <w:pPr>
        <w:widowControl w:val="0"/>
        <w:numPr>
          <w:ilvl w:val="0"/>
          <w:numId w:val="172"/>
        </w:numPr>
        <w:tabs>
          <w:tab w:val="left" w:pos="749"/>
        </w:tabs>
        <w:suppressAutoHyphens w:val="0"/>
        <w:spacing w:after="0" w:line="269" w:lineRule="exact"/>
        <w:ind w:left="720" w:hanging="360"/>
        <w:rPr>
          <w:lang w:val="el-GR"/>
        </w:rPr>
      </w:pPr>
      <w:r w:rsidRPr="004C6DAC">
        <w:rPr>
          <w:color w:val="000000"/>
          <w:lang w:val="el-GR" w:eastAsia="el-GR" w:bidi="el-GR"/>
        </w:rPr>
        <w:t xml:space="preserve">να έχει ρυθμισμένα τα θέματα αδειοδότησης των εφαρμογών και των δομικών της στοιχείων ((π.χ. λειτουργικά συστήματα και </w:t>
      </w:r>
      <w:r w:rsidRPr="004C6DAC">
        <w:rPr>
          <w:color w:val="000000"/>
          <w:lang w:val="en-US" w:eastAsia="en-US" w:bidi="en-US"/>
        </w:rPr>
        <w:t>antivirus</w:t>
      </w:r>
      <w:r w:rsidRPr="004C6DAC">
        <w:rPr>
          <w:color w:val="000000"/>
          <w:lang w:val="el-GR" w:eastAsia="en-US" w:bidi="en-US"/>
        </w:rPr>
        <w:t xml:space="preserve"> </w:t>
      </w:r>
      <w:r w:rsidRPr="004C6DAC">
        <w:rPr>
          <w:color w:val="000000"/>
          <w:lang w:val="el-GR" w:eastAsia="el-GR" w:bidi="el-GR"/>
        </w:rPr>
        <w:t xml:space="preserve">για όλα τα </w:t>
      </w:r>
      <w:r w:rsidRPr="004C6DAC">
        <w:rPr>
          <w:color w:val="000000"/>
          <w:lang w:val="en-US" w:eastAsia="en-US" w:bidi="en-US"/>
        </w:rPr>
        <w:t>VMs</w:t>
      </w:r>
      <w:r w:rsidRPr="004C6DAC">
        <w:rPr>
          <w:color w:val="000000"/>
          <w:lang w:val="el-GR" w:eastAsia="en-US" w:bidi="en-US"/>
        </w:rPr>
        <w:t xml:space="preserve">, </w:t>
      </w:r>
      <w:r w:rsidRPr="004C6DAC">
        <w:rPr>
          <w:color w:val="000000"/>
          <w:lang w:val="el-GR" w:eastAsia="el-GR" w:bidi="el-GR"/>
        </w:rPr>
        <w:t xml:space="preserve">άδειες για </w:t>
      </w:r>
      <w:r w:rsidRPr="004C6DAC">
        <w:rPr>
          <w:color w:val="000000"/>
          <w:lang w:val="en-US" w:eastAsia="en-US" w:bidi="en-US"/>
        </w:rPr>
        <w:t>database</w:t>
      </w:r>
      <w:r w:rsidRPr="004C6DAC">
        <w:rPr>
          <w:color w:val="000000"/>
          <w:lang w:val="el-GR" w:eastAsia="en-US" w:bidi="en-US"/>
        </w:rPr>
        <w:t xml:space="preserve"> </w:t>
      </w:r>
      <w:r w:rsidRPr="004C6DAC">
        <w:rPr>
          <w:color w:val="000000"/>
          <w:lang w:val="en-US" w:eastAsia="en-US" w:bidi="en-US"/>
        </w:rPr>
        <w:t>cluster</w:t>
      </w:r>
      <w:r w:rsidRPr="004C6DAC">
        <w:rPr>
          <w:color w:val="000000"/>
          <w:lang w:val="el-GR" w:eastAsia="en-US" w:bidi="en-US"/>
        </w:rPr>
        <w:t xml:space="preserve">, </w:t>
      </w:r>
      <w:r w:rsidRPr="004C6DAC">
        <w:rPr>
          <w:color w:val="000000"/>
          <w:lang w:val="el-GR" w:eastAsia="el-GR" w:bidi="el-GR"/>
        </w:rPr>
        <w:t xml:space="preserve">αντίστοιχες άδειες για τα υπόλοιπα συστημικά λογισμικά), ώστε να είναι δυνατή η νόμιμη λειτουργία της. Σε περίπτωση που η λύση του υποψηφίου Αναδόχου περιλαμβάνει άδειες χρήσης επιπρόσθετου έτοιμου εμπορικού λογισμικού, ο υποψήφιος Ανάδοχος θα πρέπει να προμηθεύσει, στο πλαίσιο του έργου, άδειες συμβατές με το περιβάλλον του Δημόσιου Υπολογιστικού Νέφους </w:t>
      </w:r>
      <w:r w:rsidRPr="004C6DAC">
        <w:rPr>
          <w:color w:val="000000"/>
          <w:lang w:val="en-US" w:eastAsia="en-US" w:bidi="en-US"/>
        </w:rPr>
        <w:t>G</w:t>
      </w:r>
      <w:r w:rsidRPr="004C6DAC">
        <w:rPr>
          <w:color w:val="000000"/>
          <w:lang w:val="el-GR" w:eastAsia="en-US" w:bidi="en-US"/>
        </w:rPr>
        <w:t>-</w:t>
      </w:r>
      <w:r w:rsidRPr="004C6DAC">
        <w:rPr>
          <w:color w:val="000000"/>
          <w:lang w:val="en-US" w:eastAsia="en-US" w:bidi="en-US"/>
        </w:rPr>
        <w:t>Cloud</w:t>
      </w:r>
      <w:r w:rsidRPr="004C6DAC">
        <w:rPr>
          <w:color w:val="000000"/>
          <w:lang w:val="el-GR" w:eastAsia="en-US" w:bidi="en-US"/>
        </w:rPr>
        <w:t>.</w:t>
      </w:r>
    </w:p>
    <w:p w14:paraId="04E0F069" w14:textId="77777777" w:rsidR="007E67A3" w:rsidRPr="004C6DAC" w:rsidRDefault="007E67A3" w:rsidP="007E67A3">
      <w:pPr>
        <w:rPr>
          <w:color w:val="000000"/>
          <w:lang w:val="el-GR" w:eastAsia="el-GR" w:bidi="el-GR"/>
        </w:rPr>
      </w:pPr>
    </w:p>
    <w:p w14:paraId="44739AC0" w14:textId="77777777" w:rsidR="007E67A3" w:rsidRPr="004C6DAC" w:rsidRDefault="007E67A3" w:rsidP="007E67A3">
      <w:pPr>
        <w:rPr>
          <w:rFonts w:eastAsia="SimSun"/>
          <w:lang w:val="el-GR"/>
        </w:rPr>
      </w:pPr>
      <w:r w:rsidRPr="004C6DAC">
        <w:rPr>
          <w:color w:val="000000"/>
          <w:lang w:val="el-GR" w:eastAsia="el-GR" w:bidi="el-GR"/>
        </w:rPr>
        <w:t xml:space="preserve">Σε περίπτωση που απαιτούνται πιστοποιητικά </w:t>
      </w:r>
      <w:r w:rsidRPr="004C6DAC">
        <w:rPr>
          <w:color w:val="000000"/>
          <w:lang w:eastAsia="en-US" w:bidi="en-US"/>
        </w:rPr>
        <w:t>SSL</w:t>
      </w:r>
      <w:r w:rsidRPr="004C6DAC">
        <w:rPr>
          <w:color w:val="000000"/>
          <w:lang w:val="el-GR" w:eastAsia="en-US" w:bidi="en-US"/>
        </w:rPr>
        <w:t xml:space="preserve"> </w:t>
      </w:r>
      <w:r w:rsidRPr="004C6DAC">
        <w:rPr>
          <w:color w:val="000000"/>
          <w:lang w:val="el-GR" w:eastAsia="el-GR" w:bidi="el-GR"/>
        </w:rPr>
        <w:t>για την λειτουργία του Συστήματος ή την επικοινωνία με τρίτα, θα πρέπει να προσφερθούν από τον υποψήφιο Ανάδοχο.</w:t>
      </w:r>
    </w:p>
    <w:p w14:paraId="7775902B" w14:textId="62A4F6EC" w:rsidR="007E67A3" w:rsidRDefault="007E67A3" w:rsidP="007E67A3">
      <w:pPr>
        <w:rPr>
          <w:color w:val="000000"/>
          <w:lang w:val="el-GR" w:eastAsia="el-GR" w:bidi="el-GR"/>
        </w:rPr>
      </w:pPr>
      <w:r w:rsidRPr="004C6DAC">
        <w:rPr>
          <w:color w:val="000000"/>
          <w:lang w:val="el-GR" w:eastAsia="el-GR" w:bidi="el-GR"/>
        </w:rPr>
        <w:t>Στο πλαίσιο του έργου ο υποψήφιος ανάδοχος για την παροχή των ζητούμενων υπηρεσιών που περιγράφονται στο κεφάλαιο 3, θα κάνει χρήση των λογισμικών και υποδομών που παρέχονται στο περιβάλλον του public cloud</w:t>
      </w:r>
      <w:r w:rsidR="004C6DAC">
        <w:rPr>
          <w:color w:val="000000"/>
          <w:lang w:val="el-GR" w:eastAsia="el-GR" w:bidi="el-GR"/>
        </w:rPr>
        <w:t>.</w:t>
      </w:r>
    </w:p>
    <w:p w14:paraId="0883E9AE" w14:textId="77777777" w:rsidR="004C6DAC" w:rsidRPr="004C6DAC" w:rsidRDefault="004C6DAC" w:rsidP="007E67A3">
      <w:pPr>
        <w:rPr>
          <w:color w:val="000000"/>
          <w:lang w:val="el-GR" w:eastAsia="el-GR" w:bidi="el-GR"/>
        </w:rPr>
      </w:pPr>
    </w:p>
    <w:p w14:paraId="13DA97C4" w14:textId="617ECE1E" w:rsidR="00556A23" w:rsidRPr="00570BEB" w:rsidRDefault="00556A23" w:rsidP="00C77132">
      <w:pPr>
        <w:pStyle w:val="1"/>
        <w:rPr>
          <w:lang w:eastAsia="el-GR" w:bidi="el-GR"/>
        </w:rPr>
      </w:pPr>
      <w:bookmarkStart w:id="493" w:name="_Toc166870490"/>
      <w:bookmarkStart w:id="494" w:name="_Toc166870491"/>
      <w:bookmarkStart w:id="495" w:name="_Toc166870492"/>
      <w:bookmarkStart w:id="496" w:name="_Toc166870493"/>
      <w:bookmarkStart w:id="497" w:name="_Toc166870494"/>
      <w:bookmarkStart w:id="498" w:name="_Toc166870495"/>
      <w:bookmarkStart w:id="499" w:name="_Toc166870496"/>
      <w:bookmarkStart w:id="500" w:name="_Toc166870497"/>
      <w:bookmarkStart w:id="501" w:name="_Toc166870498"/>
      <w:bookmarkStart w:id="502" w:name="_Toc166870499"/>
      <w:bookmarkStart w:id="503" w:name="_Toc166870500"/>
      <w:bookmarkStart w:id="504" w:name="_Toc166870501"/>
      <w:bookmarkStart w:id="505" w:name="_Toc166870502"/>
      <w:bookmarkStart w:id="506" w:name="_Toc166870503"/>
      <w:bookmarkStart w:id="507" w:name="_Toc166870504"/>
      <w:bookmarkStart w:id="508" w:name="_Toc166870505"/>
      <w:bookmarkStart w:id="509" w:name="_Toc166870506"/>
      <w:bookmarkStart w:id="510" w:name="_Toc166870507"/>
      <w:bookmarkStart w:id="511" w:name="_Toc166870508"/>
      <w:bookmarkStart w:id="512" w:name="_Toc166870509"/>
      <w:bookmarkStart w:id="513" w:name="_Toc166870510"/>
      <w:bookmarkStart w:id="514" w:name="_Toc166870511"/>
      <w:bookmarkStart w:id="515" w:name="_Toc166870512"/>
      <w:bookmarkStart w:id="516" w:name="_Toc166870513"/>
      <w:bookmarkStart w:id="517" w:name="_Toc166870514"/>
      <w:bookmarkStart w:id="518" w:name="_Toc166870515"/>
      <w:bookmarkStart w:id="519" w:name="_Toc166870516"/>
      <w:bookmarkStart w:id="520" w:name="_Toc166870517"/>
      <w:bookmarkStart w:id="521" w:name="_Toc166870518"/>
      <w:bookmarkStart w:id="522" w:name="_Toc166870519"/>
      <w:bookmarkStart w:id="523" w:name="_Toc166870520"/>
      <w:bookmarkStart w:id="524" w:name="_Toc166870521"/>
      <w:bookmarkStart w:id="525" w:name="_Toc166870522"/>
      <w:bookmarkStart w:id="526" w:name="_Toc166870523"/>
      <w:bookmarkStart w:id="527" w:name="_Toc166870524"/>
      <w:bookmarkStart w:id="528" w:name="_Toc166870525"/>
      <w:bookmarkStart w:id="529" w:name="_Toc166870526"/>
      <w:bookmarkStart w:id="530" w:name="_Toc166870527"/>
      <w:bookmarkStart w:id="531" w:name="_Toc166870528"/>
      <w:bookmarkStart w:id="532" w:name="_Toc166870529"/>
      <w:bookmarkStart w:id="533" w:name="_Ref40953149"/>
      <w:bookmarkStart w:id="534" w:name="_Toc97194338"/>
      <w:bookmarkStart w:id="535" w:name="_Toc97194472"/>
      <w:bookmarkStart w:id="536" w:name="_Toc167222893"/>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r w:rsidRPr="00570BEB">
        <w:rPr>
          <w:lang w:eastAsia="el-GR" w:bidi="el-GR"/>
        </w:rPr>
        <w:t>Π</w:t>
      </w:r>
      <w:r w:rsidR="00A22261" w:rsidRPr="00570BEB">
        <w:rPr>
          <w:lang w:eastAsia="el-GR" w:bidi="el-GR"/>
        </w:rPr>
        <w:t xml:space="preserve">εριγραφή </w:t>
      </w:r>
      <w:r w:rsidRPr="00570BEB">
        <w:rPr>
          <w:lang w:eastAsia="el-GR" w:bidi="el-GR"/>
        </w:rPr>
        <w:t>Φ</w:t>
      </w:r>
      <w:r w:rsidR="00A22261" w:rsidRPr="00570BEB">
        <w:rPr>
          <w:lang w:eastAsia="el-GR" w:bidi="el-GR"/>
        </w:rPr>
        <w:t xml:space="preserve">υσικού Αντικειμένου της </w:t>
      </w:r>
      <w:r w:rsidRPr="00570BEB">
        <w:rPr>
          <w:lang w:eastAsia="el-GR" w:bidi="el-GR"/>
        </w:rPr>
        <w:t>Σ</w:t>
      </w:r>
      <w:bookmarkEnd w:id="533"/>
      <w:r w:rsidR="00A22261" w:rsidRPr="00570BEB">
        <w:rPr>
          <w:lang w:eastAsia="el-GR" w:bidi="el-GR"/>
        </w:rPr>
        <w:t>ύμβασης</w:t>
      </w:r>
      <w:bookmarkEnd w:id="534"/>
      <w:bookmarkEnd w:id="535"/>
      <w:bookmarkEnd w:id="536"/>
    </w:p>
    <w:p w14:paraId="6A219BC0" w14:textId="5F300B07" w:rsidR="00BD0298" w:rsidRPr="00C56140" w:rsidRDefault="00BD0298" w:rsidP="00967A9D">
      <w:pPr>
        <w:pStyle w:val="20"/>
        <w:rPr>
          <w:szCs w:val="22"/>
        </w:rPr>
      </w:pPr>
      <w:bookmarkStart w:id="537" w:name="_Toc97195373"/>
      <w:bookmarkStart w:id="538" w:name="_Toc97195542"/>
      <w:bookmarkStart w:id="539" w:name="_Toc97195374"/>
      <w:bookmarkStart w:id="540" w:name="_Toc97195543"/>
      <w:bookmarkStart w:id="541" w:name="_Toc97194339"/>
      <w:bookmarkStart w:id="542" w:name="_Ref97199271"/>
      <w:bookmarkStart w:id="543" w:name="_Toc167222894"/>
      <w:bookmarkEnd w:id="537"/>
      <w:bookmarkEnd w:id="538"/>
      <w:bookmarkEnd w:id="539"/>
      <w:bookmarkEnd w:id="540"/>
      <w:r w:rsidRPr="00C56140">
        <w:rPr>
          <w:szCs w:val="22"/>
        </w:rPr>
        <w:t>Α</w:t>
      </w:r>
      <w:r w:rsidR="00B256BC" w:rsidRPr="00C56140">
        <w:rPr>
          <w:szCs w:val="22"/>
        </w:rPr>
        <w:t xml:space="preserve">ντικείμενο </w:t>
      </w:r>
      <w:r w:rsidR="00B256BC" w:rsidRPr="00C56140">
        <w:t>της</w:t>
      </w:r>
      <w:r w:rsidR="00B256BC" w:rsidRPr="00C56140">
        <w:rPr>
          <w:szCs w:val="22"/>
        </w:rPr>
        <w:t xml:space="preserve"> </w:t>
      </w:r>
      <w:r w:rsidRPr="00C56140">
        <w:rPr>
          <w:szCs w:val="22"/>
        </w:rPr>
        <w:t>Σ</w:t>
      </w:r>
      <w:r w:rsidR="00B256BC" w:rsidRPr="00C56140">
        <w:rPr>
          <w:szCs w:val="22"/>
        </w:rPr>
        <w:t>ύμβασης</w:t>
      </w:r>
      <w:bookmarkEnd w:id="541"/>
      <w:bookmarkEnd w:id="542"/>
      <w:bookmarkEnd w:id="543"/>
      <w:r w:rsidR="00B256BC" w:rsidRPr="00C56140">
        <w:rPr>
          <w:szCs w:val="22"/>
        </w:rPr>
        <w:t xml:space="preserve"> </w:t>
      </w:r>
    </w:p>
    <w:p w14:paraId="6131B793" w14:textId="77777777" w:rsidR="00AE3007" w:rsidRPr="008C3777" w:rsidRDefault="00AE3007" w:rsidP="00AE3007">
      <w:pPr>
        <w:rPr>
          <w:highlight w:val="green"/>
          <w:lang w:val="el-GR"/>
        </w:rPr>
      </w:pPr>
      <w:r w:rsidRPr="00310CD1">
        <w:rPr>
          <w:lang w:val="el-GR"/>
        </w:rPr>
        <w:t xml:space="preserve">Σύμφωνα με τον στρατηγικό σχεδιασμό του Υ.Κ.Κ.Π.Π. </w:t>
      </w:r>
      <w:r>
        <w:rPr>
          <w:lang w:val="el-GR"/>
        </w:rPr>
        <w:t>για</w:t>
      </w:r>
      <w:r w:rsidRPr="00310CD1">
        <w:rPr>
          <w:lang w:val="el-GR"/>
        </w:rPr>
        <w:t xml:space="preserve"> την εφαρμογή σύγχρονων τεχνολογιών στον τομέα δραστηριότητάς του, κύριος στόχος είναι να αξιοποιηθούν οι νέες τεχνολογίες και η τεχνητή νοημοσύνη, για να ενισχυθούν οι δυνατότητές του σε κάθε τομέα, με ιδιαίτερη έμφαση στην πρόληψη</w:t>
      </w:r>
      <w:r>
        <w:rPr>
          <w:lang w:val="el-GR"/>
        </w:rPr>
        <w:t xml:space="preserve">, στην </w:t>
      </w:r>
      <w:r w:rsidRPr="00310CD1">
        <w:rPr>
          <w:lang w:val="el-GR"/>
        </w:rPr>
        <w:t>ετοιμότητα</w:t>
      </w:r>
      <w:r>
        <w:rPr>
          <w:lang w:val="el-GR"/>
        </w:rPr>
        <w:t xml:space="preserve"> και στην έγκαιρη προειδοποίηση</w:t>
      </w:r>
      <w:r w:rsidRPr="00310CD1">
        <w:rPr>
          <w:lang w:val="el-GR"/>
        </w:rPr>
        <w:t>.</w:t>
      </w:r>
    </w:p>
    <w:p w14:paraId="4B5C5C77" w14:textId="77777777" w:rsidR="00AE3007" w:rsidRPr="00310CD1" w:rsidRDefault="00AE3007" w:rsidP="00AE3007">
      <w:pPr>
        <w:spacing w:before="60"/>
        <w:rPr>
          <w:highlight w:val="green"/>
          <w:lang w:val="el-GR"/>
        </w:rPr>
      </w:pPr>
      <w:r w:rsidRPr="00310CD1">
        <w:rPr>
          <w:lang w:val="el-GR"/>
        </w:rPr>
        <w:t>Προς αυτήν την κατεύθυνση το Υ.Κ.Κ.Π.Π. θα υλοποιήσει ένα ολιστικό επιχειρησιακό σύστημα που θα αξιοποιεί το σύνολο των ήδη διαθέσιμων αλλά και νέων συστημάτων, κάτω από δυο κύριους επιχειρησιακούς πυλώνες:</w:t>
      </w:r>
    </w:p>
    <w:p w14:paraId="315427CF" w14:textId="77777777" w:rsidR="00AE3007" w:rsidRPr="002259D3" w:rsidRDefault="00AE3007" w:rsidP="00AE3007">
      <w:pPr>
        <w:pStyle w:val="aff"/>
        <w:numPr>
          <w:ilvl w:val="0"/>
          <w:numId w:val="168"/>
        </w:numPr>
        <w:suppressAutoHyphens w:val="0"/>
        <w:spacing w:before="60" w:after="0" w:line="360" w:lineRule="auto"/>
        <w:rPr>
          <w:szCs w:val="24"/>
          <w:lang w:val="el-GR"/>
        </w:rPr>
      </w:pPr>
      <w:r w:rsidRPr="002259D3">
        <w:rPr>
          <w:lang w:val="el-GR"/>
        </w:rPr>
        <w:t>Εθνικό Σύστημα Διαχείρισης Κρίσεων και Πρόληψης</w:t>
      </w:r>
    </w:p>
    <w:p w14:paraId="0487FD3B" w14:textId="77777777" w:rsidR="00AE3007" w:rsidRPr="002259D3" w:rsidRDefault="00AE3007" w:rsidP="00AE3007">
      <w:pPr>
        <w:pStyle w:val="aff"/>
        <w:numPr>
          <w:ilvl w:val="0"/>
          <w:numId w:val="168"/>
        </w:numPr>
        <w:suppressAutoHyphens w:val="0"/>
        <w:spacing w:before="60" w:after="0" w:line="360" w:lineRule="auto"/>
      </w:pPr>
      <w:r w:rsidRPr="002259D3">
        <w:t>Εθνικό Σύστημα Έγκαιρης Προειδοποίησης</w:t>
      </w:r>
    </w:p>
    <w:p w14:paraId="700A696B" w14:textId="77777777" w:rsidR="00AE3007" w:rsidRPr="002259D3" w:rsidRDefault="00AE3007" w:rsidP="00AE3007">
      <w:pPr>
        <w:spacing w:before="60" w:line="360" w:lineRule="auto"/>
        <w:rPr>
          <w:lang w:val="el-GR"/>
        </w:rPr>
      </w:pPr>
      <w:r w:rsidRPr="002259D3">
        <w:rPr>
          <w:lang w:val="el-GR"/>
        </w:rPr>
        <w:t>Στο διάγραμμα που ακολουθεί εμφανίζεται το «οικοσύστημα» των ψηφιακών εφαρμογών που απαρτίζουν τον στρατηγικό σχεδιασμό.</w:t>
      </w:r>
    </w:p>
    <w:p w14:paraId="5A7B156C" w14:textId="77777777" w:rsidR="00AE3007" w:rsidRPr="002259D3" w:rsidRDefault="00AE3007" w:rsidP="00AE3007">
      <w:pPr>
        <w:spacing w:before="120"/>
        <w:rPr>
          <w:rFonts w:eastAsia="SimSun"/>
          <w:lang w:val="el-GR"/>
        </w:rPr>
      </w:pPr>
      <w:r w:rsidRPr="00502F58">
        <w:rPr>
          <w:rFonts w:asciiTheme="minorHAnsi" w:hAnsiTheme="minorHAnsi" w:cstheme="minorHAnsi"/>
          <w:noProof/>
        </w:rPr>
        <w:lastRenderedPageBreak/>
        <w:drawing>
          <wp:inline distT="0" distB="0" distL="0" distR="0" wp14:anchorId="3EF1AB46" wp14:editId="58446A81">
            <wp:extent cx="6120130" cy="2271395"/>
            <wp:effectExtent l="0" t="0" r="0" b="0"/>
            <wp:docPr id="587380293" name="Picture 1" descr="A close-up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380293" name="Picture 1" descr="A close-up of a chart&#10;&#10;Description automatically generated"/>
                    <pic:cNvPicPr/>
                  </pic:nvPicPr>
                  <pic:blipFill>
                    <a:blip r:embed="rId35"/>
                    <a:stretch>
                      <a:fillRect/>
                    </a:stretch>
                  </pic:blipFill>
                  <pic:spPr>
                    <a:xfrm>
                      <a:off x="0" y="0"/>
                      <a:ext cx="6120130" cy="2271395"/>
                    </a:xfrm>
                    <a:prstGeom prst="rect">
                      <a:avLst/>
                    </a:prstGeom>
                  </pic:spPr>
                </pic:pic>
              </a:graphicData>
            </a:graphic>
          </wp:inline>
        </w:drawing>
      </w:r>
    </w:p>
    <w:p w14:paraId="48167692" w14:textId="77777777" w:rsidR="00EB3C3A" w:rsidRDefault="00EB3C3A" w:rsidP="00EB3C3A">
      <w:pPr>
        <w:spacing w:line="360" w:lineRule="exact"/>
        <w:rPr>
          <w:lang w:val="el-GR"/>
        </w:rPr>
      </w:pPr>
      <w:r w:rsidRPr="00C56140">
        <w:t>O</w:t>
      </w:r>
      <w:r w:rsidRPr="00C56140">
        <w:rPr>
          <w:lang w:val="el-GR"/>
        </w:rPr>
        <w:t xml:space="preserve"> ανάδοχος του παρόντος έργου θα κληθεί να παρέχει εξειδικευμένες υπηρεσίες διαχείρισης και επεξεργασίας δεδομένων με χρήση μεθόδων τεχνητής νοημοσύνης, με στόχο την έγκαιρη και έγκυρη παροχή πληροφόρησης τόσο προς τους επιχειρησιακούς χρήστες του Υ.Κ.Κ.Π.Π. αλλά και προς λοιπούς κυβερνητικούς χρήστες (Κεντρική Κυβέρνηση, Δημόσιες Υπηρεσίες, κλπ.) όσο και προς εξωτερικούς χρήστες (π.χ. ανεξάρτητες αρχές, θεσμοί, κλπ.), ώστε να υποστηρίζεται επαρκώς ο στρατηγικός σχεδιασμός του Υ.Κ.Κ.Π.Π., η διαχείριση κρίσεων, η παρακολούθηση εφαρμογής των επιχειρησιακών σχεδίων, ο σχεδιασμός νέων επιχειρησιακών σχεδίων και γενικότερα η υποστήριξης της διαδικασίας παροχής ενημέρωσης/ πληροφόρησης και της λήψης αποφάσεων. </w:t>
      </w:r>
    </w:p>
    <w:p w14:paraId="660FCF88" w14:textId="103C4EEA" w:rsidR="0095150C" w:rsidRPr="00C56140" w:rsidRDefault="0095150C" w:rsidP="00EB3C3A">
      <w:pPr>
        <w:spacing w:line="360" w:lineRule="exact"/>
        <w:rPr>
          <w:lang w:val="el-GR"/>
        </w:rPr>
      </w:pPr>
      <w:r>
        <w:rPr>
          <w:lang w:val="el-GR"/>
        </w:rPr>
        <w:t>Στην περίπτωση κατά την οποία, απαιτείται η προμήθεια ή υλοποίηση ειδικού λογισμικού ή εφαρμογών για να είναι σε θέση ο Ανάδοχος να παρέχει τις παραπάνω υπηρεσίες, ο τελευταίος είναι υποχρεωμένος είτε να προσφέρει το απαραίτητο έτοιμο λογισμικό ή να παρέχει τις κατάλληλες υπηρεσίες ανάπτυξης του απαιτούμενου λογισμικού, στο πλαίσιο του έργου.</w:t>
      </w:r>
    </w:p>
    <w:p w14:paraId="20CFAD43" w14:textId="77777777" w:rsidR="00EB3C3A" w:rsidRPr="00C56140" w:rsidRDefault="00EB3C3A" w:rsidP="00EB3C3A">
      <w:pPr>
        <w:spacing w:line="360" w:lineRule="exact"/>
        <w:rPr>
          <w:lang w:val="el-GR"/>
        </w:rPr>
      </w:pPr>
      <w:r w:rsidRPr="00C56140">
        <w:rPr>
          <w:lang w:val="el-GR"/>
        </w:rPr>
        <w:t>Σημειώνεται πως οι υπηρεσίες του παρόντος έργου δεν προορίζεται για να αντικαταστήσει την παροχή πληροφόρησης που στην παρούσα φάση γίνεται από τα επιμέρους / τομεακά συστήματα και αποθήκες δεδομένων των υπηρεσιών του Υ.Κ.Κ.Π.Π.. Αντιθέτως, ο στόχος είναι να παρέχει τη δυνατότητα κεντρικής συγκέντρωσης της επιμέρους πληροφορίας για την υποστήριξη αφενός της παροχής πληροφόρηση και προηγμένων αναλύσεων σε κεντρικό επίπεδο και αφετέρου της δημιουργίας αναλύσεων κατά μήκος των διαφορετικών συστημάτων και υπηρεσιών (</w:t>
      </w:r>
      <w:r w:rsidRPr="00C56140">
        <w:t>cross</w:t>
      </w:r>
      <w:r w:rsidRPr="00C56140">
        <w:rPr>
          <w:lang w:val="el-GR"/>
        </w:rPr>
        <w:t xml:space="preserve"> </w:t>
      </w:r>
      <w:r w:rsidRPr="00C56140">
        <w:t>reporting</w:t>
      </w:r>
      <w:r w:rsidRPr="00C56140">
        <w:rPr>
          <w:lang w:val="el-GR"/>
        </w:rPr>
        <w:t>).</w:t>
      </w:r>
    </w:p>
    <w:p w14:paraId="5A369E3B" w14:textId="77777777" w:rsidR="00EB3C3A" w:rsidRPr="00C56140" w:rsidRDefault="00EB3C3A" w:rsidP="00EB3C3A">
      <w:pPr>
        <w:spacing w:line="360" w:lineRule="exact"/>
        <w:rPr>
          <w:lang w:val="el-GR"/>
        </w:rPr>
      </w:pPr>
      <w:r w:rsidRPr="00C56140">
        <w:rPr>
          <w:lang w:val="el-GR"/>
        </w:rPr>
        <w:t>Οι υπηρεσίες θα εφαρμόζονται στα πρωτογενώς συγκεντρωμένα δεδομένα, τα οποία είναι διαθέσιμα σε συστήματα που υποστηρίζουν εσωτερικές διαδικασίες, είτε βρίσκονται σε παραγωγικής λειτουργία είτε σε στάδιο σχεδιασμού ή υλοποίησης,  όπως (ενδεικτικά και όχι περιοριστικά):</w:t>
      </w:r>
    </w:p>
    <w:p w14:paraId="7C6134CA" w14:textId="77777777" w:rsidR="00EB3C3A" w:rsidRPr="00C56140" w:rsidRDefault="00EB3C3A" w:rsidP="009E3443">
      <w:pPr>
        <w:pStyle w:val="aff"/>
        <w:numPr>
          <w:ilvl w:val="0"/>
          <w:numId w:val="106"/>
        </w:numPr>
        <w:suppressAutoHyphens w:val="0"/>
        <w:spacing w:line="360" w:lineRule="exact"/>
        <w:contextualSpacing w:val="0"/>
        <w:rPr>
          <w:lang w:val="el-GR"/>
        </w:rPr>
      </w:pPr>
      <w:r w:rsidRPr="00C56140">
        <w:rPr>
          <w:lang w:val="el-GR"/>
        </w:rPr>
        <w:t xml:space="preserve">Εθνική Βάση Δεδομένων Κινδύνων, Απειλών και Απωλειών Καταστροφών (ΠΣΥ-ΕΒΔ), όπως αυτή ορίζεται στο Ν. Ν. 4662/2020 (ΦΕΚ </w:t>
      </w:r>
      <w:r w:rsidRPr="00C56140">
        <w:t>A</w:t>
      </w:r>
      <w:r w:rsidRPr="00C56140">
        <w:rPr>
          <w:lang w:val="el-GR"/>
        </w:rPr>
        <w:t xml:space="preserve"> 27 - 07.02.2020) και όπως αυτή θα εξειδικευτεί στο πλαίσιο της δράσης 2.2 - «Ολοκληρωμένο Πληροφοριακό Σύστημα Διαχείρισης Κινδύνων και Πρόληψης» του προγράμματος «ΑΙΓΙΣ».</w:t>
      </w:r>
    </w:p>
    <w:p w14:paraId="1FD779C2" w14:textId="77777777" w:rsidR="00EB3C3A" w:rsidRPr="00C56140" w:rsidRDefault="00EB3C3A" w:rsidP="009E3443">
      <w:pPr>
        <w:pStyle w:val="aff"/>
        <w:numPr>
          <w:ilvl w:val="0"/>
          <w:numId w:val="106"/>
        </w:numPr>
        <w:suppressAutoHyphens w:val="0"/>
        <w:spacing w:line="360" w:lineRule="exact"/>
        <w:contextualSpacing w:val="0"/>
      </w:pPr>
      <w:r w:rsidRPr="00C56140">
        <w:t>Πληροφοριακό Σύστημα ENGAGE</w:t>
      </w:r>
    </w:p>
    <w:p w14:paraId="2866CFDC" w14:textId="77777777" w:rsidR="00EB3C3A" w:rsidRPr="00C56140" w:rsidRDefault="00EB3C3A" w:rsidP="009E3443">
      <w:pPr>
        <w:pStyle w:val="aff"/>
        <w:numPr>
          <w:ilvl w:val="0"/>
          <w:numId w:val="106"/>
        </w:numPr>
        <w:suppressAutoHyphens w:val="0"/>
        <w:spacing w:line="360" w:lineRule="exact"/>
        <w:contextualSpacing w:val="0"/>
        <w:rPr>
          <w:lang w:val="el-GR"/>
        </w:rPr>
      </w:pPr>
      <w:r w:rsidRPr="00C56140">
        <w:rPr>
          <w:lang w:val="el-GR"/>
        </w:rPr>
        <w:lastRenderedPageBreak/>
        <w:t xml:space="preserve">Λοιπές δράσεις του προγράμματος «ΑΙΓΙΣ» και αφορούν σε συγκέντρωση δεδομένων από διάφορες πηγές (π.χ. μετεωρολογικοί σταθμοί, μετεωρολογικά </w:t>
      </w:r>
      <w:r w:rsidRPr="00C56140">
        <w:rPr>
          <w:lang w:val="en-US"/>
        </w:rPr>
        <w:t>radar</w:t>
      </w:r>
      <w:r w:rsidRPr="00C56140">
        <w:rPr>
          <w:lang w:val="el-GR"/>
        </w:rPr>
        <w:t xml:space="preserve">, </w:t>
      </w:r>
      <w:r w:rsidRPr="00C56140">
        <w:rPr>
          <w:lang w:val="en-US"/>
        </w:rPr>
        <w:t>drones</w:t>
      </w:r>
      <w:r w:rsidRPr="00C56140">
        <w:rPr>
          <w:lang w:val="el-GR"/>
        </w:rPr>
        <w:t xml:space="preserve"> κλπ).</w:t>
      </w:r>
    </w:p>
    <w:p w14:paraId="0B40F03C" w14:textId="77777777" w:rsidR="00EB3C3A" w:rsidRPr="00C56140" w:rsidRDefault="00EB3C3A" w:rsidP="00EB3C3A">
      <w:pPr>
        <w:spacing w:line="360" w:lineRule="exact"/>
        <w:rPr>
          <w:lang w:val="el-GR"/>
        </w:rPr>
      </w:pPr>
      <w:r w:rsidRPr="00C56140">
        <w:rPr>
          <w:lang w:val="el-GR"/>
        </w:rPr>
        <w:t xml:space="preserve">και στη συνέχεια θα εμπλουτίζεται με τη διασύνδεση και άλλων πληροφοριακών συστημάτων. </w:t>
      </w:r>
    </w:p>
    <w:p w14:paraId="554CE1F2" w14:textId="77777777" w:rsidR="00EB3C3A" w:rsidRPr="00C56140" w:rsidRDefault="00EB3C3A" w:rsidP="00EB3C3A">
      <w:pPr>
        <w:spacing w:line="360" w:lineRule="exact"/>
        <w:rPr>
          <w:lang w:val="el-GR"/>
        </w:rPr>
      </w:pPr>
      <w:r w:rsidRPr="00C56140">
        <w:rPr>
          <w:lang w:val="el-GR"/>
        </w:rPr>
        <w:t>Η πληροφορία από όλα τα ανωτέρω συστήματα, ή / και από ενδιάμεσες αποθήκες δεδομένων που τυχόν διαθέτουν εμπλουτισμένη σχετική πληροφορία, θα βρίσκεται σε ένα κεντρικό σημείο, ενοποιημένη σε ένα κοινό και ενιαίο μοντέλο, και ομαδοποιημένη ανά τομέα εφαρμογής, ώστε να μπορεί να υποστηρίζει τη δημιουργία αναφορών και αναλύσεων κατά μήκος των προαναφερθέντων πυλώνων. Τα ανωτέρω συστήματα δεν είναι περιοριστικά, καθώς το έργο έχει ως στόχο να συγκεντρώνει δεδομένα από το σύνολο των υφιστάμενων ή μελλοντικών πληροφοριακών συστημάτων του Υ.Κ.Κ.Π.Π. .</w:t>
      </w:r>
    </w:p>
    <w:p w14:paraId="4D8B97A7" w14:textId="77777777" w:rsidR="00BD0298" w:rsidRPr="00C56140" w:rsidRDefault="00BD0298" w:rsidP="00EF2204">
      <w:pPr>
        <w:rPr>
          <w:rFonts w:eastAsia="SimSun"/>
          <w:lang w:val="el-GR"/>
        </w:rPr>
      </w:pPr>
    </w:p>
    <w:p w14:paraId="4D179E53" w14:textId="77777777" w:rsidR="00683B78" w:rsidRPr="00C56140" w:rsidRDefault="00683B78" w:rsidP="00683B78">
      <w:pPr>
        <w:rPr>
          <w:lang w:val="el-GR"/>
        </w:rPr>
      </w:pPr>
    </w:p>
    <w:p w14:paraId="5B021852" w14:textId="18B346EB" w:rsidR="00980FFC" w:rsidRPr="00C56140" w:rsidRDefault="001415E6" w:rsidP="00967A9D">
      <w:pPr>
        <w:pStyle w:val="20"/>
        <w:rPr>
          <w:szCs w:val="22"/>
        </w:rPr>
      </w:pPr>
      <w:bookmarkStart w:id="544" w:name="_Toc97194341"/>
      <w:bookmarkStart w:id="545" w:name="_Toc167222895"/>
      <w:r w:rsidRPr="00C56140">
        <w:t>Στόχοι</w:t>
      </w:r>
      <w:r w:rsidRPr="00C56140">
        <w:rPr>
          <w:szCs w:val="22"/>
        </w:rPr>
        <w:t xml:space="preserve"> και α</w:t>
      </w:r>
      <w:r w:rsidR="00980FFC" w:rsidRPr="00C56140">
        <w:rPr>
          <w:szCs w:val="22"/>
        </w:rPr>
        <w:t>ναμενόμενα Οφέλη</w:t>
      </w:r>
      <w:bookmarkEnd w:id="544"/>
      <w:bookmarkEnd w:id="545"/>
    </w:p>
    <w:p w14:paraId="30B4521B" w14:textId="77777777" w:rsidR="001415E6" w:rsidRPr="00C56140" w:rsidRDefault="001415E6" w:rsidP="001415E6">
      <w:pPr>
        <w:spacing w:line="360" w:lineRule="exact"/>
        <w:rPr>
          <w:lang w:val="el-GR"/>
        </w:rPr>
      </w:pPr>
      <w:bookmarkStart w:id="546" w:name="_Toc97194342"/>
      <w:bookmarkStart w:id="547" w:name="_Toc97194473"/>
      <w:r w:rsidRPr="00C56140">
        <w:rPr>
          <w:lang w:val="el-GR"/>
        </w:rPr>
        <w:t>Σκοπός του παρόντος έργου είναι η κεντρική διαχείριση και επεξεργασία των διαθέσιμων δεδομένων ώστε να υποστηρίζεται επαρκώς η διαδικασία παροχής πληροφόρησης και λήψης αποφάσεων. Αναλυτικότερα, τα οφέλη που αναμένεται να προκύψουν περιλαμβάνουν μεταξύ άλλων:</w:t>
      </w:r>
    </w:p>
    <w:p w14:paraId="10BE9A25" w14:textId="77777777" w:rsidR="001415E6" w:rsidRPr="00C56140" w:rsidRDefault="001415E6" w:rsidP="009E3443">
      <w:pPr>
        <w:pStyle w:val="aff"/>
        <w:numPr>
          <w:ilvl w:val="0"/>
          <w:numId w:val="107"/>
        </w:numPr>
        <w:suppressAutoHyphens w:val="0"/>
        <w:spacing w:line="360" w:lineRule="exact"/>
        <w:contextualSpacing w:val="0"/>
        <w:rPr>
          <w:rFonts w:eastAsia="MS Mincho"/>
          <w:lang w:val="el-GR" w:eastAsia="ja-JP"/>
        </w:rPr>
      </w:pPr>
      <w:r w:rsidRPr="00C56140">
        <w:rPr>
          <w:rFonts w:eastAsia="MS Mincho"/>
          <w:lang w:val="el-GR" w:eastAsia="ja-JP"/>
        </w:rPr>
        <w:t>Η ενοποίηση της πληροφορίας από πολλαπλά πηγαία συστήματα σε μια ενιαία υποδομή και σε ένα κοινό μοντέλο δεδομένων, αναμένεται ότι θα διευκολύνει και θα επιταχύνει την διαδικασία παραγωγής αναφορών και αναλύσεων, δυνητικά και σε πραγματικό χρόνο, τόσο για εσωτερικούς όσο και για εξωτερικούς χρήστες.</w:t>
      </w:r>
    </w:p>
    <w:p w14:paraId="7B2C4A17" w14:textId="77777777" w:rsidR="001415E6" w:rsidRPr="00C56140" w:rsidRDefault="001415E6" w:rsidP="009E3443">
      <w:pPr>
        <w:pStyle w:val="aff"/>
        <w:numPr>
          <w:ilvl w:val="0"/>
          <w:numId w:val="107"/>
        </w:numPr>
        <w:suppressAutoHyphens w:val="0"/>
        <w:spacing w:line="360" w:lineRule="exact"/>
        <w:contextualSpacing w:val="0"/>
        <w:rPr>
          <w:rFonts w:eastAsia="MS Mincho"/>
          <w:lang w:val="el-GR" w:eastAsia="ja-JP"/>
        </w:rPr>
      </w:pPr>
      <w:r w:rsidRPr="00C56140">
        <w:rPr>
          <w:rFonts w:eastAsia="MS Mincho"/>
          <w:lang w:val="el-GR" w:eastAsia="ja-JP"/>
        </w:rPr>
        <w:t xml:space="preserve">Η διατήρηση ιστορικότητας της πληροφορίας, ακόμα και από πηγαία συστήματα που δεν τον υποστηρίζουν θα επιτρέψει την αναγνώριση τάσεων και την παρακολούθηση δυναμικών φαινομένων που σήμερα δεν είναι εφικτή. </w:t>
      </w:r>
    </w:p>
    <w:p w14:paraId="6D234D96" w14:textId="77777777" w:rsidR="001415E6" w:rsidRPr="00C56140" w:rsidRDefault="001415E6" w:rsidP="009E3443">
      <w:pPr>
        <w:pStyle w:val="aff"/>
        <w:numPr>
          <w:ilvl w:val="0"/>
          <w:numId w:val="107"/>
        </w:numPr>
        <w:suppressAutoHyphens w:val="0"/>
        <w:spacing w:line="360" w:lineRule="exact"/>
        <w:contextualSpacing w:val="0"/>
        <w:rPr>
          <w:rFonts w:eastAsia="MS Mincho"/>
          <w:lang w:val="el-GR" w:eastAsia="ja-JP"/>
        </w:rPr>
      </w:pPr>
      <w:r w:rsidRPr="00C56140">
        <w:rPr>
          <w:rFonts w:eastAsia="MS Mincho"/>
          <w:lang w:val="el-GR" w:eastAsia="ja-JP"/>
        </w:rPr>
        <w:t>Η δημιουργία ενός ενιαίου και κοινού λεξικού δεδομένων θα δημιουργήσει έναν κοινό κώδικα επικοινωνίας μεταξύ των υπηρεσιών και κατ’ επέκταση μια κοινή και αντικειμενική αποτύπωση των σημαντικότερων δεικτών απόδοσης δημιουργώντας την «κοινή εκδοχή της αλήθειας».</w:t>
      </w:r>
    </w:p>
    <w:p w14:paraId="7E646FCB" w14:textId="77777777" w:rsidR="001415E6" w:rsidRPr="00C56140" w:rsidRDefault="001415E6" w:rsidP="009E3443">
      <w:pPr>
        <w:pStyle w:val="aff"/>
        <w:numPr>
          <w:ilvl w:val="0"/>
          <w:numId w:val="107"/>
        </w:numPr>
        <w:suppressAutoHyphens w:val="0"/>
        <w:spacing w:line="360" w:lineRule="exact"/>
        <w:contextualSpacing w:val="0"/>
        <w:rPr>
          <w:rFonts w:eastAsia="MS Mincho"/>
          <w:lang w:val="el-GR" w:eastAsia="ja-JP"/>
        </w:rPr>
      </w:pPr>
      <w:r w:rsidRPr="00C56140">
        <w:rPr>
          <w:rFonts w:eastAsia="MS Mincho"/>
          <w:lang w:val="el-GR" w:eastAsia="ja-JP"/>
        </w:rPr>
        <w:t xml:space="preserve">Ο καθορισμός του πλαισίου Διακυβέρνησης της Πληροφορίας, θα θέσει τους κανόνες διαχείρισης και χρήσης της πληροφορίας διασφαλίζοντας σε κάθε περίπτωση της ασφάλεια της και ειδικά σε περιπτώσεις ευαίσθητων δεδομένων. </w:t>
      </w:r>
    </w:p>
    <w:p w14:paraId="6E21CC22" w14:textId="77777777" w:rsidR="001415E6" w:rsidRPr="00C56140" w:rsidRDefault="001415E6" w:rsidP="009E3443">
      <w:pPr>
        <w:pStyle w:val="aff"/>
        <w:numPr>
          <w:ilvl w:val="0"/>
          <w:numId w:val="107"/>
        </w:numPr>
        <w:suppressAutoHyphens w:val="0"/>
        <w:spacing w:line="360" w:lineRule="exact"/>
        <w:contextualSpacing w:val="0"/>
        <w:rPr>
          <w:rFonts w:eastAsia="MS Mincho"/>
          <w:lang w:val="el-GR" w:eastAsia="ja-JP"/>
        </w:rPr>
      </w:pPr>
      <w:r w:rsidRPr="00C56140">
        <w:rPr>
          <w:rFonts w:eastAsia="MS Mincho"/>
          <w:lang w:val="el-GR" w:eastAsia="ja-JP"/>
        </w:rPr>
        <w:t xml:space="preserve">Η χρήση τεχνικών </w:t>
      </w:r>
      <w:r w:rsidRPr="00C56140">
        <w:rPr>
          <w:rFonts w:eastAsia="MS Mincho"/>
          <w:lang w:eastAsia="ja-JP"/>
        </w:rPr>
        <w:t>Big</w:t>
      </w:r>
      <w:r w:rsidRPr="00C56140">
        <w:rPr>
          <w:rFonts w:eastAsia="MS Mincho"/>
          <w:lang w:val="el-GR" w:eastAsia="ja-JP"/>
        </w:rPr>
        <w:t xml:space="preserve"> </w:t>
      </w:r>
      <w:r w:rsidRPr="00C56140">
        <w:rPr>
          <w:rFonts w:eastAsia="MS Mincho"/>
          <w:lang w:eastAsia="ja-JP"/>
        </w:rPr>
        <w:t>Data</w:t>
      </w:r>
      <w:r w:rsidRPr="00C56140">
        <w:rPr>
          <w:rFonts w:eastAsia="MS Mincho"/>
          <w:lang w:val="el-GR" w:eastAsia="ja-JP"/>
        </w:rPr>
        <w:t xml:space="preserve"> και ειδικά στο δημόσιο υπολογιστικό νέφος, επιτρέπει την ομαλή επέκταση και κλιμάκωση των υπηρεσιών, διασφαλίζοντας την κάλυψη τόσο των υπαρχόντων, όσο και των μελλοντικών αναγκών του φορέα λειτουργίας. </w:t>
      </w:r>
    </w:p>
    <w:p w14:paraId="21A12B44" w14:textId="77777777" w:rsidR="001415E6" w:rsidRPr="00C56140" w:rsidRDefault="001415E6" w:rsidP="009E3443">
      <w:pPr>
        <w:pStyle w:val="aff"/>
        <w:numPr>
          <w:ilvl w:val="0"/>
          <w:numId w:val="107"/>
        </w:numPr>
        <w:suppressAutoHyphens w:val="0"/>
        <w:spacing w:line="360" w:lineRule="exact"/>
        <w:contextualSpacing w:val="0"/>
        <w:rPr>
          <w:rFonts w:eastAsia="MS Mincho"/>
          <w:lang w:val="el-GR" w:eastAsia="ja-JP"/>
        </w:rPr>
      </w:pPr>
      <w:r w:rsidRPr="00C56140">
        <w:rPr>
          <w:rFonts w:eastAsia="MS Mincho"/>
          <w:lang w:val="el-GR" w:eastAsia="ja-JP"/>
        </w:rPr>
        <w:lastRenderedPageBreak/>
        <w:t xml:space="preserve">Η αξιοποίηση της πληροφορίας θα αναδείξει πιθανά προβλήματα στην ποιότητα των δεδομένων και θα συμβάλει στον καθορισμό διορθωτικών ενεργειών στα πηγαία συστήματα αλλά και στην παρακολούθηση τις εξέλιξης αυτών των ενεργειών. </w:t>
      </w:r>
    </w:p>
    <w:p w14:paraId="3F058D5F" w14:textId="77777777" w:rsidR="001415E6" w:rsidRPr="00C56140" w:rsidRDefault="001415E6" w:rsidP="009E3443">
      <w:pPr>
        <w:pStyle w:val="aff"/>
        <w:numPr>
          <w:ilvl w:val="0"/>
          <w:numId w:val="107"/>
        </w:numPr>
        <w:suppressAutoHyphens w:val="0"/>
        <w:spacing w:line="360" w:lineRule="exact"/>
        <w:contextualSpacing w:val="0"/>
        <w:rPr>
          <w:rFonts w:eastAsia="MS Mincho"/>
          <w:lang w:val="el-GR" w:eastAsia="ja-JP"/>
        </w:rPr>
      </w:pPr>
      <w:r w:rsidRPr="00C56140">
        <w:rPr>
          <w:rFonts w:eastAsia="MS Mincho"/>
          <w:lang w:val="el-GR" w:eastAsia="ja-JP"/>
        </w:rPr>
        <w:t xml:space="preserve">Η ενιαία παροχή υπηρεσιών διαχείρισης και επεξεργασίας δεδομένων, διασφαλίζει οικονομίες κλίμακας καθώς οι ανάγκες αναφορών και αναλύσεων θα εξυπηρετούνται κεντρικά και δεν θα χρειάζεται να αντιμετωπίζονται μεμονωμένα στο πλαίσιο των διαφορετικών έργων και δράσεων που εκτελούνται από το Κράτος. </w:t>
      </w:r>
    </w:p>
    <w:p w14:paraId="530D3BCB" w14:textId="77777777" w:rsidR="001415E6" w:rsidRPr="00C56140" w:rsidRDefault="001415E6" w:rsidP="009E3443">
      <w:pPr>
        <w:pStyle w:val="aff"/>
        <w:numPr>
          <w:ilvl w:val="0"/>
          <w:numId w:val="107"/>
        </w:numPr>
        <w:suppressAutoHyphens w:val="0"/>
        <w:spacing w:line="360" w:lineRule="exact"/>
        <w:contextualSpacing w:val="0"/>
        <w:rPr>
          <w:rFonts w:eastAsia="MS Mincho"/>
          <w:lang w:val="el-GR" w:eastAsia="ja-JP"/>
        </w:rPr>
      </w:pPr>
      <w:r w:rsidRPr="00C56140">
        <w:rPr>
          <w:rFonts w:eastAsia="MS Mincho"/>
          <w:lang w:val="el-GR" w:eastAsia="ja-JP"/>
        </w:rPr>
        <w:t>Η δημιουργία έτοιμων αναφορών και αναλύσεων θα επιτρέψει στα στελέχη της Δημόσιας Διοίκησης να επικεντρωθούν στην ανάλυση των αποτελεσμάτων αντί να αναλώνονται στην προετοιμασία τους και την επεξεργασία της πληροφορίας, συχνά με χειροκίνητους τρόπους.</w:t>
      </w:r>
    </w:p>
    <w:p w14:paraId="3DBBC31F" w14:textId="77777777" w:rsidR="001415E6" w:rsidRPr="00C56140" w:rsidRDefault="001415E6" w:rsidP="001415E6">
      <w:pPr>
        <w:spacing w:line="360" w:lineRule="exact"/>
        <w:rPr>
          <w:rFonts w:eastAsia="MS Mincho"/>
          <w:lang w:val="el-GR" w:eastAsia="ja-JP"/>
        </w:rPr>
      </w:pPr>
      <w:r w:rsidRPr="00C56140">
        <w:rPr>
          <w:rFonts w:eastAsia="MS Mincho"/>
          <w:lang w:val="el-GR" w:eastAsia="ja-JP"/>
        </w:rPr>
        <w:t xml:space="preserve">Με την επένδυση αυτή το Υ.Κ.Κ.Π.Π. αποκτά τη δυνατότητα να αξιοποιήσει εργαλεία </w:t>
      </w:r>
      <w:r w:rsidRPr="00C56140">
        <w:rPr>
          <w:rFonts w:eastAsia="MS Mincho"/>
          <w:lang w:eastAsia="ja-JP"/>
        </w:rPr>
        <w:t>Data</w:t>
      </w:r>
      <w:r w:rsidRPr="00C56140">
        <w:rPr>
          <w:rFonts w:eastAsia="MS Mincho"/>
          <w:lang w:val="el-GR" w:eastAsia="ja-JP"/>
        </w:rPr>
        <w:t xml:space="preserve"> </w:t>
      </w:r>
      <w:r w:rsidRPr="00C56140">
        <w:rPr>
          <w:rFonts w:eastAsia="MS Mincho"/>
          <w:lang w:eastAsia="ja-JP"/>
        </w:rPr>
        <w:t>Analytics</w:t>
      </w:r>
      <w:r w:rsidRPr="00C56140">
        <w:rPr>
          <w:rFonts w:eastAsia="MS Mincho"/>
          <w:lang w:val="el-GR" w:eastAsia="ja-JP"/>
        </w:rPr>
        <w:t xml:space="preserve"> στον σχεδιασμό της διαχείρισης κρίσεων και φυσικών καταστροφών.</w:t>
      </w:r>
    </w:p>
    <w:p w14:paraId="1DCE5370" w14:textId="2C6704EC" w:rsidR="001415E6" w:rsidRPr="00C56140" w:rsidRDefault="00EA6606" w:rsidP="001415E6">
      <w:pPr>
        <w:pStyle w:val="1"/>
        <w:tabs>
          <w:tab w:val="num" w:pos="360"/>
        </w:tabs>
        <w:ind w:left="0" w:firstLine="0"/>
      </w:pPr>
      <w:bookmarkStart w:id="548" w:name="_Toc167222896"/>
      <w:bookmarkStart w:id="549" w:name="_Toc97194345"/>
      <w:bookmarkStart w:id="550" w:name="_Toc97194474"/>
      <w:bookmarkEnd w:id="546"/>
      <w:bookmarkEnd w:id="547"/>
      <w:r w:rsidRPr="00C56140">
        <w:t xml:space="preserve">Αναλυτική </w:t>
      </w:r>
      <w:r w:rsidR="00B8653D" w:rsidRPr="00C56140">
        <w:t>Περιγραφή</w:t>
      </w:r>
      <w:r w:rsidRPr="00C56140">
        <w:t xml:space="preserve"> Φυσικού Αντικειμένου</w:t>
      </w:r>
      <w:bookmarkEnd w:id="548"/>
    </w:p>
    <w:p w14:paraId="33E0658B" w14:textId="77777777" w:rsidR="001415E6" w:rsidRPr="00C56140" w:rsidRDefault="001415E6" w:rsidP="00967A9D">
      <w:pPr>
        <w:pStyle w:val="20"/>
      </w:pPr>
      <w:bookmarkStart w:id="551" w:name="_Ref77687687"/>
      <w:bookmarkStart w:id="552" w:name="_Ref78120522"/>
      <w:bookmarkStart w:id="553" w:name="_Ref78120524"/>
      <w:bookmarkStart w:id="554" w:name="_Toc110611752"/>
      <w:bookmarkStart w:id="555" w:name="_Toc159939303"/>
      <w:bookmarkStart w:id="556" w:name="_Toc167222897"/>
      <w:bookmarkEnd w:id="549"/>
      <w:bookmarkEnd w:id="550"/>
      <w:r w:rsidRPr="00C56140">
        <w:t>Επιχειρησιακές Απαιτήσεις</w:t>
      </w:r>
      <w:bookmarkEnd w:id="551"/>
      <w:bookmarkEnd w:id="552"/>
      <w:bookmarkEnd w:id="553"/>
      <w:bookmarkEnd w:id="554"/>
      <w:bookmarkEnd w:id="555"/>
      <w:bookmarkEnd w:id="556"/>
    </w:p>
    <w:p w14:paraId="42A45478" w14:textId="77777777" w:rsidR="001415E6" w:rsidRPr="00C56140" w:rsidRDefault="001415E6" w:rsidP="001415E6">
      <w:pPr>
        <w:spacing w:line="360" w:lineRule="exact"/>
        <w:rPr>
          <w:rFonts w:eastAsia="MS Mincho"/>
          <w:lang w:val="el-GR" w:eastAsia="ja-JP"/>
        </w:rPr>
      </w:pPr>
      <w:r w:rsidRPr="00C56140">
        <w:rPr>
          <w:rFonts w:eastAsia="MS Mincho"/>
          <w:lang w:val="el-GR" w:eastAsia="ja-JP"/>
        </w:rPr>
        <w:t xml:space="preserve">Η τεχνολογία τεχνητής νοημοσύνης έχει τη δυνατότητα να ενισχύσει σημαντικά τα συστήματα έγκαιρης προειδοποίησης και τον σχεδιασμό αντίδρασης στο πλαίσιο της διαχείρισης φυσικών καταστροφών. Αξιοποιώντας αλγόριθμους τεχνητής νοημοσύνης, αναλύσεις δεδομένων και τεχνικές μηχανικής μάθησης, καθίσταται εφικτή η βελτίωση της ακρίβειας και της επικαιρότητας των προβλέψεων καταστροφών, η προληπτική λήψη αποφάσεων και η ενίσχυση των προσπαθειών απόκρισης. </w:t>
      </w:r>
    </w:p>
    <w:p w14:paraId="35496AAB" w14:textId="049E052B" w:rsidR="001415E6" w:rsidRPr="00C56140" w:rsidRDefault="001415E6" w:rsidP="001415E6">
      <w:pPr>
        <w:spacing w:line="360" w:lineRule="exact"/>
        <w:rPr>
          <w:rFonts w:eastAsia="MS Mincho"/>
          <w:lang w:val="el-GR" w:eastAsia="ja-JP"/>
        </w:rPr>
      </w:pPr>
      <w:r w:rsidRPr="00C56140">
        <w:rPr>
          <w:rFonts w:eastAsia="MS Mincho"/>
          <w:lang w:val="el-GR" w:eastAsia="ja-JP"/>
        </w:rPr>
        <w:t>Η παρούσα ενότητα παρουσιάζει και αναλύει τις λειτουργικές απαιτήσεις του έργου, που ο υποψήφιος Ανάδοχος καλείται να καλύψει με τις απαιτούμενες υπηρεσίες. Στην πρότασή του</w:t>
      </w:r>
      <w:r w:rsidR="009972E0">
        <w:rPr>
          <w:rFonts w:eastAsia="MS Mincho"/>
          <w:lang w:val="el-GR" w:eastAsia="ja-JP"/>
        </w:rPr>
        <w:t>ς</w:t>
      </w:r>
      <w:r w:rsidRPr="00C56140">
        <w:rPr>
          <w:rFonts w:eastAsia="MS Mincho"/>
          <w:lang w:val="el-GR" w:eastAsia="ja-JP"/>
        </w:rPr>
        <w:t xml:space="preserve"> οι υποψήφιοι Ανάδοχοι καλούνται να περιγράψουν και να τεκμηριώσουν αναλυτικά τον τρόπο καθώς και τα εργαλεία τα οποία θα χρησιμοποιηθούν για την κάλυψη των απαιτήσεων της παρούσας ενότητας. </w:t>
      </w:r>
    </w:p>
    <w:p w14:paraId="5C8DEB40" w14:textId="77777777" w:rsidR="001415E6" w:rsidRPr="00C56140" w:rsidRDefault="001415E6" w:rsidP="001415E6">
      <w:pPr>
        <w:spacing w:line="360" w:lineRule="exact"/>
        <w:rPr>
          <w:rFonts w:eastAsia="MS Mincho"/>
          <w:lang w:val="el-GR" w:eastAsia="ja-JP"/>
        </w:rPr>
      </w:pPr>
      <w:r w:rsidRPr="00C56140">
        <w:rPr>
          <w:rFonts w:eastAsia="MS Mincho"/>
          <w:lang w:val="el-GR" w:eastAsia="ja-JP"/>
        </w:rPr>
        <w:t>Οι υπηρεσίες, αναφορές και αναλύσεις που θα παρέχονται στο πλαίσιο του έργου, αφορούν σε συγκεκριμένες κατηγορίες δεδομένων και οι οποίες πρέπει να κατηγοριοποιηθούν σε συγκεκριμένους τομείς.  Ακολουθούν μερικοί βασικοί τομείς (ενδεικτικοί και όχι περιοριστικοί), που έχουν ληφθεί υπόψη στο σχεδιασμό του προτεινόμενου προγράμματος και όπου η τεχνητή νοημοσύνη μπορεί να έχει σημαντικό αντίκτυπο:</w:t>
      </w:r>
    </w:p>
    <w:p w14:paraId="0F87C168" w14:textId="77777777" w:rsidR="001415E6" w:rsidRPr="00C56140" w:rsidRDefault="001415E6" w:rsidP="001415E6">
      <w:pPr>
        <w:spacing w:line="360" w:lineRule="exact"/>
        <w:rPr>
          <w:rFonts w:eastAsia="MS Mincho"/>
          <w:lang w:val="el-GR" w:eastAsia="ja-JP"/>
        </w:rPr>
      </w:pPr>
      <w:r w:rsidRPr="00C56140">
        <w:rPr>
          <w:rFonts w:eastAsia="MS Mincho"/>
          <w:b/>
          <w:bCs/>
          <w:lang w:val="el-GR" w:eastAsia="ja-JP"/>
        </w:rPr>
        <w:t>Προγνωστική μοντελοποίηση</w:t>
      </w:r>
      <w:r w:rsidRPr="00C56140">
        <w:rPr>
          <w:rFonts w:eastAsia="MS Mincho"/>
          <w:lang w:val="el-GR" w:eastAsia="ja-JP"/>
        </w:rPr>
        <w:t xml:space="preserve">: Η τεχνητή νοημοσύνη μπορεί να χρησιμοποιηθεί για την ανάπτυξη μοντέλων πρόβλεψης που προβλέπουν την ένταση, την τροχιά και τις πιθανές επιπτώσεις των φυσικών καταστροφών. Αναλύοντας ιστορικά δεδομένα και πληροφορίες σε πραγματικό χρόνο, οι αλγόριθμοι </w:t>
      </w:r>
      <w:r w:rsidRPr="00C56140">
        <w:rPr>
          <w:rFonts w:eastAsia="MS Mincho"/>
          <w:lang w:eastAsia="ja-JP"/>
        </w:rPr>
        <w:t>AI</w:t>
      </w:r>
      <w:r w:rsidRPr="00C56140">
        <w:rPr>
          <w:rFonts w:eastAsia="MS Mincho"/>
          <w:lang w:val="el-GR" w:eastAsia="ja-JP"/>
        </w:rPr>
        <w:t xml:space="preserve"> μπορούν να κάνουν ακριβείς προβλέψεις για τυφώνες, πλημμύρες, σεισμούς, πυρκαγιές και άλλες καταστροφές. Αυτά τα μοντέλα μπορούν να βοηθήσουν τις αρχές να σχεδιάσουν </w:t>
      </w:r>
      <w:r w:rsidRPr="00C56140">
        <w:rPr>
          <w:rFonts w:eastAsia="MS Mincho"/>
          <w:lang w:val="el-GR" w:eastAsia="ja-JP"/>
        </w:rPr>
        <w:lastRenderedPageBreak/>
        <w:t>διαδρομές εκκένωσης, να διαθέσουν πόρους και να προετοιμάσουν στρατηγικές αντίδρασης πολύ νωρίτερα.</w:t>
      </w:r>
    </w:p>
    <w:p w14:paraId="66137A30" w14:textId="77777777" w:rsidR="001415E6" w:rsidRPr="00C56140" w:rsidRDefault="001415E6" w:rsidP="001415E6">
      <w:pPr>
        <w:spacing w:line="360" w:lineRule="exact"/>
        <w:rPr>
          <w:rFonts w:eastAsia="MS Mincho"/>
          <w:lang w:val="el-GR" w:eastAsia="ja-JP"/>
        </w:rPr>
      </w:pPr>
      <w:r w:rsidRPr="00C56140">
        <w:rPr>
          <w:rFonts w:eastAsia="MS Mincho"/>
          <w:b/>
          <w:bCs/>
          <w:lang w:val="el-GR" w:eastAsia="ja-JP"/>
        </w:rPr>
        <w:t>Ανάλυση εικόνας και αισθητήρων</w:t>
      </w:r>
      <w:r w:rsidRPr="00C56140">
        <w:rPr>
          <w:rFonts w:eastAsia="MS Mincho"/>
          <w:lang w:val="el-GR" w:eastAsia="ja-JP"/>
        </w:rPr>
        <w:t xml:space="preserve">: Το </w:t>
      </w:r>
      <w:r w:rsidRPr="00C56140">
        <w:rPr>
          <w:rFonts w:eastAsia="MS Mincho"/>
          <w:lang w:eastAsia="ja-JP"/>
        </w:rPr>
        <w:t>AI</w:t>
      </w:r>
      <w:r w:rsidRPr="00C56140">
        <w:rPr>
          <w:rFonts w:eastAsia="MS Mincho"/>
          <w:lang w:val="el-GR" w:eastAsia="ja-JP"/>
        </w:rPr>
        <w:t xml:space="preserve"> μπορεί να αναλύσει δορυφορικές εικόνες, πλάνα από </w:t>
      </w:r>
      <w:r w:rsidRPr="00C56140">
        <w:rPr>
          <w:rFonts w:eastAsia="MS Mincho"/>
          <w:lang w:eastAsia="ja-JP"/>
        </w:rPr>
        <w:t>drones</w:t>
      </w:r>
      <w:r w:rsidRPr="00C56140">
        <w:rPr>
          <w:rFonts w:eastAsia="MS Mincho"/>
          <w:lang w:val="el-GR" w:eastAsia="ja-JP"/>
        </w:rPr>
        <w:t xml:space="preserve"> και άλλα δεδομένα αισθητήρων για να αξιολογήσει την έκταση των ζημιών που προκαλούνται από μια φυσική καταστροφή. Με τη γρήγορη επεξεργασία και ερμηνεία αυτών των οπτικών πληροφοριών, οι αλγόριθμοι </w:t>
      </w:r>
      <w:r w:rsidRPr="00C56140">
        <w:rPr>
          <w:rFonts w:eastAsia="MS Mincho"/>
          <w:lang w:eastAsia="ja-JP"/>
        </w:rPr>
        <w:t>AI</w:t>
      </w:r>
      <w:r w:rsidRPr="00C56140">
        <w:rPr>
          <w:rFonts w:eastAsia="MS Mincho"/>
          <w:lang w:val="el-GR" w:eastAsia="ja-JP"/>
        </w:rPr>
        <w:t xml:space="preserve"> μπορούν να παρέχουν πληροφορίες σε πραγματικό χρόνο για τις πληγείσες περιοχές, επιτρέποντας στους ανταποκριτές έκτακτης ανάγκης να δώσουν προτεραιότητα στις προσπάθειές τους, να αξιολογήσουν την ανάγκη για άμεση βοήθεια και να συντονίσουν αποτελεσματικά τις επιχειρήσεις διάσωσης.</w:t>
      </w:r>
    </w:p>
    <w:p w14:paraId="14436140" w14:textId="77777777" w:rsidR="001415E6" w:rsidRPr="00C56140" w:rsidRDefault="001415E6" w:rsidP="001415E6">
      <w:pPr>
        <w:spacing w:line="360" w:lineRule="exact"/>
        <w:rPr>
          <w:rFonts w:eastAsia="MS Mincho"/>
          <w:lang w:val="el-GR" w:eastAsia="ja-JP"/>
        </w:rPr>
      </w:pPr>
      <w:r w:rsidRPr="00C56140">
        <w:rPr>
          <w:rFonts w:eastAsia="MS Mincho"/>
          <w:b/>
          <w:bCs/>
          <w:lang w:val="el-GR" w:eastAsia="ja-JP"/>
        </w:rPr>
        <w:t>Παρακολούθηση κοινωνικών μέσων</w:t>
      </w:r>
      <w:r w:rsidRPr="00C56140">
        <w:rPr>
          <w:rFonts w:eastAsia="MS Mincho"/>
          <w:lang w:val="el-GR" w:eastAsia="ja-JP"/>
        </w:rPr>
        <w:t xml:space="preserve">: Κατά τη διάρκεια μιας φυσικής καταστροφής, οι άνθρωποι συχνά στρέφονται σε πλατφόρμες κοινωνικών μέσων για να ζητήσουν βοήθεια, να μοιραστούν πληροφορίες και να αναφέρουν τις εμπειρίες τους. Τα συστήματα που λειτουργούν με </w:t>
      </w:r>
      <w:r w:rsidRPr="00C56140">
        <w:rPr>
          <w:rFonts w:eastAsia="MS Mincho"/>
          <w:lang w:eastAsia="ja-JP"/>
        </w:rPr>
        <w:t>AI</w:t>
      </w:r>
      <w:r w:rsidRPr="00C56140">
        <w:rPr>
          <w:rFonts w:eastAsia="MS Mincho"/>
          <w:lang w:val="el-GR" w:eastAsia="ja-JP"/>
        </w:rPr>
        <w:t xml:space="preserve"> μπορούν να παρακολουθούν τις ροές κοινωνικών μέσων σε πραγματικό χρόνο για να εντοπίζουν αναρτήσεις που σχετίζονται με καταστάσεις έκτακτης ανάγκης, να ζητούν βοήθεια ή να παρέχουν κρίσιμες ενημερώσεις. Αναλύοντας αυτά τα δεδομένα, οι ομάδες αντιμετώπισης καταστάσεων έκτακτης ανάγκης μπορούν να αποκτήσουν επίγνωση της κατάστασης, να εντοπίσουν τομείς υψηλής προτεραιότητας και να κατανείμουν τους πόρους ανάλογα.</w:t>
      </w:r>
    </w:p>
    <w:p w14:paraId="77F6979C" w14:textId="77777777" w:rsidR="001415E6" w:rsidRPr="00C56140" w:rsidRDefault="001415E6" w:rsidP="001415E6">
      <w:pPr>
        <w:spacing w:line="360" w:lineRule="exact"/>
        <w:rPr>
          <w:rFonts w:eastAsia="MS Mincho"/>
          <w:lang w:val="el-GR" w:eastAsia="ja-JP"/>
        </w:rPr>
      </w:pPr>
      <w:r w:rsidRPr="00C56140">
        <w:rPr>
          <w:rFonts w:eastAsia="MS Mincho"/>
          <w:b/>
          <w:bCs/>
          <w:lang w:val="el-GR" w:eastAsia="ja-JP"/>
        </w:rPr>
        <w:t>Βελτιστοποίηση πόρων</w:t>
      </w:r>
      <w:r w:rsidRPr="00C56140">
        <w:rPr>
          <w:rFonts w:eastAsia="MS Mincho"/>
          <w:lang w:val="el-GR" w:eastAsia="ja-JP"/>
        </w:rPr>
        <w:t xml:space="preserve">: Η τεχνητή νοημοσύνη μπορεί να βελτιστοποιήσει την κατανομή των πόρων στις προσπάθειες αντιμετώπισης καταστροφών. Λαμβάνοντας υπόψη παράγοντες όπως η πυκνότητα του πληθυσμού, τα τρωτά σημεία των υποδομών και τα δεδομένα σε πραγματικό χρόνο σχετικά με τον αντίκτυπο της καταστροφής, οι αλγόριθμοι </w:t>
      </w:r>
      <w:r w:rsidRPr="00C56140">
        <w:rPr>
          <w:rFonts w:eastAsia="MS Mincho"/>
          <w:lang w:eastAsia="ja-JP"/>
        </w:rPr>
        <w:t>AI</w:t>
      </w:r>
      <w:r w:rsidRPr="00C56140">
        <w:rPr>
          <w:rFonts w:eastAsia="MS Mincho"/>
          <w:lang w:val="el-GR" w:eastAsia="ja-JP"/>
        </w:rPr>
        <w:t xml:space="preserve"> μπορούν να βοηθήσουν τις αρχές να κατανέμουν πιο αποτελεσματικά τις προμήθειες έκτακτης ανάγκης, τις ιατρικές υπηρεσίες και τις ομάδες διάσωσης. Αυτό διασφαλίζει ότι οι πόροι κατανέμονται εκεί όπου χρειάζονται περισσότερο, σώζοντας ζωές και μειώνοντας τον χρόνο απόκρισης.</w:t>
      </w:r>
    </w:p>
    <w:p w14:paraId="4A2320D3" w14:textId="77777777" w:rsidR="001415E6" w:rsidRPr="00C56140" w:rsidRDefault="001415E6" w:rsidP="001415E6">
      <w:pPr>
        <w:spacing w:line="360" w:lineRule="exact"/>
        <w:rPr>
          <w:rFonts w:eastAsia="MS Mincho"/>
          <w:lang w:val="el-GR" w:eastAsia="ja-JP"/>
        </w:rPr>
      </w:pPr>
      <w:r w:rsidRPr="00C56140">
        <w:rPr>
          <w:rFonts w:eastAsia="MS Mincho"/>
          <w:b/>
          <w:bCs/>
          <w:lang w:val="el-GR" w:eastAsia="ja-JP"/>
        </w:rPr>
        <w:t>Εκτίμηση και μετριασμός κινδύνου</w:t>
      </w:r>
      <w:r w:rsidRPr="00C56140">
        <w:rPr>
          <w:rFonts w:eastAsia="MS Mincho"/>
          <w:lang w:val="el-GR" w:eastAsia="ja-JP"/>
        </w:rPr>
        <w:t xml:space="preserve">: Η τεχνητή νοημοσύνη μπορεί να βοηθήσει στην ανάλυση ιστορικών δεδομένων και στον εντοπισμό περιοχών επιρρεπών σε συγκεκριμένους τύπους καταστροφών. Λαμβάνοντας υπόψη παράγοντες όπως τα γεωγραφικά χαρακτηριστικά, τα κλιματικά πρότυπα και τα προηγούμενα περιστατικά, οι αλγόριθμοι </w:t>
      </w:r>
      <w:r w:rsidRPr="00C56140">
        <w:rPr>
          <w:rFonts w:eastAsia="MS Mincho"/>
          <w:lang w:eastAsia="ja-JP"/>
        </w:rPr>
        <w:t>AI</w:t>
      </w:r>
      <w:r w:rsidRPr="00C56140">
        <w:rPr>
          <w:rFonts w:eastAsia="MS Mincho"/>
          <w:lang w:val="el-GR" w:eastAsia="ja-JP"/>
        </w:rPr>
        <w:t xml:space="preserve"> μπορούν να αξιολογήσουν τα επίπεδα κινδύνου και να βοηθήσουν τους πολεοδόμους και τους υπεύθυνους χάραξης πολιτικής να λάβουν τεκμηριωμένες αποφάσεις σχετικά με τη χρήση γης, την ανάπτυξη υποδομών και τις στρατηγικές μετριασμού καταστροφών. Ανάλυση δεδομένων σε πραγματικό χρόνο: Οι αλγόριθμοι </w:t>
      </w:r>
      <w:r w:rsidRPr="00C56140">
        <w:rPr>
          <w:rFonts w:eastAsia="MS Mincho"/>
          <w:lang w:eastAsia="ja-JP"/>
        </w:rPr>
        <w:t>AI</w:t>
      </w:r>
      <w:r w:rsidRPr="00C56140">
        <w:rPr>
          <w:rFonts w:eastAsia="MS Mincho"/>
          <w:lang w:val="el-GR" w:eastAsia="ja-JP"/>
        </w:rPr>
        <w:t xml:space="preserve"> μπορούν να επεξεργαστούν ροές δεδομένων σε πραγματικό χρόνο από διάφορες πηγές, συμπεριλαμβανομένων μετεωρολογικών σταθμών, αισθητήρων και συσκευών απομακρυσμένης παρακολούθησης. Αναλύοντας αυτά τα δεδομένα σε πραγματικό χρόνο, η τεχνητή νοημοσύνη μπορεί να προσφέρει πολύτιμες πληροφορίες σχετικά με τις μεταβαλλόμενες συνθήκες, όπως η άνοδος της στάθμης των υδάτων, η σεισμική δραστηριότητα ή τα μοτίβα ανέμου. Αυτές οι πληροφορίες επιτρέπουν στους </w:t>
      </w:r>
      <w:r w:rsidRPr="00C56140">
        <w:rPr>
          <w:rFonts w:eastAsia="MS Mincho"/>
          <w:lang w:val="el-GR" w:eastAsia="ja-JP"/>
        </w:rPr>
        <w:lastRenderedPageBreak/>
        <w:t>ανταποκριτές έκτακτης ανάγκης να λαμβάνουν τεκμηριωμένες αποφάσεις και να προσαρμόζουν τις στρατηγικές τους καθώς εξελίσσεται η κατάσταση.</w:t>
      </w:r>
    </w:p>
    <w:p w14:paraId="40AF20E2" w14:textId="77777777" w:rsidR="001415E6" w:rsidRPr="00C56140" w:rsidRDefault="001415E6" w:rsidP="001415E6">
      <w:pPr>
        <w:spacing w:line="360" w:lineRule="exact"/>
        <w:rPr>
          <w:rFonts w:eastAsia="MS Mincho"/>
          <w:lang w:val="el-GR" w:eastAsia="ja-JP"/>
        </w:rPr>
      </w:pPr>
      <w:r w:rsidRPr="00C56140">
        <w:rPr>
          <w:rFonts w:eastAsia="MS Mincho"/>
          <w:b/>
          <w:bCs/>
          <w:lang w:val="el-GR" w:eastAsia="ja-JP"/>
        </w:rPr>
        <w:t>Σχεδιασμός εκκένωσης και βελτιστοποίηση διαδρομής</w:t>
      </w:r>
      <w:r w:rsidRPr="00C56140">
        <w:rPr>
          <w:rFonts w:eastAsia="MS Mincho"/>
          <w:lang w:val="el-GR" w:eastAsia="ja-JP"/>
        </w:rPr>
        <w:t xml:space="preserve">: Η τεχνητή νοημοσύνη μπορεί να βοηθήσει στη βελτιστοποίηση των σχεδίων και των διαδρομών εκκένωσης. Λαμβάνοντας υπόψη παράγοντες όπως η πυκνότητα του πληθυσμού, τα οδικά δίκτυα, οι συνθήκες κυκλοφορίας και τα δεδομένα σε πραγματικό χρόνο σχετικά με την εξέλιξη της καταστροφής, οι αλγόριθμοι </w:t>
      </w:r>
      <w:r w:rsidRPr="00C56140">
        <w:rPr>
          <w:rFonts w:eastAsia="MS Mincho"/>
          <w:lang w:eastAsia="ja-JP"/>
        </w:rPr>
        <w:t>AI</w:t>
      </w:r>
      <w:r w:rsidRPr="00C56140">
        <w:rPr>
          <w:rFonts w:eastAsia="MS Mincho"/>
          <w:lang w:val="el-GR" w:eastAsia="ja-JP"/>
        </w:rPr>
        <w:t xml:space="preserve"> μπορούν να δημιουργήσουν αποτελεσματικά σχέδια εκκένωσης. Αυτά τα σχέδια μπορούν να βοηθήσουν τις αρχές να καθορίσουν ζώνες εκκένωσης, να εντοπίσουν κέντρα εκκένωσης και να διαθέσουν πόρους για ασφαλείς και τακτικές εκκενώσεις.</w:t>
      </w:r>
    </w:p>
    <w:p w14:paraId="198D5CF7" w14:textId="77777777" w:rsidR="001415E6" w:rsidRPr="00C56140" w:rsidRDefault="001415E6" w:rsidP="001415E6">
      <w:pPr>
        <w:spacing w:line="360" w:lineRule="exact"/>
        <w:rPr>
          <w:rFonts w:eastAsia="MS Mincho"/>
          <w:lang w:val="el-GR" w:eastAsia="ja-JP"/>
        </w:rPr>
      </w:pPr>
      <w:r w:rsidRPr="00C56140">
        <w:rPr>
          <w:rFonts w:eastAsia="MS Mincho"/>
          <w:b/>
          <w:bCs/>
          <w:lang w:val="el-GR" w:eastAsia="ja-JP"/>
        </w:rPr>
        <w:t>Προσομοίωση και μοντελοποίηση σεναρίων</w:t>
      </w:r>
      <w:r w:rsidRPr="00C56140">
        <w:rPr>
          <w:rFonts w:eastAsia="MS Mincho"/>
          <w:lang w:val="el-GR" w:eastAsia="ja-JP"/>
        </w:rPr>
        <w:t xml:space="preserve">: Η τεχνητή νοημοσύνη μπορεί να προσομοιώσει διάφορα σενάρια καταστροφών για να αξιολογήσει τις πιθανές επιπτώσεις τους στις υποδομές, τις κοινότητες και τα οικοσυστήματα. Με την εκτέλεση προσομοιώσεων που βασίζονται σε διαφορετικές παραμέτρους, οι αλγόριθμοι </w:t>
      </w:r>
      <w:r w:rsidRPr="00C56140">
        <w:rPr>
          <w:rFonts w:eastAsia="MS Mincho"/>
          <w:lang w:eastAsia="ja-JP"/>
        </w:rPr>
        <w:t>AI</w:t>
      </w:r>
      <w:r w:rsidRPr="00C56140">
        <w:rPr>
          <w:rFonts w:eastAsia="MS Mincho"/>
          <w:lang w:val="el-GR" w:eastAsia="ja-JP"/>
        </w:rPr>
        <w:t xml:space="preserve"> μπορούν να βοηθήσουν τους υπεύθυνους χάραξης πολιτικής και τις ομάδες διαχείρισης έκτακτης ανάγκης να αξιολογήσουν την αποτελεσματικότητα των στρατηγικών απόκρισης, να εντοπίσουν τρωτά σημεία και να λάβουν αποφάσεις βάσει δεδομένων για τον μετριασμό των κινδύνων.</w:t>
      </w:r>
    </w:p>
    <w:p w14:paraId="5F34218E" w14:textId="77777777" w:rsidR="001415E6" w:rsidRPr="00C56140" w:rsidRDefault="001415E6" w:rsidP="001415E6">
      <w:pPr>
        <w:spacing w:line="360" w:lineRule="exact"/>
        <w:rPr>
          <w:rFonts w:eastAsia="MS Mincho"/>
          <w:lang w:val="el-GR" w:eastAsia="ja-JP"/>
        </w:rPr>
      </w:pPr>
      <w:r w:rsidRPr="00C56140">
        <w:rPr>
          <w:rFonts w:eastAsia="MS Mincho"/>
          <w:b/>
          <w:bCs/>
          <w:lang w:eastAsia="ja-JP"/>
        </w:rPr>
        <w:t>Drone</w:t>
      </w:r>
      <w:r w:rsidRPr="00C56140">
        <w:rPr>
          <w:rFonts w:eastAsia="MS Mincho"/>
          <w:b/>
          <w:bCs/>
          <w:lang w:val="el-GR" w:eastAsia="ja-JP"/>
        </w:rPr>
        <w:t xml:space="preserve"> και εφαρμογές ρομποτικής</w:t>
      </w:r>
      <w:r w:rsidRPr="00C56140">
        <w:rPr>
          <w:rFonts w:eastAsia="MS Mincho"/>
          <w:lang w:val="el-GR" w:eastAsia="ja-JP"/>
        </w:rPr>
        <w:t xml:space="preserve">: Τα </w:t>
      </w:r>
      <w:r w:rsidRPr="00C56140">
        <w:rPr>
          <w:rFonts w:eastAsia="MS Mincho"/>
          <w:lang w:eastAsia="ja-JP"/>
        </w:rPr>
        <w:t>drones</w:t>
      </w:r>
      <w:r w:rsidRPr="00C56140">
        <w:rPr>
          <w:rFonts w:eastAsia="MS Mincho"/>
          <w:lang w:val="el-GR" w:eastAsia="ja-JP"/>
        </w:rPr>
        <w:t xml:space="preserve"> και τα ρομπότ που λειτουργούν με </w:t>
      </w:r>
      <w:r w:rsidRPr="00C56140">
        <w:rPr>
          <w:rFonts w:eastAsia="MS Mincho"/>
          <w:lang w:eastAsia="ja-JP"/>
        </w:rPr>
        <w:t>AI</w:t>
      </w:r>
      <w:r w:rsidRPr="00C56140">
        <w:rPr>
          <w:rFonts w:eastAsia="MS Mincho"/>
          <w:lang w:val="el-GR" w:eastAsia="ja-JP"/>
        </w:rPr>
        <w:t xml:space="preserve"> μπορούν να αναπτυχθούν σε περιοχές που πλήττονται από καταστροφές για τη συλλογή κρίσιμων πληροφοριών, την αξιολόγηση ζημιών και την υποστήριξη επιχειρήσεων έρευνας και διάσωσης. Τα </w:t>
      </w:r>
      <w:r w:rsidRPr="00C56140">
        <w:rPr>
          <w:rFonts w:eastAsia="MS Mincho"/>
          <w:lang w:eastAsia="ja-JP"/>
        </w:rPr>
        <w:t>drones</w:t>
      </w:r>
      <w:r w:rsidRPr="00C56140">
        <w:rPr>
          <w:rFonts w:eastAsia="MS Mincho"/>
          <w:lang w:val="el-GR" w:eastAsia="ja-JP"/>
        </w:rPr>
        <w:t xml:space="preserve"> που είναι εξοπλισμένα με κάμερες, αισθητήρες και αλγόριθμους </w:t>
      </w:r>
      <w:r w:rsidRPr="00C56140">
        <w:rPr>
          <w:rFonts w:eastAsia="MS Mincho"/>
          <w:lang w:eastAsia="ja-JP"/>
        </w:rPr>
        <w:t>AI</w:t>
      </w:r>
      <w:r w:rsidRPr="00C56140">
        <w:rPr>
          <w:rFonts w:eastAsia="MS Mincho"/>
          <w:lang w:val="el-GR" w:eastAsia="ja-JP"/>
        </w:rPr>
        <w:t xml:space="preserve"> μπορούν να ερευνήσουν γρήγορα μεγάλες περιοχές, να εντοπίσουν επιζώντες και να αναμεταδώσουν δεδομένα σε πραγματικό χρόνο στους ανταποκριτές έκτακτης ανάγκης. Τα ρομπότ μπορούν να βοηθήσουν σε εργασίες όπως η απομάκρυνση συντριμμιών, οι επιθεωρήσεις υποδομής και ο χειρισμός επικίνδυνων υλικών, μειώνοντας την έκθεση του ανθρώπου σε επικίνδυνα περιβάλλοντα.</w:t>
      </w:r>
    </w:p>
    <w:p w14:paraId="6DF83CC5" w14:textId="77777777" w:rsidR="001415E6" w:rsidRPr="00C56140" w:rsidRDefault="001415E6" w:rsidP="001415E6">
      <w:pPr>
        <w:spacing w:line="360" w:lineRule="exact"/>
        <w:rPr>
          <w:rFonts w:eastAsia="MS Mincho"/>
          <w:lang w:val="el-GR" w:eastAsia="ja-JP"/>
        </w:rPr>
      </w:pPr>
      <w:r w:rsidRPr="00C56140">
        <w:rPr>
          <w:rFonts w:eastAsia="MS Mincho"/>
          <w:b/>
          <w:bCs/>
          <w:lang w:val="el-GR" w:eastAsia="ja-JP"/>
        </w:rPr>
        <w:t>Επικοινωνία και υποστήριξη αποφάσεων</w:t>
      </w:r>
      <w:r w:rsidRPr="00C56140">
        <w:rPr>
          <w:rFonts w:eastAsia="MS Mincho"/>
          <w:lang w:val="el-GR" w:eastAsia="ja-JP"/>
        </w:rPr>
        <w:t xml:space="preserve">: Η τεχνητή νοημοσύνη μπορεί να διευκολύνει την αποτελεσματική επικοινωνία και λήψη αποφάσεων κατά την αντιμετώπιση καταστροφών. Οι αλγόριθμοι επεξεργασίας φυσικής γλώσσας μπορούν να αναλύσουν εισερχόμενα μηνύματα, κλήσεις έκτακτης ανάγκης και αναφορές για να εξαγάγουν βασικές πληροφορίες και να δώσουν προτεραιότητα στις ενέργειες απόκρισης. Τα </w:t>
      </w:r>
      <w:r w:rsidRPr="00C56140">
        <w:rPr>
          <w:rFonts w:eastAsia="MS Mincho"/>
          <w:lang w:eastAsia="ja-JP"/>
        </w:rPr>
        <w:t>chatbots</w:t>
      </w:r>
      <w:r w:rsidRPr="00C56140">
        <w:rPr>
          <w:rFonts w:eastAsia="MS Mincho"/>
          <w:lang w:val="el-GR" w:eastAsia="ja-JP"/>
        </w:rPr>
        <w:t xml:space="preserve"> </w:t>
      </w:r>
      <w:r w:rsidRPr="00C56140">
        <w:rPr>
          <w:rFonts w:eastAsia="MS Mincho"/>
          <w:lang w:eastAsia="ja-JP"/>
        </w:rPr>
        <w:t>AI</w:t>
      </w:r>
      <w:r w:rsidRPr="00C56140">
        <w:rPr>
          <w:rFonts w:eastAsia="MS Mincho"/>
          <w:lang w:val="el-GR" w:eastAsia="ja-JP"/>
        </w:rPr>
        <w:t xml:space="preserve"> μπορούν επίσης να παρέχουν αυτοματοποιημένες απαντήσεις σε συχνές ερωτήσεις, καθοδηγώντας τα άτομα που επηρεάζονται σχετικά με τις απαραίτητες προφυλάξεις, τους διαθέσιμους πόρους και τις επαφές έκτακτης ανάγκης.</w:t>
      </w:r>
    </w:p>
    <w:p w14:paraId="674038E4" w14:textId="77777777" w:rsidR="001415E6" w:rsidRPr="00C56140" w:rsidRDefault="001415E6" w:rsidP="001415E6">
      <w:pPr>
        <w:spacing w:line="360" w:lineRule="exact"/>
        <w:rPr>
          <w:rFonts w:eastAsia="MS Mincho"/>
          <w:lang w:val="el-GR" w:eastAsia="ja-JP"/>
        </w:rPr>
      </w:pPr>
      <w:r w:rsidRPr="00C56140">
        <w:rPr>
          <w:rFonts w:eastAsia="MS Mincho"/>
          <w:b/>
          <w:bCs/>
          <w:lang w:val="el-GR" w:eastAsia="ja-JP"/>
        </w:rPr>
        <w:t>Αποκατάσταση και ανασυγκρότηση μετά από καταστροφές</w:t>
      </w:r>
      <w:r w:rsidRPr="00C56140">
        <w:rPr>
          <w:rFonts w:eastAsia="MS Mincho"/>
          <w:lang w:val="el-GR" w:eastAsia="ja-JP"/>
        </w:rPr>
        <w:t xml:space="preserve">: Η τεχνητή νοημοσύνη μπορεί να βοηθήσει στις προσπάθειες αποκατάστασης μετά από καταστροφές αναλύοντας δεδομένα σχετικά με τις ζημιές στις υποδομές και υποστηρίζοντας τον σχεδιασμό ανασυγκρότησης. Οι αλγόριθμοι </w:t>
      </w:r>
      <w:r w:rsidRPr="00C56140">
        <w:rPr>
          <w:rFonts w:eastAsia="MS Mincho"/>
          <w:lang w:eastAsia="ja-JP"/>
        </w:rPr>
        <w:t>AI</w:t>
      </w:r>
      <w:r w:rsidRPr="00C56140">
        <w:rPr>
          <w:rFonts w:eastAsia="MS Mincho"/>
          <w:lang w:val="el-GR" w:eastAsia="ja-JP"/>
        </w:rPr>
        <w:t xml:space="preserve"> μπορούν να αξιολογήσουν τη δομική ακεραιότητα κτιρίων, γεφυρών και άλλων στοιχείων υποδομής, βοηθώντας στην ιεράρχηση των προσπαθειών ανοικοδόμησης. Επιπλέον, η τεχνητή νοημοσύνη </w:t>
      </w:r>
      <w:r w:rsidRPr="00C56140">
        <w:rPr>
          <w:rFonts w:eastAsia="MS Mincho"/>
          <w:lang w:val="el-GR" w:eastAsia="ja-JP"/>
        </w:rPr>
        <w:lastRenderedPageBreak/>
        <w:t xml:space="preserve">μπορεί να συμβάλει στη βελτιστοποίηση της κατανομής πόρων, στη διαχείριση της εφοδιαστικής και στον εξορθολογισμό της διαδικασίας ανοικοδόμησης. </w:t>
      </w:r>
    </w:p>
    <w:p w14:paraId="25D36F40" w14:textId="77777777" w:rsidR="001415E6" w:rsidRPr="00C56140" w:rsidRDefault="001415E6" w:rsidP="001415E6">
      <w:pPr>
        <w:spacing w:line="360" w:lineRule="exact"/>
        <w:rPr>
          <w:rFonts w:eastAsia="MS Mincho"/>
          <w:lang w:val="el-GR" w:eastAsia="ja-JP"/>
        </w:rPr>
      </w:pPr>
      <w:r w:rsidRPr="00C56140">
        <w:rPr>
          <w:rFonts w:eastAsia="MS Mincho"/>
          <w:b/>
          <w:bCs/>
          <w:lang w:val="el-GR" w:eastAsia="ja-JP"/>
        </w:rPr>
        <w:t>Ενοποίηση και συγχώνευση δεδομένων</w:t>
      </w:r>
      <w:r w:rsidRPr="00C56140">
        <w:rPr>
          <w:rFonts w:eastAsia="MS Mincho"/>
          <w:lang w:val="el-GR" w:eastAsia="ja-JP"/>
        </w:rPr>
        <w:t xml:space="preserve">: Η τεχνητή νοημοσύνη μπορεί να διαδραματίσει κρίσιμο ρόλο στην ενσωμάτωση και τη συγχώνευση δεδομένων από πολλαπλές πηγές για την παροχή μιας ολοκληρωμένης επισκόπησης της κατάστασης. Συνδυάζοντας δεδομένα από μετεωρολογικούς σταθμούς, απομακρυσμένους αισθητήρες, ροές κοινωνικών μέσων και άλλες σχετικές πηγές, οι αλγόριθμοι </w:t>
      </w:r>
      <w:r w:rsidRPr="00C56140">
        <w:rPr>
          <w:rFonts w:eastAsia="MS Mincho"/>
          <w:lang w:eastAsia="ja-JP"/>
        </w:rPr>
        <w:t>AI</w:t>
      </w:r>
      <w:r w:rsidRPr="00C56140">
        <w:rPr>
          <w:rFonts w:eastAsia="MS Mincho"/>
          <w:lang w:val="el-GR" w:eastAsia="ja-JP"/>
        </w:rPr>
        <w:t xml:space="preserve"> μπορούν να δημιουργήσουν μια πιο ολιστική κατανόηση των επιπτώσεων της καταστροφής. Αυτά τα ενσωματωμένα δεδομένα μπορούν να βοηθήσουν τους ανταποκριτές έκτακτης ανάγκης και τους υπεύθυνους λήψης αποφάσεων να αξιολογήσουν την κλίμακα του συμβάντος και να κατανείμουν αποτελεσματικά τους πόρους.</w:t>
      </w:r>
    </w:p>
    <w:p w14:paraId="3B5FBDB9" w14:textId="77777777" w:rsidR="001415E6" w:rsidRPr="00C56140" w:rsidRDefault="001415E6" w:rsidP="001415E6">
      <w:pPr>
        <w:spacing w:line="360" w:lineRule="exact"/>
        <w:rPr>
          <w:rFonts w:eastAsia="MS Mincho"/>
          <w:lang w:val="el-GR" w:eastAsia="ja-JP"/>
        </w:rPr>
      </w:pPr>
      <w:r w:rsidRPr="00C56140">
        <w:rPr>
          <w:rFonts w:eastAsia="MS Mincho"/>
          <w:b/>
          <w:bCs/>
          <w:lang w:val="el-GR" w:eastAsia="ja-JP"/>
        </w:rPr>
        <w:t>Μηχανική μάθηση για την εκτίμηση ζημιών</w:t>
      </w:r>
      <w:r w:rsidRPr="00C56140">
        <w:rPr>
          <w:rFonts w:eastAsia="MS Mincho"/>
          <w:lang w:val="el-GR" w:eastAsia="ja-JP"/>
        </w:rPr>
        <w:t>: Οι τεχνικές μηχανικής μάθησης μπορούν να χρησιμοποιηθούν για την ανάλυση εικόνων μετά από καταστροφές και την εκτίμηση της έκτασης των ζημιών σε υποδομές και περιουσίες. Με την εκπαίδευση αλγορίθμων σε επισημασμένα σύνολα δεδομένων εικόνων πριν και μετά την καταστροφή, τα συστήματα τεχνητής νοημοσύνης μπορούν αυτόματα να ανιχνεύσουν και να ταξινομήσουν κατεστραμμένα κτίρια, δρόμους και άλλες κρίσιμες υποδομές. Αυτό επιτρέπει την ταχεία εκτίμηση των ζημιών και βοηθά στην ιεράρχηση των προσπαθειών διάσωσης και αποκατάστασης.</w:t>
      </w:r>
    </w:p>
    <w:p w14:paraId="62FE2305" w14:textId="77777777" w:rsidR="001415E6" w:rsidRPr="00C56140" w:rsidRDefault="001415E6" w:rsidP="001415E6">
      <w:pPr>
        <w:spacing w:line="360" w:lineRule="exact"/>
        <w:rPr>
          <w:rFonts w:eastAsia="MS Mincho"/>
          <w:lang w:val="el-GR" w:eastAsia="ja-JP"/>
        </w:rPr>
      </w:pPr>
      <w:r w:rsidRPr="00C56140">
        <w:rPr>
          <w:rFonts w:eastAsia="MS Mincho"/>
          <w:b/>
          <w:bCs/>
          <w:lang w:val="el-GR" w:eastAsia="ja-JP"/>
        </w:rPr>
        <w:t>Ανάλυση συμπεριφοράς και διαχείριση πλήθους</w:t>
      </w:r>
      <w:r w:rsidRPr="00C56140">
        <w:rPr>
          <w:rFonts w:eastAsia="MS Mincho"/>
          <w:lang w:val="el-GR" w:eastAsia="ja-JP"/>
        </w:rPr>
        <w:t xml:space="preserve">: Οι αλγόριθμοι </w:t>
      </w:r>
      <w:r w:rsidRPr="00C56140">
        <w:rPr>
          <w:rFonts w:eastAsia="MS Mincho"/>
          <w:lang w:eastAsia="ja-JP"/>
        </w:rPr>
        <w:t>AI</w:t>
      </w:r>
      <w:r w:rsidRPr="00C56140">
        <w:rPr>
          <w:rFonts w:eastAsia="MS Mincho"/>
          <w:lang w:val="el-GR" w:eastAsia="ja-JP"/>
        </w:rPr>
        <w:t xml:space="preserve"> μπορούν να αναλύσουν τα πρότυπα ανθρώπινης συμπεριφοράς κατά τη διάρκεια καταστροφών παρακολουθώντας και αναλύοντας δεδομένα από κοινωνικά μέσα, τηλεφωνικές γραμμές έκτακτης ανάγκης και άλλα κανάλια επικοινωνίας. Αυτή η ανάλυση μπορεί να βοηθήσει τους ανταποκριτές έκτακτης ανάγκης να κατανοήσουν τα μοτίβα εκκένωσης, να εντοπίσουν περιοχές υψηλού κινδύνου και να βελτιστοποιήσουν τις στρατηγικές διαχείρισης πλήθους. Προβλέποντας τις κινήσεις και τις συμπεριφορές του πλήθους, η τεχνητή νοημοσύνη μπορεί να βοηθήσει στη διασφάλιση της ασφάλειας και της ευημερίας των πληγέντων πληθυσμών.</w:t>
      </w:r>
    </w:p>
    <w:p w14:paraId="4A92553A" w14:textId="77777777" w:rsidR="001415E6" w:rsidRPr="00C56140" w:rsidRDefault="001415E6" w:rsidP="001415E6">
      <w:pPr>
        <w:spacing w:line="360" w:lineRule="exact"/>
        <w:rPr>
          <w:rFonts w:eastAsia="MS Mincho"/>
          <w:lang w:val="el-GR" w:eastAsia="ja-JP"/>
        </w:rPr>
      </w:pPr>
      <w:r w:rsidRPr="00C56140">
        <w:rPr>
          <w:rFonts w:eastAsia="MS Mincho"/>
          <w:lang w:val="el-GR" w:eastAsia="ja-JP"/>
        </w:rPr>
        <w:t xml:space="preserve">Στο πλαίσιο του έργου, ο Ανάδοχος θα κληθεί να καθορίσει σε συνεργασία με στελέχη του Υ.Κ.Κ.Π.Π. τις συγκεκριμένες αναλύσεις που θα πρέπει να υλοποιηθούν στο πλαίσιο του έργου, ανάλογα με τα διαθέσιμα δεδομένα. Ο καθορισμός των αναλύσεων θα οριστικοποιηθεί στο Παραδοτέο Π2.1 – «Οριστικοποιημένο Τεύχος Ανάλυσης Απαιτήσεων Χρηστών &amp; Λεξικό Δεδομένων» λαμβανόμενων υπόψιν και της τελικής αρχιτεκτονικής του συστήματος, των προτεραιοτήτων και των αναγκών της διοίκησης, της διαθεσιμότητας των δεδομένων και των διαθέσιμων πόρων του υπολογιστικού νέφους. </w:t>
      </w:r>
    </w:p>
    <w:p w14:paraId="6ADC66D0" w14:textId="77777777" w:rsidR="001415E6" w:rsidRPr="00C56140" w:rsidRDefault="001415E6" w:rsidP="001415E6">
      <w:pPr>
        <w:spacing w:line="360" w:lineRule="exact"/>
        <w:rPr>
          <w:rFonts w:eastAsia="SimSun"/>
          <w:b/>
          <w:bCs/>
          <w:szCs w:val="26"/>
          <w:lang w:val="el-GR"/>
        </w:rPr>
      </w:pPr>
    </w:p>
    <w:p w14:paraId="2461241D" w14:textId="77777777" w:rsidR="001415E6" w:rsidRPr="00C56140" w:rsidRDefault="001415E6" w:rsidP="00967A9D">
      <w:pPr>
        <w:pStyle w:val="20"/>
      </w:pPr>
      <w:bookmarkStart w:id="557" w:name="_Toc159939304"/>
      <w:bookmarkStart w:id="558" w:name="_Toc167222898"/>
      <w:r w:rsidRPr="00C56140">
        <w:lastRenderedPageBreak/>
        <w:t>Προδιαγραφές υπηρεσιών έργου</w:t>
      </w:r>
      <w:bookmarkEnd w:id="557"/>
      <w:bookmarkEnd w:id="558"/>
    </w:p>
    <w:p w14:paraId="3DB32B67" w14:textId="77777777" w:rsidR="001415E6" w:rsidRPr="00C56140" w:rsidDel="000A4613" w:rsidRDefault="001415E6" w:rsidP="00967A9D">
      <w:pPr>
        <w:pStyle w:val="30"/>
        <w:tabs>
          <w:tab w:val="num" w:pos="360"/>
        </w:tabs>
        <w:ind w:left="0" w:firstLine="0"/>
      </w:pPr>
      <w:bookmarkStart w:id="559" w:name="_Ref107492655"/>
      <w:bookmarkStart w:id="560" w:name="_Ref107493200"/>
      <w:bookmarkStart w:id="561" w:name="_Ref107493442"/>
      <w:bookmarkStart w:id="562" w:name="_Ref108425767"/>
      <w:bookmarkStart w:id="563" w:name="_Toc110611763"/>
      <w:bookmarkStart w:id="564" w:name="_Toc159939305"/>
      <w:bookmarkStart w:id="565" w:name="_Toc167222899"/>
      <w:r w:rsidRPr="00C56140" w:rsidDel="000A4613">
        <w:t>Υπηρεσίες οργάνωσης και Διαχείρισης Έργου</w:t>
      </w:r>
      <w:bookmarkEnd w:id="559"/>
      <w:bookmarkEnd w:id="560"/>
      <w:bookmarkEnd w:id="561"/>
      <w:bookmarkEnd w:id="562"/>
      <w:bookmarkEnd w:id="563"/>
      <w:bookmarkEnd w:id="564"/>
      <w:bookmarkEnd w:id="565"/>
    </w:p>
    <w:p w14:paraId="1D94D11B" w14:textId="77777777" w:rsidR="001415E6" w:rsidRPr="00C56140" w:rsidDel="000A4613" w:rsidRDefault="001415E6" w:rsidP="001415E6">
      <w:pPr>
        <w:spacing w:line="360" w:lineRule="exact"/>
        <w:rPr>
          <w:lang w:val="el-GR"/>
        </w:rPr>
      </w:pPr>
      <w:r w:rsidRPr="00C56140" w:rsidDel="000A4613">
        <w:rPr>
          <w:lang w:val="el-GR"/>
        </w:rPr>
        <w:t>Στόχος είναι η εκπόνηση και εφαρμογή του Σχεδίου Διαχείρισης καθώς και του αναλυτικού χρονοδιαγράμματος του έργου το οποίο θα αποτελεί το βασικό εγχειρίδιο διαχείρισης του έργου και αποτελεί κείμενο αναφοράς για όλους τους εμπλεκόμενους στο έργο.</w:t>
      </w:r>
    </w:p>
    <w:p w14:paraId="7126C59B" w14:textId="77777777" w:rsidR="001415E6" w:rsidRPr="00C56140" w:rsidRDefault="001415E6" w:rsidP="001415E6">
      <w:pPr>
        <w:rPr>
          <w:lang w:val="el-GR"/>
        </w:rPr>
      </w:pPr>
      <w:r w:rsidRPr="00C56140" w:rsidDel="000A4613">
        <w:rPr>
          <w:lang w:val="el-GR"/>
        </w:rPr>
        <w:t>Κατ’ ελάχιστο, ο Ανάδοχος οφείλει να:</w:t>
      </w:r>
    </w:p>
    <w:p w14:paraId="7777D27A" w14:textId="77777777" w:rsidR="001415E6" w:rsidRPr="00C56140" w:rsidDel="000A4613" w:rsidRDefault="001415E6" w:rsidP="001415E6">
      <w:pPr>
        <w:rPr>
          <w:lang w:val="el-GR"/>
        </w:rPr>
      </w:pPr>
    </w:p>
    <w:p w14:paraId="4AD2863C" w14:textId="77777777" w:rsidR="001415E6" w:rsidRPr="00C56140" w:rsidDel="000A4613" w:rsidRDefault="001415E6" w:rsidP="009E3443">
      <w:pPr>
        <w:pStyle w:val="aff"/>
        <w:numPr>
          <w:ilvl w:val="0"/>
          <w:numId w:val="108"/>
        </w:numPr>
        <w:suppressAutoHyphens w:val="0"/>
        <w:spacing w:after="0" w:line="360" w:lineRule="exact"/>
        <w:contextualSpacing w:val="0"/>
        <w:rPr>
          <w:lang w:val="el-GR"/>
        </w:rPr>
      </w:pPr>
      <w:r w:rsidRPr="00C56140" w:rsidDel="000A4613">
        <w:rPr>
          <w:lang w:val="el-GR"/>
        </w:rPr>
        <w:t>Αναγνωρίσει και να καταγράψει όλες τις φάσεις του Έργου και τα επιμέρους στάδια αυτών.</w:t>
      </w:r>
    </w:p>
    <w:p w14:paraId="097485A4" w14:textId="77777777" w:rsidR="001415E6" w:rsidRPr="00C56140" w:rsidDel="000A4613" w:rsidRDefault="001415E6" w:rsidP="009E3443">
      <w:pPr>
        <w:pStyle w:val="aff"/>
        <w:numPr>
          <w:ilvl w:val="0"/>
          <w:numId w:val="108"/>
        </w:numPr>
        <w:suppressAutoHyphens w:val="0"/>
        <w:spacing w:after="0" w:line="360" w:lineRule="exact"/>
        <w:contextualSpacing w:val="0"/>
        <w:rPr>
          <w:lang w:val="el-GR"/>
        </w:rPr>
      </w:pPr>
      <w:r w:rsidRPr="00C56140" w:rsidDel="000A4613">
        <w:rPr>
          <w:lang w:val="el-GR"/>
        </w:rPr>
        <w:t>Αναγνωρίσει και καταγράψει τους χρόνους υλοποίησης της κάθε φάσης.</w:t>
      </w:r>
    </w:p>
    <w:p w14:paraId="56378FE3" w14:textId="77777777" w:rsidR="001415E6" w:rsidRPr="00C56140" w:rsidDel="000A4613" w:rsidRDefault="001415E6" w:rsidP="009E3443">
      <w:pPr>
        <w:pStyle w:val="aff"/>
        <w:numPr>
          <w:ilvl w:val="0"/>
          <w:numId w:val="108"/>
        </w:numPr>
        <w:suppressAutoHyphens w:val="0"/>
        <w:spacing w:after="0" w:line="360" w:lineRule="exact"/>
        <w:contextualSpacing w:val="0"/>
        <w:rPr>
          <w:lang w:val="el-GR"/>
        </w:rPr>
      </w:pPr>
      <w:r w:rsidRPr="00C56140" w:rsidDel="000A4613">
        <w:rPr>
          <w:lang w:val="el-GR"/>
        </w:rPr>
        <w:t>Καθορίσει με ακρίβεια τις ενέργειες που απαιτούνται και θα εκτελεστούν στο πλαίσιο της κάθε φάσης.</w:t>
      </w:r>
    </w:p>
    <w:p w14:paraId="2C97D0DB" w14:textId="77777777" w:rsidR="001415E6" w:rsidRPr="00C56140" w:rsidDel="000A4613" w:rsidRDefault="001415E6" w:rsidP="009E3443">
      <w:pPr>
        <w:pStyle w:val="aff"/>
        <w:numPr>
          <w:ilvl w:val="0"/>
          <w:numId w:val="108"/>
        </w:numPr>
        <w:suppressAutoHyphens w:val="0"/>
        <w:spacing w:after="0" w:line="360" w:lineRule="exact"/>
        <w:contextualSpacing w:val="0"/>
        <w:rPr>
          <w:lang w:val="el-GR"/>
        </w:rPr>
      </w:pPr>
      <w:r w:rsidRPr="00C56140" w:rsidDel="000A4613">
        <w:rPr>
          <w:lang w:val="el-GR"/>
        </w:rPr>
        <w:t>Περιγράψει το Σχέδιο Υλοποίησης Έργου και εκπονήσει το αναλυτικό χρονοδιάγραμμά του (</w:t>
      </w:r>
      <w:r w:rsidRPr="00C56140" w:rsidDel="000A4613">
        <w:t>Project</w:t>
      </w:r>
      <w:r w:rsidRPr="00C56140" w:rsidDel="000A4613">
        <w:rPr>
          <w:lang w:val="el-GR"/>
        </w:rPr>
        <w:t xml:space="preserve"> </w:t>
      </w:r>
      <w:r w:rsidRPr="00C56140" w:rsidDel="000A4613">
        <w:t>Implementation</w:t>
      </w:r>
      <w:r w:rsidRPr="00C56140" w:rsidDel="000A4613">
        <w:rPr>
          <w:lang w:val="el-GR"/>
        </w:rPr>
        <w:t xml:space="preserve"> </w:t>
      </w:r>
      <w:r w:rsidRPr="00C56140" w:rsidDel="000A4613">
        <w:t>Plan</w:t>
      </w:r>
      <w:r w:rsidRPr="00C56140" w:rsidDel="000A4613">
        <w:rPr>
          <w:lang w:val="el-GR"/>
        </w:rPr>
        <w:t>)</w:t>
      </w:r>
    </w:p>
    <w:p w14:paraId="57342FC8" w14:textId="77777777" w:rsidR="001415E6" w:rsidRPr="00C56140" w:rsidDel="000A4613" w:rsidRDefault="001415E6" w:rsidP="009E3443">
      <w:pPr>
        <w:pStyle w:val="aff"/>
        <w:numPr>
          <w:ilvl w:val="0"/>
          <w:numId w:val="108"/>
        </w:numPr>
        <w:suppressAutoHyphens w:val="0"/>
        <w:spacing w:after="0" w:line="360" w:lineRule="exact"/>
        <w:contextualSpacing w:val="0"/>
        <w:rPr>
          <w:lang w:val="el-GR"/>
        </w:rPr>
      </w:pPr>
      <w:r w:rsidRPr="00C56140" w:rsidDel="000A4613">
        <w:rPr>
          <w:lang w:val="el-GR"/>
        </w:rPr>
        <w:t>Περιγράψει το Σχέδιο Διαχείρισης Ποιότητας Έργου (</w:t>
      </w:r>
      <w:r w:rsidRPr="00C56140" w:rsidDel="000A4613">
        <w:t>Project</w:t>
      </w:r>
      <w:r w:rsidRPr="00C56140" w:rsidDel="000A4613">
        <w:rPr>
          <w:lang w:val="el-GR"/>
        </w:rPr>
        <w:t xml:space="preserve"> </w:t>
      </w:r>
      <w:r w:rsidRPr="00C56140" w:rsidDel="000A4613">
        <w:t>Quality</w:t>
      </w:r>
      <w:r w:rsidRPr="00C56140" w:rsidDel="000A4613">
        <w:rPr>
          <w:lang w:val="el-GR"/>
        </w:rPr>
        <w:t xml:space="preserve"> </w:t>
      </w:r>
      <w:r w:rsidRPr="00C56140" w:rsidDel="000A4613">
        <w:t>Plan</w:t>
      </w:r>
      <w:r w:rsidRPr="00C56140" w:rsidDel="000A4613">
        <w:rPr>
          <w:lang w:val="el-GR"/>
        </w:rPr>
        <w:t xml:space="preserve"> - </w:t>
      </w:r>
      <w:r w:rsidRPr="00C56140" w:rsidDel="000A4613">
        <w:t>PQP</w:t>
      </w:r>
      <w:r w:rsidRPr="00C56140" w:rsidDel="000A4613">
        <w:rPr>
          <w:lang w:val="el-GR"/>
        </w:rPr>
        <w:t>)</w:t>
      </w:r>
    </w:p>
    <w:p w14:paraId="0819FDC7" w14:textId="77777777" w:rsidR="001415E6" w:rsidRPr="00C56140" w:rsidDel="000A4613" w:rsidRDefault="001415E6" w:rsidP="009E3443">
      <w:pPr>
        <w:pStyle w:val="aff"/>
        <w:numPr>
          <w:ilvl w:val="0"/>
          <w:numId w:val="108"/>
        </w:numPr>
        <w:suppressAutoHyphens w:val="0"/>
        <w:spacing w:after="0" w:line="360" w:lineRule="exact"/>
        <w:contextualSpacing w:val="0"/>
        <w:rPr>
          <w:lang w:val="el-GR"/>
        </w:rPr>
      </w:pPr>
      <w:r w:rsidRPr="00C56140" w:rsidDel="000A4613">
        <w:rPr>
          <w:lang w:val="el-GR"/>
        </w:rPr>
        <w:t>Περιγράψει το Σχέδιο Διαχείρισης Κινδύνων Έργου (</w:t>
      </w:r>
      <w:r w:rsidRPr="00C56140" w:rsidDel="000A4613">
        <w:t>Risk</w:t>
      </w:r>
      <w:r w:rsidRPr="00C56140" w:rsidDel="000A4613">
        <w:rPr>
          <w:lang w:val="el-GR"/>
        </w:rPr>
        <w:t xml:space="preserve"> </w:t>
      </w:r>
      <w:r w:rsidRPr="00C56140" w:rsidDel="000A4613">
        <w:t>Management</w:t>
      </w:r>
      <w:r w:rsidRPr="00C56140" w:rsidDel="000A4613">
        <w:rPr>
          <w:lang w:val="el-GR"/>
        </w:rPr>
        <w:t xml:space="preserve"> </w:t>
      </w:r>
      <w:r w:rsidRPr="00C56140" w:rsidDel="000A4613">
        <w:t>Plan</w:t>
      </w:r>
      <w:r w:rsidRPr="00C56140" w:rsidDel="000A4613">
        <w:rPr>
          <w:lang w:val="el-GR"/>
        </w:rPr>
        <w:t>)</w:t>
      </w:r>
    </w:p>
    <w:p w14:paraId="682960E8" w14:textId="77777777" w:rsidR="001415E6" w:rsidRPr="00C56140" w:rsidDel="000A4613" w:rsidRDefault="001415E6" w:rsidP="009E3443">
      <w:pPr>
        <w:pStyle w:val="aff"/>
        <w:numPr>
          <w:ilvl w:val="0"/>
          <w:numId w:val="108"/>
        </w:numPr>
        <w:suppressAutoHyphens w:val="0"/>
        <w:spacing w:after="0" w:line="360" w:lineRule="exact"/>
        <w:contextualSpacing w:val="0"/>
        <w:rPr>
          <w:lang w:val="el-GR"/>
        </w:rPr>
      </w:pPr>
      <w:r w:rsidRPr="00C56140" w:rsidDel="000A4613">
        <w:rPr>
          <w:lang w:val="el-GR"/>
        </w:rPr>
        <w:t>Περιγράψει το Σχέδιο Αντιμετώπισης Κινδύνων Έργου (</w:t>
      </w:r>
      <w:r w:rsidRPr="00C56140" w:rsidDel="000A4613">
        <w:t>Risk</w:t>
      </w:r>
      <w:r w:rsidRPr="00C56140" w:rsidDel="000A4613">
        <w:rPr>
          <w:lang w:val="el-GR"/>
        </w:rPr>
        <w:t xml:space="preserve"> </w:t>
      </w:r>
      <w:r w:rsidRPr="00C56140" w:rsidDel="000A4613">
        <w:t>Mitigation</w:t>
      </w:r>
      <w:r w:rsidRPr="00C56140" w:rsidDel="000A4613">
        <w:rPr>
          <w:lang w:val="el-GR"/>
        </w:rPr>
        <w:t xml:space="preserve"> </w:t>
      </w:r>
      <w:r w:rsidRPr="00C56140" w:rsidDel="000A4613">
        <w:t>Plan</w:t>
      </w:r>
      <w:r w:rsidRPr="00C56140" w:rsidDel="000A4613">
        <w:rPr>
          <w:lang w:val="el-GR"/>
        </w:rPr>
        <w:t>)</w:t>
      </w:r>
    </w:p>
    <w:p w14:paraId="1677852B" w14:textId="77777777" w:rsidR="001415E6" w:rsidRPr="00C56140" w:rsidDel="000A4613" w:rsidRDefault="001415E6" w:rsidP="009E3443">
      <w:pPr>
        <w:pStyle w:val="aff"/>
        <w:numPr>
          <w:ilvl w:val="0"/>
          <w:numId w:val="108"/>
        </w:numPr>
        <w:suppressAutoHyphens w:val="0"/>
        <w:spacing w:after="0" w:line="360" w:lineRule="exact"/>
        <w:contextualSpacing w:val="0"/>
        <w:rPr>
          <w:lang w:val="el-GR"/>
        </w:rPr>
      </w:pPr>
      <w:r w:rsidRPr="00C56140" w:rsidDel="000A4613">
        <w:rPr>
          <w:lang w:val="el-GR"/>
        </w:rPr>
        <w:t>Περιγράψει το Σχέδιο Επικοινωνίας (</w:t>
      </w:r>
      <w:r w:rsidRPr="00C56140" w:rsidDel="000A4613">
        <w:t>Communication</w:t>
      </w:r>
      <w:r w:rsidRPr="00C56140" w:rsidDel="000A4613">
        <w:rPr>
          <w:lang w:val="el-GR"/>
        </w:rPr>
        <w:t xml:space="preserve"> </w:t>
      </w:r>
      <w:r w:rsidRPr="00C56140" w:rsidDel="000A4613">
        <w:t>Plan</w:t>
      </w:r>
      <w:r w:rsidRPr="00C56140" w:rsidDel="000A4613">
        <w:rPr>
          <w:lang w:val="el-GR"/>
        </w:rPr>
        <w:t>)</w:t>
      </w:r>
    </w:p>
    <w:p w14:paraId="023C70C8" w14:textId="77777777" w:rsidR="001415E6" w:rsidRPr="00C56140" w:rsidDel="000A4613" w:rsidRDefault="001415E6" w:rsidP="009E3443">
      <w:pPr>
        <w:pStyle w:val="aff"/>
        <w:numPr>
          <w:ilvl w:val="0"/>
          <w:numId w:val="108"/>
        </w:numPr>
        <w:suppressAutoHyphens w:val="0"/>
        <w:spacing w:after="0" w:line="360" w:lineRule="exact"/>
        <w:contextualSpacing w:val="0"/>
        <w:rPr>
          <w:lang w:val="el-GR"/>
        </w:rPr>
      </w:pPr>
      <w:r w:rsidRPr="00C56140" w:rsidDel="000A4613">
        <w:rPr>
          <w:lang w:val="el-GR"/>
        </w:rPr>
        <w:t>Περιγράψει το Σχέδιο Τεκμηρίωσης (</w:t>
      </w:r>
      <w:r w:rsidRPr="00C56140" w:rsidDel="000A4613">
        <w:t>Documentation</w:t>
      </w:r>
      <w:r w:rsidRPr="00C56140" w:rsidDel="000A4613">
        <w:rPr>
          <w:lang w:val="el-GR"/>
        </w:rPr>
        <w:t xml:space="preserve"> </w:t>
      </w:r>
      <w:r w:rsidRPr="00C56140" w:rsidDel="000A4613">
        <w:t>Plan</w:t>
      </w:r>
      <w:r w:rsidRPr="00C56140" w:rsidDel="000A4613">
        <w:rPr>
          <w:lang w:val="el-GR"/>
        </w:rPr>
        <w:t>)</w:t>
      </w:r>
    </w:p>
    <w:p w14:paraId="63BF57EF" w14:textId="77777777" w:rsidR="001415E6" w:rsidRPr="00C56140" w:rsidDel="000A4613" w:rsidRDefault="001415E6" w:rsidP="009E3443">
      <w:pPr>
        <w:pStyle w:val="aff"/>
        <w:numPr>
          <w:ilvl w:val="0"/>
          <w:numId w:val="108"/>
        </w:numPr>
        <w:suppressAutoHyphens w:val="0"/>
        <w:spacing w:after="0" w:line="360" w:lineRule="exact"/>
        <w:contextualSpacing w:val="0"/>
        <w:rPr>
          <w:lang w:val="el-GR"/>
        </w:rPr>
      </w:pPr>
      <w:r w:rsidRPr="00C56140" w:rsidDel="000A4613">
        <w:rPr>
          <w:lang w:val="el-GR"/>
        </w:rPr>
        <w:t>Περιγράψει το Σχέδιο Διαχείρισης Αλλαγών (</w:t>
      </w:r>
      <w:r w:rsidRPr="00C56140" w:rsidDel="000A4613">
        <w:t>Change</w:t>
      </w:r>
      <w:r w:rsidRPr="00C56140" w:rsidDel="000A4613">
        <w:rPr>
          <w:lang w:val="el-GR"/>
        </w:rPr>
        <w:t xml:space="preserve"> </w:t>
      </w:r>
      <w:r w:rsidRPr="00C56140" w:rsidDel="000A4613">
        <w:t>Management</w:t>
      </w:r>
      <w:r w:rsidRPr="00C56140" w:rsidDel="000A4613">
        <w:rPr>
          <w:lang w:val="el-GR"/>
        </w:rPr>
        <w:t xml:space="preserve"> </w:t>
      </w:r>
      <w:r w:rsidRPr="00C56140" w:rsidDel="000A4613">
        <w:t>Plan</w:t>
      </w:r>
      <w:r w:rsidRPr="00C56140" w:rsidDel="000A4613">
        <w:rPr>
          <w:lang w:val="el-GR"/>
        </w:rPr>
        <w:t>)</w:t>
      </w:r>
    </w:p>
    <w:p w14:paraId="3E9D5D45" w14:textId="77777777" w:rsidR="001415E6" w:rsidRPr="00C56140" w:rsidDel="000A4613" w:rsidRDefault="001415E6" w:rsidP="009E3443">
      <w:pPr>
        <w:pStyle w:val="aff"/>
        <w:numPr>
          <w:ilvl w:val="0"/>
          <w:numId w:val="108"/>
        </w:numPr>
        <w:suppressAutoHyphens w:val="0"/>
        <w:spacing w:after="0" w:line="360" w:lineRule="exact"/>
        <w:contextualSpacing w:val="0"/>
        <w:rPr>
          <w:lang w:val="el-GR"/>
        </w:rPr>
      </w:pPr>
      <w:r w:rsidRPr="00C56140" w:rsidDel="000A4613">
        <w:rPr>
          <w:lang w:val="el-GR"/>
        </w:rPr>
        <w:t>Περιγράψει το Σχέδιο Εκπαίδευσης (</w:t>
      </w:r>
      <w:r w:rsidRPr="00C56140" w:rsidDel="000A4613">
        <w:t>Training</w:t>
      </w:r>
      <w:r w:rsidRPr="00C56140" w:rsidDel="000A4613">
        <w:rPr>
          <w:lang w:val="el-GR"/>
        </w:rPr>
        <w:t xml:space="preserve"> </w:t>
      </w:r>
      <w:r w:rsidRPr="00C56140" w:rsidDel="000A4613">
        <w:t>Plan</w:t>
      </w:r>
      <w:r w:rsidRPr="00C56140" w:rsidDel="000A4613">
        <w:rPr>
          <w:lang w:val="el-GR"/>
        </w:rPr>
        <w:t>) - κατάρτιση πλάνου εκπαίδευσης και τη διενέργεια της εκπαίδευσης</w:t>
      </w:r>
    </w:p>
    <w:p w14:paraId="360FEAB2" w14:textId="77777777" w:rsidR="001415E6" w:rsidRPr="00C56140" w:rsidRDefault="001415E6" w:rsidP="009E3443">
      <w:pPr>
        <w:pStyle w:val="30"/>
        <w:tabs>
          <w:tab w:val="num" w:pos="360"/>
        </w:tabs>
        <w:ind w:left="0" w:firstLine="0"/>
      </w:pPr>
      <w:bookmarkStart w:id="566" w:name="_Toc159939306"/>
      <w:bookmarkStart w:id="567" w:name="_Ref160061765"/>
      <w:bookmarkStart w:id="568" w:name="_Ref160064186"/>
      <w:bookmarkStart w:id="569" w:name="_Toc167222900"/>
      <w:bookmarkStart w:id="570" w:name="_Ref77678506"/>
      <w:bookmarkStart w:id="571" w:name="_Toc110611764"/>
      <w:r w:rsidRPr="00C56140">
        <w:t>Καθορισμός και επικύρωση του πλαισίου Διακυβέρνησης της Πληροφορίας, του απαραίτητου λεξικού δεδομένων</w:t>
      </w:r>
      <w:bookmarkEnd w:id="566"/>
      <w:bookmarkEnd w:id="567"/>
      <w:bookmarkEnd w:id="568"/>
      <w:bookmarkEnd w:id="569"/>
      <w:r w:rsidRPr="00C56140">
        <w:t xml:space="preserve"> </w:t>
      </w:r>
      <w:bookmarkEnd w:id="570"/>
      <w:bookmarkEnd w:id="571"/>
    </w:p>
    <w:p w14:paraId="1BAB8535" w14:textId="77777777" w:rsidR="001415E6" w:rsidRPr="00C56140" w:rsidRDefault="001415E6" w:rsidP="001415E6">
      <w:pPr>
        <w:spacing w:line="360" w:lineRule="exact"/>
        <w:rPr>
          <w:lang w:val="el-GR"/>
        </w:rPr>
      </w:pPr>
      <w:r w:rsidRPr="00C56140">
        <w:rPr>
          <w:lang w:val="el-GR"/>
        </w:rPr>
        <w:t>Οι ζητούμενης υπηρεσίες στοχεύουν στον καθορισμό, στην επικύρωση και στην προτεραιοποίηση των Δεικτών Απόδοσης που χρειάζεται να καταγραφούν, υπολογιστούν και παρουσιαστούν σε κάθε Πυλώνα Διαχείρισης &amp; Ανάλυσης Δεδομένων και των σχετικών υποπεριοχών του, καθώς και το πλαίσιο με το οποίο θα γίνεται η υλοποίηση και η διακυβέρνησή τους. Αναμένεται ότι θα ακολουθηθεί μια ιεραρχική προσέγγιση όπως περιγράφεται στη συνέχεια.</w:t>
      </w:r>
    </w:p>
    <w:p w14:paraId="1E22143A" w14:textId="77777777" w:rsidR="001415E6" w:rsidRPr="00171293" w:rsidRDefault="001415E6" w:rsidP="001415E6">
      <w:pPr>
        <w:spacing w:line="360" w:lineRule="exact"/>
        <w:rPr>
          <w:lang w:val="el-GR"/>
        </w:rPr>
      </w:pPr>
    </w:p>
    <w:p w14:paraId="1C6EC3F9" w14:textId="77777777" w:rsidR="001415E6" w:rsidRPr="00C56140" w:rsidRDefault="001415E6" w:rsidP="001415E6">
      <w:pPr>
        <w:spacing w:line="360" w:lineRule="exact"/>
        <w:rPr>
          <w:b/>
          <w:bCs/>
          <w:lang w:val="el-GR"/>
        </w:rPr>
      </w:pPr>
      <w:r w:rsidRPr="00C56140">
        <w:rPr>
          <w:b/>
          <w:bCs/>
          <w:lang w:val="el-GR"/>
        </w:rPr>
        <w:t xml:space="preserve">Α) Καθορισμός Μετρήσιμων Δεικτών Επίδοσης </w:t>
      </w:r>
    </w:p>
    <w:p w14:paraId="6060E532" w14:textId="77777777" w:rsidR="001415E6" w:rsidRPr="00C56140" w:rsidRDefault="001415E6" w:rsidP="001415E6">
      <w:pPr>
        <w:spacing w:line="360" w:lineRule="exact"/>
        <w:rPr>
          <w:lang w:val="el-GR"/>
        </w:rPr>
      </w:pPr>
      <w:r w:rsidRPr="00C56140">
        <w:rPr>
          <w:lang w:val="el-GR"/>
        </w:rPr>
        <w:t>Τα παρακάτω βήματα θα χρησιμοποιηθούν για τον καθορισμό των Βασικών Δεικτών Απόδοσης (</w:t>
      </w:r>
      <w:r w:rsidRPr="00C56140">
        <w:t>KPIs</w:t>
      </w:r>
      <w:r w:rsidRPr="00C56140">
        <w:rPr>
          <w:lang w:val="el-GR"/>
        </w:rPr>
        <w:t>):</w:t>
      </w:r>
    </w:p>
    <w:p w14:paraId="0045A2C8" w14:textId="77777777" w:rsidR="001415E6" w:rsidRPr="00C56140" w:rsidRDefault="001415E6" w:rsidP="009E3443">
      <w:pPr>
        <w:pStyle w:val="aff"/>
        <w:numPr>
          <w:ilvl w:val="0"/>
          <w:numId w:val="109"/>
        </w:numPr>
        <w:suppressAutoHyphens w:val="0"/>
        <w:spacing w:after="0" w:line="360" w:lineRule="exact"/>
        <w:contextualSpacing w:val="0"/>
        <w:rPr>
          <w:lang w:val="el-GR"/>
        </w:rPr>
      </w:pPr>
      <w:r w:rsidRPr="00C56140">
        <w:rPr>
          <w:lang w:val="el-GR"/>
        </w:rPr>
        <w:t>Καθορισμός και προτεραιοποίηση των απαιτούμενων περιοχών / υποπεριοχών</w:t>
      </w:r>
    </w:p>
    <w:p w14:paraId="0A82908D" w14:textId="77777777" w:rsidR="001415E6" w:rsidRPr="00C56140" w:rsidRDefault="001415E6" w:rsidP="009E3443">
      <w:pPr>
        <w:pStyle w:val="aff"/>
        <w:numPr>
          <w:ilvl w:val="0"/>
          <w:numId w:val="109"/>
        </w:numPr>
        <w:suppressAutoHyphens w:val="0"/>
        <w:spacing w:after="0" w:line="360" w:lineRule="exact"/>
        <w:contextualSpacing w:val="0"/>
        <w:rPr>
          <w:lang w:val="el-GR"/>
        </w:rPr>
      </w:pPr>
      <w:r w:rsidRPr="00C56140">
        <w:rPr>
          <w:lang w:val="el-GR"/>
        </w:rPr>
        <w:t>Αναγνώριση υποψήφιων Δεικτών σε κάθε περιοχή, λαμβάνοντας υπόψη τις ενδεδειγμένες πρακτικές</w:t>
      </w:r>
    </w:p>
    <w:p w14:paraId="4DF0260C" w14:textId="77777777" w:rsidR="001415E6" w:rsidRPr="00C56140" w:rsidRDefault="001415E6" w:rsidP="009E3443">
      <w:pPr>
        <w:pStyle w:val="aff"/>
        <w:numPr>
          <w:ilvl w:val="0"/>
          <w:numId w:val="109"/>
        </w:numPr>
        <w:suppressAutoHyphens w:val="0"/>
        <w:spacing w:after="0" w:line="360" w:lineRule="exact"/>
        <w:contextualSpacing w:val="0"/>
        <w:rPr>
          <w:lang w:val="el-GR"/>
        </w:rPr>
      </w:pPr>
      <w:r w:rsidRPr="00C56140">
        <w:rPr>
          <w:lang w:val="el-GR"/>
        </w:rPr>
        <w:lastRenderedPageBreak/>
        <w:t>Καθορισμός κύριων ενδιαφερομένων και εμπλεκομένων, ενδεικτικά με βάση τα ακόλουθα ερωτήματα: «ποιον αφορά», «γιατί απαιτείται» και «ποια είναι η αξία της πληροφορίας»</w:t>
      </w:r>
    </w:p>
    <w:p w14:paraId="10F084C0" w14:textId="77777777" w:rsidR="001415E6" w:rsidRPr="00C56140" w:rsidRDefault="001415E6" w:rsidP="009E3443">
      <w:pPr>
        <w:pStyle w:val="aff"/>
        <w:numPr>
          <w:ilvl w:val="0"/>
          <w:numId w:val="109"/>
        </w:numPr>
        <w:suppressAutoHyphens w:val="0"/>
        <w:spacing w:after="0" w:line="360" w:lineRule="exact"/>
        <w:contextualSpacing w:val="0"/>
        <w:rPr>
          <w:lang w:val="el-GR"/>
        </w:rPr>
      </w:pPr>
      <w:r w:rsidRPr="00C56140">
        <w:rPr>
          <w:lang w:val="el-GR"/>
        </w:rPr>
        <w:t>Αποσύνθεση του κάθε Δείκτη στα επιμέρους απαιτούμενα δεδομένα και καθορισμός του εάν και κατά πόσο μπορεί να υπολογιστεί, επισημαίνοντας δείκτες που μπορεί να αποκαλύπτουν περιττές ή ευαίσθητες πληροφορίες καθώς και δείκτες χωρίς ξεκάθαρο νόημα.</w:t>
      </w:r>
    </w:p>
    <w:p w14:paraId="7621819A" w14:textId="77777777" w:rsidR="001415E6" w:rsidRPr="00C56140" w:rsidRDefault="001415E6" w:rsidP="001415E6">
      <w:pPr>
        <w:spacing w:line="360" w:lineRule="exact"/>
        <w:rPr>
          <w:lang w:val="el-GR"/>
        </w:rPr>
      </w:pPr>
      <w:r w:rsidRPr="00C56140">
        <w:rPr>
          <w:lang w:val="el-GR"/>
        </w:rPr>
        <w:t>Τα παραπάνω θα πρέπει να προκύψουν μέσα από μια διαδικασία αποδόμησης των επιθυμητών αναφορών και αναλύσεων την οποία ο υποψήφιος ανάδοχος θα πρέπει να περιγράψει στην πρότασή του.</w:t>
      </w:r>
    </w:p>
    <w:p w14:paraId="7E75F890" w14:textId="77777777" w:rsidR="001415E6" w:rsidRPr="00C56140" w:rsidRDefault="001415E6" w:rsidP="001415E6">
      <w:pPr>
        <w:spacing w:line="360" w:lineRule="exact"/>
        <w:rPr>
          <w:lang w:val="el-GR"/>
        </w:rPr>
      </w:pPr>
    </w:p>
    <w:p w14:paraId="0ECDA3D4" w14:textId="77777777" w:rsidR="001415E6" w:rsidRPr="00C56140" w:rsidRDefault="001415E6" w:rsidP="001415E6">
      <w:pPr>
        <w:spacing w:line="360" w:lineRule="exact"/>
        <w:rPr>
          <w:b/>
          <w:bCs/>
          <w:lang w:val="el-GR"/>
        </w:rPr>
      </w:pPr>
      <w:r w:rsidRPr="00C56140">
        <w:rPr>
          <w:b/>
          <w:bCs/>
          <w:lang w:val="el-GR"/>
        </w:rPr>
        <w:t>Β) Λεξικό Δεδομένων</w:t>
      </w:r>
    </w:p>
    <w:p w14:paraId="0212A4B5" w14:textId="77777777" w:rsidR="001415E6" w:rsidRPr="00C56140" w:rsidRDefault="001415E6" w:rsidP="001415E6">
      <w:pPr>
        <w:spacing w:line="360" w:lineRule="exact"/>
        <w:rPr>
          <w:lang w:val="el-GR"/>
        </w:rPr>
      </w:pPr>
      <w:r w:rsidRPr="00C56140">
        <w:rPr>
          <w:lang w:val="el-GR"/>
        </w:rPr>
        <w:t>Οι Δείκτες που έχουν καθοριστεί και απαιτούνται, θα πρέπει να καταγραφούν με τη μορφή ενός Λεξικού δεδομένων εμβαθύνοντας περαιτέρω και εντοπίζοντας τα παρακάτω:</w:t>
      </w:r>
    </w:p>
    <w:p w14:paraId="20455912" w14:textId="77777777" w:rsidR="001415E6" w:rsidRPr="00C56140" w:rsidRDefault="001415E6" w:rsidP="009E3443">
      <w:pPr>
        <w:pStyle w:val="aff"/>
        <w:numPr>
          <w:ilvl w:val="0"/>
          <w:numId w:val="110"/>
        </w:numPr>
        <w:suppressAutoHyphens w:val="0"/>
        <w:spacing w:after="0" w:line="360" w:lineRule="exact"/>
        <w:contextualSpacing w:val="0"/>
        <w:rPr>
          <w:lang w:val="el-GR"/>
        </w:rPr>
      </w:pPr>
      <w:r w:rsidRPr="00C56140">
        <w:rPr>
          <w:lang w:val="el-GR"/>
        </w:rPr>
        <w:t>Συχνότητα με την οποία θα πρέπει να υπολογίζεται και να είναι διαθέσιμος ο κάθε Δείκτης ή σύνολο Δεικτών</w:t>
      </w:r>
    </w:p>
    <w:p w14:paraId="1F76CC8D" w14:textId="77777777" w:rsidR="001415E6" w:rsidRPr="00C56140" w:rsidRDefault="001415E6" w:rsidP="009E3443">
      <w:pPr>
        <w:pStyle w:val="aff"/>
        <w:numPr>
          <w:ilvl w:val="0"/>
          <w:numId w:val="110"/>
        </w:numPr>
        <w:suppressAutoHyphens w:val="0"/>
        <w:spacing w:after="0" w:line="360" w:lineRule="exact"/>
        <w:contextualSpacing w:val="0"/>
      </w:pPr>
      <w:r w:rsidRPr="00C56140">
        <w:t>Τρόπος υπολογισμού</w:t>
      </w:r>
    </w:p>
    <w:p w14:paraId="2B9212DE" w14:textId="77777777" w:rsidR="001415E6" w:rsidRPr="00C56140" w:rsidRDefault="001415E6" w:rsidP="009E3443">
      <w:pPr>
        <w:pStyle w:val="aff"/>
        <w:numPr>
          <w:ilvl w:val="0"/>
          <w:numId w:val="110"/>
        </w:numPr>
        <w:suppressAutoHyphens w:val="0"/>
        <w:spacing w:after="0" w:line="360" w:lineRule="exact"/>
        <w:contextualSpacing w:val="0"/>
        <w:rPr>
          <w:lang w:val="el-GR"/>
        </w:rPr>
      </w:pPr>
      <w:r w:rsidRPr="00C56140">
        <w:rPr>
          <w:lang w:val="el-GR"/>
        </w:rPr>
        <w:t>Διαθεσιμότητα Δεδομένων που απαιτείται (αναμένεται υψηλή) και δυνατότητα παραγωγής τους (συμπεριλαμβανομένων εναλλακτικών προσεγγίσεων όπου κρίνεται απαραίτητο)</w:t>
      </w:r>
    </w:p>
    <w:p w14:paraId="1DEA99BB" w14:textId="77777777" w:rsidR="001415E6" w:rsidRPr="00C56140" w:rsidRDefault="001415E6" w:rsidP="009E3443">
      <w:pPr>
        <w:pStyle w:val="aff"/>
        <w:numPr>
          <w:ilvl w:val="0"/>
          <w:numId w:val="110"/>
        </w:numPr>
        <w:suppressAutoHyphens w:val="0"/>
        <w:spacing w:after="0" w:line="360" w:lineRule="exact"/>
        <w:contextualSpacing w:val="0"/>
      </w:pPr>
      <w:r w:rsidRPr="00C56140">
        <w:t>Προέλευση δεδομένων σε υψηλό επίπεδο</w:t>
      </w:r>
    </w:p>
    <w:p w14:paraId="4C184E8F" w14:textId="77777777" w:rsidR="001415E6" w:rsidRPr="00C56140" w:rsidRDefault="001415E6" w:rsidP="009E3443">
      <w:pPr>
        <w:pStyle w:val="aff"/>
        <w:numPr>
          <w:ilvl w:val="0"/>
          <w:numId w:val="110"/>
        </w:numPr>
        <w:suppressAutoHyphens w:val="0"/>
        <w:spacing w:after="0" w:line="360" w:lineRule="exact"/>
        <w:contextualSpacing w:val="0"/>
      </w:pPr>
      <w:r w:rsidRPr="00C56140">
        <w:t>Πιθανά θέματα ποιότητας δεδομένων</w:t>
      </w:r>
    </w:p>
    <w:p w14:paraId="5B8AA38E" w14:textId="77777777" w:rsidR="001415E6" w:rsidRPr="00C56140" w:rsidRDefault="001415E6" w:rsidP="009E3443">
      <w:pPr>
        <w:pStyle w:val="aff"/>
        <w:numPr>
          <w:ilvl w:val="0"/>
          <w:numId w:val="110"/>
        </w:numPr>
        <w:suppressAutoHyphens w:val="0"/>
        <w:spacing w:after="0" w:line="360" w:lineRule="exact"/>
        <w:contextualSpacing w:val="0"/>
        <w:rPr>
          <w:lang w:val="el-GR"/>
        </w:rPr>
      </w:pPr>
      <w:r w:rsidRPr="00C56140">
        <w:rPr>
          <w:lang w:val="el-GR"/>
        </w:rPr>
        <w:t>Αναγνώριση και σήμανση προσωπικών και ευαίσθητων δεδομένων τα οποία απαιτούν ιδιαίτερο χειρισμό σύμφωνα με τη σχετική νομοθεσία (</w:t>
      </w:r>
      <w:r w:rsidRPr="00C56140">
        <w:t>GDPR</w:t>
      </w:r>
      <w:r w:rsidRPr="00C56140">
        <w:rPr>
          <w:lang w:val="el-GR"/>
        </w:rPr>
        <w:t>)</w:t>
      </w:r>
    </w:p>
    <w:p w14:paraId="70B17618" w14:textId="77777777" w:rsidR="001415E6" w:rsidRPr="00C56140" w:rsidRDefault="001415E6" w:rsidP="009E3443">
      <w:pPr>
        <w:pStyle w:val="aff"/>
        <w:numPr>
          <w:ilvl w:val="0"/>
          <w:numId w:val="110"/>
        </w:numPr>
        <w:suppressAutoHyphens w:val="0"/>
        <w:spacing w:after="0" w:line="360" w:lineRule="exact"/>
        <w:contextualSpacing w:val="0"/>
        <w:rPr>
          <w:lang w:val="el-GR"/>
        </w:rPr>
      </w:pPr>
      <w:r w:rsidRPr="00C56140">
        <w:rPr>
          <w:lang w:val="el-GR"/>
        </w:rPr>
        <w:t>Λοιπές σχετικές πτυχές που πρέπει να ληφθούν υπόψη</w:t>
      </w:r>
    </w:p>
    <w:p w14:paraId="630C6C0E" w14:textId="77777777" w:rsidR="001415E6" w:rsidRPr="00C56140" w:rsidRDefault="001415E6" w:rsidP="001415E6">
      <w:pPr>
        <w:spacing w:line="360" w:lineRule="exact"/>
        <w:rPr>
          <w:lang w:val="el-GR"/>
        </w:rPr>
      </w:pPr>
      <w:r w:rsidRPr="00C56140">
        <w:rPr>
          <w:lang w:val="el-GR"/>
        </w:rPr>
        <w:t>Τα παραπάνω θα πρέπει να προκύψουν μέσα από μια διαδικασία αποτύπωσης των απαιτούμενων ροών δεδομένων που καταλήγει στην χαρτογράφησή τους την οποία ο υποψήφιος ανάδοχος θα πρέπει να περιγράψει στην πρότασή του.</w:t>
      </w:r>
    </w:p>
    <w:p w14:paraId="6E9A404E" w14:textId="77777777" w:rsidR="001415E6" w:rsidRPr="00C56140" w:rsidRDefault="001415E6" w:rsidP="001415E6">
      <w:pPr>
        <w:spacing w:line="360" w:lineRule="exact"/>
        <w:rPr>
          <w:lang w:val="el-GR"/>
        </w:rPr>
      </w:pPr>
    </w:p>
    <w:p w14:paraId="2EA1EDC4" w14:textId="77777777" w:rsidR="001415E6" w:rsidRPr="00C56140" w:rsidRDefault="001415E6" w:rsidP="001415E6">
      <w:pPr>
        <w:spacing w:line="360" w:lineRule="exact"/>
        <w:rPr>
          <w:b/>
          <w:bCs/>
          <w:lang w:val="el-GR"/>
        </w:rPr>
      </w:pPr>
      <w:r w:rsidRPr="00C56140">
        <w:rPr>
          <w:b/>
          <w:bCs/>
          <w:lang w:val="el-GR"/>
        </w:rPr>
        <w:t>Γ) Διακυβέρνηση Δεδομένων</w:t>
      </w:r>
    </w:p>
    <w:p w14:paraId="152B54BE" w14:textId="77777777" w:rsidR="001415E6" w:rsidRPr="00C56140" w:rsidRDefault="001415E6" w:rsidP="001415E6">
      <w:pPr>
        <w:spacing w:line="360" w:lineRule="exact"/>
      </w:pPr>
      <w:r w:rsidRPr="00C56140">
        <w:rPr>
          <w:lang w:val="el-GR"/>
        </w:rPr>
        <w:t xml:space="preserve">Με βάση τις επιχειρηματικές και τεχνικές απαιτήσεις που θα έχουν καθοριστεί προηγουμένως, θα πρέπει να οριστεί το Πλαίσιο Διακυβέρνησης Δεδομένων στη βάση αναγνωρισμένων και δοκιμασμένων προτύπων, αλλά και προσαρμοσμένο στις συγκεκριμένες ανάγκες του Κεντρικού Κόμβου Διαχείρισης και Ανάλυσης πολυδιάστατων Δεδομένων και των χρηστών του, λαμβάνοντας υπόψη για παράδειγμα, τους καθορισμένους δείκτες απόδοσης, τη γραμμογράφηση, τη συχνότητα των δεδομένων και άλλους παράγοντες. Το πλαίσιο θα πρέπει να καλύπτει την απαραίτητη πολιτική δεδομένων και του κανονισμούς, διαδικασίες και μεθόδους λειτουργίας. </w:t>
      </w:r>
      <w:r w:rsidRPr="00C56140">
        <w:t>Θα πρέπει να καλύπτονται οι παρακάτω πτυχές:</w:t>
      </w:r>
    </w:p>
    <w:p w14:paraId="3A5EBD03" w14:textId="77777777" w:rsidR="001415E6" w:rsidRPr="00C56140" w:rsidRDefault="001415E6" w:rsidP="009E3443">
      <w:pPr>
        <w:pStyle w:val="aff"/>
        <w:numPr>
          <w:ilvl w:val="0"/>
          <w:numId w:val="111"/>
        </w:numPr>
        <w:suppressAutoHyphens w:val="0"/>
        <w:spacing w:after="0" w:line="360" w:lineRule="exact"/>
        <w:contextualSpacing w:val="0"/>
      </w:pPr>
      <w:r w:rsidRPr="00C56140">
        <w:lastRenderedPageBreak/>
        <w:t>Παροχή Δεδομένων (Data Provisioning)</w:t>
      </w:r>
    </w:p>
    <w:p w14:paraId="5F85FA93" w14:textId="77777777" w:rsidR="001415E6" w:rsidRPr="00C56140" w:rsidRDefault="001415E6" w:rsidP="009E3443">
      <w:pPr>
        <w:pStyle w:val="aff"/>
        <w:numPr>
          <w:ilvl w:val="0"/>
          <w:numId w:val="111"/>
        </w:numPr>
        <w:suppressAutoHyphens w:val="0"/>
        <w:spacing w:after="0" w:line="360" w:lineRule="exact"/>
        <w:contextualSpacing w:val="0"/>
      </w:pPr>
      <w:r w:rsidRPr="00C56140">
        <w:t>Έλεγχοι και Διαχείριση Ποιότητας Δεδομένων</w:t>
      </w:r>
    </w:p>
    <w:p w14:paraId="31EAB51E" w14:textId="77777777" w:rsidR="001415E6" w:rsidRPr="00C56140" w:rsidRDefault="001415E6" w:rsidP="009E3443">
      <w:pPr>
        <w:pStyle w:val="aff"/>
        <w:numPr>
          <w:ilvl w:val="0"/>
          <w:numId w:val="111"/>
        </w:numPr>
        <w:suppressAutoHyphens w:val="0"/>
        <w:spacing w:after="0" w:line="360" w:lineRule="exact"/>
        <w:contextualSpacing w:val="0"/>
      </w:pPr>
      <w:r w:rsidRPr="00C56140">
        <w:t>Διαχείριση Μεταδεδομένων (Metadata)</w:t>
      </w:r>
    </w:p>
    <w:p w14:paraId="1432FFF7" w14:textId="77777777" w:rsidR="001415E6" w:rsidRPr="00C56140" w:rsidRDefault="001415E6" w:rsidP="009E3443">
      <w:pPr>
        <w:pStyle w:val="aff"/>
        <w:numPr>
          <w:ilvl w:val="0"/>
          <w:numId w:val="111"/>
        </w:numPr>
        <w:suppressAutoHyphens w:val="0"/>
        <w:spacing w:after="0" w:line="360" w:lineRule="exact"/>
        <w:contextualSpacing w:val="0"/>
        <w:rPr>
          <w:lang w:val="el-GR"/>
        </w:rPr>
      </w:pPr>
      <w:r w:rsidRPr="00C56140">
        <w:rPr>
          <w:lang w:val="el-GR"/>
        </w:rPr>
        <w:t>Ασφάλεια Πληροφοριών (συμπεριλαμβανομένης της διαχείρισης ευαίσθητων πληροφοριών)</w:t>
      </w:r>
    </w:p>
    <w:p w14:paraId="039265D3" w14:textId="77777777" w:rsidR="001415E6" w:rsidRPr="00C56140" w:rsidRDefault="001415E6" w:rsidP="009E3443">
      <w:pPr>
        <w:pStyle w:val="aff"/>
        <w:numPr>
          <w:ilvl w:val="0"/>
          <w:numId w:val="111"/>
        </w:numPr>
        <w:suppressAutoHyphens w:val="0"/>
        <w:spacing w:after="0" w:line="360" w:lineRule="exact"/>
        <w:contextualSpacing w:val="0"/>
        <w:rPr>
          <w:lang w:val="el-GR"/>
        </w:rPr>
      </w:pPr>
      <w:r w:rsidRPr="00C56140">
        <w:rPr>
          <w:lang w:val="el-GR"/>
        </w:rPr>
        <w:t>Διαχείριση Αλλαγής &amp; Προβλημάτων (</w:t>
      </w:r>
      <w:r w:rsidRPr="00C56140">
        <w:t>Issue</w:t>
      </w:r>
      <w:r w:rsidRPr="00C56140">
        <w:rPr>
          <w:lang w:val="el-GR"/>
        </w:rPr>
        <w:t xml:space="preserve"> &amp; </w:t>
      </w:r>
      <w:r w:rsidRPr="00C56140">
        <w:t>Change</w:t>
      </w:r>
      <w:r w:rsidRPr="00C56140">
        <w:rPr>
          <w:lang w:val="el-GR"/>
        </w:rPr>
        <w:t xml:space="preserve"> </w:t>
      </w:r>
      <w:r w:rsidRPr="00C56140">
        <w:t>Management</w:t>
      </w:r>
      <w:r w:rsidRPr="00C56140">
        <w:rPr>
          <w:lang w:val="el-GR"/>
        </w:rPr>
        <w:t>)</w:t>
      </w:r>
    </w:p>
    <w:p w14:paraId="225900E2" w14:textId="77777777" w:rsidR="001415E6" w:rsidRPr="00C56140" w:rsidRDefault="001415E6" w:rsidP="001415E6">
      <w:pPr>
        <w:spacing w:line="360" w:lineRule="exact"/>
        <w:rPr>
          <w:lang w:val="el-GR"/>
        </w:rPr>
      </w:pPr>
      <w:r w:rsidRPr="00C56140">
        <w:rPr>
          <w:lang w:val="el-GR"/>
        </w:rPr>
        <w:t>Σημειώνεται πως στο πλαίσιο υλοποίησης του έργου θα ληφθούν υπόψη κατευθυντήριες οδηγίες από τον Κύριο του Έργου.</w:t>
      </w:r>
    </w:p>
    <w:p w14:paraId="4B839E8A" w14:textId="77777777" w:rsidR="001415E6" w:rsidRPr="00C56140" w:rsidRDefault="001415E6" w:rsidP="009E3443">
      <w:pPr>
        <w:pStyle w:val="30"/>
        <w:tabs>
          <w:tab w:val="num" w:pos="360"/>
        </w:tabs>
        <w:ind w:left="0" w:firstLine="0"/>
      </w:pPr>
      <w:bookmarkStart w:id="572" w:name="_Ref78474338"/>
      <w:bookmarkStart w:id="573" w:name="_Toc110611765"/>
      <w:bookmarkStart w:id="574" w:name="_Toc159939307"/>
      <w:bookmarkStart w:id="575" w:name="_Toc167222901"/>
      <w:r w:rsidRPr="00C56140">
        <w:t>Σχεδιασμός βέλτιστης Αρχιτεκτονικής και καθορισμός Σημείων Διασύνδεσης (Integration) με τις Πηγές Δεδομένων</w:t>
      </w:r>
      <w:bookmarkEnd w:id="572"/>
      <w:bookmarkEnd w:id="573"/>
      <w:bookmarkEnd w:id="574"/>
      <w:bookmarkEnd w:id="575"/>
    </w:p>
    <w:p w14:paraId="1365F611" w14:textId="77777777" w:rsidR="001415E6" w:rsidRPr="00C56140" w:rsidRDefault="001415E6" w:rsidP="001415E6">
      <w:pPr>
        <w:spacing w:line="360" w:lineRule="exact"/>
        <w:rPr>
          <w:lang w:val="el-GR"/>
        </w:rPr>
      </w:pPr>
      <w:r w:rsidRPr="00C56140">
        <w:rPr>
          <w:lang w:val="el-GR"/>
        </w:rPr>
        <w:t>Λαμβάνοντας υπόψη τις συνολικές απαιτήσεις και ακολουθώντας το πλαίσιο που έχει οριστεί για τη διακυβέρνηση, θα πρέπει να οριστεί ο κατάλληλος αρχιτεκτονικός σχεδιασμός με στόχο να καλυφθούν στον απαραίτητο βαθμό όλα τα σημεία διασύνδεσης που απαιτούνται για την (1) συλλογή, (2) διαχείριση, και (3) κοινοποίηση της απαραίτητης πληροφορίας.</w:t>
      </w:r>
    </w:p>
    <w:p w14:paraId="499DAD29" w14:textId="77777777" w:rsidR="001415E6" w:rsidRPr="00C56140" w:rsidRDefault="001415E6" w:rsidP="001415E6">
      <w:pPr>
        <w:spacing w:line="360" w:lineRule="exact"/>
      </w:pPr>
      <w:r w:rsidRPr="00C56140">
        <w:rPr>
          <w:lang w:val="el-GR"/>
        </w:rPr>
        <w:t xml:space="preserve">Προκειμένου να επιτευχθεί με επιτυχία ο ανωτέρω στόχος ο ανάδοχος θα πρέπει αρχικά να προτείνει στην πρότασή του ένα εννοιολογικό πλαίσιο το οποίο θα αναγνωρίζει όλες τις πιθανές συνιστώσες του συστήματος, τον σκοπό τους, και τις βασικές απαιτήσεις τους. </w:t>
      </w:r>
      <w:r w:rsidRPr="00C56140">
        <w:t>Κατ’ ελάχιστο ένα τέτοιο πλαίσιο θα πρέπει να περιλαμβάνει:</w:t>
      </w:r>
    </w:p>
    <w:p w14:paraId="4108E692" w14:textId="77777777" w:rsidR="001415E6" w:rsidRPr="00C56140" w:rsidRDefault="001415E6" w:rsidP="009E3443">
      <w:pPr>
        <w:pStyle w:val="aff"/>
        <w:numPr>
          <w:ilvl w:val="0"/>
          <w:numId w:val="112"/>
        </w:numPr>
        <w:suppressAutoHyphens w:val="0"/>
        <w:spacing w:after="0" w:line="360" w:lineRule="exact"/>
        <w:contextualSpacing w:val="0"/>
        <w:rPr>
          <w:lang w:val="el-GR"/>
        </w:rPr>
      </w:pPr>
      <w:r w:rsidRPr="00C56140">
        <w:rPr>
          <w:lang w:val="el-GR"/>
        </w:rPr>
        <w:t>την αρχιτεκτονική των δεδομένων (λογικό/ φυσικό μοντέλο δεδομένων, πρότυπα υλοποίησης, κτλ.)</w:t>
      </w:r>
    </w:p>
    <w:p w14:paraId="0D823F5E" w14:textId="77777777" w:rsidR="001415E6" w:rsidRPr="00C56140" w:rsidRDefault="001415E6" w:rsidP="009E3443">
      <w:pPr>
        <w:pStyle w:val="aff"/>
        <w:numPr>
          <w:ilvl w:val="0"/>
          <w:numId w:val="112"/>
        </w:numPr>
        <w:suppressAutoHyphens w:val="0"/>
        <w:spacing w:after="0" w:line="360" w:lineRule="exact"/>
        <w:contextualSpacing w:val="0"/>
        <w:rPr>
          <w:lang w:val="el-GR"/>
        </w:rPr>
      </w:pPr>
      <w:r w:rsidRPr="00C56140">
        <w:rPr>
          <w:lang w:val="el-GR"/>
        </w:rPr>
        <w:t>την διαχείριση των δεδομένων (</w:t>
      </w:r>
      <w:r w:rsidRPr="00C56140">
        <w:t>Data</w:t>
      </w:r>
      <w:r w:rsidRPr="00C56140">
        <w:rPr>
          <w:lang w:val="el-GR"/>
        </w:rPr>
        <w:t xml:space="preserve"> </w:t>
      </w:r>
      <w:r w:rsidRPr="00C56140">
        <w:t>Warehouse</w:t>
      </w:r>
      <w:r w:rsidRPr="00C56140">
        <w:rPr>
          <w:lang w:val="el-GR"/>
        </w:rPr>
        <w:t xml:space="preserve">, </w:t>
      </w:r>
      <w:r w:rsidRPr="00C56140">
        <w:t>Data</w:t>
      </w:r>
      <w:r w:rsidRPr="00C56140">
        <w:rPr>
          <w:lang w:val="el-GR"/>
        </w:rPr>
        <w:t xml:space="preserve"> </w:t>
      </w:r>
      <w:r w:rsidRPr="00C56140">
        <w:t>Lake</w:t>
      </w:r>
      <w:r w:rsidRPr="00C56140">
        <w:rPr>
          <w:lang w:val="el-GR"/>
        </w:rPr>
        <w:t xml:space="preserve">, </w:t>
      </w:r>
      <w:r w:rsidRPr="00C56140">
        <w:t>Metadata</w:t>
      </w:r>
      <w:r w:rsidRPr="00C56140">
        <w:rPr>
          <w:lang w:val="el-GR"/>
        </w:rPr>
        <w:t>, κτλ.)</w:t>
      </w:r>
    </w:p>
    <w:p w14:paraId="58C5A1D5" w14:textId="77777777" w:rsidR="001415E6" w:rsidRPr="00C56140" w:rsidRDefault="001415E6" w:rsidP="009E3443">
      <w:pPr>
        <w:pStyle w:val="aff"/>
        <w:numPr>
          <w:ilvl w:val="0"/>
          <w:numId w:val="112"/>
        </w:numPr>
        <w:suppressAutoHyphens w:val="0"/>
        <w:spacing w:after="0" w:line="360" w:lineRule="exact"/>
        <w:contextualSpacing w:val="0"/>
        <w:rPr>
          <w:lang w:val="el-GR"/>
        </w:rPr>
      </w:pPr>
      <w:r w:rsidRPr="00C56140">
        <w:rPr>
          <w:lang w:val="el-GR"/>
        </w:rPr>
        <w:t>την χρήση των δεδομένων (Αναφορές, Αναλύσεις)</w:t>
      </w:r>
    </w:p>
    <w:p w14:paraId="30DE5A6C" w14:textId="77777777" w:rsidR="001415E6" w:rsidRPr="00C56140" w:rsidRDefault="001415E6" w:rsidP="009E3443">
      <w:pPr>
        <w:pStyle w:val="aff"/>
        <w:numPr>
          <w:ilvl w:val="0"/>
          <w:numId w:val="112"/>
        </w:numPr>
        <w:suppressAutoHyphens w:val="0"/>
        <w:spacing w:after="0" w:line="360" w:lineRule="exact"/>
        <w:contextualSpacing w:val="0"/>
        <w:rPr>
          <w:lang w:val="el-GR"/>
        </w:rPr>
      </w:pPr>
      <w:r w:rsidRPr="00C56140">
        <w:rPr>
          <w:lang w:val="el-GR"/>
        </w:rPr>
        <w:t xml:space="preserve">την ποιότητα των δεδομένων (έλεγχοι, </w:t>
      </w:r>
      <w:r w:rsidRPr="00C56140">
        <w:t>profiling</w:t>
      </w:r>
      <w:r w:rsidRPr="00C56140">
        <w:rPr>
          <w:lang w:val="el-GR"/>
        </w:rPr>
        <w:t>, κτλ.)</w:t>
      </w:r>
    </w:p>
    <w:p w14:paraId="5D3FA63E" w14:textId="77777777" w:rsidR="001415E6" w:rsidRPr="00C56140" w:rsidRDefault="001415E6" w:rsidP="001415E6">
      <w:pPr>
        <w:spacing w:line="360" w:lineRule="exact"/>
        <w:rPr>
          <w:lang w:val="el-GR"/>
        </w:rPr>
      </w:pPr>
      <w:r w:rsidRPr="00C56140">
        <w:rPr>
          <w:lang w:val="el-GR"/>
        </w:rPr>
        <w:t xml:space="preserve">Στη βάση του ανωτέρω πλαισίου, θα πρέπει να οριστούν τα κατάλληλα εργαλεία και δομικά στοιχεία της λύσης καθώς και οι συνδέσεις μεταξύ τους, με απώτερο στόχο να καλυφθούν οι λειτουργικές προδιαγραφές με αποδοτικό τρόπο. Τα δομικά στοιχεία θα πρέπει να διαχωριστούν σε κύρια (πχ. απαιτούνται για να τη βασική λειτουργία) και υποστηρικτικά (πχ. είναι προαιρετικά και εμπλουτίζουν ή προσθέτουν λειτουργικότητες) και να καλύπτουν το αντικείμενο του έργου. </w:t>
      </w:r>
    </w:p>
    <w:p w14:paraId="6DD97D86" w14:textId="10884307" w:rsidR="001415E6" w:rsidRPr="00C56140" w:rsidRDefault="001415E6" w:rsidP="001415E6">
      <w:pPr>
        <w:spacing w:line="360" w:lineRule="exact"/>
        <w:rPr>
          <w:lang w:val="el-GR"/>
        </w:rPr>
      </w:pPr>
      <w:r w:rsidRPr="00C56140">
        <w:rPr>
          <w:lang w:val="el-GR"/>
        </w:rPr>
        <w:t xml:space="preserve">Σημειώνεται πως οι υποψήφιοι Ανάδοχοι καλούνται να συμπεριλάβουν την προτεινόμενη αρχιτεκτονική στο πλαίσιο της προσφοράς τους και στη φάση αυτή θα γίνει ο τελικός σχεδιασμός και επιβεβαίωση της αρχιτεκτονικής λαμβάνοντας υπόψη και τα αποτελέσματα της προηγούμενης φάσης (βλ. παράγραφο </w:t>
      </w:r>
      <w:r w:rsidR="00A96194">
        <w:rPr>
          <w:lang w:val="el-GR"/>
        </w:rPr>
        <w:t>3</w:t>
      </w:r>
      <w:r w:rsidRPr="00C56140">
        <w:rPr>
          <w:lang w:val="el-GR"/>
        </w:rPr>
        <w:t xml:space="preserve">.2.2). </w:t>
      </w:r>
    </w:p>
    <w:p w14:paraId="4BB17830" w14:textId="77777777" w:rsidR="001415E6" w:rsidRPr="00C56140" w:rsidRDefault="001415E6" w:rsidP="001415E6">
      <w:pPr>
        <w:spacing w:line="360" w:lineRule="exact"/>
        <w:rPr>
          <w:lang w:val="el-GR"/>
        </w:rPr>
      </w:pPr>
    </w:p>
    <w:p w14:paraId="725CA2AD" w14:textId="77777777" w:rsidR="001415E6" w:rsidRPr="00C56140" w:rsidRDefault="001415E6" w:rsidP="009E3443">
      <w:pPr>
        <w:pStyle w:val="30"/>
        <w:tabs>
          <w:tab w:val="num" w:pos="360"/>
        </w:tabs>
        <w:ind w:left="0" w:firstLine="0"/>
      </w:pPr>
      <w:bookmarkStart w:id="576" w:name="_Ref77884919"/>
      <w:bookmarkStart w:id="577" w:name="_Ref108428175"/>
      <w:bookmarkStart w:id="578" w:name="_Toc110611766"/>
      <w:bookmarkStart w:id="579" w:name="_Toc159939308"/>
      <w:bookmarkStart w:id="580" w:name="_Toc167222902"/>
      <w:r w:rsidRPr="00C56140">
        <w:t>Εκπόνηση Μελέτης Ασφάλειας</w:t>
      </w:r>
      <w:bookmarkEnd w:id="576"/>
      <w:r w:rsidRPr="00C56140">
        <w:t xml:space="preserve"> &amp; Αντίκτυπου στην Προστασία Δεδομένων</w:t>
      </w:r>
      <w:bookmarkEnd w:id="577"/>
      <w:bookmarkEnd w:id="578"/>
      <w:bookmarkEnd w:id="579"/>
      <w:bookmarkEnd w:id="580"/>
    </w:p>
    <w:p w14:paraId="66D9AD7F" w14:textId="77777777" w:rsidR="001415E6" w:rsidRPr="00C56140" w:rsidRDefault="001415E6" w:rsidP="001415E6">
      <w:pPr>
        <w:spacing w:line="360" w:lineRule="exact"/>
        <w:rPr>
          <w:lang w:val="el-GR"/>
        </w:rPr>
      </w:pPr>
      <w:r w:rsidRPr="00C56140">
        <w:rPr>
          <w:lang w:val="el-GR"/>
        </w:rPr>
        <w:t xml:space="preserve">Αφού αποφασιστεί ο σχεδιασμός της τεχνολογικής λύσης, απαιτείται η διενέργεια Μελέτης Ασφάλειας από εξειδικευμένο προσωπικό του Αναδόχου με αποδεδειγμένη εμπειρία σε ανάλογες μελέτες σε </w:t>
      </w:r>
      <w:r w:rsidRPr="00C56140">
        <w:rPr>
          <w:lang w:val="el-GR"/>
        </w:rPr>
        <w:lastRenderedPageBreak/>
        <w:t>αντίστοιχης κρισιμότητας ασφάλειας έργα. Η μελέτη αυτή θα πρέπει κατ’ ελάχιστο να περιλαμβάνει τα εξής βήματα:</w:t>
      </w:r>
    </w:p>
    <w:p w14:paraId="47E1DBA5"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t>Δημιουργία καταλόγου Πληροφοριακών Αγαθών και απόδοση σε αρμόδιους Ιδιοκτήτες μετά την ένταξη σε παραγωγική λειτουργία.</w:t>
      </w:r>
    </w:p>
    <w:p w14:paraId="3EB4221B"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t>Αξιολόγηση Επιχειρησιακών Επιπτώσεων (</w:t>
      </w:r>
      <w:r w:rsidRPr="00C56140">
        <w:t>BIA</w:t>
      </w:r>
      <w:r w:rsidRPr="00C56140">
        <w:rPr>
          <w:lang w:val="el-GR"/>
        </w:rPr>
        <w:t xml:space="preserve">) προκειμένου να δημιουργηθεί αναλυτικός κατάλογος της αξίας των Αγαθών (ως προς την απώλεια </w:t>
      </w:r>
      <w:r w:rsidRPr="00C56140">
        <w:t>Confidentiality</w:t>
      </w:r>
      <w:r w:rsidRPr="00C56140">
        <w:rPr>
          <w:lang w:val="el-GR"/>
        </w:rPr>
        <w:t>/</w:t>
      </w:r>
      <w:r w:rsidRPr="00C56140">
        <w:t>Integrity</w:t>
      </w:r>
      <w:r w:rsidRPr="00C56140">
        <w:rPr>
          <w:lang w:val="el-GR"/>
        </w:rPr>
        <w:t>/</w:t>
      </w:r>
      <w:r w:rsidRPr="00C56140">
        <w:t>Availability</w:t>
      </w:r>
      <w:r w:rsidRPr="00C56140">
        <w:rPr>
          <w:lang w:val="el-GR"/>
        </w:rPr>
        <w:t>).</w:t>
      </w:r>
    </w:p>
    <w:p w14:paraId="1F8D457F"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t>Διαβάθμιση των Αγαθών σύμφωνα με τις σχετικές διαδικασίες και το σχήμα διαβάθμισης εμπιστευτικότητας του ΠΑΠΣ-ΥΠΟΙΚ (Δημόσιο, Περιορισμένης Χρήσης, Εμπιστευτικό).</w:t>
      </w:r>
    </w:p>
    <w:p w14:paraId="09AFCAE5"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t xml:space="preserve">Διενέργεια Αξιολόγησης Απειλών, Ευπαθειών και Κινδύνων σύμφωνα με αναγνωρισμένη μεθοδολογία, ομότιμη αυτής του προτύπου </w:t>
      </w:r>
      <w:r w:rsidRPr="00C56140">
        <w:t>ISO</w:t>
      </w:r>
      <w:r w:rsidRPr="00C56140">
        <w:rPr>
          <w:lang w:val="el-GR"/>
        </w:rPr>
        <w:t xml:space="preserve"> 27005:2013.</w:t>
      </w:r>
    </w:p>
    <w:p w14:paraId="380757AF"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t>Κατάρτιση Σχεδίου Ασφάλειας με όλα τα προτεινόμενα μέτρα για την αντιμετώπιση των κινδύνων με βάση την ως ανωτέρω αξιολόγηση κινδύνων τηρώντας την αρχή της αναλογικότητας καθώς και εξισορρόπηση κόστους-οφέλους. Στο Σχέδιο Ασφαλείας Πληροφοριακού Συστήματος θα περιλαμβάνονται τουλάχιστον τα ακόλουθα:</w:t>
      </w:r>
    </w:p>
    <w:p w14:paraId="0CBB99A9" w14:textId="77777777" w:rsidR="001415E6" w:rsidRPr="00C56140" w:rsidRDefault="001415E6" w:rsidP="009E3443">
      <w:pPr>
        <w:pStyle w:val="aff"/>
        <w:numPr>
          <w:ilvl w:val="2"/>
          <w:numId w:val="114"/>
        </w:numPr>
        <w:suppressAutoHyphens w:val="0"/>
        <w:spacing w:after="0" w:line="360" w:lineRule="exact"/>
        <w:contextualSpacing w:val="0"/>
      </w:pPr>
      <w:r w:rsidRPr="00C56140">
        <w:t>Περιγραφή του πληροφοριακού συστήματος</w:t>
      </w:r>
    </w:p>
    <w:p w14:paraId="1402AE02" w14:textId="77777777" w:rsidR="001415E6" w:rsidRPr="00C56140" w:rsidRDefault="001415E6" w:rsidP="009E3443">
      <w:pPr>
        <w:pStyle w:val="aff"/>
        <w:numPr>
          <w:ilvl w:val="2"/>
          <w:numId w:val="114"/>
        </w:numPr>
        <w:suppressAutoHyphens w:val="0"/>
        <w:spacing w:after="0" w:line="360" w:lineRule="exact"/>
        <w:contextualSpacing w:val="0"/>
        <w:rPr>
          <w:lang w:val="el-GR"/>
        </w:rPr>
      </w:pPr>
      <w:r w:rsidRPr="00C56140">
        <w:rPr>
          <w:lang w:val="el-GR"/>
        </w:rPr>
        <w:t>Μέτρα ασφαλείας που εφαρμόζονται σε σχέση με τους κινδύνους που διαπιστώνονται.</w:t>
      </w:r>
    </w:p>
    <w:p w14:paraId="45DA2C63" w14:textId="77777777" w:rsidR="001415E6" w:rsidRPr="00C56140" w:rsidRDefault="001415E6" w:rsidP="009E3443">
      <w:pPr>
        <w:pStyle w:val="aff"/>
        <w:numPr>
          <w:ilvl w:val="2"/>
          <w:numId w:val="114"/>
        </w:numPr>
        <w:suppressAutoHyphens w:val="0"/>
        <w:spacing w:after="0" w:line="360" w:lineRule="exact"/>
        <w:contextualSpacing w:val="0"/>
      </w:pPr>
      <w:r w:rsidRPr="00C56140">
        <w:t>Ρόλοι &amp;Αρμοδιότητες εμπλεκόμενου προσωπικού</w:t>
      </w:r>
    </w:p>
    <w:p w14:paraId="5DE5AB81"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t>Μελέτη Ιδιωτικότητας - Συμμόρφωση με Γενικό Κανονισμό Προστασίας Προσωπικών Δεδομένων (</w:t>
      </w:r>
      <w:r w:rsidRPr="00C56140">
        <w:t>GDPR</w:t>
      </w:r>
      <w:r w:rsidRPr="00C56140">
        <w:rPr>
          <w:lang w:val="el-GR"/>
        </w:rPr>
        <w:t xml:space="preserve">) </w:t>
      </w:r>
    </w:p>
    <w:p w14:paraId="4EF15006" w14:textId="77777777" w:rsidR="001415E6" w:rsidRPr="00C56140" w:rsidRDefault="001415E6" w:rsidP="009E3443">
      <w:pPr>
        <w:pStyle w:val="aff"/>
        <w:numPr>
          <w:ilvl w:val="2"/>
          <w:numId w:val="114"/>
        </w:numPr>
        <w:suppressAutoHyphens w:val="0"/>
        <w:spacing w:after="0" w:line="360" w:lineRule="exact"/>
        <w:contextualSpacing w:val="0"/>
        <w:rPr>
          <w:lang w:val="el-GR"/>
        </w:rPr>
      </w:pPr>
      <w:r w:rsidRPr="00C56140">
        <w:rPr>
          <w:lang w:val="el-GR"/>
        </w:rPr>
        <w:t>Πολιτικές και Διαδικασίες Προσωπικών Δεδομένων (π.χ. δικαιώματα φυσικών προσώπων),</w:t>
      </w:r>
    </w:p>
    <w:p w14:paraId="1A97E00E" w14:textId="77777777" w:rsidR="001415E6" w:rsidRPr="00C56140" w:rsidRDefault="001415E6" w:rsidP="009E3443">
      <w:pPr>
        <w:pStyle w:val="aff"/>
        <w:numPr>
          <w:ilvl w:val="2"/>
          <w:numId w:val="114"/>
        </w:numPr>
        <w:suppressAutoHyphens w:val="0"/>
        <w:spacing w:after="0" w:line="360" w:lineRule="exact"/>
        <w:contextualSpacing w:val="0"/>
      </w:pPr>
      <w:r w:rsidRPr="00C56140">
        <w:t>Data Flow Map</w:t>
      </w:r>
    </w:p>
    <w:p w14:paraId="4F7B45D0" w14:textId="77777777" w:rsidR="001415E6" w:rsidRPr="00C56140" w:rsidRDefault="001415E6" w:rsidP="009E3443">
      <w:pPr>
        <w:pStyle w:val="aff"/>
        <w:numPr>
          <w:ilvl w:val="2"/>
          <w:numId w:val="114"/>
        </w:numPr>
        <w:suppressAutoHyphens w:val="0"/>
        <w:spacing w:after="0" w:line="360" w:lineRule="exact"/>
        <w:contextualSpacing w:val="0"/>
        <w:rPr>
          <w:lang w:val="en-US"/>
        </w:rPr>
      </w:pPr>
      <w:r w:rsidRPr="00C56140">
        <w:rPr>
          <w:lang w:val="en-US"/>
        </w:rPr>
        <w:t>Privacy by desing, privacy by default</w:t>
      </w:r>
    </w:p>
    <w:p w14:paraId="47321667" w14:textId="77777777" w:rsidR="001415E6" w:rsidRPr="00C56140" w:rsidRDefault="001415E6" w:rsidP="009E3443">
      <w:pPr>
        <w:pStyle w:val="aff"/>
        <w:numPr>
          <w:ilvl w:val="2"/>
          <w:numId w:val="114"/>
        </w:numPr>
        <w:suppressAutoHyphens w:val="0"/>
        <w:spacing w:after="0" w:line="360" w:lineRule="exact"/>
        <w:contextualSpacing w:val="0"/>
        <w:rPr>
          <w:lang w:val="el-GR"/>
        </w:rPr>
      </w:pPr>
      <w:r w:rsidRPr="00C56140">
        <w:t>Data</w:t>
      </w:r>
      <w:r w:rsidRPr="00C56140">
        <w:rPr>
          <w:lang w:val="el-GR"/>
        </w:rPr>
        <w:t xml:space="preserve"> </w:t>
      </w:r>
      <w:r w:rsidRPr="00C56140">
        <w:t>Protection</w:t>
      </w:r>
      <w:r w:rsidRPr="00C56140">
        <w:rPr>
          <w:lang w:val="el-GR"/>
        </w:rPr>
        <w:t xml:space="preserve"> </w:t>
      </w:r>
      <w:r w:rsidRPr="00C56140">
        <w:t>Impact</w:t>
      </w:r>
      <w:r w:rsidRPr="00C56140">
        <w:rPr>
          <w:lang w:val="el-GR"/>
        </w:rPr>
        <w:t xml:space="preserve"> </w:t>
      </w:r>
      <w:r w:rsidRPr="00C56140">
        <w:t>Assessment</w:t>
      </w:r>
      <w:r w:rsidRPr="00C56140">
        <w:rPr>
          <w:lang w:val="el-GR"/>
        </w:rPr>
        <w:t xml:space="preserve"> (</w:t>
      </w:r>
      <w:r w:rsidRPr="00C56140">
        <w:t>DPIA</w:t>
      </w:r>
      <w:r w:rsidRPr="00C56140">
        <w:rPr>
          <w:lang w:val="el-GR"/>
        </w:rPr>
        <w:t xml:space="preserve">) για κάθε έναν από τον σκοπό επεξεργασίας </w:t>
      </w:r>
    </w:p>
    <w:p w14:paraId="67923F16" w14:textId="77777777" w:rsidR="001415E6" w:rsidRPr="00C56140" w:rsidRDefault="001415E6" w:rsidP="009E3443">
      <w:pPr>
        <w:pStyle w:val="30"/>
        <w:numPr>
          <w:ilvl w:val="2"/>
          <w:numId w:val="98"/>
        </w:numPr>
      </w:pPr>
      <w:bookmarkStart w:id="581" w:name="_Ref78474362"/>
      <w:bookmarkStart w:id="582" w:name="_Toc110611767"/>
      <w:bookmarkStart w:id="583" w:name="_Toc159939309"/>
      <w:bookmarkStart w:id="584" w:name="_Toc167222903"/>
      <w:r w:rsidRPr="00C56140">
        <w:t>Εκπόνηση Μελέτης Διαλειτουργικότητας</w:t>
      </w:r>
      <w:bookmarkEnd w:id="581"/>
      <w:bookmarkEnd w:id="582"/>
      <w:bookmarkEnd w:id="583"/>
      <w:bookmarkEnd w:id="584"/>
    </w:p>
    <w:p w14:paraId="708B2EBE" w14:textId="77777777" w:rsidR="001415E6" w:rsidRPr="00C56140" w:rsidRDefault="001415E6" w:rsidP="001415E6">
      <w:pPr>
        <w:spacing w:line="360" w:lineRule="exact"/>
        <w:rPr>
          <w:lang w:val="el-GR"/>
        </w:rPr>
      </w:pPr>
      <w:r w:rsidRPr="00C56140">
        <w:rPr>
          <w:lang w:val="el-GR"/>
        </w:rPr>
        <w:t>Ο Ανάδοχος υποχρεούται να εκπονήσει Μελέτη Διαλειτουργικότητας, που να προσδιορίσει λεπτομερώς τις προδιαγραφές της Διαλειτουργικότητας, τόσο επιχειρησιακά, όσο και τεχνολογικά. Ειδικότερα ο Ανάδοχος στο πλαίσιο της Μελέτης Διαλειτουργικότητας και διασύνδεσης υποχρεούται  να καταγράψει τις απαιτήσεις για τις διεπαφές και τη διαλειτουργικότητα, μεταξύ των υποσυστημάτων του ΥΚΚΠΠ. Ο Ανάδοχος θα πρέπει να προσδιορίσει σαφώς, κατ’ ελάχιστο, τα εξής στοιχεία:</w:t>
      </w:r>
    </w:p>
    <w:p w14:paraId="268D239D" w14:textId="77777777" w:rsidR="001415E6" w:rsidRPr="00C56140" w:rsidRDefault="001415E6" w:rsidP="009E3443">
      <w:pPr>
        <w:pStyle w:val="aff"/>
        <w:numPr>
          <w:ilvl w:val="0"/>
          <w:numId w:val="113"/>
        </w:numPr>
        <w:suppressAutoHyphens w:val="0"/>
        <w:spacing w:after="0" w:line="360" w:lineRule="exact"/>
        <w:contextualSpacing w:val="0"/>
      </w:pPr>
      <w:r w:rsidRPr="00C56140">
        <w:t>το επιχειρησιακό σχήμα διεπαφής</w:t>
      </w:r>
    </w:p>
    <w:p w14:paraId="0F9C09CA"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t>τους αποδέκτες των υπηρεσιών και το εύρος των στοιχείων που θα λαμβάνουν</w:t>
      </w:r>
    </w:p>
    <w:p w14:paraId="7030565C"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lastRenderedPageBreak/>
        <w:t>τον τρόπο χρήσης και τη συχνότητα εξυπηρέτησης των αποδεκτών</w:t>
      </w:r>
    </w:p>
    <w:p w14:paraId="096DE84F"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t>τον τρόπο με τον οποίο θα διασφαλιστεί η εξουσιοδοτημένη πρόσβαση στις πληροφορίες και στα δεδομένα</w:t>
      </w:r>
    </w:p>
    <w:p w14:paraId="5875CCEE"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t>τον τρόπο για την αναζήτηση των πληροφοριών και των δεδομένων</w:t>
      </w:r>
    </w:p>
    <w:p w14:paraId="3A43A313"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t xml:space="preserve">την τεχνολογία αποστολής/ λήψης των πληροφοριών (τεχνολογία </w:t>
      </w:r>
      <w:r w:rsidRPr="00C56140">
        <w:t>web</w:t>
      </w:r>
      <w:r w:rsidRPr="00C56140">
        <w:rPr>
          <w:lang w:val="el-GR"/>
        </w:rPr>
        <w:t xml:space="preserve"> </w:t>
      </w:r>
      <w:r w:rsidRPr="00C56140">
        <w:t>services</w:t>
      </w:r>
      <w:r w:rsidRPr="00C56140">
        <w:rPr>
          <w:lang w:val="el-GR"/>
        </w:rPr>
        <w:t>, πρωτόκολλα επικοινωνιών, μορφή μεταδεδομένων, κλπ.)</w:t>
      </w:r>
    </w:p>
    <w:p w14:paraId="4FD3D6DC"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t>τη μορφή των πληροφοριών (πρότυπα δόμησης της πληροφορίας/ δεδομένων και της μετα-πληροφορίας/ δεδομένων).</w:t>
      </w:r>
    </w:p>
    <w:p w14:paraId="0CE6904A" w14:textId="77777777" w:rsidR="001415E6" w:rsidRPr="00C56140" w:rsidRDefault="001415E6" w:rsidP="001415E6">
      <w:pPr>
        <w:pStyle w:val="aff"/>
        <w:rPr>
          <w:lang w:val="el-GR"/>
        </w:rPr>
      </w:pPr>
    </w:p>
    <w:p w14:paraId="043A1C9C" w14:textId="77777777" w:rsidR="001415E6" w:rsidRPr="00C56140" w:rsidRDefault="001415E6" w:rsidP="001415E6">
      <w:pPr>
        <w:spacing w:line="360" w:lineRule="exact"/>
        <w:rPr>
          <w:lang w:val="el-GR"/>
        </w:rPr>
      </w:pPr>
      <w:r w:rsidRPr="00C56140">
        <w:rPr>
          <w:lang w:val="el-GR"/>
        </w:rPr>
        <w:t>Η Μελέτη Διαλειτουργικότητας θα πρέπει να περιλαμβάνει για κάθε υποσύστημα που θα υλοποιηθεί στο πλαίσιο του έργου, κατ΄ ελάχιστο, τα εξής:</w:t>
      </w:r>
      <w:r w:rsidRPr="00C56140">
        <w:t> </w:t>
      </w:r>
    </w:p>
    <w:p w14:paraId="44684937"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t>αναφορά στη επιχειρησιακή λειτουργία / διαδικασία κατά την εκτέλεση της οποίας απαιτείται διαλειτουργικότητα με τρίτα συστήματα</w:t>
      </w:r>
      <w:r w:rsidRPr="00C56140">
        <w:t> </w:t>
      </w:r>
    </w:p>
    <w:p w14:paraId="6FCD93D3"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t>αναφορά στον εξωτερικό Φορέα και στο Υποσύστημά του με το οποίο θα διαλειτουργήσει το εκάστοτε υποσύστημα που θα υλοποιηθεί στο πλαίσιο του παρόντος έργου</w:t>
      </w:r>
      <w:r w:rsidRPr="00C56140">
        <w:t> </w:t>
      </w:r>
    </w:p>
    <w:p w14:paraId="3CAD057B"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t>επακριβή προσδιορισμό των στοιχείων / δεδομένων που θα ανταλλαχθούν κατά τη διαλειτουργικότητα</w:t>
      </w:r>
      <w:r w:rsidRPr="00C56140">
        <w:t> </w:t>
      </w:r>
    </w:p>
    <w:p w14:paraId="54B81507"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t>προσδιορισμό της κατεύθυνσης ανταλλαγής δεδομένων, δηλ. αν πρόκειται για αποστολή ή λήψη στοιχείων / δεδομένων σε ή από τρίτα συστήματα </w:t>
      </w:r>
      <w:r w:rsidRPr="00C56140">
        <w:t> </w:t>
      </w:r>
    </w:p>
    <w:p w14:paraId="350B831D" w14:textId="77777777" w:rsidR="001415E6" w:rsidRPr="00C56140" w:rsidRDefault="001415E6" w:rsidP="009E3443">
      <w:pPr>
        <w:pStyle w:val="aff"/>
        <w:numPr>
          <w:ilvl w:val="0"/>
          <w:numId w:val="113"/>
        </w:numPr>
        <w:suppressAutoHyphens w:val="0"/>
        <w:spacing w:after="0" w:line="360" w:lineRule="exact"/>
        <w:contextualSpacing w:val="0"/>
        <w:rPr>
          <w:lang w:val="el-GR"/>
        </w:rPr>
      </w:pPr>
      <w:r w:rsidRPr="00C56140">
        <w:rPr>
          <w:lang w:val="el-GR"/>
        </w:rPr>
        <w:t>αναφορά στο συγκεκριμένο θεσμικό πλαίσιο το οποίο επιτρέπει στον Κύριο του Έργου και Φορέα λειτουργίας του Έργου να ζητάει ή να λαμβάνει στοιχεία από τον εκάστοτε άλλον Φορέα της Δημόσιας Διοίκησης.</w:t>
      </w:r>
      <w:r w:rsidRPr="00C56140">
        <w:t> </w:t>
      </w:r>
    </w:p>
    <w:p w14:paraId="15B1B3A6" w14:textId="77777777" w:rsidR="001415E6" w:rsidRPr="00C56140" w:rsidRDefault="001415E6" w:rsidP="001415E6">
      <w:pPr>
        <w:pStyle w:val="paragraph"/>
        <w:spacing w:before="0" w:beforeAutospacing="0" w:after="0" w:afterAutospacing="0"/>
        <w:jc w:val="both"/>
        <w:textAlignment w:val="baseline"/>
        <w:rPr>
          <w:rFonts w:ascii="Tahoma" w:hAnsi="Tahoma" w:cs="Tahoma"/>
          <w:sz w:val="18"/>
          <w:szCs w:val="18"/>
          <w:lang w:val="el-GR"/>
        </w:rPr>
      </w:pPr>
      <w:r w:rsidRPr="00C56140">
        <w:rPr>
          <w:rStyle w:val="eop"/>
          <w:rFonts w:ascii="Tahoma" w:hAnsi="Tahoma" w:cs="Tahoma"/>
          <w:sz w:val="22"/>
          <w:szCs w:val="22"/>
        </w:rPr>
        <w:t> </w:t>
      </w:r>
    </w:p>
    <w:p w14:paraId="5D459F0D" w14:textId="50C02B7D" w:rsidR="001415E6" w:rsidRPr="00C56140" w:rsidRDefault="001415E6" w:rsidP="009E3443">
      <w:pPr>
        <w:pStyle w:val="30"/>
        <w:numPr>
          <w:ilvl w:val="2"/>
          <w:numId w:val="98"/>
        </w:numPr>
      </w:pPr>
      <w:bookmarkStart w:id="585" w:name="_Ref78474387"/>
      <w:bookmarkStart w:id="586" w:name="_Toc110611769"/>
      <w:bookmarkStart w:id="587" w:name="_Toc159939310"/>
      <w:bookmarkStart w:id="588" w:name="_Toc167222904"/>
      <w:r w:rsidRPr="00C56140">
        <w:t>Υπηρεσίες Υλοποίησης</w:t>
      </w:r>
      <w:bookmarkEnd w:id="585"/>
      <w:bookmarkEnd w:id="586"/>
      <w:bookmarkEnd w:id="587"/>
      <w:bookmarkEnd w:id="588"/>
    </w:p>
    <w:p w14:paraId="01B2E866" w14:textId="39472044" w:rsidR="006B0E96" w:rsidRPr="00C56140" w:rsidRDefault="006B0E96" w:rsidP="006B0E96">
      <w:pPr>
        <w:rPr>
          <w:lang w:val="el-GR"/>
        </w:rPr>
      </w:pPr>
      <w:r w:rsidRPr="00C56140">
        <w:rPr>
          <w:lang w:val="el-GR"/>
        </w:rPr>
        <w:t>Η Αναθέτουσα Αρχή δικαιούται να ζητά εγγράφως από τον Ανάδοχο την υλοποίηση μηχανισμών, αναφορών, αλγορίθμων κλπ. για την αξιοποίηση των δεδομένων που θα ανακτώνται από τις πηγές του έργου με τη χρήση τεχνητής νοημοσύνης. Ο Ανάδοχος θα ειδοποιεί εγγράφως την Αναθέτουσα για τον απαιτούμενο ανθρωποχρόνο και κόστος υλοποίησης, και κατόπιν έγκρισης της Αναθέτουσας Αρχής, θα προχωρεί στην υλοποίηση.</w:t>
      </w:r>
    </w:p>
    <w:p w14:paraId="380D1856" w14:textId="6E80E61B" w:rsidR="006B0E96" w:rsidRPr="00C56140" w:rsidRDefault="006B0E96" w:rsidP="006B0E96">
      <w:pPr>
        <w:rPr>
          <w:lang w:val="el-GR"/>
        </w:rPr>
      </w:pPr>
      <w:r w:rsidRPr="00C56140">
        <w:rPr>
          <w:lang w:val="el-GR"/>
        </w:rPr>
        <w:t>Οι υπηρεσίες εντάσσονται στις παρακάτω κατηγορίες:</w:t>
      </w:r>
    </w:p>
    <w:p w14:paraId="19AE2E0D" w14:textId="78ADA12C" w:rsidR="006B0E96" w:rsidRPr="00C56140" w:rsidRDefault="006B0E96" w:rsidP="006B0E96">
      <w:pPr>
        <w:pStyle w:val="aff"/>
        <w:numPr>
          <w:ilvl w:val="0"/>
          <w:numId w:val="124"/>
        </w:numPr>
        <w:rPr>
          <w:lang w:val="el-GR"/>
        </w:rPr>
      </w:pPr>
      <w:r w:rsidRPr="00C56140">
        <w:rPr>
          <w:lang w:val="el-GR"/>
        </w:rPr>
        <w:t xml:space="preserve">Υλοποίηση ΑΙ </w:t>
      </w:r>
      <w:r w:rsidRPr="00C56140">
        <w:t>Algorithms</w:t>
      </w:r>
    </w:p>
    <w:p w14:paraId="4A2964BD" w14:textId="77777777" w:rsidR="006B0E96" w:rsidRPr="00C56140" w:rsidRDefault="006B0E96" w:rsidP="006B0E96">
      <w:pPr>
        <w:pStyle w:val="aff"/>
        <w:numPr>
          <w:ilvl w:val="0"/>
          <w:numId w:val="124"/>
        </w:numPr>
        <w:rPr>
          <w:lang w:val="el-GR"/>
        </w:rPr>
      </w:pPr>
      <w:r w:rsidRPr="00C56140">
        <w:rPr>
          <w:lang w:val="el-GR"/>
        </w:rPr>
        <w:t xml:space="preserve">Υλοποίηση </w:t>
      </w:r>
      <w:r w:rsidRPr="00C56140">
        <w:t>Dashboards</w:t>
      </w:r>
      <w:r w:rsidRPr="00C56140">
        <w:rPr>
          <w:lang w:val="el-GR"/>
        </w:rPr>
        <w:t xml:space="preserve"> / </w:t>
      </w:r>
      <w:r w:rsidRPr="00C56140">
        <w:t>Reports</w:t>
      </w:r>
    </w:p>
    <w:p w14:paraId="310A9375" w14:textId="77777777" w:rsidR="006B0E96" w:rsidRPr="00C56140" w:rsidRDefault="006B0E96" w:rsidP="006B0E96">
      <w:pPr>
        <w:pStyle w:val="aff"/>
        <w:numPr>
          <w:ilvl w:val="0"/>
          <w:numId w:val="124"/>
        </w:numPr>
        <w:rPr>
          <w:lang w:val="el-GR"/>
        </w:rPr>
      </w:pPr>
      <w:r w:rsidRPr="00C56140">
        <w:rPr>
          <w:lang w:val="el-GR"/>
        </w:rPr>
        <w:t>Αυτοματοποίηση Αναφορών</w:t>
      </w:r>
    </w:p>
    <w:p w14:paraId="7DC7BF73" w14:textId="77777777" w:rsidR="006B0E96" w:rsidRPr="00C56140" w:rsidRDefault="006B0E96" w:rsidP="006B0E96">
      <w:pPr>
        <w:pStyle w:val="aff"/>
        <w:numPr>
          <w:ilvl w:val="0"/>
          <w:numId w:val="124"/>
        </w:numPr>
        <w:rPr>
          <w:lang w:val="el-GR"/>
        </w:rPr>
      </w:pPr>
      <w:r w:rsidRPr="00C56140">
        <w:rPr>
          <w:lang w:val="el-GR"/>
        </w:rPr>
        <w:t xml:space="preserve">Υλοποίηση </w:t>
      </w:r>
      <w:r w:rsidRPr="00C56140">
        <w:t>Triggering</w:t>
      </w:r>
      <w:r w:rsidRPr="00C56140">
        <w:rPr>
          <w:lang w:val="el-GR"/>
        </w:rPr>
        <w:t xml:space="preserve"> </w:t>
      </w:r>
      <w:r w:rsidRPr="00C56140">
        <w:t>Mechanism</w:t>
      </w:r>
    </w:p>
    <w:p w14:paraId="7D9A11EB" w14:textId="730897B5" w:rsidR="006B0E96" w:rsidRPr="00C56140" w:rsidRDefault="006B0E96" w:rsidP="006B0E96">
      <w:pPr>
        <w:pStyle w:val="aff"/>
        <w:numPr>
          <w:ilvl w:val="0"/>
          <w:numId w:val="124"/>
        </w:numPr>
        <w:rPr>
          <w:lang w:val="el-GR"/>
        </w:rPr>
      </w:pPr>
      <w:r w:rsidRPr="00C56140">
        <w:rPr>
          <w:lang w:val="el-GR"/>
        </w:rPr>
        <w:t>Υπηρεσίες Διασύνδεσης και Διαλειτουργικότητας</w:t>
      </w:r>
    </w:p>
    <w:p w14:paraId="0D5A40FF" w14:textId="54E981F7" w:rsidR="006B0E96" w:rsidRPr="00C56140" w:rsidRDefault="006B0E96" w:rsidP="006B0E96">
      <w:pPr>
        <w:rPr>
          <w:lang w:val="el-GR"/>
        </w:rPr>
      </w:pPr>
      <w:r w:rsidRPr="00C56140">
        <w:rPr>
          <w:lang w:val="el-GR"/>
        </w:rPr>
        <w:t>Η απαιτούμενη ανθρωποπροσπάθεια για την υλοποίηση των ανωτέρω υπηρεσιών συνολικά κατά την διάρκεια της σύμβασης, ανέρχεται σε χίλιους εξακόσιους τριάντα οχτώ (1638) ανθρωπομήνες (συμπεριλαμβανομένων των υπηρεσιών τεκμηρίωσης, υποστήριξης και μεταφοράς τεχνογνωσίας).</w:t>
      </w:r>
    </w:p>
    <w:p w14:paraId="1FC717D3" w14:textId="77777777" w:rsidR="006B0E96" w:rsidRPr="00C56140" w:rsidRDefault="006B0E96" w:rsidP="006B0E96">
      <w:pPr>
        <w:rPr>
          <w:lang w:val="el-GR"/>
        </w:rPr>
      </w:pPr>
      <w:r w:rsidRPr="00C56140">
        <w:rPr>
          <w:lang w:val="el-GR"/>
        </w:rPr>
        <w:lastRenderedPageBreak/>
        <w:t>Για την κάθε δράση ξεχωριστά, θα προκύπτει ο ακριβής αριθμός και επιμερισμός της ανθρωποπροσπάθειας με την οριστικοποίηση των προδιαγραφών, κατά τη διάρκεια υλοποίησης της σύμβασης, ανάλογα με τις επιχειρησιακές και λειτουργικές ανάγκες της Αναθέτουσας Αρχής.</w:t>
      </w:r>
    </w:p>
    <w:p w14:paraId="5E14C13D" w14:textId="792B4007" w:rsidR="006B0E96" w:rsidRPr="00C56140" w:rsidRDefault="006B0E96" w:rsidP="006B0E96">
      <w:pPr>
        <w:spacing w:line="360" w:lineRule="exact"/>
        <w:rPr>
          <w:rFonts w:eastAsia="Arial Unicode MS"/>
          <w:bCs/>
          <w:lang w:val="el-GR" w:eastAsia="el-GR"/>
        </w:rPr>
      </w:pPr>
      <w:r w:rsidRPr="00C56140">
        <w:rPr>
          <w:rFonts w:eastAsia="Arial Unicode MS"/>
          <w:bCs/>
          <w:lang w:val="el-GR" w:eastAsia="el-GR"/>
        </w:rPr>
        <w:t>Η διαδικασία που ακολουθείται είναι η ακόλουθη:</w:t>
      </w:r>
    </w:p>
    <w:p w14:paraId="5D463659" w14:textId="11A33DAC" w:rsidR="006B0E96" w:rsidRPr="00C56140" w:rsidRDefault="006B0E96" w:rsidP="006B0E96">
      <w:pPr>
        <w:numPr>
          <w:ilvl w:val="0"/>
          <w:numId w:val="126"/>
        </w:numPr>
        <w:suppressAutoHyphens w:val="0"/>
        <w:spacing w:line="360" w:lineRule="exact"/>
        <w:rPr>
          <w:rFonts w:eastAsia="Arial Unicode MS"/>
          <w:bCs/>
          <w:lang w:val="el-GR" w:eastAsia="el-GR"/>
        </w:rPr>
      </w:pPr>
      <w:r w:rsidRPr="00C56140">
        <w:rPr>
          <w:rFonts w:eastAsia="Arial Unicode MS"/>
          <w:bCs/>
          <w:lang w:val="el-GR" w:eastAsia="el-GR"/>
        </w:rPr>
        <w:t xml:space="preserve">Η αρμόδια οργανική μονάδα της Αναθέτουσας Αρχής, σε συνεργασία με την ορισθείσα ΕΠΕ του Έργου και </w:t>
      </w:r>
      <w:r w:rsidRPr="00C56140">
        <w:rPr>
          <w:rFonts w:eastAsia="Arial Unicode MS"/>
          <w:lang w:val="el-GR" w:eastAsia="el-GR"/>
        </w:rPr>
        <w:t>τον Φορέα</w:t>
      </w:r>
      <w:r w:rsidRPr="00C56140">
        <w:rPr>
          <w:rFonts w:eastAsia="Arial Unicode MS"/>
          <w:bCs/>
          <w:lang w:val="el-GR" w:eastAsia="el-GR"/>
        </w:rPr>
        <w:t>, υποβάλλει στον Ανάδοχο εγγράφως τα αιτήματα για την υλοποίηση νέων αναγκών. Τα αιτήματα και οι λειτουργικές απαιτήσεις προκύπτουν από τις αρμόδιες επιχειρησιακές δομές, βάσει των επιχειρησιακών και λειτουργικών αναγκών του Φορέα.</w:t>
      </w:r>
    </w:p>
    <w:p w14:paraId="699FD177" w14:textId="5C127245" w:rsidR="006B0E96" w:rsidRPr="00C56140" w:rsidRDefault="006B0E96" w:rsidP="006B0E96">
      <w:pPr>
        <w:numPr>
          <w:ilvl w:val="0"/>
          <w:numId w:val="126"/>
        </w:numPr>
        <w:suppressAutoHyphens w:val="0"/>
        <w:spacing w:line="360" w:lineRule="exact"/>
        <w:rPr>
          <w:rFonts w:eastAsia="Arial Unicode MS"/>
          <w:bCs/>
          <w:lang w:val="el-GR" w:eastAsia="el-GR"/>
        </w:rPr>
      </w:pPr>
      <w:r w:rsidRPr="00C56140">
        <w:rPr>
          <w:rFonts w:eastAsia="Arial Unicode MS"/>
          <w:bCs/>
          <w:lang w:val="el-GR" w:eastAsia="el-GR"/>
        </w:rPr>
        <w:t>Ο Ανάδοχος μετά τη λήψη νέων αιτημάτων:</w:t>
      </w:r>
    </w:p>
    <w:p w14:paraId="3333B9F8" w14:textId="777FCD0A" w:rsidR="006B0E96" w:rsidRPr="00C56140" w:rsidRDefault="006B0E96" w:rsidP="006B0E96">
      <w:pPr>
        <w:numPr>
          <w:ilvl w:val="1"/>
          <w:numId w:val="126"/>
        </w:numPr>
        <w:suppressAutoHyphens w:val="0"/>
        <w:spacing w:line="360" w:lineRule="exact"/>
        <w:rPr>
          <w:rFonts w:eastAsia="Arial Unicode MS"/>
          <w:bCs/>
          <w:lang w:val="el-GR" w:eastAsia="el-GR"/>
        </w:rPr>
      </w:pPr>
      <w:r w:rsidRPr="00C56140">
        <w:rPr>
          <w:rFonts w:eastAsia="Arial Unicode MS"/>
          <w:lang w:val="el-GR" w:eastAsia="el-GR"/>
        </w:rPr>
        <w:t>Πραγματοποιεί διερεύνηση του κάθε αιτήματος σε συνεργασία με τα αρμόδια τμήματα της Αναθέτουσας Αρχής ή/και του Φορέα.</w:t>
      </w:r>
    </w:p>
    <w:p w14:paraId="62721C9C" w14:textId="43D3167C" w:rsidR="006B0E96" w:rsidRPr="00C56140" w:rsidRDefault="006B0E96" w:rsidP="006B0E96">
      <w:pPr>
        <w:numPr>
          <w:ilvl w:val="1"/>
          <w:numId w:val="126"/>
        </w:numPr>
        <w:suppressAutoHyphens w:val="0"/>
        <w:spacing w:line="360" w:lineRule="exact"/>
        <w:rPr>
          <w:rFonts w:eastAsia="Arial Unicode MS"/>
          <w:bCs/>
          <w:lang w:val="el-GR" w:eastAsia="el-GR"/>
        </w:rPr>
      </w:pPr>
      <w:r w:rsidRPr="00C56140">
        <w:rPr>
          <w:rFonts w:eastAsia="Arial Unicode MS"/>
          <w:bCs/>
          <w:lang w:val="el-GR" w:eastAsia="el-GR"/>
        </w:rPr>
        <w:t xml:space="preserve">Εντός πέντε (5) εργασίμων ημερών από την παραλαβή του αιτήματος ο Ανάδοχος παραδίδει προμελέτη σχετική με το αντικείμενο, το χρονοδιάγραμμα, τον προσδιορισμό φάσεων και τον προσδιορισμό του απαιτούμενου ανθρωποχρόνου. Κατόπιν συμφωνίας της Αναθέτουσας Αρχής και του Αναδόχου, για αιτήματα τα οποία έχουν μεγάλη πολυπλοκότητα, το ανωτέρω διάστημα μπορεί να αυξηθεί κατά πέντε (5) ακόμη εργάσιμες μέρες. Ειδικά για τον υπολογισμό του απαιτούμενου ανθρωποχρόνου κατά το μέρος που αφορά υλοποίηση ή επέμβαση σε λογισμικό εφαρμογών, ο Ανάδοχος θα ακολουθεί τυποποιημένη διεθνή μέθοδο. </w:t>
      </w:r>
    </w:p>
    <w:p w14:paraId="4EC06B61" w14:textId="77777777" w:rsidR="006B0E96" w:rsidRPr="00C56140" w:rsidRDefault="006B0E96" w:rsidP="006B0E96">
      <w:pPr>
        <w:numPr>
          <w:ilvl w:val="1"/>
          <w:numId w:val="126"/>
        </w:numPr>
        <w:suppressAutoHyphens w:val="0"/>
        <w:spacing w:line="360" w:lineRule="exact"/>
        <w:rPr>
          <w:rFonts w:eastAsia="Arial Unicode MS"/>
          <w:bCs/>
          <w:lang w:val="el-GR" w:eastAsia="el-GR"/>
        </w:rPr>
      </w:pPr>
      <w:r w:rsidRPr="00C56140">
        <w:rPr>
          <w:rFonts w:eastAsia="Arial Unicode MS"/>
          <w:bCs/>
          <w:lang w:val="el-GR" w:eastAsia="el-GR"/>
        </w:rPr>
        <w:t>Ο Ανάδοχος υποβάλει την προμελέτη στην Αναθέτουσα Αρχή, η οποία σε συνεργασία με την αρμόδια οργανική μονάδα, αποφασίζει αν θα προχωρήσει ή όχι στην υλοποίηση του αιτήματος.</w:t>
      </w:r>
    </w:p>
    <w:p w14:paraId="46E458DB" w14:textId="77777777" w:rsidR="006B0E96" w:rsidRPr="00C56140" w:rsidRDefault="006B0E96" w:rsidP="006B0E96">
      <w:pPr>
        <w:numPr>
          <w:ilvl w:val="1"/>
          <w:numId w:val="126"/>
        </w:numPr>
        <w:suppressAutoHyphens w:val="0"/>
        <w:spacing w:line="360" w:lineRule="exact"/>
        <w:rPr>
          <w:rFonts w:eastAsia="Arial Unicode MS"/>
          <w:bCs/>
          <w:lang w:val="el-GR" w:eastAsia="el-GR"/>
        </w:rPr>
      </w:pPr>
      <w:r w:rsidRPr="00C56140">
        <w:rPr>
          <w:rFonts w:eastAsia="Arial Unicode MS"/>
          <w:lang w:val="el-GR" w:eastAsia="el-GR"/>
        </w:rPr>
        <w:t xml:space="preserve">Αν η απόφαση είναι θετική τότε </w:t>
      </w:r>
      <w:r w:rsidRPr="00C56140">
        <w:rPr>
          <w:rFonts w:eastAsia="Arial Unicode MS"/>
          <w:bCs/>
          <w:lang w:val="el-GR" w:eastAsia="el-GR"/>
        </w:rPr>
        <w:t xml:space="preserve">η Αναθέτουσα Αρχή </w:t>
      </w:r>
      <w:r w:rsidRPr="00C56140">
        <w:rPr>
          <w:rFonts w:eastAsia="Arial Unicode MS"/>
          <w:lang w:val="el-GR" w:eastAsia="el-GR"/>
        </w:rPr>
        <w:t>ειδοποιεί εγγράφως τον Ανάδοχο για την έναρξη υλοποίησης του αιτήματος.</w:t>
      </w:r>
      <w:r w:rsidRPr="00C56140">
        <w:rPr>
          <w:rFonts w:eastAsia="Arial Unicode MS"/>
          <w:bCs/>
          <w:lang w:val="el-GR" w:eastAsia="el-GR"/>
        </w:rPr>
        <w:t xml:space="preserve"> </w:t>
      </w:r>
    </w:p>
    <w:p w14:paraId="4131A39F" w14:textId="77777777" w:rsidR="006B0E96" w:rsidRPr="00C56140" w:rsidRDefault="006B0E96" w:rsidP="006B0E96">
      <w:pPr>
        <w:rPr>
          <w:u w:val="single"/>
          <w:lang w:val="el-GR"/>
        </w:rPr>
      </w:pPr>
      <w:r w:rsidRPr="00C56140">
        <w:rPr>
          <w:u w:val="single"/>
          <w:lang w:val="el-GR"/>
        </w:rPr>
        <w:t>Διαδικασία υλοποίησης τροποποιήσεων λογισμικού</w:t>
      </w:r>
    </w:p>
    <w:p w14:paraId="56AA4546" w14:textId="43CF14C7" w:rsidR="000B349B" w:rsidRDefault="000B349B" w:rsidP="006B0E96">
      <w:pPr>
        <w:spacing w:line="360" w:lineRule="exact"/>
        <w:rPr>
          <w:rFonts w:eastAsia="Arial Unicode MS"/>
          <w:bCs/>
          <w:lang w:val="el-GR" w:eastAsia="el-GR"/>
        </w:rPr>
      </w:pPr>
      <w:r>
        <w:rPr>
          <w:rFonts w:eastAsia="Arial Unicode MS"/>
          <w:bCs/>
          <w:lang w:val="el-GR" w:eastAsia="el-GR"/>
        </w:rPr>
        <w:t>Η Διαδικασία αφορά στην ανάγκη υλοποίησης λογισμικών ή εφαρμογών που απαιτούνται για την εξυπηρέτηση της διαλειτουργικότητας του παρόντος έργου με λοιπές δράσεις της Αναθέτουσας Αρχής ή του Κύριου του Έργου, με σκοπό τη μεταφορά των απαραίτητων δεδομένων προς αξιοποίηση και επεξεργασία.</w:t>
      </w:r>
    </w:p>
    <w:p w14:paraId="285EF157" w14:textId="09CB4888" w:rsidR="006B0E96" w:rsidRPr="00C56140" w:rsidRDefault="006B0E96" w:rsidP="006B0E96">
      <w:pPr>
        <w:spacing w:line="360" w:lineRule="exact"/>
        <w:rPr>
          <w:rFonts w:eastAsia="Arial Unicode MS"/>
          <w:bCs/>
          <w:lang w:val="el-GR" w:eastAsia="el-GR"/>
        </w:rPr>
      </w:pPr>
      <w:r w:rsidRPr="00C56140">
        <w:rPr>
          <w:rFonts w:eastAsia="Arial Unicode MS"/>
          <w:bCs/>
          <w:lang w:val="el-GR" w:eastAsia="el-GR"/>
        </w:rPr>
        <w:t>Αναγκαιότητα για την έναρξη της υλοποίησης, αποτελεί :</w:t>
      </w:r>
    </w:p>
    <w:p w14:paraId="5D5D63A1" w14:textId="77777777" w:rsidR="006B0E96" w:rsidRPr="00C56140" w:rsidRDefault="006B0E96" w:rsidP="006B0E96">
      <w:pPr>
        <w:numPr>
          <w:ilvl w:val="0"/>
          <w:numId w:val="127"/>
        </w:numPr>
        <w:suppressAutoHyphens w:val="0"/>
        <w:spacing w:line="360" w:lineRule="exact"/>
        <w:rPr>
          <w:rFonts w:eastAsia="Arial Unicode MS"/>
          <w:bCs/>
          <w:lang w:val="el-GR" w:eastAsia="el-GR"/>
        </w:rPr>
      </w:pPr>
      <w:r w:rsidRPr="00C56140">
        <w:rPr>
          <w:rFonts w:eastAsia="Arial Unicode MS"/>
          <w:bCs/>
          <w:lang w:val="el-GR" w:eastAsia="el-GR"/>
        </w:rPr>
        <w:t>Η παροχή έγγραφης ειδοποίησης από τον Φορέα για την έναρξη υλοποίησης εργασιών</w:t>
      </w:r>
    </w:p>
    <w:p w14:paraId="62C40D33" w14:textId="14127608" w:rsidR="006B0E96" w:rsidRPr="00C56140" w:rsidRDefault="006B0E96" w:rsidP="006B0E96">
      <w:pPr>
        <w:numPr>
          <w:ilvl w:val="0"/>
          <w:numId w:val="127"/>
        </w:numPr>
        <w:suppressAutoHyphens w:val="0"/>
        <w:spacing w:line="360" w:lineRule="exact"/>
        <w:rPr>
          <w:rFonts w:eastAsia="Arial Unicode MS"/>
          <w:lang w:val="el-GR" w:eastAsia="el-GR"/>
        </w:rPr>
      </w:pPr>
      <w:r w:rsidRPr="00C56140">
        <w:rPr>
          <w:rFonts w:eastAsia="Arial Unicode MS"/>
          <w:lang w:val="el-GR" w:eastAsia="el-GR"/>
        </w:rPr>
        <w:t xml:space="preserve">Η διάθεση από τον Φορέα όλων των στοιχείων που απαιτούνται για την οριστικοποιημένη σχεδίαση του πρωτοτύπου </w:t>
      </w:r>
    </w:p>
    <w:p w14:paraId="163B4515" w14:textId="78AA4754" w:rsidR="006B0E96" w:rsidRPr="00C56140" w:rsidRDefault="006B0E96" w:rsidP="006B0E96">
      <w:pPr>
        <w:numPr>
          <w:ilvl w:val="0"/>
          <w:numId w:val="127"/>
        </w:numPr>
        <w:suppressAutoHyphens w:val="0"/>
        <w:spacing w:line="360" w:lineRule="exact"/>
        <w:rPr>
          <w:rFonts w:eastAsia="Arial Unicode MS"/>
          <w:lang w:val="el-GR" w:eastAsia="el-GR"/>
        </w:rPr>
      </w:pPr>
      <w:r w:rsidRPr="00C56140">
        <w:rPr>
          <w:rFonts w:eastAsia="Arial Unicode MS"/>
          <w:lang w:val="el-GR" w:eastAsia="el-GR"/>
        </w:rPr>
        <w:t>Η εξασφάλιση διαθεσιμότητας ανθρώπινου δυναμικού που γνωρίζει το επιχειρησιακό/λειτουργικό αντικείμενο,</w:t>
      </w:r>
      <w:r w:rsidRPr="00C56140">
        <w:rPr>
          <w:rFonts w:eastAsia="Arial Unicode MS"/>
          <w:lang w:eastAsia="el-GR"/>
        </w:rPr>
        <w:t> </w:t>
      </w:r>
      <w:r w:rsidRPr="00C56140">
        <w:rPr>
          <w:rFonts w:eastAsia="Arial Unicode MS"/>
          <w:lang w:val="el-GR" w:eastAsia="el-GR"/>
        </w:rPr>
        <w:t>για την άντληση στοιχείων από τον Ανάδοχο</w:t>
      </w:r>
      <w:r w:rsidRPr="00C56140">
        <w:rPr>
          <w:rFonts w:eastAsia="Arial Unicode MS"/>
          <w:lang w:eastAsia="el-GR"/>
        </w:rPr>
        <w:t> </w:t>
      </w:r>
      <w:r w:rsidRPr="00C56140">
        <w:rPr>
          <w:rFonts w:eastAsia="Arial Unicode MS"/>
          <w:lang w:val="el-GR" w:eastAsia="el-GR"/>
        </w:rPr>
        <w:t xml:space="preserve">που </w:t>
      </w:r>
      <w:r w:rsidRPr="00C56140">
        <w:rPr>
          <w:rFonts w:eastAsia="Arial Unicode MS"/>
          <w:lang w:val="el-GR" w:eastAsia="el-GR"/>
        </w:rPr>
        <w:lastRenderedPageBreak/>
        <w:t xml:space="preserve">αφορούν την λειτουργικότητα του λογισμικού, σε συνεννόηση με τα αρμόδια τμήματα ή </w:t>
      </w:r>
      <w:r w:rsidR="005E4682">
        <w:rPr>
          <w:rFonts w:eastAsia="Arial Unicode MS"/>
          <w:lang w:val="el-GR" w:eastAsia="el-GR"/>
        </w:rPr>
        <w:t xml:space="preserve">τις </w:t>
      </w:r>
      <w:r w:rsidRPr="00C56140">
        <w:rPr>
          <w:rFonts w:eastAsia="Arial Unicode MS"/>
          <w:lang w:val="el-GR" w:eastAsia="el-GR"/>
        </w:rPr>
        <w:t>αρμόδιες διευθύνσεις</w:t>
      </w:r>
    </w:p>
    <w:p w14:paraId="7AD5EB26" w14:textId="7998AF35" w:rsidR="006B0E96" w:rsidRPr="00C56140" w:rsidRDefault="006B0E96" w:rsidP="006B0E96">
      <w:pPr>
        <w:spacing w:line="360" w:lineRule="exact"/>
        <w:rPr>
          <w:rFonts w:eastAsia="Arial Unicode MS"/>
          <w:bCs/>
          <w:lang w:val="el-GR" w:eastAsia="el-GR"/>
        </w:rPr>
      </w:pPr>
      <w:r w:rsidRPr="00C56140">
        <w:rPr>
          <w:rFonts w:eastAsia="Arial Unicode MS"/>
          <w:bCs/>
          <w:lang w:val="el-GR" w:eastAsia="el-GR"/>
        </w:rPr>
        <w:t xml:space="preserve">Το λογισμικό πρέπει να είναι σύμφωνο με τις Μελέτες </w:t>
      </w:r>
      <w:bookmarkStart w:id="589" w:name="OLE_LINK12"/>
      <w:bookmarkStart w:id="590" w:name="OLE_LINK13"/>
      <w:r w:rsidRPr="00C56140">
        <w:rPr>
          <w:rFonts w:eastAsia="Arial Unicode MS"/>
          <w:bCs/>
          <w:lang w:val="el-GR" w:eastAsia="el-GR"/>
        </w:rPr>
        <w:t>Αναλυτικών Λειτουργικών και Τεχνικών Προδιαγραφών</w:t>
      </w:r>
      <w:bookmarkEnd w:id="589"/>
      <w:bookmarkEnd w:id="590"/>
      <w:r w:rsidRPr="00C56140">
        <w:rPr>
          <w:rFonts w:eastAsia="Arial Unicode MS"/>
          <w:bCs/>
          <w:lang w:val="el-GR" w:eastAsia="el-GR"/>
        </w:rPr>
        <w:t xml:space="preserve"> (συμπεριλαμβανομένων σεναρίων ελέγχου) που έχουν παραδοθεί από τον Ανάδοχο και εγκριθεί από την Αναθέτουσα Αρχή. Με την ολοκλήρωση τ</w:t>
      </w:r>
      <w:r w:rsidR="005E4682">
        <w:rPr>
          <w:rFonts w:eastAsia="Arial Unicode MS"/>
          <w:bCs/>
          <w:lang w:val="el-GR" w:eastAsia="el-GR"/>
        </w:rPr>
        <w:t>ης</w:t>
      </w:r>
      <w:r w:rsidRPr="00C56140">
        <w:rPr>
          <w:rFonts w:eastAsia="Arial Unicode MS"/>
          <w:bCs/>
          <w:lang w:val="el-GR" w:eastAsia="el-GR"/>
        </w:rPr>
        <w:t xml:space="preserve"> υλοποίησης, ο Ανάδοχος ενημερώνει εγγράφως την Αναθέτουσα Αρχή.</w:t>
      </w:r>
    </w:p>
    <w:p w14:paraId="7BAB1DAB" w14:textId="6FC06C10" w:rsidR="006B0E96" w:rsidRPr="00C56140" w:rsidRDefault="006B0E96" w:rsidP="006B0E96">
      <w:pPr>
        <w:spacing w:line="360" w:lineRule="exact"/>
        <w:rPr>
          <w:rFonts w:eastAsia="Arial Unicode MS"/>
          <w:bCs/>
          <w:lang w:val="el-GR" w:eastAsia="el-GR"/>
        </w:rPr>
      </w:pPr>
      <w:r w:rsidRPr="00C56140">
        <w:rPr>
          <w:rFonts w:eastAsia="Arial Unicode MS"/>
          <w:bCs/>
          <w:lang w:val="el-GR" w:eastAsia="el-GR"/>
        </w:rPr>
        <w:t>Επισημαίνεται ότι η Αναθέτουσα Αρχή δικαιούται, κατά τη διάρκεια υλοποίησης αιτήματος, να ζητήσει με νέο έγγραφο την τροποποίησή του, συμπεριλαμβανομένης κάθε διαφοροποίησης ή ακόμη και της ματαίωσής του. Στην περίπτωση τροποποίησης, ο Ανάδοχος, θα προχωρήσει σε εκτίμηση του απαιτούμενου ανθρωποχρόνου, θα υπολογίσει, απολογιστικά, τις υπηρεσίες που παρείχε μέχρι την υποβολή του αιτήματος τροποποίησης καθώς και τον απομένοντα ανθρωποχρόνο, εάν υπάρχει, για την ολοκλήρωση του αιτήματος με τις τροποποιήσεις</w:t>
      </w:r>
      <w:r w:rsidR="00C34321">
        <w:rPr>
          <w:rFonts w:eastAsia="Arial Unicode MS"/>
          <w:bCs/>
          <w:strike/>
          <w:lang w:val="el-GR" w:eastAsia="el-GR"/>
        </w:rPr>
        <w:t xml:space="preserve">. </w:t>
      </w:r>
      <w:r w:rsidRPr="00C56140">
        <w:rPr>
          <w:rFonts w:eastAsia="Arial Unicode MS"/>
          <w:bCs/>
          <w:lang w:val="el-GR" w:eastAsia="el-GR"/>
        </w:rPr>
        <w:t>Στην περίπτωση αυτή, μετά την έγγραφη ειδοποίηση από τον Φορέα για την έναρξη υλοποίησης εργασιών, ο Ανάδοχος θα παραδίδει τα παραδοτέα εκείνα των οποίων το περιεχόμενο αλλάζει από το νέο αίτημα τροποποίησης. Σε περίπτωση ματαίωσης, ο Ανάδοχος παραδίδει τα προβλεπόμενα παραδοτέα μέχρι την στιγμή τους ματαίωσης</w:t>
      </w:r>
      <w:r w:rsidR="00D057A2">
        <w:rPr>
          <w:rFonts w:eastAsia="Arial Unicode MS"/>
          <w:bCs/>
          <w:lang w:val="el-GR" w:eastAsia="el-GR"/>
        </w:rPr>
        <w:t xml:space="preserve">. </w:t>
      </w:r>
      <w:r w:rsidRPr="00C56140">
        <w:rPr>
          <w:rFonts w:eastAsia="Arial Unicode MS"/>
          <w:bCs/>
          <w:lang w:val="el-GR" w:eastAsia="el-GR"/>
        </w:rPr>
        <w:t xml:space="preserve"> </w:t>
      </w:r>
    </w:p>
    <w:p w14:paraId="6E9E158A" w14:textId="77777777" w:rsidR="006B0E96" w:rsidRPr="00C56140" w:rsidRDefault="006B0E96" w:rsidP="006B0E96">
      <w:pPr>
        <w:rPr>
          <w:u w:val="single"/>
          <w:lang w:val="el-GR"/>
        </w:rPr>
      </w:pPr>
      <w:r w:rsidRPr="00C56140">
        <w:rPr>
          <w:u w:val="single"/>
          <w:lang w:val="el-GR"/>
        </w:rPr>
        <w:t>Διαδικασία παραλαβής των τροποποιήσεων λογισμικού</w:t>
      </w:r>
    </w:p>
    <w:p w14:paraId="41AD490B" w14:textId="77777777" w:rsidR="006B0E96" w:rsidRPr="00C56140" w:rsidRDefault="006B0E96" w:rsidP="006B0E96">
      <w:pPr>
        <w:spacing w:line="360" w:lineRule="exact"/>
        <w:rPr>
          <w:rFonts w:eastAsia="Arial Unicode MS"/>
          <w:bCs/>
          <w:lang w:val="el-GR" w:eastAsia="el-GR"/>
        </w:rPr>
      </w:pPr>
      <w:r w:rsidRPr="00C56140">
        <w:rPr>
          <w:rFonts w:eastAsia="Arial Unicode MS"/>
          <w:b/>
          <w:bCs/>
          <w:lang w:val="el-GR" w:eastAsia="el-GR"/>
        </w:rPr>
        <w:t>Οι διαδικασίες παραλαβής των τροποποιήσεων του λογισμικού εφαρμογών</w:t>
      </w:r>
      <w:r w:rsidRPr="00C56140">
        <w:rPr>
          <w:rFonts w:eastAsia="Arial Unicode MS"/>
          <w:bCs/>
          <w:lang w:val="el-GR" w:eastAsia="el-GR"/>
        </w:rPr>
        <w:t xml:space="preserve"> περιλαμβάνουν:</w:t>
      </w:r>
    </w:p>
    <w:p w14:paraId="2FD7F2DB" w14:textId="157A7242" w:rsidR="006B0E96" w:rsidRPr="00C56140" w:rsidRDefault="006B0E96" w:rsidP="006B0E96">
      <w:pPr>
        <w:spacing w:line="360" w:lineRule="exact"/>
        <w:rPr>
          <w:rFonts w:eastAsia="Arial Unicode MS"/>
          <w:bCs/>
          <w:iCs/>
          <w:lang w:val="el-GR" w:eastAsia="el-GR"/>
        </w:rPr>
      </w:pPr>
      <w:r w:rsidRPr="00C56140">
        <w:rPr>
          <w:rFonts w:eastAsia="Arial Unicode MS"/>
          <w:b/>
          <w:bCs/>
          <w:lang w:val="el-GR" w:eastAsia="el-GR"/>
        </w:rPr>
        <w:t>Α.</w:t>
      </w:r>
      <w:r w:rsidRPr="00C56140">
        <w:rPr>
          <w:rFonts w:eastAsia="Arial Unicode MS"/>
          <w:bCs/>
          <w:lang w:val="el-GR" w:eastAsia="el-GR"/>
        </w:rPr>
        <w:tab/>
      </w:r>
      <w:r w:rsidRPr="00C56140">
        <w:rPr>
          <w:rFonts w:eastAsia="Arial Unicode MS"/>
          <w:b/>
          <w:bCs/>
          <w:lang w:val="el-GR" w:eastAsia="el-GR"/>
        </w:rPr>
        <w:t>Προσωρινή Παραλαβή,</w:t>
      </w:r>
      <w:r w:rsidRPr="00C56140">
        <w:rPr>
          <w:rFonts w:eastAsia="Arial Unicode MS"/>
          <w:bCs/>
          <w:lang w:val="el-GR" w:eastAsia="el-GR"/>
        </w:rPr>
        <w:t xml:space="preserve"> που γίνεται με τη διεξαγωγή ελέγχων αποδοχής σε Δοκιμαστικό Περιβάλλον που έχει ο Ανάδοχος αναπτύξει, στο οποίο καλύπτονται πλήρως τα σενάρια ελέγχου</w:t>
      </w:r>
      <w:r w:rsidRPr="00C56140">
        <w:rPr>
          <w:rFonts w:eastAsia="Arial Unicode MS"/>
          <w:bCs/>
          <w:i/>
          <w:iCs/>
          <w:lang w:val="el-GR" w:eastAsia="el-GR"/>
        </w:rPr>
        <w:t xml:space="preserve">. </w:t>
      </w:r>
      <w:r w:rsidRPr="00C56140">
        <w:rPr>
          <w:rFonts w:eastAsia="Arial Unicode MS"/>
          <w:bCs/>
          <w:iCs/>
          <w:lang w:val="el-GR" w:eastAsia="el-GR"/>
        </w:rPr>
        <w:t xml:space="preserve">Μετά την παράδοσή του από τον Ανάδοχο, </w:t>
      </w:r>
      <w:r w:rsidRPr="00C56140">
        <w:rPr>
          <w:rFonts w:eastAsia="Arial Unicode MS"/>
          <w:b/>
          <w:bCs/>
          <w:iCs/>
          <w:lang w:val="el-GR" w:eastAsia="el-GR"/>
        </w:rPr>
        <w:t>υπάρχει δυνατότητα εντός πέντε (5) εργάσιμων ημερών</w:t>
      </w:r>
      <w:r w:rsidRPr="00C56140">
        <w:rPr>
          <w:rFonts w:eastAsia="Arial Unicode MS"/>
          <w:bCs/>
          <w:iCs/>
          <w:lang w:val="el-GR" w:eastAsia="el-GR"/>
        </w:rPr>
        <w:t xml:space="preserve"> από την έγγραφη ενημέρωση ολοκλήρωσης του Αναδόχου, να συμπληρωθεί και να</w:t>
      </w:r>
      <w:r w:rsidR="00C67603">
        <w:rPr>
          <w:rFonts w:eastAsia="Arial Unicode MS"/>
          <w:bCs/>
          <w:iCs/>
          <w:lang w:val="el-GR" w:eastAsia="el-GR"/>
        </w:rPr>
        <w:t xml:space="preserve"> </w:t>
      </w:r>
      <w:r w:rsidRPr="00C56140">
        <w:rPr>
          <w:rFonts w:eastAsia="Arial Unicode MS"/>
          <w:bCs/>
          <w:iCs/>
          <w:lang w:val="el-GR" w:eastAsia="el-GR"/>
        </w:rPr>
        <w:t xml:space="preserve">εμπλουτιστεί περαιτέρω με σενάρια ελέγχου από τις αρμόδιες Διευθύνσεις </w:t>
      </w:r>
      <w:r w:rsidRPr="00C56140">
        <w:rPr>
          <w:rFonts w:eastAsia="Arial Unicode MS"/>
          <w:bCs/>
          <w:lang w:val="el-GR" w:eastAsia="el-GR"/>
        </w:rPr>
        <w:t>της Αναθέτουσας Αρχής</w:t>
      </w:r>
      <w:r w:rsidRPr="00C56140">
        <w:rPr>
          <w:rFonts w:eastAsia="Arial Unicode MS"/>
          <w:bCs/>
          <w:iCs/>
          <w:lang w:val="el-GR" w:eastAsia="el-GR"/>
        </w:rPr>
        <w:t>.</w:t>
      </w:r>
    </w:p>
    <w:p w14:paraId="0A8C7675" w14:textId="42B3D179" w:rsidR="006B0E96" w:rsidRPr="00C56140" w:rsidRDefault="006B0E96" w:rsidP="006B0E96">
      <w:pPr>
        <w:spacing w:line="360" w:lineRule="exact"/>
        <w:rPr>
          <w:rFonts w:eastAsia="Arial Unicode MS"/>
          <w:bCs/>
          <w:lang w:val="el-GR" w:eastAsia="el-GR"/>
        </w:rPr>
      </w:pPr>
      <w:r w:rsidRPr="00C56140">
        <w:rPr>
          <w:rFonts w:eastAsia="Arial Unicode MS"/>
          <w:bCs/>
          <w:lang w:val="el-GR" w:eastAsia="el-GR"/>
        </w:rPr>
        <w:t xml:space="preserve">Το λογισμικό εφαρμογών θα ελέγχεται με την εκτέλεση των σεναρίων δοκιμών από το Φορέα με την υποστήριξη του Αναδόχου. </w:t>
      </w:r>
      <w:r w:rsidRPr="00C56140">
        <w:rPr>
          <w:rFonts w:eastAsia="Arial Unicode MS"/>
          <w:b/>
          <w:bCs/>
          <w:lang w:val="el-GR" w:eastAsia="el-GR"/>
        </w:rPr>
        <w:t>Η διάρκεια εκτέλεσης των σεναρίων δοκιμών δεν μπορεί να υπερβαίνει τις είκοσι (20) εργάσιμες ημέρες</w:t>
      </w:r>
      <w:r w:rsidRPr="00C56140">
        <w:rPr>
          <w:rFonts w:eastAsia="Arial Unicode MS"/>
          <w:bCs/>
          <w:lang w:val="el-GR" w:eastAsia="el-GR"/>
        </w:rPr>
        <w:t>. Επί πλέον, κατά τη διάρκεια της εκτέλεσης των ελέγχων αποδοχής της κάθε τροποποίησης, θα ελέγχονται τα χαρακτηριστικά ολοκλήρωσής της με το ήδη υπάρχον λογισμικό.</w:t>
      </w:r>
    </w:p>
    <w:p w14:paraId="49A91123" w14:textId="77777777" w:rsidR="006B0E96" w:rsidRPr="00C56140" w:rsidRDefault="006B0E96" w:rsidP="006B0E96">
      <w:pPr>
        <w:spacing w:line="360" w:lineRule="exact"/>
        <w:rPr>
          <w:rFonts w:eastAsia="Arial Unicode MS"/>
          <w:bCs/>
          <w:lang w:val="el-GR" w:eastAsia="el-GR"/>
        </w:rPr>
      </w:pPr>
      <w:r w:rsidRPr="00C56140">
        <w:rPr>
          <w:rFonts w:eastAsia="Arial Unicode MS"/>
          <w:bCs/>
          <w:lang w:val="el-GR" w:eastAsia="el-GR"/>
        </w:rPr>
        <w:t>Στην περίπτωση μη ικανοποίησης των κριτηρίων των ελέγχων:</w:t>
      </w:r>
    </w:p>
    <w:p w14:paraId="7603531D" w14:textId="77777777" w:rsidR="006B0E96" w:rsidRPr="00C56140" w:rsidRDefault="006B0E96" w:rsidP="006B0E96">
      <w:pPr>
        <w:numPr>
          <w:ilvl w:val="0"/>
          <w:numId w:val="128"/>
        </w:numPr>
        <w:suppressAutoHyphens w:val="0"/>
        <w:spacing w:line="360" w:lineRule="exact"/>
        <w:rPr>
          <w:rFonts w:eastAsia="Arial Unicode MS"/>
          <w:bCs/>
          <w:lang w:val="el-GR" w:eastAsia="el-GR"/>
        </w:rPr>
      </w:pPr>
      <w:r w:rsidRPr="00C56140">
        <w:rPr>
          <w:rFonts w:eastAsia="Arial Unicode MS"/>
          <w:bCs/>
          <w:lang w:val="en-US" w:eastAsia="el-GR"/>
        </w:rPr>
        <w:t>H</w:t>
      </w:r>
      <w:r w:rsidRPr="00C56140">
        <w:rPr>
          <w:rFonts w:eastAsia="Arial Unicode MS"/>
          <w:bCs/>
          <w:lang w:val="el-GR" w:eastAsia="el-GR"/>
        </w:rPr>
        <w:t xml:space="preserve"> Αναθέτουσα Αρχή, </w:t>
      </w:r>
      <w:r w:rsidRPr="00C56140">
        <w:rPr>
          <w:rFonts w:eastAsia="Arial Unicode MS"/>
          <w:b/>
          <w:bCs/>
          <w:lang w:val="el-GR" w:eastAsia="el-GR"/>
        </w:rPr>
        <w:t>εντός πέντε (5) εργάσιμων ημερών</w:t>
      </w:r>
      <w:r w:rsidRPr="00C56140">
        <w:rPr>
          <w:rFonts w:eastAsia="Arial Unicode MS"/>
          <w:bCs/>
          <w:lang w:val="el-GR" w:eastAsia="el-GR"/>
        </w:rPr>
        <w:t xml:space="preserve"> από την λήξη του εικοσαήμερου (20-ημ.) διεξαγωγής ελέγχων, οφείλει να κοινοποιήσει εγγράφως τις τυχόν παρατηρήσεις που έχει. </w:t>
      </w:r>
    </w:p>
    <w:p w14:paraId="789872D9" w14:textId="77777777" w:rsidR="006B0E96" w:rsidRPr="00C56140" w:rsidRDefault="006B0E96" w:rsidP="006B0E96">
      <w:pPr>
        <w:numPr>
          <w:ilvl w:val="0"/>
          <w:numId w:val="128"/>
        </w:numPr>
        <w:suppressAutoHyphens w:val="0"/>
        <w:spacing w:line="360" w:lineRule="exact"/>
        <w:rPr>
          <w:rFonts w:eastAsia="Arial Unicode MS"/>
          <w:bCs/>
          <w:lang w:val="el-GR" w:eastAsia="el-GR"/>
        </w:rPr>
      </w:pPr>
      <w:r w:rsidRPr="00C56140">
        <w:rPr>
          <w:rFonts w:eastAsia="Arial Unicode MS"/>
          <w:bCs/>
          <w:lang w:val="el-GR" w:eastAsia="el-GR"/>
        </w:rPr>
        <w:t xml:space="preserve">Στην περίπτωση που οι παρατηρήσεις οδηγούν σε παρέκκλιση από τα οριζόμενα στα παραδοτέα των Μελετών Αναλυτικών Λειτουργικών και Τεχνικών Προδιαγραφών, δύναται να </w:t>
      </w:r>
      <w:r w:rsidRPr="00C56140">
        <w:rPr>
          <w:rFonts w:eastAsia="Arial Unicode MS"/>
          <w:bCs/>
          <w:lang w:val="el-GR" w:eastAsia="el-GR"/>
        </w:rPr>
        <w:lastRenderedPageBreak/>
        <w:t>αναπροσαρμοστεί ο προϋπολογιζόμενος ανθρωποχρόνος, έτσι ώστε να καλυφθεί η ικανοποίηση των παρεκκλίσεων, ενημερώνοντας τα σχετικά παραδοτέα.</w:t>
      </w:r>
    </w:p>
    <w:p w14:paraId="0B7ADDA8" w14:textId="77777777" w:rsidR="006B0E96" w:rsidRPr="00C56140" w:rsidRDefault="006B0E96" w:rsidP="006B0E96">
      <w:pPr>
        <w:numPr>
          <w:ilvl w:val="0"/>
          <w:numId w:val="128"/>
        </w:numPr>
        <w:suppressAutoHyphens w:val="0"/>
        <w:spacing w:line="360" w:lineRule="exact"/>
        <w:rPr>
          <w:rFonts w:eastAsia="Arial Unicode MS"/>
          <w:bCs/>
          <w:lang w:val="el-GR" w:eastAsia="el-GR"/>
        </w:rPr>
      </w:pPr>
      <w:r w:rsidRPr="00C56140">
        <w:rPr>
          <w:rFonts w:eastAsia="Arial Unicode MS"/>
          <w:bCs/>
          <w:lang w:val="el-GR" w:eastAsia="el-GR"/>
        </w:rPr>
        <w:t xml:space="preserve">Ο Ανάδοχος, </w:t>
      </w:r>
      <w:r w:rsidRPr="00C56140">
        <w:rPr>
          <w:rFonts w:eastAsia="Arial Unicode MS"/>
          <w:b/>
          <w:bCs/>
          <w:lang w:val="el-GR" w:eastAsia="el-GR"/>
        </w:rPr>
        <w:t>το πολύ μέσα σε ένα (1) μήνα</w:t>
      </w:r>
      <w:r w:rsidRPr="00C56140">
        <w:rPr>
          <w:rFonts w:eastAsia="Arial Unicode MS"/>
          <w:bCs/>
          <w:lang w:val="el-GR" w:eastAsia="el-GR"/>
        </w:rPr>
        <w:t xml:space="preserve"> από την έγγραφη ενημέρωσή του, πρέπει να προβεί στις κατάλληλες διορθώσεις προκειμένου να  επαναληφθούν οι έλεγχοι από την Αναθέτουσα Αρχή.</w:t>
      </w:r>
    </w:p>
    <w:p w14:paraId="03961C06" w14:textId="77777777" w:rsidR="006B0E96" w:rsidRPr="00C56140" w:rsidRDefault="006B0E96" w:rsidP="006B0E96">
      <w:pPr>
        <w:spacing w:line="360" w:lineRule="exact"/>
        <w:rPr>
          <w:rFonts w:eastAsia="Arial Unicode MS"/>
          <w:bCs/>
          <w:lang w:val="el-GR" w:eastAsia="el-GR"/>
        </w:rPr>
      </w:pPr>
      <w:r w:rsidRPr="00C56140">
        <w:rPr>
          <w:rFonts w:eastAsia="Arial Unicode MS"/>
          <w:bCs/>
          <w:lang w:val="el-GR" w:eastAsia="el-GR"/>
        </w:rPr>
        <w:t>Εφόσον, οι ανωτέρω αναφερόμενες Διευθύνσεις της Αναθέτουσας Αρχής δεν έχουν, κατά την κρίση τους, ουσιώδεις παρατηρήσεις για την υλοποίηση της τροποποίησης σε Δοκιμαστικό περιβάλλον, θα διαβιβάζουν σχετικό έγγραφο στην Επιτροπή Παραλαβής, η οποία δύναται να προχωρήσει στην Προσωρινή Παραλαβή της, επισημαίνοντας τις παρατηρήσεις της στο Πρωτόκολλο (Προσωρινής) Παραλαβής. Στην περίπτωση αυτή ο Ανάδοχος υποχρεούται να πραγματοποιήσει τις αναφερόμενες διορθώσεις μέχρι την Οριστική Παραλαβή της Τροποποίησης.</w:t>
      </w:r>
    </w:p>
    <w:p w14:paraId="30BDC92E" w14:textId="15B772AE" w:rsidR="006B0E96" w:rsidRPr="00C56140" w:rsidRDefault="006B0E96" w:rsidP="006B0E96">
      <w:pPr>
        <w:spacing w:line="360" w:lineRule="exact"/>
        <w:rPr>
          <w:rFonts w:eastAsia="Arial Unicode MS"/>
          <w:bCs/>
          <w:lang w:val="el-GR" w:eastAsia="el-GR"/>
        </w:rPr>
      </w:pPr>
      <w:r w:rsidRPr="00C56140">
        <w:rPr>
          <w:rFonts w:eastAsia="Arial Unicode MS"/>
          <w:b/>
          <w:bCs/>
          <w:lang w:val="el-GR" w:eastAsia="el-GR"/>
        </w:rPr>
        <w:t>Β.</w:t>
      </w:r>
      <w:r w:rsidRPr="00C56140">
        <w:rPr>
          <w:rFonts w:eastAsia="Arial Unicode MS"/>
          <w:b/>
          <w:bCs/>
          <w:lang w:val="el-GR" w:eastAsia="el-GR"/>
        </w:rPr>
        <w:tab/>
        <w:t>Οριστική Παραλαβή</w:t>
      </w:r>
      <w:r w:rsidRPr="00C56140">
        <w:rPr>
          <w:rFonts w:eastAsia="Arial Unicode MS"/>
          <w:bCs/>
          <w:lang w:val="el-GR" w:eastAsia="el-GR"/>
        </w:rPr>
        <w:t xml:space="preserve">, που γίνεται με τη διεξαγωγή ελέγχων καλής λειτουργίας του Λογισμικού Εφαρμογών. Οι αρμόδιες διευθύνσεις της Αναθέτουσας Αρχής επιβεβαιώνουν την επιτυχία των ελέγχων </w:t>
      </w:r>
      <w:r w:rsidR="00D023F0">
        <w:rPr>
          <w:rFonts w:eastAsia="Arial Unicode MS"/>
          <w:bCs/>
          <w:lang w:val="el-GR" w:eastAsia="el-GR"/>
        </w:rPr>
        <w:t xml:space="preserve">σε περιβάλλον πιλοτικής λειτουργίας </w:t>
      </w:r>
      <w:r w:rsidRPr="00C56140">
        <w:rPr>
          <w:rFonts w:eastAsia="Arial Unicode MS"/>
          <w:bCs/>
          <w:lang w:val="el-GR" w:eastAsia="el-GR"/>
        </w:rPr>
        <w:t>και διαβιβάζουν σχετικό έγγραφο στην Επιτροπή Παραλαβής, η οποία δύναται να προχωρήσει στην Οριστική Παραλαβή.</w:t>
      </w:r>
    </w:p>
    <w:p w14:paraId="7BDBA99F" w14:textId="77777777" w:rsidR="006B0E96" w:rsidRPr="00C56140" w:rsidRDefault="006B0E96" w:rsidP="006B0E96">
      <w:pPr>
        <w:spacing w:line="360" w:lineRule="exact"/>
        <w:rPr>
          <w:rFonts w:eastAsia="Arial Unicode MS"/>
          <w:bCs/>
          <w:lang w:val="el-GR" w:eastAsia="el-GR"/>
        </w:rPr>
      </w:pPr>
      <w:r w:rsidRPr="00C56140">
        <w:rPr>
          <w:rFonts w:eastAsia="Arial Unicode MS"/>
          <w:bCs/>
          <w:lang w:val="el-GR" w:eastAsia="el-GR"/>
        </w:rPr>
        <w:t>Απαραίτητη προϋπόθεση για τη διεξαγωγή ελέγχων στο Περιβάλλον Πιλοτικής Λειτουργίας είναι:</w:t>
      </w:r>
    </w:p>
    <w:p w14:paraId="350736A4" w14:textId="77777777" w:rsidR="006B0E96" w:rsidRPr="00C56140" w:rsidRDefault="006B0E96" w:rsidP="006B0E96">
      <w:pPr>
        <w:numPr>
          <w:ilvl w:val="0"/>
          <w:numId w:val="129"/>
        </w:numPr>
        <w:suppressAutoHyphens w:val="0"/>
        <w:spacing w:line="360" w:lineRule="exact"/>
        <w:rPr>
          <w:rFonts w:eastAsia="Arial Unicode MS"/>
          <w:bCs/>
          <w:lang w:val="el-GR" w:eastAsia="el-GR"/>
        </w:rPr>
      </w:pPr>
      <w:r w:rsidRPr="00C56140">
        <w:rPr>
          <w:rFonts w:eastAsia="Arial Unicode MS"/>
          <w:bCs/>
          <w:lang w:val="el-GR" w:eastAsia="el-GR"/>
        </w:rPr>
        <w:t>Η μετάπτωση της τροποποιημένης εφαρμογής στο περιβάλλον πιλοτικής λειτουργίας, χωρίς να διαταραχθεί η ασφαλής λειτουργία των ήδη υπαρχόντων Πληροφοριακών Συστημάτων</w:t>
      </w:r>
    </w:p>
    <w:p w14:paraId="70C81169" w14:textId="77777777" w:rsidR="006B0E96" w:rsidRPr="00C56140" w:rsidRDefault="006B0E96" w:rsidP="006B0E96">
      <w:pPr>
        <w:numPr>
          <w:ilvl w:val="0"/>
          <w:numId w:val="129"/>
        </w:numPr>
        <w:suppressAutoHyphens w:val="0"/>
        <w:spacing w:line="360" w:lineRule="exact"/>
        <w:rPr>
          <w:rFonts w:eastAsia="Arial Unicode MS"/>
          <w:bCs/>
          <w:lang w:val="el-GR" w:eastAsia="el-GR"/>
        </w:rPr>
      </w:pPr>
      <w:r w:rsidRPr="00C56140">
        <w:rPr>
          <w:rFonts w:eastAsia="Arial Unicode MS"/>
          <w:bCs/>
          <w:lang w:val="el-GR" w:eastAsia="el-GR"/>
        </w:rPr>
        <w:t>Η ολοκλήρωση της πιθανής δημιουργίας των Βάσεων Δεδομένων από πλευράς Αναδόχου</w:t>
      </w:r>
    </w:p>
    <w:p w14:paraId="4650CF32" w14:textId="77777777" w:rsidR="006B0E96" w:rsidRPr="00C56140" w:rsidRDefault="006B0E96" w:rsidP="006B0E96">
      <w:pPr>
        <w:numPr>
          <w:ilvl w:val="0"/>
          <w:numId w:val="129"/>
        </w:numPr>
        <w:tabs>
          <w:tab w:val="num" w:pos="1134"/>
        </w:tabs>
        <w:suppressAutoHyphens w:val="0"/>
        <w:spacing w:line="360" w:lineRule="exact"/>
        <w:rPr>
          <w:rFonts w:eastAsia="Arial Unicode MS"/>
          <w:bCs/>
          <w:lang w:eastAsia="el-GR"/>
        </w:rPr>
      </w:pPr>
      <w:r w:rsidRPr="00C56140">
        <w:rPr>
          <w:rFonts w:eastAsia="Arial Unicode MS"/>
          <w:bCs/>
          <w:lang w:eastAsia="el-GR"/>
        </w:rPr>
        <w:t>Η εκπαίδευση των τελικών χρηστών</w:t>
      </w:r>
    </w:p>
    <w:p w14:paraId="25299A4A" w14:textId="77777777" w:rsidR="006B0E96" w:rsidRPr="00C56140" w:rsidRDefault="006B0E96" w:rsidP="006B0E96">
      <w:pPr>
        <w:numPr>
          <w:ilvl w:val="0"/>
          <w:numId w:val="129"/>
        </w:numPr>
        <w:tabs>
          <w:tab w:val="num" w:pos="1134"/>
        </w:tabs>
        <w:suppressAutoHyphens w:val="0"/>
        <w:spacing w:line="360" w:lineRule="exact"/>
        <w:rPr>
          <w:rFonts w:eastAsia="Arial Unicode MS"/>
          <w:bCs/>
          <w:lang w:val="el-GR" w:eastAsia="el-GR"/>
        </w:rPr>
      </w:pPr>
      <w:r w:rsidRPr="00C56140">
        <w:rPr>
          <w:rFonts w:eastAsia="Arial Unicode MS"/>
          <w:bCs/>
          <w:lang w:val="el-GR" w:eastAsia="el-GR"/>
        </w:rPr>
        <w:t>Η διαθεσιμότητα στελεχών της Αναθέτουσας Αρχής για τοπική στήριξη που αντιστοιχούν στις Μονάδες του Πιλοτικού Περιβάλλοντος</w:t>
      </w:r>
    </w:p>
    <w:p w14:paraId="49EDCF5B" w14:textId="77777777" w:rsidR="006B0E96" w:rsidRPr="00C56140" w:rsidRDefault="006B0E96" w:rsidP="006B0E96">
      <w:pPr>
        <w:spacing w:line="360" w:lineRule="exact"/>
        <w:rPr>
          <w:rFonts w:eastAsia="Arial Unicode MS"/>
          <w:bCs/>
          <w:lang w:val="el-GR" w:eastAsia="el-GR"/>
        </w:rPr>
      </w:pPr>
      <w:r w:rsidRPr="00C56140">
        <w:rPr>
          <w:rFonts w:eastAsia="Arial Unicode MS"/>
          <w:bCs/>
          <w:lang w:val="el-GR" w:eastAsia="el-GR"/>
        </w:rPr>
        <w:t>Η διαδικασία για την Οριστική Παραλαβή ολοκληρώνεται με τη σύνταξη από την αρμόδια Επιτροπή Παραλαβής Πρακτικού / Πρωτοκόλλου που θα στηρίζεται στη σύμφωνη γνώμη των αρμόδιων διευθύνσεων και σε συνδυασμό με τα αντίστοιχα από τον Ανάδοχο Παραδοτέα.</w:t>
      </w:r>
    </w:p>
    <w:p w14:paraId="4338A3FC" w14:textId="77777777" w:rsidR="006B0E96" w:rsidRPr="00C56140" w:rsidRDefault="006B0E96" w:rsidP="006B0E96">
      <w:pPr>
        <w:spacing w:line="360" w:lineRule="exact"/>
        <w:rPr>
          <w:rFonts w:eastAsia="Arial Unicode MS"/>
          <w:bCs/>
          <w:lang w:val="el-GR" w:eastAsia="el-GR"/>
        </w:rPr>
      </w:pPr>
      <w:r w:rsidRPr="00C56140">
        <w:rPr>
          <w:rFonts w:eastAsia="Arial Unicode MS"/>
          <w:bCs/>
          <w:lang w:val="el-GR" w:eastAsia="el-GR"/>
        </w:rPr>
        <w:t>Οι υπηρεσίες που δεν αφορούν σε υλοποίηση ή επέμβαση σε λογισμικό εφαρμογών, θα παραλαμβάνονται από την επιτροπή με την προϋπόθεση να έχουν παραδοθεί τα κατά περίπτωση απαιτούμενα Παραδοτέα.</w:t>
      </w:r>
    </w:p>
    <w:p w14:paraId="6EF7D0C9" w14:textId="678F7D88" w:rsidR="006B0E96" w:rsidRPr="00C56140" w:rsidRDefault="006B0E96" w:rsidP="006B0E96">
      <w:pPr>
        <w:rPr>
          <w:lang w:val="el-GR"/>
        </w:rPr>
      </w:pPr>
      <w:r w:rsidRPr="00C56140">
        <w:rPr>
          <w:rFonts w:eastAsia="Arial Unicode MS"/>
          <w:b/>
          <w:bCs/>
          <w:lang w:val="el-GR" w:eastAsia="el-GR"/>
        </w:rPr>
        <w:t xml:space="preserve">Ο υποψήφιος Ανάδοχος, στην Προσφορά του οφείλει να περιγράψει με σαφήνεια και πληρότητα, τον τρόπο υλοποίησης των ανωτέρω, σε συνδυασμό και με τα απαιτούμενα Παραδοτέα, όπως αυτά αναφέρονται στην ενότητα </w:t>
      </w:r>
      <w:r w:rsidRPr="00C56140">
        <w:rPr>
          <w:rFonts w:eastAsia="Arial Unicode MS"/>
          <w:b/>
          <w:bCs/>
          <w:lang w:val="el-GR" w:eastAsia="el-GR"/>
        </w:rPr>
        <w:fldChar w:fldCharType="begin"/>
      </w:r>
      <w:r w:rsidRPr="00C56140">
        <w:rPr>
          <w:rFonts w:eastAsia="Arial Unicode MS"/>
          <w:b/>
          <w:bCs/>
          <w:lang w:val="el-GR" w:eastAsia="el-GR"/>
        </w:rPr>
        <w:instrText xml:space="preserve"> REF _Ref160065565 \r \h </w:instrText>
      </w:r>
      <w:r w:rsidR="00C56140">
        <w:rPr>
          <w:rFonts w:eastAsia="Arial Unicode MS"/>
          <w:b/>
          <w:bCs/>
          <w:lang w:val="el-GR" w:eastAsia="el-GR"/>
        </w:rPr>
        <w:instrText xml:space="preserve"> \* MERGEFORMAT </w:instrText>
      </w:r>
      <w:r w:rsidRPr="00C56140">
        <w:rPr>
          <w:rFonts w:eastAsia="Arial Unicode MS"/>
          <w:b/>
          <w:bCs/>
          <w:lang w:val="el-GR" w:eastAsia="el-GR"/>
        </w:rPr>
      </w:r>
      <w:r w:rsidRPr="00C56140">
        <w:rPr>
          <w:rFonts w:eastAsia="Arial Unicode MS"/>
          <w:b/>
          <w:bCs/>
          <w:lang w:val="el-GR" w:eastAsia="el-GR"/>
        </w:rPr>
        <w:fldChar w:fldCharType="separate"/>
      </w:r>
      <w:r w:rsidR="00CB4F34">
        <w:rPr>
          <w:rFonts w:eastAsia="Arial Unicode MS"/>
          <w:b/>
          <w:bCs/>
          <w:lang w:val="el-GR" w:eastAsia="el-GR"/>
        </w:rPr>
        <w:t>5.2</w:t>
      </w:r>
      <w:r w:rsidRPr="00C56140">
        <w:rPr>
          <w:rFonts w:eastAsia="Arial Unicode MS"/>
          <w:b/>
          <w:bCs/>
          <w:lang w:val="el-GR" w:eastAsia="el-GR"/>
        </w:rPr>
        <w:fldChar w:fldCharType="end"/>
      </w:r>
      <w:r w:rsidRPr="00C56140">
        <w:rPr>
          <w:rFonts w:eastAsia="Arial Unicode MS"/>
          <w:b/>
          <w:bCs/>
          <w:lang w:val="el-GR" w:eastAsia="el-GR"/>
        </w:rPr>
        <w:t xml:space="preserve"> του Παραρτήματος Ι, προκειμένου να τεκμηριωθεί η δυνατότητά του στην παροχή των περιγραφόμενων υπηρεσιών.</w:t>
      </w:r>
    </w:p>
    <w:p w14:paraId="775136DE" w14:textId="77777777" w:rsidR="006B0E96" w:rsidRPr="00C56140" w:rsidRDefault="006B0E96" w:rsidP="006B0E96">
      <w:pPr>
        <w:rPr>
          <w:lang w:val="el-GR"/>
        </w:rPr>
      </w:pPr>
    </w:p>
    <w:p w14:paraId="52F394F5" w14:textId="77777777" w:rsidR="001415E6" w:rsidRPr="00C56140" w:rsidRDefault="001415E6" w:rsidP="009E3443">
      <w:pPr>
        <w:pStyle w:val="40"/>
        <w:numPr>
          <w:ilvl w:val="3"/>
          <w:numId w:val="98"/>
        </w:numPr>
      </w:pPr>
      <w:bookmarkStart w:id="591" w:name="_Ref78474416"/>
      <w:bookmarkStart w:id="592" w:name="_Toc110611771"/>
      <w:bookmarkStart w:id="593" w:name="_Toc159939311"/>
      <w:bookmarkStart w:id="594" w:name="_Toc167222905"/>
      <w:r w:rsidRPr="00C56140">
        <w:t>Υλοποίηση Διασύνδεσης με τα πηγαία Πληροφοριακά Συστήματα</w:t>
      </w:r>
      <w:bookmarkEnd w:id="591"/>
      <w:bookmarkEnd w:id="592"/>
      <w:bookmarkEnd w:id="593"/>
      <w:bookmarkEnd w:id="594"/>
    </w:p>
    <w:p w14:paraId="65A64FAC" w14:textId="77777777" w:rsidR="001415E6" w:rsidRPr="00C56140" w:rsidRDefault="001415E6" w:rsidP="001415E6">
      <w:pPr>
        <w:spacing w:line="360" w:lineRule="exact"/>
        <w:rPr>
          <w:lang w:val="el-GR"/>
        </w:rPr>
      </w:pPr>
      <w:r w:rsidRPr="00C56140">
        <w:rPr>
          <w:lang w:val="el-GR"/>
        </w:rPr>
        <w:lastRenderedPageBreak/>
        <w:t>Για την παροχή των ζητούμενων υπηρεσιών, θα πρέπει να λάβει χώρα η διασύνδεση όλων των σχετικών πηγαίων Πληροφοριακών Συστημάτων, στη βάση προτεραιοποίησης που θα γίνει στο πλαίσιο του έργου και θα λαμβάνει υπόψη μεταξύ άλλων την ωριμότητα (ολοκληρωμένα, υπό υλοποίηση, ώριμα συστήματα) και τη σημαντικότητα (κύρια, βοηθητικά συστήματα), στοχεύοντας στην σταδιακή κάλυψη όλων των συστημάτων που απαιτούνται.</w:t>
      </w:r>
    </w:p>
    <w:p w14:paraId="384B5D11" w14:textId="77777777" w:rsidR="001415E6" w:rsidRPr="00C56140" w:rsidRDefault="001415E6" w:rsidP="001415E6">
      <w:pPr>
        <w:spacing w:line="360" w:lineRule="exact"/>
      </w:pPr>
      <w:r w:rsidRPr="00C56140">
        <w:t>Αυτό το στάδιο περιλαμβάνει:</w:t>
      </w:r>
    </w:p>
    <w:p w14:paraId="3E3E1803" w14:textId="77777777" w:rsidR="001415E6" w:rsidRPr="00C56140" w:rsidRDefault="001415E6" w:rsidP="009E3443">
      <w:pPr>
        <w:pStyle w:val="aff"/>
        <w:numPr>
          <w:ilvl w:val="0"/>
          <w:numId w:val="115"/>
        </w:numPr>
        <w:suppressAutoHyphens w:val="0"/>
        <w:spacing w:after="0" w:line="360" w:lineRule="exact"/>
        <w:contextualSpacing w:val="0"/>
      </w:pPr>
      <w:r w:rsidRPr="00C56140">
        <w:t>Καθορισμός κατάλληλων προτύπων διασύνδεσης</w:t>
      </w:r>
    </w:p>
    <w:p w14:paraId="6F2C05D3" w14:textId="77777777" w:rsidR="001415E6" w:rsidRPr="00C56140" w:rsidRDefault="001415E6" w:rsidP="009E3443">
      <w:pPr>
        <w:pStyle w:val="aff"/>
        <w:numPr>
          <w:ilvl w:val="0"/>
          <w:numId w:val="115"/>
        </w:numPr>
        <w:suppressAutoHyphens w:val="0"/>
        <w:spacing w:after="0" w:line="360" w:lineRule="exact"/>
        <w:contextualSpacing w:val="0"/>
      </w:pPr>
      <w:r w:rsidRPr="00C56140">
        <w:t>Καθορισμός απαραιτήτων εργαλείων διασύνδεσης</w:t>
      </w:r>
    </w:p>
    <w:p w14:paraId="06E86E96" w14:textId="77777777" w:rsidR="001415E6" w:rsidRPr="00C56140" w:rsidRDefault="001415E6" w:rsidP="009E3443">
      <w:pPr>
        <w:pStyle w:val="aff"/>
        <w:numPr>
          <w:ilvl w:val="0"/>
          <w:numId w:val="115"/>
        </w:numPr>
        <w:suppressAutoHyphens w:val="0"/>
        <w:spacing w:after="0" w:line="360" w:lineRule="exact"/>
        <w:contextualSpacing w:val="0"/>
        <w:rPr>
          <w:lang w:val="el-GR"/>
        </w:rPr>
      </w:pPr>
      <w:r w:rsidRPr="00C56140">
        <w:rPr>
          <w:lang w:val="el-GR"/>
        </w:rPr>
        <w:t>Ανάπτυξη των ροών διασύνδεσης με τα πηγαία συστήματα</w:t>
      </w:r>
    </w:p>
    <w:p w14:paraId="1DE71895" w14:textId="77777777" w:rsidR="001415E6" w:rsidRPr="00C56140" w:rsidRDefault="001415E6" w:rsidP="009E3443">
      <w:pPr>
        <w:pStyle w:val="aff"/>
        <w:numPr>
          <w:ilvl w:val="0"/>
          <w:numId w:val="115"/>
        </w:numPr>
        <w:suppressAutoHyphens w:val="0"/>
        <w:spacing w:after="0" w:line="360" w:lineRule="exact"/>
        <w:contextualSpacing w:val="0"/>
        <w:rPr>
          <w:lang w:val="el-GR"/>
        </w:rPr>
      </w:pPr>
      <w:r w:rsidRPr="00C56140">
        <w:rPr>
          <w:lang w:val="el-GR"/>
        </w:rPr>
        <w:t>Ανάπτυξη μηχανισμού διαχείρισης προσωπικών και ευαίσθητων δεδομένων (π.χ. ανωνυμοποίηση)</w:t>
      </w:r>
    </w:p>
    <w:p w14:paraId="45A6C66C" w14:textId="77777777" w:rsidR="001415E6" w:rsidRPr="00C56140" w:rsidRDefault="001415E6" w:rsidP="009E3443">
      <w:pPr>
        <w:pStyle w:val="aff"/>
        <w:numPr>
          <w:ilvl w:val="0"/>
          <w:numId w:val="115"/>
        </w:numPr>
        <w:suppressAutoHyphens w:val="0"/>
        <w:spacing w:after="0" w:line="360" w:lineRule="exact"/>
        <w:contextualSpacing w:val="0"/>
        <w:rPr>
          <w:lang w:val="el-GR"/>
        </w:rPr>
      </w:pPr>
      <w:r w:rsidRPr="00C56140">
        <w:rPr>
          <w:lang w:val="el-GR"/>
        </w:rPr>
        <w:t>Ανάπτυξη μηχανισμού για την πυροδότηση και συγχρονισμένη εκτέλεση των ροών δεδομένων που θα υλοποιηθούν (</w:t>
      </w:r>
      <w:r w:rsidRPr="00C56140">
        <w:t>orchestration</w:t>
      </w:r>
      <w:r w:rsidRPr="00C56140">
        <w:rPr>
          <w:lang w:val="el-GR"/>
        </w:rPr>
        <w:t xml:space="preserve"> &amp; </w:t>
      </w:r>
      <w:r w:rsidRPr="00C56140">
        <w:t>triggering</w:t>
      </w:r>
      <w:r w:rsidRPr="00C56140">
        <w:rPr>
          <w:lang w:val="el-GR"/>
        </w:rPr>
        <w:t xml:space="preserve"> </w:t>
      </w:r>
      <w:r w:rsidRPr="00C56140">
        <w:t>mechanism</w:t>
      </w:r>
      <w:r w:rsidRPr="00C56140">
        <w:rPr>
          <w:lang w:val="el-GR"/>
        </w:rPr>
        <w:t>)</w:t>
      </w:r>
    </w:p>
    <w:p w14:paraId="2A170337" w14:textId="77777777" w:rsidR="001415E6" w:rsidRPr="00C56140" w:rsidRDefault="001415E6" w:rsidP="009E3443">
      <w:pPr>
        <w:pStyle w:val="aff"/>
        <w:numPr>
          <w:ilvl w:val="0"/>
          <w:numId w:val="115"/>
        </w:numPr>
        <w:suppressAutoHyphens w:val="0"/>
        <w:spacing w:after="0" w:line="360" w:lineRule="exact"/>
        <w:contextualSpacing w:val="0"/>
        <w:rPr>
          <w:lang w:val="el-GR"/>
        </w:rPr>
      </w:pPr>
      <w:r w:rsidRPr="00C56140">
        <w:rPr>
          <w:lang w:val="el-GR"/>
        </w:rPr>
        <w:t>Οποιαδήποτε άλλη εργασία κριθεί σκόπιμη σε αυτό το πλαίσιο</w:t>
      </w:r>
    </w:p>
    <w:p w14:paraId="4FE3109F" w14:textId="77777777" w:rsidR="001415E6" w:rsidRPr="00C56140" w:rsidRDefault="001415E6" w:rsidP="009E3443">
      <w:pPr>
        <w:pStyle w:val="40"/>
        <w:numPr>
          <w:ilvl w:val="3"/>
          <w:numId w:val="98"/>
        </w:numPr>
      </w:pPr>
      <w:bookmarkStart w:id="595" w:name="_Ref78474427"/>
      <w:bookmarkStart w:id="596" w:name="_Toc110611772"/>
      <w:bookmarkStart w:id="597" w:name="_Toc159939312"/>
      <w:bookmarkStart w:id="598" w:name="_Toc167222906"/>
      <w:r w:rsidRPr="00C56140">
        <w:t>Επεξεργασία και Ανάλυση Δεδομένων (Analytics)</w:t>
      </w:r>
      <w:bookmarkEnd w:id="595"/>
      <w:bookmarkEnd w:id="596"/>
      <w:bookmarkEnd w:id="597"/>
      <w:bookmarkEnd w:id="598"/>
    </w:p>
    <w:p w14:paraId="55019414" w14:textId="77777777" w:rsidR="001415E6" w:rsidRPr="00C56140" w:rsidRDefault="001415E6" w:rsidP="001415E6">
      <w:pPr>
        <w:spacing w:line="360" w:lineRule="exact"/>
        <w:rPr>
          <w:lang w:val="el-GR"/>
        </w:rPr>
      </w:pPr>
      <w:r w:rsidRPr="00C56140">
        <w:rPr>
          <w:lang w:val="el-GR"/>
        </w:rPr>
        <w:t xml:space="preserve">Με τη διασύνδεση των συστημάτων και παράλληλα με την συνέχιση της διασύνδεσης των λοιπών πηγαίων συστημάτων, θα λάβει χώρα η ανάπτυξη των απαραίτητων Αναφορών και Αναλύσεων Δεδομένων χρησιμοποιώντας την </w:t>
      </w:r>
      <w:r w:rsidRPr="00C56140">
        <w:t>Agile</w:t>
      </w:r>
      <w:r w:rsidRPr="00C56140">
        <w:rPr>
          <w:lang w:val="el-GR"/>
        </w:rPr>
        <w:t xml:space="preserve"> μεθοδολογία υλοποίησης (στο βαθμό που είναι δυνατόν). </w:t>
      </w:r>
    </w:p>
    <w:p w14:paraId="389AA7D2" w14:textId="77777777" w:rsidR="001415E6" w:rsidRPr="00C56140" w:rsidRDefault="001415E6" w:rsidP="001415E6">
      <w:pPr>
        <w:spacing w:line="360" w:lineRule="exact"/>
      </w:pPr>
      <w:r w:rsidRPr="00C56140">
        <w:t>Το στάδιο αυτό περιλαμβάνει:</w:t>
      </w:r>
    </w:p>
    <w:p w14:paraId="2024F3FD" w14:textId="77777777" w:rsidR="001415E6" w:rsidRPr="00C56140" w:rsidRDefault="001415E6" w:rsidP="009E3443">
      <w:pPr>
        <w:pStyle w:val="aff"/>
        <w:numPr>
          <w:ilvl w:val="0"/>
          <w:numId w:val="116"/>
        </w:numPr>
        <w:suppressAutoHyphens w:val="0"/>
        <w:spacing w:after="0" w:line="360" w:lineRule="exact"/>
        <w:contextualSpacing w:val="0"/>
        <w:rPr>
          <w:lang w:val="el-GR"/>
        </w:rPr>
      </w:pPr>
      <w:r w:rsidRPr="00C56140">
        <w:rPr>
          <w:lang w:val="el-GR"/>
        </w:rPr>
        <w:t>Σχεδιασμός Αναφορών / Αναλύσεων Δεδομένων (χρησιμοποιώντας συνθετικά δεδομένα όπου κρίνεται απαραίτητο)</w:t>
      </w:r>
    </w:p>
    <w:p w14:paraId="44B0FC70" w14:textId="77777777" w:rsidR="001415E6" w:rsidRPr="00C56140" w:rsidRDefault="001415E6" w:rsidP="009E3443">
      <w:pPr>
        <w:pStyle w:val="aff"/>
        <w:numPr>
          <w:ilvl w:val="0"/>
          <w:numId w:val="116"/>
        </w:numPr>
        <w:suppressAutoHyphens w:val="0"/>
        <w:spacing w:after="0" w:line="360" w:lineRule="exact"/>
        <w:contextualSpacing w:val="0"/>
        <w:rPr>
          <w:lang w:val="el-GR"/>
        </w:rPr>
      </w:pPr>
      <w:r w:rsidRPr="00C56140">
        <w:rPr>
          <w:lang w:val="el-GR"/>
        </w:rPr>
        <w:t>Επικαιροποίηση και Συντονισμός με τους κύριους εμπλεκόμενους / χρήστες</w:t>
      </w:r>
    </w:p>
    <w:p w14:paraId="54D1321F" w14:textId="77777777" w:rsidR="001415E6" w:rsidRPr="00C56140" w:rsidRDefault="001415E6" w:rsidP="009E3443">
      <w:pPr>
        <w:pStyle w:val="aff"/>
        <w:numPr>
          <w:ilvl w:val="0"/>
          <w:numId w:val="116"/>
        </w:numPr>
        <w:suppressAutoHyphens w:val="0"/>
        <w:spacing w:after="0" w:line="360" w:lineRule="exact"/>
        <w:contextualSpacing w:val="0"/>
        <w:rPr>
          <w:lang w:val="el-GR"/>
        </w:rPr>
      </w:pPr>
      <w:r w:rsidRPr="00C56140">
        <w:rPr>
          <w:lang w:val="el-GR"/>
        </w:rPr>
        <w:t>Προσαρμογή Τελικού Προϊόντος Αναφορών/Αναλύσεων (συμπεριλαμβανομένων τελικών ρυθμίσεων με βάση τα πραγματικά δεδομένα και την ποιότητα των δεδομένων)</w:t>
      </w:r>
    </w:p>
    <w:p w14:paraId="787CBC81" w14:textId="77777777" w:rsidR="001415E6" w:rsidRPr="00C56140" w:rsidRDefault="001415E6" w:rsidP="009E3443">
      <w:pPr>
        <w:pStyle w:val="aff"/>
        <w:numPr>
          <w:ilvl w:val="0"/>
          <w:numId w:val="116"/>
        </w:numPr>
        <w:suppressAutoHyphens w:val="0"/>
        <w:spacing w:after="0" w:line="360" w:lineRule="exact"/>
        <w:contextualSpacing w:val="0"/>
        <w:rPr>
          <w:lang w:val="el-GR"/>
        </w:rPr>
      </w:pPr>
      <w:r w:rsidRPr="00C56140">
        <w:rPr>
          <w:lang w:val="el-GR"/>
        </w:rPr>
        <w:t>Ολοκλήρωση και Δημοσίευση των Αναφορών/Αποτελεσμάτων</w:t>
      </w:r>
    </w:p>
    <w:p w14:paraId="64589A9F" w14:textId="77777777" w:rsidR="001415E6" w:rsidRPr="00C56140" w:rsidRDefault="001415E6" w:rsidP="001415E6">
      <w:pPr>
        <w:spacing w:line="360" w:lineRule="exact"/>
        <w:rPr>
          <w:lang w:val="el-GR"/>
        </w:rPr>
      </w:pPr>
      <w:r w:rsidRPr="00C56140">
        <w:rPr>
          <w:lang w:val="el-GR"/>
        </w:rPr>
        <w:t>Ιδιαίτερη έμφαση δίνεται στην μεθοδολογία για την ανάπτυξη αναφορών και αναλύσεων η οποία θα πρέπει να υποστηρίζει την αναγνώριση πιθανών ερωτημάτων, την απόδειξη της αξίας των αντίστοιχων αναλύσεων, με απώτερο στόχο να προχωρούν σε πλήρη υλοποίηση μόνο οι αναλύσεις που προσθέτουν αξία.</w:t>
      </w:r>
    </w:p>
    <w:p w14:paraId="3630A60C" w14:textId="77777777" w:rsidR="001415E6" w:rsidRPr="00C56140" w:rsidRDefault="001415E6" w:rsidP="009E3443">
      <w:pPr>
        <w:pStyle w:val="30"/>
        <w:numPr>
          <w:ilvl w:val="2"/>
          <w:numId w:val="98"/>
        </w:numPr>
      </w:pPr>
      <w:bookmarkStart w:id="599" w:name="_Ref78474441"/>
      <w:bookmarkStart w:id="600" w:name="_Toc110611773"/>
      <w:bookmarkStart w:id="601" w:name="_Toc159939313"/>
      <w:bookmarkStart w:id="602" w:name="_Toc167222907"/>
      <w:r w:rsidRPr="00C56140">
        <w:t>Υπηρεσίες Εκπαίδευσης Χρηστών</w:t>
      </w:r>
      <w:bookmarkEnd w:id="599"/>
      <w:bookmarkEnd w:id="600"/>
      <w:bookmarkEnd w:id="601"/>
      <w:bookmarkEnd w:id="602"/>
    </w:p>
    <w:p w14:paraId="035EDD80" w14:textId="00FC411C" w:rsidR="001415E6" w:rsidRPr="00C56140" w:rsidRDefault="001415E6" w:rsidP="001415E6">
      <w:pPr>
        <w:spacing w:line="360" w:lineRule="exact"/>
        <w:rPr>
          <w:lang w:val="el-GR"/>
        </w:rPr>
      </w:pPr>
      <w:r w:rsidRPr="00C56140">
        <w:rPr>
          <w:lang w:val="el-GR"/>
        </w:rPr>
        <w:t xml:space="preserve">Η Εκπαίδευση του εξειδικευμένου τεχνικού προσωπικού του Κυρίου του Έργου και Φορέα Λειτουργιάς  που θα υποστηρίζει τη λειτουργία και τη διαχείριση του Έργου, των επιτελικών και των απλών χρηστών, θεωρείται κρίσιμος παράγοντας επιτυχίας και περιλαμβάνεται στις βασικές υποχρεώσεις του Αναδόχου του παρόντος Έργου. Ως απαραίτητη προϋπόθεση θεωρείται, η φάση της εκπαίδευσης να υλοποιηθεί </w:t>
      </w:r>
      <w:r w:rsidR="005E335B">
        <w:rPr>
          <w:lang w:val="el-GR"/>
        </w:rPr>
        <w:t xml:space="preserve">κατά την </w:t>
      </w:r>
      <w:r w:rsidRPr="00C56140">
        <w:rPr>
          <w:lang w:val="el-GR"/>
        </w:rPr>
        <w:t xml:space="preserve">διάρκεια της </w:t>
      </w:r>
      <w:r w:rsidR="005E335B">
        <w:rPr>
          <w:lang w:val="el-GR"/>
        </w:rPr>
        <w:t xml:space="preserve">πιλοτικής και της </w:t>
      </w:r>
      <w:r w:rsidRPr="00C56140">
        <w:rPr>
          <w:lang w:val="el-GR"/>
        </w:rPr>
        <w:t xml:space="preserve">παραγωγικής λειτουργίας του </w:t>
      </w:r>
      <w:r w:rsidRPr="00C56140">
        <w:rPr>
          <w:lang w:val="el-GR"/>
        </w:rPr>
        <w:lastRenderedPageBreak/>
        <w:t>συστήματος ώστε το προσωπικό που θα εκπαιδευθεί να είναι σε θέση να ανταποκριθεί πλήρως στα καθήκοντά του (γνώση και ευχέρεια για την εκτέλεση των αναλυτικών και καταγεγραμμένων σεναρίων δοκιμών), ανάλογα με το ρόλο του, κατά την έναρξη της πιλοτικής και μετέπειτα της παραγωγικής λειτουργίας.</w:t>
      </w:r>
    </w:p>
    <w:p w14:paraId="69642162" w14:textId="77777777" w:rsidR="001415E6" w:rsidRPr="00C56140" w:rsidRDefault="001415E6" w:rsidP="001415E6">
      <w:pPr>
        <w:spacing w:line="360" w:lineRule="exact"/>
        <w:rPr>
          <w:lang w:val="el-GR"/>
        </w:rPr>
      </w:pPr>
      <w:r w:rsidRPr="00C56140">
        <w:rPr>
          <w:lang w:val="el-GR"/>
        </w:rPr>
        <w:t>Οι στόχοι των υπηρεσιών εκπαίδευσης είναι:</w:t>
      </w:r>
    </w:p>
    <w:p w14:paraId="41619B0C" w14:textId="15BF747D" w:rsidR="001415E6" w:rsidRPr="00C56140" w:rsidRDefault="001415E6" w:rsidP="009E3443">
      <w:pPr>
        <w:pStyle w:val="aff"/>
        <w:numPr>
          <w:ilvl w:val="0"/>
          <w:numId w:val="117"/>
        </w:numPr>
        <w:suppressAutoHyphens w:val="0"/>
        <w:spacing w:after="0" w:line="360" w:lineRule="exact"/>
        <w:contextualSpacing w:val="0"/>
        <w:rPr>
          <w:lang w:val="el-GR"/>
        </w:rPr>
      </w:pPr>
      <w:r w:rsidRPr="00C56140">
        <w:rPr>
          <w:lang w:val="el-GR"/>
        </w:rPr>
        <w:t>Η ολοκληρωμένη μεταφορά τεχνογνωσίας προς ένα ικανό πυρήνα εξειδικευμένου τεχνικού προσωπικού τ</w:t>
      </w:r>
      <w:r w:rsidR="00F107ED">
        <w:rPr>
          <w:lang w:val="el-GR"/>
        </w:rPr>
        <w:t xml:space="preserve">ου </w:t>
      </w:r>
      <w:r w:rsidR="00F107ED" w:rsidRPr="00C56140">
        <w:rPr>
          <w:lang w:val="el-GR"/>
        </w:rPr>
        <w:t xml:space="preserve">Κυρίου του Έργου </w:t>
      </w:r>
      <w:r w:rsidRPr="00C56140">
        <w:rPr>
          <w:lang w:val="el-GR"/>
        </w:rPr>
        <w:t>και των άλλων Αρχών, οι οποίοι θα αναλάβουν μετά το πέρας του Έργου την αδιάλειπτη και εύρυθμη λειτουργία, τη διαχείριση, υποστήριξη, επικαιροποίηση και περαιτέρω αναβάθμιση του συστήματος των παρεχόμενων υπηρεσιών και λειτουργιών του περιβάλλοντος.</w:t>
      </w:r>
    </w:p>
    <w:p w14:paraId="5885EB28" w14:textId="77777777" w:rsidR="001415E6" w:rsidRPr="00C56140" w:rsidRDefault="001415E6" w:rsidP="009E3443">
      <w:pPr>
        <w:pStyle w:val="aff"/>
        <w:numPr>
          <w:ilvl w:val="0"/>
          <w:numId w:val="117"/>
        </w:numPr>
        <w:suppressAutoHyphens w:val="0"/>
        <w:spacing w:after="0" w:line="360" w:lineRule="exact"/>
        <w:contextualSpacing w:val="0"/>
        <w:rPr>
          <w:lang w:val="el-GR"/>
        </w:rPr>
      </w:pPr>
      <w:r w:rsidRPr="00C56140">
        <w:rPr>
          <w:lang w:val="el-GR"/>
        </w:rPr>
        <w:t>Η ανάπτυξη των κατάλληλων δεξιοτήτων σε ένα αντιπροσωπευτικό αριθμό επιτελικών και απλών χρηστών του συστήματος, ώστε να υποστηρίξουν τη διαδικασία της πιλοτικής λειτουργίας, της πλήρους ένταξης σε παραγωγική λειτουργία, να υποστηρίζουν τους συναδέλφους τους μετά τη λήξη του έργου του Αναδόχου, να αναγνωρίζουν σφάλματα στη λειτουργία του Έργου και να ενεργοποιούν τις αντίστοιχες διαδικασίες.</w:t>
      </w:r>
    </w:p>
    <w:p w14:paraId="249B4888" w14:textId="26EB0ACB" w:rsidR="001415E6" w:rsidRPr="00C56140" w:rsidRDefault="001415E6" w:rsidP="009E3443">
      <w:pPr>
        <w:pStyle w:val="aff"/>
        <w:numPr>
          <w:ilvl w:val="0"/>
          <w:numId w:val="117"/>
        </w:numPr>
        <w:suppressAutoHyphens w:val="0"/>
        <w:spacing w:after="0" w:line="360" w:lineRule="exact"/>
        <w:contextualSpacing w:val="0"/>
        <w:rPr>
          <w:lang w:val="el-GR"/>
        </w:rPr>
      </w:pPr>
      <w:r w:rsidRPr="00C56140">
        <w:rPr>
          <w:lang w:val="el-GR"/>
        </w:rPr>
        <w:t>Η συμβολή στην αρχική και συνεχιζόμενη εκπαίδευση των υπαλλήλων</w:t>
      </w:r>
      <w:r w:rsidR="00F107ED">
        <w:rPr>
          <w:lang w:val="el-GR"/>
        </w:rPr>
        <w:t xml:space="preserve"> του </w:t>
      </w:r>
      <w:r w:rsidR="00F107ED" w:rsidRPr="00C56140">
        <w:rPr>
          <w:lang w:val="el-GR"/>
        </w:rPr>
        <w:t xml:space="preserve">Κυρίου του Έργου </w:t>
      </w:r>
      <w:r w:rsidRPr="00C56140">
        <w:rPr>
          <w:lang w:val="el-GR"/>
        </w:rPr>
        <w:t>και των άλλων Αρχών με στόχο την εκμάθηση και εξοικείωσή τους στη χρήση των νέων και αναπτυσσομένων συστημάτων και την εξοικείωση/χρήση νέων τεχνολογιών.</w:t>
      </w:r>
    </w:p>
    <w:p w14:paraId="743A4B91" w14:textId="77777777" w:rsidR="001415E6" w:rsidRPr="00C56140" w:rsidRDefault="001415E6" w:rsidP="009E3443">
      <w:pPr>
        <w:pStyle w:val="aff"/>
        <w:numPr>
          <w:ilvl w:val="0"/>
          <w:numId w:val="117"/>
        </w:numPr>
        <w:suppressAutoHyphens w:val="0"/>
        <w:spacing w:after="0" w:line="360" w:lineRule="exact"/>
        <w:contextualSpacing w:val="0"/>
      </w:pPr>
      <w:r w:rsidRPr="00C56140">
        <w:rPr>
          <w:lang w:val="el-GR"/>
        </w:rPr>
        <w:t xml:space="preserve">Οι υπηρεσίες εκπαίδευσης απευθύνονται σε κατηγορίες εκπαιδευομένων, με βάση τον ρόλο κάθε στελέχους στο Έργο. </w:t>
      </w:r>
      <w:r w:rsidRPr="00C56140">
        <w:t>Ενδεικτικά αναφέρονται:</w:t>
      </w:r>
    </w:p>
    <w:p w14:paraId="7B71E26C" w14:textId="77777777" w:rsidR="001415E6" w:rsidRPr="00C56140" w:rsidRDefault="001415E6" w:rsidP="009E3443">
      <w:pPr>
        <w:pStyle w:val="aff"/>
        <w:numPr>
          <w:ilvl w:val="1"/>
          <w:numId w:val="117"/>
        </w:numPr>
        <w:suppressAutoHyphens w:val="0"/>
        <w:spacing w:after="0" w:line="360" w:lineRule="exact"/>
        <w:contextualSpacing w:val="0"/>
        <w:rPr>
          <w:lang w:val="el-GR"/>
        </w:rPr>
      </w:pPr>
      <w:r w:rsidRPr="00C56140">
        <w:rPr>
          <w:lang w:val="el-GR"/>
        </w:rPr>
        <w:t xml:space="preserve">Διαχειριστές του Συστήματος (τεχνικοί διαχειριστές συστήματος και </w:t>
      </w:r>
      <w:r w:rsidRPr="00C56140">
        <w:t>developers</w:t>
      </w:r>
      <w:r w:rsidRPr="00C56140">
        <w:rPr>
          <w:lang w:val="el-GR"/>
        </w:rPr>
        <w:t xml:space="preserve"> εφαρμογών, </w:t>
      </w:r>
      <w:r w:rsidRPr="00C56140">
        <w:t>Cloud</w:t>
      </w:r>
      <w:r w:rsidRPr="00C56140">
        <w:rPr>
          <w:lang w:val="el-GR"/>
        </w:rPr>
        <w:t xml:space="preserve"> </w:t>
      </w:r>
      <w:r w:rsidRPr="00C56140">
        <w:t>and</w:t>
      </w:r>
      <w:r w:rsidRPr="00C56140">
        <w:rPr>
          <w:lang w:val="el-GR"/>
        </w:rPr>
        <w:t xml:space="preserve"> </w:t>
      </w:r>
      <w:r w:rsidRPr="00C56140">
        <w:t>data</w:t>
      </w:r>
      <w:r w:rsidRPr="00C56140">
        <w:rPr>
          <w:lang w:val="el-GR"/>
        </w:rPr>
        <w:t xml:space="preserve"> </w:t>
      </w:r>
      <w:r w:rsidRPr="00C56140">
        <w:t>engineers</w:t>
      </w:r>
      <w:r w:rsidRPr="00C56140">
        <w:rPr>
          <w:lang w:val="el-GR"/>
        </w:rPr>
        <w:t>)</w:t>
      </w:r>
    </w:p>
    <w:p w14:paraId="5B08470A" w14:textId="77777777" w:rsidR="001415E6" w:rsidRPr="00C56140" w:rsidRDefault="001415E6" w:rsidP="009E3443">
      <w:pPr>
        <w:pStyle w:val="aff"/>
        <w:numPr>
          <w:ilvl w:val="1"/>
          <w:numId w:val="117"/>
        </w:numPr>
        <w:suppressAutoHyphens w:val="0"/>
        <w:spacing w:after="0" w:line="360" w:lineRule="exact"/>
        <w:contextualSpacing w:val="0"/>
        <w:rPr>
          <w:lang w:val="el-GR"/>
        </w:rPr>
      </w:pPr>
      <w:r w:rsidRPr="00C56140">
        <w:rPr>
          <w:lang w:val="el-GR"/>
        </w:rPr>
        <w:t xml:space="preserve">Επιτελικοί Χρήστες (υπάλληλοι με αυξημένες δυνατότητες/αρμοδιότητες, </w:t>
      </w:r>
      <w:r w:rsidRPr="00C56140">
        <w:t>Data</w:t>
      </w:r>
      <w:r w:rsidRPr="00C56140">
        <w:rPr>
          <w:lang w:val="el-GR"/>
        </w:rPr>
        <w:t xml:space="preserve"> </w:t>
      </w:r>
      <w:r w:rsidRPr="00C56140">
        <w:t>scientists</w:t>
      </w:r>
      <w:r w:rsidRPr="00C56140">
        <w:rPr>
          <w:lang w:val="el-GR"/>
        </w:rPr>
        <w:t xml:space="preserve"> / </w:t>
      </w:r>
      <w:r w:rsidRPr="00C56140">
        <w:t>analysts</w:t>
      </w:r>
      <w:r w:rsidRPr="00C56140">
        <w:rPr>
          <w:lang w:val="el-GR"/>
        </w:rPr>
        <w:t>)</w:t>
      </w:r>
    </w:p>
    <w:p w14:paraId="679A2392" w14:textId="77777777" w:rsidR="001415E6" w:rsidRPr="00C56140" w:rsidRDefault="001415E6" w:rsidP="009E3443">
      <w:pPr>
        <w:pStyle w:val="aff"/>
        <w:numPr>
          <w:ilvl w:val="1"/>
          <w:numId w:val="117"/>
        </w:numPr>
        <w:suppressAutoHyphens w:val="0"/>
        <w:spacing w:after="0" w:line="360" w:lineRule="exact"/>
        <w:contextualSpacing w:val="0"/>
        <w:rPr>
          <w:lang w:val="el-GR"/>
        </w:rPr>
      </w:pPr>
      <w:r w:rsidRPr="00C56140">
        <w:rPr>
          <w:lang w:val="el-GR"/>
        </w:rPr>
        <w:t>Τελικοί Χρήστες (ενδεικτικά, εκπρόσωποι εξυπηρέτησης, χρήστες άλλων φορέων)</w:t>
      </w:r>
    </w:p>
    <w:p w14:paraId="1F53892F" w14:textId="77777777" w:rsidR="001415E6" w:rsidRPr="00C56140" w:rsidRDefault="001415E6" w:rsidP="001415E6">
      <w:pPr>
        <w:spacing w:line="360" w:lineRule="exact"/>
        <w:rPr>
          <w:lang w:val="el-GR"/>
        </w:rPr>
      </w:pPr>
    </w:p>
    <w:p w14:paraId="62C28E30" w14:textId="77777777" w:rsidR="001415E6" w:rsidRPr="00D54AF6" w:rsidRDefault="001415E6" w:rsidP="001415E6">
      <w:pPr>
        <w:spacing w:line="360" w:lineRule="exact"/>
        <w:rPr>
          <w:lang w:val="el-GR"/>
        </w:rPr>
      </w:pPr>
      <w:r w:rsidRPr="00D54AF6">
        <w:rPr>
          <w:lang w:val="el-GR"/>
        </w:rPr>
        <w:t>Οι υπηρεσίες εκπαίδευσης θα πρέπει να περιλαμβάνουν και εκπαίδευση στον χώρο εργασίας (</w:t>
      </w:r>
      <w:r w:rsidRPr="00D54AF6">
        <w:t>on</w:t>
      </w:r>
      <w:r w:rsidRPr="00D54AF6">
        <w:rPr>
          <w:lang w:val="el-GR"/>
        </w:rPr>
        <w:t xml:space="preserve"> </w:t>
      </w:r>
      <w:r w:rsidRPr="00D54AF6">
        <w:t>the</w:t>
      </w:r>
      <w:r w:rsidRPr="00D54AF6">
        <w:rPr>
          <w:lang w:val="el-GR"/>
        </w:rPr>
        <w:t xml:space="preserve"> </w:t>
      </w:r>
      <w:r w:rsidRPr="00D54AF6">
        <w:t>job</w:t>
      </w:r>
      <w:r w:rsidRPr="00D54AF6">
        <w:rPr>
          <w:lang w:val="el-GR"/>
        </w:rPr>
        <w:t xml:space="preserve"> </w:t>
      </w:r>
      <w:r w:rsidRPr="00D54AF6">
        <w:t>training</w:t>
      </w:r>
      <w:r w:rsidRPr="00D54AF6">
        <w:rPr>
          <w:lang w:val="el-GR"/>
        </w:rPr>
        <w:t xml:space="preserve">). Η δομημένη εκπαίδευση με βάση συγκεκριμένο υλικό, όπως αυτή περιγράφεται παρακάτω, θα πρέπει να γίνει εξ’ αποστάσεως αξιοποιώντας σχετικές τεχνολογικές δυνατότητες που ο υποψήφιος Ανάδοχος καλείται να προτείνει. </w:t>
      </w:r>
    </w:p>
    <w:p w14:paraId="24ED4B50" w14:textId="79D1709F" w:rsidR="00D54AF6" w:rsidRPr="00D54AF6" w:rsidRDefault="00D54AF6" w:rsidP="00D54AF6">
      <w:pPr>
        <w:spacing w:line="360" w:lineRule="exact"/>
        <w:rPr>
          <w:lang w:val="el-GR"/>
        </w:rPr>
      </w:pPr>
      <w:r w:rsidRPr="00D54AF6">
        <w:rPr>
          <w:lang w:val="el-GR"/>
        </w:rPr>
        <w:t xml:space="preserve">Η μεθοδολογία και το πρόγραμμα εκπαίδευσης πρέπει να είναι πλήρως τεκμηριωμένο. Η παρεχόμενη εκπαίδευση θα πρέπει να καλύπτει πλήρως τις κατηγορίες χρηστών σύμφωνα με τα προαναφερθέντα και θα γίνει σε ομάδες των </w:t>
      </w:r>
      <w:r>
        <w:rPr>
          <w:lang w:val="el-GR"/>
        </w:rPr>
        <w:t>πέντε έως δέκα</w:t>
      </w:r>
      <w:r w:rsidRPr="00D54AF6">
        <w:rPr>
          <w:lang w:val="el-GR"/>
        </w:rPr>
        <w:t xml:space="preserve"> (</w:t>
      </w:r>
      <w:r>
        <w:rPr>
          <w:lang w:val="el-GR"/>
        </w:rPr>
        <w:t>5-10</w:t>
      </w:r>
      <w:r w:rsidRPr="00D54AF6">
        <w:rPr>
          <w:lang w:val="el-GR"/>
        </w:rPr>
        <w:t>) ατόμων το πολύ και θα πρέπει να μην υπερβαίνει τις έξι (6) ώρες ημερησίως.</w:t>
      </w:r>
    </w:p>
    <w:p w14:paraId="3E6F0F9C" w14:textId="77777777" w:rsidR="00D54AF6" w:rsidRPr="00D54AF6" w:rsidRDefault="00D54AF6" w:rsidP="00D54AF6">
      <w:pPr>
        <w:spacing w:line="360" w:lineRule="exact"/>
        <w:rPr>
          <w:lang w:val="el-GR"/>
        </w:rPr>
      </w:pPr>
      <w:r w:rsidRPr="00D54AF6">
        <w:rPr>
          <w:lang w:val="el-GR"/>
        </w:rPr>
        <w:t>Ο υποψήφιος ανάδοχος θα πρέπει να προτείνει το κατάλληλο πρόγραμμα εκπαίδευσης με βάση τα προϊόντα αλλά και τις εφαρμογές που θα εγκατασταθούν.</w:t>
      </w:r>
    </w:p>
    <w:p w14:paraId="45B69B74" w14:textId="77777777" w:rsidR="00D54AF6" w:rsidRPr="00D54AF6" w:rsidRDefault="00D54AF6" w:rsidP="00D54AF6">
      <w:pPr>
        <w:spacing w:line="360" w:lineRule="exact"/>
        <w:rPr>
          <w:lang w:val="el-GR"/>
        </w:rPr>
      </w:pPr>
      <w:r w:rsidRPr="00D54AF6">
        <w:rPr>
          <w:lang w:val="el-GR"/>
        </w:rPr>
        <w:lastRenderedPageBreak/>
        <w:t>Το εκπαιδευτικό υλικό θα πρέπει να περιλαμβάνει, πέραν του υλικού που παρέχεται από κατασκευαστές προϊόντων, το υλικό που θα ετοιμάσει ο Ανάδοχος για την υλοποίηση της εκπαίδευσης. Θα πρέπει να τονισθεί ότι το υλικό αυτό διαφέρει από τους οδηγούς χρήσης των προϊόντων και της εφαρμογής που θα παραδώσει ο Ανάδοχος για κάθε κατηγορία χρηστών.</w:t>
      </w:r>
    </w:p>
    <w:p w14:paraId="09768B6F" w14:textId="525E60CF" w:rsidR="00D54AF6" w:rsidRPr="00D54AF6" w:rsidRDefault="00D54AF6" w:rsidP="00D54AF6">
      <w:pPr>
        <w:spacing w:line="360" w:lineRule="exact"/>
        <w:rPr>
          <w:lang w:val="el-GR"/>
        </w:rPr>
      </w:pPr>
      <w:r w:rsidRPr="00D54AF6">
        <w:rPr>
          <w:lang w:val="el-GR"/>
        </w:rPr>
        <w:t>Οι</w:t>
      </w:r>
      <w:r>
        <w:rPr>
          <w:lang w:val="el-GR"/>
        </w:rPr>
        <w:t xml:space="preserve"> ελάχιστες</w:t>
      </w:r>
      <w:r w:rsidRPr="00D54AF6">
        <w:rPr>
          <w:lang w:val="el-GR"/>
        </w:rPr>
        <w:t xml:space="preserve"> υποχρεώσεις του Αναδόχου, όσον αφορά σε υπηρεσίες εκπαίδευσης παρουσιάζονται στον πίνακα που ακολουθεί:</w:t>
      </w:r>
    </w:p>
    <w:tbl>
      <w:tblPr>
        <w:tblW w:w="9855" w:type="dxa"/>
        <w:tblLayout w:type="fixed"/>
        <w:tblLook w:val="01E0" w:firstRow="1" w:lastRow="1" w:firstColumn="1" w:lastColumn="1" w:noHBand="0" w:noVBand="0"/>
      </w:tblPr>
      <w:tblGrid>
        <w:gridCol w:w="1800"/>
        <w:gridCol w:w="1739"/>
        <w:gridCol w:w="1843"/>
        <w:gridCol w:w="1417"/>
        <w:gridCol w:w="1560"/>
        <w:gridCol w:w="1496"/>
      </w:tblGrid>
      <w:tr w:rsidR="00D54AF6" w:rsidRPr="00D54AF6" w14:paraId="2F03B6F1" w14:textId="77777777" w:rsidTr="00F237FA">
        <w:tc>
          <w:tcPr>
            <w:tcW w:w="180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23CFD015" w14:textId="77777777" w:rsidR="00D54AF6" w:rsidRPr="00570BEB" w:rsidRDefault="00D54AF6" w:rsidP="00F237FA">
            <w:pPr>
              <w:spacing w:line="360" w:lineRule="exact"/>
              <w:ind w:left="-142" w:right="-111"/>
              <w:jc w:val="center"/>
              <w:rPr>
                <w:b/>
                <w:lang w:val="el-GR"/>
              </w:rPr>
            </w:pPr>
            <w:r w:rsidRPr="00570BEB">
              <w:rPr>
                <w:b/>
                <w:lang w:val="el-GR"/>
              </w:rPr>
              <w:t>Κατηγορία Εκπαιδευόμενων</w:t>
            </w:r>
          </w:p>
        </w:tc>
        <w:tc>
          <w:tcPr>
            <w:tcW w:w="173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766E764A" w14:textId="77777777" w:rsidR="00D54AF6" w:rsidRPr="00D54AF6" w:rsidRDefault="00D54AF6" w:rsidP="00F237FA">
            <w:pPr>
              <w:spacing w:line="360" w:lineRule="exact"/>
              <w:ind w:left="-142" w:right="-111"/>
              <w:jc w:val="center"/>
              <w:rPr>
                <w:b/>
                <w:lang w:val="el-GR"/>
              </w:rPr>
            </w:pPr>
            <w:r w:rsidRPr="00570BEB">
              <w:rPr>
                <w:b/>
                <w:lang w:val="el-GR"/>
              </w:rPr>
              <w:t>Ελάχιστος Αριθμός Εκπαιδευόμενων</w:t>
            </w:r>
          </w:p>
        </w:tc>
        <w:tc>
          <w:tcPr>
            <w:tcW w:w="1843"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06BCEBB9" w14:textId="77777777" w:rsidR="00D54AF6" w:rsidRPr="00570BEB" w:rsidRDefault="00D54AF6" w:rsidP="00F237FA">
            <w:pPr>
              <w:spacing w:line="360" w:lineRule="exact"/>
              <w:ind w:left="-142" w:right="-111"/>
              <w:jc w:val="center"/>
              <w:rPr>
                <w:b/>
                <w:lang w:val="el-GR"/>
              </w:rPr>
            </w:pPr>
            <w:r w:rsidRPr="00570BEB">
              <w:rPr>
                <w:b/>
                <w:lang w:val="el-GR"/>
              </w:rPr>
              <w:t>Μέγιστος Αριθμός Χρηστών ανά Τμήμα</w:t>
            </w:r>
          </w:p>
        </w:tc>
        <w:tc>
          <w:tcPr>
            <w:tcW w:w="141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18ABCEFB" w14:textId="77777777" w:rsidR="00D54AF6" w:rsidRPr="00570BEB" w:rsidRDefault="00D54AF6" w:rsidP="00F237FA">
            <w:pPr>
              <w:spacing w:line="360" w:lineRule="exact"/>
              <w:ind w:left="-142" w:right="-111"/>
              <w:jc w:val="center"/>
              <w:rPr>
                <w:b/>
                <w:lang w:val="el-GR"/>
              </w:rPr>
            </w:pPr>
            <w:r w:rsidRPr="00570BEB">
              <w:rPr>
                <w:b/>
                <w:lang w:val="el-GR"/>
              </w:rPr>
              <w:t>Εκτιμώμενος Αριθμός Σεμιναρίων</w:t>
            </w:r>
          </w:p>
        </w:tc>
        <w:tc>
          <w:tcPr>
            <w:tcW w:w="156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1230448F" w14:textId="77777777" w:rsidR="00D54AF6" w:rsidRPr="00570BEB" w:rsidRDefault="00D54AF6" w:rsidP="00F237FA">
            <w:pPr>
              <w:spacing w:line="360" w:lineRule="exact"/>
              <w:ind w:left="-142" w:right="-111"/>
              <w:jc w:val="center"/>
              <w:rPr>
                <w:b/>
                <w:lang w:val="el-GR"/>
              </w:rPr>
            </w:pPr>
            <w:r w:rsidRPr="00570BEB">
              <w:rPr>
                <w:b/>
                <w:lang w:val="el-GR"/>
              </w:rPr>
              <w:t>Εκτιμώμενος Αριθμός Ημερών ανά Σεμινάριο</w:t>
            </w:r>
          </w:p>
        </w:tc>
        <w:tc>
          <w:tcPr>
            <w:tcW w:w="1496"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60C2DF77" w14:textId="77777777" w:rsidR="00D54AF6" w:rsidRPr="00570BEB" w:rsidRDefault="00D54AF6" w:rsidP="00F237FA">
            <w:pPr>
              <w:spacing w:line="360" w:lineRule="exact"/>
              <w:ind w:left="-142" w:right="-111"/>
              <w:jc w:val="center"/>
              <w:rPr>
                <w:b/>
                <w:lang w:val="el-GR"/>
              </w:rPr>
            </w:pPr>
            <w:r w:rsidRPr="00570BEB">
              <w:rPr>
                <w:b/>
                <w:lang w:val="el-GR"/>
              </w:rPr>
              <w:t>Συνολικός Αριθμός α/ημερών</w:t>
            </w:r>
          </w:p>
        </w:tc>
      </w:tr>
      <w:tr w:rsidR="00D54AF6" w:rsidRPr="00D54AF6" w14:paraId="532C3EE2" w14:textId="77777777" w:rsidTr="00F237FA">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C8E05CE" w14:textId="77777777" w:rsidR="00D54AF6" w:rsidRPr="00570BEB" w:rsidRDefault="00D54AF6" w:rsidP="00F237FA">
            <w:pPr>
              <w:spacing w:line="360" w:lineRule="exact"/>
              <w:rPr>
                <w:lang w:val="el-GR"/>
              </w:rPr>
            </w:pPr>
            <w:r w:rsidRPr="00570BEB">
              <w:rPr>
                <w:lang w:val="el-GR"/>
              </w:rPr>
              <w:t>Διαχειριστές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F8189E7" w14:textId="77777777" w:rsidR="00D54AF6" w:rsidRPr="00570BEB" w:rsidRDefault="00D54AF6" w:rsidP="00F237FA">
            <w:pPr>
              <w:spacing w:line="360" w:lineRule="exact"/>
              <w:jc w:val="center"/>
              <w:rPr>
                <w:lang w:val="el-GR"/>
              </w:rPr>
            </w:pPr>
            <w:r w:rsidRPr="00570BEB">
              <w:rPr>
                <w:lang w:val="el-GR"/>
              </w:rPr>
              <w:t>5</w:t>
            </w:r>
          </w:p>
        </w:tc>
        <w:tc>
          <w:tcPr>
            <w:tcW w:w="1843" w:type="dxa"/>
            <w:tcBorders>
              <w:top w:val="single" w:sz="4" w:space="0" w:color="000000"/>
              <w:left w:val="single" w:sz="4" w:space="0" w:color="000000"/>
              <w:bottom w:val="single" w:sz="4" w:space="0" w:color="000000"/>
              <w:right w:val="single" w:sz="4" w:space="0" w:color="000000"/>
            </w:tcBorders>
            <w:vAlign w:val="center"/>
          </w:tcPr>
          <w:p w14:paraId="17942322" w14:textId="77777777" w:rsidR="00D54AF6" w:rsidRPr="00570BEB" w:rsidRDefault="00D54AF6" w:rsidP="00F237FA">
            <w:pPr>
              <w:spacing w:line="360" w:lineRule="exact"/>
              <w:jc w:val="center"/>
              <w:rPr>
                <w:lang w:val="el-GR"/>
              </w:rPr>
            </w:pPr>
            <w:r w:rsidRPr="00570BEB">
              <w:rPr>
                <w:lang w:val="el-GR"/>
              </w:rPr>
              <w:t>5</w:t>
            </w:r>
          </w:p>
        </w:tc>
        <w:tc>
          <w:tcPr>
            <w:tcW w:w="1417" w:type="dxa"/>
            <w:tcBorders>
              <w:top w:val="single" w:sz="4" w:space="0" w:color="000000"/>
              <w:left w:val="single" w:sz="4" w:space="0" w:color="000000"/>
              <w:bottom w:val="single" w:sz="4" w:space="0" w:color="000000"/>
              <w:right w:val="single" w:sz="4" w:space="0" w:color="000000"/>
            </w:tcBorders>
            <w:vAlign w:val="center"/>
          </w:tcPr>
          <w:p w14:paraId="29149C61" w14:textId="77777777" w:rsidR="00D54AF6" w:rsidRPr="00570BEB" w:rsidRDefault="00D54AF6" w:rsidP="00F237FA">
            <w:pPr>
              <w:spacing w:line="360" w:lineRule="exact"/>
              <w:jc w:val="center"/>
              <w:rPr>
                <w:lang w:val="el-GR"/>
              </w:rPr>
            </w:pPr>
            <w:r w:rsidRPr="00570BEB">
              <w:rPr>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tcPr>
          <w:p w14:paraId="16C00497" w14:textId="77777777" w:rsidR="00D54AF6" w:rsidRPr="00570BEB" w:rsidRDefault="00D54AF6" w:rsidP="00F237FA">
            <w:pPr>
              <w:spacing w:line="360" w:lineRule="exact"/>
              <w:jc w:val="center"/>
              <w:rPr>
                <w:lang w:val="el-GR"/>
              </w:rPr>
            </w:pPr>
            <w:r w:rsidRPr="00570BEB">
              <w:rPr>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tcPr>
          <w:p w14:paraId="5F7CD60B" w14:textId="77777777" w:rsidR="00D54AF6" w:rsidRPr="00570BEB" w:rsidRDefault="00D54AF6" w:rsidP="00F237FA">
            <w:pPr>
              <w:spacing w:line="360" w:lineRule="exact"/>
              <w:jc w:val="center"/>
              <w:rPr>
                <w:b/>
                <w:bCs/>
                <w:lang w:val="el-GR"/>
              </w:rPr>
            </w:pPr>
            <w:r w:rsidRPr="00570BEB">
              <w:rPr>
                <w:b/>
                <w:bCs/>
                <w:lang w:val="el-GR"/>
              </w:rPr>
              <w:t>2</w:t>
            </w:r>
          </w:p>
        </w:tc>
      </w:tr>
      <w:tr w:rsidR="00D54AF6" w:rsidRPr="00D54AF6" w14:paraId="1F81BEE3" w14:textId="77777777" w:rsidTr="00F237FA">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3754A9A" w14:textId="77777777" w:rsidR="00D54AF6" w:rsidRPr="00570BEB" w:rsidRDefault="00D54AF6" w:rsidP="00F237FA">
            <w:pPr>
              <w:spacing w:line="360" w:lineRule="exact"/>
              <w:rPr>
                <w:lang w:val="el-GR"/>
              </w:rPr>
            </w:pPr>
            <w:r w:rsidRPr="00570BEB">
              <w:rPr>
                <w:lang w:val="el-GR"/>
              </w:rPr>
              <w:t>Τελικοί Χρήστες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5BBE25E" w14:textId="3724E2A6" w:rsidR="00D54AF6" w:rsidRPr="00570BEB" w:rsidRDefault="00D54AF6" w:rsidP="00F237FA">
            <w:pPr>
              <w:spacing w:line="360" w:lineRule="exact"/>
              <w:jc w:val="center"/>
              <w:rPr>
                <w:lang w:val="el-GR"/>
              </w:rPr>
            </w:pPr>
            <w:r>
              <w:rPr>
                <w:lang w:val="el-GR"/>
              </w:rPr>
              <w:t>20</w:t>
            </w:r>
          </w:p>
        </w:tc>
        <w:tc>
          <w:tcPr>
            <w:tcW w:w="1843" w:type="dxa"/>
            <w:tcBorders>
              <w:top w:val="single" w:sz="4" w:space="0" w:color="000000"/>
              <w:left w:val="single" w:sz="4" w:space="0" w:color="000000"/>
              <w:bottom w:val="single" w:sz="4" w:space="0" w:color="000000"/>
              <w:right w:val="single" w:sz="4" w:space="0" w:color="000000"/>
            </w:tcBorders>
            <w:vAlign w:val="center"/>
          </w:tcPr>
          <w:p w14:paraId="33E8039F" w14:textId="2FB10573" w:rsidR="00D54AF6" w:rsidRPr="00570BEB" w:rsidRDefault="00D54AF6" w:rsidP="00F237FA">
            <w:pPr>
              <w:spacing w:line="360" w:lineRule="exact"/>
              <w:jc w:val="center"/>
              <w:rPr>
                <w:lang w:val="el-GR"/>
              </w:rPr>
            </w:pPr>
            <w:r>
              <w:rPr>
                <w:lang w:val="el-GR"/>
              </w:rPr>
              <w:t>10</w:t>
            </w:r>
          </w:p>
        </w:tc>
        <w:tc>
          <w:tcPr>
            <w:tcW w:w="1417" w:type="dxa"/>
            <w:tcBorders>
              <w:top w:val="single" w:sz="4" w:space="0" w:color="000000"/>
              <w:left w:val="single" w:sz="4" w:space="0" w:color="000000"/>
              <w:bottom w:val="single" w:sz="4" w:space="0" w:color="000000"/>
              <w:right w:val="single" w:sz="4" w:space="0" w:color="000000"/>
            </w:tcBorders>
            <w:vAlign w:val="center"/>
          </w:tcPr>
          <w:p w14:paraId="66DFAB93" w14:textId="77777777" w:rsidR="00D54AF6" w:rsidRPr="00570BEB" w:rsidRDefault="00D54AF6" w:rsidP="00F237FA">
            <w:pPr>
              <w:spacing w:line="360" w:lineRule="exact"/>
              <w:jc w:val="center"/>
              <w:rPr>
                <w:lang w:val="el-GR"/>
              </w:rPr>
            </w:pPr>
            <w:r w:rsidRPr="00570BEB">
              <w:rPr>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tcPr>
          <w:p w14:paraId="2DC604D0" w14:textId="77777777" w:rsidR="00D54AF6" w:rsidRPr="00570BEB" w:rsidRDefault="00D54AF6" w:rsidP="00F237FA">
            <w:pPr>
              <w:spacing w:line="360" w:lineRule="exact"/>
              <w:jc w:val="center"/>
              <w:rPr>
                <w:lang w:val="el-GR"/>
              </w:rPr>
            </w:pPr>
            <w:r w:rsidRPr="00570BEB">
              <w:rPr>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tcPr>
          <w:p w14:paraId="20B3744F" w14:textId="77777777" w:rsidR="00D54AF6" w:rsidRPr="00570BEB" w:rsidRDefault="00D54AF6" w:rsidP="00F237FA">
            <w:pPr>
              <w:spacing w:line="360" w:lineRule="exact"/>
              <w:jc w:val="center"/>
              <w:rPr>
                <w:b/>
                <w:bCs/>
                <w:lang w:val="el-GR"/>
              </w:rPr>
            </w:pPr>
            <w:r w:rsidRPr="00570BEB">
              <w:rPr>
                <w:b/>
                <w:bCs/>
                <w:lang w:val="el-GR"/>
              </w:rPr>
              <w:t>4</w:t>
            </w:r>
          </w:p>
        </w:tc>
      </w:tr>
      <w:tr w:rsidR="00D54AF6" w:rsidRPr="00D54AF6" w14:paraId="227AFBF4" w14:textId="77777777" w:rsidTr="00F237FA">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F84C92E" w14:textId="77777777" w:rsidR="00D54AF6" w:rsidRPr="00570BEB" w:rsidRDefault="00D54AF6" w:rsidP="00F237FA">
            <w:pPr>
              <w:spacing w:line="360" w:lineRule="exact"/>
              <w:rPr>
                <w:lang w:val="el-GR"/>
              </w:rPr>
            </w:pPr>
            <w:r w:rsidRPr="00570BEB">
              <w:rPr>
                <w:lang w:val="el-GR"/>
              </w:rPr>
              <w:t>Τελικοί Χρήστες – Λοιποί φορείς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426C4D3" w14:textId="7DB238F1" w:rsidR="00D54AF6" w:rsidRPr="00570BEB" w:rsidRDefault="00D54AF6" w:rsidP="00F237FA">
            <w:pPr>
              <w:spacing w:line="360" w:lineRule="exact"/>
              <w:jc w:val="center"/>
              <w:rPr>
                <w:lang w:val="el-GR"/>
              </w:rPr>
            </w:pPr>
            <w:r>
              <w:rPr>
                <w:lang w:val="el-GR"/>
              </w:rPr>
              <w:t>1</w:t>
            </w:r>
            <w:r w:rsidRPr="00570BEB">
              <w:rPr>
                <w:lang w:val="el-GR"/>
              </w:rPr>
              <w:t>0</w:t>
            </w:r>
          </w:p>
        </w:tc>
        <w:tc>
          <w:tcPr>
            <w:tcW w:w="1843" w:type="dxa"/>
            <w:tcBorders>
              <w:top w:val="single" w:sz="4" w:space="0" w:color="000000"/>
              <w:left w:val="single" w:sz="4" w:space="0" w:color="000000"/>
              <w:bottom w:val="single" w:sz="4" w:space="0" w:color="000000"/>
              <w:right w:val="single" w:sz="4" w:space="0" w:color="000000"/>
            </w:tcBorders>
            <w:vAlign w:val="center"/>
          </w:tcPr>
          <w:p w14:paraId="4E59A7B2" w14:textId="508C5601" w:rsidR="00D54AF6" w:rsidRPr="00570BEB" w:rsidRDefault="00D54AF6" w:rsidP="00F237FA">
            <w:pPr>
              <w:spacing w:line="360" w:lineRule="exact"/>
              <w:jc w:val="center"/>
              <w:rPr>
                <w:lang w:val="el-GR"/>
              </w:rPr>
            </w:pPr>
            <w:r>
              <w:rPr>
                <w:lang w:val="el-GR"/>
              </w:rPr>
              <w:t>10</w:t>
            </w:r>
          </w:p>
        </w:tc>
        <w:tc>
          <w:tcPr>
            <w:tcW w:w="1417" w:type="dxa"/>
            <w:tcBorders>
              <w:top w:val="single" w:sz="4" w:space="0" w:color="000000"/>
              <w:left w:val="single" w:sz="4" w:space="0" w:color="000000"/>
              <w:bottom w:val="single" w:sz="4" w:space="0" w:color="000000"/>
              <w:right w:val="single" w:sz="4" w:space="0" w:color="000000"/>
            </w:tcBorders>
            <w:vAlign w:val="center"/>
          </w:tcPr>
          <w:p w14:paraId="608337B8" w14:textId="77777777" w:rsidR="00D54AF6" w:rsidRPr="00570BEB" w:rsidRDefault="00D54AF6" w:rsidP="00F237FA">
            <w:pPr>
              <w:spacing w:line="360" w:lineRule="exact"/>
              <w:jc w:val="center"/>
              <w:rPr>
                <w:lang w:val="el-GR"/>
              </w:rPr>
            </w:pPr>
            <w:r w:rsidRPr="00570BEB">
              <w:rPr>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tcPr>
          <w:p w14:paraId="24FD88CE" w14:textId="77777777" w:rsidR="00D54AF6" w:rsidRPr="00570BEB" w:rsidRDefault="00D54AF6" w:rsidP="00F237FA">
            <w:pPr>
              <w:spacing w:line="360" w:lineRule="exact"/>
              <w:jc w:val="center"/>
              <w:rPr>
                <w:lang w:val="el-GR"/>
              </w:rPr>
            </w:pPr>
            <w:r w:rsidRPr="00570BEB">
              <w:rPr>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tcPr>
          <w:p w14:paraId="2D75FD16" w14:textId="77777777" w:rsidR="00D54AF6" w:rsidRPr="00570BEB" w:rsidRDefault="00D54AF6" w:rsidP="00F237FA">
            <w:pPr>
              <w:spacing w:line="360" w:lineRule="exact"/>
              <w:jc w:val="center"/>
              <w:rPr>
                <w:b/>
                <w:bCs/>
                <w:lang w:val="el-GR"/>
              </w:rPr>
            </w:pPr>
            <w:r w:rsidRPr="00570BEB">
              <w:rPr>
                <w:b/>
                <w:bCs/>
                <w:lang w:val="el-GR"/>
              </w:rPr>
              <w:t>4</w:t>
            </w:r>
          </w:p>
        </w:tc>
      </w:tr>
      <w:tr w:rsidR="00D54AF6" w:rsidRPr="00D54AF6" w14:paraId="4BADF2C2" w14:textId="77777777" w:rsidTr="00F237FA">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32073A4" w14:textId="77777777" w:rsidR="00D54AF6" w:rsidRPr="00570BEB" w:rsidRDefault="00D54AF6" w:rsidP="00F237FA">
            <w:pPr>
              <w:spacing w:line="360" w:lineRule="exact"/>
              <w:rPr>
                <w:lang w:val="el-GR"/>
              </w:rPr>
            </w:pPr>
            <w:r w:rsidRPr="00570BEB">
              <w:rPr>
                <w:lang w:val="el-GR"/>
              </w:rPr>
              <w:t>Προχωρημένοι Χρήστες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F0136AA" w14:textId="231D5847" w:rsidR="00D54AF6" w:rsidRPr="00570BEB" w:rsidRDefault="00D54AF6" w:rsidP="00F237FA">
            <w:pPr>
              <w:spacing w:line="360" w:lineRule="exact"/>
              <w:jc w:val="center"/>
              <w:rPr>
                <w:lang w:val="el-GR"/>
              </w:rPr>
            </w:pPr>
            <w:r>
              <w:rPr>
                <w:lang w:val="el-GR"/>
              </w:rPr>
              <w:t>1</w:t>
            </w:r>
            <w:r w:rsidRPr="00570BEB">
              <w:rPr>
                <w:lang w:val="el-GR"/>
              </w:rPr>
              <w:t>0</w:t>
            </w:r>
          </w:p>
        </w:tc>
        <w:tc>
          <w:tcPr>
            <w:tcW w:w="1843" w:type="dxa"/>
            <w:tcBorders>
              <w:top w:val="single" w:sz="4" w:space="0" w:color="000000"/>
              <w:left w:val="single" w:sz="4" w:space="0" w:color="000000"/>
              <w:bottom w:val="single" w:sz="4" w:space="0" w:color="000000"/>
              <w:right w:val="single" w:sz="4" w:space="0" w:color="000000"/>
            </w:tcBorders>
            <w:vAlign w:val="center"/>
          </w:tcPr>
          <w:p w14:paraId="1C9AFAAA" w14:textId="1B516FC6" w:rsidR="00D54AF6" w:rsidRPr="00570BEB" w:rsidRDefault="00D54AF6" w:rsidP="00F237FA">
            <w:pPr>
              <w:spacing w:line="360" w:lineRule="exact"/>
              <w:jc w:val="center"/>
              <w:rPr>
                <w:lang w:val="el-GR"/>
              </w:rPr>
            </w:pPr>
            <w:r>
              <w:rPr>
                <w:lang w:val="el-GR"/>
              </w:rPr>
              <w:t>10</w:t>
            </w:r>
          </w:p>
        </w:tc>
        <w:tc>
          <w:tcPr>
            <w:tcW w:w="1417" w:type="dxa"/>
            <w:tcBorders>
              <w:top w:val="single" w:sz="4" w:space="0" w:color="000000"/>
              <w:left w:val="single" w:sz="4" w:space="0" w:color="000000"/>
              <w:bottom w:val="single" w:sz="4" w:space="0" w:color="000000"/>
              <w:right w:val="single" w:sz="4" w:space="0" w:color="000000"/>
            </w:tcBorders>
            <w:vAlign w:val="center"/>
          </w:tcPr>
          <w:p w14:paraId="008F1C9C" w14:textId="77777777" w:rsidR="00D54AF6" w:rsidRPr="00570BEB" w:rsidRDefault="00D54AF6" w:rsidP="00F237FA">
            <w:pPr>
              <w:spacing w:line="360" w:lineRule="exact"/>
              <w:jc w:val="center"/>
              <w:rPr>
                <w:lang w:val="el-GR"/>
              </w:rPr>
            </w:pPr>
            <w:r w:rsidRPr="00570BEB">
              <w:rPr>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tcPr>
          <w:p w14:paraId="0D493FC7" w14:textId="77777777" w:rsidR="00D54AF6" w:rsidRPr="00570BEB" w:rsidRDefault="00D54AF6" w:rsidP="00F237FA">
            <w:pPr>
              <w:spacing w:line="360" w:lineRule="exact"/>
              <w:jc w:val="center"/>
              <w:rPr>
                <w:lang w:val="el-GR"/>
              </w:rPr>
            </w:pPr>
            <w:r w:rsidRPr="00570BEB">
              <w:rPr>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tcPr>
          <w:p w14:paraId="4E206420" w14:textId="77777777" w:rsidR="00D54AF6" w:rsidRPr="00570BEB" w:rsidRDefault="00D54AF6" w:rsidP="00F237FA">
            <w:pPr>
              <w:spacing w:line="360" w:lineRule="exact"/>
              <w:jc w:val="center"/>
              <w:rPr>
                <w:b/>
                <w:bCs/>
                <w:lang w:val="el-GR"/>
              </w:rPr>
            </w:pPr>
            <w:r w:rsidRPr="00570BEB">
              <w:rPr>
                <w:b/>
                <w:bCs/>
                <w:lang w:val="el-GR"/>
              </w:rPr>
              <w:t>2</w:t>
            </w:r>
          </w:p>
        </w:tc>
      </w:tr>
      <w:tr w:rsidR="00D54AF6" w:rsidRPr="00D54AF6" w14:paraId="54CCDFD7" w14:textId="77777777" w:rsidTr="00F237FA">
        <w:trPr>
          <w:trHeight w:val="465"/>
        </w:trPr>
        <w:tc>
          <w:tcPr>
            <w:tcW w:w="180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B46D770" w14:textId="77777777" w:rsidR="00D54AF6" w:rsidRPr="00570BEB" w:rsidRDefault="00D54AF6" w:rsidP="00F237FA">
            <w:pPr>
              <w:spacing w:line="360" w:lineRule="exact"/>
              <w:rPr>
                <w:b/>
                <w:bCs/>
              </w:rPr>
            </w:pPr>
          </w:p>
        </w:tc>
        <w:tc>
          <w:tcPr>
            <w:tcW w:w="173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7C3D129" w14:textId="77777777" w:rsidR="00D54AF6" w:rsidRPr="00570BEB" w:rsidRDefault="00D54AF6" w:rsidP="00F237FA">
            <w:pPr>
              <w:spacing w:line="360" w:lineRule="exact"/>
              <w:jc w:val="center"/>
              <w:rPr>
                <w:b/>
                <w:bCs/>
              </w:rPr>
            </w:pPr>
          </w:p>
        </w:tc>
        <w:tc>
          <w:tcPr>
            <w:tcW w:w="184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E3BD3E8" w14:textId="77777777" w:rsidR="00D54AF6" w:rsidRPr="00570BEB" w:rsidRDefault="00D54AF6" w:rsidP="00F237FA">
            <w:pPr>
              <w:spacing w:line="360" w:lineRule="exact"/>
              <w:jc w:val="cente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83D4618" w14:textId="77777777" w:rsidR="00D54AF6" w:rsidRPr="00570BEB" w:rsidRDefault="00D54AF6" w:rsidP="00F237FA">
            <w:pPr>
              <w:spacing w:line="360" w:lineRule="exact"/>
              <w:jc w:val="center"/>
              <w:rPr>
                <w:lang w:val="el-GR"/>
              </w:rPr>
            </w:pP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1B6E641" w14:textId="77777777" w:rsidR="00D54AF6" w:rsidRPr="00570BEB" w:rsidRDefault="00D54AF6" w:rsidP="00F237FA">
            <w:pPr>
              <w:spacing w:line="360" w:lineRule="exact"/>
              <w:jc w:val="center"/>
            </w:pPr>
          </w:p>
        </w:tc>
        <w:tc>
          <w:tcPr>
            <w:tcW w:w="149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0AC15CB" w14:textId="77777777" w:rsidR="00D54AF6" w:rsidRPr="00570BEB" w:rsidRDefault="00D54AF6" w:rsidP="00F237FA">
            <w:pPr>
              <w:spacing w:line="360" w:lineRule="exact"/>
              <w:jc w:val="center"/>
              <w:rPr>
                <w:b/>
                <w:bCs/>
                <w:lang w:val="el-GR"/>
              </w:rPr>
            </w:pPr>
            <w:bookmarkStart w:id="603" w:name="_Hlk46155649"/>
            <w:bookmarkEnd w:id="603"/>
            <w:r w:rsidRPr="00570BEB">
              <w:rPr>
                <w:b/>
                <w:bCs/>
                <w:lang w:val="el-GR"/>
              </w:rPr>
              <w:t>12</w:t>
            </w:r>
          </w:p>
        </w:tc>
      </w:tr>
    </w:tbl>
    <w:p w14:paraId="52B425CD" w14:textId="77777777" w:rsidR="00D54AF6" w:rsidRPr="00D54AF6" w:rsidRDefault="00D54AF6" w:rsidP="00D54AF6">
      <w:pPr>
        <w:spacing w:line="360" w:lineRule="exact"/>
        <w:rPr>
          <w:lang w:val="el-GR"/>
        </w:rPr>
      </w:pPr>
      <w:r w:rsidRPr="00D54AF6">
        <w:rPr>
          <w:lang w:val="el-GR"/>
        </w:rPr>
        <w:t>Ο διαχωρισμός του όγκου των υπηρεσιών εκπαίδευσης, καθώς και ο επιμέρους προγραμματισμόςθα οριστικοποιηθεί στη μελέτη εφαρμογής.</w:t>
      </w:r>
    </w:p>
    <w:p w14:paraId="014EBAEF" w14:textId="77777777" w:rsidR="00D54AF6" w:rsidRPr="00C56140" w:rsidRDefault="00D54AF6" w:rsidP="001415E6">
      <w:pPr>
        <w:spacing w:line="360" w:lineRule="exact"/>
        <w:rPr>
          <w:lang w:val="el-GR"/>
        </w:rPr>
      </w:pPr>
    </w:p>
    <w:p w14:paraId="5CD5B787" w14:textId="77777777" w:rsidR="001415E6" w:rsidRPr="00C56140" w:rsidRDefault="001415E6" w:rsidP="001415E6">
      <w:pPr>
        <w:spacing w:line="360" w:lineRule="exact"/>
        <w:rPr>
          <w:lang w:val="el-GR"/>
        </w:rPr>
      </w:pPr>
      <w:r w:rsidRPr="00C56140">
        <w:rPr>
          <w:lang w:val="el-GR"/>
        </w:rPr>
        <w:t>Αναλυτικότερα, οι αρμοδιότητες του Αναδόχου περιγράφονται στις ακόλουθες παραγράφους.</w:t>
      </w:r>
    </w:p>
    <w:p w14:paraId="0DEEAC0F" w14:textId="77777777" w:rsidR="001415E6" w:rsidRPr="00C56140" w:rsidRDefault="001415E6" w:rsidP="009E3443">
      <w:pPr>
        <w:pStyle w:val="40"/>
        <w:numPr>
          <w:ilvl w:val="3"/>
          <w:numId w:val="98"/>
        </w:numPr>
      </w:pPr>
      <w:bookmarkStart w:id="604" w:name="_Toc110611774"/>
      <w:bookmarkStart w:id="605" w:name="_Toc159939314"/>
      <w:bookmarkStart w:id="606" w:name="_Toc167222908"/>
      <w:r w:rsidRPr="00C56140">
        <w:t>Σχεδιασμός και οργάνωση της δράσης κατάρτισης</w:t>
      </w:r>
      <w:bookmarkEnd w:id="604"/>
      <w:bookmarkEnd w:id="605"/>
      <w:bookmarkEnd w:id="606"/>
    </w:p>
    <w:p w14:paraId="184B7226" w14:textId="77777777" w:rsidR="001415E6" w:rsidRPr="00C56140" w:rsidRDefault="001415E6" w:rsidP="001415E6">
      <w:pPr>
        <w:spacing w:line="360" w:lineRule="exact"/>
        <w:rPr>
          <w:lang w:val="el-GR"/>
        </w:rPr>
      </w:pPr>
      <w:r w:rsidRPr="00C56140">
        <w:rPr>
          <w:lang w:val="el-GR"/>
        </w:rPr>
        <w:t>Βασικές ενέργειες που περιλαμβάνονται στο σχεδιασμό και την οργάνωση καλύπτουν:</w:t>
      </w:r>
    </w:p>
    <w:p w14:paraId="2166E636" w14:textId="77777777" w:rsidR="001415E6" w:rsidRPr="00C56140" w:rsidRDefault="001415E6" w:rsidP="009E3443">
      <w:pPr>
        <w:pStyle w:val="aff"/>
        <w:numPr>
          <w:ilvl w:val="0"/>
          <w:numId w:val="118"/>
        </w:numPr>
        <w:suppressAutoHyphens w:val="0"/>
        <w:spacing w:after="0" w:line="360" w:lineRule="exact"/>
        <w:contextualSpacing w:val="0"/>
        <w:rPr>
          <w:lang w:val="el-GR"/>
        </w:rPr>
      </w:pPr>
      <w:r w:rsidRPr="00C56140">
        <w:rPr>
          <w:lang w:val="el-GR"/>
        </w:rPr>
        <w:t>Οριστικοποίηση του ακριβούς σεναρίου κατάρτισης. Ο τρόπος διεξαγωγής της κατάρτισης θα πρέπει να λάβει υπόψη τα πραγματικά δεδομένα και τις ανάγκες που θα προκύψουν κατά την ανάπτυξη της επιχειρησιακής λύσης του έργου.</w:t>
      </w:r>
    </w:p>
    <w:p w14:paraId="039A6742" w14:textId="77777777" w:rsidR="001415E6" w:rsidRPr="00C56140" w:rsidRDefault="001415E6" w:rsidP="009E3443">
      <w:pPr>
        <w:pStyle w:val="aff"/>
        <w:numPr>
          <w:ilvl w:val="0"/>
          <w:numId w:val="118"/>
        </w:numPr>
        <w:suppressAutoHyphens w:val="0"/>
        <w:spacing w:after="0" w:line="360" w:lineRule="exact"/>
        <w:contextualSpacing w:val="0"/>
        <w:rPr>
          <w:lang w:val="el-GR"/>
        </w:rPr>
      </w:pPr>
      <w:r w:rsidRPr="00C56140">
        <w:rPr>
          <w:lang w:val="el-GR"/>
        </w:rPr>
        <w:t xml:space="preserve">Ο τελικός σχεδιασμός θα πρέπει να προβλέπει ένα λειτουργικό τρόπο οργάνωσης των εκπαιδευτών, των κατηγοριών και των τμημάτων εκπαιδευομένων καθώς και του είδους της εκπαίδευσης (πχ </w:t>
      </w:r>
      <w:r w:rsidRPr="00C56140">
        <w:t>on</w:t>
      </w:r>
      <w:r w:rsidRPr="00C56140">
        <w:rPr>
          <w:lang w:val="el-GR"/>
        </w:rPr>
        <w:t xml:space="preserve"> </w:t>
      </w:r>
      <w:r w:rsidRPr="00C56140">
        <w:t>the</w:t>
      </w:r>
      <w:r w:rsidRPr="00C56140">
        <w:rPr>
          <w:lang w:val="el-GR"/>
        </w:rPr>
        <w:t xml:space="preserve"> </w:t>
      </w:r>
      <w:r w:rsidRPr="00C56140">
        <w:t>job</w:t>
      </w:r>
      <w:r w:rsidRPr="00C56140">
        <w:rPr>
          <w:lang w:val="el-GR"/>
        </w:rPr>
        <w:t>), ενώ θα πρέπει να συντονίζεται με το χρονοπρογραμματισμό του όλου έργου.</w:t>
      </w:r>
    </w:p>
    <w:p w14:paraId="557806F2" w14:textId="77777777" w:rsidR="001415E6" w:rsidRPr="00C56140" w:rsidRDefault="001415E6" w:rsidP="009E3443">
      <w:pPr>
        <w:pStyle w:val="aff"/>
        <w:numPr>
          <w:ilvl w:val="0"/>
          <w:numId w:val="118"/>
        </w:numPr>
        <w:suppressAutoHyphens w:val="0"/>
        <w:spacing w:after="0" w:line="360" w:lineRule="exact"/>
        <w:contextualSpacing w:val="0"/>
        <w:rPr>
          <w:lang w:val="el-GR"/>
        </w:rPr>
      </w:pPr>
      <w:r w:rsidRPr="00C56140">
        <w:rPr>
          <w:lang w:val="el-GR"/>
        </w:rPr>
        <w:t>Βασικές εργασίες διαχείρισης του εκπαιδευτικού χρονοδιαγράμματος</w:t>
      </w:r>
    </w:p>
    <w:p w14:paraId="78AF660D" w14:textId="77777777" w:rsidR="001415E6" w:rsidRPr="00C56140" w:rsidRDefault="001415E6" w:rsidP="001415E6">
      <w:pPr>
        <w:spacing w:line="360" w:lineRule="exact"/>
      </w:pPr>
      <w:r w:rsidRPr="00C56140">
        <w:rPr>
          <w:lang w:val="el-GR"/>
        </w:rPr>
        <w:lastRenderedPageBreak/>
        <w:t xml:space="preserve">Με βάση τις ανάγκες που προκύπτουν από το νέο σύστημα, θα πρέπει να καθοριστεί το αναλυτικό εκπαιδευτικό αντικείμενο για κάθε διακριτή κατηγορία καταρτιζόμενων και να προετοιμαστεί το αντίστοιχο υλικό. </w:t>
      </w:r>
      <w:r w:rsidRPr="00C56140">
        <w:t>Το εκπαιδευτικό υλικό στοχεύει να:</w:t>
      </w:r>
    </w:p>
    <w:p w14:paraId="7BEAEF63" w14:textId="77777777" w:rsidR="001415E6" w:rsidRPr="00C56140" w:rsidRDefault="001415E6" w:rsidP="009E3443">
      <w:pPr>
        <w:pStyle w:val="aff"/>
        <w:numPr>
          <w:ilvl w:val="0"/>
          <w:numId w:val="119"/>
        </w:numPr>
        <w:suppressAutoHyphens w:val="0"/>
        <w:spacing w:after="0" w:line="360" w:lineRule="exact"/>
        <w:contextualSpacing w:val="0"/>
        <w:rPr>
          <w:lang w:val="el-GR"/>
        </w:rPr>
      </w:pPr>
      <w:r w:rsidRPr="00C56140">
        <w:rPr>
          <w:lang w:val="el-GR"/>
        </w:rPr>
        <w:t>καλύψει τις ανάγκες των καταρτιζόμενων κατά τους κύκλους εκπαίδευσης που θα παρακολουθήσουν (ειδικές παρουσιάσεις, σημειώσεις κ.λπ.)</w:t>
      </w:r>
    </w:p>
    <w:p w14:paraId="7EEEB41A" w14:textId="77777777" w:rsidR="001415E6" w:rsidRPr="00C56140" w:rsidRDefault="001415E6" w:rsidP="009E3443">
      <w:pPr>
        <w:pStyle w:val="aff"/>
        <w:numPr>
          <w:ilvl w:val="0"/>
          <w:numId w:val="119"/>
        </w:numPr>
        <w:suppressAutoHyphens w:val="0"/>
        <w:spacing w:after="0" w:line="360" w:lineRule="exact"/>
        <w:contextualSpacing w:val="0"/>
        <w:rPr>
          <w:lang w:val="el-GR"/>
        </w:rPr>
      </w:pPr>
      <w:r w:rsidRPr="00C56140">
        <w:rPr>
          <w:lang w:val="el-GR"/>
        </w:rPr>
        <w:t>παράσχει επαρκή και αναλυτική πληροφόρηση που θα μπορεί να αξιοποιηθεί μετά την ολοκλήρωση των κύκλων εκπαίδευσης (λεπτομερές υλικό αναφοράς για τεχνικούς και διαχειριστές, εγχειρίδια και βοηθήματα για τους χρήστες που θα μπορούν να συμβουλεύονται κατά την άσκηση των δραστηριοτήτων τους κ.λπ.)</w:t>
      </w:r>
    </w:p>
    <w:p w14:paraId="2680557D" w14:textId="77777777" w:rsidR="001415E6" w:rsidRPr="00C56140" w:rsidRDefault="001415E6" w:rsidP="009E3443">
      <w:pPr>
        <w:pStyle w:val="40"/>
        <w:numPr>
          <w:ilvl w:val="3"/>
          <w:numId w:val="98"/>
        </w:numPr>
      </w:pPr>
      <w:bookmarkStart w:id="607" w:name="_Ref78475404"/>
      <w:bookmarkStart w:id="608" w:name="_Toc110611776"/>
      <w:bookmarkStart w:id="609" w:name="_Toc159939315"/>
      <w:bookmarkStart w:id="610" w:name="_Toc167222909"/>
      <w:r w:rsidRPr="00C56140">
        <w:t>Μεταφορά τεχνογνωσίας και ανάπτυξη δεξιοτήτων σε επιλεγμένη ομάδα Διαχειριστών του Συστήματος</w:t>
      </w:r>
      <w:bookmarkEnd w:id="607"/>
      <w:bookmarkEnd w:id="608"/>
      <w:bookmarkEnd w:id="609"/>
      <w:bookmarkEnd w:id="610"/>
    </w:p>
    <w:p w14:paraId="245C629F" w14:textId="73011514" w:rsidR="001415E6" w:rsidRPr="00C56140" w:rsidRDefault="001415E6" w:rsidP="001415E6">
      <w:pPr>
        <w:spacing w:line="360" w:lineRule="exact"/>
      </w:pPr>
      <w:r w:rsidRPr="00C56140">
        <w:rPr>
          <w:lang w:val="el-GR"/>
        </w:rPr>
        <w:t xml:space="preserve">Η συγκεκριμένη ομάδα θα προέρχεται κατά βάση από τεχνικά στελέχη και διαχειριστές συστημάτων </w:t>
      </w:r>
      <w:r w:rsidR="00F107ED">
        <w:rPr>
          <w:lang w:val="el-GR"/>
        </w:rPr>
        <w:t xml:space="preserve">του Φορέα Λειτουργίας </w:t>
      </w:r>
      <w:r w:rsidRPr="00C56140">
        <w:rPr>
          <w:lang w:val="el-GR"/>
        </w:rPr>
        <w:t xml:space="preserve">και των Αρμόδιων Αρχών. Τα στελέχη αυτά θα εκπαιδευτούν, ώστε να έχουν την απαιτούμενη εξειδίκευση για να ανταποκριθούν στο ρόλο τους. </w:t>
      </w:r>
      <w:r w:rsidRPr="00C56140">
        <w:t>Ενδεικτικά θα πρέπει να μπορούν να:</w:t>
      </w:r>
    </w:p>
    <w:p w14:paraId="074028CF" w14:textId="77777777" w:rsidR="001415E6" w:rsidRPr="00C56140" w:rsidRDefault="001415E6" w:rsidP="009E3443">
      <w:pPr>
        <w:pStyle w:val="aff"/>
        <w:numPr>
          <w:ilvl w:val="0"/>
          <w:numId w:val="119"/>
        </w:numPr>
        <w:suppressAutoHyphens w:val="0"/>
        <w:spacing w:after="0" w:line="360" w:lineRule="exact"/>
        <w:contextualSpacing w:val="0"/>
        <w:rPr>
          <w:lang w:val="el-GR"/>
        </w:rPr>
      </w:pPr>
      <w:r w:rsidRPr="00C56140">
        <w:rPr>
          <w:lang w:val="el-GR"/>
        </w:rPr>
        <w:t xml:space="preserve">αναλάβουν σταδιακά την παραγωγική λειτουργία του έργου </w:t>
      </w:r>
    </w:p>
    <w:p w14:paraId="436A45C5" w14:textId="2ECA4C2B" w:rsidR="001415E6" w:rsidRPr="00C56140" w:rsidRDefault="001415E6" w:rsidP="009E3443">
      <w:pPr>
        <w:pStyle w:val="aff"/>
        <w:numPr>
          <w:ilvl w:val="0"/>
          <w:numId w:val="119"/>
        </w:numPr>
        <w:suppressAutoHyphens w:val="0"/>
        <w:spacing w:after="0" w:line="360" w:lineRule="exact"/>
        <w:contextualSpacing w:val="0"/>
        <w:rPr>
          <w:lang w:val="el-GR"/>
        </w:rPr>
      </w:pPr>
      <w:r w:rsidRPr="00C56140">
        <w:rPr>
          <w:lang w:val="el-GR"/>
        </w:rPr>
        <w:t xml:space="preserve">υποστηρίξουν το υπόλοιπο προσωπικό </w:t>
      </w:r>
      <w:r w:rsidR="00F107ED">
        <w:rPr>
          <w:lang w:val="el-GR"/>
        </w:rPr>
        <w:t xml:space="preserve">του Φορέα Λειτουργίας </w:t>
      </w:r>
      <w:r w:rsidRPr="00C56140">
        <w:rPr>
          <w:lang w:val="el-GR"/>
        </w:rPr>
        <w:t>και των άλλων Αρχών καθώς και των χρηστών του συστήματος, μετά τη λήξη του έργου του Αναδόχου</w:t>
      </w:r>
    </w:p>
    <w:p w14:paraId="5F0375B9" w14:textId="5497AF24" w:rsidR="001415E6" w:rsidRPr="00C56140" w:rsidRDefault="001415E6" w:rsidP="001415E6">
      <w:pPr>
        <w:spacing w:line="360" w:lineRule="exact"/>
        <w:rPr>
          <w:lang w:val="el-GR"/>
        </w:rPr>
      </w:pPr>
      <w:r w:rsidRPr="00C56140">
        <w:rPr>
          <w:lang w:val="el-GR"/>
        </w:rPr>
        <w:t>Την εκπαίδευση των Διαχειριστών του Συστήματος (</w:t>
      </w:r>
      <w:r w:rsidRPr="00C56140">
        <w:t>System</w:t>
      </w:r>
      <w:r w:rsidRPr="00C56140">
        <w:rPr>
          <w:lang w:val="el-GR"/>
        </w:rPr>
        <w:t xml:space="preserve"> </w:t>
      </w:r>
      <w:r w:rsidRPr="00C56140">
        <w:t>Administrators</w:t>
      </w:r>
      <w:r w:rsidRPr="00C56140">
        <w:rPr>
          <w:lang w:val="el-GR"/>
        </w:rPr>
        <w:t>) θα παρακολουθήσουν υπάλληλοι που θα οριστούν από τ</w:t>
      </w:r>
      <w:r w:rsidR="00A07CFE">
        <w:rPr>
          <w:lang w:val="el-GR"/>
        </w:rPr>
        <w:t xml:space="preserve">ον Κύριο του Έργου </w:t>
      </w:r>
      <w:r w:rsidRPr="00C56140">
        <w:rPr>
          <w:lang w:val="el-GR"/>
        </w:rPr>
        <w:t>και τις λοιπές Αρμόδιες Αρχές και δεν θα ξεπερνούν τους δέκα (10). Το αντικείμενο της εκπαίδευσης θα πρέπει να είναι κατάλληλα επιλεγμένο ώστε να διασφαλιστεί η παρακολούθηση της σωστής λειτουργίας του συστήματος στην ολότητά του.</w:t>
      </w:r>
    </w:p>
    <w:p w14:paraId="22C82E46" w14:textId="77777777" w:rsidR="001415E6" w:rsidRPr="00C56140" w:rsidRDefault="001415E6" w:rsidP="001415E6">
      <w:pPr>
        <w:spacing w:line="360" w:lineRule="exact"/>
        <w:rPr>
          <w:lang w:val="el-GR"/>
        </w:rPr>
      </w:pPr>
      <w:r w:rsidRPr="00C56140">
        <w:rPr>
          <w:lang w:val="el-GR"/>
        </w:rPr>
        <w:t>Τα μέλη της ομάδας αυτής θα πρέπει να εκπαιδευτούν σε σχέση με τις τεχνολογικές υποδομές, τη διαχείριση και την παραμετροποίηση των βασικών πλατφορμών που θα χρησιμοποιηθούν και των εφαρμογών που θα αναπτυχθούν ή εγκατασταθούν.</w:t>
      </w:r>
    </w:p>
    <w:p w14:paraId="74A3F4C4" w14:textId="77777777" w:rsidR="001415E6" w:rsidRPr="00C56140" w:rsidRDefault="001415E6" w:rsidP="009E3443">
      <w:pPr>
        <w:pStyle w:val="40"/>
        <w:numPr>
          <w:ilvl w:val="3"/>
          <w:numId w:val="98"/>
        </w:numPr>
      </w:pPr>
      <w:bookmarkStart w:id="611" w:name="_Ref78475411"/>
      <w:bookmarkStart w:id="612" w:name="_Toc110611777"/>
      <w:bookmarkStart w:id="613" w:name="_Toc159939316"/>
      <w:bookmarkStart w:id="614" w:name="_Toc167222910"/>
      <w:r w:rsidRPr="00C56140">
        <w:t>Μεταφορά τεχνογνωσίας και ανάπτυξη δεξιοτήτων σε επιλεγμένες ομάδες επιτελικών χρηστών</w:t>
      </w:r>
      <w:bookmarkEnd w:id="611"/>
      <w:bookmarkEnd w:id="612"/>
      <w:bookmarkEnd w:id="613"/>
      <w:bookmarkEnd w:id="614"/>
    </w:p>
    <w:p w14:paraId="50F1EC07" w14:textId="77777777" w:rsidR="001415E6" w:rsidRPr="00C56140" w:rsidRDefault="001415E6" w:rsidP="001415E6">
      <w:pPr>
        <w:spacing w:line="360" w:lineRule="exact"/>
        <w:rPr>
          <w:lang w:val="el-GR"/>
        </w:rPr>
      </w:pPr>
      <w:r w:rsidRPr="00C56140">
        <w:rPr>
          <w:lang w:val="el-GR"/>
        </w:rPr>
        <w:t>Ενδεικτικά εκτιμάται ότι θα πρέπει να εκπαιδευτούν από τον Ανάδοχο τριάντα (30) επιτελικοί χρήστες οι οποίοι θα πρέπει να μπορούν να:</w:t>
      </w:r>
    </w:p>
    <w:p w14:paraId="6BF8A6E0" w14:textId="77777777" w:rsidR="001415E6" w:rsidRPr="00C56140" w:rsidRDefault="001415E6" w:rsidP="009E3443">
      <w:pPr>
        <w:pStyle w:val="aff"/>
        <w:numPr>
          <w:ilvl w:val="0"/>
          <w:numId w:val="120"/>
        </w:numPr>
        <w:suppressAutoHyphens w:val="0"/>
        <w:spacing w:after="0" w:line="360" w:lineRule="exact"/>
        <w:contextualSpacing w:val="0"/>
      </w:pPr>
      <w:r w:rsidRPr="00C56140">
        <w:t>υποστηρίζουν την παραγωγική λειτουργία</w:t>
      </w:r>
    </w:p>
    <w:p w14:paraId="3D26D384" w14:textId="77777777" w:rsidR="001415E6" w:rsidRPr="00C56140" w:rsidRDefault="001415E6" w:rsidP="009E3443">
      <w:pPr>
        <w:pStyle w:val="aff"/>
        <w:numPr>
          <w:ilvl w:val="0"/>
          <w:numId w:val="120"/>
        </w:numPr>
        <w:suppressAutoHyphens w:val="0"/>
        <w:spacing w:after="0" w:line="360" w:lineRule="exact"/>
        <w:contextualSpacing w:val="0"/>
        <w:rPr>
          <w:lang w:val="el-GR"/>
        </w:rPr>
      </w:pPr>
      <w:r w:rsidRPr="00C56140">
        <w:rPr>
          <w:lang w:val="el-GR"/>
        </w:rPr>
        <w:t>αναγνωρίζουν σφάλματα στη λειτουργία του συστήματος και να ενεργοποιούν τις αντίστοιχες διαδικασίες</w:t>
      </w:r>
    </w:p>
    <w:p w14:paraId="158D3769" w14:textId="77777777" w:rsidR="001415E6" w:rsidRPr="00C56140" w:rsidRDefault="001415E6" w:rsidP="009E3443">
      <w:pPr>
        <w:pStyle w:val="aff"/>
        <w:numPr>
          <w:ilvl w:val="0"/>
          <w:numId w:val="120"/>
        </w:numPr>
        <w:suppressAutoHyphens w:val="0"/>
        <w:spacing w:after="0" w:line="360" w:lineRule="exact"/>
        <w:contextualSpacing w:val="0"/>
        <w:rPr>
          <w:lang w:val="el-GR"/>
        </w:rPr>
      </w:pPr>
      <w:r w:rsidRPr="00C56140">
        <w:rPr>
          <w:lang w:val="el-GR"/>
        </w:rPr>
        <w:t>υποστηρίξουν τους συναδέλφους τους, μετά τη λήξη του έργου του Αναδόχου</w:t>
      </w:r>
    </w:p>
    <w:p w14:paraId="6593836B" w14:textId="77777777" w:rsidR="001415E6" w:rsidRPr="00C56140" w:rsidRDefault="001415E6" w:rsidP="001415E6">
      <w:pPr>
        <w:spacing w:line="360" w:lineRule="exact"/>
        <w:rPr>
          <w:lang w:val="el-GR"/>
        </w:rPr>
      </w:pPr>
      <w:r w:rsidRPr="00C56140">
        <w:rPr>
          <w:lang w:val="el-GR"/>
        </w:rPr>
        <w:lastRenderedPageBreak/>
        <w:t>Αναφορικά με τις ομάδες των τελικών χρηστών εκτιμάται ότι η εκπαίδευσή τους θα μπορεί να γίνει από του επιτελικούς χρήστες και με βάση το υλικό που θα έχει παραδώσει ο Ανάδοχος.</w:t>
      </w:r>
    </w:p>
    <w:p w14:paraId="67259CA0" w14:textId="77777777" w:rsidR="001415E6" w:rsidRPr="00C56140" w:rsidRDefault="001415E6" w:rsidP="001415E6">
      <w:pPr>
        <w:spacing w:line="360" w:lineRule="exact"/>
        <w:rPr>
          <w:lang w:val="el-GR"/>
        </w:rPr>
      </w:pPr>
    </w:p>
    <w:p w14:paraId="769300D5" w14:textId="77777777" w:rsidR="004152FA" w:rsidRPr="00C56140" w:rsidRDefault="004152FA" w:rsidP="004152FA">
      <w:pPr>
        <w:rPr>
          <w:b/>
          <w:bCs/>
          <w:lang w:val="el-GR"/>
        </w:rPr>
      </w:pPr>
    </w:p>
    <w:p w14:paraId="3EA97165" w14:textId="30EFA011" w:rsidR="00E779D7" w:rsidRPr="00C56140" w:rsidRDefault="00E779D7" w:rsidP="00967A9D">
      <w:pPr>
        <w:pStyle w:val="20"/>
      </w:pPr>
      <w:bookmarkStart w:id="615" w:name="_Toc159756996"/>
      <w:bookmarkStart w:id="616" w:name="_Toc167222911"/>
      <w:r w:rsidRPr="00C56140">
        <w:t>Υποδομές εγκατάστασης και λειτουργίας έργου</w:t>
      </w:r>
      <w:bookmarkEnd w:id="615"/>
      <w:bookmarkEnd w:id="616"/>
    </w:p>
    <w:p w14:paraId="613F7737" w14:textId="53C230A2" w:rsidR="004A0ECB" w:rsidRPr="00B314AE" w:rsidRDefault="004A0ECB" w:rsidP="004A0ECB">
      <w:pPr>
        <w:rPr>
          <w:lang w:val="el-GR"/>
        </w:rPr>
      </w:pPr>
      <w:r w:rsidRPr="00C56140">
        <w:rPr>
          <w:lang w:val="el-GR"/>
        </w:rPr>
        <w:t>Δεδομένου ότι</w:t>
      </w:r>
      <w:r w:rsidR="00E2528B">
        <w:rPr>
          <w:lang w:val="el-GR"/>
        </w:rPr>
        <w:t xml:space="preserve"> ο Ανάδοχος θα παρέχει τις ζητούμενες υπηρεσίες αξιοποιώντας </w:t>
      </w:r>
      <w:r w:rsidRPr="00C56140">
        <w:rPr>
          <w:lang w:val="el-GR"/>
        </w:rPr>
        <w:t>τις υβριδικές υπολογιστικές υποδομές G-Cloud της ΓΓΠΣΔΔ,  o Ανάδοχος κατά την προσφορά του θα πρέπει να λάβει υπόψη του την περιγραφόμενη αρχιτεκτονική, με τα συγκεκριμένα ποιοτικά και ποσοτικά χαρακτηριστικά που αναφέρονται στην ενότητα Υπολογιστικές Υποδομές Κυβερνητικού Νέφους Hybrid G-Cloud.</w:t>
      </w:r>
    </w:p>
    <w:p w14:paraId="54655AC0" w14:textId="77777777" w:rsidR="004A0ECB" w:rsidRPr="00C56140" w:rsidRDefault="004A0ECB" w:rsidP="004A0ECB">
      <w:pPr>
        <w:rPr>
          <w:lang w:val="el-GR"/>
        </w:rPr>
      </w:pPr>
      <w:r w:rsidRPr="00C56140">
        <w:rPr>
          <w:lang w:val="el-GR"/>
        </w:rPr>
        <w:t xml:space="preserve">Επιπρόσθετα, ανεξάρτητα από την υποδομή που θα φιλοξενηθούν τα πληροφοριακά συστήματα του έργου (on-premise ή Public Cloud) και με σκοπό την όσο το δυνατόν καλύτερη οργάνωση και χρονοπρογραμματισμό για την  διάθεση της απαιτούμενης υποδομής, θα πρέπει στην προσφορά του Αναδόχου να υπάρξει διαστασιολόγηση των απαιτήσεων τόσο σε επίπεδο υλικού όσο και σε επίπεδο αδειοδότησης, στο βαθμό που αυτό είναι εφικτό. </w:t>
      </w:r>
    </w:p>
    <w:p w14:paraId="5ACD737D" w14:textId="43D819DF" w:rsidR="004A0ECB" w:rsidRPr="00C56140" w:rsidRDefault="004A0ECB" w:rsidP="004A0ECB">
      <w:pPr>
        <w:rPr>
          <w:lang w:val="el-GR"/>
        </w:rPr>
      </w:pPr>
      <w:r w:rsidRPr="00C56140">
        <w:rPr>
          <w:lang w:val="el-GR"/>
        </w:rPr>
        <w:t xml:space="preserve">Για το σκοπό αυτό, θα πρέπει να συμπληρωθεί ο ακόλουθος πίνακας (Πρότυπο περιγραφής της απαιτούμενης υποδομής), όπου περιγράφεται αναλυτικά η απαιτούμενη υποδομή (τόσο για την περίοδο ανάπτυξης του συστήματος όσο και για την περίοδο παραγωγικής λειτουργίας) σε Virtual Machines (αριθμός VMs και χαρακτηριστικά τους όσον αφορά τους πυρήνες (CPU cores)), Storage (αρχική εκτίμηση για την έναρξη του έργου και ποσοστό επ’ αυτού ετήσιας αύξησης), απαιτούμενη συνολική μνήμη σε GB ή TB και απαιτούμενες άδειες λογισμικού (προϊόν, ποσότητες) έως και το επίπεδο του PaaS (λειτουργικά συστήματα, συστήματα διαχείρισης ΒΔ, middleware και Web layer). </w:t>
      </w:r>
    </w:p>
    <w:p w14:paraId="63B101B9" w14:textId="77777777" w:rsidR="004A0ECB" w:rsidRPr="00C56140" w:rsidRDefault="004A0ECB" w:rsidP="004A0ECB">
      <w:pPr>
        <w:rPr>
          <w:lang w:val="el-GR"/>
        </w:rPr>
      </w:pPr>
    </w:p>
    <w:tbl>
      <w:tblPr>
        <w:tblW w:w="8931"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57"/>
        <w:gridCol w:w="850"/>
        <w:gridCol w:w="1624"/>
      </w:tblGrid>
      <w:tr w:rsidR="004A0ECB" w:rsidRPr="00526611" w14:paraId="3DF2821C" w14:textId="77777777" w:rsidTr="004A0ECB">
        <w:trPr>
          <w:trHeight w:val="676"/>
        </w:trPr>
        <w:tc>
          <w:tcPr>
            <w:tcW w:w="8931" w:type="dxa"/>
            <w:gridSpan w:val="3"/>
            <w:shd w:val="clear" w:color="auto" w:fill="BEBEBE"/>
          </w:tcPr>
          <w:p w14:paraId="16D45B94" w14:textId="77777777" w:rsidR="004A0ECB" w:rsidRPr="00C56140" w:rsidRDefault="004A0ECB" w:rsidP="00080835">
            <w:pPr>
              <w:spacing w:after="0"/>
              <w:rPr>
                <w:b/>
                <w:lang w:val="el-GR"/>
              </w:rPr>
            </w:pPr>
            <w:r w:rsidRPr="00C56140">
              <w:rPr>
                <w:b/>
                <w:lang w:val="el-GR"/>
              </w:rPr>
              <w:t>ΠΕΡΙΓΡΑΦΗ ΑΠΑΙΤΟΥΜΕΝΗΣ ΥΠΟΔΟΜΗΣ</w:t>
            </w:r>
          </w:p>
          <w:p w14:paraId="6BC9F615" w14:textId="77777777" w:rsidR="004A0ECB" w:rsidRPr="00C56140" w:rsidRDefault="004A0ECB" w:rsidP="00080835">
            <w:pPr>
              <w:spacing w:after="0"/>
              <w:rPr>
                <w:i/>
                <w:lang w:val="el-GR"/>
              </w:rPr>
            </w:pPr>
            <w:r w:rsidRPr="00C56140">
              <w:rPr>
                <w:i/>
                <w:lang w:val="el-GR"/>
              </w:rPr>
              <w:t>(αφορά το περιβάλλον ανάπτυξης)</w:t>
            </w:r>
          </w:p>
        </w:tc>
      </w:tr>
      <w:tr w:rsidR="004A0ECB" w:rsidRPr="00526611" w14:paraId="5B9C0218" w14:textId="77777777" w:rsidTr="004A0ECB">
        <w:trPr>
          <w:trHeight w:val="575"/>
        </w:trPr>
        <w:tc>
          <w:tcPr>
            <w:tcW w:w="8931" w:type="dxa"/>
            <w:gridSpan w:val="3"/>
            <w:shd w:val="clear" w:color="auto" w:fill="D9D9D9"/>
          </w:tcPr>
          <w:p w14:paraId="1B763707" w14:textId="77777777" w:rsidR="004A0ECB" w:rsidRPr="00C56140" w:rsidRDefault="004A0ECB" w:rsidP="00080835">
            <w:pPr>
              <w:spacing w:after="0"/>
              <w:rPr>
                <w:b/>
                <w:lang w:val="el-GR"/>
              </w:rPr>
            </w:pPr>
            <w:r w:rsidRPr="00C56140">
              <w:rPr>
                <w:b/>
                <w:lang w:val="el-GR"/>
              </w:rPr>
              <w:t>Πληροφοριακή Υποδομή</w:t>
            </w:r>
          </w:p>
          <w:p w14:paraId="2129CCA1" w14:textId="77777777" w:rsidR="004A0ECB" w:rsidRPr="00C56140" w:rsidRDefault="004A0ECB" w:rsidP="00080835">
            <w:pPr>
              <w:spacing w:after="0"/>
              <w:rPr>
                <w:i/>
                <w:lang w:val="el-GR"/>
              </w:rPr>
            </w:pPr>
            <w:r w:rsidRPr="00C56140">
              <w:rPr>
                <w:i/>
                <w:lang w:val="el-GR"/>
              </w:rPr>
              <w:t>(η οποία διατίθεται από τη Γ.Γ.Π.Σ.Δ.Δ. βάσει του ΠΑΡΑΡΤΗΜΑΤΟΣ Χ</w:t>
            </w:r>
            <w:r w:rsidRPr="00C56140">
              <w:rPr>
                <w:i/>
                <w:lang w:val="en-US"/>
              </w:rPr>
              <w:t>I</w:t>
            </w:r>
            <w:r w:rsidRPr="00C56140">
              <w:rPr>
                <w:i/>
                <w:lang w:val="el-GR"/>
              </w:rPr>
              <w:t>)</w:t>
            </w:r>
          </w:p>
        </w:tc>
      </w:tr>
      <w:tr w:rsidR="004A0ECB" w:rsidRPr="00C56140" w14:paraId="6E6AB47E" w14:textId="77777777" w:rsidTr="004A0ECB">
        <w:trPr>
          <w:trHeight w:val="287"/>
        </w:trPr>
        <w:tc>
          <w:tcPr>
            <w:tcW w:w="7307" w:type="dxa"/>
            <w:gridSpan w:val="2"/>
          </w:tcPr>
          <w:p w14:paraId="0B09491C" w14:textId="77777777" w:rsidR="004A0ECB" w:rsidRPr="00C56140" w:rsidRDefault="004A0ECB" w:rsidP="00080835">
            <w:pPr>
              <w:spacing w:after="0"/>
              <w:rPr>
                <w:lang w:val="en-US"/>
              </w:rPr>
            </w:pPr>
            <w:r w:rsidRPr="00C56140">
              <w:rPr>
                <w:lang w:val="en-US"/>
              </w:rPr>
              <w:t>Αριθμός Virtual Machines (VMs)</w:t>
            </w:r>
          </w:p>
        </w:tc>
        <w:tc>
          <w:tcPr>
            <w:tcW w:w="1624" w:type="dxa"/>
          </w:tcPr>
          <w:p w14:paraId="7E466A58" w14:textId="77777777" w:rsidR="004A0ECB" w:rsidRPr="00C56140" w:rsidRDefault="004A0ECB" w:rsidP="00080835">
            <w:pPr>
              <w:spacing w:after="0"/>
              <w:rPr>
                <w:lang w:val="en-US"/>
              </w:rPr>
            </w:pPr>
          </w:p>
        </w:tc>
      </w:tr>
      <w:tr w:rsidR="004A0ECB" w:rsidRPr="00526611" w14:paraId="06868067" w14:textId="77777777" w:rsidTr="004A0ECB">
        <w:trPr>
          <w:trHeight w:val="287"/>
        </w:trPr>
        <w:tc>
          <w:tcPr>
            <w:tcW w:w="7307" w:type="dxa"/>
            <w:gridSpan w:val="2"/>
          </w:tcPr>
          <w:p w14:paraId="0E9B2FCD" w14:textId="77777777" w:rsidR="004A0ECB" w:rsidRPr="00C56140" w:rsidRDefault="004A0ECB" w:rsidP="00080835">
            <w:pPr>
              <w:spacing w:after="0"/>
              <w:rPr>
                <w:lang w:val="el-GR"/>
              </w:rPr>
            </w:pPr>
            <w:r w:rsidRPr="00C56140">
              <w:rPr>
                <w:lang w:val="el-GR"/>
              </w:rPr>
              <w:t xml:space="preserve">Συνολικά </w:t>
            </w:r>
            <w:r w:rsidRPr="00C56140">
              <w:rPr>
                <w:lang w:val="en-US"/>
              </w:rPr>
              <w:t>v</w:t>
            </w:r>
            <w:r w:rsidRPr="00C56140">
              <w:rPr>
                <w:lang w:val="el-GR"/>
              </w:rPr>
              <w:t>-</w:t>
            </w:r>
            <w:r w:rsidRPr="00C56140">
              <w:rPr>
                <w:lang w:val="en-US"/>
              </w:rPr>
              <w:t>Cores</w:t>
            </w:r>
            <w:r w:rsidRPr="00C56140">
              <w:rPr>
                <w:lang w:val="el-GR"/>
              </w:rPr>
              <w:t xml:space="preserve"> απαιτούμενων </w:t>
            </w:r>
            <w:r w:rsidRPr="00C56140">
              <w:rPr>
                <w:lang w:val="en-US"/>
              </w:rPr>
              <w:t>VMs</w:t>
            </w:r>
          </w:p>
        </w:tc>
        <w:tc>
          <w:tcPr>
            <w:tcW w:w="1624" w:type="dxa"/>
          </w:tcPr>
          <w:p w14:paraId="72857FD8" w14:textId="77777777" w:rsidR="004A0ECB" w:rsidRPr="00C56140" w:rsidRDefault="004A0ECB" w:rsidP="00080835">
            <w:pPr>
              <w:spacing w:after="0"/>
              <w:rPr>
                <w:lang w:val="el-GR"/>
              </w:rPr>
            </w:pPr>
          </w:p>
        </w:tc>
      </w:tr>
      <w:tr w:rsidR="004A0ECB" w:rsidRPr="00C56140" w14:paraId="215BA472" w14:textId="77777777" w:rsidTr="004A0ECB">
        <w:trPr>
          <w:trHeight w:val="287"/>
        </w:trPr>
        <w:tc>
          <w:tcPr>
            <w:tcW w:w="7307" w:type="dxa"/>
            <w:gridSpan w:val="2"/>
          </w:tcPr>
          <w:p w14:paraId="70F89780" w14:textId="77777777" w:rsidR="004A0ECB" w:rsidRPr="00C56140" w:rsidRDefault="004A0ECB" w:rsidP="00080835">
            <w:pPr>
              <w:spacing w:after="0"/>
              <w:rPr>
                <w:lang w:val="en-US"/>
              </w:rPr>
            </w:pPr>
            <w:r w:rsidRPr="00C56140">
              <w:rPr>
                <w:lang w:val="en-US"/>
              </w:rPr>
              <w:t>Συνολική Μνήμη (GB)</w:t>
            </w:r>
          </w:p>
        </w:tc>
        <w:tc>
          <w:tcPr>
            <w:tcW w:w="1624" w:type="dxa"/>
          </w:tcPr>
          <w:p w14:paraId="0BD91086" w14:textId="77777777" w:rsidR="004A0ECB" w:rsidRPr="00C56140" w:rsidRDefault="004A0ECB" w:rsidP="00080835">
            <w:pPr>
              <w:spacing w:after="0"/>
              <w:rPr>
                <w:lang w:val="en-US"/>
              </w:rPr>
            </w:pPr>
          </w:p>
        </w:tc>
      </w:tr>
      <w:tr w:rsidR="004A0ECB" w:rsidRPr="00C56140" w14:paraId="71B1D5A2" w14:textId="77777777" w:rsidTr="004A0ECB">
        <w:trPr>
          <w:trHeight w:val="287"/>
        </w:trPr>
        <w:tc>
          <w:tcPr>
            <w:tcW w:w="7307" w:type="dxa"/>
            <w:gridSpan w:val="2"/>
          </w:tcPr>
          <w:p w14:paraId="53C072FE" w14:textId="77777777" w:rsidR="004A0ECB" w:rsidRPr="00C56140" w:rsidRDefault="004A0ECB" w:rsidP="00080835">
            <w:pPr>
              <w:spacing w:after="0"/>
              <w:rPr>
                <w:lang w:val="en-US"/>
              </w:rPr>
            </w:pPr>
            <w:r w:rsidRPr="00C56140">
              <w:rPr>
                <w:lang w:val="en-US"/>
              </w:rPr>
              <w:t>Συνολικό Storage (ΤΒ)</w:t>
            </w:r>
          </w:p>
        </w:tc>
        <w:tc>
          <w:tcPr>
            <w:tcW w:w="1624" w:type="dxa"/>
          </w:tcPr>
          <w:p w14:paraId="1908625A" w14:textId="77777777" w:rsidR="004A0ECB" w:rsidRPr="00C56140" w:rsidRDefault="004A0ECB" w:rsidP="00080835">
            <w:pPr>
              <w:spacing w:after="0"/>
              <w:rPr>
                <w:lang w:val="en-US"/>
              </w:rPr>
            </w:pPr>
          </w:p>
        </w:tc>
      </w:tr>
      <w:tr w:rsidR="004A0ECB" w:rsidRPr="00526611" w14:paraId="1F7B5D5B" w14:textId="77777777" w:rsidTr="004A0ECB">
        <w:trPr>
          <w:trHeight w:val="575"/>
        </w:trPr>
        <w:tc>
          <w:tcPr>
            <w:tcW w:w="8931" w:type="dxa"/>
            <w:gridSpan w:val="3"/>
            <w:shd w:val="clear" w:color="auto" w:fill="D9D9D9"/>
          </w:tcPr>
          <w:p w14:paraId="4E5D97DE" w14:textId="77777777" w:rsidR="004A0ECB" w:rsidRPr="00C56140" w:rsidRDefault="004A0ECB" w:rsidP="00080835">
            <w:pPr>
              <w:spacing w:after="0"/>
              <w:rPr>
                <w:b/>
                <w:lang w:val="el-GR"/>
              </w:rPr>
            </w:pPr>
            <w:r w:rsidRPr="00C56140">
              <w:rPr>
                <w:b/>
                <w:lang w:val="el-GR"/>
              </w:rPr>
              <w:t>Απαιτούμενες άδειες λογισμικού</w:t>
            </w:r>
          </w:p>
          <w:p w14:paraId="77980EC4" w14:textId="77777777" w:rsidR="004A0ECB" w:rsidRPr="00C56140" w:rsidRDefault="004A0ECB" w:rsidP="00080835">
            <w:pPr>
              <w:spacing w:after="0"/>
              <w:rPr>
                <w:b/>
                <w:i/>
                <w:lang w:val="el-GR"/>
              </w:rPr>
            </w:pPr>
            <w:r w:rsidRPr="00C56140">
              <w:rPr>
                <w:i/>
                <w:lang w:val="el-GR"/>
              </w:rPr>
              <w:t>(οι οποίες διατίθενται από τη Γ.Γ.Π.Σ.Δ.Δ. βάσει του ΠΑΡΑΡΤΗΜΑΤΟΣ Χ</w:t>
            </w:r>
            <w:r w:rsidRPr="00C56140">
              <w:rPr>
                <w:i/>
                <w:lang w:val="en-US"/>
              </w:rPr>
              <w:t>I</w:t>
            </w:r>
            <w:r w:rsidRPr="00C56140">
              <w:rPr>
                <w:i/>
                <w:lang w:val="el-GR"/>
              </w:rPr>
              <w:t>)</w:t>
            </w:r>
          </w:p>
        </w:tc>
      </w:tr>
      <w:tr w:rsidR="004A0ECB" w:rsidRPr="00C56140" w14:paraId="45E40953" w14:textId="77777777" w:rsidTr="004A0ECB">
        <w:trPr>
          <w:trHeight w:val="285"/>
        </w:trPr>
        <w:tc>
          <w:tcPr>
            <w:tcW w:w="6457" w:type="dxa"/>
          </w:tcPr>
          <w:p w14:paraId="5AB9321E" w14:textId="77777777" w:rsidR="004A0ECB" w:rsidRPr="00C56140" w:rsidRDefault="004A0ECB" w:rsidP="00080835">
            <w:pPr>
              <w:spacing w:after="0"/>
              <w:rPr>
                <w:b/>
                <w:lang w:val="en-US"/>
              </w:rPr>
            </w:pPr>
            <w:r w:rsidRPr="00C56140">
              <w:rPr>
                <w:b/>
                <w:lang w:val="en-US"/>
              </w:rPr>
              <w:t>Κατασκευαστής και όνομα προϊόντος</w:t>
            </w:r>
          </w:p>
        </w:tc>
        <w:tc>
          <w:tcPr>
            <w:tcW w:w="2474" w:type="dxa"/>
            <w:gridSpan w:val="2"/>
          </w:tcPr>
          <w:p w14:paraId="0DC47C5F" w14:textId="77777777" w:rsidR="004A0ECB" w:rsidRPr="00C56140" w:rsidRDefault="004A0ECB" w:rsidP="00080835">
            <w:pPr>
              <w:spacing w:after="0"/>
              <w:rPr>
                <w:b/>
                <w:lang w:val="en-US"/>
              </w:rPr>
            </w:pPr>
            <w:r w:rsidRPr="00C56140">
              <w:rPr>
                <w:b/>
                <w:lang w:val="en-US"/>
              </w:rPr>
              <w:t>Αριθμός αδειών</w:t>
            </w:r>
          </w:p>
        </w:tc>
      </w:tr>
      <w:tr w:rsidR="004A0ECB" w:rsidRPr="00C56140" w14:paraId="291593A3" w14:textId="77777777" w:rsidTr="004A0ECB">
        <w:trPr>
          <w:trHeight w:val="317"/>
        </w:trPr>
        <w:tc>
          <w:tcPr>
            <w:tcW w:w="6457" w:type="dxa"/>
          </w:tcPr>
          <w:p w14:paraId="58469390" w14:textId="77777777" w:rsidR="004A0ECB" w:rsidRPr="00C56140" w:rsidRDefault="004A0ECB" w:rsidP="00080835">
            <w:pPr>
              <w:spacing w:after="0"/>
              <w:rPr>
                <w:lang w:val="en-US"/>
              </w:rPr>
            </w:pPr>
          </w:p>
        </w:tc>
        <w:tc>
          <w:tcPr>
            <w:tcW w:w="2474" w:type="dxa"/>
            <w:gridSpan w:val="2"/>
          </w:tcPr>
          <w:p w14:paraId="2697D00F" w14:textId="77777777" w:rsidR="004A0ECB" w:rsidRPr="00C56140" w:rsidRDefault="004A0ECB" w:rsidP="00080835">
            <w:pPr>
              <w:spacing w:after="0"/>
              <w:rPr>
                <w:lang w:val="en-US"/>
              </w:rPr>
            </w:pPr>
          </w:p>
        </w:tc>
      </w:tr>
      <w:tr w:rsidR="004A0ECB" w:rsidRPr="00C56140" w14:paraId="56B2CF72" w14:textId="77777777" w:rsidTr="004A0ECB">
        <w:trPr>
          <w:trHeight w:val="285"/>
        </w:trPr>
        <w:tc>
          <w:tcPr>
            <w:tcW w:w="6457" w:type="dxa"/>
          </w:tcPr>
          <w:p w14:paraId="3BCD92EE" w14:textId="77777777" w:rsidR="004A0ECB" w:rsidRPr="00C56140" w:rsidRDefault="004A0ECB" w:rsidP="00080835">
            <w:pPr>
              <w:spacing w:after="0"/>
              <w:rPr>
                <w:lang w:val="en-US"/>
              </w:rPr>
            </w:pPr>
          </w:p>
        </w:tc>
        <w:tc>
          <w:tcPr>
            <w:tcW w:w="2474" w:type="dxa"/>
            <w:gridSpan w:val="2"/>
          </w:tcPr>
          <w:p w14:paraId="588A8F93" w14:textId="77777777" w:rsidR="004A0ECB" w:rsidRPr="00C56140" w:rsidRDefault="004A0ECB" w:rsidP="00080835">
            <w:pPr>
              <w:spacing w:after="0"/>
              <w:rPr>
                <w:lang w:val="en-US"/>
              </w:rPr>
            </w:pPr>
          </w:p>
        </w:tc>
      </w:tr>
      <w:tr w:rsidR="004A0ECB" w:rsidRPr="00C56140" w14:paraId="4181C3D6" w14:textId="77777777" w:rsidTr="004A0ECB">
        <w:trPr>
          <w:trHeight w:val="288"/>
        </w:trPr>
        <w:tc>
          <w:tcPr>
            <w:tcW w:w="6457" w:type="dxa"/>
          </w:tcPr>
          <w:p w14:paraId="24CD2879" w14:textId="77777777" w:rsidR="004A0ECB" w:rsidRPr="00C56140" w:rsidRDefault="004A0ECB" w:rsidP="00080835">
            <w:pPr>
              <w:spacing w:after="0"/>
              <w:rPr>
                <w:lang w:val="en-US"/>
              </w:rPr>
            </w:pPr>
          </w:p>
        </w:tc>
        <w:tc>
          <w:tcPr>
            <w:tcW w:w="2474" w:type="dxa"/>
            <w:gridSpan w:val="2"/>
          </w:tcPr>
          <w:p w14:paraId="6D967E8C" w14:textId="77777777" w:rsidR="004A0ECB" w:rsidRPr="00C56140" w:rsidRDefault="004A0ECB" w:rsidP="00080835">
            <w:pPr>
              <w:spacing w:after="0"/>
              <w:rPr>
                <w:lang w:val="en-US"/>
              </w:rPr>
            </w:pPr>
          </w:p>
        </w:tc>
      </w:tr>
      <w:tr w:rsidR="004A0ECB" w:rsidRPr="00526611" w14:paraId="56C2186A" w14:textId="77777777" w:rsidTr="004A0ECB">
        <w:trPr>
          <w:trHeight w:val="858"/>
        </w:trPr>
        <w:tc>
          <w:tcPr>
            <w:tcW w:w="8931" w:type="dxa"/>
            <w:gridSpan w:val="3"/>
            <w:shd w:val="clear" w:color="auto" w:fill="D9D9D9"/>
          </w:tcPr>
          <w:p w14:paraId="2A42AFB3" w14:textId="77777777" w:rsidR="004A0ECB" w:rsidRPr="00C56140" w:rsidRDefault="004A0ECB" w:rsidP="00080835">
            <w:pPr>
              <w:spacing w:after="0"/>
              <w:rPr>
                <w:b/>
                <w:lang w:val="el-GR"/>
              </w:rPr>
            </w:pPr>
            <w:r w:rsidRPr="00C56140">
              <w:rPr>
                <w:b/>
                <w:lang w:val="el-GR"/>
              </w:rPr>
              <w:t>Άλλες απαιτήσεις υποδομής</w:t>
            </w:r>
          </w:p>
          <w:p w14:paraId="5B5B4064" w14:textId="77777777" w:rsidR="004A0ECB" w:rsidRPr="00C56140" w:rsidRDefault="004A0ECB" w:rsidP="00080835">
            <w:pPr>
              <w:spacing w:after="0"/>
              <w:rPr>
                <w:b/>
                <w:i/>
                <w:lang w:val="el-GR"/>
              </w:rPr>
            </w:pPr>
            <w:r w:rsidRPr="00C56140">
              <w:rPr>
                <w:i/>
                <w:lang w:val="el-GR"/>
              </w:rPr>
              <w:t>(δεν διατίθενται και δεν αναφέρονται στο ΠΑΡΑΡΤΗΜΑ Χ</w:t>
            </w:r>
            <w:r w:rsidRPr="00C56140">
              <w:rPr>
                <w:i/>
                <w:lang w:val="en-US"/>
              </w:rPr>
              <w:t>I</w:t>
            </w:r>
            <w:r w:rsidRPr="00C56140">
              <w:rPr>
                <w:i/>
                <w:lang w:val="el-GR"/>
              </w:rPr>
              <w:t xml:space="preserve"> αλλά απαιτούνται για τη λειτουργία του συστήματος)</w:t>
            </w:r>
          </w:p>
        </w:tc>
      </w:tr>
      <w:tr w:rsidR="004A0ECB" w:rsidRPr="00526611" w14:paraId="55ABA899" w14:textId="77777777" w:rsidTr="004A0ECB">
        <w:trPr>
          <w:trHeight w:val="488"/>
        </w:trPr>
        <w:tc>
          <w:tcPr>
            <w:tcW w:w="8931" w:type="dxa"/>
            <w:gridSpan w:val="3"/>
          </w:tcPr>
          <w:p w14:paraId="6F2F7D69" w14:textId="77777777" w:rsidR="004A0ECB" w:rsidRPr="00C56140" w:rsidRDefault="004A0ECB" w:rsidP="00080835">
            <w:pPr>
              <w:spacing w:after="0"/>
              <w:rPr>
                <w:b/>
                <w:lang w:val="el-GR"/>
              </w:rPr>
            </w:pPr>
          </w:p>
          <w:p w14:paraId="0BEB1C5C" w14:textId="77777777" w:rsidR="004A0ECB" w:rsidRPr="00C56140" w:rsidRDefault="004A0ECB" w:rsidP="00080835">
            <w:pPr>
              <w:spacing w:after="0"/>
              <w:rPr>
                <w:b/>
                <w:lang w:val="el-GR"/>
              </w:rPr>
            </w:pPr>
          </w:p>
        </w:tc>
      </w:tr>
      <w:tr w:rsidR="004A0ECB" w:rsidRPr="00526611" w14:paraId="27AA5EFF" w14:textId="77777777" w:rsidTr="004A0ECB">
        <w:trPr>
          <w:trHeight w:val="1144"/>
        </w:trPr>
        <w:tc>
          <w:tcPr>
            <w:tcW w:w="8931" w:type="dxa"/>
            <w:gridSpan w:val="3"/>
            <w:shd w:val="clear" w:color="auto" w:fill="D9D9D9"/>
          </w:tcPr>
          <w:p w14:paraId="356FD1BF" w14:textId="77777777" w:rsidR="004A0ECB" w:rsidRPr="00C56140" w:rsidRDefault="004A0ECB" w:rsidP="00080835">
            <w:pPr>
              <w:spacing w:after="0"/>
              <w:rPr>
                <w:b/>
                <w:lang w:val="el-GR"/>
              </w:rPr>
            </w:pPr>
            <w:r w:rsidRPr="00C56140">
              <w:rPr>
                <w:b/>
                <w:lang w:val="el-GR"/>
              </w:rPr>
              <w:lastRenderedPageBreak/>
              <w:t>Δικτυακές απαιτήσεις λειτουργίας</w:t>
            </w:r>
          </w:p>
          <w:p w14:paraId="1DCE4FE6" w14:textId="77777777" w:rsidR="004A0ECB" w:rsidRPr="00C56140" w:rsidRDefault="004A0ECB" w:rsidP="00080835">
            <w:pPr>
              <w:spacing w:after="0"/>
              <w:rPr>
                <w:i/>
                <w:lang w:val="el-GR"/>
              </w:rPr>
            </w:pPr>
            <w:r w:rsidRPr="00C56140">
              <w:rPr>
                <w:b/>
                <w:i/>
                <w:lang w:val="el-GR"/>
              </w:rPr>
              <w:t>(διαστασιολόγηση ως προ</w:t>
            </w:r>
            <w:r w:rsidRPr="00C56140">
              <w:rPr>
                <w:i/>
                <w:lang w:val="el-GR"/>
              </w:rPr>
              <w:t xml:space="preserve">ς τις δικτυακές απαιτήσεις των συστημάτων και ειδικότερα σε επίπεδο </w:t>
            </w:r>
            <w:r w:rsidRPr="00C56140">
              <w:rPr>
                <w:i/>
                <w:lang w:val="en-US"/>
              </w:rPr>
              <w:t>bandwidth</w:t>
            </w:r>
            <w:r w:rsidRPr="00C56140">
              <w:rPr>
                <w:i/>
                <w:lang w:val="el-GR"/>
              </w:rPr>
              <w:t xml:space="preserve"> και </w:t>
            </w:r>
            <w:r w:rsidRPr="00C56140">
              <w:rPr>
                <w:i/>
                <w:lang w:val="en-US"/>
              </w:rPr>
              <w:t>QoS</w:t>
            </w:r>
            <w:r w:rsidRPr="00C56140">
              <w:rPr>
                <w:i/>
                <w:lang w:val="el-GR"/>
              </w:rPr>
              <w:t>. Ενδεικτικά: εκτιμώμενος ημερήσιος όγκος</w:t>
            </w:r>
          </w:p>
          <w:p w14:paraId="0EDBF749" w14:textId="77777777" w:rsidR="004A0ECB" w:rsidRPr="00C56140" w:rsidRDefault="004A0ECB" w:rsidP="00080835">
            <w:pPr>
              <w:spacing w:after="0"/>
              <w:rPr>
                <w:i/>
                <w:lang w:val="el-GR"/>
              </w:rPr>
            </w:pPr>
            <w:r w:rsidRPr="00C56140">
              <w:rPr>
                <w:i/>
                <w:lang w:val="el-GR"/>
              </w:rPr>
              <w:t>διακινούμενων δεδομένων ή αναφορά άλλης παραμέτρου που κρίνετε αναγκαία)</w:t>
            </w:r>
          </w:p>
        </w:tc>
      </w:tr>
      <w:tr w:rsidR="004A0ECB" w:rsidRPr="00526611" w14:paraId="560475E1" w14:textId="77777777" w:rsidTr="004A0ECB">
        <w:trPr>
          <w:trHeight w:val="344"/>
        </w:trPr>
        <w:tc>
          <w:tcPr>
            <w:tcW w:w="8931" w:type="dxa"/>
            <w:gridSpan w:val="3"/>
          </w:tcPr>
          <w:p w14:paraId="4E0B2E4F" w14:textId="77777777" w:rsidR="004A0ECB" w:rsidRPr="00C56140" w:rsidRDefault="004A0ECB" w:rsidP="00080835">
            <w:pPr>
              <w:spacing w:after="0"/>
              <w:rPr>
                <w:lang w:val="el-GR"/>
              </w:rPr>
            </w:pPr>
          </w:p>
          <w:p w14:paraId="1DFC6617" w14:textId="77777777" w:rsidR="004A0ECB" w:rsidRPr="00C56140" w:rsidRDefault="004A0ECB" w:rsidP="00080835">
            <w:pPr>
              <w:spacing w:after="0"/>
              <w:rPr>
                <w:lang w:val="el-GR"/>
              </w:rPr>
            </w:pPr>
          </w:p>
          <w:p w14:paraId="76E54E94" w14:textId="77777777" w:rsidR="004A0ECB" w:rsidRPr="00C56140" w:rsidRDefault="004A0ECB" w:rsidP="00080835">
            <w:pPr>
              <w:spacing w:after="0"/>
              <w:rPr>
                <w:lang w:val="el-GR"/>
              </w:rPr>
            </w:pPr>
          </w:p>
        </w:tc>
      </w:tr>
      <w:tr w:rsidR="004A0ECB" w:rsidRPr="00526611" w14:paraId="73011336" w14:textId="77777777" w:rsidTr="004A0ECB">
        <w:trPr>
          <w:trHeight w:val="676"/>
        </w:trPr>
        <w:tc>
          <w:tcPr>
            <w:tcW w:w="8931" w:type="dxa"/>
            <w:gridSpan w:val="3"/>
            <w:shd w:val="clear" w:color="auto" w:fill="BEBEBE"/>
          </w:tcPr>
          <w:p w14:paraId="042B2B28" w14:textId="77777777" w:rsidR="004A0ECB" w:rsidRPr="00C56140" w:rsidRDefault="004A0ECB" w:rsidP="00080835">
            <w:pPr>
              <w:spacing w:after="0"/>
              <w:rPr>
                <w:b/>
                <w:lang w:val="el-GR"/>
              </w:rPr>
            </w:pPr>
            <w:r w:rsidRPr="00C56140">
              <w:rPr>
                <w:b/>
                <w:lang w:val="el-GR"/>
              </w:rPr>
              <w:t>ΠΕΡΙΓΡΑΦΗ ΑΠΑΙΤΟΥΜΕΝΗΣ ΥΠΟΔΟΜΗΣ</w:t>
            </w:r>
          </w:p>
          <w:p w14:paraId="07235F06" w14:textId="77777777" w:rsidR="004A0ECB" w:rsidRPr="00C56140" w:rsidRDefault="004A0ECB" w:rsidP="00080835">
            <w:pPr>
              <w:spacing w:after="0"/>
              <w:rPr>
                <w:i/>
                <w:lang w:val="el-GR"/>
              </w:rPr>
            </w:pPr>
            <w:r w:rsidRPr="00C56140">
              <w:rPr>
                <w:i/>
                <w:lang w:val="el-GR"/>
              </w:rPr>
              <w:t>(αφορά το  περιβάλλον παραγωγικής λειτουργίας)</w:t>
            </w:r>
          </w:p>
        </w:tc>
      </w:tr>
      <w:tr w:rsidR="004A0ECB" w:rsidRPr="00526611" w14:paraId="527E9155" w14:textId="77777777" w:rsidTr="004A0ECB">
        <w:trPr>
          <w:trHeight w:val="573"/>
        </w:trPr>
        <w:tc>
          <w:tcPr>
            <w:tcW w:w="8931" w:type="dxa"/>
            <w:gridSpan w:val="3"/>
            <w:shd w:val="clear" w:color="auto" w:fill="D9D9D9"/>
          </w:tcPr>
          <w:p w14:paraId="0B4AFB00" w14:textId="77777777" w:rsidR="004A0ECB" w:rsidRPr="00C56140" w:rsidRDefault="004A0ECB" w:rsidP="00080835">
            <w:pPr>
              <w:spacing w:after="0"/>
              <w:rPr>
                <w:b/>
                <w:lang w:val="el-GR"/>
              </w:rPr>
            </w:pPr>
            <w:r w:rsidRPr="00C56140">
              <w:rPr>
                <w:b/>
                <w:lang w:val="el-GR"/>
              </w:rPr>
              <w:t>Πληροφοριακή Υποδομή</w:t>
            </w:r>
          </w:p>
          <w:p w14:paraId="568BF68E" w14:textId="77777777" w:rsidR="004A0ECB" w:rsidRPr="00C56140" w:rsidRDefault="004A0ECB" w:rsidP="00080835">
            <w:pPr>
              <w:spacing w:after="0"/>
              <w:rPr>
                <w:i/>
                <w:lang w:val="el-GR"/>
              </w:rPr>
            </w:pPr>
            <w:r w:rsidRPr="00C56140">
              <w:rPr>
                <w:i/>
                <w:lang w:val="el-GR"/>
              </w:rPr>
              <w:t>η οποία διατίθεται από τη Γ.Γ.Π.Σ.Δ.Δ. βάσει του ΠΑΡΑΡΤΗΜΑΤΟΣ Χ</w:t>
            </w:r>
            <w:r w:rsidRPr="00C56140">
              <w:rPr>
                <w:i/>
                <w:lang w:val="en-US"/>
              </w:rPr>
              <w:t>I</w:t>
            </w:r>
          </w:p>
        </w:tc>
      </w:tr>
      <w:tr w:rsidR="004A0ECB" w:rsidRPr="00C56140" w14:paraId="7D48C130" w14:textId="77777777" w:rsidTr="004A0ECB">
        <w:trPr>
          <w:trHeight w:val="287"/>
        </w:trPr>
        <w:tc>
          <w:tcPr>
            <w:tcW w:w="7307" w:type="dxa"/>
            <w:gridSpan w:val="2"/>
          </w:tcPr>
          <w:p w14:paraId="5C9A4B5C" w14:textId="77777777" w:rsidR="004A0ECB" w:rsidRPr="00C56140" w:rsidRDefault="004A0ECB" w:rsidP="00080835">
            <w:pPr>
              <w:spacing w:after="0"/>
              <w:rPr>
                <w:lang w:val="en-US"/>
              </w:rPr>
            </w:pPr>
            <w:r w:rsidRPr="00C56140">
              <w:rPr>
                <w:lang w:val="en-US"/>
              </w:rPr>
              <w:t>Αριθμός Virtual Machines (VMs)</w:t>
            </w:r>
          </w:p>
        </w:tc>
        <w:tc>
          <w:tcPr>
            <w:tcW w:w="1624" w:type="dxa"/>
          </w:tcPr>
          <w:p w14:paraId="2649EE54" w14:textId="77777777" w:rsidR="004A0ECB" w:rsidRPr="00C56140" w:rsidRDefault="004A0ECB" w:rsidP="00080835">
            <w:pPr>
              <w:spacing w:after="0"/>
              <w:rPr>
                <w:lang w:val="en-US"/>
              </w:rPr>
            </w:pPr>
          </w:p>
        </w:tc>
      </w:tr>
      <w:tr w:rsidR="004A0ECB" w:rsidRPr="00526611" w14:paraId="79BC2E9E" w14:textId="77777777" w:rsidTr="004A0ECB">
        <w:trPr>
          <w:trHeight w:val="285"/>
        </w:trPr>
        <w:tc>
          <w:tcPr>
            <w:tcW w:w="7307" w:type="dxa"/>
            <w:gridSpan w:val="2"/>
          </w:tcPr>
          <w:p w14:paraId="6B2842E0" w14:textId="77777777" w:rsidR="004A0ECB" w:rsidRPr="00C56140" w:rsidRDefault="004A0ECB" w:rsidP="00080835">
            <w:pPr>
              <w:spacing w:after="0"/>
              <w:rPr>
                <w:lang w:val="el-GR"/>
              </w:rPr>
            </w:pPr>
            <w:r w:rsidRPr="00C56140">
              <w:rPr>
                <w:lang w:val="el-GR"/>
              </w:rPr>
              <w:t xml:space="preserve">Συνολικά </w:t>
            </w:r>
            <w:r w:rsidRPr="00C56140">
              <w:rPr>
                <w:lang w:val="en-US"/>
              </w:rPr>
              <w:t>v</w:t>
            </w:r>
            <w:r w:rsidRPr="00C56140">
              <w:rPr>
                <w:lang w:val="el-GR"/>
              </w:rPr>
              <w:t>-</w:t>
            </w:r>
            <w:r w:rsidRPr="00C56140">
              <w:rPr>
                <w:lang w:val="en-US"/>
              </w:rPr>
              <w:t>Cores</w:t>
            </w:r>
            <w:r w:rsidRPr="00C56140">
              <w:rPr>
                <w:lang w:val="el-GR"/>
              </w:rPr>
              <w:t xml:space="preserve"> απαιτούμενων </w:t>
            </w:r>
            <w:r w:rsidRPr="00C56140">
              <w:rPr>
                <w:lang w:val="en-US"/>
              </w:rPr>
              <w:t>VMs</w:t>
            </w:r>
          </w:p>
        </w:tc>
        <w:tc>
          <w:tcPr>
            <w:tcW w:w="1624" w:type="dxa"/>
          </w:tcPr>
          <w:p w14:paraId="029A6FB5" w14:textId="77777777" w:rsidR="004A0ECB" w:rsidRPr="00C56140" w:rsidRDefault="004A0ECB" w:rsidP="00080835">
            <w:pPr>
              <w:spacing w:after="0"/>
              <w:rPr>
                <w:lang w:val="el-GR"/>
              </w:rPr>
            </w:pPr>
          </w:p>
        </w:tc>
      </w:tr>
      <w:tr w:rsidR="004A0ECB" w:rsidRPr="00C56140" w14:paraId="703181A1" w14:textId="77777777" w:rsidTr="004A0ECB">
        <w:trPr>
          <w:trHeight w:val="287"/>
        </w:trPr>
        <w:tc>
          <w:tcPr>
            <w:tcW w:w="7307" w:type="dxa"/>
            <w:gridSpan w:val="2"/>
          </w:tcPr>
          <w:p w14:paraId="435568A0" w14:textId="77777777" w:rsidR="004A0ECB" w:rsidRPr="00C56140" w:rsidRDefault="004A0ECB" w:rsidP="00080835">
            <w:pPr>
              <w:spacing w:after="0"/>
              <w:rPr>
                <w:lang w:val="en-US"/>
              </w:rPr>
            </w:pPr>
            <w:r w:rsidRPr="00C56140">
              <w:rPr>
                <w:lang w:val="en-US"/>
              </w:rPr>
              <w:t>Συνολική Μνήμη (GB)</w:t>
            </w:r>
          </w:p>
        </w:tc>
        <w:tc>
          <w:tcPr>
            <w:tcW w:w="1624" w:type="dxa"/>
          </w:tcPr>
          <w:p w14:paraId="3E9B8B08" w14:textId="77777777" w:rsidR="004A0ECB" w:rsidRPr="00C56140" w:rsidRDefault="004A0ECB" w:rsidP="00080835">
            <w:pPr>
              <w:spacing w:after="0"/>
              <w:rPr>
                <w:lang w:val="en-US"/>
              </w:rPr>
            </w:pPr>
          </w:p>
        </w:tc>
      </w:tr>
      <w:tr w:rsidR="004A0ECB" w:rsidRPr="00C56140" w14:paraId="2183C2D4" w14:textId="77777777" w:rsidTr="004A0ECB">
        <w:trPr>
          <w:trHeight w:val="285"/>
        </w:trPr>
        <w:tc>
          <w:tcPr>
            <w:tcW w:w="7307" w:type="dxa"/>
            <w:gridSpan w:val="2"/>
          </w:tcPr>
          <w:p w14:paraId="3646E185" w14:textId="77777777" w:rsidR="004A0ECB" w:rsidRPr="00C56140" w:rsidRDefault="004A0ECB" w:rsidP="00080835">
            <w:pPr>
              <w:spacing w:after="0"/>
              <w:rPr>
                <w:lang w:val="en-US"/>
              </w:rPr>
            </w:pPr>
            <w:r w:rsidRPr="00C56140">
              <w:rPr>
                <w:lang w:val="en-US"/>
              </w:rPr>
              <w:t>Συνολικό Storage (ΤΒ)</w:t>
            </w:r>
          </w:p>
        </w:tc>
        <w:tc>
          <w:tcPr>
            <w:tcW w:w="1624" w:type="dxa"/>
          </w:tcPr>
          <w:p w14:paraId="584671AC" w14:textId="77777777" w:rsidR="004A0ECB" w:rsidRPr="00C56140" w:rsidRDefault="004A0ECB" w:rsidP="00080835">
            <w:pPr>
              <w:spacing w:after="0"/>
              <w:rPr>
                <w:lang w:val="en-US"/>
              </w:rPr>
            </w:pPr>
          </w:p>
        </w:tc>
      </w:tr>
      <w:tr w:rsidR="004A0ECB" w:rsidRPr="00526611" w14:paraId="4F1F606A" w14:textId="77777777" w:rsidTr="004A0ECB">
        <w:trPr>
          <w:trHeight w:val="573"/>
        </w:trPr>
        <w:tc>
          <w:tcPr>
            <w:tcW w:w="8931" w:type="dxa"/>
            <w:gridSpan w:val="3"/>
            <w:shd w:val="clear" w:color="auto" w:fill="D9D9D9"/>
          </w:tcPr>
          <w:p w14:paraId="56D615B5" w14:textId="77777777" w:rsidR="004A0ECB" w:rsidRPr="00C56140" w:rsidRDefault="004A0ECB" w:rsidP="00080835">
            <w:pPr>
              <w:spacing w:after="0"/>
              <w:rPr>
                <w:b/>
                <w:lang w:val="el-GR"/>
              </w:rPr>
            </w:pPr>
            <w:r w:rsidRPr="00C56140">
              <w:rPr>
                <w:b/>
                <w:lang w:val="el-GR"/>
              </w:rPr>
              <w:t>Απαιτούμενες άδειες λογισμικού</w:t>
            </w:r>
          </w:p>
          <w:p w14:paraId="6E0BA0A9" w14:textId="77777777" w:rsidR="004A0ECB" w:rsidRPr="00C56140" w:rsidRDefault="004A0ECB" w:rsidP="00080835">
            <w:pPr>
              <w:spacing w:after="0"/>
              <w:rPr>
                <w:i/>
                <w:lang w:val="el-GR"/>
              </w:rPr>
            </w:pPr>
            <w:r w:rsidRPr="00C56140">
              <w:rPr>
                <w:i/>
                <w:lang w:val="el-GR"/>
              </w:rPr>
              <w:t>οι οποίες διατίθενται από τη Γ.Γ.Π.Σ.Δ.Δ. βάσει του ΠΑΡΑΡΤΗΜΑΤΟΣ Χ</w:t>
            </w:r>
            <w:r w:rsidRPr="00C56140">
              <w:rPr>
                <w:i/>
                <w:lang w:val="en-US"/>
              </w:rPr>
              <w:t>I</w:t>
            </w:r>
          </w:p>
        </w:tc>
      </w:tr>
      <w:tr w:rsidR="004A0ECB" w:rsidRPr="00C56140" w14:paraId="092B3B94" w14:textId="77777777" w:rsidTr="004A0ECB">
        <w:trPr>
          <w:trHeight w:val="287"/>
        </w:trPr>
        <w:tc>
          <w:tcPr>
            <w:tcW w:w="6457" w:type="dxa"/>
          </w:tcPr>
          <w:p w14:paraId="01C2A771" w14:textId="77777777" w:rsidR="004A0ECB" w:rsidRPr="00C56140" w:rsidRDefault="004A0ECB" w:rsidP="00080835">
            <w:pPr>
              <w:spacing w:after="0"/>
              <w:rPr>
                <w:b/>
                <w:lang w:val="en-US"/>
              </w:rPr>
            </w:pPr>
            <w:r w:rsidRPr="00C56140">
              <w:rPr>
                <w:b/>
                <w:lang w:val="en-US"/>
              </w:rPr>
              <w:t>Κατασκευαστής και όνομα προϊόντος</w:t>
            </w:r>
          </w:p>
        </w:tc>
        <w:tc>
          <w:tcPr>
            <w:tcW w:w="2474" w:type="dxa"/>
            <w:gridSpan w:val="2"/>
          </w:tcPr>
          <w:p w14:paraId="239E40DE" w14:textId="77777777" w:rsidR="004A0ECB" w:rsidRPr="00C56140" w:rsidRDefault="004A0ECB" w:rsidP="00080835">
            <w:pPr>
              <w:spacing w:after="0"/>
              <w:rPr>
                <w:b/>
                <w:lang w:val="en-US"/>
              </w:rPr>
            </w:pPr>
            <w:r w:rsidRPr="00C56140">
              <w:rPr>
                <w:b/>
                <w:lang w:val="en-US"/>
              </w:rPr>
              <w:t>Αριθμός αδειών</w:t>
            </w:r>
          </w:p>
        </w:tc>
      </w:tr>
      <w:tr w:rsidR="004A0ECB" w:rsidRPr="00C56140" w14:paraId="6065B9FC" w14:textId="77777777" w:rsidTr="004A0ECB">
        <w:trPr>
          <w:trHeight w:val="285"/>
        </w:trPr>
        <w:tc>
          <w:tcPr>
            <w:tcW w:w="6457" w:type="dxa"/>
          </w:tcPr>
          <w:p w14:paraId="5A994659" w14:textId="77777777" w:rsidR="004A0ECB" w:rsidRPr="00C56140" w:rsidRDefault="004A0ECB" w:rsidP="00080835">
            <w:pPr>
              <w:spacing w:after="0"/>
              <w:rPr>
                <w:lang w:val="en-US"/>
              </w:rPr>
            </w:pPr>
          </w:p>
        </w:tc>
        <w:tc>
          <w:tcPr>
            <w:tcW w:w="2474" w:type="dxa"/>
            <w:gridSpan w:val="2"/>
          </w:tcPr>
          <w:p w14:paraId="452CBD44" w14:textId="77777777" w:rsidR="004A0ECB" w:rsidRPr="00C56140" w:rsidRDefault="004A0ECB" w:rsidP="00080835">
            <w:pPr>
              <w:spacing w:after="0"/>
              <w:rPr>
                <w:lang w:val="en-US"/>
              </w:rPr>
            </w:pPr>
          </w:p>
        </w:tc>
      </w:tr>
      <w:tr w:rsidR="004A0ECB" w:rsidRPr="00C56140" w14:paraId="47A246C1" w14:textId="77777777" w:rsidTr="004A0ECB">
        <w:trPr>
          <w:trHeight w:val="287"/>
        </w:trPr>
        <w:tc>
          <w:tcPr>
            <w:tcW w:w="6457" w:type="dxa"/>
          </w:tcPr>
          <w:p w14:paraId="399CE20C" w14:textId="77777777" w:rsidR="004A0ECB" w:rsidRPr="00C56140" w:rsidRDefault="004A0ECB" w:rsidP="00080835">
            <w:pPr>
              <w:spacing w:after="0"/>
              <w:rPr>
                <w:lang w:val="en-US"/>
              </w:rPr>
            </w:pPr>
          </w:p>
        </w:tc>
        <w:tc>
          <w:tcPr>
            <w:tcW w:w="2474" w:type="dxa"/>
            <w:gridSpan w:val="2"/>
          </w:tcPr>
          <w:p w14:paraId="5298B69B" w14:textId="77777777" w:rsidR="004A0ECB" w:rsidRPr="00C56140" w:rsidRDefault="004A0ECB" w:rsidP="00080835">
            <w:pPr>
              <w:spacing w:after="0"/>
              <w:rPr>
                <w:lang w:val="en-US"/>
              </w:rPr>
            </w:pPr>
          </w:p>
        </w:tc>
      </w:tr>
      <w:tr w:rsidR="004A0ECB" w:rsidRPr="00C56140" w14:paraId="1BD20E1B" w14:textId="77777777" w:rsidTr="004A0ECB">
        <w:trPr>
          <w:trHeight w:val="287"/>
        </w:trPr>
        <w:tc>
          <w:tcPr>
            <w:tcW w:w="6457" w:type="dxa"/>
          </w:tcPr>
          <w:p w14:paraId="378129EA" w14:textId="77777777" w:rsidR="004A0ECB" w:rsidRPr="00C56140" w:rsidRDefault="004A0ECB" w:rsidP="00080835">
            <w:pPr>
              <w:spacing w:after="0"/>
              <w:rPr>
                <w:lang w:val="en-US"/>
              </w:rPr>
            </w:pPr>
          </w:p>
        </w:tc>
        <w:tc>
          <w:tcPr>
            <w:tcW w:w="2474" w:type="dxa"/>
            <w:gridSpan w:val="2"/>
          </w:tcPr>
          <w:p w14:paraId="7131BAA4" w14:textId="77777777" w:rsidR="004A0ECB" w:rsidRPr="00C56140" w:rsidRDefault="004A0ECB" w:rsidP="00080835">
            <w:pPr>
              <w:spacing w:after="0"/>
              <w:rPr>
                <w:lang w:val="en-US"/>
              </w:rPr>
            </w:pPr>
          </w:p>
        </w:tc>
      </w:tr>
      <w:tr w:rsidR="004A0ECB" w:rsidRPr="00526611" w14:paraId="6EB7A252" w14:textId="77777777" w:rsidTr="004A0ECB">
        <w:trPr>
          <w:trHeight w:val="859"/>
        </w:trPr>
        <w:tc>
          <w:tcPr>
            <w:tcW w:w="8931" w:type="dxa"/>
            <w:gridSpan w:val="3"/>
            <w:shd w:val="clear" w:color="auto" w:fill="D9D9D9"/>
          </w:tcPr>
          <w:p w14:paraId="6473E445" w14:textId="77777777" w:rsidR="004A0ECB" w:rsidRPr="00C56140" w:rsidRDefault="004A0ECB" w:rsidP="00080835">
            <w:pPr>
              <w:spacing w:after="0"/>
              <w:rPr>
                <w:b/>
                <w:lang w:val="el-GR"/>
              </w:rPr>
            </w:pPr>
            <w:r w:rsidRPr="00C56140">
              <w:rPr>
                <w:b/>
                <w:lang w:val="el-GR"/>
              </w:rPr>
              <w:t>Άλλες απαιτήσεις υποδομής</w:t>
            </w:r>
          </w:p>
          <w:p w14:paraId="4D090953" w14:textId="77777777" w:rsidR="004A0ECB" w:rsidRPr="00C56140" w:rsidRDefault="004A0ECB" w:rsidP="00080835">
            <w:pPr>
              <w:spacing w:after="0"/>
              <w:rPr>
                <w:i/>
                <w:lang w:val="el-GR"/>
              </w:rPr>
            </w:pPr>
            <w:r w:rsidRPr="00C56140">
              <w:rPr>
                <w:i/>
                <w:lang w:val="el-GR"/>
              </w:rPr>
              <w:t>(δεν διατίθενται και δεν αναφέρονται στο ΠΑΡΑΡΤΗΜΑ Χ</w:t>
            </w:r>
            <w:r w:rsidRPr="00C56140">
              <w:rPr>
                <w:i/>
                <w:lang w:val="en-US"/>
              </w:rPr>
              <w:t>I</w:t>
            </w:r>
            <w:r w:rsidRPr="00C56140">
              <w:rPr>
                <w:i/>
                <w:lang w:val="el-GR"/>
              </w:rPr>
              <w:t xml:space="preserve"> αλλά απαιτούνται για τη λειτουργία του συστήματος)</w:t>
            </w:r>
          </w:p>
        </w:tc>
      </w:tr>
      <w:tr w:rsidR="004A0ECB" w:rsidRPr="00526611" w14:paraId="10FE1019" w14:textId="77777777" w:rsidTr="004A0ECB">
        <w:trPr>
          <w:trHeight w:val="811"/>
        </w:trPr>
        <w:tc>
          <w:tcPr>
            <w:tcW w:w="8931" w:type="dxa"/>
            <w:gridSpan w:val="3"/>
          </w:tcPr>
          <w:p w14:paraId="15DB1695" w14:textId="77777777" w:rsidR="004A0ECB" w:rsidRPr="00C56140" w:rsidRDefault="004A0ECB" w:rsidP="00080835">
            <w:pPr>
              <w:spacing w:after="0"/>
              <w:rPr>
                <w:lang w:val="el-GR"/>
              </w:rPr>
            </w:pPr>
          </w:p>
        </w:tc>
      </w:tr>
      <w:tr w:rsidR="004A0ECB" w:rsidRPr="00526611" w14:paraId="50014C17" w14:textId="77777777" w:rsidTr="004A0ECB">
        <w:trPr>
          <w:trHeight w:val="1144"/>
        </w:trPr>
        <w:tc>
          <w:tcPr>
            <w:tcW w:w="8931" w:type="dxa"/>
            <w:gridSpan w:val="3"/>
            <w:shd w:val="clear" w:color="auto" w:fill="D9D9D9"/>
          </w:tcPr>
          <w:p w14:paraId="7DBC4ADF" w14:textId="77777777" w:rsidR="004A0ECB" w:rsidRPr="00C56140" w:rsidRDefault="004A0ECB" w:rsidP="00080835">
            <w:pPr>
              <w:spacing w:after="0"/>
              <w:rPr>
                <w:b/>
                <w:lang w:val="el-GR"/>
              </w:rPr>
            </w:pPr>
            <w:r w:rsidRPr="00C56140">
              <w:rPr>
                <w:b/>
                <w:lang w:val="el-GR"/>
              </w:rPr>
              <w:t>Δικτυακές απαιτήσεις λειτουργίας</w:t>
            </w:r>
          </w:p>
          <w:p w14:paraId="3B914B44" w14:textId="77777777" w:rsidR="004A0ECB" w:rsidRPr="00C56140" w:rsidRDefault="004A0ECB" w:rsidP="00080835">
            <w:pPr>
              <w:spacing w:after="0"/>
              <w:rPr>
                <w:i/>
                <w:lang w:val="el-GR"/>
              </w:rPr>
            </w:pPr>
            <w:r w:rsidRPr="00C56140">
              <w:rPr>
                <w:i/>
                <w:lang w:val="el-GR"/>
              </w:rPr>
              <w:t xml:space="preserve">(διαστασιολόγηση ως προς τις δικτυακές απαιτήσεις των συστημάτων και ειδικότερα   σε επίπεδο </w:t>
            </w:r>
            <w:r w:rsidRPr="00C56140">
              <w:rPr>
                <w:i/>
                <w:lang w:val="en-US"/>
              </w:rPr>
              <w:t>bandwidth</w:t>
            </w:r>
            <w:r w:rsidRPr="00C56140">
              <w:rPr>
                <w:i/>
                <w:lang w:val="el-GR"/>
              </w:rPr>
              <w:t xml:space="preserve"> και </w:t>
            </w:r>
            <w:r w:rsidRPr="00C56140">
              <w:rPr>
                <w:i/>
                <w:lang w:val="en-US"/>
              </w:rPr>
              <w:t>QoS</w:t>
            </w:r>
            <w:r w:rsidRPr="00C56140">
              <w:rPr>
                <w:i/>
                <w:lang w:val="el-GR"/>
              </w:rPr>
              <w:t>. Ενδεικτικά: εκτιμώμενος ημερήσιος όγκος διακινούμενων δεδομένων ή αναφορά άλλης παραμέτρου που κρίνετε αναγκαία)</w:t>
            </w:r>
          </w:p>
        </w:tc>
      </w:tr>
      <w:tr w:rsidR="004A0ECB" w:rsidRPr="00526611" w14:paraId="5531FA4B" w14:textId="77777777" w:rsidTr="004A0ECB">
        <w:trPr>
          <w:trHeight w:val="912"/>
        </w:trPr>
        <w:tc>
          <w:tcPr>
            <w:tcW w:w="8931" w:type="dxa"/>
            <w:gridSpan w:val="3"/>
          </w:tcPr>
          <w:p w14:paraId="5CD0E6C5" w14:textId="77777777" w:rsidR="004A0ECB" w:rsidRPr="00C56140" w:rsidRDefault="004A0ECB" w:rsidP="00080835">
            <w:pPr>
              <w:spacing w:after="0"/>
              <w:rPr>
                <w:lang w:val="el-GR"/>
              </w:rPr>
            </w:pPr>
          </w:p>
        </w:tc>
      </w:tr>
      <w:tr w:rsidR="004A0ECB" w:rsidRPr="00526611" w14:paraId="5634E0B9" w14:textId="77777777" w:rsidTr="004A0ECB">
        <w:trPr>
          <w:trHeight w:val="1146"/>
        </w:trPr>
        <w:tc>
          <w:tcPr>
            <w:tcW w:w="8931" w:type="dxa"/>
            <w:gridSpan w:val="3"/>
          </w:tcPr>
          <w:p w14:paraId="795BEA35" w14:textId="77777777" w:rsidR="004A0ECB" w:rsidRPr="00C56140" w:rsidRDefault="004A0ECB" w:rsidP="00080835">
            <w:pPr>
              <w:spacing w:after="0"/>
              <w:rPr>
                <w:i/>
                <w:lang w:val="el-GR"/>
              </w:rPr>
            </w:pPr>
            <w:r w:rsidRPr="00C56140">
              <w:rPr>
                <w:b/>
                <w:i/>
                <w:u w:val="single"/>
                <w:lang w:val="el-GR"/>
              </w:rPr>
              <w:t>Σημείωση:</w:t>
            </w:r>
            <w:r w:rsidRPr="00C56140">
              <w:rPr>
                <w:b/>
                <w:i/>
                <w:lang w:val="el-GR"/>
              </w:rPr>
              <w:t xml:space="preserve"> </w:t>
            </w:r>
            <w:r w:rsidRPr="00C56140">
              <w:rPr>
                <w:i/>
                <w:lang w:val="el-GR"/>
              </w:rPr>
              <w:t xml:space="preserve">Οι ανωτέρω απαιτήσεις αφορούν την αρχική παραγωγική λειτουργία του συστήματος. Εάν απαιτείται αύξηση αυτής (για παράδειγμα αύξηση </w:t>
            </w:r>
            <w:r w:rsidRPr="00C56140">
              <w:rPr>
                <w:i/>
                <w:lang w:val="en-US"/>
              </w:rPr>
              <w:t>Storage</w:t>
            </w:r>
            <w:r w:rsidRPr="00C56140">
              <w:rPr>
                <w:i/>
                <w:lang w:val="el-GR"/>
              </w:rPr>
              <w:t>) θα πρέπει  οπωσδήποτε να αναφερθεί το ποσοστό ετήσιας αύξησης (%) σε σχέση με την αρχική υποδομή.</w:t>
            </w:r>
          </w:p>
        </w:tc>
      </w:tr>
    </w:tbl>
    <w:p w14:paraId="5196FD58" w14:textId="77777777" w:rsidR="004A0ECB" w:rsidRPr="00C56140" w:rsidRDefault="004A0ECB" w:rsidP="00E779D7">
      <w:pPr>
        <w:rPr>
          <w:lang w:val="el-GR"/>
        </w:rPr>
      </w:pPr>
    </w:p>
    <w:p w14:paraId="4926AA37" w14:textId="6A97835A" w:rsidR="00E779D7" w:rsidRPr="00C56140" w:rsidRDefault="00E779D7" w:rsidP="00E779D7">
      <w:pPr>
        <w:rPr>
          <w:lang w:val="el-GR"/>
        </w:rPr>
      </w:pPr>
      <w:r w:rsidRPr="00C56140">
        <w:rPr>
          <w:lang w:val="el-GR"/>
        </w:rPr>
        <w:t>Τέλος, επισημαίνεται ότι ο Ανάδοχος θα πρέπει να συμμορφώνεται με τους κανόνες της Πολιτικής Ασφάλειας την οποία εφαρμόζει και τηρεί η ΓΓΠΣΨΔ σε όλα τα φιλοξενούμενα Πληροφοριακά Συστήματα στο Κυβερνητικό Υπολογιστικό Νέφος G-Cloud,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1η Φάση του Έργου.</w:t>
      </w:r>
    </w:p>
    <w:p w14:paraId="10A62164" w14:textId="569433C2" w:rsidR="00C17184" w:rsidRPr="00C56140" w:rsidRDefault="00E779D7" w:rsidP="00E779D7">
      <w:pPr>
        <w:rPr>
          <w:lang w:val="el-GR"/>
        </w:rPr>
      </w:pPr>
      <w:r w:rsidRPr="00C56140">
        <w:rPr>
          <w:lang w:val="el-GR"/>
        </w:rPr>
        <w:t xml:space="preserve">Η τελική απόφαση για το περιβάλλον που θα εγκατασταθεί το πληροφοριακό σύστημα θα ληφθεί από την ΓΓΠΣΨΔ με την έναρξη υλοποίησης του έργου, προκειμένου να ληφθεί υπόψη κατά την </w:t>
      </w:r>
      <w:r w:rsidRPr="00C56140">
        <w:rPr>
          <w:lang w:val="el-GR"/>
        </w:rPr>
        <w:lastRenderedPageBreak/>
        <w:t>κατάρτιση της μελέτης εφαρμογής και την ανάπτυξη των εφαρμογών του πληροφοριακού συστήματος.</w:t>
      </w:r>
    </w:p>
    <w:p w14:paraId="67225C2C" w14:textId="7B58327A" w:rsidR="00E779D7" w:rsidRPr="00C56140" w:rsidRDefault="00C17184" w:rsidP="00C024D9">
      <w:pPr>
        <w:pStyle w:val="20"/>
      </w:pPr>
      <w:bookmarkStart w:id="617" w:name="_Toc167222912"/>
      <w:r w:rsidRPr="00C56140">
        <w:t>Δυνατότητα προμήθειας έτοιμου λογισμικού</w:t>
      </w:r>
      <w:bookmarkEnd w:id="617"/>
    </w:p>
    <w:p w14:paraId="22B4557A" w14:textId="505BB81E" w:rsidR="00691435" w:rsidRPr="00C56140" w:rsidRDefault="00691435" w:rsidP="00691435">
      <w:pPr>
        <w:rPr>
          <w:lang w:val="el-GR"/>
        </w:rPr>
      </w:pPr>
      <w:r w:rsidRPr="00C56140">
        <w:rPr>
          <w:lang w:val="el-GR"/>
        </w:rPr>
        <w:t>Σε περίπτωση που για την προτεινόμενη λύση απαιτείται προμήθεια έτοιμου λογισμικού (εμπορικό ή μη), αυτό θα πρέπει να περιληφθεί στην τεχνική και οικονομική προσφορά του προσφέροντος και να πληροί (τεκμηριωμένα) τις ακόλουθες προϋποθέσεις:</w:t>
      </w:r>
    </w:p>
    <w:p w14:paraId="7B3FF991" w14:textId="77777777" w:rsidR="00691435" w:rsidRPr="00891C6C" w:rsidRDefault="00691435" w:rsidP="009E3443">
      <w:pPr>
        <w:numPr>
          <w:ilvl w:val="0"/>
          <w:numId w:val="59"/>
        </w:numPr>
        <w:rPr>
          <w:lang w:val="el-GR"/>
        </w:rPr>
      </w:pPr>
      <w:r w:rsidRPr="00C56140">
        <w:rPr>
          <w:lang w:val="el-GR"/>
        </w:rPr>
        <w:t xml:space="preserve">Θα πρέπει να είναι συμβατό με την περιγραφόμενη Αρχιτεκτονική και τις Απαιτήσεις </w:t>
      </w:r>
      <w:r w:rsidRPr="00891C6C">
        <w:rPr>
          <w:lang w:val="el-GR"/>
        </w:rPr>
        <w:t>Ασφαλείας.</w:t>
      </w:r>
    </w:p>
    <w:p w14:paraId="60561E1E" w14:textId="2657332D" w:rsidR="00691435" w:rsidRPr="00C77132" w:rsidRDefault="00691435" w:rsidP="009E3443">
      <w:pPr>
        <w:numPr>
          <w:ilvl w:val="0"/>
          <w:numId w:val="59"/>
        </w:numPr>
        <w:rPr>
          <w:lang w:val="el-GR"/>
        </w:rPr>
      </w:pPr>
      <w:r w:rsidRPr="00C77132">
        <w:rPr>
          <w:lang w:val="el-GR"/>
        </w:rPr>
        <w:t>Η πρόταση θα καλύπτει όλες τις αναγκαίες αδειοδοτήσεις για τη λειτουργία του συστήματος χωρίς την ανάγκη πρόσθετων προμηθειών (άδειες λογισμικού συστήματος, εξοπλισμός) και θα καλύπτει χρονικά την περίοδο εγγύησης καλής λειτουργίας και συντήρησης του συστήματος</w:t>
      </w:r>
      <w:r w:rsidR="001B2EF5" w:rsidRPr="00C77132">
        <w:rPr>
          <w:lang w:val="el-GR"/>
        </w:rPr>
        <w:t xml:space="preserve"> (συνολικά </w:t>
      </w:r>
      <w:r w:rsidR="008A7F07" w:rsidRPr="00C77132">
        <w:rPr>
          <w:lang w:val="el-GR"/>
        </w:rPr>
        <w:t xml:space="preserve">τρία </w:t>
      </w:r>
      <w:r w:rsidR="000D45B8" w:rsidRPr="00C77132">
        <w:rPr>
          <w:lang w:val="el-GR"/>
        </w:rPr>
        <w:t>(3) έτη</w:t>
      </w:r>
      <w:r w:rsidR="001B2EF5" w:rsidRPr="00C77132">
        <w:rPr>
          <w:lang w:val="el-GR"/>
        </w:rPr>
        <w:t>)</w:t>
      </w:r>
      <w:r w:rsidRPr="00C77132">
        <w:rPr>
          <w:lang w:val="el-GR"/>
        </w:rPr>
        <w:t>.</w:t>
      </w:r>
    </w:p>
    <w:p w14:paraId="62CE5B35" w14:textId="77777777" w:rsidR="00691435" w:rsidRPr="00891C6C" w:rsidRDefault="00691435" w:rsidP="009E3443">
      <w:pPr>
        <w:numPr>
          <w:ilvl w:val="0"/>
          <w:numId w:val="59"/>
        </w:numPr>
        <w:rPr>
          <w:lang w:val="el-GR"/>
        </w:rPr>
      </w:pPr>
      <w:r w:rsidRPr="00891C6C">
        <w:rPr>
          <w:lang w:val="el-GR"/>
        </w:rPr>
        <w:t>Δεν θα υπάρχει περιορισμός στην αδειοδότηση χρηστών ή η αδειοδότηση θα καλύπτει τον απαιτούμενο αριθμό εσωτερικών χρηστών.</w:t>
      </w:r>
    </w:p>
    <w:p w14:paraId="218DF931" w14:textId="77777777" w:rsidR="00691435" w:rsidRPr="00C56140" w:rsidRDefault="00691435" w:rsidP="009E3443">
      <w:pPr>
        <w:numPr>
          <w:ilvl w:val="0"/>
          <w:numId w:val="59"/>
        </w:numPr>
        <w:rPr>
          <w:lang w:val="el-GR"/>
        </w:rPr>
      </w:pPr>
      <w:r w:rsidRPr="00C56140">
        <w:rPr>
          <w:lang w:val="el-GR"/>
        </w:rPr>
        <w:t>Στην προσφορά θα πρέπει να προσαρμοστεί το πλάνο υλοποίησης και οι φάσεις, έτσι ώστε τα ζητούμενα παραδοτέα να ολοκληρώνονται σε ίδιο ή προγενέστερο χρόνο.</w:t>
      </w:r>
    </w:p>
    <w:p w14:paraId="5E9D86B8" w14:textId="77777777" w:rsidR="00691435" w:rsidRPr="00C56140" w:rsidRDefault="00691435" w:rsidP="009E3443">
      <w:pPr>
        <w:numPr>
          <w:ilvl w:val="0"/>
          <w:numId w:val="59"/>
        </w:numPr>
        <w:rPr>
          <w:lang w:val="el-GR"/>
        </w:rPr>
      </w:pPr>
      <w:r w:rsidRPr="00C56140">
        <w:rPr>
          <w:lang w:val="el-GR"/>
        </w:rPr>
        <w:t>Το τελικό προϊόν, μετά τις προσαρμογές και παραμετροποιήσεις, θα πρέπει να αποτελεί ιδιοκτησία της Αναθέτουσας Αρχής και ισχύουν όλες οι απαιτήσεις της διακήρυξης σχετικά με τη μεταβίβαση κυριότητας του τελικώς παραγόμενου λογισμικού εφαρμογών ως προς το τμήμα των υλοποιημένων προσαρμογών.</w:t>
      </w:r>
    </w:p>
    <w:p w14:paraId="5C462A57" w14:textId="77777777" w:rsidR="00691435" w:rsidRPr="00C56140" w:rsidRDefault="00691435" w:rsidP="009E3443">
      <w:pPr>
        <w:numPr>
          <w:ilvl w:val="0"/>
          <w:numId w:val="59"/>
        </w:numPr>
        <w:rPr>
          <w:lang w:val="el-GR"/>
        </w:rPr>
      </w:pPr>
      <w:r w:rsidRPr="00C56140">
        <w:rPr>
          <w:lang w:val="el-GR"/>
        </w:rPr>
        <w:t>Τυχόν ασυμβατότητες με τις διατιθέμενες υποδομές, που θα εμφανιστούν κατά την υλοποίηση του ζητούμενου συστήματος, θα πρέπει να αρθούν με ενέργειες του αναδόχου, μετά από έγκριση της Αναθέτουσας Αρχής και χωρίς πρόσθετες οικονομικές απαιτήσεις από την πλευρά του.</w:t>
      </w:r>
    </w:p>
    <w:p w14:paraId="0AD34238" w14:textId="0E926BD3" w:rsidR="00691435" w:rsidRPr="00C56140" w:rsidRDefault="00691435" w:rsidP="00691435">
      <w:pPr>
        <w:rPr>
          <w:b/>
          <w:bCs/>
          <w:lang w:val="el-GR"/>
        </w:rPr>
      </w:pPr>
      <w:r w:rsidRPr="00C56140">
        <w:rPr>
          <w:lang w:val="el-GR"/>
        </w:rPr>
        <w:t>Σημειώνεται πως στην περίπτωση που προσφερθεί έτοιμο λογισμικό το κόστος του θα πρέπει να περιλαμβάνεται στην προσφορά και να αναλύεται στο ΠΑΡΑΡΤΗΜΑ V – Υπόδειγμα Οικονομικής Προσφ</w:t>
      </w:r>
      <w:r w:rsidRPr="00570BEB">
        <w:rPr>
          <w:lang w:val="el-GR"/>
        </w:rPr>
        <w:t>οράς</w:t>
      </w:r>
    </w:p>
    <w:p w14:paraId="68CB51F2" w14:textId="23A5DA67" w:rsidR="001A0CDB" w:rsidRPr="00C56140" w:rsidRDefault="001A0CDB" w:rsidP="00C024D9">
      <w:pPr>
        <w:pStyle w:val="20"/>
      </w:pPr>
      <w:bookmarkStart w:id="618" w:name="_Toc166870550"/>
      <w:bookmarkStart w:id="619" w:name="_Toc167222913"/>
      <w:bookmarkEnd w:id="618"/>
      <w:r w:rsidRPr="00C56140">
        <w:t>Υπηρεσίες Πιλοτικής Λειτουργίας</w:t>
      </w:r>
      <w:bookmarkEnd w:id="619"/>
    </w:p>
    <w:p w14:paraId="57867174" w14:textId="6F42C276" w:rsidR="0041142B" w:rsidRPr="00C56140" w:rsidRDefault="0041142B" w:rsidP="0041142B">
      <w:pPr>
        <w:spacing w:line="360" w:lineRule="exact"/>
        <w:rPr>
          <w:lang w:val="el-GR"/>
        </w:rPr>
      </w:pPr>
      <w:r w:rsidRPr="00C56140">
        <w:rPr>
          <w:lang w:val="el-GR"/>
        </w:rPr>
        <w:t xml:space="preserve">Ο Ανάδοχος υποχρεούται στο πλαίσιο του Έργου να παράσχει υπηρεσίες Πιλοτικής Λειτουργίας του έργου, υπό </w:t>
      </w:r>
      <w:r w:rsidRPr="00C56140">
        <w:rPr>
          <w:u w:val="single"/>
          <w:lang w:val="el-GR"/>
        </w:rPr>
        <w:t>εικονικές συνθήκες λειτουργίας του, με πραγματικά δεδομένα</w:t>
      </w:r>
      <w:r w:rsidRPr="00C56140">
        <w:rPr>
          <w:lang w:val="el-GR"/>
        </w:rPr>
        <w:t xml:space="preserve">. Στόχος είναι να αναδειχθούν τυχόν ελλείψεις στη λειτουργικότητα ή άλλα προβλήματα στον σχεδιασμό πριν </w:t>
      </w:r>
      <w:r w:rsidR="009C04CC" w:rsidRPr="00C56140">
        <w:rPr>
          <w:lang w:val="el-GR"/>
        </w:rPr>
        <w:t xml:space="preserve">λειτουργήσει το σύστημα </w:t>
      </w:r>
      <w:r w:rsidRPr="00C56140">
        <w:rPr>
          <w:lang w:val="el-GR"/>
        </w:rPr>
        <w:t xml:space="preserve"> στο κρίσιμο πραγματικό επιχειρησιακό περιβάλλον.</w:t>
      </w:r>
    </w:p>
    <w:p w14:paraId="5BBB6035" w14:textId="77777777" w:rsidR="0041142B" w:rsidRPr="00C56140" w:rsidRDefault="0041142B" w:rsidP="0041142B">
      <w:pPr>
        <w:spacing w:line="360" w:lineRule="exact"/>
        <w:rPr>
          <w:lang w:val="el-GR"/>
        </w:rPr>
      </w:pPr>
      <w:r w:rsidRPr="00C56140">
        <w:rPr>
          <w:lang w:val="el-GR"/>
        </w:rPr>
        <w:t>Οι υπηρεσίες Πιλοτικής Λειτουργίας περιλαμβάνουν:</w:t>
      </w:r>
    </w:p>
    <w:p w14:paraId="5B23DF5C" w14:textId="77777777" w:rsidR="0041142B" w:rsidRPr="00C56140" w:rsidRDefault="0041142B" w:rsidP="0041142B">
      <w:pPr>
        <w:pStyle w:val="aff"/>
        <w:numPr>
          <w:ilvl w:val="0"/>
          <w:numId w:val="156"/>
        </w:numPr>
        <w:suppressAutoHyphens w:val="0"/>
        <w:spacing w:after="160" w:line="360" w:lineRule="exact"/>
        <w:rPr>
          <w:lang w:val="el-GR"/>
        </w:rPr>
      </w:pPr>
      <w:r w:rsidRPr="00C56140">
        <w:rPr>
          <w:lang w:val="el-GR"/>
        </w:rPr>
        <w:t>Την επιτόπια υποστήριξη κατά την εργασία (on the  job training) για τη λειτουργία / έλεγχο των Υποσυστημάτων του Φορέα Λειτουργίας με την επιτόπια παρουσία του Αναδόχου στις εγκαταστάσεις του Φορέα Λειτουργίας με τουλάχιστον τρία (3) στελέχη του, καθ’ όλη τη διάρκεια της Πιλοτικής Λειτουργίας, για την επίλυση τεχνικών προβλημάτων, την υποστήριξη χρηστών στο χειρισμό και λειτουργία των συστημάτων και εφαρμογών και τη διασφάλιση της εύρυθμης λειτουργίας τους. Ο ημερήσιος χρόνος απασχόλησης των στελεχών του Αναδόχου θα είναι οκτώ (8) ώρες, κατά τις ώρες λειτουργίας του Φορέα Λειτουργίας.</w:t>
      </w:r>
    </w:p>
    <w:p w14:paraId="0A3CAD02" w14:textId="2A9876CC" w:rsidR="0041142B" w:rsidRPr="00C56140" w:rsidRDefault="0041142B" w:rsidP="0041142B">
      <w:pPr>
        <w:pStyle w:val="aff"/>
        <w:numPr>
          <w:ilvl w:val="0"/>
          <w:numId w:val="156"/>
        </w:numPr>
        <w:suppressAutoHyphens w:val="0"/>
        <w:spacing w:after="160" w:line="360" w:lineRule="exact"/>
        <w:rPr>
          <w:lang w:val="el-GR"/>
        </w:rPr>
      </w:pPr>
      <w:r w:rsidRPr="00C56140">
        <w:rPr>
          <w:lang w:val="el-GR"/>
        </w:rPr>
        <w:lastRenderedPageBreak/>
        <w:t>Τις βελτιώσεις τ</w:t>
      </w:r>
      <w:r w:rsidR="00353C49" w:rsidRPr="00C56140">
        <w:rPr>
          <w:lang w:val="el-GR"/>
        </w:rPr>
        <w:t xml:space="preserve">ου συστήματος </w:t>
      </w:r>
      <w:r w:rsidRPr="00C56140">
        <w:rPr>
          <w:lang w:val="el-GR"/>
        </w:rPr>
        <w:t>και την άμεση επίλυση τεχνικών προβλημάτων και διόρθωση / διαχείριση λαθών.</w:t>
      </w:r>
    </w:p>
    <w:p w14:paraId="54C5DE5F" w14:textId="77777777" w:rsidR="0041142B" w:rsidRPr="00C56140" w:rsidRDefault="0041142B" w:rsidP="0041142B">
      <w:pPr>
        <w:pStyle w:val="aff"/>
        <w:numPr>
          <w:ilvl w:val="0"/>
          <w:numId w:val="156"/>
        </w:numPr>
        <w:suppressAutoHyphens w:val="0"/>
        <w:spacing w:after="160" w:line="360" w:lineRule="exact"/>
        <w:rPr>
          <w:lang w:val="el-GR"/>
        </w:rPr>
      </w:pPr>
      <w:r w:rsidRPr="00C56140">
        <w:rPr>
          <w:lang w:val="el-GR"/>
        </w:rPr>
        <w:t>Τις βελτιώσεις των ρυθμίσεων των Υποσυστημάτων με στόχο τη βέλτιστη λειτουργία τους.</w:t>
      </w:r>
    </w:p>
    <w:p w14:paraId="45F0C8A4" w14:textId="77777777" w:rsidR="0041142B" w:rsidRPr="00C56140" w:rsidRDefault="0041142B" w:rsidP="0041142B">
      <w:pPr>
        <w:pStyle w:val="aff"/>
        <w:numPr>
          <w:ilvl w:val="0"/>
          <w:numId w:val="156"/>
        </w:numPr>
        <w:suppressAutoHyphens w:val="0"/>
        <w:spacing w:after="160" w:line="360" w:lineRule="exact"/>
        <w:rPr>
          <w:lang w:val="el-GR"/>
        </w:rPr>
      </w:pPr>
      <w:r w:rsidRPr="00C56140">
        <w:rPr>
          <w:lang w:val="el-GR"/>
        </w:rPr>
        <w:t xml:space="preserve">Υπηρεσίες </w:t>
      </w:r>
      <w:r w:rsidRPr="00C56140">
        <w:t>helpdesk</w:t>
      </w:r>
      <w:r w:rsidRPr="00C56140">
        <w:rPr>
          <w:lang w:val="el-GR"/>
        </w:rPr>
        <w:t xml:space="preserve"> 1</w:t>
      </w:r>
      <w:r w:rsidRPr="00C56140">
        <w:rPr>
          <w:vertAlign w:val="superscript"/>
          <w:lang w:val="el-GR"/>
        </w:rPr>
        <w:t>ου</w:t>
      </w:r>
      <w:r w:rsidRPr="00C56140">
        <w:rPr>
          <w:lang w:val="el-GR"/>
        </w:rPr>
        <w:t xml:space="preserve"> και 2</w:t>
      </w:r>
      <w:r w:rsidRPr="00C56140">
        <w:rPr>
          <w:vertAlign w:val="superscript"/>
          <w:lang w:val="el-GR"/>
        </w:rPr>
        <w:t>ου</w:t>
      </w:r>
      <w:r w:rsidRPr="00C56140">
        <w:rPr>
          <w:lang w:val="el-GR"/>
        </w:rPr>
        <w:t xml:space="preserve"> επιπέδου: Στο πλαίσιο αυτής της υπηρεσίας ο Ανάδοχος υποχρεούται να διαθέσει καθ’ όλη τη διάρκεια της Πιλοτικής Λειτουργίας, ένα (1) άτομο το οποίο θα είναι υπεύθυνο για την παροχή υπηρεσιών </w:t>
      </w:r>
      <w:r w:rsidRPr="00C56140">
        <w:t>helpdesk</w:t>
      </w:r>
      <w:r w:rsidRPr="00C56140">
        <w:rPr>
          <w:lang w:val="el-GR"/>
        </w:rPr>
        <w:t xml:space="preserve"> 1</w:t>
      </w:r>
      <w:r w:rsidRPr="00C56140">
        <w:rPr>
          <w:vertAlign w:val="superscript"/>
          <w:lang w:val="el-GR"/>
        </w:rPr>
        <w:t>ου</w:t>
      </w:r>
      <w:r w:rsidRPr="00C56140">
        <w:rPr>
          <w:lang w:val="el-GR"/>
        </w:rPr>
        <w:t xml:space="preserve"> επιπέδου και ένα (1) άτομο, το οποίο θα είναι υπεύθυνο για την παροχή υπηρεσιών </w:t>
      </w:r>
      <w:r w:rsidRPr="00C56140">
        <w:t>helpdesk</w:t>
      </w:r>
      <w:r w:rsidRPr="00C56140">
        <w:rPr>
          <w:lang w:val="el-GR"/>
        </w:rPr>
        <w:t xml:space="preserve"> 2</w:t>
      </w:r>
      <w:r w:rsidRPr="00C56140">
        <w:rPr>
          <w:vertAlign w:val="superscript"/>
          <w:lang w:val="el-GR"/>
        </w:rPr>
        <w:t>ου</w:t>
      </w:r>
      <w:r w:rsidRPr="00C56140">
        <w:rPr>
          <w:lang w:val="el-GR"/>
        </w:rPr>
        <w:t xml:space="preserve"> επιπέδου. Ο ημερήσιος χρόνος απασχόλησης των παραπάνω στελεχών του Αναδόχου θα είναι </w:t>
      </w:r>
      <w:r w:rsidRPr="00C56140">
        <w:rPr>
          <w:b/>
          <w:lang w:val="el-GR"/>
        </w:rPr>
        <w:t>οκτώ (8)</w:t>
      </w:r>
      <w:r w:rsidRPr="00C56140">
        <w:rPr>
          <w:lang w:val="el-GR"/>
        </w:rPr>
        <w:t xml:space="preserve"> ώρες, εντός των ωρών λειτουργίας του Φορέα Λειτουργίας.</w:t>
      </w:r>
    </w:p>
    <w:p w14:paraId="6928B79B" w14:textId="0B5BE2E9" w:rsidR="0041142B" w:rsidRPr="00C56140" w:rsidRDefault="0041142B" w:rsidP="0041142B">
      <w:pPr>
        <w:pStyle w:val="aff"/>
        <w:numPr>
          <w:ilvl w:val="0"/>
          <w:numId w:val="156"/>
        </w:numPr>
        <w:suppressAutoHyphens w:val="0"/>
        <w:spacing w:after="160" w:line="360" w:lineRule="exact"/>
        <w:rPr>
          <w:lang w:val="el-GR"/>
        </w:rPr>
      </w:pPr>
      <w:r w:rsidRPr="00C56140">
        <w:rPr>
          <w:lang w:val="el-GR"/>
        </w:rPr>
        <w:t>Την επικαιροποίηση της τεχνικής και λειτουργικής τεκμηρίωσης τ</w:t>
      </w:r>
      <w:r w:rsidR="00510A8A">
        <w:rPr>
          <w:lang w:val="el-GR"/>
        </w:rPr>
        <w:t xml:space="preserve">ων </w:t>
      </w:r>
      <w:r w:rsidR="00D17EF6">
        <w:rPr>
          <w:lang w:val="el-GR"/>
        </w:rPr>
        <w:t xml:space="preserve">συστημάτων και </w:t>
      </w:r>
      <w:r w:rsidR="00510A8A">
        <w:rPr>
          <w:lang w:val="el-GR"/>
        </w:rPr>
        <w:t xml:space="preserve">εφαρμογών </w:t>
      </w:r>
      <w:r w:rsidRPr="00C56140">
        <w:rPr>
          <w:lang w:val="el-GR"/>
        </w:rPr>
        <w:t xml:space="preserve">(εφόσον πραγματοποιηθούν αλλαγές / προσθήκες </w:t>
      </w:r>
      <w:r w:rsidR="00353C49" w:rsidRPr="00C56140">
        <w:rPr>
          <w:lang w:val="el-GR"/>
        </w:rPr>
        <w:t>)</w:t>
      </w:r>
    </w:p>
    <w:p w14:paraId="3B1D85F4" w14:textId="77777777" w:rsidR="001A0CDB" w:rsidRPr="00F102A1" w:rsidRDefault="001A0CDB" w:rsidP="00F102A1">
      <w:pPr>
        <w:rPr>
          <w:b/>
          <w:bCs/>
          <w:lang w:val="el-GR"/>
        </w:rPr>
      </w:pPr>
    </w:p>
    <w:p w14:paraId="4A78A0B0" w14:textId="45AF0635" w:rsidR="001A0CDB" w:rsidRPr="00C56140" w:rsidRDefault="001A0CDB" w:rsidP="001A0CDB">
      <w:pPr>
        <w:pStyle w:val="20"/>
      </w:pPr>
      <w:bookmarkStart w:id="620" w:name="_Toc167222914"/>
      <w:r w:rsidRPr="00C56140">
        <w:t>Υπηρεσίες Παραγωγικής Λειτουργίας</w:t>
      </w:r>
      <w:bookmarkEnd w:id="620"/>
    </w:p>
    <w:p w14:paraId="3C8ADF0B" w14:textId="77777777" w:rsidR="0041142B" w:rsidRPr="00C56140" w:rsidRDefault="0041142B" w:rsidP="0041142B">
      <w:pPr>
        <w:rPr>
          <w:lang w:val="el-GR"/>
        </w:rPr>
      </w:pPr>
      <w:r w:rsidRPr="00C56140">
        <w:rPr>
          <w:lang w:val="el-GR"/>
        </w:rPr>
        <w:t>Στο πλαίσιο του Έργου, ο Ανάδοχος θα παράσχει υπηρεσίες με στόχο την υποστήριξη της μετάβασης του Συστήματος σε πλήρη λειτουργία από το σύνολο των χρηστών του.</w:t>
      </w:r>
    </w:p>
    <w:p w14:paraId="369B8AB4" w14:textId="77777777" w:rsidR="0041142B" w:rsidRPr="00C56140" w:rsidRDefault="0041142B" w:rsidP="0041142B">
      <w:pPr>
        <w:jc w:val="left"/>
        <w:rPr>
          <w:lang w:val="el-GR"/>
        </w:rPr>
      </w:pPr>
      <w:r w:rsidRPr="00C56140">
        <w:rPr>
          <w:lang w:val="el-GR"/>
        </w:rPr>
        <w:t>Οι υπηρεσίες θα περιλαμβάνουν:</w:t>
      </w:r>
    </w:p>
    <w:p w14:paraId="0824EFD7" w14:textId="19825B79" w:rsidR="0041142B" w:rsidRPr="00C56140" w:rsidRDefault="0041142B" w:rsidP="0041142B">
      <w:pPr>
        <w:pStyle w:val="aff"/>
        <w:numPr>
          <w:ilvl w:val="0"/>
          <w:numId w:val="156"/>
        </w:numPr>
        <w:suppressAutoHyphens w:val="0"/>
        <w:spacing w:after="160" w:line="360" w:lineRule="exact"/>
        <w:rPr>
          <w:lang w:val="el-GR"/>
        </w:rPr>
      </w:pPr>
      <w:r w:rsidRPr="00C56140">
        <w:rPr>
          <w:lang w:val="el-GR"/>
        </w:rPr>
        <w:t>Την υποστήριξη από πλευράς Αναδόχου σε συνθήκες Εγγυημένου Επιπέδου Υπηρεσιών (κεφ.  5.4.2) της πλήρους επιχειρησιακής λειτουργίας του Συστήματος (λειτουργία με πραγματικά δεδομένα από το σύνολο των προβλεπόμενων χρηστών).</w:t>
      </w:r>
    </w:p>
    <w:p w14:paraId="0C11B36C" w14:textId="269EED89" w:rsidR="0041142B" w:rsidRPr="00C56140" w:rsidRDefault="0041142B" w:rsidP="0041142B">
      <w:pPr>
        <w:pStyle w:val="aff"/>
        <w:numPr>
          <w:ilvl w:val="0"/>
          <w:numId w:val="156"/>
        </w:numPr>
        <w:suppressAutoHyphens w:val="0"/>
        <w:spacing w:after="160" w:line="360" w:lineRule="exact"/>
        <w:rPr>
          <w:lang w:val="el-GR"/>
        </w:rPr>
      </w:pPr>
      <w:r w:rsidRPr="00C56140">
        <w:rPr>
          <w:lang w:val="el-GR"/>
        </w:rPr>
        <w:t>Τη συντήρηση του έτοιμου λογισμικού και των Υποσυστημάτων του Πληροφοριακού Συστήματος (κεφ.5.4.1)</w:t>
      </w:r>
    </w:p>
    <w:p w14:paraId="1E1CDF13" w14:textId="78EC29BA" w:rsidR="0041142B" w:rsidRPr="00C56140" w:rsidRDefault="0041142B" w:rsidP="0041142B">
      <w:pPr>
        <w:pStyle w:val="aff"/>
        <w:numPr>
          <w:ilvl w:val="0"/>
          <w:numId w:val="156"/>
        </w:numPr>
        <w:suppressAutoHyphens w:val="0"/>
        <w:spacing w:after="160" w:line="360" w:lineRule="exact"/>
        <w:rPr>
          <w:lang w:val="el-GR"/>
        </w:rPr>
      </w:pPr>
      <w:r w:rsidRPr="00C56140">
        <w:rPr>
          <w:lang w:val="el-GR"/>
        </w:rPr>
        <w:t xml:space="preserve">Υπηρεσίες </w:t>
      </w:r>
      <w:r w:rsidRPr="00C56140">
        <w:t>helpdesk</w:t>
      </w:r>
      <w:r w:rsidRPr="00C56140">
        <w:rPr>
          <w:lang w:val="el-GR"/>
        </w:rPr>
        <w:t xml:space="preserve"> 1</w:t>
      </w:r>
      <w:r w:rsidRPr="00C56140">
        <w:rPr>
          <w:vertAlign w:val="superscript"/>
          <w:lang w:val="el-GR"/>
        </w:rPr>
        <w:t>ου</w:t>
      </w:r>
      <w:r w:rsidRPr="00C56140">
        <w:rPr>
          <w:lang w:val="el-GR"/>
        </w:rPr>
        <w:t xml:space="preserve"> και 2</w:t>
      </w:r>
      <w:r w:rsidRPr="00C56140">
        <w:rPr>
          <w:vertAlign w:val="superscript"/>
          <w:lang w:val="el-GR"/>
        </w:rPr>
        <w:t>ου</w:t>
      </w:r>
      <w:r w:rsidRPr="00C56140">
        <w:rPr>
          <w:lang w:val="el-GR"/>
        </w:rPr>
        <w:t xml:space="preserve"> επιπέδου: Στο πλαίσιο αυτής της υπηρεσίας ο Ανάδοχος υποχρεούται να διαθέσει καθ’ όλη τη διάρκεια της </w:t>
      </w:r>
      <w:r w:rsidR="009A2156">
        <w:rPr>
          <w:lang w:val="el-GR"/>
        </w:rPr>
        <w:t xml:space="preserve">Παραγωγικής </w:t>
      </w:r>
      <w:r w:rsidRPr="00C56140">
        <w:rPr>
          <w:lang w:val="el-GR"/>
        </w:rPr>
        <w:t xml:space="preserve">Λειτουργίας, ένα (1) άτομο το οποίο θα είναι υπεύθυνο για την παροχή υπηρεσιών </w:t>
      </w:r>
      <w:r w:rsidRPr="00C56140">
        <w:t>helpdesk</w:t>
      </w:r>
      <w:r w:rsidRPr="00C56140">
        <w:rPr>
          <w:lang w:val="el-GR"/>
        </w:rPr>
        <w:t xml:space="preserve"> 1</w:t>
      </w:r>
      <w:r w:rsidRPr="00C56140">
        <w:rPr>
          <w:vertAlign w:val="superscript"/>
          <w:lang w:val="el-GR"/>
        </w:rPr>
        <w:t>ου</w:t>
      </w:r>
      <w:r w:rsidRPr="00C56140">
        <w:rPr>
          <w:lang w:val="el-GR"/>
        </w:rPr>
        <w:t xml:space="preserve"> επιπέδου και ένα (1) άτομο, το οποίο θα είναι υπεύθυνο για την παροχή υπηρεσιών </w:t>
      </w:r>
      <w:r w:rsidRPr="00C56140">
        <w:t>helpdesk</w:t>
      </w:r>
      <w:r w:rsidRPr="00C56140">
        <w:rPr>
          <w:lang w:val="el-GR"/>
        </w:rPr>
        <w:t xml:space="preserve"> 2</w:t>
      </w:r>
      <w:r w:rsidRPr="00C56140">
        <w:rPr>
          <w:vertAlign w:val="superscript"/>
          <w:lang w:val="el-GR"/>
        </w:rPr>
        <w:t>ου</w:t>
      </w:r>
      <w:r w:rsidRPr="00C56140">
        <w:rPr>
          <w:lang w:val="el-GR"/>
        </w:rPr>
        <w:t xml:space="preserve"> επιπέδου. Ο ημερήσιος χρόνος απασχόλησης των παραπάνω στελεχών του Αναδόχου θα είναι </w:t>
      </w:r>
      <w:r w:rsidRPr="00C56140">
        <w:rPr>
          <w:b/>
          <w:lang w:val="el-GR"/>
        </w:rPr>
        <w:t>οκτώ (8)</w:t>
      </w:r>
      <w:r w:rsidRPr="00C56140">
        <w:rPr>
          <w:lang w:val="el-GR"/>
        </w:rPr>
        <w:t xml:space="preserve"> ώρες, εντός των ωρών λειτουργίας του Φορέα Λειτουργίας.</w:t>
      </w:r>
    </w:p>
    <w:p w14:paraId="54A68F27" w14:textId="77777777" w:rsidR="0041142B" w:rsidRPr="00C56140" w:rsidRDefault="0041142B" w:rsidP="0041142B">
      <w:pPr>
        <w:pStyle w:val="aff"/>
        <w:numPr>
          <w:ilvl w:val="0"/>
          <w:numId w:val="156"/>
        </w:numPr>
        <w:suppressAutoHyphens w:val="0"/>
        <w:spacing w:after="160" w:line="360" w:lineRule="exact"/>
        <w:rPr>
          <w:lang w:val="el-GR"/>
        </w:rPr>
      </w:pPr>
      <w:r w:rsidRPr="00C56140">
        <w:rPr>
          <w:lang w:val="el-GR"/>
        </w:rPr>
        <w:t>Την επιτόπια υποστήριξη κατά την εργασία (on the  job training) για τη λειτουργία / έλεγχο των Υποσυστημάτων του Φορέα Λειτουργίας με την επιτόπια παρουσία του Αναδόχου στις εγκαταστάσεις του Φορέα Λειτουργίας με τουλάχιστον τρία (3) στελέχη του, καθ’ όλη τη διάρκεια της Πιλοτικής Λειτουργίας, για την επίλυση τεχνικών προβλημάτων, την υποστήριξη χρηστών στο χειρισμό και λειτουργία των συστημάτων και εφαρμογών και τη διασφάλιση της εύρυθμης λειτουργίας τους. Ο ημερήσιος χρόνος απασχόλησης των στελεχών του Αναδόχου θα είναι οκτώ (8) ώρες, κατά τις ώρες λειτουργίας του Φορέα Λειτουργίας.</w:t>
      </w:r>
    </w:p>
    <w:p w14:paraId="14CEAE4D" w14:textId="77777777" w:rsidR="0041142B" w:rsidRPr="00C56140" w:rsidRDefault="0041142B" w:rsidP="0041142B">
      <w:pPr>
        <w:pStyle w:val="aff"/>
        <w:numPr>
          <w:ilvl w:val="0"/>
          <w:numId w:val="156"/>
        </w:numPr>
        <w:suppressAutoHyphens w:val="0"/>
        <w:spacing w:after="160" w:line="360" w:lineRule="exact"/>
        <w:rPr>
          <w:lang w:val="el-GR"/>
        </w:rPr>
      </w:pPr>
      <w:r w:rsidRPr="00C56140">
        <w:rPr>
          <w:lang w:val="el-GR"/>
        </w:rPr>
        <w:t>Τις βελτιώσεις των Υποσυστημάτων και την άμεση επίλυση τεχνικών προβλημάτων και διόρθωση / διαχείριση λαθών</w:t>
      </w:r>
    </w:p>
    <w:p w14:paraId="58017F5C" w14:textId="77777777" w:rsidR="0041142B" w:rsidRPr="00C56140" w:rsidRDefault="0041142B" w:rsidP="0041142B">
      <w:pPr>
        <w:pStyle w:val="aff"/>
        <w:numPr>
          <w:ilvl w:val="0"/>
          <w:numId w:val="156"/>
        </w:numPr>
        <w:suppressAutoHyphens w:val="0"/>
        <w:spacing w:after="160" w:line="360" w:lineRule="exact"/>
        <w:rPr>
          <w:lang w:val="el-GR"/>
        </w:rPr>
      </w:pPr>
      <w:r w:rsidRPr="00C56140">
        <w:rPr>
          <w:lang w:val="el-GR"/>
        </w:rPr>
        <w:t>Τις βελτιώσεις των ρυθμίσεων των Υποσυστημάτων με στόχο τη βέλτιστη λειτουργία τους</w:t>
      </w:r>
    </w:p>
    <w:p w14:paraId="4C7FDFE3" w14:textId="77777777" w:rsidR="0041142B" w:rsidRPr="00C56140" w:rsidRDefault="0041142B" w:rsidP="0041142B">
      <w:pPr>
        <w:pStyle w:val="aff"/>
        <w:numPr>
          <w:ilvl w:val="0"/>
          <w:numId w:val="156"/>
        </w:numPr>
        <w:suppressAutoHyphens w:val="0"/>
        <w:spacing w:after="160" w:line="360" w:lineRule="exact"/>
        <w:rPr>
          <w:lang w:val="el-GR"/>
        </w:rPr>
      </w:pPr>
      <w:r w:rsidRPr="00C56140">
        <w:rPr>
          <w:lang w:val="el-GR"/>
        </w:rPr>
        <w:lastRenderedPageBreak/>
        <w:t>Την επικαιροποίηση των σεναρίων ελέγχου (εφόσον πραγματοποιηθούν αλλαγές / προσθήκες στα Υποσυστήματα που επηρεάζουν τα υφιστάμενα σενάρια ελέγχου)</w:t>
      </w:r>
    </w:p>
    <w:p w14:paraId="60BCDDC8" w14:textId="77777777" w:rsidR="0041142B" w:rsidRPr="00C56140" w:rsidRDefault="0041142B" w:rsidP="0041142B">
      <w:pPr>
        <w:pStyle w:val="aff"/>
        <w:numPr>
          <w:ilvl w:val="0"/>
          <w:numId w:val="156"/>
        </w:numPr>
        <w:suppressAutoHyphens w:val="0"/>
        <w:spacing w:after="160" w:line="360" w:lineRule="exact"/>
        <w:rPr>
          <w:lang w:val="el-GR"/>
        </w:rPr>
      </w:pPr>
      <w:r w:rsidRPr="00C56140">
        <w:rPr>
          <w:lang w:val="el-GR"/>
        </w:rPr>
        <w:t>Την επικαιροποίηση της τεχνικής και λειτουργικής τεκμηρίωσης των Υποσυστημάτων (εφόσον πραγματοποιηθούν αλλαγές / προσθήκες στα Υποσυστήματα).</w:t>
      </w:r>
    </w:p>
    <w:p w14:paraId="48952516" w14:textId="77777777" w:rsidR="0041142B" w:rsidRPr="00C56140" w:rsidRDefault="0041142B" w:rsidP="0041142B">
      <w:pPr>
        <w:jc w:val="left"/>
        <w:rPr>
          <w:lang w:val="el-GR"/>
        </w:rPr>
      </w:pPr>
      <w:r w:rsidRPr="00C56140">
        <w:rPr>
          <w:lang w:val="el-GR"/>
        </w:rPr>
        <w:t>Για την παροχή των υπηρεσιών θα πρέπει να έχουν διασφαλιστεί / ολοκληρωθεί τα ακόλουθα:</w:t>
      </w:r>
    </w:p>
    <w:p w14:paraId="1CBC9842" w14:textId="77777777" w:rsidR="0041142B" w:rsidRPr="00C56140" w:rsidRDefault="0041142B" w:rsidP="0041142B">
      <w:pPr>
        <w:pStyle w:val="aff"/>
        <w:numPr>
          <w:ilvl w:val="0"/>
          <w:numId w:val="156"/>
        </w:numPr>
        <w:suppressAutoHyphens w:val="0"/>
        <w:spacing w:after="160" w:line="360" w:lineRule="exact"/>
        <w:rPr>
          <w:lang w:val="el-GR"/>
        </w:rPr>
      </w:pPr>
      <w:r w:rsidRPr="00C56140">
        <w:rPr>
          <w:lang w:val="el-GR"/>
        </w:rPr>
        <w:t>Δυνατότητα ασφαλούς πρόσβασης των χρηστών στην κεντρική υποδομή του Συστήματος.</w:t>
      </w:r>
    </w:p>
    <w:p w14:paraId="0A29D899" w14:textId="77777777" w:rsidR="0041142B" w:rsidRPr="00C56140" w:rsidRDefault="0041142B" w:rsidP="0041142B">
      <w:pPr>
        <w:pStyle w:val="aff"/>
        <w:numPr>
          <w:ilvl w:val="0"/>
          <w:numId w:val="156"/>
        </w:numPr>
        <w:suppressAutoHyphens w:val="0"/>
        <w:spacing w:after="160" w:line="360" w:lineRule="exact"/>
        <w:rPr>
          <w:lang w:val="el-GR"/>
        </w:rPr>
      </w:pPr>
      <w:r w:rsidRPr="00C56140">
        <w:rPr>
          <w:lang w:val="el-GR"/>
        </w:rPr>
        <w:t xml:space="preserve">Να έχουν εισαχθεί στη βάση δεδομένων, τα απαιτούμενα στοιχεία για να μπορέσουν να λειτουργήσουν πλήρως τα Υποσυστήματα του Συστήματος. </w:t>
      </w:r>
    </w:p>
    <w:p w14:paraId="0267170A" w14:textId="77777777" w:rsidR="0041142B" w:rsidRPr="00C56140" w:rsidRDefault="0041142B" w:rsidP="0041142B">
      <w:pPr>
        <w:pStyle w:val="aff"/>
        <w:numPr>
          <w:ilvl w:val="0"/>
          <w:numId w:val="156"/>
        </w:numPr>
        <w:suppressAutoHyphens w:val="0"/>
        <w:spacing w:after="160" w:line="360" w:lineRule="exact"/>
        <w:rPr>
          <w:lang w:val="el-GR"/>
        </w:rPr>
      </w:pPr>
      <w:r w:rsidRPr="00C56140">
        <w:rPr>
          <w:lang w:val="el-GR"/>
        </w:rPr>
        <w:t>Να έχει ολοκληρωθεί η εκπαίδευση των χρηστών.</w:t>
      </w:r>
    </w:p>
    <w:p w14:paraId="47EB899D" w14:textId="77777777" w:rsidR="0041142B" w:rsidRPr="00C56140" w:rsidRDefault="0041142B" w:rsidP="0041142B">
      <w:pPr>
        <w:pStyle w:val="aff"/>
        <w:numPr>
          <w:ilvl w:val="0"/>
          <w:numId w:val="156"/>
        </w:numPr>
        <w:suppressAutoHyphens w:val="0"/>
        <w:spacing w:after="160" w:line="360" w:lineRule="exact"/>
        <w:rPr>
          <w:lang w:val="el-GR"/>
        </w:rPr>
      </w:pPr>
      <w:r w:rsidRPr="00C56140">
        <w:rPr>
          <w:lang w:val="el-GR"/>
        </w:rPr>
        <w:t xml:space="preserve">Να έχουν οριστεί στο σύστημα χρήστες και να τους έχουν αποδοθεί τα κατάλληλα δικαιώματα πρόσβασης. </w:t>
      </w:r>
    </w:p>
    <w:p w14:paraId="320B219B" w14:textId="77777777" w:rsidR="0041142B" w:rsidRPr="00C56140" w:rsidRDefault="0041142B" w:rsidP="0041142B">
      <w:pPr>
        <w:pStyle w:val="aff"/>
        <w:numPr>
          <w:ilvl w:val="0"/>
          <w:numId w:val="156"/>
        </w:numPr>
        <w:suppressAutoHyphens w:val="0"/>
        <w:spacing w:after="160" w:line="360" w:lineRule="exact"/>
        <w:rPr>
          <w:lang w:val="el-GR"/>
        </w:rPr>
      </w:pPr>
      <w:r w:rsidRPr="00C56140">
        <w:rPr>
          <w:lang w:val="el-GR"/>
        </w:rPr>
        <w:t>Τα δεδομένα/πληροφορίες που θα δημιουργηθούν κατά την περίοδο αυτή θα είναι μέρος των επιχειρησιακών δεδομένων μετά την παραλαβή του συστήματος.</w:t>
      </w:r>
    </w:p>
    <w:p w14:paraId="156CDB3B" w14:textId="77777777" w:rsidR="008338F0" w:rsidRPr="00C56140" w:rsidRDefault="003355E7" w:rsidP="00967A9D">
      <w:pPr>
        <w:pStyle w:val="1"/>
        <w:tabs>
          <w:tab w:val="num" w:pos="360"/>
        </w:tabs>
        <w:ind w:left="0" w:firstLine="0"/>
      </w:pPr>
      <w:bookmarkStart w:id="621" w:name="_Toc97194366"/>
      <w:bookmarkStart w:id="622" w:name="_Toc97194477"/>
      <w:bookmarkStart w:id="623" w:name="_Ref160064240"/>
      <w:bookmarkStart w:id="624" w:name="_Toc167222915"/>
      <w:r w:rsidRPr="00C56140">
        <w:t xml:space="preserve">Μεθοδολογία </w:t>
      </w:r>
      <w:r w:rsidR="00025B9C" w:rsidRPr="00C56140">
        <w:t>Υ</w:t>
      </w:r>
      <w:r w:rsidRPr="00C56140">
        <w:t>λοποίησης</w:t>
      </w:r>
      <w:bookmarkEnd w:id="621"/>
      <w:bookmarkEnd w:id="622"/>
      <w:bookmarkEnd w:id="623"/>
      <w:bookmarkEnd w:id="624"/>
    </w:p>
    <w:p w14:paraId="78705575" w14:textId="77777777" w:rsidR="00967A9D" w:rsidRPr="00C56140" w:rsidRDefault="00967A9D" w:rsidP="009E3443">
      <w:pPr>
        <w:pStyle w:val="20"/>
        <w:numPr>
          <w:ilvl w:val="1"/>
          <w:numId w:val="98"/>
        </w:numPr>
        <w:ind w:left="567"/>
      </w:pPr>
      <w:bookmarkStart w:id="625" w:name="_Toc97195407"/>
      <w:bookmarkStart w:id="626" w:name="_Toc97195576"/>
      <w:bookmarkStart w:id="627" w:name="_Toc159939320"/>
      <w:bookmarkStart w:id="628" w:name="_Toc167222916"/>
      <w:bookmarkStart w:id="629" w:name="_Toc97194367"/>
      <w:bookmarkEnd w:id="625"/>
      <w:bookmarkEnd w:id="626"/>
      <w:r w:rsidRPr="00C56140">
        <w:t>Μέθοδοι και Τεχνικές Υλοποίησης και Υποστήριξης</w:t>
      </w:r>
      <w:bookmarkEnd w:id="627"/>
      <w:bookmarkEnd w:id="628"/>
    </w:p>
    <w:p w14:paraId="088B710E" w14:textId="77777777" w:rsidR="00967A9D" w:rsidRPr="00C56140" w:rsidRDefault="00967A9D" w:rsidP="00967A9D">
      <w:pPr>
        <w:spacing w:line="360" w:lineRule="exact"/>
        <w:rPr>
          <w:rFonts w:eastAsia="Arial Unicode MS"/>
          <w:lang w:eastAsia="el-GR"/>
        </w:rPr>
      </w:pPr>
      <w:r w:rsidRPr="00C56140">
        <w:rPr>
          <w:rFonts w:eastAsia="Arial Unicode MS"/>
          <w:lang w:eastAsia="el-GR"/>
        </w:rPr>
        <w:t>Ο υποψήφιος Ανάδοχος:</w:t>
      </w:r>
    </w:p>
    <w:p w14:paraId="687CC9D3" w14:textId="77777777" w:rsidR="00967A9D" w:rsidRPr="00C56140" w:rsidRDefault="00967A9D" w:rsidP="009E3443">
      <w:pPr>
        <w:numPr>
          <w:ilvl w:val="0"/>
          <w:numId w:val="121"/>
        </w:numPr>
        <w:suppressAutoHyphens w:val="0"/>
        <w:spacing w:line="360" w:lineRule="exact"/>
        <w:rPr>
          <w:rFonts w:eastAsia="Arial Unicode MS"/>
          <w:lang w:val="el-GR" w:eastAsia="el-GR"/>
        </w:rPr>
      </w:pPr>
      <w:r w:rsidRPr="00C56140">
        <w:rPr>
          <w:rFonts w:eastAsia="Arial Unicode MS"/>
          <w:lang w:val="el-GR" w:eastAsia="el-GR"/>
        </w:rPr>
        <w:t>Έχοντας διαμορφώσει μια σαφή και ολοκληρωμένη αντίληψη για το έργο,</w:t>
      </w:r>
    </w:p>
    <w:p w14:paraId="16579625" w14:textId="77777777" w:rsidR="00967A9D" w:rsidRPr="00C56140" w:rsidRDefault="00967A9D" w:rsidP="009E3443">
      <w:pPr>
        <w:numPr>
          <w:ilvl w:val="0"/>
          <w:numId w:val="121"/>
        </w:numPr>
        <w:suppressAutoHyphens w:val="0"/>
        <w:spacing w:line="360" w:lineRule="exact"/>
        <w:rPr>
          <w:rFonts w:eastAsia="Arial Unicode MS"/>
          <w:lang w:val="el-GR" w:eastAsia="el-GR"/>
        </w:rPr>
      </w:pPr>
      <w:r w:rsidRPr="00C56140">
        <w:rPr>
          <w:rFonts w:eastAsia="Arial Unicode MS"/>
          <w:lang w:val="el-GR" w:eastAsia="el-GR"/>
        </w:rPr>
        <w:t>Λαμβάνοντας υπόψη την εμπειρία του και τις βέλτιστες διεθνείς πρακτικές που απορρέουν από την υλοποίηση παρόμοιων έργων και</w:t>
      </w:r>
    </w:p>
    <w:p w14:paraId="3927D1E6" w14:textId="77777777" w:rsidR="00967A9D" w:rsidRPr="00C56140" w:rsidRDefault="00967A9D" w:rsidP="009E3443">
      <w:pPr>
        <w:numPr>
          <w:ilvl w:val="0"/>
          <w:numId w:val="121"/>
        </w:numPr>
        <w:suppressAutoHyphens w:val="0"/>
        <w:spacing w:line="360" w:lineRule="exact"/>
        <w:rPr>
          <w:rFonts w:eastAsia="Arial Unicode MS"/>
          <w:lang w:val="el-GR" w:eastAsia="el-GR"/>
        </w:rPr>
      </w:pPr>
      <w:r w:rsidRPr="00C56140">
        <w:rPr>
          <w:rFonts w:eastAsia="Arial Unicode MS"/>
          <w:lang w:val="el-GR" w:eastAsia="el-GR"/>
        </w:rPr>
        <w:t>Αξιολογώντας και κάνοντας χρήση των εργαλείων και μεθοδολογιών που αυτός διαθέτει,</w:t>
      </w:r>
    </w:p>
    <w:p w14:paraId="47AC30D5" w14:textId="77777777" w:rsidR="00967A9D" w:rsidRPr="00C56140" w:rsidRDefault="00967A9D" w:rsidP="00967A9D">
      <w:pPr>
        <w:spacing w:line="360" w:lineRule="exact"/>
        <w:rPr>
          <w:rFonts w:eastAsia="Arial Unicode MS"/>
          <w:lang w:val="el-GR" w:eastAsia="el-GR"/>
        </w:rPr>
      </w:pPr>
      <w:r w:rsidRPr="00C56140">
        <w:rPr>
          <w:rFonts w:eastAsia="Arial Unicode MS"/>
          <w:lang w:val="el-GR" w:eastAsia="el-GR"/>
        </w:rPr>
        <w:t xml:space="preserve">υποχρεούται, </w:t>
      </w:r>
      <w:r w:rsidRPr="00C56140">
        <w:rPr>
          <w:rFonts w:eastAsia="Arial Unicode MS"/>
          <w:b/>
          <w:lang w:val="el-GR" w:eastAsia="el-GR"/>
        </w:rPr>
        <w:t>επί ποινή αποκλεισμού</w:t>
      </w:r>
      <w:r w:rsidRPr="00C56140">
        <w:rPr>
          <w:rFonts w:eastAsia="Arial Unicode MS"/>
          <w:lang w:val="el-GR" w:eastAsia="el-GR"/>
        </w:rPr>
        <w:t xml:space="preserve">, </w:t>
      </w:r>
      <w:r w:rsidRPr="00C56140">
        <w:rPr>
          <w:rFonts w:eastAsia="Arial Unicode MS"/>
          <w:b/>
          <w:lang w:val="el-GR" w:eastAsia="el-GR"/>
        </w:rPr>
        <w:t>να παρουσιάσει στην Τεχνική Προσφορά του μια ολοκληρωμένη μεθοδολογική προσέγγιση που θα ακολουθήσει για την υλοποίηση του έργου</w:t>
      </w:r>
      <w:r w:rsidRPr="00C56140">
        <w:rPr>
          <w:rFonts w:eastAsia="Arial Unicode MS"/>
          <w:lang w:val="el-GR" w:eastAsia="el-GR"/>
        </w:rPr>
        <w:t>. 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θα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τεχνολογικές πηγές πληροφοριών και έργων, κ.λπ.</w:t>
      </w:r>
    </w:p>
    <w:p w14:paraId="33DA31C6" w14:textId="77777777" w:rsidR="00967A9D" w:rsidRPr="00C56140" w:rsidRDefault="00967A9D" w:rsidP="00967A9D">
      <w:pPr>
        <w:spacing w:line="360" w:lineRule="exact"/>
        <w:rPr>
          <w:rFonts w:eastAsia="Arial Unicode MS"/>
          <w:lang w:val="el-GR" w:eastAsia="el-GR"/>
        </w:rPr>
      </w:pPr>
      <w:r w:rsidRPr="00C56140">
        <w:rPr>
          <w:rFonts w:eastAsia="Arial Unicode MS"/>
          <w:lang w:val="el-GR" w:eastAsia="el-GR"/>
        </w:rPr>
        <w:t>Η περιγραφή της προτεινόμενης μεθοδολογίας θα ακολουθήσει το παρακάτω πλαίσιο:</w:t>
      </w:r>
    </w:p>
    <w:p w14:paraId="54B43CF7" w14:textId="77777777" w:rsidR="00967A9D" w:rsidRPr="00C56140" w:rsidRDefault="00967A9D" w:rsidP="009E3443">
      <w:pPr>
        <w:numPr>
          <w:ilvl w:val="0"/>
          <w:numId w:val="121"/>
        </w:numPr>
        <w:suppressAutoHyphens w:val="0"/>
        <w:spacing w:line="360" w:lineRule="exact"/>
        <w:rPr>
          <w:rFonts w:eastAsia="Arial Unicode MS"/>
          <w:lang w:val="el-GR" w:eastAsia="el-GR"/>
        </w:rPr>
      </w:pPr>
      <w:r w:rsidRPr="00C56140">
        <w:rPr>
          <w:rFonts w:eastAsia="Arial Unicode MS"/>
          <w:lang w:val="el-GR" w:eastAsia="el-GR"/>
        </w:rPr>
        <w:t xml:space="preserve">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w:t>
      </w:r>
      <w:r w:rsidRPr="00C56140">
        <w:rPr>
          <w:rFonts w:eastAsia="Arial Unicode MS"/>
          <w:lang w:val="el-GR" w:eastAsia="el-GR"/>
        </w:rPr>
        <w:lastRenderedPageBreak/>
        <w:t>όπως αναλυτικά προδιαγράφονται στην παρούσα προκήρυξη, και ο προσφέρων υποχρεωτικά να τοποθετηθεί στο σύνολο αυτών.</w:t>
      </w:r>
    </w:p>
    <w:p w14:paraId="2193A6E0" w14:textId="77777777" w:rsidR="00967A9D" w:rsidRPr="00C56140" w:rsidRDefault="00967A9D" w:rsidP="009E3443">
      <w:pPr>
        <w:numPr>
          <w:ilvl w:val="0"/>
          <w:numId w:val="121"/>
        </w:numPr>
        <w:suppressAutoHyphens w:val="0"/>
        <w:spacing w:line="360" w:lineRule="exact"/>
        <w:rPr>
          <w:rFonts w:eastAsia="Arial Unicode MS"/>
          <w:lang w:val="el-GR" w:eastAsia="el-GR"/>
        </w:rPr>
      </w:pPr>
      <w:r w:rsidRPr="00C56140">
        <w:rPr>
          <w:rFonts w:eastAsia="Arial Unicode MS"/>
          <w:b/>
          <w:bCs/>
          <w:lang w:val="el-GR" w:eastAsia="el-GR"/>
        </w:rPr>
        <w:t>ΜΕΘΟΔΟΛΟΓΙΑ ΜΕΤΡΗΣΗΣ ΛΕΙΤΟΥΡΓΙΚΟΥ ΜΕΓΕΘΟΥΣ ΥΠΗΡΕΣΙΩΝ</w:t>
      </w:r>
      <w:r w:rsidRPr="00C56140">
        <w:rPr>
          <w:rFonts w:eastAsia="Arial Unicode MS"/>
          <w:lang w:val="el-GR" w:eastAsia="el-GR"/>
        </w:rPr>
        <w:t xml:space="preserve"> (</w:t>
      </w:r>
      <w:r w:rsidRPr="00C56140">
        <w:rPr>
          <w:rFonts w:eastAsia="Arial Unicode MS"/>
          <w:lang w:eastAsia="el-GR"/>
        </w:rPr>
        <w:t>Functional</w:t>
      </w:r>
      <w:r w:rsidRPr="00C56140">
        <w:rPr>
          <w:rFonts w:eastAsia="Arial Unicode MS"/>
          <w:lang w:val="el-GR" w:eastAsia="el-GR"/>
        </w:rPr>
        <w:t xml:space="preserve"> </w:t>
      </w:r>
      <w:r w:rsidRPr="00C56140">
        <w:rPr>
          <w:rFonts w:eastAsia="Arial Unicode MS"/>
          <w:lang w:eastAsia="el-GR"/>
        </w:rPr>
        <w:t>Size</w:t>
      </w:r>
      <w:r w:rsidRPr="00C56140">
        <w:rPr>
          <w:rFonts w:eastAsia="Arial Unicode MS"/>
          <w:lang w:val="el-GR" w:eastAsia="el-GR"/>
        </w:rPr>
        <w:t xml:space="preserve"> </w:t>
      </w:r>
      <w:r w:rsidRPr="00C56140">
        <w:rPr>
          <w:rFonts w:eastAsia="Arial Unicode MS"/>
          <w:lang w:eastAsia="el-GR"/>
        </w:rPr>
        <w:t>Measurement</w:t>
      </w:r>
      <w:r w:rsidRPr="00C56140">
        <w:rPr>
          <w:rFonts w:eastAsia="Arial Unicode MS"/>
          <w:lang w:val="el-GR" w:eastAsia="el-GR"/>
        </w:rPr>
        <w:t xml:space="preserve"> – </w:t>
      </w:r>
      <w:r w:rsidRPr="00C56140">
        <w:rPr>
          <w:rFonts w:eastAsia="Arial Unicode MS"/>
          <w:lang w:eastAsia="el-GR"/>
        </w:rPr>
        <w:t>FSM</w:t>
      </w:r>
      <w:r w:rsidRPr="00C56140">
        <w:rPr>
          <w:rFonts w:eastAsia="Arial Unicode MS"/>
          <w:lang w:val="el-GR" w:eastAsia="el-GR"/>
        </w:rPr>
        <w:t xml:space="preserve"> </w:t>
      </w:r>
      <w:r w:rsidRPr="00C56140">
        <w:rPr>
          <w:rFonts w:eastAsia="Arial Unicode MS"/>
          <w:lang w:eastAsia="el-GR"/>
        </w:rPr>
        <w:t>method</w:t>
      </w:r>
      <w:r w:rsidRPr="00C56140">
        <w:rPr>
          <w:rFonts w:eastAsia="Arial Unicode MS"/>
          <w:lang w:val="el-GR" w:eastAsia="el-GR"/>
        </w:rPr>
        <w:t>). Ο ανάδοχος υποχρεούται να παρουσιάσει αναλυτικά τυποποιημένη διεθνή μέθοδο μέτρησης λειτουργικού μεγέθους υπηρεσιών (</w:t>
      </w:r>
      <w:r w:rsidRPr="00C56140">
        <w:rPr>
          <w:rFonts w:eastAsia="Arial Unicode MS"/>
          <w:lang w:eastAsia="el-GR"/>
        </w:rPr>
        <w:t>Functional</w:t>
      </w:r>
      <w:r w:rsidRPr="00C56140">
        <w:rPr>
          <w:rFonts w:eastAsia="Arial Unicode MS"/>
          <w:lang w:val="el-GR" w:eastAsia="el-GR"/>
        </w:rPr>
        <w:t xml:space="preserve"> </w:t>
      </w:r>
      <w:r w:rsidRPr="00C56140">
        <w:rPr>
          <w:rFonts w:eastAsia="Arial Unicode MS"/>
          <w:lang w:eastAsia="el-GR"/>
        </w:rPr>
        <w:t>Size</w:t>
      </w:r>
      <w:r w:rsidRPr="00C56140">
        <w:rPr>
          <w:rFonts w:eastAsia="Arial Unicode MS"/>
          <w:lang w:val="el-GR" w:eastAsia="el-GR"/>
        </w:rPr>
        <w:t xml:space="preserve"> </w:t>
      </w:r>
      <w:r w:rsidRPr="00C56140">
        <w:rPr>
          <w:rFonts w:eastAsia="Arial Unicode MS"/>
          <w:lang w:eastAsia="el-GR"/>
        </w:rPr>
        <w:t>Measurement</w:t>
      </w:r>
      <w:r w:rsidRPr="00C56140">
        <w:rPr>
          <w:rFonts w:eastAsia="Arial Unicode MS"/>
          <w:lang w:val="el-GR" w:eastAsia="el-GR"/>
        </w:rPr>
        <w:t xml:space="preserve"> – </w:t>
      </w:r>
      <w:r w:rsidRPr="00C56140">
        <w:rPr>
          <w:rFonts w:eastAsia="Arial Unicode MS"/>
          <w:lang w:eastAsia="el-GR"/>
        </w:rPr>
        <w:t>FSM</w:t>
      </w:r>
      <w:r w:rsidRPr="00C56140">
        <w:rPr>
          <w:rFonts w:eastAsia="Arial Unicode MS"/>
          <w:lang w:val="el-GR" w:eastAsia="el-GR"/>
        </w:rPr>
        <w:t xml:space="preserve"> </w:t>
      </w:r>
      <w:r w:rsidRPr="00C56140">
        <w:rPr>
          <w:rFonts w:eastAsia="Arial Unicode MS"/>
          <w:lang w:eastAsia="el-GR"/>
        </w:rPr>
        <w:t>method</w:t>
      </w:r>
      <w:r w:rsidRPr="00C56140">
        <w:rPr>
          <w:rFonts w:eastAsia="Arial Unicode MS"/>
          <w:lang w:val="el-GR" w:eastAsia="el-GR"/>
        </w:rPr>
        <w:t>), την οποία προτίθεται να χρησιμοποιήσει κατά την διάρκεια υλοποίησης της σύμβασης.  Η μεθοδολογία πρέπει να επιτρέπει την διαστασιολόγηση των υπηρεσιών με βάση την έκτασή τους σε επίπεδο λογικών συναλλαγών. Πρέπει να δίνει τη δυνατότητα μέτρησης ανεξάρτητα από τεχνολογία υλοποίησης ή/και τη δυνατότητα σύγκρισης μεταξύ διαφορετικών τεχνολογιών υλοποίησης και να μπορεί να εφαρμοστεί τόσο προϋπολογιστικά όσο και απολογιστικά. Στην παρουσίαση της μεθοδολογίας πρέπει να αναλύονται όλοι οι παράγοντες που λαμβάνονται υπόψη (προσμετρούμενα μεγέθη, εφαρμοζόμενοι συντελεστές) καθώς και όλα τα βήματα που απαιτούνται για την εφαρμογή της.</w:t>
      </w:r>
    </w:p>
    <w:p w14:paraId="38759C5E" w14:textId="77777777" w:rsidR="00967A9D" w:rsidRPr="00C56140" w:rsidRDefault="00967A9D" w:rsidP="009E3443">
      <w:pPr>
        <w:numPr>
          <w:ilvl w:val="0"/>
          <w:numId w:val="121"/>
        </w:numPr>
        <w:suppressAutoHyphens w:val="0"/>
        <w:spacing w:line="360" w:lineRule="exact"/>
        <w:rPr>
          <w:rFonts w:eastAsia="Arial Unicode MS"/>
          <w:lang w:val="el-GR" w:eastAsia="el-GR"/>
        </w:rPr>
      </w:pPr>
      <w:r w:rsidRPr="00C56140">
        <w:rPr>
          <w:rFonts w:eastAsia="Arial Unicode MS"/>
          <w:lang w:val="el-GR" w:eastAsia="el-GR"/>
        </w:rPr>
        <w:t>Προτεινόμενη μεθοδολογία και σχετικές διαδικασίες αυτής για την υλοποίηση του έργου. Ο Ανάδοχος θα πρέπει να τεκμηριώσει επαρκώς την προτεινόμενη μεθοδολογία σε ότι αφορά τις διαδικασίες παροχής υπηρεσιών και τα εργαλεία που θα χρησιμοποιηθούν για την υποστήριξη των διαδικασιών αυτών.</w:t>
      </w:r>
    </w:p>
    <w:p w14:paraId="12FC9672" w14:textId="77777777" w:rsidR="00967A9D" w:rsidRPr="00C56140" w:rsidRDefault="00967A9D" w:rsidP="00967A9D">
      <w:pPr>
        <w:rPr>
          <w:rFonts w:eastAsia="Arial Unicode MS"/>
          <w:lang w:val="el-GR" w:eastAsia="el-GR"/>
        </w:rPr>
      </w:pPr>
    </w:p>
    <w:p w14:paraId="7F245426" w14:textId="77777777" w:rsidR="00967A9D" w:rsidRPr="00C56140" w:rsidRDefault="00967A9D" w:rsidP="009E3443">
      <w:pPr>
        <w:pStyle w:val="20"/>
        <w:numPr>
          <w:ilvl w:val="1"/>
          <w:numId w:val="98"/>
        </w:numPr>
        <w:ind w:left="567"/>
      </w:pPr>
      <w:bookmarkStart w:id="630" w:name="_Toc159939321"/>
      <w:bookmarkStart w:id="631" w:name="_Toc167222917"/>
      <w:r w:rsidRPr="00C56140">
        <w:t>Διοίκηση και Οργάνωση του Έργου</w:t>
      </w:r>
      <w:bookmarkEnd w:id="630"/>
      <w:bookmarkEnd w:id="631"/>
    </w:p>
    <w:p w14:paraId="2FBD339C" w14:textId="03DEEB8E" w:rsidR="00967A9D" w:rsidRPr="00C56140" w:rsidRDefault="00967A9D" w:rsidP="00967A9D">
      <w:pPr>
        <w:spacing w:line="360" w:lineRule="exact"/>
        <w:rPr>
          <w:rFonts w:eastAsia="Arial Unicode MS"/>
          <w:lang w:val="el-GR" w:eastAsia="el-GR"/>
        </w:rPr>
      </w:pPr>
      <w:r w:rsidRPr="00C56140">
        <w:rPr>
          <w:rFonts w:eastAsia="Arial Unicode MS"/>
          <w:lang w:val="el-GR" w:eastAsia="el-GR"/>
        </w:rPr>
        <w:t xml:space="preserve">Ο υποψήφιος </w:t>
      </w:r>
      <w:r w:rsidR="00806927" w:rsidRPr="00C56140">
        <w:rPr>
          <w:rFonts w:eastAsia="Arial Unicode MS"/>
          <w:lang w:val="el-GR" w:eastAsia="el-GR"/>
        </w:rPr>
        <w:t>Α</w:t>
      </w:r>
      <w:r w:rsidRPr="00C56140">
        <w:rPr>
          <w:rFonts w:eastAsia="Arial Unicode MS"/>
          <w:lang w:val="el-GR" w:eastAsia="el-GR"/>
        </w:rPr>
        <w:t>νάδοχος υποχρεούται να υποβάλει στην προσφορά του ολοκληρωμένη πρόταση για το σχήμα διοίκησης και την οργάνωση του έργου καθώς και για το προσωπικό που θα διαθέσει για την διοίκηση και υλοποίηση του έργου μαζί με το αντικείμενο απασχόλησής τους στο Έργο</w:t>
      </w:r>
      <w:r w:rsidR="00806927" w:rsidRPr="00C56140">
        <w:rPr>
          <w:rFonts w:eastAsia="Arial Unicode MS"/>
          <w:lang w:val="el-GR" w:eastAsia="el-GR"/>
        </w:rPr>
        <w:t>, λαμβάνοντας υπόψη της απαιτήσεις της παρ. 2.2.6.2 τη</w:t>
      </w:r>
      <w:r w:rsidR="00195B4A">
        <w:rPr>
          <w:rFonts w:eastAsia="Arial Unicode MS"/>
          <w:lang w:val="el-GR" w:eastAsia="el-GR"/>
        </w:rPr>
        <w:t>ς</w:t>
      </w:r>
      <w:r w:rsidR="00806927" w:rsidRPr="00C56140">
        <w:rPr>
          <w:rFonts w:eastAsia="Arial Unicode MS"/>
          <w:lang w:val="el-GR" w:eastAsia="el-GR"/>
        </w:rPr>
        <w:t xml:space="preserve"> παρούσας.</w:t>
      </w:r>
    </w:p>
    <w:p w14:paraId="0871C09E" w14:textId="77777777" w:rsidR="00967A9D" w:rsidRPr="00C56140" w:rsidRDefault="00967A9D" w:rsidP="00967A9D">
      <w:pPr>
        <w:spacing w:line="360" w:lineRule="exact"/>
        <w:rPr>
          <w:rFonts w:eastAsia="Arial Unicode MS"/>
          <w:lang w:val="el-GR" w:eastAsia="el-GR"/>
        </w:rPr>
      </w:pPr>
      <w:r w:rsidRPr="00C56140">
        <w:rPr>
          <w:rFonts w:eastAsia="Arial Unicode MS"/>
          <w:lang w:val="el-GR" w:eastAsia="el-GR"/>
        </w:rPr>
        <w:t>Πιο συγκεκριμένα ο υποψήφιος Ανάδοχος θα πρέπει να παρουσιάσει στη Προσφορά του τουλάχιστον τα ακόλουθα:</w:t>
      </w:r>
    </w:p>
    <w:p w14:paraId="0EF711D1" w14:textId="77777777" w:rsidR="00967A9D" w:rsidRPr="00C56140" w:rsidRDefault="00967A9D" w:rsidP="009E3443">
      <w:pPr>
        <w:pStyle w:val="aff"/>
        <w:numPr>
          <w:ilvl w:val="0"/>
          <w:numId w:val="121"/>
        </w:numPr>
        <w:suppressAutoHyphens w:val="0"/>
        <w:spacing w:line="360" w:lineRule="exact"/>
        <w:contextualSpacing w:val="0"/>
        <w:jc w:val="left"/>
        <w:rPr>
          <w:rFonts w:eastAsia="Arial Unicode MS"/>
          <w:lang w:val="el-GR" w:eastAsia="el-GR"/>
        </w:rPr>
      </w:pPr>
      <w:r w:rsidRPr="00C56140">
        <w:rPr>
          <w:rFonts w:eastAsia="Arial Unicode MS"/>
          <w:lang w:val="el-GR" w:eastAsia="el-GR"/>
        </w:rPr>
        <w:t>την διάρθρωση της Ομάδας Έργου με προσδιορισμό των ρόλων και αρμοδιοτήτων των υποομάδων εργασίας,</w:t>
      </w:r>
    </w:p>
    <w:p w14:paraId="37733D0B" w14:textId="77777777" w:rsidR="00967A9D" w:rsidRPr="00C56140" w:rsidRDefault="00967A9D" w:rsidP="009E3443">
      <w:pPr>
        <w:pStyle w:val="aff"/>
        <w:numPr>
          <w:ilvl w:val="0"/>
          <w:numId w:val="121"/>
        </w:numPr>
        <w:suppressAutoHyphens w:val="0"/>
        <w:spacing w:line="360" w:lineRule="exact"/>
        <w:contextualSpacing w:val="0"/>
        <w:jc w:val="left"/>
        <w:rPr>
          <w:rFonts w:eastAsia="Arial Unicode MS"/>
          <w:lang w:val="el-GR" w:eastAsia="el-GR"/>
        </w:rPr>
      </w:pPr>
      <w:r w:rsidRPr="00C56140">
        <w:rPr>
          <w:rFonts w:eastAsia="Arial Unicode MS"/>
          <w:lang w:val="el-GR" w:eastAsia="el-GR"/>
        </w:rPr>
        <w:t>το συνολικό χρόνο απασχόλησης του εκάστοτε μέλους της Ομάδας Έργου σε Ανθρωπομήνες (Α/Μ).</w:t>
      </w:r>
    </w:p>
    <w:p w14:paraId="5AF998B9" w14:textId="77777777" w:rsidR="00967A9D" w:rsidRPr="00C56140" w:rsidRDefault="00967A9D" w:rsidP="00967A9D">
      <w:pPr>
        <w:spacing w:line="360" w:lineRule="exact"/>
        <w:rPr>
          <w:rFonts w:eastAsia="Arial Unicode MS"/>
          <w:lang w:val="el-GR" w:eastAsia="el-GR"/>
        </w:rPr>
      </w:pPr>
      <w:r w:rsidRPr="00C56140">
        <w:rPr>
          <w:rFonts w:eastAsia="Arial Unicode MS"/>
          <w:lang w:val="el-GR" w:eastAsia="el-GR"/>
        </w:rPr>
        <w:t>Επισημαίνεται ότι ο Ανάδοχος πρέπει να διαθέτει επαρκή αριθμό στελεχών για είναι σε θέση να καλύψει τις ανάγκες σε ανάπτυξη/τροποποίηση λογισμικού του Φορέα, οι οποίες μπορεί να παρουσιάζουν σημαντικές διακυμάνσεις στον χρόνο ανάλογα με τις επιχειρησιακές, λειτουργικές και τεχνικές ανάγκες.</w:t>
      </w:r>
    </w:p>
    <w:p w14:paraId="3464E738" w14:textId="77777777" w:rsidR="00967A9D" w:rsidRPr="00C56140" w:rsidRDefault="00967A9D" w:rsidP="00967A9D">
      <w:pPr>
        <w:spacing w:line="360" w:lineRule="exact"/>
        <w:rPr>
          <w:rFonts w:eastAsia="Arial Unicode MS"/>
          <w:i/>
          <w:iCs/>
          <w:u w:val="single"/>
          <w:lang w:val="el-GR" w:eastAsia="el-GR"/>
        </w:rPr>
      </w:pPr>
      <w:r w:rsidRPr="00C56140">
        <w:rPr>
          <w:rFonts w:eastAsia="Arial Unicode MS"/>
          <w:i/>
          <w:iCs/>
          <w:u w:val="single"/>
          <w:lang w:val="el-GR" w:eastAsia="el-GR"/>
        </w:rPr>
        <w:t>Αντικατάσταση μέλους της Ομάδας Έργου</w:t>
      </w:r>
    </w:p>
    <w:p w14:paraId="1E072C68" w14:textId="78502331" w:rsidR="00967A9D" w:rsidRPr="00C56140" w:rsidRDefault="00967A9D" w:rsidP="003926D3">
      <w:pPr>
        <w:rPr>
          <w:rFonts w:eastAsia="Arial Unicode MS"/>
          <w:lang w:val="el-GR" w:eastAsia="el-GR"/>
        </w:rPr>
      </w:pPr>
      <w:r w:rsidRPr="00C56140">
        <w:rPr>
          <w:rFonts w:eastAsia="Arial Unicode MS"/>
          <w:lang w:val="el-GR" w:eastAsia="el-GR"/>
        </w:rPr>
        <w:lastRenderedPageBreak/>
        <w:t xml:space="preserve">Δύναται να γίνει αντικατάσταση μέλους της Ομάδας Έργου του Αναδόχου, κατόπιν αιτήματός του, κατά τη διάρκεια της εκτέλεσης του Έργου, μόνο με άλλο πρόσωπο αντιστοίχων προσόντων ή εμπειρίας. </w:t>
      </w:r>
      <w:r w:rsidR="00394EB0" w:rsidRPr="00C56140">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r w:rsidR="00394EB0">
        <w:rPr>
          <w:lang w:val="el-GR"/>
        </w:rPr>
        <w:t xml:space="preserve"> </w:t>
      </w:r>
      <w:r w:rsidRPr="00C56140">
        <w:rPr>
          <w:rFonts w:eastAsia="Arial Unicode MS"/>
          <w:lang w:val="el-GR" w:eastAsia="el-GR"/>
        </w:rPr>
        <w:t>Ο Ανάδοχος υποχρεούται να ειδοποιεί την Αναθέτουσα Αρχή εγγράφως δεκαπέντε (15) ημέρες πριν από την αντικατάσταση.</w:t>
      </w:r>
    </w:p>
    <w:p w14:paraId="143F5C30" w14:textId="77777777" w:rsidR="00967A9D" w:rsidRPr="00C56140" w:rsidRDefault="00967A9D" w:rsidP="00967A9D">
      <w:pPr>
        <w:spacing w:line="360" w:lineRule="exact"/>
        <w:rPr>
          <w:rFonts w:eastAsia="Arial Unicode MS"/>
          <w:lang w:val="el-GR" w:eastAsia="el-GR"/>
        </w:rPr>
      </w:pPr>
      <w:r w:rsidRPr="00C56140">
        <w:rPr>
          <w:rFonts w:eastAsia="Arial Unicode MS"/>
          <w:lang w:val="el-GR" w:eastAsia="el-GR"/>
        </w:rPr>
        <w:t xml:space="preserve">Την ευθύνη της εκτέλεσης της σύμβασης έχει ο Ανάδοχος. Η Αναθέτουσα Αρχή συμμετέχει στην υλοποίηση της σύμβασης με δικό της στελεχιακό δυναμικό με ρόλο: </w:t>
      </w:r>
    </w:p>
    <w:p w14:paraId="5DC05F13" w14:textId="77777777" w:rsidR="00967A9D" w:rsidRPr="00C56140" w:rsidRDefault="00967A9D" w:rsidP="009E3443">
      <w:pPr>
        <w:numPr>
          <w:ilvl w:val="0"/>
          <w:numId w:val="121"/>
        </w:numPr>
        <w:suppressAutoHyphens w:val="0"/>
        <w:spacing w:line="360" w:lineRule="exact"/>
        <w:rPr>
          <w:rFonts w:eastAsia="Arial Unicode MS"/>
          <w:lang w:val="el-GR" w:eastAsia="el-GR"/>
        </w:rPr>
      </w:pPr>
      <w:r w:rsidRPr="00C56140">
        <w:rPr>
          <w:rFonts w:eastAsia="Arial Unicode MS"/>
          <w:lang w:val="el-GR" w:eastAsia="el-GR"/>
        </w:rPr>
        <w:t>Την αποτελεσματική επίβλεψη και έλεγχο της προόδου των εργασιών του Έργου.</w:t>
      </w:r>
    </w:p>
    <w:p w14:paraId="380C3A3D" w14:textId="77777777" w:rsidR="00967A9D" w:rsidRPr="00C56140" w:rsidRDefault="00967A9D" w:rsidP="009E3443">
      <w:pPr>
        <w:numPr>
          <w:ilvl w:val="0"/>
          <w:numId w:val="121"/>
        </w:numPr>
        <w:suppressAutoHyphens w:val="0"/>
        <w:spacing w:line="360" w:lineRule="exact"/>
        <w:rPr>
          <w:rFonts w:eastAsia="Arial Unicode MS"/>
          <w:lang w:val="el-GR" w:eastAsia="el-GR"/>
        </w:rPr>
      </w:pPr>
      <w:r w:rsidRPr="00C56140">
        <w:rPr>
          <w:rFonts w:eastAsia="Arial Unicode MS"/>
          <w:lang w:val="el-GR" w:eastAsia="el-GR"/>
        </w:rPr>
        <w:t>Τον έλεγχο ορθότητας, πληρότητας και ποιότητας των παραδοτέων.</w:t>
      </w:r>
    </w:p>
    <w:p w14:paraId="482303F0" w14:textId="77777777" w:rsidR="00967A9D" w:rsidRPr="00C56140" w:rsidRDefault="00967A9D" w:rsidP="009E3443">
      <w:pPr>
        <w:numPr>
          <w:ilvl w:val="0"/>
          <w:numId w:val="121"/>
        </w:numPr>
        <w:suppressAutoHyphens w:val="0"/>
        <w:spacing w:line="360" w:lineRule="exact"/>
        <w:rPr>
          <w:rFonts w:eastAsia="Arial Unicode MS"/>
          <w:lang w:val="el-GR" w:eastAsia="el-GR"/>
        </w:rPr>
      </w:pPr>
      <w:r w:rsidRPr="00C56140">
        <w:rPr>
          <w:rFonts w:eastAsia="Arial Unicode MS"/>
          <w:lang w:val="el-GR" w:eastAsia="el-GR"/>
        </w:rPr>
        <w:t>Την ενεργό συμμετοχή στον σχεδιασμό, έλεγχο και αποδοχή των τροποποιήσεων λογισμικού.</w:t>
      </w:r>
    </w:p>
    <w:p w14:paraId="025AD67F" w14:textId="5FBB3070" w:rsidR="00967A9D" w:rsidRPr="00C56140" w:rsidRDefault="00967A9D" w:rsidP="009E3443">
      <w:pPr>
        <w:numPr>
          <w:ilvl w:val="0"/>
          <w:numId w:val="121"/>
        </w:numPr>
        <w:suppressAutoHyphens w:val="0"/>
        <w:spacing w:line="360" w:lineRule="exact"/>
        <w:rPr>
          <w:rFonts w:eastAsia="Arial Unicode MS"/>
          <w:lang w:val="el-GR" w:eastAsia="el-GR"/>
        </w:rPr>
      </w:pPr>
      <w:r w:rsidRPr="00C56140">
        <w:rPr>
          <w:rFonts w:eastAsia="Arial Unicode MS"/>
          <w:lang w:val="el-GR" w:eastAsia="el-GR"/>
        </w:rPr>
        <w:t xml:space="preserve">Τον προγραμματισμό, έλεγχο και υλοποίηση δράσεων που διασφαλίζουν την μελλοντική αυτοδυναμία </w:t>
      </w:r>
      <w:r w:rsidR="00937212">
        <w:rPr>
          <w:rFonts w:eastAsia="Arial Unicode MS"/>
          <w:lang w:val="el-GR" w:eastAsia="el-GR"/>
        </w:rPr>
        <w:t>του Φορέα Λειτουργίας</w:t>
      </w:r>
      <w:r w:rsidRPr="00C56140">
        <w:rPr>
          <w:rFonts w:eastAsia="Arial Unicode MS"/>
          <w:lang w:val="el-GR" w:eastAsia="el-GR"/>
        </w:rPr>
        <w:t xml:space="preserve"> τόσο στην υποστήριξη των Π.Σ. όσο και σε τυχόν μελλοντικές επεκτάσεις τους.</w:t>
      </w:r>
    </w:p>
    <w:p w14:paraId="71E38479" w14:textId="77777777" w:rsidR="00967A9D" w:rsidRPr="00C56140" w:rsidRDefault="00967A9D" w:rsidP="009E3443">
      <w:pPr>
        <w:numPr>
          <w:ilvl w:val="0"/>
          <w:numId w:val="121"/>
        </w:numPr>
        <w:suppressAutoHyphens w:val="0"/>
        <w:spacing w:line="360" w:lineRule="exact"/>
        <w:rPr>
          <w:rFonts w:eastAsia="Arial Unicode MS"/>
          <w:lang w:val="el-GR" w:eastAsia="el-GR"/>
        </w:rPr>
      </w:pPr>
      <w:r w:rsidRPr="00C56140">
        <w:rPr>
          <w:rFonts w:eastAsia="Arial Unicode MS"/>
          <w:lang w:val="el-GR" w:eastAsia="el-GR"/>
        </w:rPr>
        <w:t xml:space="preserve">Την ικανοποίηση των αναγκών των χρηστών (πληρότητα, ακρίβεια, απόδοση, ευχρηστία, κλπ.). </w:t>
      </w:r>
    </w:p>
    <w:p w14:paraId="405E1AF5" w14:textId="77777777" w:rsidR="00967A9D" w:rsidRPr="00C56140" w:rsidRDefault="00967A9D" w:rsidP="00967A9D">
      <w:pPr>
        <w:spacing w:line="360" w:lineRule="exact"/>
        <w:rPr>
          <w:rFonts w:eastAsia="Arial Unicode MS"/>
          <w:lang w:val="el-GR" w:eastAsia="el-GR"/>
        </w:rPr>
      </w:pPr>
      <w:r w:rsidRPr="00C56140">
        <w:rPr>
          <w:rFonts w:eastAsia="Arial Unicode MS"/>
          <w:lang w:val="el-GR" w:eastAsia="el-GR"/>
        </w:rPr>
        <w:t xml:space="preserve">Η συμμετοχή της Αναθέτουσας θα εξασφαλίζει ποσοτικά και ποιοτικά την επίτευξη των παραπάνω στόχων. </w:t>
      </w:r>
    </w:p>
    <w:p w14:paraId="753D034A" w14:textId="77777777" w:rsidR="00967A9D" w:rsidRPr="00C56140" w:rsidRDefault="00967A9D" w:rsidP="00967A9D">
      <w:pPr>
        <w:spacing w:line="360" w:lineRule="exact"/>
        <w:rPr>
          <w:rFonts w:eastAsia="Arial Unicode MS"/>
          <w:lang w:val="el-GR" w:eastAsia="el-GR"/>
        </w:rPr>
      </w:pPr>
      <w:r w:rsidRPr="00C56140">
        <w:rPr>
          <w:rFonts w:eastAsia="Arial Unicode MS"/>
          <w:lang w:val="el-GR" w:eastAsia="el-GR"/>
        </w:rPr>
        <w:t>Η συνεργασία της Αναθέτουσας και του Αναδόχου κατά την εκτέλεση της σύμβασης είναι υποχρέωση αμφοτέρων, έτσι ώστε να εξασφαλίζεται:</w:t>
      </w:r>
    </w:p>
    <w:p w14:paraId="40B4295D" w14:textId="77777777" w:rsidR="00967A9D" w:rsidRPr="00C56140" w:rsidRDefault="00967A9D" w:rsidP="009E3443">
      <w:pPr>
        <w:numPr>
          <w:ilvl w:val="0"/>
          <w:numId w:val="121"/>
        </w:numPr>
        <w:suppressAutoHyphens w:val="0"/>
        <w:spacing w:line="360" w:lineRule="exact"/>
        <w:rPr>
          <w:rFonts w:eastAsia="Arial Unicode MS"/>
          <w:lang w:val="el-GR" w:eastAsia="el-GR"/>
        </w:rPr>
      </w:pPr>
      <w:r w:rsidRPr="00C56140">
        <w:rPr>
          <w:rFonts w:eastAsia="Arial Unicode MS"/>
          <w:lang w:val="el-GR" w:eastAsia="el-GR"/>
        </w:rPr>
        <w:t>Η ορθή και αποτελεσματική εκτέλεση της σύμβασης</w:t>
      </w:r>
    </w:p>
    <w:p w14:paraId="5AA3BBCF" w14:textId="77777777" w:rsidR="00967A9D" w:rsidRPr="00C56140" w:rsidRDefault="00967A9D" w:rsidP="009E3443">
      <w:pPr>
        <w:numPr>
          <w:ilvl w:val="0"/>
          <w:numId w:val="121"/>
        </w:numPr>
        <w:suppressAutoHyphens w:val="0"/>
        <w:spacing w:line="360" w:lineRule="exact"/>
        <w:rPr>
          <w:rFonts w:eastAsia="Arial Unicode MS"/>
          <w:lang w:val="el-GR" w:eastAsia="el-GR"/>
        </w:rPr>
      </w:pPr>
      <w:r w:rsidRPr="00C56140">
        <w:rPr>
          <w:rFonts w:eastAsia="Arial Unicode MS"/>
          <w:lang w:val="el-GR" w:eastAsia="el-GR"/>
        </w:rPr>
        <w:t>Η ορθή, πλήρης και ποιοτική ενσωμάτωση των τροποποιήσεων λογισμικού στα ήδη υπάρχοντα Π.Σ.</w:t>
      </w:r>
    </w:p>
    <w:p w14:paraId="5668EB09" w14:textId="16FA4107" w:rsidR="00967A9D" w:rsidRPr="00C56140" w:rsidRDefault="00967A9D" w:rsidP="009E3443">
      <w:pPr>
        <w:numPr>
          <w:ilvl w:val="0"/>
          <w:numId w:val="121"/>
        </w:numPr>
        <w:suppressAutoHyphens w:val="0"/>
        <w:spacing w:line="360" w:lineRule="exact"/>
        <w:rPr>
          <w:rFonts w:eastAsia="Arial Unicode MS"/>
          <w:lang w:val="el-GR" w:eastAsia="el-GR"/>
        </w:rPr>
      </w:pPr>
      <w:r w:rsidRPr="00C56140">
        <w:rPr>
          <w:rFonts w:eastAsia="Arial Unicode MS"/>
          <w:lang w:val="el-GR" w:eastAsia="el-GR"/>
        </w:rPr>
        <w:t xml:space="preserve">Η απόκτηση δεξιοτήτων και η δημιουργία της απαιτούμενης γνώσης στο προσωπικό </w:t>
      </w:r>
      <w:r w:rsidR="00806927" w:rsidRPr="00C56140">
        <w:rPr>
          <w:rFonts w:eastAsia="Arial Unicode MS"/>
          <w:lang w:val="el-GR" w:eastAsia="el-GR"/>
        </w:rPr>
        <w:t xml:space="preserve">του φορέα λειτουργίας  </w:t>
      </w:r>
      <w:r w:rsidRPr="00C56140">
        <w:rPr>
          <w:rFonts w:eastAsia="Arial Unicode MS"/>
          <w:lang w:val="el-GR" w:eastAsia="el-GR"/>
        </w:rPr>
        <w:t xml:space="preserve">με στόχο την εν συνεχεία αυτοδύναμη λειτουργία και υποστήριξη των εφαρμογών από </w:t>
      </w:r>
      <w:r w:rsidR="00B01679">
        <w:rPr>
          <w:rFonts w:eastAsia="Arial Unicode MS"/>
          <w:lang w:val="el-GR" w:eastAsia="el-GR"/>
        </w:rPr>
        <w:t xml:space="preserve">τον Φορέα Λειτουργίας </w:t>
      </w:r>
    </w:p>
    <w:p w14:paraId="120D9542" w14:textId="77777777" w:rsidR="00967A9D" w:rsidRPr="00C56140" w:rsidRDefault="00967A9D" w:rsidP="00967A9D">
      <w:pPr>
        <w:rPr>
          <w:rFonts w:eastAsia="Arial Unicode MS"/>
          <w:lang w:val="el-GR" w:eastAsia="el-GR"/>
        </w:rPr>
      </w:pPr>
    </w:p>
    <w:p w14:paraId="57C03D72" w14:textId="77777777" w:rsidR="00E86AD8" w:rsidRPr="00C56140" w:rsidRDefault="00E86AD8" w:rsidP="00E86AD8">
      <w:pPr>
        <w:rPr>
          <w:lang w:val="el-GR"/>
        </w:rPr>
      </w:pPr>
      <w:bookmarkStart w:id="632" w:name="_Toc159939322"/>
    </w:p>
    <w:p w14:paraId="2E23C86A" w14:textId="77777777" w:rsidR="00967A9D" w:rsidRPr="00C56140" w:rsidRDefault="00967A9D" w:rsidP="009E3443">
      <w:pPr>
        <w:pStyle w:val="20"/>
        <w:numPr>
          <w:ilvl w:val="1"/>
          <w:numId w:val="98"/>
        </w:numPr>
        <w:ind w:left="567"/>
      </w:pPr>
      <w:bookmarkStart w:id="633" w:name="_Toc167222918"/>
      <w:r w:rsidRPr="00C56140">
        <w:t>Τεκμηρίωση προσόντων ομάδας έργου</w:t>
      </w:r>
      <w:bookmarkEnd w:id="632"/>
      <w:bookmarkEnd w:id="633"/>
    </w:p>
    <w:p w14:paraId="2DCC5044" w14:textId="39D05C9F" w:rsidR="00967A9D" w:rsidRPr="00C56140" w:rsidRDefault="00F3138B" w:rsidP="00967A9D">
      <w:pPr>
        <w:spacing w:line="360" w:lineRule="exact"/>
        <w:rPr>
          <w:rFonts w:eastAsia="Arial Unicode MS"/>
          <w:lang w:val="el-GR" w:eastAsia="el-GR"/>
        </w:rPr>
      </w:pPr>
      <w:r w:rsidRPr="00C56140">
        <w:rPr>
          <w:rFonts w:eastAsia="Arial Unicode MS"/>
          <w:lang w:val="el-GR" w:eastAsia="el-GR"/>
        </w:rPr>
        <w:t>Οι κατηγορίες Προσωπικού με τα κατά περίπτωση επίπεδα εμπειρίας που έχουν ήδη αναφερθεί στην παράγραφο 2.2.6.2, πρέπει να αποδεικνύονται επαρκώς</w:t>
      </w:r>
      <w:r w:rsidR="00967A9D" w:rsidRPr="00C56140">
        <w:rPr>
          <w:rFonts w:eastAsia="Arial Unicode MS"/>
          <w:lang w:val="el-GR" w:eastAsia="el-GR"/>
        </w:rPr>
        <w:t xml:space="preserve">. </w:t>
      </w:r>
    </w:p>
    <w:p w14:paraId="12301EAB" w14:textId="155DF0A1" w:rsidR="00967A9D" w:rsidRPr="00C56140" w:rsidRDefault="00806927" w:rsidP="00967A9D">
      <w:pPr>
        <w:spacing w:line="360" w:lineRule="exact"/>
        <w:rPr>
          <w:rFonts w:eastAsia="Arial Unicode MS"/>
          <w:lang w:val="el-GR" w:eastAsia="el-GR"/>
        </w:rPr>
      </w:pPr>
      <w:r w:rsidRPr="00C56140">
        <w:rPr>
          <w:rFonts w:eastAsia="Arial Unicode MS"/>
          <w:lang w:val="el-GR" w:eastAsia="el-GR"/>
        </w:rPr>
        <w:t>Για αυτό το λόγο</w:t>
      </w:r>
      <w:r w:rsidR="00967A9D" w:rsidRPr="00C56140">
        <w:rPr>
          <w:rFonts w:eastAsia="Arial Unicode MS"/>
          <w:lang w:val="el-GR" w:eastAsia="el-GR"/>
        </w:rPr>
        <w:t xml:space="preserve">, στον Φάκελο Δικαιολογητικών Συμμετοχής θα συμπεριλαμβάνεται επί ποινή αποκλεισμού Πίνακας των στελεχών του υποψηφίου Αναδόχου που συμμετέχουν στην Ομάδα Έργου. Τα αντίστοιχα βιογραφικά σημειώματα αυτών, σύμφωνα με το Παράρτημα </w:t>
      </w:r>
      <w:r w:rsidR="00967A9D" w:rsidRPr="00C56140">
        <w:rPr>
          <w:rFonts w:eastAsia="Arial Unicode MS"/>
          <w:lang w:eastAsia="el-GR"/>
        </w:rPr>
        <w:t>V</w:t>
      </w:r>
      <w:r w:rsidR="00967A9D" w:rsidRPr="00C56140">
        <w:rPr>
          <w:rFonts w:eastAsia="Arial Unicode MS"/>
          <w:lang w:val="el-GR" w:eastAsia="el-GR"/>
        </w:rPr>
        <w:t xml:space="preserve"> από τα οποία </w:t>
      </w:r>
      <w:r w:rsidR="00967A9D" w:rsidRPr="00C56140">
        <w:rPr>
          <w:rFonts w:eastAsia="Arial Unicode MS"/>
          <w:lang w:val="el-GR" w:eastAsia="el-GR"/>
        </w:rPr>
        <w:lastRenderedPageBreak/>
        <w:t xml:space="preserve">πρέπει να τεκμηριώνονται οι ανωτέρω απαιτήσεις, θα υποβληθούν κατά το στάδιο υποβολής των δικαιολογητικών κατακύρωσης. </w:t>
      </w:r>
    </w:p>
    <w:p w14:paraId="5B15310E" w14:textId="77777777" w:rsidR="00967A9D" w:rsidRPr="00C56140" w:rsidRDefault="00967A9D" w:rsidP="00967A9D">
      <w:pPr>
        <w:spacing w:line="360" w:lineRule="exact"/>
        <w:rPr>
          <w:rFonts w:eastAsia="Arial Unicode MS"/>
          <w:lang w:val="el-GR" w:eastAsia="el-GR"/>
        </w:rPr>
      </w:pPr>
    </w:p>
    <w:p w14:paraId="5707C2FF" w14:textId="77777777" w:rsidR="00967A9D" w:rsidRPr="00C56140" w:rsidRDefault="00967A9D" w:rsidP="009E3443">
      <w:pPr>
        <w:pStyle w:val="20"/>
        <w:numPr>
          <w:ilvl w:val="1"/>
          <w:numId w:val="98"/>
        </w:numPr>
        <w:ind w:left="567"/>
      </w:pPr>
      <w:bookmarkStart w:id="634" w:name="_Toc159939323"/>
      <w:bookmarkStart w:id="635" w:name="_Toc167222919"/>
      <w:r w:rsidRPr="00C56140">
        <w:t>Σχέδιο και Σύστημα Διασφάλισης Ποιότητας</w:t>
      </w:r>
      <w:bookmarkEnd w:id="634"/>
      <w:bookmarkEnd w:id="635"/>
    </w:p>
    <w:p w14:paraId="5FD09377" w14:textId="661792B8" w:rsidR="00967A9D" w:rsidRPr="00C56140" w:rsidRDefault="00967A9D" w:rsidP="00967A9D">
      <w:pPr>
        <w:spacing w:line="360" w:lineRule="exact"/>
        <w:rPr>
          <w:rFonts w:eastAsia="Arial Unicode MS"/>
          <w:lang w:val="el-GR" w:eastAsia="el-GR"/>
        </w:rPr>
      </w:pPr>
      <w:r w:rsidRPr="00C56140">
        <w:rPr>
          <w:rFonts w:eastAsia="Arial Unicode MS"/>
          <w:lang w:val="el-GR" w:eastAsia="el-GR"/>
        </w:rPr>
        <w:t xml:space="preserve">Ο υποψήφιος Ανάδοχος υποχρεούται να υποβάλλει στην Προσφορά του ολοκληρωμένη πρόταση για </w:t>
      </w:r>
      <w:r w:rsidR="00937212">
        <w:rPr>
          <w:rFonts w:eastAsia="Arial Unicode MS"/>
          <w:lang w:val="el-GR" w:eastAsia="el-GR"/>
        </w:rPr>
        <w:t>τη</w:t>
      </w:r>
      <w:r w:rsidRPr="00C56140">
        <w:rPr>
          <w:rFonts w:eastAsia="Arial Unicode MS"/>
          <w:lang w:val="el-GR" w:eastAsia="el-GR"/>
        </w:rPr>
        <w:t xml:space="preserve"> διασφάλιση ποιότητα του Έργου. 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FB62C79" w14:textId="77777777" w:rsidR="00967A9D" w:rsidRPr="00C56140" w:rsidRDefault="00967A9D" w:rsidP="00967A9D">
      <w:pPr>
        <w:rPr>
          <w:rFonts w:eastAsia="Arial Unicode MS"/>
          <w:lang w:val="el-GR" w:eastAsia="el-GR"/>
        </w:rPr>
      </w:pPr>
    </w:p>
    <w:p w14:paraId="40D188F6" w14:textId="77777777" w:rsidR="00E86AD8" w:rsidRPr="00C56140" w:rsidRDefault="00E86AD8" w:rsidP="009E3443">
      <w:pPr>
        <w:pStyle w:val="20"/>
        <w:numPr>
          <w:ilvl w:val="1"/>
          <w:numId w:val="98"/>
        </w:numPr>
        <w:ind w:left="567"/>
        <w:rPr>
          <w:szCs w:val="22"/>
        </w:rPr>
      </w:pPr>
      <w:bookmarkStart w:id="636" w:name="_Toc97194372"/>
      <w:bookmarkStart w:id="637" w:name="_Ref166065065"/>
      <w:bookmarkStart w:id="638" w:name="_Ref166065100"/>
      <w:bookmarkStart w:id="639" w:name="_Toc167222920"/>
      <w:bookmarkStart w:id="640" w:name="_Toc75348098"/>
      <w:bookmarkStart w:id="641" w:name="_Toc85457498"/>
      <w:bookmarkStart w:id="642" w:name="_Ref85972912"/>
      <w:bookmarkStart w:id="643" w:name="_Ref86132111"/>
      <w:bookmarkStart w:id="644" w:name="_Ref86167463"/>
      <w:bookmarkStart w:id="645" w:name="_Toc92879167"/>
      <w:bookmarkStart w:id="646" w:name="_Ref130042767"/>
      <w:bookmarkStart w:id="647" w:name="_Toc159939324"/>
      <w:r w:rsidRPr="00C56140">
        <w:rPr>
          <w:szCs w:val="22"/>
        </w:rPr>
        <w:t xml:space="preserve">Τόπος </w:t>
      </w:r>
      <w:r w:rsidRPr="00C56140">
        <w:t>υλοποίησης</w:t>
      </w:r>
      <w:r w:rsidRPr="00C56140">
        <w:rPr>
          <w:szCs w:val="22"/>
        </w:rPr>
        <w:t>/ παροχής των υπηρεσιών</w:t>
      </w:r>
      <w:bookmarkEnd w:id="636"/>
      <w:bookmarkEnd w:id="637"/>
      <w:bookmarkEnd w:id="638"/>
      <w:bookmarkEnd w:id="639"/>
      <w:r w:rsidRPr="00C56140">
        <w:rPr>
          <w:szCs w:val="22"/>
        </w:rPr>
        <w:tab/>
      </w:r>
    </w:p>
    <w:p w14:paraId="41801FCE" w14:textId="77777777" w:rsidR="00E86AD8" w:rsidRPr="00C56140" w:rsidRDefault="00E86AD8" w:rsidP="00E86AD8">
      <w:pPr>
        <w:rPr>
          <w:lang w:val="el-GR"/>
        </w:rPr>
      </w:pPr>
      <w:r w:rsidRPr="00C56140">
        <w:rPr>
          <w:lang w:val="el-GR"/>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w:t>
      </w:r>
    </w:p>
    <w:p w14:paraId="6B5104E4" w14:textId="77777777" w:rsidR="00E86AD8" w:rsidRPr="00C56140" w:rsidRDefault="00E86AD8" w:rsidP="00E86AD8">
      <w:pPr>
        <w:rPr>
          <w:lang w:val="el-GR"/>
        </w:rPr>
      </w:pPr>
      <w:r w:rsidRPr="00C56140">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1E357D9D" w14:textId="77777777" w:rsidR="00E86AD8" w:rsidRPr="00C56140" w:rsidRDefault="00E86AD8" w:rsidP="00E86AD8">
      <w:pPr>
        <w:rPr>
          <w:lang w:val="el-GR"/>
        </w:rPr>
      </w:pPr>
      <w:r w:rsidRPr="00C56140">
        <w:rPr>
          <w:lang w:val="el-GR"/>
        </w:rPr>
        <w:t>Τόπος υποβολής των παραδοτέων είναι η έδρα της ΚτΠ Μ.Α.Ε.</w:t>
      </w:r>
    </w:p>
    <w:p w14:paraId="0520C156" w14:textId="77777777" w:rsidR="00E86AD8" w:rsidRPr="00C56140" w:rsidRDefault="00E86AD8" w:rsidP="00E86AD8">
      <w:pPr>
        <w:suppressAutoHyphens w:val="0"/>
        <w:autoSpaceDE w:val="0"/>
        <w:spacing w:after="60"/>
        <w:rPr>
          <w:rFonts w:eastAsia="SimSun"/>
          <w:lang w:val="el-GR"/>
        </w:rPr>
      </w:pPr>
    </w:p>
    <w:p w14:paraId="54A5B6CA" w14:textId="77777777" w:rsidR="00E86AD8" w:rsidRPr="00C56140" w:rsidRDefault="00E86AD8" w:rsidP="00E86AD8">
      <w:pPr>
        <w:suppressAutoHyphens w:val="0"/>
        <w:autoSpaceDE w:val="0"/>
        <w:spacing w:after="60"/>
        <w:rPr>
          <w:rFonts w:eastAsia="SimSun"/>
          <w:lang w:val="el-GR"/>
        </w:rPr>
      </w:pPr>
    </w:p>
    <w:p w14:paraId="74624636" w14:textId="77777777" w:rsidR="00E86AD8" w:rsidRPr="00C56140" w:rsidRDefault="00E86AD8" w:rsidP="00E86AD8">
      <w:pPr>
        <w:suppressAutoHyphens w:val="0"/>
        <w:autoSpaceDE w:val="0"/>
        <w:spacing w:after="60"/>
        <w:rPr>
          <w:rFonts w:eastAsia="SimSun"/>
          <w:lang w:val="el-GR"/>
        </w:rPr>
        <w:sectPr w:rsidR="00E86AD8" w:rsidRPr="00C56140" w:rsidSect="00BA0EBF">
          <w:footerReference w:type="default" r:id="rId36"/>
          <w:pgSz w:w="11906" w:h="16838"/>
          <w:pgMar w:top="1134" w:right="1134" w:bottom="1134" w:left="1134" w:header="720" w:footer="709" w:gutter="0"/>
          <w:cols w:space="720"/>
          <w:titlePg/>
          <w:docGrid w:linePitch="360"/>
        </w:sectPr>
      </w:pPr>
    </w:p>
    <w:p w14:paraId="07C2D852" w14:textId="77777777" w:rsidR="00967A9D" w:rsidRPr="00C56140" w:rsidRDefault="00967A9D" w:rsidP="009E3443">
      <w:pPr>
        <w:pStyle w:val="1"/>
        <w:numPr>
          <w:ilvl w:val="0"/>
          <w:numId w:val="98"/>
        </w:numPr>
      </w:pPr>
      <w:bookmarkStart w:id="648" w:name="_Ref160064247"/>
      <w:bookmarkStart w:id="649" w:name="_Toc167222921"/>
      <w:r w:rsidRPr="00C56140">
        <w:lastRenderedPageBreak/>
        <w:t>Χρονοδιάγραμμα</w:t>
      </w:r>
      <w:bookmarkEnd w:id="640"/>
      <w:bookmarkEnd w:id="641"/>
      <w:bookmarkEnd w:id="642"/>
      <w:bookmarkEnd w:id="643"/>
      <w:bookmarkEnd w:id="644"/>
      <w:bookmarkEnd w:id="645"/>
      <w:r w:rsidRPr="00C56140">
        <w:t xml:space="preserve"> και φάσεις υλοποίησης</w:t>
      </w:r>
      <w:bookmarkEnd w:id="646"/>
      <w:bookmarkEnd w:id="647"/>
      <w:bookmarkEnd w:id="648"/>
      <w:bookmarkEnd w:id="649"/>
    </w:p>
    <w:p w14:paraId="401BF868" w14:textId="48687C70" w:rsidR="00806927" w:rsidRPr="00C56140" w:rsidRDefault="00806927" w:rsidP="00806927">
      <w:pPr>
        <w:spacing w:line="360" w:lineRule="exact"/>
        <w:rPr>
          <w:rFonts w:eastAsia="Arial Unicode MS"/>
          <w:lang w:val="el-GR" w:eastAsia="el-GR"/>
        </w:rPr>
      </w:pPr>
      <w:r w:rsidRPr="00C56140">
        <w:rPr>
          <w:rFonts w:eastAsia="Arial Unicode MS"/>
          <w:lang w:val="el-GR" w:eastAsia="el-GR"/>
        </w:rPr>
        <w:t xml:space="preserve">Η διάρκεια υλοποίησης του έργου αναμένεται να είναι </w:t>
      </w:r>
      <w:r w:rsidRPr="00C56140">
        <w:rPr>
          <w:rFonts w:eastAsia="Arial Unicode MS"/>
          <w:b/>
          <w:bCs/>
          <w:lang w:val="el-GR" w:eastAsia="el-GR"/>
        </w:rPr>
        <w:t>είκοσι (24) μήνες</w:t>
      </w:r>
      <w:r w:rsidRPr="00C56140">
        <w:rPr>
          <w:rFonts w:eastAsia="Arial Unicode MS"/>
          <w:lang w:val="el-GR" w:eastAsia="el-GR"/>
        </w:rPr>
        <w:t>. Οι υποψήφιοι Ανάδοχοι υποχρεούνται να συμπεριλάβουν στην προσφορά τους αναλυτικό χρονοδιάγραμμα (τύπου Gantt Chart ή αντίστοιχου) του Έργου προκειμένου να αποσαφηνιστούν ο προβλεπόμενος χρονοπρογραμματισμός των εργασιών, της παράδοσης των προϊόντων του Έργου κ.λπ. Επίσης, θα πρέπει να παραθέτουν και τυχόν παραδοχές, βάσει των οποίων θα εκτελέσουν τον προγραμματισμό των διάφορων εργασιών.</w:t>
      </w:r>
    </w:p>
    <w:p w14:paraId="53DC6FD4" w14:textId="77777777" w:rsidR="00967A9D" w:rsidRPr="008821CB" w:rsidRDefault="00967A9D" w:rsidP="008821CB">
      <w:pPr>
        <w:suppressAutoHyphens w:val="0"/>
        <w:autoSpaceDE w:val="0"/>
        <w:spacing w:after="60"/>
        <w:rPr>
          <w:rFonts w:eastAsia="SimSun"/>
          <w:lang w:val="el-GR"/>
        </w:rPr>
      </w:pPr>
    </w:p>
    <w:p w14:paraId="64966367" w14:textId="77777777" w:rsidR="00967A9D" w:rsidRPr="00C56140" w:rsidRDefault="00967A9D" w:rsidP="00967A9D">
      <w:pPr>
        <w:rPr>
          <w:lang w:val="el-GR"/>
        </w:rPr>
      </w:pPr>
    </w:p>
    <w:p w14:paraId="7632CFB6" w14:textId="0C2AE4C0" w:rsidR="00C77D57" w:rsidRPr="00C56140" w:rsidRDefault="00025B9C" w:rsidP="009E3443">
      <w:pPr>
        <w:pStyle w:val="20"/>
        <w:numPr>
          <w:ilvl w:val="1"/>
          <w:numId w:val="98"/>
        </w:numPr>
        <w:ind w:left="567"/>
        <w:rPr>
          <w:szCs w:val="22"/>
        </w:rPr>
      </w:pPr>
      <w:bookmarkStart w:id="650" w:name="_Toc167222922"/>
      <w:r w:rsidRPr="00C56140">
        <w:t>Χρονοδιάγραμμα</w:t>
      </w:r>
      <w:bookmarkEnd w:id="629"/>
      <w:bookmarkEnd w:id="650"/>
    </w:p>
    <w:p w14:paraId="16576A43" w14:textId="3A7BD377" w:rsidR="00F82A8D" w:rsidRPr="00C56140" w:rsidRDefault="00F82A8D" w:rsidP="00F82A8D">
      <w:pPr>
        <w:suppressAutoHyphens w:val="0"/>
        <w:autoSpaceDE w:val="0"/>
        <w:spacing w:after="60"/>
        <w:rPr>
          <w:rFonts w:eastAsia="SimSun"/>
          <w:lang w:val="el-GR"/>
        </w:rPr>
      </w:pPr>
      <w:bookmarkStart w:id="651" w:name="_Hlk51936261"/>
      <w:r w:rsidRPr="00C56140">
        <w:rPr>
          <w:rFonts w:eastAsia="SimSun"/>
          <w:lang w:val="el-GR"/>
        </w:rPr>
        <w:t xml:space="preserve">Η συνολική </w:t>
      </w:r>
      <w:r w:rsidRPr="00C56140">
        <w:rPr>
          <w:rFonts w:eastAsia="SimSun"/>
          <w:b/>
          <w:lang w:val="el-GR"/>
        </w:rPr>
        <w:t>διάρκεια</w:t>
      </w:r>
      <w:r w:rsidRPr="00C56140">
        <w:rPr>
          <w:rFonts w:eastAsia="SimSun"/>
          <w:lang w:val="el-GR"/>
        </w:rPr>
        <w:t xml:space="preserve"> της σύμβασης ορίζεται σε</w:t>
      </w:r>
      <w:r w:rsidRPr="00C56140">
        <w:rPr>
          <w:rFonts w:eastAsia="SimSun"/>
          <w:b/>
          <w:bCs/>
          <w:lang w:val="el-GR"/>
        </w:rPr>
        <w:t xml:space="preserve"> </w:t>
      </w:r>
      <w:r w:rsidR="008F49CE" w:rsidRPr="00C56140">
        <w:rPr>
          <w:rFonts w:eastAsia="SimSun"/>
          <w:b/>
          <w:bCs/>
          <w:lang w:val="el-GR"/>
        </w:rPr>
        <w:t>εί</w:t>
      </w:r>
      <w:r w:rsidR="00035645" w:rsidRPr="00C56140">
        <w:rPr>
          <w:rFonts w:eastAsia="SimSun"/>
          <w:b/>
          <w:bCs/>
          <w:lang w:val="el-GR"/>
        </w:rPr>
        <w:t>κοσι</w:t>
      </w:r>
      <w:r w:rsidR="007A2677" w:rsidRPr="00C56140">
        <w:rPr>
          <w:rFonts w:eastAsia="SimSun"/>
          <w:b/>
          <w:bCs/>
          <w:lang w:val="el-GR"/>
        </w:rPr>
        <w:t xml:space="preserve"> </w:t>
      </w:r>
      <w:r w:rsidR="00351D68" w:rsidRPr="00C56140">
        <w:rPr>
          <w:rFonts w:eastAsia="SimSun"/>
          <w:b/>
          <w:bCs/>
          <w:lang w:val="el-GR"/>
        </w:rPr>
        <w:t>τέσσερις</w:t>
      </w:r>
      <w:r w:rsidRPr="00C56140">
        <w:rPr>
          <w:rFonts w:eastAsia="SimSun"/>
          <w:b/>
          <w:bCs/>
          <w:lang w:val="el-GR"/>
        </w:rPr>
        <w:t xml:space="preserve"> (</w:t>
      </w:r>
      <w:r w:rsidR="00035645" w:rsidRPr="00C56140">
        <w:rPr>
          <w:rFonts w:eastAsia="SimSun"/>
          <w:b/>
          <w:bCs/>
          <w:lang w:val="el-GR"/>
        </w:rPr>
        <w:t>2</w:t>
      </w:r>
      <w:r w:rsidR="007A2677" w:rsidRPr="00C56140">
        <w:rPr>
          <w:rFonts w:eastAsia="SimSun"/>
          <w:b/>
          <w:bCs/>
          <w:lang w:val="el-GR"/>
        </w:rPr>
        <w:t>4</w:t>
      </w:r>
      <w:r w:rsidRPr="00C56140">
        <w:rPr>
          <w:rFonts w:eastAsia="SimSun"/>
          <w:b/>
          <w:bCs/>
          <w:lang w:val="el-GR"/>
        </w:rPr>
        <w:t>) μήνες</w:t>
      </w:r>
      <w:r w:rsidRPr="00C56140">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r w:rsidR="00DF776D" w:rsidRPr="00C56140">
        <w:rPr>
          <w:rFonts w:eastAsia="SimSun"/>
          <w:lang w:val="el-GR"/>
        </w:rPr>
        <w:t xml:space="preserve"> </w:t>
      </w:r>
    </w:p>
    <w:p w14:paraId="0E89D8D1" w14:textId="71305CEE" w:rsidR="00A54F02" w:rsidRPr="00C56140" w:rsidRDefault="00F82A8D" w:rsidP="000001EC">
      <w:pPr>
        <w:suppressAutoHyphens w:val="0"/>
        <w:autoSpaceDE w:val="0"/>
        <w:spacing w:after="60"/>
        <w:rPr>
          <w:rFonts w:eastAsia="SimSun"/>
          <w:lang w:val="el-GR"/>
        </w:rPr>
      </w:pPr>
      <w:r w:rsidRPr="00C56140">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56140">
        <w:rPr>
          <w:rFonts w:eastAsia="SimSun"/>
          <w:u w:val="single"/>
          <w:lang w:val="el-GR"/>
        </w:rPr>
        <w:t>μέχρι την παράδοση και του τελευταίου παραδοτέου που ορίζει την λήξη της σύμβαση</w:t>
      </w:r>
      <w:r w:rsidRPr="00C56140">
        <w:rPr>
          <w:rFonts w:eastAsia="SimSun"/>
          <w:lang w:val="el-GR"/>
        </w:rPr>
        <w:t>ς και την έναρξη της διαδικασίας για την</w:t>
      </w:r>
      <w:r w:rsidR="00DF776D" w:rsidRPr="00C56140">
        <w:rPr>
          <w:rFonts w:eastAsia="SimSun"/>
          <w:lang w:val="el-GR"/>
        </w:rPr>
        <w:t xml:space="preserve"> </w:t>
      </w:r>
      <w:r w:rsidRPr="00C56140">
        <w:rPr>
          <w:rFonts w:eastAsia="SimSun"/>
          <w:lang w:val="el-GR"/>
        </w:rPr>
        <w:t xml:space="preserve">οριστική παραλαβή του έργου. </w:t>
      </w:r>
      <w:bookmarkEnd w:id="651"/>
    </w:p>
    <w:p w14:paraId="6A13B7F8" w14:textId="77777777" w:rsidR="009C04CC" w:rsidRPr="00C56140" w:rsidRDefault="009C04CC" w:rsidP="009C04CC">
      <w:pPr>
        <w:rPr>
          <w:lang w:val="el-GR"/>
        </w:rPr>
      </w:pPr>
      <w:r w:rsidRPr="00C56140">
        <w:rPr>
          <w:lang w:val="el-GR"/>
        </w:rPr>
        <w:t>Στη συνέχεια παρατίθεται το χρονοδιάγραμμα υλοποίησης του Έργου:</w:t>
      </w:r>
    </w:p>
    <w:p w14:paraId="0B8F6635" w14:textId="77777777" w:rsidR="009C04CC" w:rsidRPr="00C56140" w:rsidRDefault="009C04CC" w:rsidP="000001EC">
      <w:pPr>
        <w:suppressAutoHyphens w:val="0"/>
        <w:autoSpaceDE w:val="0"/>
        <w:spacing w:after="60"/>
        <w:rPr>
          <w:rFonts w:eastAsia="SimSun"/>
          <w:lang w:val="el-GR"/>
        </w:rPr>
      </w:pPr>
    </w:p>
    <w:p w14:paraId="24DF9BF0" w14:textId="7FA7AC46" w:rsidR="00DC5056" w:rsidRPr="00C56140" w:rsidRDefault="00DC5056" w:rsidP="000001EC">
      <w:pPr>
        <w:suppressAutoHyphens w:val="0"/>
        <w:autoSpaceDE w:val="0"/>
        <w:spacing w:after="60"/>
        <w:rPr>
          <w:rFonts w:eastAsia="SimSun"/>
          <w:lang w:val="el-GR"/>
        </w:rPr>
      </w:pPr>
    </w:p>
    <w:tbl>
      <w:tblPr>
        <w:tblW w:w="47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2417"/>
        <w:gridCol w:w="391"/>
        <w:gridCol w:w="392"/>
        <w:gridCol w:w="392"/>
        <w:gridCol w:w="392"/>
        <w:gridCol w:w="530"/>
        <w:gridCol w:w="530"/>
        <w:gridCol w:w="530"/>
        <w:gridCol w:w="530"/>
        <w:gridCol w:w="530"/>
        <w:gridCol w:w="530"/>
        <w:gridCol w:w="530"/>
        <w:gridCol w:w="535"/>
      </w:tblGrid>
      <w:tr w:rsidR="00DC5056" w:rsidRPr="00D867C9" w14:paraId="21928DFD" w14:textId="77777777" w:rsidTr="005D19DD">
        <w:trPr>
          <w:trHeight w:val="359"/>
          <w:jc w:val="center"/>
        </w:trPr>
        <w:tc>
          <w:tcPr>
            <w:tcW w:w="526" w:type="pct"/>
            <w:shd w:val="clear" w:color="auto" w:fill="DEEAF6" w:themeFill="accent1" w:themeFillTint="33"/>
            <w:vAlign w:val="center"/>
          </w:tcPr>
          <w:p w14:paraId="316E0641" w14:textId="77777777" w:rsidR="00DC5056" w:rsidRPr="00D867C9" w:rsidRDefault="00DC5056" w:rsidP="005D19DD">
            <w:pPr>
              <w:jc w:val="center"/>
              <w:rPr>
                <w:lang w:eastAsia="en-US"/>
              </w:rPr>
            </w:pPr>
            <w:r w:rsidRPr="00D867C9">
              <w:rPr>
                <w:b/>
                <w:lang w:eastAsia="en-US"/>
              </w:rPr>
              <w:t>Φάση</w:t>
            </w:r>
          </w:p>
        </w:tc>
        <w:tc>
          <w:tcPr>
            <w:tcW w:w="1315" w:type="pct"/>
            <w:shd w:val="clear" w:color="auto" w:fill="DEEAF6" w:themeFill="accent1" w:themeFillTint="33"/>
            <w:vAlign w:val="center"/>
          </w:tcPr>
          <w:p w14:paraId="64F2AAB3" w14:textId="77777777" w:rsidR="00DC5056" w:rsidRPr="00D867C9" w:rsidRDefault="00DC5056" w:rsidP="005D19DD">
            <w:pPr>
              <w:jc w:val="center"/>
              <w:rPr>
                <w:lang w:eastAsia="en-US"/>
              </w:rPr>
            </w:pPr>
            <w:r w:rsidRPr="00D867C9">
              <w:rPr>
                <w:b/>
                <w:lang w:val="el-GR" w:eastAsia="en-US"/>
              </w:rPr>
              <w:t>Περιγραφή</w:t>
            </w:r>
            <w:r w:rsidRPr="00D867C9">
              <w:rPr>
                <w:b/>
                <w:lang w:eastAsia="en-US"/>
              </w:rPr>
              <w:t xml:space="preserve"> Φάσης</w:t>
            </w:r>
          </w:p>
        </w:tc>
        <w:tc>
          <w:tcPr>
            <w:tcW w:w="3160" w:type="pct"/>
            <w:gridSpan w:val="12"/>
            <w:shd w:val="clear" w:color="auto" w:fill="DEEAF6" w:themeFill="accent1" w:themeFillTint="33"/>
          </w:tcPr>
          <w:p w14:paraId="4C8B92FB" w14:textId="77777777" w:rsidR="00DC5056" w:rsidRPr="00D867C9" w:rsidRDefault="00DC5056" w:rsidP="005D19DD">
            <w:pPr>
              <w:jc w:val="center"/>
              <w:rPr>
                <w:b/>
                <w:lang w:val="el-GR" w:eastAsia="en-US"/>
              </w:rPr>
            </w:pPr>
            <w:r w:rsidRPr="00D867C9">
              <w:rPr>
                <w:b/>
                <w:lang w:val="el-GR" w:eastAsia="en-US"/>
              </w:rPr>
              <w:t>Μήνας Υλοποίησης</w:t>
            </w:r>
          </w:p>
        </w:tc>
      </w:tr>
      <w:tr w:rsidR="00DC5056" w:rsidRPr="00D867C9" w14:paraId="12757A41" w14:textId="77777777" w:rsidTr="005D19DD">
        <w:trPr>
          <w:trHeight w:val="359"/>
          <w:jc w:val="center"/>
        </w:trPr>
        <w:tc>
          <w:tcPr>
            <w:tcW w:w="526" w:type="pct"/>
            <w:shd w:val="clear" w:color="auto" w:fill="DEEAF6" w:themeFill="accent1" w:themeFillTint="33"/>
            <w:vAlign w:val="center"/>
          </w:tcPr>
          <w:p w14:paraId="0E5DDE7B" w14:textId="77777777" w:rsidR="00DC5056" w:rsidRPr="00D867C9" w:rsidRDefault="00DC5056" w:rsidP="005D19DD">
            <w:pPr>
              <w:jc w:val="center"/>
              <w:rPr>
                <w:lang w:eastAsia="en-US"/>
              </w:rPr>
            </w:pPr>
          </w:p>
        </w:tc>
        <w:tc>
          <w:tcPr>
            <w:tcW w:w="1315" w:type="pct"/>
            <w:shd w:val="clear" w:color="auto" w:fill="DEEAF6" w:themeFill="accent1" w:themeFillTint="33"/>
            <w:vAlign w:val="center"/>
          </w:tcPr>
          <w:p w14:paraId="422CD7AB" w14:textId="77777777" w:rsidR="00DC5056" w:rsidRPr="00D867C9" w:rsidRDefault="00DC5056" w:rsidP="005D19DD">
            <w:pPr>
              <w:jc w:val="center"/>
              <w:rPr>
                <w:lang w:eastAsia="en-US"/>
              </w:rPr>
            </w:pPr>
          </w:p>
        </w:tc>
        <w:tc>
          <w:tcPr>
            <w:tcW w:w="213" w:type="pct"/>
            <w:shd w:val="clear" w:color="auto" w:fill="DEEAF6" w:themeFill="accent1" w:themeFillTint="33"/>
            <w:vAlign w:val="center"/>
          </w:tcPr>
          <w:p w14:paraId="4D5AA3CC" w14:textId="77777777" w:rsidR="00DC5056" w:rsidRPr="00D867C9" w:rsidRDefault="00DC5056" w:rsidP="005D19DD">
            <w:pPr>
              <w:jc w:val="center"/>
              <w:rPr>
                <w:lang w:eastAsia="en-US"/>
              </w:rPr>
            </w:pPr>
            <w:r w:rsidRPr="00D867C9">
              <w:rPr>
                <w:lang w:eastAsia="en-US"/>
              </w:rPr>
              <w:t>2</w:t>
            </w:r>
          </w:p>
        </w:tc>
        <w:tc>
          <w:tcPr>
            <w:tcW w:w="213" w:type="pct"/>
            <w:shd w:val="clear" w:color="auto" w:fill="DEEAF6" w:themeFill="accent1" w:themeFillTint="33"/>
            <w:vAlign w:val="center"/>
          </w:tcPr>
          <w:p w14:paraId="294A996F" w14:textId="77777777" w:rsidR="00DC5056" w:rsidRPr="00D867C9" w:rsidRDefault="00DC5056" w:rsidP="005D19DD">
            <w:pPr>
              <w:jc w:val="center"/>
              <w:rPr>
                <w:lang w:val="el-GR" w:eastAsia="en-US"/>
              </w:rPr>
            </w:pPr>
            <w:r w:rsidRPr="00D867C9">
              <w:rPr>
                <w:lang w:val="el-GR" w:eastAsia="en-US"/>
              </w:rPr>
              <w:t>4</w:t>
            </w:r>
          </w:p>
        </w:tc>
        <w:tc>
          <w:tcPr>
            <w:tcW w:w="213" w:type="pct"/>
            <w:tcBorders>
              <w:bottom w:val="single" w:sz="4" w:space="0" w:color="auto"/>
            </w:tcBorders>
            <w:shd w:val="clear" w:color="auto" w:fill="DEEAF6" w:themeFill="accent1" w:themeFillTint="33"/>
            <w:vAlign w:val="center"/>
          </w:tcPr>
          <w:p w14:paraId="2DED0660" w14:textId="77777777" w:rsidR="00DC5056" w:rsidRPr="00D867C9" w:rsidRDefault="00DC5056" w:rsidP="005D19DD">
            <w:pPr>
              <w:jc w:val="center"/>
              <w:rPr>
                <w:lang w:val="el-GR" w:eastAsia="en-US"/>
              </w:rPr>
            </w:pPr>
            <w:r w:rsidRPr="00D867C9">
              <w:rPr>
                <w:lang w:val="el-GR" w:eastAsia="en-US"/>
              </w:rPr>
              <w:t>6</w:t>
            </w:r>
          </w:p>
        </w:tc>
        <w:tc>
          <w:tcPr>
            <w:tcW w:w="213" w:type="pct"/>
            <w:tcBorders>
              <w:bottom w:val="single" w:sz="4" w:space="0" w:color="auto"/>
            </w:tcBorders>
            <w:shd w:val="clear" w:color="auto" w:fill="DEEAF6" w:themeFill="accent1" w:themeFillTint="33"/>
            <w:vAlign w:val="center"/>
          </w:tcPr>
          <w:p w14:paraId="791A5C8D" w14:textId="77777777" w:rsidR="00DC5056" w:rsidRPr="00D867C9" w:rsidRDefault="00DC5056" w:rsidP="005D19DD">
            <w:pPr>
              <w:jc w:val="center"/>
              <w:rPr>
                <w:lang w:val="el-GR" w:eastAsia="en-US"/>
              </w:rPr>
            </w:pPr>
            <w:r w:rsidRPr="00D867C9">
              <w:rPr>
                <w:lang w:val="el-GR" w:eastAsia="en-US"/>
              </w:rPr>
              <w:t>8</w:t>
            </w:r>
          </w:p>
        </w:tc>
        <w:tc>
          <w:tcPr>
            <w:tcW w:w="288" w:type="pct"/>
            <w:tcBorders>
              <w:bottom w:val="single" w:sz="4" w:space="0" w:color="auto"/>
            </w:tcBorders>
            <w:shd w:val="clear" w:color="auto" w:fill="DEEAF6" w:themeFill="accent1" w:themeFillTint="33"/>
            <w:vAlign w:val="center"/>
          </w:tcPr>
          <w:p w14:paraId="035D7899" w14:textId="77777777" w:rsidR="00DC5056" w:rsidRPr="00D867C9" w:rsidRDefault="00DC5056" w:rsidP="005D19DD">
            <w:pPr>
              <w:jc w:val="center"/>
              <w:rPr>
                <w:lang w:val="el-GR" w:eastAsia="en-US"/>
              </w:rPr>
            </w:pPr>
            <w:r w:rsidRPr="00D867C9">
              <w:rPr>
                <w:lang w:val="el-GR" w:eastAsia="en-US"/>
              </w:rPr>
              <w:t>10</w:t>
            </w:r>
          </w:p>
        </w:tc>
        <w:tc>
          <w:tcPr>
            <w:tcW w:w="288" w:type="pct"/>
            <w:tcBorders>
              <w:bottom w:val="single" w:sz="4" w:space="0" w:color="auto"/>
            </w:tcBorders>
            <w:shd w:val="clear" w:color="auto" w:fill="DEEAF6" w:themeFill="accent1" w:themeFillTint="33"/>
            <w:vAlign w:val="center"/>
          </w:tcPr>
          <w:p w14:paraId="33E8444C" w14:textId="77777777" w:rsidR="00DC5056" w:rsidRPr="00D867C9" w:rsidRDefault="00DC5056" w:rsidP="005D19DD">
            <w:pPr>
              <w:jc w:val="center"/>
              <w:rPr>
                <w:lang w:val="el-GR" w:eastAsia="en-US"/>
              </w:rPr>
            </w:pPr>
            <w:r w:rsidRPr="00D867C9">
              <w:rPr>
                <w:lang w:val="el-GR" w:eastAsia="en-US"/>
              </w:rPr>
              <w:t>12</w:t>
            </w:r>
          </w:p>
        </w:tc>
        <w:tc>
          <w:tcPr>
            <w:tcW w:w="288" w:type="pct"/>
            <w:tcBorders>
              <w:bottom w:val="single" w:sz="4" w:space="0" w:color="auto"/>
            </w:tcBorders>
            <w:shd w:val="clear" w:color="auto" w:fill="DEEAF6" w:themeFill="accent1" w:themeFillTint="33"/>
            <w:vAlign w:val="center"/>
          </w:tcPr>
          <w:p w14:paraId="7090F2B8" w14:textId="77777777" w:rsidR="00DC5056" w:rsidRPr="00D867C9" w:rsidRDefault="00DC5056" w:rsidP="005D19DD">
            <w:pPr>
              <w:jc w:val="center"/>
              <w:rPr>
                <w:lang w:val="el-GR" w:eastAsia="en-US"/>
              </w:rPr>
            </w:pPr>
            <w:r w:rsidRPr="00D867C9">
              <w:rPr>
                <w:lang w:val="el-GR" w:eastAsia="en-US"/>
              </w:rPr>
              <w:t>14</w:t>
            </w:r>
          </w:p>
        </w:tc>
        <w:tc>
          <w:tcPr>
            <w:tcW w:w="288" w:type="pct"/>
            <w:tcBorders>
              <w:bottom w:val="single" w:sz="4" w:space="0" w:color="auto"/>
            </w:tcBorders>
            <w:shd w:val="clear" w:color="auto" w:fill="DEEAF6" w:themeFill="accent1" w:themeFillTint="33"/>
            <w:vAlign w:val="center"/>
          </w:tcPr>
          <w:p w14:paraId="03BC7841" w14:textId="77777777" w:rsidR="00DC5056" w:rsidRPr="00D867C9" w:rsidRDefault="00DC5056" w:rsidP="005D19DD">
            <w:pPr>
              <w:jc w:val="center"/>
              <w:rPr>
                <w:lang w:val="el-GR" w:eastAsia="en-US"/>
              </w:rPr>
            </w:pPr>
            <w:r w:rsidRPr="00D867C9">
              <w:rPr>
                <w:lang w:val="el-GR" w:eastAsia="en-US"/>
              </w:rPr>
              <w:t>16</w:t>
            </w:r>
          </w:p>
        </w:tc>
        <w:tc>
          <w:tcPr>
            <w:tcW w:w="288" w:type="pct"/>
            <w:tcBorders>
              <w:bottom w:val="single" w:sz="4" w:space="0" w:color="auto"/>
            </w:tcBorders>
            <w:shd w:val="clear" w:color="auto" w:fill="DEEAF6" w:themeFill="accent1" w:themeFillTint="33"/>
            <w:vAlign w:val="center"/>
          </w:tcPr>
          <w:p w14:paraId="705E0F61" w14:textId="77777777" w:rsidR="00DC5056" w:rsidRPr="00D867C9" w:rsidRDefault="00DC5056" w:rsidP="005D19DD">
            <w:pPr>
              <w:jc w:val="center"/>
              <w:rPr>
                <w:lang w:val="el-GR" w:eastAsia="en-US"/>
              </w:rPr>
            </w:pPr>
            <w:r w:rsidRPr="00D867C9">
              <w:rPr>
                <w:lang w:val="el-GR" w:eastAsia="en-US"/>
              </w:rPr>
              <w:t>18</w:t>
            </w:r>
          </w:p>
        </w:tc>
        <w:tc>
          <w:tcPr>
            <w:tcW w:w="288" w:type="pct"/>
            <w:tcBorders>
              <w:bottom w:val="single" w:sz="4" w:space="0" w:color="auto"/>
            </w:tcBorders>
            <w:shd w:val="clear" w:color="auto" w:fill="DEEAF6" w:themeFill="accent1" w:themeFillTint="33"/>
            <w:vAlign w:val="center"/>
          </w:tcPr>
          <w:p w14:paraId="6380FE29" w14:textId="77777777" w:rsidR="00DC5056" w:rsidRPr="00D867C9" w:rsidRDefault="00DC5056" w:rsidP="005D19DD">
            <w:pPr>
              <w:jc w:val="center"/>
              <w:rPr>
                <w:lang w:val="el-GR" w:eastAsia="en-US"/>
              </w:rPr>
            </w:pPr>
            <w:r w:rsidRPr="00D867C9">
              <w:rPr>
                <w:lang w:val="el-GR" w:eastAsia="en-US"/>
              </w:rPr>
              <w:t>20</w:t>
            </w:r>
          </w:p>
        </w:tc>
        <w:tc>
          <w:tcPr>
            <w:tcW w:w="288" w:type="pct"/>
            <w:tcBorders>
              <w:bottom w:val="single" w:sz="4" w:space="0" w:color="auto"/>
            </w:tcBorders>
            <w:shd w:val="clear" w:color="auto" w:fill="DEEAF6" w:themeFill="accent1" w:themeFillTint="33"/>
            <w:vAlign w:val="center"/>
          </w:tcPr>
          <w:p w14:paraId="66A369E5" w14:textId="77777777" w:rsidR="00DC5056" w:rsidRPr="00D867C9" w:rsidRDefault="00DC5056" w:rsidP="005D19DD">
            <w:pPr>
              <w:jc w:val="center"/>
              <w:rPr>
                <w:lang w:val="el-GR" w:eastAsia="en-US"/>
              </w:rPr>
            </w:pPr>
            <w:r w:rsidRPr="00D867C9">
              <w:rPr>
                <w:lang w:val="el-GR" w:eastAsia="en-US"/>
              </w:rPr>
              <w:t>22</w:t>
            </w:r>
          </w:p>
        </w:tc>
        <w:tc>
          <w:tcPr>
            <w:tcW w:w="290" w:type="pct"/>
            <w:tcBorders>
              <w:bottom w:val="single" w:sz="4" w:space="0" w:color="auto"/>
            </w:tcBorders>
            <w:shd w:val="clear" w:color="auto" w:fill="DEEAF6" w:themeFill="accent1" w:themeFillTint="33"/>
            <w:vAlign w:val="center"/>
          </w:tcPr>
          <w:p w14:paraId="262271D3" w14:textId="77777777" w:rsidR="00DC5056" w:rsidRPr="00D867C9" w:rsidRDefault="00DC5056" w:rsidP="005D19DD">
            <w:pPr>
              <w:jc w:val="center"/>
              <w:rPr>
                <w:lang w:val="el-GR" w:eastAsia="en-US"/>
              </w:rPr>
            </w:pPr>
            <w:r w:rsidRPr="00D867C9">
              <w:rPr>
                <w:lang w:val="el-GR" w:eastAsia="en-US"/>
              </w:rPr>
              <w:t>24</w:t>
            </w:r>
          </w:p>
        </w:tc>
      </w:tr>
      <w:tr w:rsidR="00DC5056" w:rsidRPr="00526611" w14:paraId="2D43ACE7" w14:textId="77777777" w:rsidTr="005D19DD">
        <w:trPr>
          <w:trHeight w:val="369"/>
          <w:jc w:val="center"/>
        </w:trPr>
        <w:tc>
          <w:tcPr>
            <w:tcW w:w="526" w:type="pct"/>
            <w:shd w:val="clear" w:color="auto" w:fill="D9E2F3"/>
            <w:vAlign w:val="center"/>
          </w:tcPr>
          <w:p w14:paraId="3FDFD7D8" w14:textId="77777777" w:rsidR="00DC5056" w:rsidRPr="00273FA0" w:rsidRDefault="00DC5056" w:rsidP="005D19DD">
            <w:pPr>
              <w:jc w:val="center"/>
              <w:rPr>
                <w:b/>
                <w:lang w:val="el-GR" w:eastAsia="en-US"/>
              </w:rPr>
            </w:pPr>
            <w:r w:rsidRPr="00C56140">
              <w:rPr>
                <w:b/>
                <w:lang w:eastAsia="en-US"/>
              </w:rPr>
              <w:t>Φ1</w:t>
            </w:r>
            <w:r w:rsidRPr="00C56140">
              <w:rPr>
                <w:b/>
                <w:lang w:val="el-GR" w:eastAsia="en-US"/>
              </w:rPr>
              <w:t>α</w:t>
            </w:r>
          </w:p>
        </w:tc>
        <w:tc>
          <w:tcPr>
            <w:tcW w:w="1315" w:type="pct"/>
            <w:shd w:val="clear" w:color="auto" w:fill="D9E2F3"/>
            <w:vAlign w:val="center"/>
          </w:tcPr>
          <w:p w14:paraId="09685735" w14:textId="77777777" w:rsidR="00DC5056" w:rsidRPr="00C56140" w:rsidRDefault="00DC5056" w:rsidP="005D19DD">
            <w:pPr>
              <w:jc w:val="left"/>
              <w:rPr>
                <w:spacing w:val="8"/>
                <w:lang w:val="el-GR"/>
              </w:rPr>
            </w:pPr>
            <w:r w:rsidRPr="00C56140">
              <w:rPr>
                <w:spacing w:val="8"/>
                <w:lang w:val="el-GR"/>
              </w:rPr>
              <w:t xml:space="preserve">Εκπόνηση αρχικών μελετών και καθορισμού πλαισίου Διακυβέρνησης της Πληροφορίας </w:t>
            </w:r>
          </w:p>
          <w:p w14:paraId="02E648A6" w14:textId="77777777" w:rsidR="00DC5056" w:rsidRPr="00D867C9" w:rsidRDefault="00DC5056" w:rsidP="005D19DD">
            <w:pPr>
              <w:rPr>
                <w:b/>
                <w:lang w:val="el-GR" w:eastAsia="en-US"/>
              </w:rPr>
            </w:pPr>
            <w:r w:rsidRPr="00C56140">
              <w:rPr>
                <w:bCs/>
                <w:lang w:val="el-GR" w:eastAsia="en-US"/>
              </w:rPr>
              <w:t>Εγκατάσταση και παραμετροποίηση Data Warehouse</w:t>
            </w:r>
          </w:p>
        </w:tc>
        <w:tc>
          <w:tcPr>
            <w:tcW w:w="213" w:type="pct"/>
            <w:shd w:val="clear" w:color="auto" w:fill="FFFF00"/>
          </w:tcPr>
          <w:p w14:paraId="577DCB37" w14:textId="77777777" w:rsidR="00DC5056" w:rsidRPr="00D867C9" w:rsidRDefault="00DC5056" w:rsidP="005D19DD">
            <w:pPr>
              <w:jc w:val="center"/>
              <w:rPr>
                <w:b/>
                <w:highlight w:val="lightGray"/>
                <w:lang w:val="el-GR" w:eastAsia="en-US"/>
              </w:rPr>
            </w:pPr>
          </w:p>
        </w:tc>
        <w:tc>
          <w:tcPr>
            <w:tcW w:w="213" w:type="pct"/>
            <w:shd w:val="clear" w:color="auto" w:fill="FFFF00"/>
          </w:tcPr>
          <w:p w14:paraId="0FE9DEB1" w14:textId="77777777" w:rsidR="00DC5056" w:rsidRPr="00D867C9" w:rsidRDefault="00DC5056" w:rsidP="005D19DD">
            <w:pPr>
              <w:jc w:val="center"/>
              <w:rPr>
                <w:b/>
                <w:highlight w:val="lightGray"/>
                <w:lang w:val="el-GR" w:eastAsia="en-US"/>
              </w:rPr>
            </w:pPr>
          </w:p>
        </w:tc>
        <w:tc>
          <w:tcPr>
            <w:tcW w:w="213" w:type="pct"/>
            <w:shd w:val="clear" w:color="auto" w:fill="auto"/>
            <w:vAlign w:val="center"/>
          </w:tcPr>
          <w:p w14:paraId="1A10F163" w14:textId="77777777" w:rsidR="00DC5056" w:rsidRPr="00D867C9" w:rsidRDefault="00DC5056" w:rsidP="005D19DD">
            <w:pPr>
              <w:jc w:val="center"/>
              <w:rPr>
                <w:b/>
                <w:highlight w:val="lightGray"/>
                <w:lang w:val="el-GR" w:eastAsia="en-US"/>
              </w:rPr>
            </w:pPr>
          </w:p>
        </w:tc>
        <w:tc>
          <w:tcPr>
            <w:tcW w:w="213" w:type="pct"/>
            <w:shd w:val="clear" w:color="auto" w:fill="FFFFFF"/>
            <w:vAlign w:val="center"/>
          </w:tcPr>
          <w:p w14:paraId="17092893" w14:textId="77777777" w:rsidR="00DC5056" w:rsidRPr="00D867C9" w:rsidRDefault="00DC5056" w:rsidP="005D19DD">
            <w:pPr>
              <w:jc w:val="center"/>
              <w:rPr>
                <w:b/>
                <w:lang w:val="el-GR" w:eastAsia="en-US"/>
              </w:rPr>
            </w:pPr>
          </w:p>
        </w:tc>
        <w:tc>
          <w:tcPr>
            <w:tcW w:w="288" w:type="pct"/>
            <w:shd w:val="clear" w:color="auto" w:fill="FFFFFF"/>
            <w:vAlign w:val="center"/>
          </w:tcPr>
          <w:p w14:paraId="55665F6D" w14:textId="77777777" w:rsidR="00DC5056" w:rsidRPr="00D867C9" w:rsidRDefault="00DC5056" w:rsidP="005D19DD">
            <w:pPr>
              <w:jc w:val="center"/>
              <w:rPr>
                <w:b/>
                <w:lang w:val="el-GR" w:eastAsia="en-US"/>
              </w:rPr>
            </w:pPr>
          </w:p>
        </w:tc>
        <w:tc>
          <w:tcPr>
            <w:tcW w:w="288" w:type="pct"/>
            <w:shd w:val="clear" w:color="auto" w:fill="auto"/>
            <w:vAlign w:val="center"/>
          </w:tcPr>
          <w:p w14:paraId="5367B223" w14:textId="77777777" w:rsidR="00DC5056" w:rsidRPr="00D867C9" w:rsidRDefault="00DC5056" w:rsidP="005D19DD">
            <w:pPr>
              <w:jc w:val="center"/>
              <w:rPr>
                <w:b/>
                <w:lang w:val="el-GR" w:eastAsia="en-US"/>
              </w:rPr>
            </w:pPr>
          </w:p>
        </w:tc>
        <w:tc>
          <w:tcPr>
            <w:tcW w:w="288" w:type="pct"/>
            <w:shd w:val="clear" w:color="auto" w:fill="auto"/>
            <w:vAlign w:val="center"/>
          </w:tcPr>
          <w:p w14:paraId="4C29C4E0" w14:textId="77777777" w:rsidR="00DC5056" w:rsidRPr="00D867C9" w:rsidRDefault="00DC5056" w:rsidP="005D19DD">
            <w:pPr>
              <w:jc w:val="center"/>
              <w:rPr>
                <w:b/>
                <w:lang w:val="el-GR" w:eastAsia="en-US"/>
              </w:rPr>
            </w:pPr>
          </w:p>
        </w:tc>
        <w:tc>
          <w:tcPr>
            <w:tcW w:w="288" w:type="pct"/>
            <w:shd w:val="clear" w:color="auto" w:fill="auto"/>
          </w:tcPr>
          <w:p w14:paraId="7972AF3F" w14:textId="77777777" w:rsidR="00DC5056" w:rsidRPr="00D867C9" w:rsidRDefault="00DC5056" w:rsidP="005D19DD">
            <w:pPr>
              <w:jc w:val="center"/>
              <w:rPr>
                <w:b/>
                <w:lang w:val="el-GR" w:eastAsia="en-US"/>
              </w:rPr>
            </w:pPr>
          </w:p>
        </w:tc>
        <w:tc>
          <w:tcPr>
            <w:tcW w:w="288" w:type="pct"/>
            <w:tcBorders>
              <w:bottom w:val="single" w:sz="4" w:space="0" w:color="auto"/>
            </w:tcBorders>
            <w:shd w:val="clear" w:color="auto" w:fill="auto"/>
            <w:vAlign w:val="center"/>
          </w:tcPr>
          <w:p w14:paraId="3FB9F6FA" w14:textId="77777777" w:rsidR="00DC5056" w:rsidRPr="00D867C9" w:rsidRDefault="00DC5056" w:rsidP="005D19DD">
            <w:pPr>
              <w:jc w:val="center"/>
              <w:rPr>
                <w:b/>
                <w:lang w:val="el-GR" w:eastAsia="en-US"/>
              </w:rPr>
            </w:pPr>
          </w:p>
        </w:tc>
        <w:tc>
          <w:tcPr>
            <w:tcW w:w="288" w:type="pct"/>
            <w:tcBorders>
              <w:bottom w:val="single" w:sz="4" w:space="0" w:color="auto"/>
            </w:tcBorders>
            <w:shd w:val="clear" w:color="auto" w:fill="auto"/>
          </w:tcPr>
          <w:p w14:paraId="5C44AEA8" w14:textId="77777777" w:rsidR="00DC5056" w:rsidRPr="00D867C9" w:rsidRDefault="00DC5056" w:rsidP="005D19DD">
            <w:pPr>
              <w:jc w:val="center"/>
              <w:rPr>
                <w:b/>
                <w:lang w:val="el-GR" w:eastAsia="en-US"/>
              </w:rPr>
            </w:pPr>
          </w:p>
        </w:tc>
        <w:tc>
          <w:tcPr>
            <w:tcW w:w="288" w:type="pct"/>
            <w:tcBorders>
              <w:bottom w:val="single" w:sz="4" w:space="0" w:color="auto"/>
            </w:tcBorders>
          </w:tcPr>
          <w:p w14:paraId="51ED5B11" w14:textId="77777777" w:rsidR="00DC5056" w:rsidRPr="00D867C9" w:rsidRDefault="00DC5056" w:rsidP="005D19DD">
            <w:pPr>
              <w:jc w:val="center"/>
              <w:rPr>
                <w:b/>
                <w:lang w:val="el-GR" w:eastAsia="en-US"/>
              </w:rPr>
            </w:pPr>
          </w:p>
        </w:tc>
        <w:tc>
          <w:tcPr>
            <w:tcW w:w="290" w:type="pct"/>
            <w:tcBorders>
              <w:bottom w:val="single" w:sz="4" w:space="0" w:color="auto"/>
            </w:tcBorders>
          </w:tcPr>
          <w:p w14:paraId="19CB7491" w14:textId="77777777" w:rsidR="00DC5056" w:rsidRPr="00D867C9" w:rsidRDefault="00DC5056" w:rsidP="005D19DD">
            <w:pPr>
              <w:jc w:val="center"/>
              <w:rPr>
                <w:b/>
                <w:lang w:val="el-GR" w:eastAsia="en-US"/>
              </w:rPr>
            </w:pPr>
          </w:p>
        </w:tc>
      </w:tr>
      <w:tr w:rsidR="00DC5056" w:rsidRPr="00526611" w14:paraId="2979E54A" w14:textId="77777777" w:rsidTr="005D19DD">
        <w:trPr>
          <w:trHeight w:val="775"/>
          <w:jc w:val="center"/>
        </w:trPr>
        <w:tc>
          <w:tcPr>
            <w:tcW w:w="526" w:type="pct"/>
            <w:shd w:val="clear" w:color="auto" w:fill="D9E2F3"/>
            <w:vAlign w:val="center"/>
          </w:tcPr>
          <w:p w14:paraId="184CE5AC" w14:textId="77777777" w:rsidR="00DC5056" w:rsidRPr="00273FA0" w:rsidRDefault="00DC5056" w:rsidP="005D19DD">
            <w:pPr>
              <w:jc w:val="center"/>
              <w:rPr>
                <w:b/>
                <w:lang w:val="el-GR" w:eastAsia="en-US"/>
              </w:rPr>
            </w:pPr>
            <w:r w:rsidRPr="00C56140">
              <w:rPr>
                <w:b/>
                <w:lang w:val="el-GR" w:eastAsia="en-US"/>
              </w:rPr>
              <w:t>Φ1β</w:t>
            </w:r>
          </w:p>
        </w:tc>
        <w:tc>
          <w:tcPr>
            <w:tcW w:w="1315" w:type="pct"/>
            <w:shd w:val="clear" w:color="auto" w:fill="D9E2F3"/>
            <w:vAlign w:val="center"/>
          </w:tcPr>
          <w:p w14:paraId="5913C376" w14:textId="77777777" w:rsidR="00DC5056" w:rsidRPr="00D867C9" w:rsidRDefault="00DC5056" w:rsidP="005D19DD">
            <w:pPr>
              <w:rPr>
                <w:b/>
                <w:lang w:val="el-GR" w:eastAsia="en-US"/>
              </w:rPr>
            </w:pPr>
            <w:r w:rsidRPr="00C56140">
              <w:rPr>
                <w:spacing w:val="8"/>
                <w:lang w:val="el-GR"/>
              </w:rPr>
              <w:t>Επικαιροποίηση των μελετών της φάσης 1α</w:t>
            </w:r>
          </w:p>
        </w:tc>
        <w:tc>
          <w:tcPr>
            <w:tcW w:w="213" w:type="pct"/>
            <w:shd w:val="clear" w:color="auto" w:fill="auto"/>
          </w:tcPr>
          <w:p w14:paraId="663E66BF" w14:textId="77777777" w:rsidR="00DC5056" w:rsidRPr="00D867C9" w:rsidRDefault="00DC5056" w:rsidP="005D19DD">
            <w:pPr>
              <w:jc w:val="center"/>
              <w:rPr>
                <w:b/>
                <w:lang w:val="el-GR" w:eastAsia="en-US"/>
              </w:rPr>
            </w:pPr>
          </w:p>
        </w:tc>
        <w:tc>
          <w:tcPr>
            <w:tcW w:w="213" w:type="pct"/>
            <w:shd w:val="clear" w:color="auto" w:fill="auto"/>
          </w:tcPr>
          <w:p w14:paraId="02F8A846" w14:textId="77777777" w:rsidR="00DC5056" w:rsidRPr="00D867C9" w:rsidRDefault="00DC5056" w:rsidP="005D19DD">
            <w:pPr>
              <w:jc w:val="center"/>
              <w:rPr>
                <w:b/>
                <w:lang w:val="el-GR" w:eastAsia="en-US"/>
              </w:rPr>
            </w:pPr>
          </w:p>
        </w:tc>
        <w:tc>
          <w:tcPr>
            <w:tcW w:w="213" w:type="pct"/>
            <w:shd w:val="clear" w:color="auto" w:fill="FFFF00"/>
            <w:vAlign w:val="center"/>
          </w:tcPr>
          <w:p w14:paraId="185C34B6" w14:textId="77777777" w:rsidR="00DC5056" w:rsidRPr="00D867C9" w:rsidRDefault="00DC5056" w:rsidP="005D19DD">
            <w:pPr>
              <w:jc w:val="center"/>
              <w:rPr>
                <w:b/>
                <w:lang w:val="el-GR" w:eastAsia="en-US"/>
              </w:rPr>
            </w:pPr>
          </w:p>
        </w:tc>
        <w:tc>
          <w:tcPr>
            <w:tcW w:w="213" w:type="pct"/>
            <w:shd w:val="clear" w:color="auto" w:fill="FFFF00"/>
            <w:vAlign w:val="center"/>
          </w:tcPr>
          <w:p w14:paraId="245EF533" w14:textId="77777777" w:rsidR="00DC5056" w:rsidRPr="00D867C9" w:rsidRDefault="00DC5056" w:rsidP="005D19DD">
            <w:pPr>
              <w:jc w:val="center"/>
              <w:rPr>
                <w:b/>
                <w:lang w:val="el-GR" w:eastAsia="en-US"/>
              </w:rPr>
            </w:pPr>
          </w:p>
        </w:tc>
        <w:tc>
          <w:tcPr>
            <w:tcW w:w="288" w:type="pct"/>
            <w:shd w:val="clear" w:color="auto" w:fill="FFFF00"/>
            <w:vAlign w:val="center"/>
          </w:tcPr>
          <w:p w14:paraId="69F17027" w14:textId="77777777" w:rsidR="00DC5056" w:rsidRPr="00D867C9" w:rsidRDefault="00DC5056" w:rsidP="005D19DD">
            <w:pPr>
              <w:jc w:val="center"/>
              <w:rPr>
                <w:b/>
                <w:highlight w:val="lightGray"/>
                <w:lang w:val="el-GR" w:eastAsia="en-US"/>
              </w:rPr>
            </w:pPr>
          </w:p>
        </w:tc>
        <w:tc>
          <w:tcPr>
            <w:tcW w:w="288" w:type="pct"/>
            <w:shd w:val="clear" w:color="auto" w:fill="FFFF00"/>
            <w:vAlign w:val="center"/>
          </w:tcPr>
          <w:p w14:paraId="6E688512" w14:textId="77777777" w:rsidR="00DC5056" w:rsidRPr="00D867C9" w:rsidRDefault="00DC5056" w:rsidP="005D19DD">
            <w:pPr>
              <w:jc w:val="center"/>
              <w:rPr>
                <w:b/>
                <w:highlight w:val="lightGray"/>
                <w:lang w:val="el-GR" w:eastAsia="en-US"/>
              </w:rPr>
            </w:pPr>
          </w:p>
        </w:tc>
        <w:tc>
          <w:tcPr>
            <w:tcW w:w="288" w:type="pct"/>
            <w:shd w:val="clear" w:color="auto" w:fill="FFFF00"/>
            <w:vAlign w:val="center"/>
          </w:tcPr>
          <w:p w14:paraId="3AC5FBE0" w14:textId="77777777" w:rsidR="00DC5056" w:rsidRPr="00D867C9" w:rsidRDefault="00DC5056" w:rsidP="005D19DD">
            <w:pPr>
              <w:jc w:val="center"/>
              <w:rPr>
                <w:b/>
                <w:highlight w:val="lightGray"/>
                <w:lang w:val="el-GR" w:eastAsia="en-US"/>
              </w:rPr>
            </w:pPr>
          </w:p>
        </w:tc>
        <w:tc>
          <w:tcPr>
            <w:tcW w:w="288" w:type="pct"/>
            <w:shd w:val="clear" w:color="auto" w:fill="FFFF00"/>
          </w:tcPr>
          <w:p w14:paraId="585C8F6C" w14:textId="77777777" w:rsidR="00DC5056" w:rsidRPr="00D867C9" w:rsidRDefault="00DC5056" w:rsidP="005D19DD">
            <w:pPr>
              <w:jc w:val="center"/>
              <w:rPr>
                <w:b/>
                <w:highlight w:val="lightGray"/>
                <w:lang w:val="el-GR" w:eastAsia="en-US"/>
              </w:rPr>
            </w:pPr>
          </w:p>
        </w:tc>
        <w:tc>
          <w:tcPr>
            <w:tcW w:w="288" w:type="pct"/>
            <w:tcBorders>
              <w:bottom w:val="single" w:sz="4" w:space="0" w:color="auto"/>
            </w:tcBorders>
            <w:shd w:val="clear" w:color="auto" w:fill="auto"/>
            <w:vAlign w:val="center"/>
          </w:tcPr>
          <w:p w14:paraId="71F71446" w14:textId="77777777" w:rsidR="00DC5056" w:rsidRPr="00D867C9" w:rsidRDefault="00DC5056" w:rsidP="005D19DD">
            <w:pPr>
              <w:jc w:val="center"/>
              <w:rPr>
                <w:b/>
                <w:lang w:val="el-GR" w:eastAsia="en-US"/>
              </w:rPr>
            </w:pPr>
          </w:p>
        </w:tc>
        <w:tc>
          <w:tcPr>
            <w:tcW w:w="288" w:type="pct"/>
            <w:tcBorders>
              <w:bottom w:val="single" w:sz="4" w:space="0" w:color="auto"/>
            </w:tcBorders>
            <w:shd w:val="clear" w:color="auto" w:fill="auto"/>
          </w:tcPr>
          <w:p w14:paraId="2ED1ACCE" w14:textId="77777777" w:rsidR="00DC5056" w:rsidRPr="00D867C9" w:rsidRDefault="00DC5056" w:rsidP="005D19DD">
            <w:pPr>
              <w:jc w:val="center"/>
              <w:rPr>
                <w:b/>
                <w:lang w:val="el-GR" w:eastAsia="en-US"/>
              </w:rPr>
            </w:pPr>
          </w:p>
        </w:tc>
        <w:tc>
          <w:tcPr>
            <w:tcW w:w="288" w:type="pct"/>
            <w:tcBorders>
              <w:bottom w:val="single" w:sz="4" w:space="0" w:color="auto"/>
            </w:tcBorders>
          </w:tcPr>
          <w:p w14:paraId="3CDF198D" w14:textId="77777777" w:rsidR="00DC5056" w:rsidRPr="00D867C9" w:rsidRDefault="00DC5056" w:rsidP="005D19DD">
            <w:pPr>
              <w:jc w:val="center"/>
              <w:rPr>
                <w:b/>
                <w:lang w:val="el-GR" w:eastAsia="en-US"/>
              </w:rPr>
            </w:pPr>
          </w:p>
        </w:tc>
        <w:tc>
          <w:tcPr>
            <w:tcW w:w="290" w:type="pct"/>
            <w:tcBorders>
              <w:bottom w:val="single" w:sz="4" w:space="0" w:color="auto"/>
            </w:tcBorders>
          </w:tcPr>
          <w:p w14:paraId="55E41156" w14:textId="77777777" w:rsidR="00DC5056" w:rsidRPr="00D867C9" w:rsidRDefault="00DC5056" w:rsidP="005D19DD">
            <w:pPr>
              <w:jc w:val="center"/>
              <w:rPr>
                <w:b/>
                <w:lang w:val="el-GR" w:eastAsia="en-US"/>
              </w:rPr>
            </w:pPr>
          </w:p>
        </w:tc>
      </w:tr>
      <w:tr w:rsidR="006562B1" w:rsidRPr="00D867C9" w14:paraId="12B4FD3F" w14:textId="77777777" w:rsidTr="005D19DD">
        <w:trPr>
          <w:trHeight w:val="534"/>
          <w:jc w:val="center"/>
        </w:trPr>
        <w:tc>
          <w:tcPr>
            <w:tcW w:w="526" w:type="pct"/>
            <w:shd w:val="clear" w:color="auto" w:fill="D9E2F3"/>
            <w:vAlign w:val="center"/>
          </w:tcPr>
          <w:p w14:paraId="445E0194" w14:textId="77777777" w:rsidR="00DC5056" w:rsidRPr="00D867C9" w:rsidRDefault="00DC5056" w:rsidP="005D19DD">
            <w:pPr>
              <w:jc w:val="center"/>
              <w:rPr>
                <w:b/>
                <w:lang w:eastAsia="en-US"/>
              </w:rPr>
            </w:pPr>
            <w:r w:rsidRPr="00C56140">
              <w:rPr>
                <w:b/>
                <w:lang w:eastAsia="en-US"/>
              </w:rPr>
              <w:t>Φ2</w:t>
            </w:r>
          </w:p>
        </w:tc>
        <w:tc>
          <w:tcPr>
            <w:tcW w:w="1315" w:type="pct"/>
            <w:shd w:val="clear" w:color="auto" w:fill="D9E2F3"/>
            <w:vAlign w:val="center"/>
          </w:tcPr>
          <w:p w14:paraId="656F5F5C" w14:textId="77777777" w:rsidR="00DC5056" w:rsidRPr="00D867C9" w:rsidRDefault="00DC5056" w:rsidP="005D19DD">
            <w:pPr>
              <w:rPr>
                <w:b/>
                <w:lang w:val="el-GR" w:eastAsia="en-US"/>
              </w:rPr>
            </w:pPr>
            <w:r w:rsidRPr="00C56140">
              <w:rPr>
                <w:spacing w:val="8"/>
              </w:rPr>
              <w:t>Υπηρεσίες υλοποίησης</w:t>
            </w:r>
          </w:p>
        </w:tc>
        <w:tc>
          <w:tcPr>
            <w:tcW w:w="213" w:type="pct"/>
            <w:shd w:val="clear" w:color="auto" w:fill="auto"/>
          </w:tcPr>
          <w:p w14:paraId="7CAA2908" w14:textId="77777777" w:rsidR="00DC5056" w:rsidRPr="00D867C9" w:rsidRDefault="00DC5056" w:rsidP="005D19DD">
            <w:pPr>
              <w:jc w:val="center"/>
              <w:rPr>
                <w:b/>
                <w:lang w:val="el-GR" w:eastAsia="en-US"/>
              </w:rPr>
            </w:pPr>
          </w:p>
        </w:tc>
        <w:tc>
          <w:tcPr>
            <w:tcW w:w="213" w:type="pct"/>
            <w:shd w:val="clear" w:color="auto" w:fill="auto"/>
          </w:tcPr>
          <w:p w14:paraId="26F5053A" w14:textId="77777777" w:rsidR="00DC5056" w:rsidRPr="00D867C9" w:rsidRDefault="00DC5056" w:rsidP="005D19DD">
            <w:pPr>
              <w:jc w:val="center"/>
              <w:rPr>
                <w:b/>
                <w:lang w:val="el-GR" w:eastAsia="en-US"/>
              </w:rPr>
            </w:pPr>
          </w:p>
        </w:tc>
        <w:tc>
          <w:tcPr>
            <w:tcW w:w="213" w:type="pct"/>
            <w:tcBorders>
              <w:bottom w:val="single" w:sz="4" w:space="0" w:color="auto"/>
            </w:tcBorders>
            <w:shd w:val="clear" w:color="auto" w:fill="FFFF00"/>
            <w:vAlign w:val="center"/>
          </w:tcPr>
          <w:p w14:paraId="20D65C83" w14:textId="77777777" w:rsidR="00DC5056" w:rsidRPr="00D867C9" w:rsidRDefault="00DC5056" w:rsidP="005D19DD">
            <w:pPr>
              <w:jc w:val="center"/>
              <w:rPr>
                <w:b/>
                <w:lang w:val="el-GR" w:eastAsia="en-US"/>
              </w:rPr>
            </w:pPr>
          </w:p>
        </w:tc>
        <w:tc>
          <w:tcPr>
            <w:tcW w:w="213" w:type="pct"/>
            <w:tcBorders>
              <w:bottom w:val="single" w:sz="4" w:space="0" w:color="auto"/>
            </w:tcBorders>
            <w:shd w:val="clear" w:color="auto" w:fill="FFFF00"/>
            <w:vAlign w:val="center"/>
          </w:tcPr>
          <w:p w14:paraId="5AA7CA48" w14:textId="77777777" w:rsidR="00DC5056" w:rsidRPr="00D867C9" w:rsidRDefault="00DC5056" w:rsidP="005D19DD">
            <w:pPr>
              <w:jc w:val="center"/>
              <w:rPr>
                <w:b/>
                <w:lang w:val="el-GR" w:eastAsia="en-US"/>
              </w:rPr>
            </w:pPr>
          </w:p>
        </w:tc>
        <w:tc>
          <w:tcPr>
            <w:tcW w:w="288" w:type="pct"/>
            <w:tcBorders>
              <w:bottom w:val="single" w:sz="4" w:space="0" w:color="auto"/>
            </w:tcBorders>
            <w:shd w:val="clear" w:color="auto" w:fill="FFFF00"/>
            <w:vAlign w:val="center"/>
          </w:tcPr>
          <w:p w14:paraId="72080AF0" w14:textId="77777777" w:rsidR="00DC5056" w:rsidRPr="00D867C9" w:rsidRDefault="00DC5056" w:rsidP="005D19DD">
            <w:pPr>
              <w:jc w:val="center"/>
              <w:rPr>
                <w:b/>
                <w:lang w:val="el-GR" w:eastAsia="en-US"/>
              </w:rPr>
            </w:pPr>
          </w:p>
        </w:tc>
        <w:tc>
          <w:tcPr>
            <w:tcW w:w="288" w:type="pct"/>
            <w:tcBorders>
              <w:bottom w:val="single" w:sz="4" w:space="0" w:color="auto"/>
            </w:tcBorders>
            <w:shd w:val="clear" w:color="auto" w:fill="FFFF00"/>
            <w:vAlign w:val="center"/>
          </w:tcPr>
          <w:p w14:paraId="399890C6" w14:textId="77777777" w:rsidR="00DC5056" w:rsidRPr="00D867C9" w:rsidRDefault="00DC5056" w:rsidP="005D19DD">
            <w:pPr>
              <w:jc w:val="center"/>
              <w:rPr>
                <w:b/>
                <w:lang w:val="el-GR" w:eastAsia="en-US"/>
              </w:rPr>
            </w:pPr>
          </w:p>
        </w:tc>
        <w:tc>
          <w:tcPr>
            <w:tcW w:w="288" w:type="pct"/>
            <w:tcBorders>
              <w:bottom w:val="single" w:sz="4" w:space="0" w:color="auto"/>
            </w:tcBorders>
            <w:shd w:val="clear" w:color="auto" w:fill="FFFF00"/>
            <w:vAlign w:val="center"/>
          </w:tcPr>
          <w:p w14:paraId="2CF6D1E0" w14:textId="77777777" w:rsidR="00DC5056" w:rsidRPr="00D867C9" w:rsidRDefault="00DC5056" w:rsidP="005D19DD">
            <w:pPr>
              <w:jc w:val="center"/>
              <w:rPr>
                <w:b/>
                <w:lang w:val="el-GR" w:eastAsia="en-US"/>
              </w:rPr>
            </w:pPr>
          </w:p>
        </w:tc>
        <w:tc>
          <w:tcPr>
            <w:tcW w:w="288" w:type="pct"/>
            <w:tcBorders>
              <w:bottom w:val="single" w:sz="4" w:space="0" w:color="auto"/>
            </w:tcBorders>
            <w:shd w:val="clear" w:color="auto" w:fill="FFFF00"/>
          </w:tcPr>
          <w:p w14:paraId="13DE3EF7" w14:textId="77777777" w:rsidR="00DC5056" w:rsidRPr="00D867C9" w:rsidRDefault="00DC5056" w:rsidP="005D19DD">
            <w:pPr>
              <w:jc w:val="center"/>
              <w:rPr>
                <w:b/>
                <w:highlight w:val="lightGray"/>
                <w:lang w:val="el-GR" w:eastAsia="en-US"/>
              </w:rPr>
            </w:pPr>
          </w:p>
        </w:tc>
        <w:tc>
          <w:tcPr>
            <w:tcW w:w="288" w:type="pct"/>
            <w:tcBorders>
              <w:bottom w:val="single" w:sz="4" w:space="0" w:color="auto"/>
            </w:tcBorders>
            <w:shd w:val="clear" w:color="auto" w:fill="FFFF00"/>
            <w:vAlign w:val="center"/>
          </w:tcPr>
          <w:p w14:paraId="5022533C" w14:textId="77777777" w:rsidR="00DC5056" w:rsidRPr="00D867C9" w:rsidRDefault="00DC5056" w:rsidP="005D19DD">
            <w:pPr>
              <w:jc w:val="center"/>
              <w:rPr>
                <w:b/>
                <w:highlight w:val="lightGray"/>
                <w:lang w:val="el-GR" w:eastAsia="en-US"/>
              </w:rPr>
            </w:pPr>
          </w:p>
        </w:tc>
        <w:tc>
          <w:tcPr>
            <w:tcW w:w="288" w:type="pct"/>
            <w:tcBorders>
              <w:bottom w:val="single" w:sz="4" w:space="0" w:color="auto"/>
            </w:tcBorders>
            <w:shd w:val="clear" w:color="auto" w:fill="FFFF00"/>
          </w:tcPr>
          <w:p w14:paraId="4FE005E7" w14:textId="77777777" w:rsidR="00DC5056" w:rsidRPr="00D867C9" w:rsidRDefault="00DC5056" w:rsidP="005D19DD">
            <w:pPr>
              <w:jc w:val="center"/>
              <w:rPr>
                <w:b/>
                <w:highlight w:val="lightGray"/>
                <w:lang w:val="el-GR" w:eastAsia="en-US"/>
              </w:rPr>
            </w:pPr>
          </w:p>
        </w:tc>
        <w:tc>
          <w:tcPr>
            <w:tcW w:w="288" w:type="pct"/>
            <w:tcBorders>
              <w:bottom w:val="single" w:sz="4" w:space="0" w:color="auto"/>
            </w:tcBorders>
          </w:tcPr>
          <w:p w14:paraId="604F5857" w14:textId="77777777" w:rsidR="00DC5056" w:rsidRPr="00D867C9" w:rsidRDefault="00DC5056" w:rsidP="005D19DD">
            <w:pPr>
              <w:jc w:val="center"/>
              <w:rPr>
                <w:b/>
                <w:highlight w:val="lightGray"/>
                <w:lang w:val="el-GR" w:eastAsia="en-US"/>
              </w:rPr>
            </w:pPr>
          </w:p>
        </w:tc>
        <w:tc>
          <w:tcPr>
            <w:tcW w:w="290" w:type="pct"/>
            <w:tcBorders>
              <w:bottom w:val="single" w:sz="4" w:space="0" w:color="auto"/>
            </w:tcBorders>
          </w:tcPr>
          <w:p w14:paraId="5EFCF13F" w14:textId="77777777" w:rsidR="00DC5056" w:rsidRPr="00D867C9" w:rsidRDefault="00DC5056" w:rsidP="005D19DD">
            <w:pPr>
              <w:jc w:val="center"/>
              <w:rPr>
                <w:b/>
                <w:highlight w:val="lightGray"/>
                <w:lang w:val="el-GR" w:eastAsia="en-US"/>
              </w:rPr>
            </w:pPr>
          </w:p>
        </w:tc>
      </w:tr>
      <w:tr w:rsidR="00DC5056" w:rsidRPr="00D867C9" w14:paraId="4F520CA5" w14:textId="77777777" w:rsidTr="005D19DD">
        <w:trPr>
          <w:trHeight w:val="351"/>
          <w:jc w:val="center"/>
        </w:trPr>
        <w:tc>
          <w:tcPr>
            <w:tcW w:w="526" w:type="pct"/>
            <w:shd w:val="clear" w:color="auto" w:fill="D9E2F3"/>
            <w:vAlign w:val="center"/>
          </w:tcPr>
          <w:p w14:paraId="66786190" w14:textId="77777777" w:rsidR="00DC5056" w:rsidRPr="00D867C9" w:rsidRDefault="00DC5056" w:rsidP="005D19DD">
            <w:pPr>
              <w:jc w:val="center"/>
              <w:rPr>
                <w:b/>
                <w:lang w:val="el-GR" w:eastAsia="en-US"/>
              </w:rPr>
            </w:pPr>
            <w:r w:rsidRPr="00C56140">
              <w:rPr>
                <w:b/>
                <w:lang w:eastAsia="en-US"/>
              </w:rPr>
              <w:t>Φ3</w:t>
            </w:r>
          </w:p>
        </w:tc>
        <w:tc>
          <w:tcPr>
            <w:tcW w:w="1315" w:type="pct"/>
            <w:shd w:val="clear" w:color="auto" w:fill="D9E2F3"/>
            <w:vAlign w:val="center"/>
          </w:tcPr>
          <w:p w14:paraId="3343BFD5" w14:textId="77777777" w:rsidR="00DC5056" w:rsidRPr="00D867C9" w:rsidRDefault="00DC5056" w:rsidP="005D19DD">
            <w:pPr>
              <w:rPr>
                <w:lang w:val="el-GR"/>
              </w:rPr>
            </w:pPr>
            <w:r w:rsidRPr="00C56140">
              <w:rPr>
                <w:spacing w:val="8"/>
              </w:rPr>
              <w:t>Εκπαίδευση χρηστών</w:t>
            </w:r>
          </w:p>
        </w:tc>
        <w:tc>
          <w:tcPr>
            <w:tcW w:w="213" w:type="pct"/>
            <w:shd w:val="clear" w:color="auto" w:fill="auto"/>
          </w:tcPr>
          <w:p w14:paraId="49232525" w14:textId="77777777" w:rsidR="00DC5056" w:rsidRPr="00D867C9" w:rsidRDefault="00DC5056" w:rsidP="005D19DD">
            <w:pPr>
              <w:jc w:val="center"/>
              <w:rPr>
                <w:b/>
                <w:lang w:val="el-GR" w:eastAsia="en-US"/>
              </w:rPr>
            </w:pPr>
          </w:p>
        </w:tc>
        <w:tc>
          <w:tcPr>
            <w:tcW w:w="213" w:type="pct"/>
            <w:shd w:val="clear" w:color="auto" w:fill="auto"/>
          </w:tcPr>
          <w:p w14:paraId="6454E351" w14:textId="77777777" w:rsidR="00DC5056" w:rsidRPr="00D867C9" w:rsidRDefault="00DC5056" w:rsidP="005D19DD">
            <w:pPr>
              <w:jc w:val="center"/>
              <w:rPr>
                <w:b/>
                <w:lang w:val="el-GR" w:eastAsia="en-US"/>
              </w:rPr>
            </w:pPr>
          </w:p>
        </w:tc>
        <w:tc>
          <w:tcPr>
            <w:tcW w:w="213" w:type="pct"/>
            <w:tcBorders>
              <w:top w:val="single" w:sz="4" w:space="0" w:color="auto"/>
            </w:tcBorders>
            <w:shd w:val="clear" w:color="auto" w:fill="auto"/>
            <w:vAlign w:val="center"/>
          </w:tcPr>
          <w:p w14:paraId="27A18354" w14:textId="77777777" w:rsidR="00DC5056" w:rsidRPr="00D867C9" w:rsidRDefault="00DC5056" w:rsidP="005D19DD">
            <w:pPr>
              <w:jc w:val="center"/>
              <w:rPr>
                <w:b/>
                <w:lang w:val="el-GR" w:eastAsia="en-US"/>
              </w:rPr>
            </w:pPr>
          </w:p>
        </w:tc>
        <w:tc>
          <w:tcPr>
            <w:tcW w:w="213" w:type="pct"/>
            <w:tcBorders>
              <w:top w:val="single" w:sz="4" w:space="0" w:color="auto"/>
            </w:tcBorders>
            <w:shd w:val="clear" w:color="auto" w:fill="auto"/>
            <w:vAlign w:val="center"/>
          </w:tcPr>
          <w:p w14:paraId="7A37EC61" w14:textId="77777777" w:rsidR="00DC5056" w:rsidRPr="00D867C9" w:rsidRDefault="00DC5056" w:rsidP="005D19DD">
            <w:pPr>
              <w:jc w:val="center"/>
              <w:rPr>
                <w:b/>
                <w:lang w:val="el-GR" w:eastAsia="en-US"/>
              </w:rPr>
            </w:pPr>
          </w:p>
        </w:tc>
        <w:tc>
          <w:tcPr>
            <w:tcW w:w="288" w:type="pct"/>
            <w:tcBorders>
              <w:top w:val="single" w:sz="4" w:space="0" w:color="auto"/>
            </w:tcBorders>
            <w:shd w:val="clear" w:color="auto" w:fill="auto"/>
            <w:vAlign w:val="center"/>
          </w:tcPr>
          <w:p w14:paraId="4E742E4A" w14:textId="77777777" w:rsidR="00DC5056" w:rsidRPr="00D867C9" w:rsidRDefault="00DC5056" w:rsidP="005D19DD">
            <w:pPr>
              <w:jc w:val="center"/>
              <w:rPr>
                <w:b/>
                <w:lang w:val="el-GR" w:eastAsia="en-US"/>
              </w:rPr>
            </w:pPr>
          </w:p>
        </w:tc>
        <w:tc>
          <w:tcPr>
            <w:tcW w:w="288" w:type="pct"/>
            <w:tcBorders>
              <w:top w:val="single" w:sz="4" w:space="0" w:color="auto"/>
            </w:tcBorders>
            <w:shd w:val="clear" w:color="auto" w:fill="auto"/>
            <w:vAlign w:val="center"/>
          </w:tcPr>
          <w:p w14:paraId="5A2099D5" w14:textId="77777777" w:rsidR="00DC5056" w:rsidRPr="00D867C9" w:rsidRDefault="00DC5056" w:rsidP="005D19DD">
            <w:pPr>
              <w:jc w:val="center"/>
              <w:rPr>
                <w:b/>
                <w:lang w:val="el-GR" w:eastAsia="en-US"/>
              </w:rPr>
            </w:pPr>
          </w:p>
        </w:tc>
        <w:tc>
          <w:tcPr>
            <w:tcW w:w="288" w:type="pct"/>
            <w:tcBorders>
              <w:top w:val="single" w:sz="4" w:space="0" w:color="auto"/>
            </w:tcBorders>
            <w:shd w:val="clear" w:color="auto" w:fill="auto"/>
            <w:vAlign w:val="center"/>
          </w:tcPr>
          <w:p w14:paraId="2FBA6F20" w14:textId="77777777" w:rsidR="00DC5056" w:rsidRPr="00D867C9" w:rsidRDefault="00DC5056" w:rsidP="005D19DD">
            <w:pPr>
              <w:jc w:val="center"/>
              <w:rPr>
                <w:b/>
                <w:lang w:val="el-GR" w:eastAsia="en-US"/>
              </w:rPr>
            </w:pPr>
          </w:p>
        </w:tc>
        <w:tc>
          <w:tcPr>
            <w:tcW w:w="288" w:type="pct"/>
            <w:tcBorders>
              <w:top w:val="single" w:sz="4" w:space="0" w:color="auto"/>
            </w:tcBorders>
            <w:shd w:val="clear" w:color="auto" w:fill="FFFFFF" w:themeFill="background1"/>
          </w:tcPr>
          <w:p w14:paraId="1E45E3F0" w14:textId="77777777" w:rsidR="00DC5056" w:rsidRPr="00D867C9" w:rsidRDefault="00DC5056" w:rsidP="005D19DD">
            <w:pPr>
              <w:jc w:val="center"/>
              <w:rPr>
                <w:b/>
                <w:highlight w:val="yellow"/>
                <w:lang w:val="el-GR" w:eastAsia="en-US"/>
              </w:rPr>
            </w:pPr>
          </w:p>
        </w:tc>
        <w:tc>
          <w:tcPr>
            <w:tcW w:w="288" w:type="pct"/>
            <w:tcBorders>
              <w:top w:val="single" w:sz="4" w:space="0" w:color="auto"/>
              <w:bottom w:val="single" w:sz="4" w:space="0" w:color="auto"/>
            </w:tcBorders>
            <w:shd w:val="clear" w:color="auto" w:fill="auto"/>
            <w:vAlign w:val="center"/>
          </w:tcPr>
          <w:p w14:paraId="7A462256" w14:textId="77777777" w:rsidR="00DC5056" w:rsidRPr="00D867C9" w:rsidRDefault="00DC5056" w:rsidP="005D19DD">
            <w:pPr>
              <w:jc w:val="center"/>
              <w:rPr>
                <w:b/>
                <w:lang w:val="el-GR" w:eastAsia="en-US"/>
              </w:rPr>
            </w:pPr>
          </w:p>
        </w:tc>
        <w:tc>
          <w:tcPr>
            <w:tcW w:w="288" w:type="pct"/>
            <w:tcBorders>
              <w:top w:val="single" w:sz="4" w:space="0" w:color="auto"/>
              <w:bottom w:val="single" w:sz="4" w:space="0" w:color="auto"/>
            </w:tcBorders>
            <w:shd w:val="clear" w:color="auto" w:fill="auto"/>
          </w:tcPr>
          <w:p w14:paraId="6FA02743" w14:textId="77777777" w:rsidR="00DC5056" w:rsidRPr="00D867C9" w:rsidRDefault="00DC5056" w:rsidP="005D19DD">
            <w:pPr>
              <w:jc w:val="center"/>
              <w:rPr>
                <w:b/>
                <w:lang w:val="el-GR" w:eastAsia="en-US"/>
              </w:rPr>
            </w:pPr>
          </w:p>
        </w:tc>
        <w:tc>
          <w:tcPr>
            <w:tcW w:w="288" w:type="pct"/>
            <w:tcBorders>
              <w:top w:val="single" w:sz="4" w:space="0" w:color="auto"/>
              <w:bottom w:val="single" w:sz="4" w:space="0" w:color="auto"/>
            </w:tcBorders>
            <w:shd w:val="clear" w:color="auto" w:fill="FFFF00"/>
          </w:tcPr>
          <w:p w14:paraId="6E0F3670" w14:textId="77777777" w:rsidR="00DC5056" w:rsidRPr="00D867C9" w:rsidRDefault="00DC5056" w:rsidP="005D19DD">
            <w:pPr>
              <w:jc w:val="center"/>
              <w:rPr>
                <w:b/>
                <w:lang w:val="el-GR" w:eastAsia="en-US"/>
              </w:rPr>
            </w:pPr>
          </w:p>
        </w:tc>
        <w:tc>
          <w:tcPr>
            <w:tcW w:w="290" w:type="pct"/>
            <w:tcBorders>
              <w:top w:val="single" w:sz="4" w:space="0" w:color="auto"/>
              <w:bottom w:val="single" w:sz="4" w:space="0" w:color="auto"/>
            </w:tcBorders>
            <w:shd w:val="clear" w:color="auto" w:fill="FFFF00"/>
          </w:tcPr>
          <w:p w14:paraId="58A865B1" w14:textId="77777777" w:rsidR="00DC5056" w:rsidRPr="00D867C9" w:rsidRDefault="00DC5056" w:rsidP="005D19DD">
            <w:pPr>
              <w:jc w:val="center"/>
              <w:rPr>
                <w:b/>
                <w:lang w:val="el-GR" w:eastAsia="en-US"/>
              </w:rPr>
            </w:pPr>
          </w:p>
        </w:tc>
      </w:tr>
      <w:tr w:rsidR="00DC5056" w:rsidRPr="00D867C9" w14:paraId="603E56D2" w14:textId="77777777" w:rsidTr="005D19DD">
        <w:trPr>
          <w:trHeight w:val="351"/>
          <w:jc w:val="center"/>
        </w:trPr>
        <w:tc>
          <w:tcPr>
            <w:tcW w:w="526" w:type="pct"/>
            <w:shd w:val="clear" w:color="auto" w:fill="D9E2F3"/>
            <w:vAlign w:val="center"/>
          </w:tcPr>
          <w:p w14:paraId="19BBEB83" w14:textId="77777777" w:rsidR="00DC5056" w:rsidRPr="00D867C9" w:rsidRDefault="00DC5056" w:rsidP="005D19DD">
            <w:pPr>
              <w:jc w:val="center"/>
              <w:rPr>
                <w:b/>
                <w:lang w:val="el-GR" w:eastAsia="en-US"/>
              </w:rPr>
            </w:pPr>
            <w:r w:rsidRPr="00C56140">
              <w:rPr>
                <w:b/>
                <w:lang w:eastAsia="en-US"/>
              </w:rPr>
              <w:t>Φ</w:t>
            </w:r>
            <w:r w:rsidRPr="00C56140">
              <w:rPr>
                <w:b/>
                <w:lang w:val="el-GR" w:eastAsia="en-US"/>
              </w:rPr>
              <w:t>4</w:t>
            </w:r>
          </w:p>
        </w:tc>
        <w:tc>
          <w:tcPr>
            <w:tcW w:w="1315" w:type="pct"/>
            <w:shd w:val="clear" w:color="auto" w:fill="D9E2F3"/>
            <w:vAlign w:val="center"/>
          </w:tcPr>
          <w:p w14:paraId="5946C4B3" w14:textId="77777777" w:rsidR="00DC5056" w:rsidRPr="00D867C9" w:rsidRDefault="00DC5056" w:rsidP="005D19DD">
            <w:r w:rsidRPr="00C56140">
              <w:rPr>
                <w:spacing w:val="8"/>
              </w:rPr>
              <w:t>Οργάνωση και διαχείριση έργου</w:t>
            </w:r>
          </w:p>
        </w:tc>
        <w:tc>
          <w:tcPr>
            <w:tcW w:w="213" w:type="pct"/>
            <w:shd w:val="clear" w:color="auto" w:fill="FFFF00"/>
          </w:tcPr>
          <w:p w14:paraId="0AF4E524" w14:textId="77777777" w:rsidR="00DC5056" w:rsidRPr="00D867C9" w:rsidRDefault="00DC5056" w:rsidP="005D19DD">
            <w:pPr>
              <w:jc w:val="center"/>
              <w:rPr>
                <w:b/>
                <w:lang w:eastAsia="en-US"/>
              </w:rPr>
            </w:pPr>
          </w:p>
        </w:tc>
        <w:tc>
          <w:tcPr>
            <w:tcW w:w="213" w:type="pct"/>
            <w:shd w:val="clear" w:color="auto" w:fill="FFFF00"/>
          </w:tcPr>
          <w:p w14:paraId="70074EF2" w14:textId="77777777" w:rsidR="00DC5056" w:rsidRPr="00D867C9" w:rsidRDefault="00DC5056" w:rsidP="005D19DD">
            <w:pPr>
              <w:jc w:val="center"/>
              <w:rPr>
                <w:b/>
                <w:lang w:eastAsia="en-US"/>
              </w:rPr>
            </w:pPr>
          </w:p>
        </w:tc>
        <w:tc>
          <w:tcPr>
            <w:tcW w:w="213" w:type="pct"/>
            <w:tcBorders>
              <w:top w:val="single" w:sz="4" w:space="0" w:color="auto"/>
            </w:tcBorders>
            <w:shd w:val="clear" w:color="auto" w:fill="FFFF00"/>
            <w:vAlign w:val="center"/>
          </w:tcPr>
          <w:p w14:paraId="636C94F2" w14:textId="77777777" w:rsidR="00DC5056" w:rsidRPr="00D867C9" w:rsidRDefault="00DC5056" w:rsidP="005D19DD">
            <w:pPr>
              <w:jc w:val="center"/>
              <w:rPr>
                <w:b/>
                <w:lang w:eastAsia="en-US"/>
              </w:rPr>
            </w:pPr>
          </w:p>
        </w:tc>
        <w:tc>
          <w:tcPr>
            <w:tcW w:w="213" w:type="pct"/>
            <w:tcBorders>
              <w:top w:val="single" w:sz="4" w:space="0" w:color="auto"/>
            </w:tcBorders>
            <w:shd w:val="clear" w:color="auto" w:fill="FFFF00"/>
            <w:vAlign w:val="center"/>
          </w:tcPr>
          <w:p w14:paraId="579AEBA4" w14:textId="77777777" w:rsidR="00DC5056" w:rsidRPr="00D867C9" w:rsidRDefault="00DC5056" w:rsidP="005D19DD">
            <w:pPr>
              <w:jc w:val="center"/>
              <w:rPr>
                <w:b/>
                <w:lang w:eastAsia="en-US"/>
              </w:rPr>
            </w:pPr>
          </w:p>
        </w:tc>
        <w:tc>
          <w:tcPr>
            <w:tcW w:w="288" w:type="pct"/>
            <w:tcBorders>
              <w:top w:val="single" w:sz="4" w:space="0" w:color="auto"/>
            </w:tcBorders>
            <w:shd w:val="clear" w:color="auto" w:fill="FFFF00"/>
            <w:vAlign w:val="center"/>
          </w:tcPr>
          <w:p w14:paraId="6D4EE9B6" w14:textId="77777777" w:rsidR="00DC5056" w:rsidRPr="00D867C9" w:rsidRDefault="00DC5056" w:rsidP="005D19DD">
            <w:pPr>
              <w:jc w:val="center"/>
              <w:rPr>
                <w:b/>
                <w:lang w:eastAsia="en-US"/>
              </w:rPr>
            </w:pPr>
          </w:p>
        </w:tc>
        <w:tc>
          <w:tcPr>
            <w:tcW w:w="288" w:type="pct"/>
            <w:tcBorders>
              <w:top w:val="single" w:sz="4" w:space="0" w:color="auto"/>
            </w:tcBorders>
            <w:shd w:val="clear" w:color="auto" w:fill="FFFF00"/>
            <w:vAlign w:val="center"/>
          </w:tcPr>
          <w:p w14:paraId="0768E3FB" w14:textId="77777777" w:rsidR="00DC5056" w:rsidRPr="00D867C9" w:rsidRDefault="00DC5056" w:rsidP="005D19DD">
            <w:pPr>
              <w:jc w:val="center"/>
              <w:rPr>
                <w:b/>
                <w:lang w:eastAsia="en-US"/>
              </w:rPr>
            </w:pPr>
          </w:p>
        </w:tc>
        <w:tc>
          <w:tcPr>
            <w:tcW w:w="288" w:type="pct"/>
            <w:tcBorders>
              <w:top w:val="single" w:sz="4" w:space="0" w:color="auto"/>
            </w:tcBorders>
            <w:shd w:val="clear" w:color="auto" w:fill="FFFF00"/>
            <w:vAlign w:val="center"/>
          </w:tcPr>
          <w:p w14:paraId="5DFEC735" w14:textId="77777777" w:rsidR="00DC5056" w:rsidRPr="00D867C9" w:rsidRDefault="00DC5056" w:rsidP="005D19DD">
            <w:pPr>
              <w:jc w:val="center"/>
              <w:rPr>
                <w:b/>
                <w:lang w:eastAsia="en-US"/>
              </w:rPr>
            </w:pPr>
          </w:p>
        </w:tc>
        <w:tc>
          <w:tcPr>
            <w:tcW w:w="288" w:type="pct"/>
            <w:tcBorders>
              <w:top w:val="single" w:sz="4" w:space="0" w:color="auto"/>
            </w:tcBorders>
            <w:shd w:val="clear" w:color="auto" w:fill="FFFF00"/>
          </w:tcPr>
          <w:p w14:paraId="122D30D8" w14:textId="77777777" w:rsidR="00DC5056" w:rsidRPr="00D867C9" w:rsidRDefault="00DC5056" w:rsidP="005D19DD">
            <w:pPr>
              <w:jc w:val="center"/>
              <w:rPr>
                <w:b/>
                <w:highlight w:val="yellow"/>
                <w:lang w:eastAsia="en-US"/>
              </w:rPr>
            </w:pPr>
          </w:p>
        </w:tc>
        <w:tc>
          <w:tcPr>
            <w:tcW w:w="288" w:type="pct"/>
            <w:tcBorders>
              <w:top w:val="single" w:sz="4" w:space="0" w:color="auto"/>
              <w:bottom w:val="single" w:sz="4" w:space="0" w:color="auto"/>
            </w:tcBorders>
            <w:shd w:val="clear" w:color="auto" w:fill="FFFF00"/>
            <w:vAlign w:val="center"/>
          </w:tcPr>
          <w:p w14:paraId="6AB79A38" w14:textId="77777777" w:rsidR="00DC5056" w:rsidRPr="00D867C9" w:rsidRDefault="00DC5056" w:rsidP="005D19DD">
            <w:pPr>
              <w:jc w:val="center"/>
              <w:rPr>
                <w:b/>
                <w:lang w:eastAsia="en-US"/>
              </w:rPr>
            </w:pPr>
          </w:p>
        </w:tc>
        <w:tc>
          <w:tcPr>
            <w:tcW w:w="288" w:type="pct"/>
            <w:tcBorders>
              <w:top w:val="single" w:sz="4" w:space="0" w:color="auto"/>
              <w:bottom w:val="single" w:sz="4" w:space="0" w:color="auto"/>
            </w:tcBorders>
            <w:shd w:val="clear" w:color="auto" w:fill="FFFF00"/>
          </w:tcPr>
          <w:p w14:paraId="20A448B0" w14:textId="77777777" w:rsidR="00DC5056" w:rsidRPr="00D867C9" w:rsidRDefault="00DC5056" w:rsidP="005D19DD">
            <w:pPr>
              <w:jc w:val="center"/>
              <w:rPr>
                <w:b/>
                <w:lang w:eastAsia="en-US"/>
              </w:rPr>
            </w:pPr>
          </w:p>
        </w:tc>
        <w:tc>
          <w:tcPr>
            <w:tcW w:w="288" w:type="pct"/>
            <w:tcBorders>
              <w:top w:val="single" w:sz="4" w:space="0" w:color="auto"/>
              <w:bottom w:val="single" w:sz="4" w:space="0" w:color="auto"/>
            </w:tcBorders>
            <w:shd w:val="clear" w:color="auto" w:fill="FFFF00"/>
          </w:tcPr>
          <w:p w14:paraId="59854275" w14:textId="77777777" w:rsidR="00DC5056" w:rsidRPr="00D867C9" w:rsidRDefault="00DC5056" w:rsidP="005D19DD">
            <w:pPr>
              <w:jc w:val="center"/>
              <w:rPr>
                <w:b/>
                <w:lang w:eastAsia="en-US"/>
              </w:rPr>
            </w:pPr>
          </w:p>
        </w:tc>
        <w:tc>
          <w:tcPr>
            <w:tcW w:w="290" w:type="pct"/>
            <w:tcBorders>
              <w:top w:val="single" w:sz="4" w:space="0" w:color="auto"/>
              <w:bottom w:val="single" w:sz="4" w:space="0" w:color="auto"/>
            </w:tcBorders>
            <w:shd w:val="clear" w:color="auto" w:fill="FFFF00"/>
          </w:tcPr>
          <w:p w14:paraId="68535705" w14:textId="77777777" w:rsidR="00DC5056" w:rsidRPr="00D867C9" w:rsidRDefault="00DC5056" w:rsidP="005D19DD">
            <w:pPr>
              <w:jc w:val="center"/>
              <w:rPr>
                <w:b/>
                <w:lang w:eastAsia="en-US"/>
              </w:rPr>
            </w:pPr>
          </w:p>
        </w:tc>
      </w:tr>
      <w:tr w:rsidR="006562B1" w:rsidRPr="00D867C9" w14:paraId="478465B7" w14:textId="77777777" w:rsidTr="005D19DD">
        <w:trPr>
          <w:trHeight w:val="351"/>
          <w:jc w:val="center"/>
        </w:trPr>
        <w:tc>
          <w:tcPr>
            <w:tcW w:w="526" w:type="pct"/>
            <w:shd w:val="clear" w:color="auto" w:fill="D9E2F3"/>
            <w:vAlign w:val="center"/>
          </w:tcPr>
          <w:p w14:paraId="5295A7BB" w14:textId="77777777" w:rsidR="00DC5056" w:rsidRPr="00D867C9" w:rsidRDefault="00DC5056" w:rsidP="005D19DD">
            <w:pPr>
              <w:jc w:val="center"/>
              <w:rPr>
                <w:b/>
                <w:lang w:val="el-GR" w:eastAsia="en-US"/>
              </w:rPr>
            </w:pPr>
            <w:r w:rsidRPr="00C56140">
              <w:rPr>
                <w:b/>
                <w:lang w:val="el-GR" w:eastAsia="en-US"/>
              </w:rPr>
              <w:t>Φ5</w:t>
            </w:r>
          </w:p>
        </w:tc>
        <w:tc>
          <w:tcPr>
            <w:tcW w:w="1315" w:type="pct"/>
            <w:shd w:val="clear" w:color="auto" w:fill="D9E2F3"/>
            <w:vAlign w:val="center"/>
          </w:tcPr>
          <w:p w14:paraId="52508AEC" w14:textId="77777777" w:rsidR="00DC5056" w:rsidRPr="00D867C9" w:rsidRDefault="00DC5056" w:rsidP="005D19DD">
            <w:r w:rsidRPr="00C56140">
              <w:rPr>
                <w:spacing w:val="8"/>
                <w:lang w:val="el-GR"/>
              </w:rPr>
              <w:t>Πιλοτική Λειτουργία</w:t>
            </w:r>
          </w:p>
        </w:tc>
        <w:tc>
          <w:tcPr>
            <w:tcW w:w="213" w:type="pct"/>
            <w:shd w:val="clear" w:color="auto" w:fill="auto"/>
          </w:tcPr>
          <w:p w14:paraId="76EE5F57" w14:textId="77777777" w:rsidR="00DC5056" w:rsidRPr="00D867C9" w:rsidRDefault="00DC5056" w:rsidP="005D19DD">
            <w:pPr>
              <w:jc w:val="center"/>
              <w:rPr>
                <w:b/>
                <w:lang w:eastAsia="en-US"/>
              </w:rPr>
            </w:pPr>
          </w:p>
        </w:tc>
        <w:tc>
          <w:tcPr>
            <w:tcW w:w="213" w:type="pct"/>
            <w:shd w:val="clear" w:color="auto" w:fill="auto"/>
          </w:tcPr>
          <w:p w14:paraId="31CC841E" w14:textId="77777777" w:rsidR="00DC5056" w:rsidRPr="00D867C9" w:rsidRDefault="00DC5056" w:rsidP="005D19DD">
            <w:pPr>
              <w:jc w:val="center"/>
              <w:rPr>
                <w:b/>
                <w:lang w:eastAsia="en-US"/>
              </w:rPr>
            </w:pPr>
          </w:p>
        </w:tc>
        <w:tc>
          <w:tcPr>
            <w:tcW w:w="213" w:type="pct"/>
            <w:tcBorders>
              <w:top w:val="single" w:sz="4" w:space="0" w:color="auto"/>
            </w:tcBorders>
            <w:shd w:val="clear" w:color="auto" w:fill="auto"/>
            <w:vAlign w:val="center"/>
          </w:tcPr>
          <w:p w14:paraId="0DF541F3" w14:textId="77777777" w:rsidR="00DC5056" w:rsidRPr="00D867C9" w:rsidRDefault="00DC5056" w:rsidP="005D19DD">
            <w:pPr>
              <w:jc w:val="center"/>
              <w:rPr>
                <w:b/>
                <w:lang w:eastAsia="en-US"/>
              </w:rPr>
            </w:pPr>
          </w:p>
        </w:tc>
        <w:tc>
          <w:tcPr>
            <w:tcW w:w="213" w:type="pct"/>
            <w:tcBorders>
              <w:top w:val="single" w:sz="4" w:space="0" w:color="auto"/>
            </w:tcBorders>
            <w:shd w:val="clear" w:color="auto" w:fill="auto"/>
            <w:vAlign w:val="center"/>
          </w:tcPr>
          <w:p w14:paraId="14EFD2F5" w14:textId="77777777" w:rsidR="00DC5056" w:rsidRPr="00D867C9" w:rsidRDefault="00DC5056" w:rsidP="005D19DD">
            <w:pPr>
              <w:jc w:val="center"/>
              <w:rPr>
                <w:b/>
                <w:lang w:eastAsia="en-US"/>
              </w:rPr>
            </w:pPr>
          </w:p>
        </w:tc>
        <w:tc>
          <w:tcPr>
            <w:tcW w:w="288" w:type="pct"/>
            <w:tcBorders>
              <w:top w:val="single" w:sz="4" w:space="0" w:color="auto"/>
            </w:tcBorders>
            <w:shd w:val="clear" w:color="auto" w:fill="auto"/>
            <w:vAlign w:val="center"/>
          </w:tcPr>
          <w:p w14:paraId="4F7CC603" w14:textId="77777777" w:rsidR="00DC5056" w:rsidRPr="00D867C9" w:rsidRDefault="00DC5056" w:rsidP="005D19DD">
            <w:pPr>
              <w:jc w:val="center"/>
              <w:rPr>
                <w:b/>
                <w:lang w:eastAsia="en-US"/>
              </w:rPr>
            </w:pPr>
          </w:p>
        </w:tc>
        <w:tc>
          <w:tcPr>
            <w:tcW w:w="288" w:type="pct"/>
            <w:tcBorders>
              <w:top w:val="single" w:sz="4" w:space="0" w:color="auto"/>
            </w:tcBorders>
            <w:shd w:val="clear" w:color="auto" w:fill="auto"/>
            <w:vAlign w:val="center"/>
          </w:tcPr>
          <w:p w14:paraId="00C54619" w14:textId="77777777" w:rsidR="00DC5056" w:rsidRPr="00D867C9" w:rsidRDefault="00DC5056" w:rsidP="005D19DD">
            <w:pPr>
              <w:jc w:val="center"/>
              <w:rPr>
                <w:b/>
                <w:lang w:eastAsia="en-US"/>
              </w:rPr>
            </w:pPr>
          </w:p>
        </w:tc>
        <w:tc>
          <w:tcPr>
            <w:tcW w:w="288" w:type="pct"/>
            <w:tcBorders>
              <w:top w:val="single" w:sz="4" w:space="0" w:color="auto"/>
            </w:tcBorders>
            <w:shd w:val="clear" w:color="auto" w:fill="auto"/>
            <w:vAlign w:val="center"/>
          </w:tcPr>
          <w:p w14:paraId="2B1EDADD" w14:textId="77777777" w:rsidR="00DC5056" w:rsidRPr="00D867C9" w:rsidRDefault="00DC5056" w:rsidP="005D19DD">
            <w:pPr>
              <w:jc w:val="center"/>
              <w:rPr>
                <w:b/>
                <w:lang w:eastAsia="en-US"/>
              </w:rPr>
            </w:pPr>
          </w:p>
        </w:tc>
        <w:tc>
          <w:tcPr>
            <w:tcW w:w="288" w:type="pct"/>
            <w:tcBorders>
              <w:top w:val="single" w:sz="4" w:space="0" w:color="auto"/>
            </w:tcBorders>
            <w:shd w:val="clear" w:color="auto" w:fill="auto"/>
          </w:tcPr>
          <w:p w14:paraId="59BF2973" w14:textId="77777777" w:rsidR="00DC5056" w:rsidRPr="00D867C9" w:rsidRDefault="00DC5056" w:rsidP="005D19DD">
            <w:pPr>
              <w:jc w:val="center"/>
              <w:rPr>
                <w:b/>
                <w:lang w:eastAsia="en-US"/>
              </w:rPr>
            </w:pPr>
          </w:p>
        </w:tc>
        <w:tc>
          <w:tcPr>
            <w:tcW w:w="288" w:type="pct"/>
            <w:tcBorders>
              <w:top w:val="single" w:sz="4" w:space="0" w:color="auto"/>
              <w:bottom w:val="single" w:sz="4" w:space="0" w:color="auto"/>
            </w:tcBorders>
            <w:shd w:val="clear" w:color="auto" w:fill="auto"/>
            <w:vAlign w:val="center"/>
          </w:tcPr>
          <w:p w14:paraId="15A60BF7" w14:textId="77777777" w:rsidR="00DC5056" w:rsidRPr="00D867C9" w:rsidRDefault="00DC5056" w:rsidP="005D19DD">
            <w:pPr>
              <w:jc w:val="center"/>
              <w:rPr>
                <w:b/>
                <w:lang w:eastAsia="en-US"/>
              </w:rPr>
            </w:pPr>
          </w:p>
        </w:tc>
        <w:tc>
          <w:tcPr>
            <w:tcW w:w="288" w:type="pct"/>
            <w:tcBorders>
              <w:top w:val="single" w:sz="4" w:space="0" w:color="auto"/>
              <w:bottom w:val="single" w:sz="4" w:space="0" w:color="auto"/>
            </w:tcBorders>
            <w:shd w:val="clear" w:color="auto" w:fill="auto"/>
          </w:tcPr>
          <w:p w14:paraId="1E25C32C" w14:textId="77777777" w:rsidR="00DC5056" w:rsidRPr="00D867C9" w:rsidRDefault="00DC5056" w:rsidP="005D19DD">
            <w:pPr>
              <w:jc w:val="center"/>
              <w:rPr>
                <w:b/>
                <w:lang w:eastAsia="en-US"/>
              </w:rPr>
            </w:pPr>
          </w:p>
        </w:tc>
        <w:tc>
          <w:tcPr>
            <w:tcW w:w="288" w:type="pct"/>
            <w:tcBorders>
              <w:top w:val="single" w:sz="4" w:space="0" w:color="auto"/>
              <w:bottom w:val="single" w:sz="4" w:space="0" w:color="auto"/>
            </w:tcBorders>
            <w:shd w:val="clear" w:color="auto" w:fill="FFFF00"/>
          </w:tcPr>
          <w:p w14:paraId="29BD2A8E" w14:textId="77777777" w:rsidR="00DC5056" w:rsidRPr="00D867C9" w:rsidRDefault="00DC5056" w:rsidP="005D19DD">
            <w:pPr>
              <w:jc w:val="center"/>
              <w:rPr>
                <w:b/>
                <w:lang w:eastAsia="en-US"/>
              </w:rPr>
            </w:pPr>
          </w:p>
        </w:tc>
        <w:tc>
          <w:tcPr>
            <w:tcW w:w="290" w:type="pct"/>
            <w:tcBorders>
              <w:top w:val="single" w:sz="4" w:space="0" w:color="auto"/>
              <w:bottom w:val="single" w:sz="4" w:space="0" w:color="auto"/>
            </w:tcBorders>
            <w:shd w:val="clear" w:color="auto" w:fill="auto"/>
          </w:tcPr>
          <w:p w14:paraId="59164C92" w14:textId="77777777" w:rsidR="00DC5056" w:rsidRPr="00D867C9" w:rsidRDefault="00DC5056" w:rsidP="005D19DD">
            <w:pPr>
              <w:jc w:val="center"/>
              <w:rPr>
                <w:b/>
                <w:lang w:eastAsia="en-US"/>
              </w:rPr>
            </w:pPr>
          </w:p>
        </w:tc>
      </w:tr>
      <w:tr w:rsidR="00DC5056" w:rsidRPr="00D867C9" w14:paraId="66A22439" w14:textId="77777777" w:rsidTr="005D19DD">
        <w:trPr>
          <w:trHeight w:val="351"/>
          <w:jc w:val="center"/>
        </w:trPr>
        <w:tc>
          <w:tcPr>
            <w:tcW w:w="526" w:type="pct"/>
            <w:shd w:val="clear" w:color="auto" w:fill="D9E2F3"/>
            <w:vAlign w:val="center"/>
          </w:tcPr>
          <w:p w14:paraId="3D3EEDCE" w14:textId="77777777" w:rsidR="00DC5056" w:rsidRPr="00C56140" w:rsidRDefault="00DC5056" w:rsidP="005D19DD">
            <w:pPr>
              <w:jc w:val="center"/>
              <w:rPr>
                <w:b/>
                <w:lang w:val="el-GR" w:eastAsia="en-US"/>
              </w:rPr>
            </w:pPr>
            <w:r w:rsidRPr="00C56140">
              <w:rPr>
                <w:b/>
                <w:lang w:val="el-GR" w:eastAsia="en-US"/>
              </w:rPr>
              <w:t>Φ6</w:t>
            </w:r>
          </w:p>
        </w:tc>
        <w:tc>
          <w:tcPr>
            <w:tcW w:w="1315" w:type="pct"/>
            <w:shd w:val="clear" w:color="auto" w:fill="D9E2F3"/>
            <w:vAlign w:val="center"/>
          </w:tcPr>
          <w:p w14:paraId="3235C6E3" w14:textId="77777777" w:rsidR="00DC5056" w:rsidRPr="00C56140" w:rsidRDefault="00DC5056" w:rsidP="005D19DD">
            <w:pPr>
              <w:rPr>
                <w:spacing w:val="8"/>
                <w:lang w:val="el-GR"/>
              </w:rPr>
            </w:pPr>
            <w:r w:rsidRPr="00C56140">
              <w:rPr>
                <w:spacing w:val="8"/>
                <w:lang w:val="el-GR"/>
              </w:rPr>
              <w:t>Παραγωγική Λειτουργία</w:t>
            </w:r>
          </w:p>
        </w:tc>
        <w:tc>
          <w:tcPr>
            <w:tcW w:w="213" w:type="pct"/>
            <w:shd w:val="clear" w:color="auto" w:fill="auto"/>
          </w:tcPr>
          <w:p w14:paraId="541BBE24" w14:textId="77777777" w:rsidR="00DC5056" w:rsidRPr="00D867C9" w:rsidRDefault="00DC5056" w:rsidP="005D19DD">
            <w:pPr>
              <w:jc w:val="center"/>
              <w:rPr>
                <w:b/>
                <w:lang w:eastAsia="en-US"/>
              </w:rPr>
            </w:pPr>
          </w:p>
        </w:tc>
        <w:tc>
          <w:tcPr>
            <w:tcW w:w="213" w:type="pct"/>
            <w:shd w:val="clear" w:color="auto" w:fill="auto"/>
          </w:tcPr>
          <w:p w14:paraId="475A5673" w14:textId="77777777" w:rsidR="00DC5056" w:rsidRPr="00D867C9" w:rsidRDefault="00DC5056" w:rsidP="005D19DD">
            <w:pPr>
              <w:jc w:val="center"/>
              <w:rPr>
                <w:b/>
                <w:lang w:eastAsia="en-US"/>
              </w:rPr>
            </w:pPr>
          </w:p>
        </w:tc>
        <w:tc>
          <w:tcPr>
            <w:tcW w:w="213" w:type="pct"/>
            <w:tcBorders>
              <w:top w:val="single" w:sz="4" w:space="0" w:color="auto"/>
            </w:tcBorders>
            <w:shd w:val="clear" w:color="auto" w:fill="auto"/>
            <w:vAlign w:val="center"/>
          </w:tcPr>
          <w:p w14:paraId="6FB35EC7" w14:textId="77777777" w:rsidR="00DC5056" w:rsidRPr="00D867C9" w:rsidRDefault="00DC5056" w:rsidP="005D19DD">
            <w:pPr>
              <w:jc w:val="center"/>
              <w:rPr>
                <w:b/>
                <w:lang w:eastAsia="en-US"/>
              </w:rPr>
            </w:pPr>
          </w:p>
        </w:tc>
        <w:tc>
          <w:tcPr>
            <w:tcW w:w="213" w:type="pct"/>
            <w:tcBorders>
              <w:top w:val="single" w:sz="4" w:space="0" w:color="auto"/>
            </w:tcBorders>
            <w:shd w:val="clear" w:color="auto" w:fill="auto"/>
            <w:vAlign w:val="center"/>
          </w:tcPr>
          <w:p w14:paraId="4F47F2CD" w14:textId="77777777" w:rsidR="00DC5056" w:rsidRPr="00D867C9" w:rsidRDefault="00DC5056" w:rsidP="005D19DD">
            <w:pPr>
              <w:jc w:val="center"/>
              <w:rPr>
                <w:b/>
                <w:lang w:eastAsia="en-US"/>
              </w:rPr>
            </w:pPr>
          </w:p>
        </w:tc>
        <w:tc>
          <w:tcPr>
            <w:tcW w:w="288" w:type="pct"/>
            <w:tcBorders>
              <w:top w:val="single" w:sz="4" w:space="0" w:color="auto"/>
            </w:tcBorders>
            <w:shd w:val="clear" w:color="auto" w:fill="auto"/>
            <w:vAlign w:val="center"/>
          </w:tcPr>
          <w:p w14:paraId="163A7BB7" w14:textId="77777777" w:rsidR="00DC5056" w:rsidRPr="00D867C9" w:rsidRDefault="00DC5056" w:rsidP="005D19DD">
            <w:pPr>
              <w:jc w:val="center"/>
              <w:rPr>
                <w:b/>
                <w:lang w:eastAsia="en-US"/>
              </w:rPr>
            </w:pPr>
          </w:p>
        </w:tc>
        <w:tc>
          <w:tcPr>
            <w:tcW w:w="288" w:type="pct"/>
            <w:tcBorders>
              <w:top w:val="single" w:sz="4" w:space="0" w:color="auto"/>
            </w:tcBorders>
            <w:shd w:val="clear" w:color="auto" w:fill="auto"/>
            <w:vAlign w:val="center"/>
          </w:tcPr>
          <w:p w14:paraId="5CA8DBC4" w14:textId="77777777" w:rsidR="00DC5056" w:rsidRPr="00D867C9" w:rsidRDefault="00DC5056" w:rsidP="005D19DD">
            <w:pPr>
              <w:jc w:val="center"/>
              <w:rPr>
                <w:b/>
                <w:lang w:eastAsia="en-US"/>
              </w:rPr>
            </w:pPr>
          </w:p>
        </w:tc>
        <w:tc>
          <w:tcPr>
            <w:tcW w:w="288" w:type="pct"/>
            <w:tcBorders>
              <w:top w:val="single" w:sz="4" w:space="0" w:color="auto"/>
            </w:tcBorders>
            <w:shd w:val="clear" w:color="auto" w:fill="auto"/>
            <w:vAlign w:val="center"/>
          </w:tcPr>
          <w:p w14:paraId="5503E88F" w14:textId="77777777" w:rsidR="00DC5056" w:rsidRPr="00D867C9" w:rsidRDefault="00DC5056" w:rsidP="005D19DD">
            <w:pPr>
              <w:jc w:val="center"/>
              <w:rPr>
                <w:b/>
                <w:lang w:eastAsia="en-US"/>
              </w:rPr>
            </w:pPr>
          </w:p>
        </w:tc>
        <w:tc>
          <w:tcPr>
            <w:tcW w:w="288" w:type="pct"/>
            <w:tcBorders>
              <w:top w:val="single" w:sz="4" w:space="0" w:color="auto"/>
            </w:tcBorders>
            <w:shd w:val="clear" w:color="auto" w:fill="auto"/>
          </w:tcPr>
          <w:p w14:paraId="11FDA78B" w14:textId="77777777" w:rsidR="00DC5056" w:rsidRPr="00D867C9" w:rsidRDefault="00DC5056" w:rsidP="005D19DD">
            <w:pPr>
              <w:jc w:val="center"/>
              <w:rPr>
                <w:b/>
                <w:lang w:eastAsia="en-US"/>
              </w:rPr>
            </w:pPr>
          </w:p>
        </w:tc>
        <w:tc>
          <w:tcPr>
            <w:tcW w:w="288" w:type="pct"/>
            <w:tcBorders>
              <w:top w:val="single" w:sz="4" w:space="0" w:color="auto"/>
              <w:bottom w:val="single" w:sz="4" w:space="0" w:color="auto"/>
            </w:tcBorders>
            <w:shd w:val="clear" w:color="auto" w:fill="auto"/>
            <w:vAlign w:val="center"/>
          </w:tcPr>
          <w:p w14:paraId="4B11410F" w14:textId="77777777" w:rsidR="00DC5056" w:rsidRPr="00D867C9" w:rsidRDefault="00DC5056" w:rsidP="005D19DD">
            <w:pPr>
              <w:jc w:val="center"/>
              <w:rPr>
                <w:b/>
                <w:lang w:eastAsia="en-US"/>
              </w:rPr>
            </w:pPr>
          </w:p>
        </w:tc>
        <w:tc>
          <w:tcPr>
            <w:tcW w:w="288" w:type="pct"/>
            <w:tcBorders>
              <w:top w:val="single" w:sz="4" w:space="0" w:color="auto"/>
              <w:bottom w:val="single" w:sz="4" w:space="0" w:color="auto"/>
            </w:tcBorders>
            <w:shd w:val="clear" w:color="auto" w:fill="auto"/>
          </w:tcPr>
          <w:p w14:paraId="6FF9B3D0" w14:textId="77777777" w:rsidR="00DC5056" w:rsidRPr="00D867C9" w:rsidRDefault="00DC5056" w:rsidP="005D19DD">
            <w:pPr>
              <w:jc w:val="center"/>
              <w:rPr>
                <w:b/>
                <w:lang w:eastAsia="en-US"/>
              </w:rPr>
            </w:pPr>
          </w:p>
        </w:tc>
        <w:tc>
          <w:tcPr>
            <w:tcW w:w="288" w:type="pct"/>
            <w:tcBorders>
              <w:top w:val="single" w:sz="4" w:space="0" w:color="auto"/>
              <w:bottom w:val="single" w:sz="4" w:space="0" w:color="auto"/>
            </w:tcBorders>
            <w:shd w:val="clear" w:color="auto" w:fill="auto"/>
          </w:tcPr>
          <w:p w14:paraId="59742AD2" w14:textId="77777777" w:rsidR="00DC5056" w:rsidRPr="00D867C9" w:rsidRDefault="00DC5056" w:rsidP="005D19DD">
            <w:pPr>
              <w:jc w:val="center"/>
              <w:rPr>
                <w:b/>
                <w:lang w:eastAsia="en-US"/>
              </w:rPr>
            </w:pPr>
          </w:p>
        </w:tc>
        <w:tc>
          <w:tcPr>
            <w:tcW w:w="290" w:type="pct"/>
            <w:tcBorders>
              <w:top w:val="single" w:sz="4" w:space="0" w:color="auto"/>
              <w:bottom w:val="single" w:sz="4" w:space="0" w:color="auto"/>
            </w:tcBorders>
            <w:shd w:val="clear" w:color="auto" w:fill="FFFF00"/>
          </w:tcPr>
          <w:p w14:paraId="589BA8A8" w14:textId="77777777" w:rsidR="00DC5056" w:rsidRPr="00D867C9" w:rsidRDefault="00DC5056" w:rsidP="005D19DD">
            <w:pPr>
              <w:jc w:val="center"/>
              <w:rPr>
                <w:b/>
                <w:lang w:eastAsia="en-US"/>
              </w:rPr>
            </w:pPr>
          </w:p>
        </w:tc>
      </w:tr>
    </w:tbl>
    <w:p w14:paraId="01B1F31E" w14:textId="43BC2B8D" w:rsidR="009C04CC" w:rsidRPr="00C56140" w:rsidRDefault="009C04CC" w:rsidP="000001EC">
      <w:pPr>
        <w:suppressAutoHyphens w:val="0"/>
        <w:autoSpaceDE w:val="0"/>
        <w:spacing w:after="60"/>
        <w:rPr>
          <w:rFonts w:eastAsia="SimSun"/>
          <w:lang w:val="el-GR"/>
        </w:rPr>
      </w:pPr>
    </w:p>
    <w:p w14:paraId="77C97CC8" w14:textId="77777777" w:rsidR="00030C25" w:rsidRPr="00C56140" w:rsidRDefault="00030C25" w:rsidP="000001EC">
      <w:pPr>
        <w:suppressAutoHyphens w:val="0"/>
        <w:autoSpaceDE w:val="0"/>
        <w:spacing w:after="60"/>
        <w:rPr>
          <w:rFonts w:eastAsia="SimSun"/>
          <w:lang w:val="el-GR"/>
        </w:rPr>
      </w:pPr>
    </w:p>
    <w:p w14:paraId="5EBEEA4E" w14:textId="77777777" w:rsidR="00030C25" w:rsidRPr="00C56140" w:rsidRDefault="00030C25" w:rsidP="000001EC">
      <w:pPr>
        <w:suppressAutoHyphens w:val="0"/>
        <w:autoSpaceDE w:val="0"/>
        <w:spacing w:after="60"/>
        <w:rPr>
          <w:rFonts w:eastAsia="SimSun"/>
          <w:lang w:val="el-GR"/>
        </w:rPr>
      </w:pPr>
    </w:p>
    <w:p w14:paraId="06A0D955" w14:textId="13F0973A" w:rsidR="00025B9C" w:rsidRPr="00C56140" w:rsidRDefault="00025B9C" w:rsidP="009E3443">
      <w:pPr>
        <w:pStyle w:val="20"/>
        <w:numPr>
          <w:ilvl w:val="1"/>
          <w:numId w:val="98"/>
        </w:numPr>
        <w:ind w:left="567"/>
        <w:rPr>
          <w:szCs w:val="22"/>
        </w:rPr>
      </w:pPr>
      <w:bookmarkStart w:id="652" w:name="_Toc97194368"/>
      <w:bookmarkStart w:id="653" w:name="_Ref160065565"/>
      <w:bookmarkStart w:id="654" w:name="_Toc167222923"/>
      <w:r w:rsidRPr="00C56140">
        <w:t>Φάσεις</w:t>
      </w:r>
      <w:r w:rsidRPr="00C56140">
        <w:rPr>
          <w:szCs w:val="22"/>
        </w:rPr>
        <w:t xml:space="preserve"> – Παραδοτέα</w:t>
      </w:r>
      <w:bookmarkEnd w:id="652"/>
      <w:bookmarkEnd w:id="653"/>
      <w:bookmarkEnd w:id="654"/>
    </w:p>
    <w:p w14:paraId="3E3CDF16" w14:textId="1D113AB2" w:rsidR="00D867C9" w:rsidRPr="00C56140" w:rsidRDefault="00D867C9" w:rsidP="00D867C9">
      <w:pPr>
        <w:rPr>
          <w:lang w:val="el-GR"/>
        </w:rPr>
      </w:pPr>
    </w:p>
    <w:tbl>
      <w:tblPr>
        <w:tblW w:w="5000" w:type="pct"/>
        <w:jc w:val="center"/>
        <w:tblLook w:val="04A0" w:firstRow="1" w:lastRow="0" w:firstColumn="1" w:lastColumn="0" w:noHBand="0" w:noVBand="1"/>
      </w:tblPr>
      <w:tblGrid>
        <w:gridCol w:w="918"/>
        <w:gridCol w:w="2574"/>
        <w:gridCol w:w="1404"/>
        <w:gridCol w:w="1668"/>
        <w:gridCol w:w="1210"/>
        <w:gridCol w:w="1854"/>
      </w:tblGrid>
      <w:tr w:rsidR="009C04CC" w:rsidRPr="00C56140" w14:paraId="7124CB93" w14:textId="77777777" w:rsidTr="00CE3E38">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538D5C8F" w14:textId="77777777" w:rsidR="009C04CC" w:rsidRPr="00C56140" w:rsidRDefault="009C04CC" w:rsidP="00CE3E38">
            <w:pPr>
              <w:suppressAutoHyphens w:val="0"/>
              <w:autoSpaceDE w:val="0"/>
              <w:spacing w:after="60"/>
              <w:jc w:val="center"/>
              <w:rPr>
                <w:rFonts w:eastAsia="SimSun"/>
                <w:b/>
                <w:bCs/>
                <w:sz w:val="20"/>
                <w:szCs w:val="20"/>
                <w:lang w:val="el-GR"/>
              </w:rPr>
            </w:pPr>
            <w:r w:rsidRPr="00C56140">
              <w:rPr>
                <w:rFonts w:eastAsia="SimSun"/>
                <w:b/>
                <w:bCs/>
                <w:sz w:val="20"/>
                <w:szCs w:val="20"/>
                <w:lang w:val="el-GR"/>
              </w:rPr>
              <w:t>ΧΡΟΝΟΔΙΑΓΡΑΜΜΑ ΕΡΓΟΥ</w:t>
            </w:r>
          </w:p>
        </w:tc>
      </w:tr>
      <w:tr w:rsidR="009C04CC" w:rsidRPr="00C56140" w14:paraId="48FC89D8" w14:textId="77777777" w:rsidTr="00CE3E38">
        <w:trPr>
          <w:trHeight w:val="765"/>
          <w:jc w:val="center"/>
        </w:trPr>
        <w:tc>
          <w:tcPr>
            <w:tcW w:w="477" w:type="pct"/>
            <w:tcBorders>
              <w:top w:val="nil"/>
              <w:left w:val="single" w:sz="4" w:space="0" w:color="auto"/>
              <w:bottom w:val="single" w:sz="4" w:space="0" w:color="auto"/>
              <w:right w:val="single" w:sz="4" w:space="0" w:color="auto"/>
            </w:tcBorders>
            <w:shd w:val="clear" w:color="000000" w:fill="E2EFDA"/>
            <w:vAlign w:val="center"/>
            <w:hideMark/>
          </w:tcPr>
          <w:p w14:paraId="2BA2C508" w14:textId="77777777" w:rsidR="009C04CC" w:rsidRPr="00C56140" w:rsidRDefault="009C04CC" w:rsidP="00CE3E38">
            <w:pPr>
              <w:suppressAutoHyphens w:val="0"/>
              <w:autoSpaceDE w:val="0"/>
              <w:spacing w:after="60"/>
              <w:jc w:val="center"/>
              <w:rPr>
                <w:rFonts w:eastAsia="SimSun"/>
                <w:b/>
                <w:bCs/>
                <w:sz w:val="20"/>
                <w:szCs w:val="20"/>
                <w:lang w:val="el-GR"/>
              </w:rPr>
            </w:pPr>
            <w:r w:rsidRPr="00C56140">
              <w:rPr>
                <w:rFonts w:eastAsia="SimSun"/>
                <w:b/>
                <w:bCs/>
                <w:sz w:val="20"/>
                <w:szCs w:val="20"/>
                <w:lang w:val="el-GR"/>
              </w:rPr>
              <w:t>Φάση</w:t>
            </w:r>
          </w:p>
        </w:tc>
        <w:tc>
          <w:tcPr>
            <w:tcW w:w="1337" w:type="pct"/>
            <w:tcBorders>
              <w:top w:val="nil"/>
              <w:left w:val="nil"/>
              <w:bottom w:val="single" w:sz="4" w:space="0" w:color="auto"/>
              <w:right w:val="single" w:sz="4" w:space="0" w:color="auto"/>
            </w:tcBorders>
            <w:shd w:val="clear" w:color="000000" w:fill="E2EFDA"/>
            <w:vAlign w:val="center"/>
            <w:hideMark/>
          </w:tcPr>
          <w:p w14:paraId="1E6D9CD9" w14:textId="77777777" w:rsidR="009C04CC" w:rsidRPr="00C56140" w:rsidRDefault="009C04CC" w:rsidP="00CE3E38">
            <w:pPr>
              <w:suppressAutoHyphens w:val="0"/>
              <w:autoSpaceDE w:val="0"/>
              <w:spacing w:after="60"/>
              <w:jc w:val="center"/>
              <w:rPr>
                <w:rFonts w:eastAsia="SimSun"/>
                <w:b/>
                <w:bCs/>
                <w:sz w:val="20"/>
                <w:szCs w:val="20"/>
                <w:lang w:val="el-GR"/>
              </w:rPr>
            </w:pPr>
            <w:r w:rsidRPr="00C56140">
              <w:rPr>
                <w:rFonts w:eastAsia="SimSun"/>
                <w:b/>
                <w:bCs/>
                <w:sz w:val="20"/>
                <w:szCs w:val="20"/>
                <w:lang w:val="el-GR"/>
              </w:rPr>
              <w:t>Τίτλος Φάσης</w:t>
            </w:r>
          </w:p>
        </w:tc>
        <w:tc>
          <w:tcPr>
            <w:tcW w:w="729" w:type="pct"/>
            <w:tcBorders>
              <w:top w:val="nil"/>
              <w:left w:val="nil"/>
              <w:bottom w:val="single" w:sz="4" w:space="0" w:color="auto"/>
              <w:right w:val="single" w:sz="4" w:space="0" w:color="auto"/>
            </w:tcBorders>
            <w:shd w:val="clear" w:color="000000" w:fill="E2EFDA"/>
            <w:vAlign w:val="center"/>
            <w:hideMark/>
          </w:tcPr>
          <w:p w14:paraId="6E26FB9C" w14:textId="77777777" w:rsidR="009C04CC" w:rsidRPr="00C56140" w:rsidRDefault="009C04CC" w:rsidP="00CE3E38">
            <w:pPr>
              <w:suppressAutoHyphens w:val="0"/>
              <w:autoSpaceDE w:val="0"/>
              <w:spacing w:after="60"/>
              <w:jc w:val="center"/>
              <w:rPr>
                <w:rFonts w:eastAsia="SimSun"/>
                <w:b/>
                <w:bCs/>
                <w:sz w:val="20"/>
                <w:szCs w:val="20"/>
                <w:lang w:val="el-GR"/>
              </w:rPr>
            </w:pPr>
            <w:r w:rsidRPr="00C56140">
              <w:rPr>
                <w:rFonts w:eastAsia="SimSun"/>
                <w:b/>
                <w:bCs/>
                <w:sz w:val="20"/>
                <w:szCs w:val="20"/>
                <w:lang w:val="el-GR"/>
              </w:rPr>
              <w:t>Διάρκεια υλοποίησης (ΜΗΝΕΣ)</w:t>
            </w:r>
          </w:p>
        </w:tc>
        <w:tc>
          <w:tcPr>
            <w:tcW w:w="866" w:type="pct"/>
            <w:tcBorders>
              <w:top w:val="nil"/>
              <w:left w:val="nil"/>
              <w:bottom w:val="single" w:sz="4" w:space="0" w:color="auto"/>
              <w:right w:val="single" w:sz="4" w:space="0" w:color="auto"/>
            </w:tcBorders>
            <w:shd w:val="clear" w:color="000000" w:fill="E2EFDA"/>
            <w:vAlign w:val="center"/>
            <w:hideMark/>
          </w:tcPr>
          <w:p w14:paraId="688F7426" w14:textId="77777777" w:rsidR="009C04CC" w:rsidRPr="00C56140" w:rsidRDefault="009C04CC" w:rsidP="00CE3E38">
            <w:pPr>
              <w:suppressAutoHyphens w:val="0"/>
              <w:autoSpaceDE w:val="0"/>
              <w:spacing w:after="60"/>
              <w:jc w:val="center"/>
              <w:rPr>
                <w:rFonts w:eastAsia="SimSun"/>
                <w:b/>
                <w:bCs/>
                <w:sz w:val="20"/>
                <w:szCs w:val="20"/>
                <w:lang w:val="el-GR"/>
              </w:rPr>
            </w:pPr>
            <w:r w:rsidRPr="00C56140">
              <w:rPr>
                <w:rFonts w:eastAsia="SimSun"/>
                <w:b/>
                <w:bCs/>
                <w:sz w:val="20"/>
                <w:szCs w:val="20"/>
                <w:lang w:val="el-GR"/>
              </w:rPr>
              <w:t>Διάρκεια Ελέγχου Παραδοτέων (ΜΗΝΕΣ)</w:t>
            </w:r>
          </w:p>
        </w:tc>
        <w:tc>
          <w:tcPr>
            <w:tcW w:w="628" w:type="pct"/>
            <w:tcBorders>
              <w:top w:val="nil"/>
              <w:left w:val="nil"/>
              <w:bottom w:val="single" w:sz="4" w:space="0" w:color="auto"/>
              <w:right w:val="single" w:sz="4" w:space="0" w:color="auto"/>
            </w:tcBorders>
            <w:shd w:val="clear" w:color="000000" w:fill="E2EFDA"/>
            <w:vAlign w:val="center"/>
            <w:hideMark/>
          </w:tcPr>
          <w:p w14:paraId="6267C5F8" w14:textId="77777777" w:rsidR="009C04CC" w:rsidRPr="00C56140" w:rsidRDefault="009C04CC" w:rsidP="00CE3E38">
            <w:pPr>
              <w:suppressAutoHyphens w:val="0"/>
              <w:autoSpaceDE w:val="0"/>
              <w:spacing w:after="60"/>
              <w:jc w:val="center"/>
              <w:rPr>
                <w:rFonts w:eastAsia="SimSun"/>
                <w:b/>
                <w:bCs/>
                <w:sz w:val="20"/>
                <w:szCs w:val="20"/>
                <w:lang w:val="el-GR"/>
              </w:rPr>
            </w:pPr>
            <w:r w:rsidRPr="00C56140">
              <w:rPr>
                <w:rFonts w:eastAsia="SimSun"/>
                <w:b/>
                <w:bCs/>
                <w:sz w:val="20"/>
                <w:szCs w:val="20"/>
                <w:lang w:val="el-GR"/>
              </w:rPr>
              <w:t>Διάρκεια Σύμβασης (ΜΗΝΕΣ)</w:t>
            </w:r>
          </w:p>
        </w:tc>
        <w:tc>
          <w:tcPr>
            <w:tcW w:w="963" w:type="pct"/>
            <w:tcBorders>
              <w:top w:val="nil"/>
              <w:left w:val="nil"/>
              <w:bottom w:val="single" w:sz="4" w:space="0" w:color="auto"/>
              <w:right w:val="single" w:sz="4" w:space="0" w:color="auto"/>
            </w:tcBorders>
            <w:shd w:val="clear" w:color="000000" w:fill="E2EFDA"/>
            <w:vAlign w:val="center"/>
            <w:hideMark/>
          </w:tcPr>
          <w:p w14:paraId="4222B813" w14:textId="77777777" w:rsidR="009C04CC" w:rsidRPr="00C56140" w:rsidRDefault="009C04CC" w:rsidP="00CE3E38">
            <w:pPr>
              <w:suppressAutoHyphens w:val="0"/>
              <w:autoSpaceDE w:val="0"/>
              <w:spacing w:after="60"/>
              <w:jc w:val="center"/>
              <w:rPr>
                <w:rFonts w:eastAsia="SimSun"/>
                <w:b/>
                <w:bCs/>
                <w:sz w:val="20"/>
                <w:szCs w:val="20"/>
                <w:lang w:val="el-GR"/>
              </w:rPr>
            </w:pPr>
            <w:r w:rsidRPr="00C56140">
              <w:rPr>
                <w:rFonts w:eastAsia="SimSun"/>
                <w:b/>
                <w:bCs/>
                <w:sz w:val="20"/>
                <w:szCs w:val="20"/>
                <w:lang w:val="el-GR"/>
              </w:rPr>
              <w:t>Προϋπόθεση έναρξης</w:t>
            </w:r>
          </w:p>
        </w:tc>
      </w:tr>
      <w:tr w:rsidR="009C04CC" w:rsidRPr="00526611" w14:paraId="03A19059" w14:textId="77777777" w:rsidTr="00CE3E38">
        <w:trPr>
          <w:trHeight w:val="199"/>
          <w:jc w:val="center"/>
        </w:trPr>
        <w:tc>
          <w:tcPr>
            <w:tcW w:w="477" w:type="pct"/>
            <w:tcBorders>
              <w:top w:val="nil"/>
              <w:left w:val="single" w:sz="4" w:space="0" w:color="auto"/>
              <w:bottom w:val="single" w:sz="4" w:space="0" w:color="auto"/>
              <w:right w:val="single" w:sz="4" w:space="0" w:color="auto"/>
            </w:tcBorders>
            <w:shd w:val="clear" w:color="auto" w:fill="auto"/>
            <w:vAlign w:val="center"/>
            <w:hideMark/>
          </w:tcPr>
          <w:p w14:paraId="1B40EE40" w14:textId="77777777" w:rsidR="009C04CC" w:rsidRPr="00C56140" w:rsidRDefault="009C04CC" w:rsidP="00CE3E38">
            <w:pPr>
              <w:suppressAutoHyphens w:val="0"/>
              <w:autoSpaceDE w:val="0"/>
              <w:spacing w:after="60"/>
              <w:rPr>
                <w:rFonts w:eastAsia="SimSun"/>
                <w:b/>
                <w:bCs/>
                <w:sz w:val="20"/>
                <w:szCs w:val="20"/>
                <w:lang w:val="en-US"/>
              </w:rPr>
            </w:pPr>
            <w:r w:rsidRPr="00C56140">
              <w:rPr>
                <w:b/>
                <w:lang w:eastAsia="en-US"/>
              </w:rPr>
              <w:t>Φ1</w:t>
            </w:r>
            <w:r w:rsidRPr="00C56140">
              <w:rPr>
                <w:b/>
                <w:lang w:val="el-GR" w:eastAsia="en-US"/>
              </w:rPr>
              <w:t>α</w:t>
            </w:r>
          </w:p>
        </w:tc>
        <w:tc>
          <w:tcPr>
            <w:tcW w:w="1337" w:type="pct"/>
            <w:tcBorders>
              <w:top w:val="nil"/>
              <w:left w:val="nil"/>
              <w:bottom w:val="single" w:sz="4" w:space="0" w:color="auto"/>
              <w:right w:val="single" w:sz="4" w:space="0" w:color="auto"/>
            </w:tcBorders>
            <w:shd w:val="clear" w:color="auto" w:fill="auto"/>
            <w:vAlign w:val="center"/>
          </w:tcPr>
          <w:p w14:paraId="2500CB5E" w14:textId="40A861D7" w:rsidR="009C04CC" w:rsidRPr="00C56140" w:rsidRDefault="009C04CC" w:rsidP="00CE3E38">
            <w:pPr>
              <w:jc w:val="left"/>
              <w:rPr>
                <w:spacing w:val="8"/>
                <w:lang w:val="el-GR"/>
              </w:rPr>
            </w:pPr>
            <w:r w:rsidRPr="00C56140">
              <w:rPr>
                <w:spacing w:val="8"/>
                <w:lang w:val="el-GR"/>
              </w:rPr>
              <w:t xml:space="preserve">Εκπόνηση αρχικών μελετών και καθορισμού πλαισίου Διακυβέρνησης της Πληροφορίας </w:t>
            </w:r>
          </w:p>
          <w:p w14:paraId="2A869EE1" w14:textId="77777777" w:rsidR="009C04CC" w:rsidRPr="00C56140" w:rsidRDefault="009C04CC" w:rsidP="00CE3E38">
            <w:pPr>
              <w:suppressAutoHyphens w:val="0"/>
              <w:autoSpaceDE w:val="0"/>
              <w:spacing w:after="60"/>
              <w:jc w:val="left"/>
              <w:rPr>
                <w:rFonts w:eastAsia="SimSun"/>
                <w:sz w:val="20"/>
                <w:szCs w:val="20"/>
                <w:lang w:val="el-GR"/>
              </w:rPr>
            </w:pPr>
            <w:r w:rsidRPr="00C56140">
              <w:rPr>
                <w:bCs/>
                <w:lang w:val="el-GR" w:eastAsia="en-US"/>
              </w:rPr>
              <w:t>Εγκατάσταση και παραμετροποίηση Data Warehouse</w:t>
            </w:r>
          </w:p>
        </w:tc>
        <w:tc>
          <w:tcPr>
            <w:tcW w:w="729" w:type="pct"/>
            <w:tcBorders>
              <w:top w:val="nil"/>
              <w:left w:val="nil"/>
              <w:bottom w:val="single" w:sz="4" w:space="0" w:color="auto"/>
              <w:right w:val="single" w:sz="4" w:space="0" w:color="auto"/>
            </w:tcBorders>
            <w:shd w:val="clear" w:color="auto" w:fill="auto"/>
            <w:vAlign w:val="center"/>
          </w:tcPr>
          <w:p w14:paraId="0989ED64" w14:textId="77777777" w:rsidR="009C04CC" w:rsidRPr="00C56140" w:rsidRDefault="009C04CC" w:rsidP="00CE3E38">
            <w:pPr>
              <w:suppressAutoHyphens w:val="0"/>
              <w:autoSpaceDE w:val="0"/>
              <w:spacing w:after="60"/>
              <w:jc w:val="center"/>
              <w:rPr>
                <w:rFonts w:eastAsia="SimSun"/>
                <w:b/>
                <w:sz w:val="20"/>
                <w:szCs w:val="20"/>
                <w:lang w:val="el-GR"/>
              </w:rPr>
            </w:pPr>
            <w:r w:rsidRPr="00C56140">
              <w:rPr>
                <w:rFonts w:eastAsia="SimSun"/>
                <w:b/>
                <w:sz w:val="20"/>
                <w:szCs w:val="20"/>
                <w:lang w:val="el-GR"/>
              </w:rPr>
              <w:t>3</w:t>
            </w:r>
          </w:p>
        </w:tc>
        <w:tc>
          <w:tcPr>
            <w:tcW w:w="866" w:type="pct"/>
            <w:tcBorders>
              <w:top w:val="nil"/>
              <w:left w:val="nil"/>
              <w:bottom w:val="single" w:sz="4" w:space="0" w:color="auto"/>
              <w:right w:val="single" w:sz="4" w:space="0" w:color="auto"/>
            </w:tcBorders>
            <w:shd w:val="clear" w:color="auto" w:fill="auto"/>
            <w:vAlign w:val="center"/>
          </w:tcPr>
          <w:p w14:paraId="0B64CC08" w14:textId="77777777" w:rsidR="009C04CC" w:rsidRPr="00C56140" w:rsidRDefault="009C04CC" w:rsidP="00CE3E38">
            <w:pPr>
              <w:suppressAutoHyphens w:val="0"/>
              <w:autoSpaceDE w:val="0"/>
              <w:spacing w:after="60"/>
              <w:jc w:val="center"/>
              <w:rPr>
                <w:rFonts w:eastAsia="SimSun"/>
                <w:b/>
                <w:sz w:val="20"/>
                <w:szCs w:val="20"/>
                <w:lang w:val="el-GR"/>
              </w:rPr>
            </w:pPr>
            <w:r w:rsidRPr="00C56140">
              <w:rPr>
                <w:rFonts w:eastAsia="SimSun"/>
                <w:b/>
                <w:sz w:val="20"/>
                <w:szCs w:val="20"/>
                <w:lang w:val="el-GR"/>
              </w:rPr>
              <w:t>1</w:t>
            </w:r>
          </w:p>
        </w:tc>
        <w:tc>
          <w:tcPr>
            <w:tcW w:w="628" w:type="pct"/>
            <w:tcBorders>
              <w:top w:val="nil"/>
              <w:left w:val="nil"/>
              <w:bottom w:val="single" w:sz="4" w:space="0" w:color="auto"/>
              <w:right w:val="single" w:sz="4" w:space="0" w:color="auto"/>
            </w:tcBorders>
            <w:shd w:val="clear" w:color="auto" w:fill="auto"/>
            <w:vAlign w:val="center"/>
          </w:tcPr>
          <w:p w14:paraId="34F3F2F3" w14:textId="77777777" w:rsidR="009C04CC" w:rsidRPr="00C56140" w:rsidRDefault="009C04CC" w:rsidP="00CE3E38">
            <w:pPr>
              <w:suppressAutoHyphens w:val="0"/>
              <w:autoSpaceDE w:val="0"/>
              <w:spacing w:after="60"/>
              <w:jc w:val="center"/>
              <w:rPr>
                <w:rFonts w:eastAsia="SimSun"/>
                <w:b/>
                <w:sz w:val="20"/>
                <w:szCs w:val="20"/>
                <w:lang w:val="el-GR"/>
              </w:rPr>
            </w:pPr>
            <w:r w:rsidRPr="00C56140">
              <w:rPr>
                <w:rFonts w:eastAsia="SimSun"/>
                <w:b/>
                <w:sz w:val="20"/>
                <w:szCs w:val="20"/>
                <w:lang w:val="el-GR"/>
              </w:rPr>
              <w:t>4</w:t>
            </w:r>
          </w:p>
        </w:tc>
        <w:tc>
          <w:tcPr>
            <w:tcW w:w="963" w:type="pct"/>
            <w:tcBorders>
              <w:top w:val="nil"/>
              <w:left w:val="nil"/>
              <w:bottom w:val="single" w:sz="4" w:space="0" w:color="auto"/>
              <w:right w:val="single" w:sz="4" w:space="0" w:color="auto"/>
            </w:tcBorders>
            <w:shd w:val="clear" w:color="auto" w:fill="auto"/>
            <w:vAlign w:val="center"/>
          </w:tcPr>
          <w:p w14:paraId="0DBC15EB" w14:textId="77777777" w:rsidR="009C04CC" w:rsidRPr="00C56140" w:rsidRDefault="009C04CC" w:rsidP="00CE3E38">
            <w:pPr>
              <w:suppressAutoHyphens w:val="0"/>
              <w:autoSpaceDE w:val="0"/>
              <w:spacing w:after="60"/>
              <w:jc w:val="left"/>
              <w:rPr>
                <w:rFonts w:eastAsia="SimSun"/>
                <w:sz w:val="20"/>
                <w:szCs w:val="20"/>
                <w:lang w:val="el-GR"/>
              </w:rPr>
            </w:pPr>
            <w:r w:rsidRPr="00C56140">
              <w:rPr>
                <w:spacing w:val="8"/>
                <w:sz w:val="20"/>
                <w:szCs w:val="20"/>
                <w:lang w:val="el-GR"/>
              </w:rPr>
              <w:t>Έναρξη με την υπογραφή της Σύμβασης</w:t>
            </w:r>
          </w:p>
        </w:tc>
      </w:tr>
      <w:tr w:rsidR="009C04CC" w:rsidRPr="00526611" w14:paraId="458524AB" w14:textId="77777777" w:rsidTr="00CE3E38">
        <w:trPr>
          <w:trHeight w:val="291"/>
          <w:jc w:val="center"/>
        </w:trPr>
        <w:tc>
          <w:tcPr>
            <w:tcW w:w="477" w:type="pct"/>
            <w:tcBorders>
              <w:top w:val="nil"/>
              <w:left w:val="single" w:sz="4" w:space="0" w:color="auto"/>
              <w:bottom w:val="single" w:sz="4" w:space="0" w:color="auto"/>
              <w:right w:val="single" w:sz="4" w:space="0" w:color="auto"/>
            </w:tcBorders>
            <w:shd w:val="clear" w:color="auto" w:fill="auto"/>
            <w:vAlign w:val="center"/>
            <w:hideMark/>
          </w:tcPr>
          <w:p w14:paraId="682B4DBE" w14:textId="77777777" w:rsidR="009C04CC" w:rsidRPr="00C56140" w:rsidRDefault="009C04CC" w:rsidP="00CE3E38">
            <w:pPr>
              <w:suppressAutoHyphens w:val="0"/>
              <w:autoSpaceDE w:val="0"/>
              <w:spacing w:after="60"/>
              <w:rPr>
                <w:rFonts w:eastAsia="SimSun"/>
                <w:b/>
                <w:bCs/>
                <w:sz w:val="20"/>
                <w:szCs w:val="20"/>
                <w:lang w:val="el-GR"/>
              </w:rPr>
            </w:pPr>
            <w:r w:rsidRPr="00C56140">
              <w:rPr>
                <w:b/>
                <w:lang w:val="el-GR" w:eastAsia="en-US"/>
              </w:rPr>
              <w:t>Φ1β</w:t>
            </w:r>
          </w:p>
        </w:tc>
        <w:tc>
          <w:tcPr>
            <w:tcW w:w="1337" w:type="pct"/>
            <w:tcBorders>
              <w:top w:val="nil"/>
              <w:left w:val="nil"/>
              <w:bottom w:val="single" w:sz="4" w:space="0" w:color="auto"/>
              <w:right w:val="single" w:sz="4" w:space="0" w:color="auto"/>
            </w:tcBorders>
            <w:shd w:val="clear" w:color="auto" w:fill="auto"/>
            <w:vAlign w:val="center"/>
          </w:tcPr>
          <w:p w14:paraId="605260B1" w14:textId="77777777" w:rsidR="009C04CC" w:rsidRPr="00C56140" w:rsidRDefault="009C04CC" w:rsidP="00CE3E38">
            <w:pPr>
              <w:suppressAutoHyphens w:val="0"/>
              <w:autoSpaceDE w:val="0"/>
              <w:spacing w:after="60"/>
              <w:jc w:val="left"/>
              <w:rPr>
                <w:rFonts w:eastAsia="SimSun"/>
                <w:sz w:val="20"/>
                <w:szCs w:val="20"/>
                <w:lang w:val="el-GR"/>
              </w:rPr>
            </w:pPr>
            <w:r w:rsidRPr="00C56140">
              <w:rPr>
                <w:spacing w:val="8"/>
                <w:lang w:val="el-GR"/>
              </w:rPr>
              <w:t>Επικαιροποίηση των μελετών της φάσης 1α</w:t>
            </w:r>
          </w:p>
        </w:tc>
        <w:tc>
          <w:tcPr>
            <w:tcW w:w="729" w:type="pct"/>
            <w:tcBorders>
              <w:top w:val="nil"/>
              <w:left w:val="nil"/>
              <w:bottom w:val="single" w:sz="4" w:space="0" w:color="auto"/>
              <w:right w:val="single" w:sz="4" w:space="0" w:color="auto"/>
            </w:tcBorders>
            <w:shd w:val="clear" w:color="auto" w:fill="auto"/>
            <w:vAlign w:val="center"/>
          </w:tcPr>
          <w:p w14:paraId="53544B01" w14:textId="31E43920" w:rsidR="009C04CC" w:rsidRPr="00E02DEC" w:rsidRDefault="009C04CC" w:rsidP="00CE3E38">
            <w:pPr>
              <w:suppressAutoHyphens w:val="0"/>
              <w:autoSpaceDE w:val="0"/>
              <w:spacing w:after="60"/>
              <w:jc w:val="center"/>
              <w:rPr>
                <w:rFonts w:eastAsia="SimSun"/>
                <w:b/>
                <w:sz w:val="20"/>
                <w:szCs w:val="20"/>
                <w:lang w:val="el-GR"/>
              </w:rPr>
            </w:pPr>
            <w:r w:rsidRPr="00C56140">
              <w:rPr>
                <w:rFonts w:eastAsia="SimSun"/>
                <w:b/>
                <w:sz w:val="20"/>
                <w:szCs w:val="20"/>
                <w:lang w:val="en-US"/>
              </w:rPr>
              <w:t>1</w:t>
            </w:r>
            <w:r w:rsidR="00E33095">
              <w:rPr>
                <w:rFonts w:eastAsia="SimSun"/>
                <w:b/>
                <w:sz w:val="20"/>
                <w:szCs w:val="20"/>
                <w:lang w:val="el-GR"/>
              </w:rPr>
              <w:t>1</w:t>
            </w:r>
          </w:p>
        </w:tc>
        <w:tc>
          <w:tcPr>
            <w:tcW w:w="866" w:type="pct"/>
            <w:tcBorders>
              <w:top w:val="nil"/>
              <w:left w:val="nil"/>
              <w:bottom w:val="single" w:sz="4" w:space="0" w:color="auto"/>
              <w:right w:val="single" w:sz="4" w:space="0" w:color="auto"/>
            </w:tcBorders>
            <w:shd w:val="clear" w:color="auto" w:fill="auto"/>
            <w:vAlign w:val="center"/>
          </w:tcPr>
          <w:p w14:paraId="63CE43FF" w14:textId="77777777" w:rsidR="009C04CC" w:rsidRPr="00C56140" w:rsidRDefault="009C04CC" w:rsidP="00CE3E38">
            <w:pPr>
              <w:suppressAutoHyphens w:val="0"/>
              <w:autoSpaceDE w:val="0"/>
              <w:spacing w:after="60"/>
              <w:jc w:val="center"/>
              <w:rPr>
                <w:rFonts w:eastAsia="SimSun"/>
                <w:b/>
                <w:sz w:val="20"/>
                <w:szCs w:val="20"/>
                <w:lang w:val="en-US"/>
              </w:rPr>
            </w:pPr>
            <w:r w:rsidRPr="00C56140">
              <w:rPr>
                <w:rFonts w:eastAsia="SimSun"/>
                <w:b/>
                <w:sz w:val="20"/>
                <w:szCs w:val="20"/>
                <w:lang w:val="en-US"/>
              </w:rPr>
              <w:t>1</w:t>
            </w:r>
          </w:p>
        </w:tc>
        <w:tc>
          <w:tcPr>
            <w:tcW w:w="628" w:type="pct"/>
            <w:tcBorders>
              <w:top w:val="nil"/>
              <w:left w:val="nil"/>
              <w:bottom w:val="single" w:sz="4" w:space="0" w:color="auto"/>
              <w:right w:val="single" w:sz="4" w:space="0" w:color="auto"/>
            </w:tcBorders>
            <w:shd w:val="clear" w:color="auto" w:fill="auto"/>
            <w:vAlign w:val="center"/>
          </w:tcPr>
          <w:p w14:paraId="7B137748" w14:textId="1B70482F" w:rsidR="009C04CC" w:rsidRPr="00E02DEC" w:rsidRDefault="009C04CC" w:rsidP="00CE3E38">
            <w:pPr>
              <w:suppressAutoHyphens w:val="0"/>
              <w:autoSpaceDE w:val="0"/>
              <w:spacing w:after="60"/>
              <w:jc w:val="center"/>
              <w:rPr>
                <w:rFonts w:eastAsia="SimSun"/>
                <w:b/>
                <w:sz w:val="20"/>
                <w:szCs w:val="20"/>
                <w:lang w:val="el-GR"/>
              </w:rPr>
            </w:pPr>
            <w:r w:rsidRPr="00C56140">
              <w:rPr>
                <w:rFonts w:eastAsia="SimSun"/>
                <w:b/>
                <w:sz w:val="20"/>
                <w:szCs w:val="20"/>
                <w:lang w:val="en-US"/>
              </w:rPr>
              <w:t>1</w:t>
            </w:r>
            <w:r w:rsidR="00E33095">
              <w:rPr>
                <w:rFonts w:eastAsia="SimSun"/>
                <w:b/>
                <w:sz w:val="20"/>
                <w:szCs w:val="20"/>
                <w:lang w:val="el-GR"/>
              </w:rPr>
              <w:t>2</w:t>
            </w:r>
          </w:p>
        </w:tc>
        <w:tc>
          <w:tcPr>
            <w:tcW w:w="963" w:type="pct"/>
            <w:tcBorders>
              <w:top w:val="nil"/>
              <w:left w:val="nil"/>
              <w:bottom w:val="single" w:sz="4" w:space="0" w:color="auto"/>
              <w:right w:val="single" w:sz="4" w:space="0" w:color="auto"/>
            </w:tcBorders>
            <w:shd w:val="clear" w:color="auto" w:fill="auto"/>
            <w:vAlign w:val="center"/>
          </w:tcPr>
          <w:p w14:paraId="34D409B5" w14:textId="77777777" w:rsidR="009C04CC" w:rsidRPr="00C56140" w:rsidRDefault="009C04CC" w:rsidP="00CE3E38">
            <w:pPr>
              <w:suppressAutoHyphens w:val="0"/>
              <w:autoSpaceDE w:val="0"/>
              <w:spacing w:after="60"/>
              <w:jc w:val="left"/>
              <w:rPr>
                <w:rFonts w:eastAsia="SimSun"/>
                <w:sz w:val="20"/>
                <w:szCs w:val="20"/>
                <w:lang w:val="el-GR"/>
              </w:rPr>
            </w:pPr>
            <w:r w:rsidRPr="00C56140">
              <w:rPr>
                <w:rFonts w:eastAsia="SimSun"/>
                <w:sz w:val="20"/>
                <w:szCs w:val="20"/>
                <w:lang w:val="el-GR"/>
              </w:rPr>
              <w:t>Έναρξη με την ολοκλήρωση της Φάσης 1α </w:t>
            </w:r>
          </w:p>
        </w:tc>
      </w:tr>
      <w:tr w:rsidR="00C024D9" w:rsidRPr="00526611" w14:paraId="4EF72AE8" w14:textId="77777777" w:rsidTr="00CE3E38">
        <w:trPr>
          <w:trHeight w:val="450"/>
          <w:jc w:val="center"/>
        </w:trPr>
        <w:tc>
          <w:tcPr>
            <w:tcW w:w="477" w:type="pct"/>
            <w:tcBorders>
              <w:top w:val="nil"/>
              <w:left w:val="single" w:sz="4" w:space="0" w:color="auto"/>
              <w:bottom w:val="single" w:sz="4" w:space="0" w:color="auto"/>
              <w:right w:val="single" w:sz="4" w:space="0" w:color="auto"/>
            </w:tcBorders>
            <w:shd w:val="clear" w:color="auto" w:fill="auto"/>
            <w:vAlign w:val="center"/>
            <w:hideMark/>
          </w:tcPr>
          <w:p w14:paraId="1FDC8BA4" w14:textId="77777777" w:rsidR="009C04CC" w:rsidRPr="00C56140" w:rsidRDefault="009C04CC" w:rsidP="00CE3E38">
            <w:pPr>
              <w:suppressAutoHyphens w:val="0"/>
              <w:autoSpaceDE w:val="0"/>
              <w:spacing w:after="60"/>
              <w:rPr>
                <w:rFonts w:eastAsia="SimSun"/>
                <w:b/>
                <w:bCs/>
                <w:sz w:val="20"/>
                <w:szCs w:val="20"/>
                <w:lang w:val="el-GR"/>
              </w:rPr>
            </w:pPr>
            <w:r w:rsidRPr="00C56140">
              <w:rPr>
                <w:b/>
                <w:lang w:eastAsia="en-US"/>
              </w:rPr>
              <w:t>Φ2</w:t>
            </w:r>
          </w:p>
        </w:tc>
        <w:tc>
          <w:tcPr>
            <w:tcW w:w="1337" w:type="pct"/>
            <w:tcBorders>
              <w:top w:val="nil"/>
              <w:left w:val="nil"/>
              <w:bottom w:val="single" w:sz="4" w:space="0" w:color="auto"/>
              <w:right w:val="single" w:sz="4" w:space="0" w:color="auto"/>
            </w:tcBorders>
            <w:shd w:val="clear" w:color="auto" w:fill="auto"/>
            <w:vAlign w:val="center"/>
          </w:tcPr>
          <w:p w14:paraId="6AE5CC0C" w14:textId="77777777" w:rsidR="009C04CC" w:rsidRPr="00C56140" w:rsidRDefault="009C04CC" w:rsidP="00CE3E38">
            <w:pPr>
              <w:suppressAutoHyphens w:val="0"/>
              <w:autoSpaceDE w:val="0"/>
              <w:spacing w:after="60"/>
              <w:jc w:val="left"/>
              <w:rPr>
                <w:rFonts w:eastAsia="SimSun"/>
                <w:sz w:val="20"/>
                <w:szCs w:val="20"/>
                <w:lang w:val="el-GR"/>
              </w:rPr>
            </w:pPr>
            <w:r w:rsidRPr="00C56140">
              <w:rPr>
                <w:spacing w:val="8"/>
              </w:rPr>
              <w:t>Υπηρεσίες υλοποίησης</w:t>
            </w:r>
          </w:p>
        </w:tc>
        <w:tc>
          <w:tcPr>
            <w:tcW w:w="729" w:type="pct"/>
            <w:tcBorders>
              <w:top w:val="nil"/>
              <w:left w:val="nil"/>
              <w:bottom w:val="single" w:sz="4" w:space="0" w:color="auto"/>
              <w:right w:val="single" w:sz="4" w:space="0" w:color="auto"/>
            </w:tcBorders>
            <w:shd w:val="clear" w:color="auto" w:fill="auto"/>
            <w:vAlign w:val="center"/>
          </w:tcPr>
          <w:p w14:paraId="0CD1CE6A" w14:textId="4E0496D1" w:rsidR="009C04CC" w:rsidRPr="00E02DEC" w:rsidRDefault="00E02DEC" w:rsidP="00CE3E38">
            <w:pPr>
              <w:suppressAutoHyphens w:val="0"/>
              <w:autoSpaceDE w:val="0"/>
              <w:spacing w:after="60"/>
              <w:jc w:val="center"/>
              <w:rPr>
                <w:rFonts w:eastAsia="SimSun"/>
                <w:b/>
                <w:bCs/>
                <w:sz w:val="20"/>
                <w:szCs w:val="20"/>
                <w:lang w:val="el-GR"/>
              </w:rPr>
            </w:pPr>
            <w:r>
              <w:rPr>
                <w:rFonts w:eastAsia="SimSun"/>
                <w:b/>
                <w:bCs/>
                <w:sz w:val="20"/>
                <w:szCs w:val="20"/>
                <w:lang w:val="el-GR"/>
              </w:rPr>
              <w:t>15</w:t>
            </w:r>
          </w:p>
        </w:tc>
        <w:tc>
          <w:tcPr>
            <w:tcW w:w="866" w:type="pct"/>
            <w:tcBorders>
              <w:top w:val="nil"/>
              <w:left w:val="nil"/>
              <w:bottom w:val="single" w:sz="4" w:space="0" w:color="auto"/>
              <w:right w:val="single" w:sz="4" w:space="0" w:color="auto"/>
            </w:tcBorders>
            <w:shd w:val="clear" w:color="auto" w:fill="auto"/>
            <w:vAlign w:val="center"/>
          </w:tcPr>
          <w:p w14:paraId="67E87B44" w14:textId="77777777" w:rsidR="009C04CC" w:rsidRPr="00C56140" w:rsidRDefault="009C04CC" w:rsidP="00CE3E38">
            <w:pPr>
              <w:suppressAutoHyphens w:val="0"/>
              <w:autoSpaceDE w:val="0"/>
              <w:spacing w:after="60"/>
              <w:jc w:val="center"/>
              <w:rPr>
                <w:rFonts w:eastAsia="SimSun"/>
                <w:b/>
                <w:bCs/>
                <w:sz w:val="20"/>
                <w:szCs w:val="20"/>
                <w:lang w:val="en-US"/>
              </w:rPr>
            </w:pPr>
            <w:r w:rsidRPr="00C56140">
              <w:rPr>
                <w:rFonts w:eastAsia="SimSun"/>
                <w:b/>
                <w:bCs/>
                <w:sz w:val="20"/>
                <w:szCs w:val="20"/>
                <w:lang w:val="en-US"/>
              </w:rPr>
              <w:t>1</w:t>
            </w:r>
          </w:p>
        </w:tc>
        <w:tc>
          <w:tcPr>
            <w:tcW w:w="628" w:type="pct"/>
            <w:tcBorders>
              <w:top w:val="nil"/>
              <w:left w:val="nil"/>
              <w:bottom w:val="single" w:sz="4" w:space="0" w:color="auto"/>
              <w:right w:val="single" w:sz="4" w:space="0" w:color="auto"/>
            </w:tcBorders>
            <w:shd w:val="clear" w:color="auto" w:fill="auto"/>
            <w:vAlign w:val="center"/>
          </w:tcPr>
          <w:p w14:paraId="5CCDD9D6" w14:textId="1579EE41" w:rsidR="009C04CC" w:rsidRPr="00E02DEC" w:rsidRDefault="00E02DEC" w:rsidP="00CE3E38">
            <w:pPr>
              <w:suppressAutoHyphens w:val="0"/>
              <w:autoSpaceDE w:val="0"/>
              <w:spacing w:after="60"/>
              <w:jc w:val="center"/>
              <w:rPr>
                <w:rFonts w:eastAsia="SimSun"/>
                <w:b/>
                <w:sz w:val="20"/>
                <w:szCs w:val="20"/>
                <w:lang w:val="el-GR"/>
              </w:rPr>
            </w:pPr>
            <w:r>
              <w:rPr>
                <w:rFonts w:eastAsia="SimSun"/>
                <w:b/>
                <w:sz w:val="20"/>
                <w:szCs w:val="20"/>
                <w:lang w:val="el-GR"/>
              </w:rPr>
              <w:t>16</w:t>
            </w:r>
          </w:p>
        </w:tc>
        <w:tc>
          <w:tcPr>
            <w:tcW w:w="963" w:type="pct"/>
            <w:tcBorders>
              <w:top w:val="nil"/>
              <w:left w:val="nil"/>
              <w:bottom w:val="single" w:sz="4" w:space="0" w:color="auto"/>
              <w:right w:val="single" w:sz="4" w:space="0" w:color="auto"/>
            </w:tcBorders>
            <w:shd w:val="clear" w:color="auto" w:fill="auto"/>
            <w:vAlign w:val="center"/>
          </w:tcPr>
          <w:p w14:paraId="602AC36D" w14:textId="77777777" w:rsidR="009C04CC" w:rsidRPr="00C56140" w:rsidRDefault="009C04CC" w:rsidP="00CE3E38">
            <w:pPr>
              <w:suppressAutoHyphens w:val="0"/>
              <w:autoSpaceDE w:val="0"/>
              <w:spacing w:after="60"/>
              <w:jc w:val="left"/>
              <w:rPr>
                <w:rFonts w:eastAsia="SimSun"/>
                <w:sz w:val="20"/>
                <w:szCs w:val="20"/>
                <w:lang w:val="el-GR"/>
              </w:rPr>
            </w:pPr>
            <w:r w:rsidRPr="00C56140">
              <w:rPr>
                <w:rFonts w:eastAsia="SimSun"/>
                <w:sz w:val="20"/>
                <w:szCs w:val="20"/>
                <w:lang w:val="el-GR"/>
              </w:rPr>
              <w:t>Έναρξη με την ολοκλήρωση της Φάσης 1α </w:t>
            </w:r>
          </w:p>
        </w:tc>
      </w:tr>
      <w:tr w:rsidR="009C04CC" w:rsidRPr="00526611" w14:paraId="1802B674" w14:textId="77777777" w:rsidTr="00CE3E38">
        <w:trPr>
          <w:trHeight w:val="450"/>
          <w:jc w:val="center"/>
        </w:trPr>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E327AB5" w14:textId="77777777" w:rsidR="009C04CC" w:rsidRPr="00C56140" w:rsidRDefault="009C04CC" w:rsidP="00CE3E38">
            <w:pPr>
              <w:suppressAutoHyphens w:val="0"/>
              <w:autoSpaceDE w:val="0"/>
              <w:spacing w:after="60"/>
              <w:rPr>
                <w:rFonts w:eastAsia="SimSun"/>
                <w:b/>
                <w:bCs/>
                <w:sz w:val="20"/>
                <w:szCs w:val="20"/>
                <w:lang w:val="el-GR"/>
              </w:rPr>
            </w:pPr>
            <w:r w:rsidRPr="00C56140">
              <w:rPr>
                <w:b/>
                <w:lang w:eastAsia="en-US"/>
              </w:rPr>
              <w:t>Φ3</w:t>
            </w:r>
          </w:p>
        </w:tc>
        <w:tc>
          <w:tcPr>
            <w:tcW w:w="1337" w:type="pct"/>
            <w:tcBorders>
              <w:top w:val="single" w:sz="4" w:space="0" w:color="auto"/>
              <w:left w:val="nil"/>
              <w:bottom w:val="single" w:sz="4" w:space="0" w:color="auto"/>
              <w:right w:val="single" w:sz="4" w:space="0" w:color="auto"/>
            </w:tcBorders>
            <w:shd w:val="clear" w:color="auto" w:fill="auto"/>
            <w:vAlign w:val="center"/>
          </w:tcPr>
          <w:p w14:paraId="519A4E37" w14:textId="77777777" w:rsidR="009C04CC" w:rsidRPr="00C56140" w:rsidRDefault="009C04CC" w:rsidP="00CE3E38">
            <w:pPr>
              <w:suppressAutoHyphens w:val="0"/>
              <w:autoSpaceDE w:val="0"/>
              <w:spacing w:after="60"/>
              <w:jc w:val="left"/>
              <w:rPr>
                <w:spacing w:val="8"/>
                <w:sz w:val="20"/>
                <w:szCs w:val="20"/>
                <w:lang w:val="el-GR"/>
              </w:rPr>
            </w:pPr>
            <w:r w:rsidRPr="00C56140">
              <w:rPr>
                <w:spacing w:val="8"/>
              </w:rPr>
              <w:t>Εκπαίδευση χρηστών</w:t>
            </w:r>
          </w:p>
        </w:tc>
        <w:tc>
          <w:tcPr>
            <w:tcW w:w="729" w:type="pct"/>
            <w:tcBorders>
              <w:top w:val="single" w:sz="4" w:space="0" w:color="auto"/>
              <w:left w:val="nil"/>
              <w:bottom w:val="single" w:sz="4" w:space="0" w:color="auto"/>
              <w:right w:val="single" w:sz="4" w:space="0" w:color="auto"/>
            </w:tcBorders>
            <w:shd w:val="clear" w:color="auto" w:fill="auto"/>
            <w:vAlign w:val="center"/>
          </w:tcPr>
          <w:p w14:paraId="27B7735E" w14:textId="45D5AEAC" w:rsidR="009C04CC" w:rsidRPr="00E02DEC" w:rsidDel="001E64AB" w:rsidRDefault="00E33095" w:rsidP="00CE3E38">
            <w:pPr>
              <w:suppressAutoHyphens w:val="0"/>
              <w:autoSpaceDE w:val="0"/>
              <w:spacing w:after="60"/>
              <w:jc w:val="center"/>
              <w:rPr>
                <w:rFonts w:eastAsia="SimSun"/>
                <w:b/>
                <w:bCs/>
                <w:sz w:val="20"/>
                <w:szCs w:val="20"/>
                <w:lang w:val="el-GR"/>
              </w:rPr>
            </w:pPr>
            <w:r>
              <w:rPr>
                <w:rFonts w:eastAsia="SimSun"/>
                <w:b/>
                <w:bCs/>
                <w:sz w:val="20"/>
                <w:szCs w:val="20"/>
                <w:lang w:val="el-GR"/>
              </w:rPr>
              <w:t>3</w:t>
            </w:r>
          </w:p>
        </w:tc>
        <w:tc>
          <w:tcPr>
            <w:tcW w:w="866" w:type="pct"/>
            <w:tcBorders>
              <w:top w:val="single" w:sz="4" w:space="0" w:color="auto"/>
              <w:left w:val="nil"/>
              <w:bottom w:val="single" w:sz="4" w:space="0" w:color="auto"/>
              <w:right w:val="single" w:sz="4" w:space="0" w:color="auto"/>
            </w:tcBorders>
            <w:shd w:val="clear" w:color="auto" w:fill="auto"/>
            <w:vAlign w:val="center"/>
          </w:tcPr>
          <w:p w14:paraId="43D19964" w14:textId="77777777" w:rsidR="009C04CC" w:rsidRPr="00C56140" w:rsidDel="001E64AB" w:rsidRDefault="009C04CC" w:rsidP="00CE3E38">
            <w:pPr>
              <w:suppressAutoHyphens w:val="0"/>
              <w:autoSpaceDE w:val="0"/>
              <w:spacing w:after="60"/>
              <w:jc w:val="center"/>
              <w:rPr>
                <w:rFonts w:eastAsia="SimSun"/>
                <w:b/>
                <w:bCs/>
                <w:sz w:val="20"/>
                <w:szCs w:val="20"/>
                <w:lang w:val="en-US"/>
              </w:rPr>
            </w:pPr>
            <w:r w:rsidRPr="00C56140">
              <w:rPr>
                <w:rFonts w:eastAsia="SimSun"/>
                <w:b/>
                <w:bCs/>
                <w:sz w:val="20"/>
                <w:szCs w:val="20"/>
                <w:lang w:val="en-US"/>
              </w:rPr>
              <w:t>1</w:t>
            </w:r>
          </w:p>
        </w:tc>
        <w:tc>
          <w:tcPr>
            <w:tcW w:w="628" w:type="pct"/>
            <w:tcBorders>
              <w:top w:val="single" w:sz="4" w:space="0" w:color="auto"/>
              <w:left w:val="nil"/>
              <w:bottom w:val="single" w:sz="4" w:space="0" w:color="auto"/>
              <w:right w:val="single" w:sz="4" w:space="0" w:color="auto"/>
            </w:tcBorders>
            <w:shd w:val="clear" w:color="auto" w:fill="auto"/>
            <w:vAlign w:val="center"/>
          </w:tcPr>
          <w:p w14:paraId="5AF66CAA" w14:textId="319AD55A" w:rsidR="009C04CC" w:rsidRPr="00E02DEC" w:rsidDel="001E64AB" w:rsidRDefault="00E33095" w:rsidP="00CE3E38">
            <w:pPr>
              <w:suppressAutoHyphens w:val="0"/>
              <w:autoSpaceDE w:val="0"/>
              <w:spacing w:after="60"/>
              <w:jc w:val="center"/>
              <w:rPr>
                <w:rFonts w:eastAsia="SimSun"/>
                <w:b/>
                <w:sz w:val="20"/>
                <w:szCs w:val="20"/>
                <w:lang w:val="el-GR"/>
              </w:rPr>
            </w:pPr>
            <w:r>
              <w:rPr>
                <w:rFonts w:eastAsia="SimSun"/>
                <w:b/>
                <w:sz w:val="20"/>
                <w:szCs w:val="20"/>
                <w:lang w:val="el-GR"/>
              </w:rPr>
              <w:t>4</w:t>
            </w:r>
          </w:p>
        </w:tc>
        <w:tc>
          <w:tcPr>
            <w:tcW w:w="963" w:type="pct"/>
            <w:tcBorders>
              <w:top w:val="single" w:sz="4" w:space="0" w:color="auto"/>
              <w:left w:val="nil"/>
              <w:bottom w:val="single" w:sz="4" w:space="0" w:color="auto"/>
              <w:right w:val="single" w:sz="4" w:space="0" w:color="auto"/>
            </w:tcBorders>
            <w:shd w:val="clear" w:color="auto" w:fill="auto"/>
            <w:vAlign w:val="center"/>
          </w:tcPr>
          <w:p w14:paraId="3AB39FB5" w14:textId="474276CD" w:rsidR="009C04CC" w:rsidRPr="00C56140" w:rsidRDefault="009C04CC" w:rsidP="00CE3E38">
            <w:pPr>
              <w:suppressAutoHyphens w:val="0"/>
              <w:autoSpaceDE w:val="0"/>
              <w:spacing w:after="60"/>
              <w:jc w:val="left"/>
              <w:rPr>
                <w:rFonts w:eastAsia="SimSun"/>
                <w:sz w:val="20"/>
                <w:szCs w:val="20"/>
                <w:lang w:val="el-GR"/>
              </w:rPr>
            </w:pPr>
            <w:r w:rsidRPr="00C56140">
              <w:rPr>
                <w:rFonts w:eastAsia="SimSun"/>
                <w:sz w:val="20"/>
                <w:szCs w:val="20"/>
                <w:lang w:val="el-GR"/>
              </w:rPr>
              <w:t xml:space="preserve">Έναρξη με την ολοκλήρωση της Φάσης </w:t>
            </w:r>
            <w:r w:rsidR="00E33095">
              <w:rPr>
                <w:rFonts w:eastAsia="SimSun"/>
                <w:sz w:val="20"/>
                <w:szCs w:val="20"/>
                <w:lang w:val="el-GR"/>
              </w:rPr>
              <w:t>2</w:t>
            </w:r>
            <w:r w:rsidR="006E7D75">
              <w:rPr>
                <w:rFonts w:eastAsia="SimSun"/>
                <w:sz w:val="20"/>
                <w:szCs w:val="20"/>
                <w:lang w:val="el-GR"/>
              </w:rPr>
              <w:t xml:space="preserve"> </w:t>
            </w:r>
          </w:p>
        </w:tc>
      </w:tr>
      <w:tr w:rsidR="009C04CC" w:rsidRPr="00526611" w14:paraId="319D9412" w14:textId="77777777" w:rsidTr="00CE3E38">
        <w:trPr>
          <w:trHeight w:val="450"/>
          <w:jc w:val="center"/>
        </w:trPr>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B1E2F7F" w14:textId="77777777" w:rsidR="009C04CC" w:rsidRPr="00C56140" w:rsidRDefault="009C04CC" w:rsidP="00CE3E38">
            <w:pPr>
              <w:suppressAutoHyphens w:val="0"/>
              <w:autoSpaceDE w:val="0"/>
              <w:spacing w:after="60"/>
              <w:rPr>
                <w:rFonts w:eastAsia="SimSun"/>
                <w:b/>
                <w:bCs/>
                <w:sz w:val="20"/>
                <w:szCs w:val="20"/>
                <w:lang w:val="el-GR"/>
              </w:rPr>
            </w:pPr>
            <w:r w:rsidRPr="00C56140">
              <w:rPr>
                <w:b/>
                <w:lang w:eastAsia="en-US"/>
              </w:rPr>
              <w:t>Φ</w:t>
            </w:r>
            <w:r w:rsidRPr="00C56140">
              <w:rPr>
                <w:b/>
                <w:lang w:val="el-GR" w:eastAsia="en-US"/>
              </w:rPr>
              <w:t>4</w:t>
            </w:r>
          </w:p>
        </w:tc>
        <w:tc>
          <w:tcPr>
            <w:tcW w:w="1337" w:type="pct"/>
            <w:tcBorders>
              <w:top w:val="single" w:sz="4" w:space="0" w:color="auto"/>
              <w:left w:val="nil"/>
              <w:bottom w:val="single" w:sz="4" w:space="0" w:color="auto"/>
              <w:right w:val="single" w:sz="4" w:space="0" w:color="auto"/>
            </w:tcBorders>
            <w:shd w:val="clear" w:color="auto" w:fill="auto"/>
            <w:vAlign w:val="center"/>
          </w:tcPr>
          <w:p w14:paraId="1010ED30" w14:textId="77777777" w:rsidR="009C04CC" w:rsidRPr="00C56140" w:rsidRDefault="009C04CC" w:rsidP="00CE3E38">
            <w:pPr>
              <w:suppressAutoHyphens w:val="0"/>
              <w:autoSpaceDE w:val="0"/>
              <w:spacing w:after="60"/>
              <w:jc w:val="left"/>
              <w:rPr>
                <w:spacing w:val="8"/>
                <w:sz w:val="20"/>
                <w:szCs w:val="20"/>
                <w:lang w:val="el-GR"/>
              </w:rPr>
            </w:pPr>
            <w:r w:rsidRPr="00C56140">
              <w:rPr>
                <w:spacing w:val="8"/>
              </w:rPr>
              <w:t>Οργάνωση και διαχείριση έργου</w:t>
            </w:r>
          </w:p>
        </w:tc>
        <w:tc>
          <w:tcPr>
            <w:tcW w:w="729" w:type="pct"/>
            <w:tcBorders>
              <w:top w:val="single" w:sz="4" w:space="0" w:color="auto"/>
              <w:left w:val="nil"/>
              <w:bottom w:val="single" w:sz="4" w:space="0" w:color="auto"/>
              <w:right w:val="single" w:sz="4" w:space="0" w:color="auto"/>
            </w:tcBorders>
            <w:shd w:val="clear" w:color="auto" w:fill="auto"/>
            <w:vAlign w:val="center"/>
          </w:tcPr>
          <w:p w14:paraId="7467F9F0" w14:textId="77777777" w:rsidR="009C04CC" w:rsidRPr="00C56140" w:rsidDel="001E64AB" w:rsidRDefault="009C04CC" w:rsidP="00CE3E38">
            <w:pPr>
              <w:suppressAutoHyphens w:val="0"/>
              <w:autoSpaceDE w:val="0"/>
              <w:spacing w:after="60"/>
              <w:jc w:val="center"/>
              <w:rPr>
                <w:rFonts w:eastAsia="SimSun"/>
                <w:b/>
                <w:bCs/>
                <w:sz w:val="20"/>
                <w:szCs w:val="20"/>
                <w:lang w:val="en-US"/>
              </w:rPr>
            </w:pPr>
            <w:r w:rsidRPr="00C56140">
              <w:rPr>
                <w:rFonts w:eastAsia="SimSun"/>
                <w:b/>
                <w:bCs/>
                <w:sz w:val="20"/>
                <w:szCs w:val="20"/>
                <w:lang w:val="en-US"/>
              </w:rPr>
              <w:t>24</w:t>
            </w:r>
          </w:p>
        </w:tc>
        <w:tc>
          <w:tcPr>
            <w:tcW w:w="866" w:type="pct"/>
            <w:tcBorders>
              <w:top w:val="single" w:sz="4" w:space="0" w:color="auto"/>
              <w:left w:val="nil"/>
              <w:bottom w:val="single" w:sz="4" w:space="0" w:color="auto"/>
              <w:right w:val="single" w:sz="4" w:space="0" w:color="auto"/>
            </w:tcBorders>
            <w:shd w:val="clear" w:color="auto" w:fill="auto"/>
            <w:vAlign w:val="center"/>
          </w:tcPr>
          <w:p w14:paraId="53EC7288" w14:textId="77777777" w:rsidR="009C04CC" w:rsidRPr="00C56140" w:rsidDel="001E64AB" w:rsidRDefault="009C04CC" w:rsidP="00CE3E38">
            <w:pPr>
              <w:suppressAutoHyphens w:val="0"/>
              <w:autoSpaceDE w:val="0"/>
              <w:spacing w:after="60"/>
              <w:jc w:val="center"/>
              <w:rPr>
                <w:rFonts w:eastAsia="SimSun"/>
                <w:b/>
                <w:bCs/>
                <w:sz w:val="20"/>
                <w:szCs w:val="20"/>
                <w:lang w:val="en-US"/>
              </w:rPr>
            </w:pPr>
            <w:r w:rsidRPr="00C56140">
              <w:rPr>
                <w:rFonts w:eastAsia="SimSun"/>
                <w:b/>
                <w:bCs/>
                <w:sz w:val="20"/>
                <w:szCs w:val="20"/>
                <w:lang w:val="en-US"/>
              </w:rPr>
              <w:t>0</w:t>
            </w:r>
          </w:p>
        </w:tc>
        <w:tc>
          <w:tcPr>
            <w:tcW w:w="628" w:type="pct"/>
            <w:tcBorders>
              <w:top w:val="single" w:sz="4" w:space="0" w:color="auto"/>
              <w:left w:val="nil"/>
              <w:bottom w:val="single" w:sz="4" w:space="0" w:color="auto"/>
              <w:right w:val="single" w:sz="4" w:space="0" w:color="auto"/>
            </w:tcBorders>
            <w:shd w:val="clear" w:color="auto" w:fill="auto"/>
            <w:vAlign w:val="center"/>
          </w:tcPr>
          <w:p w14:paraId="30F2BF79" w14:textId="77777777" w:rsidR="009C04CC" w:rsidRPr="00C56140" w:rsidDel="001E64AB" w:rsidRDefault="009C04CC" w:rsidP="00CE3E38">
            <w:pPr>
              <w:suppressAutoHyphens w:val="0"/>
              <w:autoSpaceDE w:val="0"/>
              <w:spacing w:after="60"/>
              <w:jc w:val="center"/>
              <w:rPr>
                <w:rFonts w:eastAsia="SimSun"/>
                <w:b/>
                <w:sz w:val="20"/>
                <w:szCs w:val="20"/>
                <w:lang w:val="en-US"/>
              </w:rPr>
            </w:pPr>
            <w:r w:rsidRPr="00C56140">
              <w:rPr>
                <w:rFonts w:eastAsia="SimSun"/>
                <w:b/>
                <w:sz w:val="20"/>
                <w:szCs w:val="20"/>
                <w:lang w:val="en-US"/>
              </w:rPr>
              <w:t>24</w:t>
            </w:r>
          </w:p>
        </w:tc>
        <w:tc>
          <w:tcPr>
            <w:tcW w:w="963" w:type="pct"/>
            <w:tcBorders>
              <w:top w:val="single" w:sz="4" w:space="0" w:color="auto"/>
              <w:left w:val="nil"/>
              <w:bottom w:val="single" w:sz="4" w:space="0" w:color="auto"/>
              <w:right w:val="single" w:sz="4" w:space="0" w:color="auto"/>
            </w:tcBorders>
            <w:shd w:val="clear" w:color="auto" w:fill="auto"/>
            <w:vAlign w:val="center"/>
          </w:tcPr>
          <w:p w14:paraId="6BA8464B" w14:textId="77777777" w:rsidR="009C04CC" w:rsidRPr="00C56140" w:rsidRDefault="009C04CC" w:rsidP="00CE3E38">
            <w:pPr>
              <w:suppressAutoHyphens w:val="0"/>
              <w:autoSpaceDE w:val="0"/>
              <w:spacing w:after="60"/>
              <w:jc w:val="left"/>
              <w:rPr>
                <w:rFonts w:eastAsia="SimSun"/>
                <w:sz w:val="20"/>
                <w:szCs w:val="20"/>
                <w:lang w:val="el-GR"/>
              </w:rPr>
            </w:pPr>
            <w:r w:rsidRPr="00C56140">
              <w:rPr>
                <w:rFonts w:eastAsia="SimSun"/>
                <w:sz w:val="20"/>
                <w:szCs w:val="20"/>
                <w:lang w:val="el-GR"/>
              </w:rPr>
              <w:t>Καθόλη τη διάρκεια του έργου</w:t>
            </w:r>
          </w:p>
        </w:tc>
      </w:tr>
      <w:tr w:rsidR="009C04CC" w:rsidRPr="00526611" w14:paraId="3B8E0B30" w14:textId="77777777" w:rsidTr="00CE3E38">
        <w:trPr>
          <w:trHeight w:val="450"/>
          <w:jc w:val="center"/>
        </w:trPr>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54654E1" w14:textId="77777777" w:rsidR="009C04CC" w:rsidRPr="00C56140" w:rsidRDefault="009C04CC" w:rsidP="00CE3E38">
            <w:pPr>
              <w:suppressAutoHyphens w:val="0"/>
              <w:autoSpaceDE w:val="0"/>
              <w:spacing w:after="60"/>
              <w:rPr>
                <w:rFonts w:eastAsia="SimSun"/>
                <w:b/>
                <w:bCs/>
                <w:sz w:val="20"/>
                <w:szCs w:val="20"/>
                <w:lang w:val="el-GR"/>
              </w:rPr>
            </w:pPr>
            <w:r w:rsidRPr="00C56140">
              <w:rPr>
                <w:b/>
                <w:lang w:val="el-GR" w:eastAsia="en-US"/>
              </w:rPr>
              <w:t>Φ5</w:t>
            </w:r>
          </w:p>
        </w:tc>
        <w:tc>
          <w:tcPr>
            <w:tcW w:w="1337" w:type="pct"/>
            <w:tcBorders>
              <w:top w:val="single" w:sz="4" w:space="0" w:color="auto"/>
              <w:left w:val="nil"/>
              <w:bottom w:val="single" w:sz="4" w:space="0" w:color="auto"/>
              <w:right w:val="single" w:sz="4" w:space="0" w:color="auto"/>
            </w:tcBorders>
            <w:shd w:val="clear" w:color="auto" w:fill="auto"/>
            <w:vAlign w:val="center"/>
          </w:tcPr>
          <w:p w14:paraId="7632E326" w14:textId="77777777" w:rsidR="009C04CC" w:rsidRPr="00C56140" w:rsidRDefault="009C04CC" w:rsidP="00CE3E38">
            <w:pPr>
              <w:suppressAutoHyphens w:val="0"/>
              <w:autoSpaceDE w:val="0"/>
              <w:spacing w:after="60"/>
              <w:jc w:val="left"/>
              <w:rPr>
                <w:spacing w:val="8"/>
                <w:sz w:val="20"/>
                <w:szCs w:val="20"/>
                <w:lang w:val="el-GR"/>
              </w:rPr>
            </w:pPr>
            <w:r w:rsidRPr="00C56140">
              <w:rPr>
                <w:spacing w:val="8"/>
                <w:lang w:val="el-GR"/>
              </w:rPr>
              <w:t>Πιλοτική Λειτουργία</w:t>
            </w:r>
          </w:p>
        </w:tc>
        <w:tc>
          <w:tcPr>
            <w:tcW w:w="729" w:type="pct"/>
            <w:tcBorders>
              <w:top w:val="single" w:sz="4" w:space="0" w:color="auto"/>
              <w:left w:val="nil"/>
              <w:bottom w:val="single" w:sz="4" w:space="0" w:color="auto"/>
              <w:right w:val="single" w:sz="4" w:space="0" w:color="auto"/>
            </w:tcBorders>
            <w:shd w:val="clear" w:color="auto" w:fill="auto"/>
            <w:vAlign w:val="center"/>
          </w:tcPr>
          <w:p w14:paraId="1941177A" w14:textId="5BD46539" w:rsidR="009C04CC" w:rsidRPr="00E02DEC" w:rsidDel="001E64AB" w:rsidRDefault="00E33095" w:rsidP="00CE3E38">
            <w:pPr>
              <w:suppressAutoHyphens w:val="0"/>
              <w:autoSpaceDE w:val="0"/>
              <w:spacing w:after="60"/>
              <w:jc w:val="center"/>
              <w:rPr>
                <w:rFonts w:eastAsia="SimSun"/>
                <w:b/>
                <w:bCs/>
                <w:sz w:val="20"/>
                <w:szCs w:val="20"/>
                <w:lang w:val="el-GR"/>
              </w:rPr>
            </w:pPr>
            <w:r>
              <w:rPr>
                <w:rFonts w:eastAsia="SimSun"/>
                <w:b/>
                <w:bCs/>
                <w:sz w:val="20"/>
                <w:szCs w:val="20"/>
                <w:lang w:val="el-GR"/>
              </w:rPr>
              <w:t>1</w:t>
            </w:r>
          </w:p>
        </w:tc>
        <w:tc>
          <w:tcPr>
            <w:tcW w:w="866" w:type="pct"/>
            <w:tcBorders>
              <w:top w:val="single" w:sz="4" w:space="0" w:color="auto"/>
              <w:left w:val="nil"/>
              <w:bottom w:val="single" w:sz="4" w:space="0" w:color="auto"/>
              <w:right w:val="single" w:sz="4" w:space="0" w:color="auto"/>
            </w:tcBorders>
            <w:shd w:val="clear" w:color="auto" w:fill="auto"/>
            <w:vAlign w:val="center"/>
          </w:tcPr>
          <w:p w14:paraId="712E61BC" w14:textId="77777777" w:rsidR="009C04CC" w:rsidRPr="00C56140" w:rsidDel="001E64AB" w:rsidRDefault="009C04CC" w:rsidP="00CE3E38">
            <w:pPr>
              <w:suppressAutoHyphens w:val="0"/>
              <w:autoSpaceDE w:val="0"/>
              <w:spacing w:after="60"/>
              <w:jc w:val="center"/>
              <w:rPr>
                <w:rFonts w:eastAsia="SimSun"/>
                <w:b/>
                <w:bCs/>
                <w:sz w:val="20"/>
                <w:szCs w:val="20"/>
                <w:lang w:val="en-US"/>
              </w:rPr>
            </w:pPr>
            <w:r w:rsidRPr="00C56140">
              <w:rPr>
                <w:rFonts w:eastAsia="SimSun"/>
                <w:b/>
                <w:bCs/>
                <w:sz w:val="20"/>
                <w:szCs w:val="20"/>
                <w:lang w:val="en-US"/>
              </w:rPr>
              <w:t>1</w:t>
            </w:r>
          </w:p>
        </w:tc>
        <w:tc>
          <w:tcPr>
            <w:tcW w:w="628" w:type="pct"/>
            <w:tcBorders>
              <w:top w:val="single" w:sz="4" w:space="0" w:color="auto"/>
              <w:left w:val="nil"/>
              <w:bottom w:val="single" w:sz="4" w:space="0" w:color="auto"/>
              <w:right w:val="single" w:sz="4" w:space="0" w:color="auto"/>
            </w:tcBorders>
            <w:shd w:val="clear" w:color="auto" w:fill="auto"/>
            <w:vAlign w:val="center"/>
          </w:tcPr>
          <w:p w14:paraId="1B684EE7" w14:textId="77777777" w:rsidR="009C04CC" w:rsidRPr="00C56140" w:rsidDel="001E64AB" w:rsidRDefault="009C04CC" w:rsidP="00CE3E38">
            <w:pPr>
              <w:suppressAutoHyphens w:val="0"/>
              <w:autoSpaceDE w:val="0"/>
              <w:spacing w:after="60"/>
              <w:jc w:val="center"/>
              <w:rPr>
                <w:rFonts w:eastAsia="SimSun"/>
                <w:b/>
                <w:sz w:val="20"/>
                <w:szCs w:val="20"/>
                <w:lang w:val="en-US"/>
              </w:rPr>
            </w:pPr>
            <w:r w:rsidRPr="00C56140">
              <w:rPr>
                <w:rFonts w:eastAsia="SimSun"/>
                <w:b/>
                <w:sz w:val="20"/>
                <w:szCs w:val="20"/>
                <w:lang w:val="en-US"/>
              </w:rPr>
              <w:t>2</w:t>
            </w:r>
          </w:p>
        </w:tc>
        <w:tc>
          <w:tcPr>
            <w:tcW w:w="963" w:type="pct"/>
            <w:tcBorders>
              <w:top w:val="single" w:sz="4" w:space="0" w:color="auto"/>
              <w:left w:val="nil"/>
              <w:bottom w:val="single" w:sz="4" w:space="0" w:color="auto"/>
              <w:right w:val="single" w:sz="4" w:space="0" w:color="auto"/>
            </w:tcBorders>
            <w:shd w:val="clear" w:color="auto" w:fill="auto"/>
            <w:vAlign w:val="center"/>
          </w:tcPr>
          <w:p w14:paraId="0BA7B316" w14:textId="0E096B05" w:rsidR="009C04CC" w:rsidRPr="00C56140" w:rsidRDefault="009C04CC" w:rsidP="00CE3E38">
            <w:pPr>
              <w:suppressAutoHyphens w:val="0"/>
              <w:autoSpaceDE w:val="0"/>
              <w:spacing w:after="60"/>
              <w:jc w:val="left"/>
              <w:rPr>
                <w:rFonts w:eastAsia="SimSun"/>
                <w:sz w:val="20"/>
                <w:szCs w:val="20"/>
                <w:lang w:val="el-GR"/>
              </w:rPr>
            </w:pPr>
            <w:r w:rsidRPr="00C56140">
              <w:rPr>
                <w:rFonts w:eastAsia="SimSun"/>
                <w:sz w:val="20"/>
                <w:szCs w:val="20"/>
                <w:lang w:val="el-GR"/>
              </w:rPr>
              <w:t xml:space="preserve">Με την ολοκλήρωση της Φάσης </w:t>
            </w:r>
            <w:r w:rsidR="00E33095">
              <w:rPr>
                <w:rFonts w:eastAsia="SimSun"/>
                <w:sz w:val="20"/>
                <w:szCs w:val="20"/>
                <w:lang w:val="el-GR"/>
              </w:rPr>
              <w:t>2</w:t>
            </w:r>
            <w:r w:rsidR="001175A3">
              <w:rPr>
                <w:rFonts w:eastAsia="SimSun"/>
                <w:sz w:val="20"/>
                <w:szCs w:val="20"/>
                <w:highlight w:val="cyan"/>
                <w:lang w:val="el-GR"/>
              </w:rPr>
              <w:t xml:space="preserve"> </w:t>
            </w:r>
          </w:p>
        </w:tc>
      </w:tr>
      <w:tr w:rsidR="009C04CC" w:rsidRPr="00526611" w14:paraId="7D714B67" w14:textId="77777777" w:rsidTr="00CE3E38">
        <w:trPr>
          <w:trHeight w:val="450"/>
          <w:jc w:val="center"/>
        </w:trPr>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350131E" w14:textId="77777777" w:rsidR="009C04CC" w:rsidRPr="00C56140" w:rsidRDefault="009C04CC" w:rsidP="00CE3E38">
            <w:pPr>
              <w:suppressAutoHyphens w:val="0"/>
              <w:autoSpaceDE w:val="0"/>
              <w:spacing w:after="60"/>
              <w:rPr>
                <w:rFonts w:eastAsia="SimSun"/>
                <w:b/>
                <w:bCs/>
                <w:sz w:val="20"/>
                <w:szCs w:val="20"/>
                <w:lang w:val="el-GR"/>
              </w:rPr>
            </w:pPr>
            <w:r w:rsidRPr="00C56140">
              <w:rPr>
                <w:b/>
                <w:lang w:val="el-GR" w:eastAsia="en-US"/>
              </w:rPr>
              <w:t>Φ6</w:t>
            </w:r>
          </w:p>
        </w:tc>
        <w:tc>
          <w:tcPr>
            <w:tcW w:w="1337" w:type="pct"/>
            <w:tcBorders>
              <w:top w:val="single" w:sz="4" w:space="0" w:color="auto"/>
              <w:left w:val="nil"/>
              <w:bottom w:val="single" w:sz="4" w:space="0" w:color="auto"/>
              <w:right w:val="single" w:sz="4" w:space="0" w:color="auto"/>
            </w:tcBorders>
            <w:shd w:val="clear" w:color="auto" w:fill="auto"/>
            <w:vAlign w:val="center"/>
          </w:tcPr>
          <w:p w14:paraId="41FA4834" w14:textId="77777777" w:rsidR="009C04CC" w:rsidRPr="00C56140" w:rsidRDefault="009C04CC" w:rsidP="00CE3E38">
            <w:pPr>
              <w:suppressAutoHyphens w:val="0"/>
              <w:autoSpaceDE w:val="0"/>
              <w:spacing w:after="60"/>
              <w:jc w:val="left"/>
              <w:rPr>
                <w:spacing w:val="8"/>
                <w:lang w:val="el-GR"/>
              </w:rPr>
            </w:pPr>
            <w:r w:rsidRPr="00C56140">
              <w:rPr>
                <w:spacing w:val="8"/>
                <w:lang w:val="el-GR"/>
              </w:rPr>
              <w:t>Παραγωγική Λειτουργία</w:t>
            </w:r>
          </w:p>
        </w:tc>
        <w:tc>
          <w:tcPr>
            <w:tcW w:w="729" w:type="pct"/>
            <w:tcBorders>
              <w:top w:val="single" w:sz="4" w:space="0" w:color="auto"/>
              <w:left w:val="nil"/>
              <w:bottom w:val="single" w:sz="4" w:space="0" w:color="auto"/>
              <w:right w:val="single" w:sz="4" w:space="0" w:color="auto"/>
            </w:tcBorders>
            <w:shd w:val="clear" w:color="auto" w:fill="auto"/>
            <w:vAlign w:val="center"/>
          </w:tcPr>
          <w:p w14:paraId="39B0D8B8" w14:textId="77777777" w:rsidR="009C04CC" w:rsidRPr="00C56140" w:rsidDel="001E64AB" w:rsidRDefault="009C04CC" w:rsidP="00CE3E38">
            <w:pPr>
              <w:suppressAutoHyphens w:val="0"/>
              <w:autoSpaceDE w:val="0"/>
              <w:spacing w:after="60"/>
              <w:jc w:val="center"/>
              <w:rPr>
                <w:rFonts w:eastAsia="SimSun"/>
                <w:b/>
                <w:bCs/>
                <w:sz w:val="20"/>
                <w:szCs w:val="20"/>
                <w:lang w:val="en-US"/>
              </w:rPr>
            </w:pPr>
            <w:r w:rsidRPr="00C56140">
              <w:rPr>
                <w:rFonts w:eastAsia="SimSun"/>
                <w:b/>
                <w:bCs/>
                <w:sz w:val="20"/>
                <w:szCs w:val="20"/>
                <w:lang w:val="en-US"/>
              </w:rPr>
              <w:t>1</w:t>
            </w:r>
          </w:p>
        </w:tc>
        <w:tc>
          <w:tcPr>
            <w:tcW w:w="866" w:type="pct"/>
            <w:tcBorders>
              <w:top w:val="single" w:sz="4" w:space="0" w:color="auto"/>
              <w:left w:val="nil"/>
              <w:bottom w:val="single" w:sz="4" w:space="0" w:color="auto"/>
              <w:right w:val="single" w:sz="4" w:space="0" w:color="auto"/>
            </w:tcBorders>
            <w:shd w:val="clear" w:color="auto" w:fill="auto"/>
            <w:vAlign w:val="center"/>
          </w:tcPr>
          <w:p w14:paraId="5076DEEA" w14:textId="77777777" w:rsidR="009C04CC" w:rsidRPr="00C56140" w:rsidDel="001E64AB" w:rsidRDefault="009C04CC" w:rsidP="00CE3E38">
            <w:pPr>
              <w:suppressAutoHyphens w:val="0"/>
              <w:autoSpaceDE w:val="0"/>
              <w:spacing w:after="60"/>
              <w:jc w:val="center"/>
              <w:rPr>
                <w:rFonts w:eastAsia="SimSun"/>
                <w:b/>
                <w:bCs/>
                <w:sz w:val="20"/>
                <w:szCs w:val="20"/>
                <w:lang w:val="en-US"/>
              </w:rPr>
            </w:pPr>
            <w:r w:rsidRPr="00C56140">
              <w:rPr>
                <w:rFonts w:eastAsia="SimSun"/>
                <w:b/>
                <w:bCs/>
                <w:sz w:val="20"/>
                <w:szCs w:val="20"/>
                <w:lang w:val="en-US"/>
              </w:rPr>
              <w:t>1</w:t>
            </w:r>
          </w:p>
        </w:tc>
        <w:tc>
          <w:tcPr>
            <w:tcW w:w="628" w:type="pct"/>
            <w:tcBorders>
              <w:top w:val="single" w:sz="4" w:space="0" w:color="auto"/>
              <w:left w:val="nil"/>
              <w:bottom w:val="single" w:sz="4" w:space="0" w:color="auto"/>
              <w:right w:val="single" w:sz="4" w:space="0" w:color="auto"/>
            </w:tcBorders>
            <w:shd w:val="clear" w:color="auto" w:fill="auto"/>
            <w:vAlign w:val="center"/>
          </w:tcPr>
          <w:p w14:paraId="7B528933" w14:textId="77777777" w:rsidR="009C04CC" w:rsidRPr="00C56140" w:rsidDel="001E64AB" w:rsidRDefault="009C04CC" w:rsidP="00CE3E38">
            <w:pPr>
              <w:suppressAutoHyphens w:val="0"/>
              <w:autoSpaceDE w:val="0"/>
              <w:spacing w:after="60"/>
              <w:jc w:val="center"/>
              <w:rPr>
                <w:rFonts w:eastAsia="SimSun"/>
                <w:b/>
                <w:sz w:val="20"/>
                <w:szCs w:val="20"/>
                <w:lang w:val="en-US"/>
              </w:rPr>
            </w:pPr>
            <w:r w:rsidRPr="00C56140">
              <w:rPr>
                <w:rFonts w:eastAsia="SimSun"/>
                <w:b/>
                <w:sz w:val="20"/>
                <w:szCs w:val="20"/>
                <w:lang w:val="en-US"/>
              </w:rPr>
              <w:t>2</w:t>
            </w:r>
          </w:p>
        </w:tc>
        <w:tc>
          <w:tcPr>
            <w:tcW w:w="963" w:type="pct"/>
            <w:tcBorders>
              <w:top w:val="single" w:sz="4" w:space="0" w:color="auto"/>
              <w:left w:val="nil"/>
              <w:bottom w:val="single" w:sz="4" w:space="0" w:color="auto"/>
              <w:right w:val="single" w:sz="4" w:space="0" w:color="auto"/>
            </w:tcBorders>
            <w:shd w:val="clear" w:color="auto" w:fill="auto"/>
            <w:vAlign w:val="center"/>
          </w:tcPr>
          <w:p w14:paraId="286673B2" w14:textId="3B7F63C8" w:rsidR="009C04CC" w:rsidRPr="00C56140" w:rsidRDefault="009C04CC" w:rsidP="00CE3E38">
            <w:pPr>
              <w:suppressAutoHyphens w:val="0"/>
              <w:autoSpaceDE w:val="0"/>
              <w:spacing w:after="60"/>
              <w:jc w:val="left"/>
              <w:rPr>
                <w:rFonts w:eastAsia="SimSun"/>
                <w:sz w:val="20"/>
                <w:szCs w:val="20"/>
                <w:lang w:val="el-GR"/>
              </w:rPr>
            </w:pPr>
            <w:r w:rsidRPr="00C56140">
              <w:rPr>
                <w:rFonts w:eastAsia="SimSun"/>
                <w:sz w:val="20"/>
                <w:szCs w:val="20"/>
                <w:lang w:val="el-GR"/>
              </w:rPr>
              <w:t xml:space="preserve">Με την ολοκλήρωση της </w:t>
            </w:r>
            <w:r w:rsidR="00E33095">
              <w:rPr>
                <w:rFonts w:eastAsia="SimSun"/>
                <w:sz w:val="20"/>
                <w:szCs w:val="20"/>
                <w:lang w:val="el-GR"/>
              </w:rPr>
              <w:t>Φάσης 5</w:t>
            </w:r>
            <w:r w:rsidR="007552A6">
              <w:rPr>
                <w:rFonts w:eastAsia="SimSun"/>
                <w:sz w:val="20"/>
                <w:szCs w:val="20"/>
                <w:lang w:val="el-GR"/>
              </w:rPr>
              <w:t xml:space="preserve"> </w:t>
            </w:r>
          </w:p>
        </w:tc>
      </w:tr>
    </w:tbl>
    <w:p w14:paraId="1A73737D" w14:textId="77777777" w:rsidR="00F3138B" w:rsidRPr="00C56140" w:rsidRDefault="00F3138B" w:rsidP="00F3138B">
      <w:pPr>
        <w:rPr>
          <w:lang w:val="el-GR"/>
        </w:rPr>
      </w:pPr>
    </w:p>
    <w:p w14:paraId="5A224E03" w14:textId="074060AE" w:rsidR="00F3138B" w:rsidRPr="00C56140" w:rsidRDefault="00F3138B" w:rsidP="00F3138B">
      <w:pPr>
        <w:rPr>
          <w:lang w:val="el-GR"/>
        </w:rPr>
      </w:pPr>
      <w:r w:rsidRPr="00C56140">
        <w:rPr>
          <w:lang w:val="el-GR"/>
        </w:rPr>
        <w:t xml:space="preserve">Ειδικά για την φάση 1α, σημειώνεται πως αποσκοπεί στην εκπόνηση </w:t>
      </w:r>
      <w:r w:rsidR="00B34377" w:rsidRPr="00C56140">
        <w:rPr>
          <w:lang w:val="el-GR"/>
        </w:rPr>
        <w:t xml:space="preserve">των </w:t>
      </w:r>
      <w:r w:rsidR="006A47B4" w:rsidRPr="00C56140">
        <w:rPr>
          <w:lang w:val="el-GR"/>
        </w:rPr>
        <w:t>μελετών</w:t>
      </w:r>
      <w:r w:rsidR="00B34377" w:rsidRPr="00C56140">
        <w:rPr>
          <w:lang w:val="el-GR"/>
        </w:rPr>
        <w:t xml:space="preserve"> που προβλέπονται στ</w:t>
      </w:r>
      <w:r w:rsidR="006A47B4" w:rsidRPr="00C56140">
        <w:rPr>
          <w:lang w:val="el-GR"/>
        </w:rPr>
        <w:t>ην παρ.3.2</w:t>
      </w:r>
      <w:r w:rsidRPr="00C56140">
        <w:rPr>
          <w:lang w:val="el-GR"/>
        </w:rPr>
        <w:t xml:space="preserve">, καθώς και στην αρχική εγκατάσταση και παραμετροποίηση του </w:t>
      </w:r>
      <w:r w:rsidRPr="00C56140">
        <w:rPr>
          <w:lang w:val="en-US"/>
        </w:rPr>
        <w:t>Data</w:t>
      </w:r>
      <w:r w:rsidRPr="00C56140">
        <w:rPr>
          <w:lang w:val="el-GR"/>
        </w:rPr>
        <w:t xml:space="preserve"> </w:t>
      </w:r>
      <w:r w:rsidRPr="00C56140">
        <w:rPr>
          <w:lang w:val="en-US"/>
        </w:rPr>
        <w:t>Warehouse</w:t>
      </w:r>
      <w:r w:rsidRPr="00C56140">
        <w:rPr>
          <w:lang w:val="el-GR"/>
        </w:rPr>
        <w:t xml:space="preserve">, για να είναι εφικτή η έναρξη της υλοποίησης όπως περιγράφεται στο ανωτέρω χρονοδιάγραμμα. Τα σχετικά παραδοτέα θα εμπλουτίζονται και θα επικαιροποιούνται στο πλαίσιο της φάσης 1β. Επίσης, η φάση 1α προβλέπεται ότι θα αναλώσει το 40% της ανθρωποπροσπάθειας των ακόλουθων υπηρεσιών: </w:t>
      </w:r>
    </w:p>
    <w:p w14:paraId="7117AD7E" w14:textId="77777777" w:rsidR="00F3138B" w:rsidRPr="00C56140" w:rsidRDefault="00F3138B" w:rsidP="00F3138B">
      <w:pPr>
        <w:pStyle w:val="aff"/>
        <w:numPr>
          <w:ilvl w:val="0"/>
          <w:numId w:val="61"/>
        </w:numPr>
        <w:rPr>
          <w:lang w:val="el-GR"/>
        </w:rPr>
      </w:pPr>
      <w:r w:rsidRPr="00C56140">
        <w:rPr>
          <w:lang w:val="el-GR"/>
        </w:rPr>
        <w:t>Ανάλυση Απαιτήσεων</w:t>
      </w:r>
    </w:p>
    <w:p w14:paraId="3467A3E6" w14:textId="77777777" w:rsidR="00F3138B" w:rsidRPr="00C56140" w:rsidRDefault="00F3138B" w:rsidP="00F3138B">
      <w:pPr>
        <w:pStyle w:val="aff"/>
        <w:numPr>
          <w:ilvl w:val="0"/>
          <w:numId w:val="61"/>
        </w:numPr>
        <w:rPr>
          <w:lang w:val="el-GR"/>
        </w:rPr>
      </w:pPr>
      <w:r w:rsidRPr="00C56140">
        <w:rPr>
          <w:lang w:val="el-GR"/>
        </w:rPr>
        <w:t>Καθορισμός και επικύρωση του πλαισίου Διακυβέρνησης της Πληροφορίας, του απαραίτητου λεξικού δεδομένων και των Βασικών Δεικτών Απόδοσης</w:t>
      </w:r>
    </w:p>
    <w:p w14:paraId="07078267" w14:textId="77777777" w:rsidR="00F3138B" w:rsidRPr="00C56140" w:rsidRDefault="00F3138B" w:rsidP="00F3138B">
      <w:pPr>
        <w:pStyle w:val="aff"/>
        <w:numPr>
          <w:ilvl w:val="0"/>
          <w:numId w:val="61"/>
        </w:numPr>
        <w:rPr>
          <w:lang w:val="el-GR"/>
        </w:rPr>
      </w:pPr>
      <w:r w:rsidRPr="00C56140">
        <w:rPr>
          <w:lang w:val="el-GR"/>
        </w:rPr>
        <w:t>Σχεδιασμός βέλτιστης Αρχιτεκτονικής και καθορισμός Σημείων Διασύνδεσης (Integration) με τις Πηγές Δεδομένων</w:t>
      </w:r>
    </w:p>
    <w:p w14:paraId="462266B6" w14:textId="77777777" w:rsidR="00F3138B" w:rsidRPr="00C56140" w:rsidRDefault="00F3138B" w:rsidP="00F3138B">
      <w:pPr>
        <w:pStyle w:val="aff"/>
        <w:numPr>
          <w:ilvl w:val="0"/>
          <w:numId w:val="61"/>
        </w:numPr>
        <w:rPr>
          <w:lang w:val="el-GR"/>
        </w:rPr>
      </w:pPr>
      <w:r w:rsidRPr="00C56140">
        <w:rPr>
          <w:lang w:val="en-US"/>
        </w:rPr>
        <w:t>E</w:t>
      </w:r>
      <w:r w:rsidRPr="00C56140">
        <w:rPr>
          <w:lang w:val="el-GR"/>
        </w:rPr>
        <w:t xml:space="preserve">γκατάσταση και παραμετροποίηση του </w:t>
      </w:r>
      <w:r w:rsidRPr="00C56140">
        <w:rPr>
          <w:lang w:val="en-US"/>
        </w:rPr>
        <w:t>Data</w:t>
      </w:r>
      <w:r w:rsidRPr="00C56140">
        <w:rPr>
          <w:lang w:val="el-GR"/>
        </w:rPr>
        <w:t xml:space="preserve"> </w:t>
      </w:r>
      <w:r w:rsidRPr="00C56140">
        <w:rPr>
          <w:lang w:val="en-US"/>
        </w:rPr>
        <w:t>Warehouse</w:t>
      </w:r>
    </w:p>
    <w:p w14:paraId="77E10C23" w14:textId="198C8600" w:rsidR="00F3138B" w:rsidRPr="00C56140" w:rsidRDefault="00F3138B">
      <w:pPr>
        <w:suppressAutoHyphens w:val="0"/>
        <w:spacing w:after="0"/>
        <w:jc w:val="left"/>
        <w:rPr>
          <w:lang w:val="el-GR"/>
        </w:rPr>
      </w:pPr>
      <w:r w:rsidRPr="00C56140">
        <w:rPr>
          <w:lang w:val="el-GR"/>
        </w:rPr>
        <w:lastRenderedPageBreak/>
        <w:br w:type="page"/>
      </w:r>
    </w:p>
    <w:p w14:paraId="3EFD76E8" w14:textId="77777777" w:rsidR="00D867C9" w:rsidRPr="00C56140" w:rsidRDefault="00D867C9" w:rsidP="008F49CE">
      <w:pPr>
        <w:rPr>
          <w:lang w:val="el-GR"/>
        </w:rPr>
      </w:pPr>
    </w:p>
    <w:p w14:paraId="0824BEC3" w14:textId="651CD34E" w:rsidR="00EA7E9C" w:rsidRPr="00C56140" w:rsidRDefault="00F3138B" w:rsidP="00570BEB">
      <w:pPr>
        <w:pStyle w:val="30"/>
        <w:tabs>
          <w:tab w:val="num" w:pos="360"/>
        </w:tabs>
        <w:ind w:left="0" w:firstLine="0"/>
      </w:pPr>
      <w:bookmarkStart w:id="655" w:name="_Toc167222924"/>
      <w:r w:rsidRPr="00C56140">
        <w:t>Φάση 1: Εκπόνηση μελετών και καθορισμού πλαισίου Διακυβέρνησης της Πληροφορίας. Εγκατάσταση και παραμετροποίηση Data Warehouse</w:t>
      </w:r>
      <w:bookmarkEnd w:id="655"/>
    </w:p>
    <w:tbl>
      <w:tblPr>
        <w:tblStyle w:val="aff0"/>
        <w:tblW w:w="9634" w:type="dxa"/>
        <w:tblLook w:val="04A0" w:firstRow="1" w:lastRow="0" w:firstColumn="1" w:lastColumn="0" w:noHBand="0" w:noVBand="1"/>
      </w:tblPr>
      <w:tblGrid>
        <w:gridCol w:w="4248"/>
        <w:gridCol w:w="5386"/>
      </w:tblGrid>
      <w:tr w:rsidR="00C93391" w:rsidRPr="00526611" w14:paraId="53AAA2C3" w14:textId="77777777" w:rsidTr="000838A2">
        <w:trPr>
          <w:trHeight w:val="680"/>
          <w:tblHeader/>
        </w:trPr>
        <w:tc>
          <w:tcPr>
            <w:tcW w:w="9634" w:type="dxa"/>
            <w:gridSpan w:val="2"/>
            <w:shd w:val="clear" w:color="auto" w:fill="001F5F"/>
            <w:vAlign w:val="center"/>
          </w:tcPr>
          <w:p w14:paraId="3EB57DDF" w14:textId="195D25EC" w:rsidR="00C93391" w:rsidRPr="00C56140" w:rsidRDefault="00C93391" w:rsidP="000838A2">
            <w:pPr>
              <w:rPr>
                <w:color w:val="FFFFFF" w:themeColor="background1"/>
                <w:lang w:val="el-GR"/>
              </w:rPr>
            </w:pPr>
            <w:r w:rsidRPr="00C56140">
              <w:rPr>
                <w:b/>
                <w:color w:val="FFFFFF"/>
                <w:lang w:val="el-GR"/>
              </w:rPr>
              <w:t xml:space="preserve">Φάση 1: </w:t>
            </w:r>
            <w:r w:rsidR="007910F5" w:rsidRPr="00C56140">
              <w:rPr>
                <w:b/>
                <w:lang w:val="el-GR"/>
              </w:rPr>
              <w:t>Εκπόνηση μελετών και καθορισμού πλαισίου Διακυβέρνησης της Πληροφορίας</w:t>
            </w:r>
          </w:p>
        </w:tc>
      </w:tr>
      <w:tr w:rsidR="00C93391" w:rsidRPr="00C56140" w14:paraId="6AE492D9" w14:textId="77777777" w:rsidTr="000838A2">
        <w:trPr>
          <w:trHeight w:val="913"/>
          <w:tblHeader/>
        </w:trPr>
        <w:tc>
          <w:tcPr>
            <w:tcW w:w="4248" w:type="dxa"/>
            <w:shd w:val="clear" w:color="auto" w:fill="E6E6E6"/>
            <w:vAlign w:val="center"/>
          </w:tcPr>
          <w:p w14:paraId="5432E902" w14:textId="77777777" w:rsidR="00C93391" w:rsidRPr="00C56140" w:rsidRDefault="00C93391" w:rsidP="000838A2">
            <w:pPr>
              <w:rPr>
                <w:b/>
              </w:rPr>
            </w:pPr>
            <w:r w:rsidRPr="00C56140">
              <w:rPr>
                <w:b/>
              </w:rPr>
              <w:t>Τίτλος Παραδοτέου</w:t>
            </w:r>
          </w:p>
        </w:tc>
        <w:tc>
          <w:tcPr>
            <w:tcW w:w="5386" w:type="dxa"/>
            <w:shd w:val="clear" w:color="auto" w:fill="E6E6E6"/>
            <w:vAlign w:val="center"/>
          </w:tcPr>
          <w:p w14:paraId="4021C738" w14:textId="77777777" w:rsidR="00C93391" w:rsidRPr="00C56140" w:rsidRDefault="00C93391" w:rsidP="000838A2">
            <w:pPr>
              <w:rPr>
                <w:b/>
              </w:rPr>
            </w:pPr>
            <w:r w:rsidRPr="00C56140">
              <w:rPr>
                <w:b/>
              </w:rPr>
              <w:t>Περιγραφή Παραδοτέου</w:t>
            </w:r>
          </w:p>
        </w:tc>
      </w:tr>
      <w:tr w:rsidR="00F3138B" w:rsidRPr="00526611" w14:paraId="531851BF" w14:textId="77777777" w:rsidTr="000838A2">
        <w:tc>
          <w:tcPr>
            <w:tcW w:w="9634" w:type="dxa"/>
            <w:gridSpan w:val="2"/>
          </w:tcPr>
          <w:p w14:paraId="729B8F6A" w14:textId="77777777" w:rsidR="00F3138B" w:rsidRPr="00C56140" w:rsidRDefault="00F3138B" w:rsidP="00F3138B">
            <w:pPr>
              <w:rPr>
                <w:lang w:val="el-GR"/>
              </w:rPr>
            </w:pPr>
            <w:r w:rsidRPr="00C56140">
              <w:rPr>
                <w:lang w:val="el-GR"/>
              </w:rPr>
              <w:t>Τα περιεχόμενα των παραδοτέων της Φάσης 1 αναλύονται ως ακολούθως:</w:t>
            </w:r>
          </w:p>
          <w:p w14:paraId="54D9CEAA" w14:textId="77777777" w:rsidR="00F3138B" w:rsidRPr="00C56140" w:rsidRDefault="00F3138B" w:rsidP="00F3138B">
            <w:pPr>
              <w:rPr>
                <w:lang w:val="el-GR"/>
              </w:rPr>
            </w:pPr>
            <w:r w:rsidRPr="00C56140">
              <w:rPr>
                <w:lang w:val="el-GR"/>
              </w:rPr>
              <w:t xml:space="preserve">Φάση 1α: Αρχική εκπόνηση μελετών και καθορισμού πλαισίου διακυβέρνησης της πληροφορίας. Εγκατάσταση και παραμετροποίηση Data Warehouse. </w:t>
            </w:r>
          </w:p>
          <w:p w14:paraId="5DE27110" w14:textId="4820B28A" w:rsidR="00F3138B" w:rsidRPr="00C56140" w:rsidRDefault="00F3138B" w:rsidP="00F3138B">
            <w:pPr>
              <w:rPr>
                <w:lang w:val="el-GR"/>
              </w:rPr>
            </w:pPr>
            <w:r w:rsidRPr="00C56140">
              <w:rPr>
                <w:lang w:val="el-GR"/>
              </w:rPr>
              <w:t>Φάση 1β: Επικαιροποίηση των μελετών και του πλαισίου διακυβέρνησης της πληροφορίας.</w:t>
            </w:r>
          </w:p>
        </w:tc>
      </w:tr>
      <w:tr w:rsidR="00C93391" w:rsidRPr="00526611" w14:paraId="111B4922" w14:textId="77777777" w:rsidTr="000838A2">
        <w:tc>
          <w:tcPr>
            <w:tcW w:w="4248" w:type="dxa"/>
            <w:vAlign w:val="center"/>
          </w:tcPr>
          <w:p w14:paraId="6704EB8B" w14:textId="5CFB53F4" w:rsidR="00C93391" w:rsidRPr="00C56140" w:rsidRDefault="00C93391" w:rsidP="000838A2">
            <w:pPr>
              <w:rPr>
                <w:b/>
                <w:lang w:val="el-GR"/>
              </w:rPr>
            </w:pPr>
            <w:r w:rsidRPr="00C56140">
              <w:rPr>
                <w:b/>
                <w:lang w:val="el-GR"/>
              </w:rPr>
              <w:t xml:space="preserve">Π1.1 </w:t>
            </w:r>
            <w:r w:rsidR="007910F5" w:rsidRPr="00C56140">
              <w:rPr>
                <w:b/>
                <w:lang w:val="el-GR"/>
              </w:rPr>
              <w:t>Πλαίσιο Διακυβέρνησης της Πληροφορίας και λεξικό δεδομένων</w:t>
            </w:r>
          </w:p>
        </w:tc>
        <w:tc>
          <w:tcPr>
            <w:tcW w:w="5386" w:type="dxa"/>
          </w:tcPr>
          <w:p w14:paraId="537380A6" w14:textId="67CE4BB1" w:rsidR="00C93391" w:rsidRPr="00C56140" w:rsidRDefault="00C93391" w:rsidP="000838A2">
            <w:pPr>
              <w:pStyle w:val="TableParagraph"/>
              <w:spacing w:after="120"/>
              <w:ind w:left="-17" w:right="85"/>
              <w:rPr>
                <w:rFonts w:ascii="Tahoma" w:hAnsi="Tahoma" w:cs="Tahoma"/>
              </w:rPr>
            </w:pPr>
            <w:r w:rsidRPr="00C56140">
              <w:rPr>
                <w:rFonts w:ascii="Tahoma" w:hAnsi="Tahoma" w:cs="Tahoma"/>
              </w:rPr>
              <w:t xml:space="preserve">Τα περιεχόμενα του παραδοτέου παρατίθενται λεπτομερώς στο κεφάλαιο </w:t>
            </w:r>
            <w:r w:rsidR="007910F5" w:rsidRPr="00C56140">
              <w:rPr>
                <w:rFonts w:ascii="Tahoma" w:hAnsi="Tahoma" w:cs="Tahoma"/>
              </w:rPr>
              <w:fldChar w:fldCharType="begin"/>
            </w:r>
            <w:r w:rsidR="007910F5" w:rsidRPr="00C56140">
              <w:rPr>
                <w:rFonts w:ascii="Tahoma" w:hAnsi="Tahoma" w:cs="Tahoma"/>
              </w:rPr>
              <w:instrText xml:space="preserve"> REF _Ref160061765 \r \h </w:instrText>
            </w:r>
            <w:r w:rsidR="00C56140">
              <w:rPr>
                <w:rFonts w:ascii="Tahoma" w:hAnsi="Tahoma" w:cs="Tahoma"/>
              </w:rPr>
              <w:instrText xml:space="preserve"> \* MERGEFORMAT </w:instrText>
            </w:r>
            <w:r w:rsidR="007910F5" w:rsidRPr="00C56140">
              <w:rPr>
                <w:rFonts w:ascii="Tahoma" w:hAnsi="Tahoma" w:cs="Tahoma"/>
              </w:rPr>
            </w:r>
            <w:r w:rsidR="007910F5" w:rsidRPr="00C56140">
              <w:rPr>
                <w:rFonts w:ascii="Tahoma" w:hAnsi="Tahoma" w:cs="Tahoma"/>
              </w:rPr>
              <w:fldChar w:fldCharType="separate"/>
            </w:r>
            <w:r w:rsidR="00CB4F34">
              <w:rPr>
                <w:rFonts w:ascii="Tahoma" w:hAnsi="Tahoma" w:cs="Tahoma"/>
              </w:rPr>
              <w:t>3.2.2</w:t>
            </w:r>
            <w:r w:rsidR="007910F5" w:rsidRPr="00C56140">
              <w:rPr>
                <w:rFonts w:ascii="Tahoma" w:hAnsi="Tahoma" w:cs="Tahoma"/>
              </w:rPr>
              <w:fldChar w:fldCharType="end"/>
            </w:r>
            <w:r w:rsidR="007910F5" w:rsidRPr="00C56140">
              <w:rPr>
                <w:rFonts w:ascii="Tahoma" w:hAnsi="Tahoma" w:cs="Tahoma"/>
              </w:rPr>
              <w:t xml:space="preserve"> </w:t>
            </w:r>
            <w:r w:rsidRPr="00C56140">
              <w:rPr>
                <w:rFonts w:ascii="Tahoma" w:eastAsia="Open Sans" w:hAnsi="Tahoma" w:cs="Tahoma"/>
              </w:rPr>
              <w:t>του Παραρτήματος Ι</w:t>
            </w:r>
          </w:p>
        </w:tc>
      </w:tr>
      <w:tr w:rsidR="00C93391" w:rsidRPr="00526611" w14:paraId="5028E4C0" w14:textId="77777777" w:rsidTr="000838A2">
        <w:tc>
          <w:tcPr>
            <w:tcW w:w="4248" w:type="dxa"/>
            <w:vAlign w:val="center"/>
          </w:tcPr>
          <w:p w14:paraId="5ED1553F" w14:textId="32720C00" w:rsidR="00C93391" w:rsidRPr="00C56140" w:rsidRDefault="00C93391" w:rsidP="000838A2">
            <w:pPr>
              <w:rPr>
                <w:lang w:val="el-GR"/>
              </w:rPr>
            </w:pPr>
            <w:r w:rsidRPr="00C56140">
              <w:rPr>
                <w:b/>
                <w:lang w:val="el-GR"/>
              </w:rPr>
              <w:t xml:space="preserve">Π1.2 </w:t>
            </w:r>
            <w:r w:rsidR="007910F5" w:rsidRPr="00C56140">
              <w:rPr>
                <w:b/>
                <w:lang w:val="el-GR"/>
              </w:rPr>
              <w:t>Αρχιτεκτονική Διασύνδεσης (Integration) με τις Πηγές Δεδομένων</w:t>
            </w:r>
          </w:p>
        </w:tc>
        <w:tc>
          <w:tcPr>
            <w:tcW w:w="5386" w:type="dxa"/>
          </w:tcPr>
          <w:p w14:paraId="2C4E3A8C" w14:textId="1983F9DE" w:rsidR="00C93391" w:rsidRPr="00C56140" w:rsidRDefault="00C93391" w:rsidP="000838A2">
            <w:pPr>
              <w:pStyle w:val="TableParagraph"/>
              <w:spacing w:after="120"/>
              <w:ind w:right="85"/>
              <w:rPr>
                <w:rFonts w:ascii="Tahoma" w:hAnsi="Tahoma" w:cs="Tahoma"/>
              </w:rPr>
            </w:pPr>
            <w:r w:rsidRPr="00C56140">
              <w:rPr>
                <w:rFonts w:ascii="Tahoma" w:hAnsi="Tahoma" w:cs="Tahoma"/>
              </w:rPr>
              <w:t xml:space="preserve">Τα περιεχόμενα του παραδοτέου παρατίθενται λεπτομερώς στο κεφάλαιο </w:t>
            </w:r>
            <w:r w:rsidR="007910F5" w:rsidRPr="00C56140">
              <w:rPr>
                <w:rFonts w:ascii="Tahoma" w:hAnsi="Tahoma" w:cs="Tahoma"/>
              </w:rPr>
              <w:fldChar w:fldCharType="begin"/>
            </w:r>
            <w:r w:rsidR="007910F5" w:rsidRPr="00C56140">
              <w:rPr>
                <w:rFonts w:ascii="Tahoma" w:hAnsi="Tahoma" w:cs="Tahoma"/>
              </w:rPr>
              <w:instrText xml:space="preserve"> REF _Ref78474338 \r \h </w:instrText>
            </w:r>
            <w:r w:rsidR="00C56140">
              <w:rPr>
                <w:rFonts w:ascii="Tahoma" w:hAnsi="Tahoma" w:cs="Tahoma"/>
              </w:rPr>
              <w:instrText xml:space="preserve"> \* MERGEFORMAT </w:instrText>
            </w:r>
            <w:r w:rsidR="007910F5" w:rsidRPr="00C56140">
              <w:rPr>
                <w:rFonts w:ascii="Tahoma" w:hAnsi="Tahoma" w:cs="Tahoma"/>
              </w:rPr>
            </w:r>
            <w:r w:rsidR="007910F5" w:rsidRPr="00C56140">
              <w:rPr>
                <w:rFonts w:ascii="Tahoma" w:hAnsi="Tahoma" w:cs="Tahoma"/>
              </w:rPr>
              <w:fldChar w:fldCharType="separate"/>
            </w:r>
            <w:r w:rsidR="00CB4F34">
              <w:rPr>
                <w:rFonts w:ascii="Tahoma" w:hAnsi="Tahoma" w:cs="Tahoma"/>
              </w:rPr>
              <w:t>3.2.3</w:t>
            </w:r>
            <w:r w:rsidR="007910F5" w:rsidRPr="00C56140">
              <w:rPr>
                <w:rFonts w:ascii="Tahoma" w:hAnsi="Tahoma" w:cs="Tahoma"/>
              </w:rPr>
              <w:fldChar w:fldCharType="end"/>
            </w:r>
            <w:r w:rsidR="00C9274D" w:rsidRPr="00C56140">
              <w:rPr>
                <w:rFonts w:ascii="Tahoma" w:hAnsi="Tahoma" w:cs="Tahoma"/>
              </w:rPr>
              <w:t xml:space="preserve"> </w:t>
            </w:r>
            <w:r w:rsidRPr="00C56140">
              <w:rPr>
                <w:rFonts w:ascii="Tahoma" w:hAnsi="Tahoma" w:cs="Tahoma"/>
              </w:rPr>
              <w:t xml:space="preserve"> </w:t>
            </w:r>
            <w:r w:rsidRPr="00C56140">
              <w:rPr>
                <w:rFonts w:ascii="Tahoma" w:eastAsia="Open Sans" w:hAnsi="Tahoma" w:cs="Tahoma"/>
              </w:rPr>
              <w:t>του Παραρτήματος Ι</w:t>
            </w:r>
          </w:p>
        </w:tc>
      </w:tr>
      <w:tr w:rsidR="00C93391" w:rsidRPr="00526611" w14:paraId="3A267BB6" w14:textId="77777777" w:rsidTr="000838A2">
        <w:tc>
          <w:tcPr>
            <w:tcW w:w="4248" w:type="dxa"/>
            <w:vAlign w:val="center"/>
          </w:tcPr>
          <w:p w14:paraId="4BDC7610" w14:textId="4315B29D" w:rsidR="00C93391" w:rsidRPr="00C56140" w:rsidRDefault="00C93391" w:rsidP="000838A2">
            <w:pPr>
              <w:rPr>
                <w:lang w:val="el-GR"/>
              </w:rPr>
            </w:pPr>
            <w:r w:rsidRPr="00C56140">
              <w:rPr>
                <w:b/>
                <w:lang w:val="el-GR"/>
              </w:rPr>
              <w:t xml:space="preserve">Π1.3 </w:t>
            </w:r>
            <w:r w:rsidR="007910F5" w:rsidRPr="00C56140">
              <w:rPr>
                <w:b/>
                <w:lang w:val="el-GR"/>
              </w:rPr>
              <w:t>Μελέτης Ασφάλειας &amp; Αντίκτυπου στην Προστασία Δεδομένων</w:t>
            </w:r>
          </w:p>
        </w:tc>
        <w:tc>
          <w:tcPr>
            <w:tcW w:w="5386" w:type="dxa"/>
          </w:tcPr>
          <w:p w14:paraId="02EC3128" w14:textId="0B953B79" w:rsidR="00C93391" w:rsidRPr="00C56140" w:rsidRDefault="006A4815" w:rsidP="000838A2">
            <w:pPr>
              <w:pStyle w:val="TableParagraph"/>
              <w:spacing w:after="120"/>
              <w:ind w:right="85"/>
              <w:rPr>
                <w:rFonts w:ascii="Tahoma" w:hAnsi="Tahoma" w:cs="Tahoma"/>
              </w:rPr>
            </w:pPr>
            <w:r w:rsidRPr="00C56140">
              <w:rPr>
                <w:rFonts w:ascii="Tahoma" w:hAnsi="Tahoma" w:cs="Tahoma"/>
              </w:rPr>
              <w:t xml:space="preserve">Τα περιεχόμενα του παραδοτέου παρατίθενται λεπτομερώς στο κεφάλαιο </w:t>
            </w:r>
            <w:r w:rsidR="007910F5" w:rsidRPr="00C56140">
              <w:rPr>
                <w:rFonts w:ascii="Tahoma" w:hAnsi="Tahoma" w:cs="Tahoma"/>
              </w:rPr>
              <w:fldChar w:fldCharType="begin"/>
            </w:r>
            <w:r w:rsidR="007910F5" w:rsidRPr="00C56140">
              <w:rPr>
                <w:rFonts w:ascii="Tahoma" w:hAnsi="Tahoma" w:cs="Tahoma"/>
              </w:rPr>
              <w:instrText xml:space="preserve"> REF _Ref108428175 \r \h </w:instrText>
            </w:r>
            <w:r w:rsidR="00C56140">
              <w:rPr>
                <w:rFonts w:ascii="Tahoma" w:hAnsi="Tahoma" w:cs="Tahoma"/>
              </w:rPr>
              <w:instrText xml:space="preserve"> \* MERGEFORMAT </w:instrText>
            </w:r>
            <w:r w:rsidR="007910F5" w:rsidRPr="00C56140">
              <w:rPr>
                <w:rFonts w:ascii="Tahoma" w:hAnsi="Tahoma" w:cs="Tahoma"/>
              </w:rPr>
            </w:r>
            <w:r w:rsidR="007910F5" w:rsidRPr="00C56140">
              <w:rPr>
                <w:rFonts w:ascii="Tahoma" w:hAnsi="Tahoma" w:cs="Tahoma"/>
              </w:rPr>
              <w:fldChar w:fldCharType="separate"/>
            </w:r>
            <w:r w:rsidR="00CB4F34">
              <w:rPr>
                <w:rFonts w:ascii="Tahoma" w:hAnsi="Tahoma" w:cs="Tahoma"/>
              </w:rPr>
              <w:t>3.2.4</w:t>
            </w:r>
            <w:r w:rsidR="007910F5" w:rsidRPr="00C56140">
              <w:rPr>
                <w:rFonts w:ascii="Tahoma" w:hAnsi="Tahoma" w:cs="Tahoma"/>
              </w:rPr>
              <w:fldChar w:fldCharType="end"/>
            </w:r>
            <w:r w:rsidRPr="00C56140">
              <w:rPr>
                <w:rFonts w:ascii="Tahoma" w:hAnsi="Tahoma" w:cs="Tahoma"/>
              </w:rPr>
              <w:t xml:space="preserve">  </w:t>
            </w:r>
            <w:r w:rsidRPr="00C56140">
              <w:rPr>
                <w:rFonts w:ascii="Tahoma" w:eastAsia="Open Sans" w:hAnsi="Tahoma" w:cs="Tahoma"/>
              </w:rPr>
              <w:t>του Παραρτήματος Ι</w:t>
            </w:r>
          </w:p>
        </w:tc>
      </w:tr>
      <w:tr w:rsidR="00F3138B" w:rsidRPr="00526611" w14:paraId="0A44DF62" w14:textId="77777777" w:rsidTr="00080835">
        <w:tc>
          <w:tcPr>
            <w:tcW w:w="4248" w:type="dxa"/>
            <w:vAlign w:val="center"/>
          </w:tcPr>
          <w:p w14:paraId="58BFE421" w14:textId="77777777" w:rsidR="00F3138B" w:rsidRPr="00C56140" w:rsidRDefault="00F3138B" w:rsidP="00080835">
            <w:pPr>
              <w:pStyle w:val="TableParagraph"/>
              <w:spacing w:after="120"/>
              <w:rPr>
                <w:rFonts w:ascii="Tahoma" w:hAnsi="Tahoma" w:cs="Tahoma"/>
                <w:lang w:val="en-US"/>
              </w:rPr>
            </w:pPr>
            <w:r w:rsidRPr="00C56140">
              <w:rPr>
                <w:rFonts w:ascii="Tahoma" w:hAnsi="Tahoma" w:cs="Tahoma"/>
                <w:b/>
              </w:rPr>
              <w:t>Π</w:t>
            </w:r>
            <w:r w:rsidRPr="00C56140">
              <w:rPr>
                <w:rFonts w:ascii="Tahoma" w:hAnsi="Tahoma" w:cs="Tahoma"/>
                <w:b/>
                <w:lang w:val="en-US"/>
              </w:rPr>
              <w:t xml:space="preserve">1.4 </w:t>
            </w:r>
            <w:r w:rsidRPr="00C56140">
              <w:rPr>
                <w:rFonts w:ascii="Tahoma" w:hAnsi="Tahoma" w:cs="Tahoma"/>
                <w:b/>
              </w:rPr>
              <w:t>Μελέτη Διαλειτουργικότητας</w:t>
            </w:r>
          </w:p>
        </w:tc>
        <w:tc>
          <w:tcPr>
            <w:tcW w:w="5386" w:type="dxa"/>
          </w:tcPr>
          <w:p w14:paraId="549F9C88" w14:textId="545294DB" w:rsidR="00F3138B" w:rsidRPr="00C56140" w:rsidRDefault="00F3138B" w:rsidP="00080835">
            <w:pPr>
              <w:pStyle w:val="TableParagraph"/>
              <w:spacing w:after="120"/>
              <w:ind w:left="60" w:right="85"/>
              <w:rPr>
                <w:rFonts w:ascii="Tahoma" w:hAnsi="Tahoma" w:cs="Tahoma"/>
              </w:rPr>
            </w:pPr>
            <w:r w:rsidRPr="00C56140">
              <w:rPr>
                <w:rFonts w:ascii="Tahoma" w:hAnsi="Tahoma" w:cs="Tahoma"/>
              </w:rPr>
              <w:t xml:space="preserve">Τα περιεχόμενα του παραδοτέου παρατίθενται λεπτομερώς στο κεφάλαιο </w:t>
            </w:r>
            <w:r w:rsidRPr="00C56140">
              <w:rPr>
                <w:rFonts w:ascii="Tahoma" w:hAnsi="Tahoma" w:cs="Tahoma"/>
              </w:rPr>
              <w:fldChar w:fldCharType="begin"/>
            </w:r>
            <w:r w:rsidRPr="00C56140">
              <w:rPr>
                <w:rFonts w:ascii="Tahoma" w:hAnsi="Tahoma" w:cs="Tahoma"/>
              </w:rPr>
              <w:instrText xml:space="preserve"> REF _Ref78474362 \r \h </w:instrText>
            </w:r>
            <w:r w:rsidR="00C56140">
              <w:rPr>
                <w:rFonts w:ascii="Tahoma" w:hAnsi="Tahoma" w:cs="Tahoma"/>
              </w:rPr>
              <w:instrText xml:space="preserve"> \* MERGEFORMAT </w:instrText>
            </w:r>
            <w:r w:rsidRPr="00C56140">
              <w:rPr>
                <w:rFonts w:ascii="Tahoma" w:hAnsi="Tahoma" w:cs="Tahoma"/>
              </w:rPr>
            </w:r>
            <w:r w:rsidRPr="00C56140">
              <w:rPr>
                <w:rFonts w:ascii="Tahoma" w:hAnsi="Tahoma" w:cs="Tahoma"/>
              </w:rPr>
              <w:fldChar w:fldCharType="separate"/>
            </w:r>
            <w:r w:rsidR="00CB4F34">
              <w:rPr>
                <w:rFonts w:ascii="Tahoma" w:hAnsi="Tahoma" w:cs="Tahoma"/>
              </w:rPr>
              <w:t>3.2.5</w:t>
            </w:r>
            <w:r w:rsidRPr="00C56140">
              <w:rPr>
                <w:rFonts w:ascii="Tahoma" w:hAnsi="Tahoma" w:cs="Tahoma"/>
              </w:rPr>
              <w:fldChar w:fldCharType="end"/>
            </w:r>
            <w:r w:rsidRPr="00C56140">
              <w:rPr>
                <w:rFonts w:ascii="Tahoma" w:hAnsi="Tahoma" w:cs="Tahoma"/>
              </w:rPr>
              <w:t xml:space="preserve">  </w:t>
            </w:r>
            <w:r w:rsidRPr="00C56140">
              <w:rPr>
                <w:rFonts w:ascii="Tahoma" w:eastAsia="Open Sans" w:hAnsi="Tahoma" w:cs="Tahoma"/>
              </w:rPr>
              <w:t>του Παραρτήματος Ι</w:t>
            </w:r>
          </w:p>
        </w:tc>
      </w:tr>
      <w:tr w:rsidR="00F3138B" w:rsidRPr="00526611" w14:paraId="4521F604" w14:textId="77777777" w:rsidTr="000838A2">
        <w:tc>
          <w:tcPr>
            <w:tcW w:w="4248" w:type="dxa"/>
            <w:vAlign w:val="center"/>
          </w:tcPr>
          <w:p w14:paraId="7164C717" w14:textId="5E15EABE" w:rsidR="00F3138B" w:rsidRPr="00C56140" w:rsidRDefault="00F3138B" w:rsidP="00F3138B">
            <w:pPr>
              <w:pStyle w:val="TableParagraph"/>
              <w:spacing w:after="120"/>
              <w:rPr>
                <w:rFonts w:ascii="Tahoma" w:hAnsi="Tahoma" w:cs="Tahoma"/>
              </w:rPr>
            </w:pPr>
            <w:r w:rsidRPr="00C56140">
              <w:rPr>
                <w:rFonts w:ascii="Tahoma" w:hAnsi="Tahoma" w:cs="Tahoma"/>
                <w:b/>
              </w:rPr>
              <w:t xml:space="preserve">Π1.5 </w:t>
            </w:r>
            <w:r w:rsidR="00937212">
              <w:rPr>
                <w:rFonts w:ascii="Tahoma" w:hAnsi="Tahoma" w:cs="Tahoma"/>
                <w:b/>
              </w:rPr>
              <w:t xml:space="preserve">Σχεδιασμός και </w:t>
            </w:r>
            <w:r w:rsidRPr="00C56140">
              <w:rPr>
                <w:rFonts w:ascii="Tahoma" w:hAnsi="Tahoma" w:cs="Tahoma"/>
                <w:b/>
              </w:rPr>
              <w:t>Ε</w:t>
            </w:r>
            <w:r w:rsidRPr="00C56140">
              <w:rPr>
                <w:rFonts w:ascii="Tahoma" w:eastAsia="Times New Roman" w:hAnsi="Tahoma" w:cs="Tahoma"/>
                <w:b/>
                <w:spacing w:val="8"/>
                <w:lang w:eastAsia="zh-CN"/>
              </w:rPr>
              <w:t>γκατάσταση Data Warehouse</w:t>
            </w:r>
          </w:p>
        </w:tc>
        <w:tc>
          <w:tcPr>
            <w:tcW w:w="5386" w:type="dxa"/>
          </w:tcPr>
          <w:p w14:paraId="4236A342" w14:textId="3783FD0B" w:rsidR="00F3138B" w:rsidRPr="00C56140" w:rsidRDefault="00F3138B" w:rsidP="00F3138B">
            <w:pPr>
              <w:pStyle w:val="TableParagraph"/>
              <w:spacing w:after="120"/>
              <w:ind w:left="60" w:right="85"/>
              <w:rPr>
                <w:rFonts w:ascii="Tahoma" w:hAnsi="Tahoma" w:cs="Tahoma"/>
              </w:rPr>
            </w:pPr>
            <w:r w:rsidRPr="00C56140">
              <w:rPr>
                <w:rFonts w:ascii="Tahoma" w:hAnsi="Tahoma" w:cs="Tahoma"/>
              </w:rPr>
              <w:t>Σύστημα data warehouse, όπως θα έχει περιγραφεί στο παραδοτέο Π1.2.</w:t>
            </w:r>
          </w:p>
        </w:tc>
      </w:tr>
      <w:tr w:rsidR="00CA3A31" w:rsidRPr="00526611" w14:paraId="57AD24ED" w14:textId="77777777" w:rsidTr="000838A2">
        <w:tc>
          <w:tcPr>
            <w:tcW w:w="4248" w:type="dxa"/>
            <w:vAlign w:val="center"/>
          </w:tcPr>
          <w:p w14:paraId="065D8EDF" w14:textId="06133297" w:rsidR="00CA3A31" w:rsidRPr="00CA3A31" w:rsidRDefault="00CA3A31" w:rsidP="00F3138B">
            <w:pPr>
              <w:pStyle w:val="TableParagraph"/>
              <w:spacing w:after="120"/>
              <w:rPr>
                <w:rFonts w:ascii="Tahoma" w:hAnsi="Tahoma" w:cs="Tahoma"/>
                <w:b/>
              </w:rPr>
            </w:pPr>
            <w:r>
              <w:rPr>
                <w:rFonts w:ascii="Tahoma" w:hAnsi="Tahoma" w:cs="Tahoma"/>
                <w:b/>
              </w:rPr>
              <w:t>Π1.1ν</w:t>
            </w:r>
          </w:p>
        </w:tc>
        <w:tc>
          <w:tcPr>
            <w:tcW w:w="5386" w:type="dxa"/>
          </w:tcPr>
          <w:p w14:paraId="4E3EBB88" w14:textId="54CA9848" w:rsidR="00CA3A31" w:rsidRPr="00D63417" w:rsidRDefault="00D63417" w:rsidP="00F3138B">
            <w:pPr>
              <w:pStyle w:val="TableParagraph"/>
              <w:spacing w:after="120"/>
              <w:ind w:left="60" w:right="85"/>
              <w:rPr>
                <w:rFonts w:ascii="Tahoma" w:hAnsi="Tahoma" w:cs="Tahoma"/>
              </w:rPr>
            </w:pPr>
            <w:r w:rsidRPr="00D63417">
              <w:rPr>
                <w:rFonts w:ascii="Tahoma" w:hAnsi="Tahoma" w:cs="Tahoma"/>
              </w:rPr>
              <w:t xml:space="preserve">Επικαιροποιημένη τελική έκδοση </w:t>
            </w:r>
            <w:r w:rsidRPr="00645FE7">
              <w:rPr>
                <w:rFonts w:ascii="Tahoma" w:hAnsi="Tahoma" w:cs="Tahoma"/>
              </w:rPr>
              <w:t>Πλαίσιο</w:t>
            </w:r>
            <w:r>
              <w:rPr>
                <w:rFonts w:ascii="Tahoma" w:hAnsi="Tahoma" w:cs="Tahoma"/>
              </w:rPr>
              <w:t>υ</w:t>
            </w:r>
            <w:r w:rsidRPr="00645FE7">
              <w:rPr>
                <w:rFonts w:ascii="Tahoma" w:hAnsi="Tahoma" w:cs="Tahoma"/>
              </w:rPr>
              <w:t xml:space="preserve"> Διακυβέρνησης της Πληροφορίας και λεξικό δεδομένων</w:t>
            </w:r>
            <w:r>
              <w:rPr>
                <w:rFonts w:ascii="Tahoma" w:hAnsi="Tahoma" w:cs="Tahoma"/>
              </w:rPr>
              <w:t>, (ανάλογα με τις ανάγκες θα έχουν προηγηθούν και επιμέρους επικαιροποιημένες εκδόσεις).</w:t>
            </w:r>
          </w:p>
        </w:tc>
      </w:tr>
      <w:tr w:rsidR="00CA3A31" w:rsidRPr="00526611" w14:paraId="4C290E40" w14:textId="77777777" w:rsidTr="000838A2">
        <w:tc>
          <w:tcPr>
            <w:tcW w:w="4248" w:type="dxa"/>
            <w:vAlign w:val="center"/>
          </w:tcPr>
          <w:p w14:paraId="6BAE7C72" w14:textId="5C04C17D" w:rsidR="00CA3A31" w:rsidRDefault="00CA3A31" w:rsidP="00F3138B">
            <w:pPr>
              <w:pStyle w:val="TableParagraph"/>
              <w:spacing w:after="120"/>
              <w:rPr>
                <w:rFonts w:ascii="Tahoma" w:hAnsi="Tahoma" w:cs="Tahoma"/>
                <w:b/>
              </w:rPr>
            </w:pPr>
            <w:r>
              <w:rPr>
                <w:rFonts w:ascii="Tahoma" w:hAnsi="Tahoma" w:cs="Tahoma"/>
                <w:b/>
              </w:rPr>
              <w:t>Π1.3ν</w:t>
            </w:r>
          </w:p>
        </w:tc>
        <w:tc>
          <w:tcPr>
            <w:tcW w:w="5386" w:type="dxa"/>
          </w:tcPr>
          <w:p w14:paraId="1FE91721" w14:textId="5EBD8C7D" w:rsidR="00CA3A31" w:rsidRPr="00C56140" w:rsidRDefault="00D63417" w:rsidP="00F3138B">
            <w:pPr>
              <w:pStyle w:val="TableParagraph"/>
              <w:spacing w:after="120"/>
              <w:ind w:left="60" w:right="85"/>
              <w:rPr>
                <w:rFonts w:ascii="Tahoma" w:hAnsi="Tahoma" w:cs="Tahoma"/>
              </w:rPr>
            </w:pPr>
            <w:r w:rsidRPr="00D63417">
              <w:rPr>
                <w:rFonts w:ascii="Tahoma" w:hAnsi="Tahoma" w:cs="Tahoma"/>
              </w:rPr>
              <w:t>Επικαιροποιημένη τελική έκδοση Μελέτης Ασφάλειας &amp; Αντίκτυπου στην Προστασία Δεδομένων</w:t>
            </w:r>
            <w:r>
              <w:rPr>
                <w:rFonts w:ascii="Tahoma" w:hAnsi="Tahoma" w:cs="Tahoma"/>
              </w:rPr>
              <w:t>, (ανάλογα με τις ανάγκες θα έχουν προηγηθούν και επιμέρους επικαιροποιημένες εκδόσεις).</w:t>
            </w:r>
          </w:p>
        </w:tc>
      </w:tr>
      <w:tr w:rsidR="00CA3A31" w:rsidRPr="00526611" w14:paraId="23774039" w14:textId="77777777" w:rsidTr="000838A2">
        <w:tc>
          <w:tcPr>
            <w:tcW w:w="4248" w:type="dxa"/>
            <w:vAlign w:val="center"/>
          </w:tcPr>
          <w:p w14:paraId="7D105EEF" w14:textId="6E62C7AC" w:rsidR="00CA3A31" w:rsidRDefault="00CA3A31" w:rsidP="00F3138B">
            <w:pPr>
              <w:pStyle w:val="TableParagraph"/>
              <w:spacing w:after="120"/>
              <w:rPr>
                <w:rFonts w:ascii="Tahoma" w:hAnsi="Tahoma" w:cs="Tahoma"/>
                <w:b/>
              </w:rPr>
            </w:pPr>
            <w:r>
              <w:rPr>
                <w:rFonts w:ascii="Tahoma" w:hAnsi="Tahoma" w:cs="Tahoma"/>
                <w:b/>
              </w:rPr>
              <w:t>Π</w:t>
            </w:r>
            <w:r w:rsidR="00D63417">
              <w:rPr>
                <w:rFonts w:ascii="Tahoma" w:hAnsi="Tahoma" w:cs="Tahoma"/>
                <w:b/>
              </w:rPr>
              <w:t>1.4ν</w:t>
            </w:r>
          </w:p>
        </w:tc>
        <w:tc>
          <w:tcPr>
            <w:tcW w:w="5386" w:type="dxa"/>
          </w:tcPr>
          <w:p w14:paraId="7816F30D" w14:textId="5DBE9118" w:rsidR="00CA3A31" w:rsidRPr="00D63417" w:rsidRDefault="00D63417" w:rsidP="00F3138B">
            <w:pPr>
              <w:pStyle w:val="TableParagraph"/>
              <w:spacing w:after="120"/>
              <w:ind w:left="60" w:right="85"/>
              <w:rPr>
                <w:rFonts w:ascii="Tahoma" w:hAnsi="Tahoma" w:cs="Tahoma"/>
              </w:rPr>
            </w:pPr>
            <w:r w:rsidRPr="00D63417">
              <w:rPr>
                <w:rFonts w:ascii="Tahoma" w:hAnsi="Tahoma" w:cs="Tahoma"/>
              </w:rPr>
              <w:t xml:space="preserve">Επικαιροποιημένη τελική </w:t>
            </w:r>
            <w:r w:rsidRPr="00645FE7">
              <w:rPr>
                <w:rFonts w:ascii="Tahoma" w:hAnsi="Tahoma" w:cs="Tahoma"/>
              </w:rPr>
              <w:t>Μελέτη Διαλειτουργικότητας</w:t>
            </w:r>
            <w:r w:rsidRPr="00D63417">
              <w:rPr>
                <w:rFonts w:ascii="Tahoma" w:hAnsi="Tahoma" w:cs="Tahoma"/>
              </w:rPr>
              <w:t>, (ανάλογα με τις ανάγκες θα έχουν προηγηθούν και επιμέρους επικαιροποιημένες εκδόσεις).</w:t>
            </w:r>
          </w:p>
        </w:tc>
      </w:tr>
    </w:tbl>
    <w:p w14:paraId="7A7A3E50" w14:textId="77777777" w:rsidR="00C93391" w:rsidRPr="00C56140" w:rsidRDefault="00C93391" w:rsidP="00EA7E9C">
      <w:pPr>
        <w:rPr>
          <w:rFonts w:eastAsia="SimSun"/>
          <w:lang w:val="el-GR"/>
        </w:rPr>
      </w:pPr>
    </w:p>
    <w:p w14:paraId="13D81FEE" w14:textId="77777777" w:rsidR="00362FF8" w:rsidRPr="00C56140" w:rsidRDefault="00362FF8" w:rsidP="00EA7E9C">
      <w:pPr>
        <w:rPr>
          <w:rFonts w:eastAsia="SimSun"/>
          <w:lang w:val="el-GR"/>
        </w:rPr>
      </w:pPr>
    </w:p>
    <w:p w14:paraId="1443F392" w14:textId="414FAA94" w:rsidR="00025B9C" w:rsidRPr="00C56140" w:rsidRDefault="00025B9C" w:rsidP="00967A9D">
      <w:pPr>
        <w:pStyle w:val="30"/>
        <w:tabs>
          <w:tab w:val="num" w:pos="360"/>
        </w:tabs>
        <w:ind w:left="0" w:firstLine="0"/>
      </w:pPr>
      <w:bookmarkStart w:id="656" w:name="_Toc167222925"/>
      <w:r w:rsidRPr="00C56140">
        <w:lastRenderedPageBreak/>
        <w:t>Φάση 2</w:t>
      </w:r>
      <w:r w:rsidR="00286F85" w:rsidRPr="00C56140">
        <w:t xml:space="preserve">: </w:t>
      </w:r>
      <w:r w:rsidR="007910F5" w:rsidRPr="00C56140">
        <w:t>Υπηρεσίες υλοποίησης</w:t>
      </w:r>
      <w:bookmarkEnd w:id="656"/>
    </w:p>
    <w:tbl>
      <w:tblPr>
        <w:tblStyle w:val="aff0"/>
        <w:tblW w:w="9634" w:type="dxa"/>
        <w:tblLook w:val="04A0" w:firstRow="1" w:lastRow="0" w:firstColumn="1" w:lastColumn="0" w:noHBand="0" w:noVBand="1"/>
      </w:tblPr>
      <w:tblGrid>
        <w:gridCol w:w="4248"/>
        <w:gridCol w:w="5386"/>
      </w:tblGrid>
      <w:tr w:rsidR="00425931" w:rsidRPr="00C56140" w14:paraId="4AD64CDF" w14:textId="77777777" w:rsidTr="000838A2">
        <w:trPr>
          <w:trHeight w:val="680"/>
          <w:tblHeader/>
        </w:trPr>
        <w:tc>
          <w:tcPr>
            <w:tcW w:w="9634" w:type="dxa"/>
            <w:gridSpan w:val="2"/>
            <w:shd w:val="clear" w:color="auto" w:fill="001F5F"/>
            <w:vAlign w:val="center"/>
          </w:tcPr>
          <w:p w14:paraId="0011EDA4" w14:textId="18ABC57F" w:rsidR="00425931" w:rsidRPr="00C56140" w:rsidRDefault="00425931" w:rsidP="000838A2">
            <w:pPr>
              <w:rPr>
                <w:color w:val="FFFFFF" w:themeColor="background1"/>
                <w:lang w:val="el-GR"/>
              </w:rPr>
            </w:pPr>
            <w:r w:rsidRPr="00C56140">
              <w:rPr>
                <w:b/>
                <w:color w:val="FFFFFF"/>
                <w:lang w:val="el-GR"/>
              </w:rPr>
              <w:t>Φάση2:</w:t>
            </w:r>
            <w:r w:rsidR="00C32653" w:rsidRPr="00C56140">
              <w:rPr>
                <w:b/>
                <w:color w:val="FFFFFF"/>
                <w:lang w:val="el-GR"/>
              </w:rPr>
              <w:t xml:space="preserve"> </w:t>
            </w:r>
            <w:r w:rsidR="007910F5" w:rsidRPr="00C56140">
              <w:rPr>
                <w:b/>
                <w:lang w:val="el-GR"/>
              </w:rPr>
              <w:t>Υπηρεσίες υλοποίησης</w:t>
            </w:r>
          </w:p>
        </w:tc>
      </w:tr>
      <w:tr w:rsidR="00425931" w:rsidRPr="00C56140" w14:paraId="50AD006D" w14:textId="77777777" w:rsidTr="000838A2">
        <w:trPr>
          <w:trHeight w:val="913"/>
          <w:tblHeader/>
        </w:trPr>
        <w:tc>
          <w:tcPr>
            <w:tcW w:w="4248" w:type="dxa"/>
            <w:shd w:val="clear" w:color="auto" w:fill="E6E6E6"/>
            <w:vAlign w:val="center"/>
          </w:tcPr>
          <w:p w14:paraId="1A4FEBDF" w14:textId="77777777" w:rsidR="00425931" w:rsidRPr="00C56140" w:rsidRDefault="00425931" w:rsidP="000838A2">
            <w:pPr>
              <w:rPr>
                <w:b/>
              </w:rPr>
            </w:pPr>
            <w:r w:rsidRPr="00C56140">
              <w:rPr>
                <w:b/>
              </w:rPr>
              <w:t>Τίτλος Παραδοτέου</w:t>
            </w:r>
          </w:p>
        </w:tc>
        <w:tc>
          <w:tcPr>
            <w:tcW w:w="5386" w:type="dxa"/>
            <w:shd w:val="clear" w:color="auto" w:fill="E6E6E6"/>
            <w:vAlign w:val="center"/>
          </w:tcPr>
          <w:p w14:paraId="0718777F" w14:textId="77777777" w:rsidR="00425931" w:rsidRPr="00C56140" w:rsidRDefault="00425931" w:rsidP="000838A2">
            <w:pPr>
              <w:rPr>
                <w:b/>
              </w:rPr>
            </w:pPr>
            <w:r w:rsidRPr="00C56140">
              <w:rPr>
                <w:b/>
              </w:rPr>
              <w:t>Περιγραφή Παραδοτέου</w:t>
            </w:r>
          </w:p>
        </w:tc>
      </w:tr>
      <w:tr w:rsidR="00425931" w:rsidRPr="00526611" w14:paraId="5DDF46D2" w14:textId="77777777" w:rsidTr="000838A2">
        <w:tc>
          <w:tcPr>
            <w:tcW w:w="9634" w:type="dxa"/>
            <w:gridSpan w:val="2"/>
          </w:tcPr>
          <w:p w14:paraId="17F645C5" w14:textId="77777777" w:rsidR="00425931" w:rsidRPr="00C56140" w:rsidRDefault="00425931" w:rsidP="000838A2">
            <w:pPr>
              <w:rPr>
                <w:lang w:val="el-GR"/>
              </w:rPr>
            </w:pPr>
            <w:r w:rsidRPr="00C56140">
              <w:rPr>
                <w:lang w:val="el-GR"/>
              </w:rPr>
              <w:t>Τα περιεχόμενα των παραδοτέων της Φάσης 2 αναλύονται ως ακολούθως:</w:t>
            </w:r>
          </w:p>
        </w:tc>
      </w:tr>
      <w:tr w:rsidR="00425931" w:rsidRPr="00526611" w14:paraId="1AA1CD19" w14:textId="77777777" w:rsidTr="000838A2">
        <w:tc>
          <w:tcPr>
            <w:tcW w:w="4248" w:type="dxa"/>
            <w:vAlign w:val="center"/>
          </w:tcPr>
          <w:p w14:paraId="59ACBF3A" w14:textId="14B5B548" w:rsidR="00425931" w:rsidRPr="00C56140" w:rsidRDefault="00425931" w:rsidP="000838A2">
            <w:pPr>
              <w:rPr>
                <w:b/>
                <w:lang w:val="el-GR"/>
              </w:rPr>
            </w:pPr>
            <w:r w:rsidRPr="00C56140">
              <w:rPr>
                <w:b/>
                <w:lang w:val="el-GR"/>
              </w:rPr>
              <w:t xml:space="preserve">Π2.1 </w:t>
            </w:r>
            <w:r w:rsidR="00937212">
              <w:rPr>
                <w:b/>
                <w:lang w:val="el-GR"/>
              </w:rPr>
              <w:t xml:space="preserve">Παραμετροποίηση </w:t>
            </w:r>
            <w:r w:rsidR="007910F5" w:rsidRPr="00C56140">
              <w:rPr>
                <w:b/>
                <w:lang w:val="el-GR"/>
              </w:rPr>
              <w:t xml:space="preserve"> </w:t>
            </w:r>
            <w:r w:rsidR="007910F5" w:rsidRPr="00C56140">
              <w:rPr>
                <w:b/>
                <w:lang w:val="en-US"/>
              </w:rPr>
              <w:t>data</w:t>
            </w:r>
            <w:r w:rsidR="007910F5" w:rsidRPr="00C56140">
              <w:rPr>
                <w:b/>
                <w:lang w:val="el-GR"/>
              </w:rPr>
              <w:t xml:space="preserve"> </w:t>
            </w:r>
            <w:r w:rsidR="007910F5" w:rsidRPr="00C56140">
              <w:rPr>
                <w:b/>
                <w:lang w:val="en-US"/>
              </w:rPr>
              <w:t>warehouse</w:t>
            </w:r>
            <w:r w:rsidRPr="00C56140">
              <w:rPr>
                <w:b/>
                <w:lang w:val="el-GR"/>
              </w:rPr>
              <w:t>, σε λειτουργική ετοιμότητα</w:t>
            </w:r>
          </w:p>
        </w:tc>
        <w:tc>
          <w:tcPr>
            <w:tcW w:w="5386" w:type="dxa"/>
          </w:tcPr>
          <w:p w14:paraId="53310536" w14:textId="7A82C7D0" w:rsidR="00425931" w:rsidRPr="00C56140" w:rsidRDefault="007910F5" w:rsidP="000838A2">
            <w:pPr>
              <w:rPr>
                <w:lang w:val="el-GR"/>
              </w:rPr>
            </w:pPr>
            <w:r w:rsidRPr="00C56140">
              <w:rPr>
                <w:lang w:val="el-GR"/>
              </w:rPr>
              <w:t>Σύστημα data warehouse, όπως θα έχει περιγραφεί στο παραδοτέο Π1.2</w:t>
            </w:r>
          </w:p>
        </w:tc>
      </w:tr>
      <w:tr w:rsidR="00425931" w:rsidRPr="00C56140" w14:paraId="21F8999E" w14:textId="77777777" w:rsidTr="000838A2">
        <w:tc>
          <w:tcPr>
            <w:tcW w:w="4248" w:type="dxa"/>
            <w:vAlign w:val="center"/>
          </w:tcPr>
          <w:p w14:paraId="4C4601D0" w14:textId="77777777" w:rsidR="00425931" w:rsidRPr="00C56140" w:rsidRDefault="00425931" w:rsidP="000838A2">
            <w:pPr>
              <w:pStyle w:val="TableParagraph"/>
              <w:spacing w:after="120"/>
              <w:rPr>
                <w:rFonts w:ascii="Tahoma" w:hAnsi="Tahoma" w:cs="Tahoma"/>
                <w:b/>
              </w:rPr>
            </w:pPr>
            <w:r w:rsidRPr="00C56140">
              <w:rPr>
                <w:rFonts w:ascii="Tahoma" w:hAnsi="Tahoma" w:cs="Tahoma"/>
                <w:b/>
              </w:rPr>
              <w:t>Π2.2. Σειρά Εγχειριδίων Τεκμηρίωσης (λειτουργικής &amp; υποστηρικτικής)</w:t>
            </w:r>
          </w:p>
        </w:tc>
        <w:tc>
          <w:tcPr>
            <w:tcW w:w="5386" w:type="dxa"/>
          </w:tcPr>
          <w:p w14:paraId="1A47C722" w14:textId="73EE5EB6" w:rsidR="00425931" w:rsidRPr="00C56140" w:rsidRDefault="00425931" w:rsidP="0087255B">
            <w:pPr>
              <w:rPr>
                <w:lang w:val="el-GR"/>
              </w:rPr>
            </w:pPr>
            <w:r w:rsidRPr="00C56140">
              <w:rPr>
                <w:lang w:val="el-GR"/>
              </w:rPr>
              <w:t>Τεκμηρίωση του έτοιμου λογισμικού</w:t>
            </w:r>
            <w:r w:rsidR="0087255B" w:rsidRPr="00C56140">
              <w:rPr>
                <w:lang w:val="el-GR"/>
              </w:rPr>
              <w:t xml:space="preserve"> (</w:t>
            </w:r>
            <w:r w:rsidRPr="00C56140">
              <w:rPr>
                <w:lang w:val="el-GR"/>
              </w:rPr>
              <w:t xml:space="preserve">Εγχειρίδια χρήσης </w:t>
            </w:r>
            <w:r w:rsidR="0087255B" w:rsidRPr="00C56140">
              <w:rPr>
                <w:lang w:val="el-GR"/>
              </w:rPr>
              <w:t>)</w:t>
            </w:r>
          </w:p>
          <w:p w14:paraId="4EAF1421" w14:textId="38896763" w:rsidR="0087255B" w:rsidRPr="00C56140" w:rsidRDefault="0087255B" w:rsidP="0087255B">
            <w:pPr>
              <w:rPr>
                <w:lang w:val="el-GR"/>
              </w:rPr>
            </w:pPr>
            <w:r w:rsidRPr="00C56140">
              <w:rPr>
                <w:lang w:val="el-GR"/>
              </w:rPr>
              <w:t xml:space="preserve">Τεκμηρίωση Διασύνδεσης με πηγές δεδομένων </w:t>
            </w:r>
          </w:p>
          <w:p w14:paraId="193443B1" w14:textId="77777777" w:rsidR="0087255B" w:rsidRPr="00C56140" w:rsidRDefault="0087255B" w:rsidP="0087255B">
            <w:pPr>
              <w:rPr>
                <w:lang w:val="el-GR"/>
              </w:rPr>
            </w:pPr>
            <w:r w:rsidRPr="00C56140">
              <w:rPr>
                <w:lang w:val="el-GR"/>
              </w:rPr>
              <w:t>Τεκμηρίωση αλγόριθμων τεχνητής νοημοσύνης</w:t>
            </w:r>
          </w:p>
          <w:p w14:paraId="5204ECAD" w14:textId="672F34ED" w:rsidR="0087255B" w:rsidRPr="00C56140" w:rsidRDefault="0087255B" w:rsidP="0087255B">
            <w:pPr>
              <w:rPr>
                <w:lang w:val="en-US"/>
              </w:rPr>
            </w:pPr>
            <w:r w:rsidRPr="00C56140">
              <w:rPr>
                <w:lang w:val="el-GR"/>
              </w:rPr>
              <w:t>Εγχειρίδια</w:t>
            </w:r>
            <w:r w:rsidRPr="00C56140">
              <w:rPr>
                <w:lang w:val="en-US"/>
              </w:rPr>
              <w:t xml:space="preserve"> </w:t>
            </w:r>
            <w:r w:rsidRPr="00C56140">
              <w:rPr>
                <w:lang w:val="el-GR"/>
              </w:rPr>
              <w:t>χρήσης</w:t>
            </w:r>
            <w:r w:rsidRPr="00C56140">
              <w:rPr>
                <w:lang w:val="en-US"/>
              </w:rPr>
              <w:t xml:space="preserve"> dashboards / reports</w:t>
            </w:r>
          </w:p>
        </w:tc>
      </w:tr>
    </w:tbl>
    <w:p w14:paraId="7B015F41" w14:textId="77777777" w:rsidR="00286F85" w:rsidRPr="00C56140" w:rsidRDefault="00286F85" w:rsidP="00286F85">
      <w:pPr>
        <w:rPr>
          <w:rFonts w:eastAsia="SimSun"/>
          <w:lang w:val="en-US"/>
        </w:rPr>
      </w:pPr>
    </w:p>
    <w:p w14:paraId="282CBCC6" w14:textId="77777777" w:rsidR="00EA7E9C" w:rsidRPr="00C56140" w:rsidRDefault="00EA7E9C" w:rsidP="00EA7E9C">
      <w:pPr>
        <w:rPr>
          <w:rFonts w:eastAsia="SimSun"/>
          <w:lang w:val="en-US"/>
        </w:rPr>
      </w:pPr>
    </w:p>
    <w:p w14:paraId="32332622" w14:textId="36A4D84D" w:rsidR="00EE3EB2" w:rsidRPr="00C56140" w:rsidRDefault="00EE3EB2" w:rsidP="00967A9D">
      <w:pPr>
        <w:pStyle w:val="30"/>
        <w:tabs>
          <w:tab w:val="num" w:pos="360"/>
        </w:tabs>
        <w:ind w:left="0" w:firstLine="0"/>
      </w:pPr>
      <w:bookmarkStart w:id="657" w:name="_Toc167222926"/>
      <w:r w:rsidRPr="00C56140">
        <w:t xml:space="preserve">Φάση </w:t>
      </w:r>
      <w:r w:rsidR="0087255B" w:rsidRPr="00C56140">
        <w:rPr>
          <w:lang w:val="en-US"/>
        </w:rPr>
        <w:t>3</w:t>
      </w:r>
      <w:r w:rsidRPr="00C56140">
        <w:t>: Εκπαίδευση χρηστών</w:t>
      </w:r>
      <w:bookmarkEnd w:id="657"/>
      <w:r w:rsidRPr="00C56140">
        <w:t xml:space="preserve"> </w:t>
      </w:r>
    </w:p>
    <w:tbl>
      <w:tblPr>
        <w:tblStyle w:val="aff0"/>
        <w:tblW w:w="0" w:type="auto"/>
        <w:tblLook w:val="04A0" w:firstRow="1" w:lastRow="0" w:firstColumn="1" w:lastColumn="0" w:noHBand="0" w:noVBand="1"/>
      </w:tblPr>
      <w:tblGrid>
        <w:gridCol w:w="4390"/>
        <w:gridCol w:w="5103"/>
      </w:tblGrid>
      <w:tr w:rsidR="007C4463" w:rsidRPr="00C56140" w14:paraId="7075AB46" w14:textId="77777777" w:rsidTr="000838A2">
        <w:trPr>
          <w:trHeight w:val="680"/>
          <w:tblHeader/>
        </w:trPr>
        <w:tc>
          <w:tcPr>
            <w:tcW w:w="9493" w:type="dxa"/>
            <w:gridSpan w:val="2"/>
            <w:shd w:val="clear" w:color="auto" w:fill="001F5F"/>
            <w:vAlign w:val="center"/>
          </w:tcPr>
          <w:p w14:paraId="32CCA8D4" w14:textId="51DF4BEB" w:rsidR="007C4463" w:rsidRPr="00C56140" w:rsidRDefault="007C4463" w:rsidP="000838A2">
            <w:pPr>
              <w:rPr>
                <w:lang w:val="el-GR"/>
              </w:rPr>
            </w:pPr>
            <w:r w:rsidRPr="00C56140">
              <w:rPr>
                <w:b/>
                <w:color w:val="FFFFFF"/>
                <w:lang w:val="el-GR"/>
              </w:rPr>
              <w:t xml:space="preserve">Φάση </w:t>
            </w:r>
            <w:r w:rsidR="0087255B" w:rsidRPr="00C56140">
              <w:rPr>
                <w:b/>
                <w:color w:val="FFFFFF"/>
                <w:lang w:val="en-US"/>
              </w:rPr>
              <w:t>3</w:t>
            </w:r>
            <w:r w:rsidRPr="00C56140">
              <w:rPr>
                <w:b/>
                <w:color w:val="FFFFFF"/>
                <w:lang w:val="el-GR"/>
              </w:rPr>
              <w:t xml:space="preserve">: Εκπαίδευση χρηστών </w:t>
            </w:r>
          </w:p>
        </w:tc>
      </w:tr>
      <w:tr w:rsidR="007C4463" w:rsidRPr="00C56140" w14:paraId="7FEEF1C8" w14:textId="77777777" w:rsidTr="000838A2">
        <w:trPr>
          <w:trHeight w:val="913"/>
          <w:tblHeader/>
        </w:trPr>
        <w:tc>
          <w:tcPr>
            <w:tcW w:w="4390" w:type="dxa"/>
            <w:shd w:val="clear" w:color="auto" w:fill="E6E6E6"/>
            <w:vAlign w:val="center"/>
          </w:tcPr>
          <w:p w14:paraId="6D388999" w14:textId="77777777" w:rsidR="007C4463" w:rsidRPr="00C56140" w:rsidRDefault="007C4463" w:rsidP="000838A2">
            <w:pPr>
              <w:rPr>
                <w:b/>
              </w:rPr>
            </w:pPr>
            <w:r w:rsidRPr="00C56140">
              <w:rPr>
                <w:b/>
              </w:rPr>
              <w:t>Τίτλος Παραδοτέου</w:t>
            </w:r>
          </w:p>
        </w:tc>
        <w:tc>
          <w:tcPr>
            <w:tcW w:w="5103" w:type="dxa"/>
            <w:shd w:val="clear" w:color="auto" w:fill="E6E6E6"/>
            <w:vAlign w:val="center"/>
          </w:tcPr>
          <w:p w14:paraId="2D03A573" w14:textId="77777777" w:rsidR="007C4463" w:rsidRPr="00C56140" w:rsidRDefault="007C4463" w:rsidP="000838A2">
            <w:pPr>
              <w:rPr>
                <w:b/>
              </w:rPr>
            </w:pPr>
            <w:r w:rsidRPr="00C56140">
              <w:rPr>
                <w:b/>
              </w:rPr>
              <w:t>Περιγραφή Παραδοτέου</w:t>
            </w:r>
          </w:p>
        </w:tc>
      </w:tr>
      <w:tr w:rsidR="007C4463" w:rsidRPr="00526611" w14:paraId="05CE6754" w14:textId="77777777" w:rsidTr="000838A2">
        <w:tc>
          <w:tcPr>
            <w:tcW w:w="9493" w:type="dxa"/>
            <w:gridSpan w:val="2"/>
          </w:tcPr>
          <w:p w14:paraId="0CBE9107" w14:textId="067E896A" w:rsidR="007C4463" w:rsidRPr="00C56140" w:rsidRDefault="007C4463" w:rsidP="000838A2">
            <w:pPr>
              <w:rPr>
                <w:lang w:val="el-GR"/>
              </w:rPr>
            </w:pPr>
            <w:r w:rsidRPr="00C56140">
              <w:rPr>
                <w:lang w:val="el-GR"/>
              </w:rPr>
              <w:t xml:space="preserve">Τα περιεχόμενα των παραδοτέων της Φάσης </w:t>
            </w:r>
            <w:r w:rsidR="009C04CC" w:rsidRPr="00C56140">
              <w:rPr>
                <w:lang w:val="el-GR"/>
              </w:rPr>
              <w:t>3</w:t>
            </w:r>
            <w:r w:rsidRPr="00C56140">
              <w:rPr>
                <w:lang w:val="el-GR"/>
              </w:rPr>
              <w:t xml:space="preserve"> αναλύονται ως ακολούθως:</w:t>
            </w:r>
          </w:p>
        </w:tc>
      </w:tr>
      <w:tr w:rsidR="007C4463" w:rsidRPr="00526611" w14:paraId="0E5C53AA" w14:textId="77777777" w:rsidTr="000838A2">
        <w:tc>
          <w:tcPr>
            <w:tcW w:w="4390" w:type="dxa"/>
          </w:tcPr>
          <w:p w14:paraId="5A5EB451" w14:textId="22BA7595" w:rsidR="007C4463" w:rsidRPr="00C56140" w:rsidRDefault="007C4463" w:rsidP="000838A2">
            <w:pPr>
              <w:rPr>
                <w:b/>
              </w:rPr>
            </w:pPr>
            <w:r w:rsidRPr="00C56140">
              <w:rPr>
                <w:b/>
              </w:rPr>
              <w:t>Π</w:t>
            </w:r>
            <w:r w:rsidR="0087255B" w:rsidRPr="00C56140">
              <w:rPr>
                <w:b/>
              </w:rPr>
              <w:t>3</w:t>
            </w:r>
            <w:r w:rsidRPr="00C56140">
              <w:rPr>
                <w:b/>
              </w:rPr>
              <w:t xml:space="preserve">.1. </w:t>
            </w:r>
            <w:r w:rsidR="00E2528B">
              <w:rPr>
                <w:b/>
                <w:lang w:val="el-GR"/>
              </w:rPr>
              <w:t>Ο</w:t>
            </w:r>
            <w:r w:rsidRPr="00C56140">
              <w:rPr>
                <w:b/>
              </w:rPr>
              <w:t>δηγός εκπαίδευσης</w:t>
            </w:r>
          </w:p>
        </w:tc>
        <w:tc>
          <w:tcPr>
            <w:tcW w:w="5103" w:type="dxa"/>
          </w:tcPr>
          <w:p w14:paraId="7E38671B" w14:textId="77777777" w:rsidR="007C4463" w:rsidRPr="00C56140" w:rsidRDefault="007C4463" w:rsidP="000838A2">
            <w:pPr>
              <w:rPr>
                <w:lang w:val="el-GR"/>
              </w:rPr>
            </w:pPr>
            <w:r w:rsidRPr="00C56140">
              <w:rPr>
                <w:lang w:val="el-GR"/>
              </w:rPr>
              <w:t>Ο οριστικοποιημένος, αναλυτικός οδηγός εκπαίδευσης, θα περιλαμβάνει τα εξής:</w:t>
            </w:r>
          </w:p>
          <w:p w14:paraId="54D87549" w14:textId="77777777" w:rsidR="007C4463" w:rsidRPr="00C56140" w:rsidRDefault="007C4463" w:rsidP="009E3443">
            <w:pPr>
              <w:pStyle w:val="TableParagraph"/>
              <w:numPr>
                <w:ilvl w:val="0"/>
                <w:numId w:val="44"/>
              </w:numPr>
              <w:spacing w:after="120"/>
              <w:ind w:left="343" w:right="85"/>
              <w:rPr>
                <w:rFonts w:ascii="Tahoma" w:hAnsi="Tahoma" w:cs="Tahoma"/>
              </w:rPr>
            </w:pPr>
            <w:r w:rsidRPr="00C56140">
              <w:rPr>
                <w:rFonts w:ascii="Tahoma" w:hAnsi="Tahoma" w:cs="Tahoma"/>
              </w:rPr>
              <w:t>το αντικείμενο της εκπαίδευσης ανά κατηγορία εκπαιδευομένων,</w:t>
            </w:r>
          </w:p>
          <w:p w14:paraId="0F1862BD" w14:textId="77777777" w:rsidR="007C4463" w:rsidRPr="00C56140" w:rsidRDefault="007C4463" w:rsidP="009E3443">
            <w:pPr>
              <w:pStyle w:val="TableParagraph"/>
              <w:numPr>
                <w:ilvl w:val="0"/>
                <w:numId w:val="44"/>
              </w:numPr>
              <w:spacing w:after="120"/>
              <w:ind w:left="343" w:right="85"/>
              <w:rPr>
                <w:rFonts w:ascii="Tahoma" w:hAnsi="Tahoma" w:cs="Tahoma"/>
              </w:rPr>
            </w:pPr>
            <w:r w:rsidRPr="00C56140">
              <w:rPr>
                <w:rFonts w:ascii="Tahoma" w:hAnsi="Tahoma" w:cs="Tahoma"/>
              </w:rPr>
              <w:t>την εκπαιδευτική διαδικασία και τον τρόπο διαχείρισής της,</w:t>
            </w:r>
          </w:p>
          <w:p w14:paraId="3590B1BF" w14:textId="77777777" w:rsidR="007C4463" w:rsidRPr="00C56140" w:rsidRDefault="007C4463" w:rsidP="009E3443">
            <w:pPr>
              <w:pStyle w:val="TableParagraph"/>
              <w:numPr>
                <w:ilvl w:val="0"/>
                <w:numId w:val="44"/>
              </w:numPr>
              <w:spacing w:after="120"/>
              <w:ind w:left="343" w:right="85"/>
              <w:rPr>
                <w:rFonts w:ascii="Tahoma" w:hAnsi="Tahoma" w:cs="Tahoma"/>
              </w:rPr>
            </w:pPr>
            <w:r w:rsidRPr="00C56140">
              <w:rPr>
                <w:rFonts w:ascii="Tahoma" w:hAnsi="Tahoma" w:cs="Tahoma"/>
              </w:rPr>
              <w:t>τη μεθοδολογική προσέγγιση, την οργάνωση και προετοιμασία εκπαίδευσης,</w:t>
            </w:r>
          </w:p>
          <w:p w14:paraId="0AFFB200" w14:textId="77777777" w:rsidR="007C4463" w:rsidRPr="00C56140" w:rsidRDefault="007C4463" w:rsidP="009E3443">
            <w:pPr>
              <w:pStyle w:val="TableParagraph"/>
              <w:numPr>
                <w:ilvl w:val="0"/>
                <w:numId w:val="44"/>
              </w:numPr>
              <w:spacing w:after="120"/>
              <w:ind w:left="343" w:right="85"/>
              <w:rPr>
                <w:rFonts w:ascii="Tahoma" w:hAnsi="Tahoma" w:cs="Tahoma"/>
              </w:rPr>
            </w:pPr>
            <w:r w:rsidRPr="00C56140">
              <w:rPr>
                <w:rFonts w:ascii="Tahoma" w:hAnsi="Tahoma" w:cs="Tahoma"/>
              </w:rPr>
              <w:t>οριστικοποιημένο, αναλυτικό προγραμματισμό εκπαιδευτικών σεμιναρίων.</w:t>
            </w:r>
          </w:p>
        </w:tc>
      </w:tr>
      <w:tr w:rsidR="007C4463" w:rsidRPr="00526611" w14:paraId="5A83546B" w14:textId="77777777" w:rsidTr="000838A2">
        <w:tc>
          <w:tcPr>
            <w:tcW w:w="4390" w:type="dxa"/>
            <w:vAlign w:val="center"/>
          </w:tcPr>
          <w:p w14:paraId="070253F0" w14:textId="3AA47CB1" w:rsidR="007C4463" w:rsidRPr="00C56140" w:rsidRDefault="007C4463" w:rsidP="000838A2">
            <w:pPr>
              <w:pStyle w:val="TableParagraph"/>
              <w:spacing w:after="120"/>
              <w:rPr>
                <w:rFonts w:ascii="Tahoma" w:hAnsi="Tahoma" w:cs="Tahoma"/>
              </w:rPr>
            </w:pPr>
            <w:r w:rsidRPr="00C56140">
              <w:rPr>
                <w:rFonts w:ascii="Tahoma" w:hAnsi="Tahoma" w:cs="Tahoma"/>
                <w:b/>
              </w:rPr>
              <w:t>Π</w:t>
            </w:r>
            <w:r w:rsidR="0087255B" w:rsidRPr="00C56140">
              <w:rPr>
                <w:rFonts w:ascii="Tahoma" w:hAnsi="Tahoma" w:cs="Tahoma"/>
                <w:b/>
                <w:lang w:val="en-US"/>
              </w:rPr>
              <w:t>3</w:t>
            </w:r>
            <w:r w:rsidRPr="00C56140">
              <w:rPr>
                <w:rFonts w:ascii="Tahoma" w:hAnsi="Tahoma" w:cs="Tahoma"/>
                <w:b/>
              </w:rPr>
              <w:t>.2. Υπηρεσίες εκπαίδευσης</w:t>
            </w:r>
          </w:p>
        </w:tc>
        <w:tc>
          <w:tcPr>
            <w:tcW w:w="5103" w:type="dxa"/>
          </w:tcPr>
          <w:p w14:paraId="7F5AD3FC" w14:textId="77777777" w:rsidR="007C4463" w:rsidRPr="00C56140" w:rsidRDefault="007C4463" w:rsidP="000838A2">
            <w:pPr>
              <w:rPr>
                <w:lang w:val="el-GR"/>
              </w:rPr>
            </w:pPr>
            <w:r w:rsidRPr="00C56140">
              <w:rPr>
                <w:lang w:val="el-GR"/>
              </w:rPr>
              <w:t>Υπηρεσίες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συστήματος (χρήστες, διαχειριστές).</w:t>
            </w:r>
          </w:p>
        </w:tc>
      </w:tr>
      <w:tr w:rsidR="007C4463" w:rsidRPr="00526611" w14:paraId="59D55ED1" w14:textId="77777777" w:rsidTr="000838A2">
        <w:tc>
          <w:tcPr>
            <w:tcW w:w="4390" w:type="dxa"/>
            <w:vAlign w:val="center"/>
          </w:tcPr>
          <w:p w14:paraId="7B4A8008" w14:textId="5014E9F5" w:rsidR="007C4463" w:rsidRPr="00C56140" w:rsidRDefault="007C4463" w:rsidP="000838A2">
            <w:pPr>
              <w:pStyle w:val="TableParagraph"/>
              <w:spacing w:after="120"/>
              <w:rPr>
                <w:rFonts w:ascii="Tahoma" w:hAnsi="Tahoma" w:cs="Tahoma"/>
              </w:rPr>
            </w:pPr>
            <w:r w:rsidRPr="00C56140">
              <w:rPr>
                <w:rFonts w:ascii="Tahoma" w:hAnsi="Tahoma" w:cs="Tahoma"/>
                <w:b/>
              </w:rPr>
              <w:t>Π</w:t>
            </w:r>
            <w:r w:rsidR="0087255B" w:rsidRPr="00C56140">
              <w:rPr>
                <w:rFonts w:ascii="Tahoma" w:hAnsi="Tahoma" w:cs="Tahoma"/>
                <w:b/>
              </w:rPr>
              <w:t>3</w:t>
            </w:r>
            <w:r w:rsidRPr="00C56140">
              <w:rPr>
                <w:rFonts w:ascii="Tahoma" w:hAnsi="Tahoma" w:cs="Tahoma"/>
                <w:b/>
              </w:rPr>
              <w:t xml:space="preserve">.3. Έκθεση αξιολόγησης </w:t>
            </w:r>
            <w:r w:rsidRPr="00C56140">
              <w:rPr>
                <w:rFonts w:ascii="Tahoma" w:hAnsi="Tahoma" w:cs="Tahoma"/>
                <w:b/>
              </w:rPr>
              <w:lastRenderedPageBreak/>
              <w:t>αποτελεσμάτων εκπαίδευσης</w:t>
            </w:r>
          </w:p>
        </w:tc>
        <w:tc>
          <w:tcPr>
            <w:tcW w:w="5103" w:type="dxa"/>
          </w:tcPr>
          <w:p w14:paraId="741EBA13" w14:textId="77777777" w:rsidR="007C4463" w:rsidRPr="00C56140" w:rsidRDefault="007C4463" w:rsidP="000838A2">
            <w:pPr>
              <w:pStyle w:val="TableParagraph"/>
              <w:spacing w:after="120"/>
              <w:ind w:right="85"/>
              <w:rPr>
                <w:rFonts w:ascii="Tahoma" w:hAnsi="Tahoma" w:cs="Tahoma"/>
              </w:rPr>
            </w:pPr>
            <w:r w:rsidRPr="00C56140">
              <w:rPr>
                <w:rFonts w:ascii="Tahoma" w:hAnsi="Tahoma" w:cs="Tahoma"/>
              </w:rPr>
              <w:lastRenderedPageBreak/>
              <w:t xml:space="preserve">Τεύχος τεκμηριωμένης αξιολόγησης της </w:t>
            </w:r>
            <w:r w:rsidRPr="00C56140">
              <w:rPr>
                <w:rFonts w:ascii="Tahoma" w:hAnsi="Tahoma" w:cs="Tahoma"/>
              </w:rPr>
              <w:lastRenderedPageBreak/>
              <w:t>διαδικασίας και των αποτελεσμάτων της εκπαίδευσης και εισηγητικών μέτρων για μεγιστοποίηση της επιχειρησιακής αξιοποίησης του Συστήματος.</w:t>
            </w:r>
          </w:p>
        </w:tc>
      </w:tr>
      <w:tr w:rsidR="007C4463" w:rsidRPr="00526611" w14:paraId="2FA973C4" w14:textId="77777777" w:rsidTr="000838A2">
        <w:tc>
          <w:tcPr>
            <w:tcW w:w="4390" w:type="dxa"/>
            <w:vAlign w:val="center"/>
          </w:tcPr>
          <w:p w14:paraId="69A351C3" w14:textId="07FD0269" w:rsidR="007C4463" w:rsidRPr="00C56140" w:rsidRDefault="007C4463" w:rsidP="000838A2">
            <w:pPr>
              <w:pStyle w:val="TableParagraph"/>
              <w:spacing w:after="120"/>
              <w:rPr>
                <w:rFonts w:ascii="Tahoma" w:hAnsi="Tahoma" w:cs="Tahoma"/>
                <w:b/>
              </w:rPr>
            </w:pPr>
            <w:r w:rsidRPr="00C56140">
              <w:rPr>
                <w:rFonts w:ascii="Tahoma" w:hAnsi="Tahoma" w:cs="Tahoma"/>
                <w:b/>
              </w:rPr>
              <w:lastRenderedPageBreak/>
              <w:t>Π</w:t>
            </w:r>
            <w:r w:rsidR="00D2074A">
              <w:rPr>
                <w:rFonts w:ascii="Tahoma" w:hAnsi="Tahoma" w:cs="Tahoma"/>
                <w:b/>
              </w:rPr>
              <w:t>3</w:t>
            </w:r>
            <w:r w:rsidRPr="00C56140">
              <w:rPr>
                <w:rFonts w:ascii="Tahoma" w:hAnsi="Tahoma" w:cs="Tahoma"/>
                <w:b/>
              </w:rPr>
              <w:t>.4: Εκπαιδευτικό υλικό</w:t>
            </w:r>
          </w:p>
        </w:tc>
        <w:tc>
          <w:tcPr>
            <w:tcW w:w="5103" w:type="dxa"/>
          </w:tcPr>
          <w:p w14:paraId="39849DE0" w14:textId="77777777" w:rsidR="007C4463" w:rsidRPr="00C56140" w:rsidRDefault="007C4463" w:rsidP="000838A2">
            <w:pPr>
              <w:pStyle w:val="TableParagraph"/>
              <w:spacing w:after="120"/>
              <w:ind w:right="85"/>
              <w:rPr>
                <w:rFonts w:ascii="Tahoma" w:hAnsi="Tahoma" w:cs="Tahoma"/>
              </w:rPr>
            </w:pPr>
            <w:r w:rsidRPr="00C56140">
              <w:rPr>
                <w:rFonts w:ascii="Tahoma" w:hAnsi="Tahoma" w:cs="Tahoma"/>
              </w:rPr>
              <w:t>Υλικό εκπαίδευσης, το οποίο θα είναι δυνατό να αξιοποιηθεί τόσο στα πλαίσια των υπηρεσιών εκπαίδευσης του παρόντος έργου, όσο και στα πλαίσια αυτόνομης μελέτης των εκπαιδευομένων ή άλλων ομάδων χρηστών.</w:t>
            </w:r>
          </w:p>
        </w:tc>
      </w:tr>
    </w:tbl>
    <w:p w14:paraId="0A8166E9" w14:textId="77777777" w:rsidR="00632FA2" w:rsidRPr="00C56140" w:rsidRDefault="00632FA2" w:rsidP="00C32B0B">
      <w:pPr>
        <w:rPr>
          <w:rFonts w:eastAsia="SimSun"/>
          <w:lang w:val="el-GR"/>
        </w:rPr>
      </w:pPr>
    </w:p>
    <w:p w14:paraId="5AFAD629" w14:textId="7582075D" w:rsidR="00A27BCD" w:rsidRPr="00C56140" w:rsidRDefault="00A27BCD" w:rsidP="00967A9D">
      <w:pPr>
        <w:pStyle w:val="30"/>
        <w:tabs>
          <w:tab w:val="num" w:pos="360"/>
        </w:tabs>
        <w:ind w:left="0" w:firstLine="0"/>
      </w:pPr>
      <w:bookmarkStart w:id="658" w:name="_Toc167222927"/>
      <w:r w:rsidRPr="00C56140">
        <w:t xml:space="preserve">Φάση </w:t>
      </w:r>
      <w:r w:rsidR="009C04CC" w:rsidRPr="00C56140">
        <w:t>4</w:t>
      </w:r>
      <w:r w:rsidRPr="00C56140">
        <w:t xml:space="preserve">: </w:t>
      </w:r>
      <w:r w:rsidR="0087255B" w:rsidRPr="00C56140">
        <w:t>Οργάνωση και διαχείριση έργου</w:t>
      </w:r>
      <w:bookmarkEnd w:id="658"/>
    </w:p>
    <w:tbl>
      <w:tblPr>
        <w:tblStyle w:val="aff0"/>
        <w:tblW w:w="0" w:type="auto"/>
        <w:tblLook w:val="04A0" w:firstRow="1" w:lastRow="0" w:firstColumn="1" w:lastColumn="0" w:noHBand="0" w:noVBand="1"/>
      </w:tblPr>
      <w:tblGrid>
        <w:gridCol w:w="4390"/>
        <w:gridCol w:w="4961"/>
      </w:tblGrid>
      <w:tr w:rsidR="00EC5268" w:rsidRPr="00526611" w14:paraId="7FAB900B" w14:textId="77777777" w:rsidTr="000838A2">
        <w:trPr>
          <w:trHeight w:val="680"/>
          <w:tblHeader/>
        </w:trPr>
        <w:tc>
          <w:tcPr>
            <w:tcW w:w="9351" w:type="dxa"/>
            <w:gridSpan w:val="2"/>
            <w:shd w:val="clear" w:color="auto" w:fill="001F5F"/>
            <w:vAlign w:val="center"/>
          </w:tcPr>
          <w:p w14:paraId="1EB422E6" w14:textId="552097A1" w:rsidR="00EC5268" w:rsidRPr="00C56140" w:rsidRDefault="00EC5268" w:rsidP="000838A2">
            <w:pPr>
              <w:rPr>
                <w:lang w:val="el-GR"/>
              </w:rPr>
            </w:pPr>
            <w:r w:rsidRPr="00C56140">
              <w:rPr>
                <w:b/>
                <w:color w:val="FFFFFF"/>
                <w:lang w:val="el-GR"/>
              </w:rPr>
              <w:t xml:space="preserve">Φάση </w:t>
            </w:r>
            <w:r w:rsidR="009C04CC" w:rsidRPr="00C56140">
              <w:rPr>
                <w:b/>
                <w:color w:val="FFFFFF"/>
                <w:lang w:val="el-GR"/>
              </w:rPr>
              <w:t>4</w:t>
            </w:r>
            <w:r w:rsidRPr="00C56140">
              <w:rPr>
                <w:b/>
                <w:color w:val="FFFFFF"/>
                <w:lang w:val="el-GR"/>
              </w:rPr>
              <w:t xml:space="preserve">: </w:t>
            </w:r>
            <w:r w:rsidR="0087255B" w:rsidRPr="00C56140">
              <w:rPr>
                <w:b/>
                <w:color w:val="FFFFFF"/>
                <w:lang w:val="el-GR"/>
              </w:rPr>
              <w:t>Οργάνωση και διαχείριση έργου</w:t>
            </w:r>
          </w:p>
        </w:tc>
      </w:tr>
      <w:tr w:rsidR="00EC5268" w:rsidRPr="00C56140" w14:paraId="3EE20282" w14:textId="77777777" w:rsidTr="000838A2">
        <w:trPr>
          <w:trHeight w:val="913"/>
          <w:tblHeader/>
        </w:trPr>
        <w:tc>
          <w:tcPr>
            <w:tcW w:w="4390" w:type="dxa"/>
            <w:shd w:val="clear" w:color="auto" w:fill="E6E6E6"/>
            <w:vAlign w:val="center"/>
          </w:tcPr>
          <w:p w14:paraId="73C1E290" w14:textId="77777777" w:rsidR="00EC5268" w:rsidRPr="00C56140" w:rsidRDefault="00EC5268" w:rsidP="000838A2">
            <w:pPr>
              <w:rPr>
                <w:b/>
              </w:rPr>
            </w:pPr>
            <w:r w:rsidRPr="00C56140">
              <w:rPr>
                <w:b/>
              </w:rPr>
              <w:t>Τίτλος Παραδοτέου</w:t>
            </w:r>
          </w:p>
        </w:tc>
        <w:tc>
          <w:tcPr>
            <w:tcW w:w="4961" w:type="dxa"/>
            <w:shd w:val="clear" w:color="auto" w:fill="E6E6E6"/>
            <w:vAlign w:val="center"/>
          </w:tcPr>
          <w:p w14:paraId="701DB628" w14:textId="77777777" w:rsidR="00EC5268" w:rsidRPr="00C56140" w:rsidRDefault="00EC5268" w:rsidP="000838A2">
            <w:pPr>
              <w:rPr>
                <w:b/>
              </w:rPr>
            </w:pPr>
            <w:r w:rsidRPr="00C56140">
              <w:rPr>
                <w:b/>
              </w:rPr>
              <w:t>Περιγραφή Παραδοτέου</w:t>
            </w:r>
          </w:p>
        </w:tc>
      </w:tr>
      <w:tr w:rsidR="00EC5268" w:rsidRPr="00526611" w14:paraId="7C96029E" w14:textId="77777777" w:rsidTr="000838A2">
        <w:tc>
          <w:tcPr>
            <w:tcW w:w="9351" w:type="dxa"/>
            <w:gridSpan w:val="2"/>
          </w:tcPr>
          <w:p w14:paraId="7F87174E" w14:textId="35F50180" w:rsidR="00EC5268" w:rsidRPr="00C56140" w:rsidRDefault="00EC5268" w:rsidP="000838A2">
            <w:pPr>
              <w:rPr>
                <w:lang w:val="el-GR"/>
              </w:rPr>
            </w:pPr>
            <w:r w:rsidRPr="00C56140">
              <w:rPr>
                <w:lang w:val="el-GR"/>
              </w:rPr>
              <w:t xml:space="preserve">Τα περιεχόμενα των παραδοτέων της Φάσης </w:t>
            </w:r>
            <w:r w:rsidR="009C04CC" w:rsidRPr="00C56140">
              <w:rPr>
                <w:lang w:val="el-GR"/>
              </w:rPr>
              <w:t>4</w:t>
            </w:r>
            <w:r w:rsidRPr="00C56140">
              <w:rPr>
                <w:lang w:val="el-GR"/>
              </w:rPr>
              <w:t xml:space="preserve"> αναλύονται ως ακολούθως:</w:t>
            </w:r>
          </w:p>
        </w:tc>
      </w:tr>
      <w:tr w:rsidR="00EC5268" w:rsidRPr="00526611" w14:paraId="2252F1EB" w14:textId="77777777" w:rsidTr="000838A2">
        <w:tc>
          <w:tcPr>
            <w:tcW w:w="4390" w:type="dxa"/>
            <w:vAlign w:val="center"/>
          </w:tcPr>
          <w:p w14:paraId="21EF6E32" w14:textId="03A5BC87" w:rsidR="00EC5268" w:rsidRPr="00C56140" w:rsidRDefault="00EC5268" w:rsidP="000838A2">
            <w:pPr>
              <w:pStyle w:val="TableParagraph"/>
              <w:spacing w:after="120"/>
              <w:rPr>
                <w:rFonts w:ascii="Tahoma" w:hAnsi="Tahoma" w:cs="Tahoma"/>
              </w:rPr>
            </w:pPr>
            <w:r w:rsidRPr="00C56140">
              <w:rPr>
                <w:rFonts w:ascii="Tahoma" w:hAnsi="Tahoma" w:cs="Tahoma"/>
                <w:b/>
              </w:rPr>
              <w:t>Π</w:t>
            </w:r>
            <w:r w:rsidR="009C04CC" w:rsidRPr="00C56140">
              <w:rPr>
                <w:rFonts w:ascii="Tahoma" w:hAnsi="Tahoma" w:cs="Tahoma"/>
                <w:b/>
              </w:rPr>
              <w:t>4</w:t>
            </w:r>
            <w:r w:rsidRPr="00C56140">
              <w:rPr>
                <w:rFonts w:ascii="Tahoma" w:hAnsi="Tahoma" w:cs="Tahoma"/>
                <w:b/>
              </w:rPr>
              <w:t xml:space="preserve">.1. </w:t>
            </w:r>
            <w:r w:rsidR="0087255B" w:rsidRPr="00C56140">
              <w:rPr>
                <w:rFonts w:ascii="Tahoma" w:hAnsi="Tahoma" w:cs="Tahoma"/>
                <w:b/>
              </w:rPr>
              <w:t>Σχέδιο Διαχείρισης Έργου</w:t>
            </w:r>
          </w:p>
        </w:tc>
        <w:tc>
          <w:tcPr>
            <w:tcW w:w="4961" w:type="dxa"/>
          </w:tcPr>
          <w:p w14:paraId="353A8D7E" w14:textId="5AB96785" w:rsidR="00EC5268" w:rsidRPr="00C56140" w:rsidRDefault="0087255B" w:rsidP="0087255B">
            <w:pPr>
              <w:rPr>
                <w:lang w:val="el-GR"/>
              </w:rPr>
            </w:pPr>
            <w:r w:rsidRPr="00C56140">
              <w:rPr>
                <w:lang w:val="el-GR"/>
              </w:rPr>
              <w:t xml:space="preserve">Περιεχόμενα παραδοτέου σύμφωνα με το κεφάλαιο </w:t>
            </w:r>
            <w:r w:rsidRPr="00C56140">
              <w:rPr>
                <w:lang w:val="el-GR"/>
              </w:rPr>
              <w:fldChar w:fldCharType="begin"/>
            </w:r>
            <w:r w:rsidRPr="00C56140">
              <w:rPr>
                <w:lang w:val="el-GR"/>
              </w:rPr>
              <w:instrText xml:space="preserve"> REF _Ref107492655 \r \h </w:instrText>
            </w:r>
            <w:r w:rsidR="00C56140">
              <w:rPr>
                <w:lang w:val="el-GR"/>
              </w:rPr>
              <w:instrText xml:space="preserve"> \* MERGEFORMAT </w:instrText>
            </w:r>
            <w:r w:rsidRPr="00C56140">
              <w:rPr>
                <w:lang w:val="el-GR"/>
              </w:rPr>
            </w:r>
            <w:r w:rsidRPr="00C56140">
              <w:rPr>
                <w:lang w:val="el-GR"/>
              </w:rPr>
              <w:fldChar w:fldCharType="separate"/>
            </w:r>
            <w:r w:rsidR="00CB4F34">
              <w:rPr>
                <w:lang w:val="el-GR"/>
              </w:rPr>
              <w:t>3.2.1</w:t>
            </w:r>
            <w:r w:rsidRPr="00C56140">
              <w:rPr>
                <w:lang w:val="el-GR"/>
              </w:rPr>
              <w:fldChar w:fldCharType="end"/>
            </w:r>
            <w:bookmarkStart w:id="659" w:name="_Hlk61973828"/>
            <w:r w:rsidRPr="00C56140">
              <w:rPr>
                <w:lang w:val="el-GR"/>
              </w:rPr>
              <w:t xml:space="preserve"> του Παραρτήματος Ι</w:t>
            </w:r>
          </w:p>
        </w:tc>
      </w:tr>
      <w:tr w:rsidR="00EC5268" w:rsidRPr="00526611" w14:paraId="4F527604" w14:textId="77777777" w:rsidTr="000838A2">
        <w:tc>
          <w:tcPr>
            <w:tcW w:w="4390" w:type="dxa"/>
            <w:vAlign w:val="center"/>
          </w:tcPr>
          <w:p w14:paraId="6317815C" w14:textId="096AE134" w:rsidR="00EC5268" w:rsidRPr="00C56140" w:rsidRDefault="00EC5268" w:rsidP="000838A2">
            <w:pPr>
              <w:pStyle w:val="TableParagraph"/>
              <w:spacing w:after="120"/>
              <w:rPr>
                <w:rFonts w:ascii="Tahoma" w:hAnsi="Tahoma" w:cs="Tahoma"/>
                <w:b/>
              </w:rPr>
            </w:pPr>
            <w:r w:rsidRPr="00C56140">
              <w:rPr>
                <w:rFonts w:ascii="Tahoma" w:hAnsi="Tahoma" w:cs="Tahoma"/>
                <w:b/>
              </w:rPr>
              <w:t>Π</w:t>
            </w:r>
            <w:r w:rsidR="009C04CC" w:rsidRPr="00C56140">
              <w:rPr>
                <w:rFonts w:ascii="Tahoma" w:hAnsi="Tahoma" w:cs="Tahoma"/>
                <w:b/>
              </w:rPr>
              <w:t>4</w:t>
            </w:r>
            <w:r w:rsidRPr="00C56140">
              <w:rPr>
                <w:rFonts w:ascii="Tahoma" w:hAnsi="Tahoma" w:cs="Tahoma"/>
                <w:b/>
              </w:rPr>
              <w:t xml:space="preserve">.2. </w:t>
            </w:r>
            <w:r w:rsidR="0087255B" w:rsidRPr="00C56140">
              <w:rPr>
                <w:rFonts w:ascii="Tahoma" w:hAnsi="Tahoma" w:cs="Tahoma"/>
                <w:b/>
              </w:rPr>
              <w:t>3μηνιαίες αναφορές ανάλωσης υπηρεσιών και προόδου έργου</w:t>
            </w:r>
          </w:p>
        </w:tc>
        <w:tc>
          <w:tcPr>
            <w:tcW w:w="4961" w:type="dxa"/>
          </w:tcPr>
          <w:p w14:paraId="17CAA115" w14:textId="51E5615F" w:rsidR="00EC5268" w:rsidRPr="00C56140" w:rsidRDefault="0087255B" w:rsidP="000838A2">
            <w:pPr>
              <w:pStyle w:val="TableParagraph"/>
              <w:spacing w:after="120"/>
              <w:ind w:right="85"/>
              <w:rPr>
                <w:rFonts w:ascii="Tahoma" w:hAnsi="Tahoma" w:cs="Tahoma"/>
              </w:rPr>
            </w:pPr>
            <w:r w:rsidRPr="00C56140">
              <w:rPr>
                <w:rFonts w:ascii="Tahoma" w:hAnsi="Tahoma" w:cs="Tahoma"/>
              </w:rPr>
              <w:t>Τριμηνιαίες αναφορές σχετικά με</w:t>
            </w:r>
            <w:r w:rsidR="00EC5268" w:rsidRPr="00C56140">
              <w:rPr>
                <w:rFonts w:ascii="Tahoma" w:hAnsi="Tahoma" w:cs="Tahoma"/>
              </w:rPr>
              <w:t>:</w:t>
            </w:r>
          </w:p>
          <w:p w14:paraId="5392635E" w14:textId="73049E44" w:rsidR="00EC5268" w:rsidRPr="00C56140" w:rsidRDefault="0087255B" w:rsidP="009E3443">
            <w:pPr>
              <w:pStyle w:val="TableParagraph"/>
              <w:numPr>
                <w:ilvl w:val="0"/>
                <w:numId w:val="44"/>
              </w:numPr>
              <w:spacing w:after="120"/>
              <w:ind w:left="343" w:right="85"/>
              <w:rPr>
                <w:rFonts w:ascii="Tahoma" w:hAnsi="Tahoma" w:cs="Tahoma"/>
              </w:rPr>
            </w:pPr>
            <w:r w:rsidRPr="00C56140">
              <w:rPr>
                <w:rFonts w:ascii="Tahoma" w:hAnsi="Tahoma" w:cs="Tahoma"/>
              </w:rPr>
              <w:t>Τον όγκο των υπηρεσιών που αναλώθηκαν κατά την περίοδο αναφοράς.</w:t>
            </w:r>
          </w:p>
          <w:p w14:paraId="01204DB9" w14:textId="4265A5CF" w:rsidR="00EC5268" w:rsidRPr="00C56140" w:rsidRDefault="0087255B" w:rsidP="009E3443">
            <w:pPr>
              <w:pStyle w:val="TableParagraph"/>
              <w:numPr>
                <w:ilvl w:val="0"/>
                <w:numId w:val="44"/>
              </w:numPr>
              <w:spacing w:after="120"/>
              <w:ind w:left="343" w:right="85"/>
              <w:rPr>
                <w:rFonts w:ascii="Tahoma" w:hAnsi="Tahoma" w:cs="Tahoma"/>
              </w:rPr>
            </w:pPr>
            <w:r w:rsidRPr="00C56140">
              <w:rPr>
                <w:rFonts w:ascii="Tahoma" w:hAnsi="Tahoma" w:cs="Tahoma"/>
              </w:rPr>
              <w:t>Την πρόοδο του έργου σε σχέση με το χρονοδιάγραμμα</w:t>
            </w:r>
          </w:p>
        </w:tc>
      </w:tr>
    </w:tbl>
    <w:p w14:paraId="65214E98" w14:textId="77777777" w:rsidR="00A27BCD" w:rsidRPr="00C56140" w:rsidRDefault="00A27BCD" w:rsidP="00A27BCD">
      <w:pPr>
        <w:rPr>
          <w:lang w:val="el-GR"/>
        </w:rPr>
      </w:pPr>
    </w:p>
    <w:p w14:paraId="44318DC0" w14:textId="5521A805" w:rsidR="009C04CC" w:rsidRPr="00C56140" w:rsidRDefault="009C04CC" w:rsidP="009C04CC">
      <w:pPr>
        <w:pStyle w:val="30"/>
        <w:tabs>
          <w:tab w:val="num" w:pos="360"/>
        </w:tabs>
        <w:ind w:left="0" w:firstLine="0"/>
      </w:pPr>
      <w:bookmarkStart w:id="660" w:name="_Toc167222928"/>
      <w:r w:rsidRPr="00C56140">
        <w:t>Φάση 5: Πιλοτική Λειτουργία</w:t>
      </w:r>
      <w:bookmarkEnd w:id="660"/>
      <w:r w:rsidRPr="00C56140">
        <w:t xml:space="preserve"> </w:t>
      </w:r>
    </w:p>
    <w:tbl>
      <w:tblPr>
        <w:tblStyle w:val="aff0"/>
        <w:tblW w:w="0" w:type="auto"/>
        <w:tblLook w:val="04A0" w:firstRow="1" w:lastRow="0" w:firstColumn="1" w:lastColumn="0" w:noHBand="0" w:noVBand="1"/>
      </w:tblPr>
      <w:tblGrid>
        <w:gridCol w:w="4390"/>
        <w:gridCol w:w="4961"/>
      </w:tblGrid>
      <w:tr w:rsidR="009C04CC" w:rsidRPr="00C56140" w14:paraId="7969EFB2" w14:textId="77777777" w:rsidTr="00CE3E38">
        <w:trPr>
          <w:trHeight w:val="680"/>
          <w:tblHeader/>
        </w:trPr>
        <w:tc>
          <w:tcPr>
            <w:tcW w:w="9351" w:type="dxa"/>
            <w:gridSpan w:val="2"/>
            <w:shd w:val="clear" w:color="auto" w:fill="001F5F"/>
            <w:vAlign w:val="center"/>
          </w:tcPr>
          <w:p w14:paraId="3C17D598" w14:textId="273041D9" w:rsidR="009C04CC" w:rsidRPr="00C56140" w:rsidRDefault="009C04CC" w:rsidP="00CE3E38">
            <w:pPr>
              <w:rPr>
                <w:lang w:val="el-GR"/>
              </w:rPr>
            </w:pPr>
            <w:r w:rsidRPr="00C56140">
              <w:rPr>
                <w:b/>
                <w:color w:val="FFFFFF"/>
                <w:lang w:val="el-GR"/>
              </w:rPr>
              <w:t xml:space="preserve">Φάση 5: </w:t>
            </w:r>
            <w:r w:rsidR="00A10029" w:rsidRPr="00C56140">
              <w:rPr>
                <w:b/>
                <w:color w:val="FFFFFF"/>
                <w:lang w:val="el-GR"/>
              </w:rPr>
              <w:t>Πιλοτική Λειτουργία</w:t>
            </w:r>
          </w:p>
        </w:tc>
      </w:tr>
      <w:tr w:rsidR="009C04CC" w:rsidRPr="00C56140" w14:paraId="45321C29" w14:textId="77777777" w:rsidTr="00CE3E38">
        <w:trPr>
          <w:trHeight w:val="913"/>
          <w:tblHeader/>
        </w:trPr>
        <w:tc>
          <w:tcPr>
            <w:tcW w:w="4390" w:type="dxa"/>
            <w:shd w:val="clear" w:color="auto" w:fill="E6E6E6"/>
            <w:vAlign w:val="center"/>
          </w:tcPr>
          <w:p w14:paraId="701D8ACE" w14:textId="77777777" w:rsidR="009C04CC" w:rsidRPr="00C56140" w:rsidRDefault="009C04CC" w:rsidP="00CE3E38">
            <w:pPr>
              <w:rPr>
                <w:b/>
              </w:rPr>
            </w:pPr>
            <w:r w:rsidRPr="00C56140">
              <w:rPr>
                <w:b/>
              </w:rPr>
              <w:t>Τίτλος Παραδοτέου</w:t>
            </w:r>
          </w:p>
        </w:tc>
        <w:tc>
          <w:tcPr>
            <w:tcW w:w="4961" w:type="dxa"/>
            <w:shd w:val="clear" w:color="auto" w:fill="E6E6E6"/>
            <w:vAlign w:val="center"/>
          </w:tcPr>
          <w:p w14:paraId="3862E684" w14:textId="77777777" w:rsidR="009C04CC" w:rsidRPr="00C56140" w:rsidRDefault="009C04CC" w:rsidP="00CE3E38">
            <w:pPr>
              <w:rPr>
                <w:b/>
              </w:rPr>
            </w:pPr>
            <w:r w:rsidRPr="00C56140">
              <w:rPr>
                <w:b/>
              </w:rPr>
              <w:t>Περιγραφή Παραδοτέου</w:t>
            </w:r>
          </w:p>
        </w:tc>
      </w:tr>
      <w:tr w:rsidR="009C04CC" w:rsidRPr="00526611" w14:paraId="7AE992E7" w14:textId="77777777" w:rsidTr="00CE3E38">
        <w:tc>
          <w:tcPr>
            <w:tcW w:w="9351" w:type="dxa"/>
            <w:gridSpan w:val="2"/>
          </w:tcPr>
          <w:p w14:paraId="2E6F324D" w14:textId="4E2581BC" w:rsidR="009C04CC" w:rsidRPr="00C56140" w:rsidRDefault="009C04CC" w:rsidP="00CE3E38">
            <w:pPr>
              <w:rPr>
                <w:lang w:val="el-GR"/>
              </w:rPr>
            </w:pPr>
            <w:r w:rsidRPr="00C56140">
              <w:rPr>
                <w:lang w:val="el-GR"/>
              </w:rPr>
              <w:t>Τα περιεχόμενα των παραδοτέων της Φάσης 5 αναλύονται ως ακολούθως:</w:t>
            </w:r>
          </w:p>
        </w:tc>
      </w:tr>
      <w:tr w:rsidR="009C04CC" w:rsidRPr="00C56140" w14:paraId="36428E45" w14:textId="77777777" w:rsidTr="00CE3E38">
        <w:tc>
          <w:tcPr>
            <w:tcW w:w="4390" w:type="dxa"/>
            <w:vAlign w:val="center"/>
          </w:tcPr>
          <w:p w14:paraId="6DB5AD70" w14:textId="69499D06" w:rsidR="009C04CC" w:rsidRPr="00C56140" w:rsidRDefault="009C04CC" w:rsidP="009C04CC">
            <w:pPr>
              <w:pStyle w:val="TableParagraph"/>
              <w:spacing w:after="120"/>
              <w:rPr>
                <w:rFonts w:ascii="Tahoma" w:hAnsi="Tahoma" w:cs="Tahoma"/>
              </w:rPr>
            </w:pPr>
            <w:r w:rsidRPr="00FC47C4">
              <w:rPr>
                <w:rFonts w:ascii="Tahoma" w:hAnsi="Tahoma" w:cs="Tahoma"/>
                <w:b/>
              </w:rPr>
              <w:t>Π5.1 Υπηρεσίες πιλοτικής λειτουργίας</w:t>
            </w:r>
          </w:p>
        </w:tc>
        <w:tc>
          <w:tcPr>
            <w:tcW w:w="4961" w:type="dxa"/>
          </w:tcPr>
          <w:p w14:paraId="7E3BD291" w14:textId="77777777" w:rsidR="009C04CC" w:rsidRPr="00FC47C4" w:rsidRDefault="009C04CC" w:rsidP="009C04CC">
            <w:pPr>
              <w:pStyle w:val="TableParagraph"/>
              <w:numPr>
                <w:ilvl w:val="0"/>
                <w:numId w:val="44"/>
              </w:numPr>
              <w:spacing w:after="120" w:line="259" w:lineRule="auto"/>
              <w:ind w:left="343" w:right="85"/>
              <w:rPr>
                <w:rFonts w:ascii="Tahoma" w:hAnsi="Tahoma" w:cs="Tahoma"/>
              </w:rPr>
            </w:pPr>
            <w:r w:rsidRPr="00FC47C4">
              <w:rPr>
                <w:rFonts w:ascii="Tahoma" w:hAnsi="Tahoma" w:cs="Tahoma"/>
              </w:rPr>
              <w:t xml:space="preserve">Επιτόπια υποστήριξη από εξειδικευμένα στελέχη του Αναδόχου για την πραγματοποίηση των ενεργειών που προβλέπονται κατά τη φάση πιλοτικής </w:t>
            </w:r>
            <w:r w:rsidRPr="00FC47C4">
              <w:rPr>
                <w:rFonts w:ascii="Tahoma" w:hAnsi="Tahoma" w:cs="Tahoma"/>
              </w:rPr>
              <w:lastRenderedPageBreak/>
              <w:t>λειτουργίας</w:t>
            </w:r>
          </w:p>
          <w:p w14:paraId="580A07CD" w14:textId="77777777" w:rsidR="009C04CC" w:rsidRPr="00FC47C4" w:rsidRDefault="009C04CC" w:rsidP="009C04CC">
            <w:pPr>
              <w:pStyle w:val="TableParagraph"/>
              <w:numPr>
                <w:ilvl w:val="0"/>
                <w:numId w:val="44"/>
              </w:numPr>
              <w:spacing w:after="120" w:line="259" w:lineRule="auto"/>
              <w:ind w:left="343" w:right="85"/>
              <w:rPr>
                <w:rFonts w:ascii="Tahoma" w:hAnsi="Tahoma" w:cs="Tahoma"/>
              </w:rPr>
            </w:pPr>
            <w:r w:rsidRPr="00FC47C4">
              <w:rPr>
                <w:rFonts w:ascii="Tahoma" w:hAnsi="Tahoma" w:cs="Tahoma"/>
              </w:rPr>
              <w:t>On-the-job training</w:t>
            </w:r>
          </w:p>
          <w:p w14:paraId="6DCB95E6" w14:textId="13DA1885" w:rsidR="009C04CC" w:rsidRPr="00C56140" w:rsidRDefault="009C04CC" w:rsidP="009C04CC">
            <w:pPr>
              <w:rPr>
                <w:lang w:val="el-GR"/>
              </w:rPr>
            </w:pPr>
            <w:r w:rsidRPr="00FC47C4">
              <w:t>Υπηρεσίες helpdesk</w:t>
            </w:r>
          </w:p>
        </w:tc>
      </w:tr>
      <w:tr w:rsidR="009C04CC" w:rsidRPr="00526611" w14:paraId="05C21914" w14:textId="77777777" w:rsidTr="00CE3E38">
        <w:tc>
          <w:tcPr>
            <w:tcW w:w="4390" w:type="dxa"/>
            <w:vAlign w:val="center"/>
          </w:tcPr>
          <w:p w14:paraId="3258AE55" w14:textId="6ADB62A7" w:rsidR="009C04CC" w:rsidRPr="00C56140" w:rsidRDefault="009C04CC" w:rsidP="009C04CC">
            <w:pPr>
              <w:pStyle w:val="TableParagraph"/>
              <w:spacing w:after="120"/>
              <w:rPr>
                <w:rFonts w:ascii="Tahoma" w:hAnsi="Tahoma" w:cs="Tahoma"/>
                <w:b/>
              </w:rPr>
            </w:pPr>
            <w:r w:rsidRPr="00FC47C4">
              <w:rPr>
                <w:rFonts w:ascii="Tahoma" w:hAnsi="Tahoma" w:cs="Tahoma"/>
                <w:b/>
              </w:rPr>
              <w:lastRenderedPageBreak/>
              <w:t>Π5.2. Επικαιροποιημένη Σειρά (As- built) Εγχειριδίων Τεκμηρίωσης (λειτουργικής &amp; υποστηρικτικής)</w:t>
            </w:r>
          </w:p>
        </w:tc>
        <w:tc>
          <w:tcPr>
            <w:tcW w:w="4961" w:type="dxa"/>
          </w:tcPr>
          <w:p w14:paraId="50CF27AF" w14:textId="77777777" w:rsidR="009C04CC" w:rsidRPr="00FC47C4" w:rsidRDefault="009C04CC" w:rsidP="009C04CC">
            <w:pPr>
              <w:pStyle w:val="TableParagraph"/>
              <w:spacing w:after="120"/>
              <w:ind w:right="85"/>
              <w:rPr>
                <w:rFonts w:ascii="Tahoma" w:hAnsi="Tahoma" w:cs="Tahoma"/>
              </w:rPr>
            </w:pPr>
            <w:r w:rsidRPr="00FC47C4">
              <w:rPr>
                <w:rFonts w:ascii="Tahoma" w:hAnsi="Tahoma" w:cs="Tahoma"/>
              </w:rPr>
              <w:t>Θα παρασχεθούν στην ελληνική γλώσσα, επικαιροποιημένες εκδόσεις των κάτωθι:</w:t>
            </w:r>
          </w:p>
          <w:p w14:paraId="36324130" w14:textId="77777777" w:rsidR="009C04CC" w:rsidRPr="00FC47C4" w:rsidRDefault="009C04CC" w:rsidP="009C04CC">
            <w:pPr>
              <w:pStyle w:val="TableParagraph"/>
              <w:numPr>
                <w:ilvl w:val="0"/>
                <w:numId w:val="44"/>
              </w:numPr>
              <w:spacing w:after="120" w:line="259" w:lineRule="auto"/>
              <w:ind w:left="343" w:right="85"/>
              <w:rPr>
                <w:rFonts w:ascii="Tahoma" w:hAnsi="Tahoma" w:cs="Tahoma"/>
              </w:rPr>
            </w:pPr>
            <w:r w:rsidRPr="00FC47C4">
              <w:rPr>
                <w:rFonts w:ascii="Tahoma" w:hAnsi="Tahoma" w:cs="Tahoma"/>
              </w:rPr>
              <w:t>Λεπτομερή εγχειρίδια υποστήριξης χρηστών (user manuals)</w:t>
            </w:r>
          </w:p>
          <w:p w14:paraId="44BF9BA0" w14:textId="40FB9565" w:rsidR="009C04CC" w:rsidRPr="00C56140" w:rsidRDefault="009C04CC" w:rsidP="00FC47C4">
            <w:pPr>
              <w:pStyle w:val="TableParagraph"/>
              <w:spacing w:after="120"/>
              <w:ind w:right="85"/>
              <w:rPr>
                <w:rFonts w:ascii="Tahoma" w:hAnsi="Tahoma" w:cs="Tahoma"/>
              </w:rPr>
            </w:pPr>
            <w:r w:rsidRPr="00FC47C4">
              <w:rPr>
                <w:rFonts w:ascii="Tahoma" w:hAnsi="Tahoma" w:cs="Tahoma"/>
              </w:rPr>
              <w:t>Λεπτομερή εγχειρίδια διαχείρισης και λειτουργίας (administration &amp; operation manuals)</w:t>
            </w:r>
          </w:p>
        </w:tc>
      </w:tr>
      <w:tr w:rsidR="00A10029" w:rsidRPr="00526611" w14:paraId="306626F5" w14:textId="77777777" w:rsidTr="00CE3E38">
        <w:tc>
          <w:tcPr>
            <w:tcW w:w="4390" w:type="dxa"/>
            <w:vAlign w:val="center"/>
          </w:tcPr>
          <w:p w14:paraId="5ED3FEAC" w14:textId="3416917F" w:rsidR="00A10029" w:rsidRPr="00FC47C4" w:rsidRDefault="00A10029" w:rsidP="00A10029">
            <w:pPr>
              <w:pStyle w:val="TableParagraph"/>
              <w:spacing w:after="120"/>
              <w:rPr>
                <w:rFonts w:ascii="Tahoma" w:hAnsi="Tahoma" w:cs="Tahoma"/>
                <w:b/>
              </w:rPr>
            </w:pPr>
            <w:r w:rsidRPr="00FC47C4">
              <w:rPr>
                <w:rFonts w:ascii="Tahoma" w:hAnsi="Tahoma" w:cs="Tahoma"/>
                <w:b/>
              </w:rPr>
              <w:t>Π5.3 Επικαιροποιημένη Σειρά (As- built) Μελετών</w:t>
            </w:r>
          </w:p>
        </w:tc>
        <w:tc>
          <w:tcPr>
            <w:tcW w:w="4961" w:type="dxa"/>
          </w:tcPr>
          <w:p w14:paraId="05DDFE01" w14:textId="04562EC7" w:rsidR="00A10029" w:rsidRPr="00FC47C4" w:rsidRDefault="00A10029" w:rsidP="00A10029">
            <w:pPr>
              <w:pStyle w:val="TableParagraph"/>
              <w:spacing w:after="120"/>
              <w:ind w:right="85"/>
              <w:rPr>
                <w:rFonts w:ascii="Tahoma" w:hAnsi="Tahoma" w:cs="Tahoma"/>
              </w:rPr>
            </w:pPr>
            <w:r w:rsidRPr="00FC47C4">
              <w:rPr>
                <w:rFonts w:ascii="Tahoma" w:hAnsi="Tahoma" w:cs="Tahoma"/>
              </w:rPr>
              <w:t>Θα παρασχεθούν επικαιροποιημένες εκδόσεις των παραδοτέων Π1.3-Π1.4</w:t>
            </w:r>
          </w:p>
        </w:tc>
      </w:tr>
    </w:tbl>
    <w:p w14:paraId="2C5C0DEF" w14:textId="77777777" w:rsidR="00A27BCD" w:rsidRPr="00C56140" w:rsidRDefault="00A27BCD" w:rsidP="00C32B0B">
      <w:pPr>
        <w:rPr>
          <w:rFonts w:eastAsia="SimSun"/>
          <w:lang w:val="el-GR"/>
        </w:rPr>
      </w:pPr>
    </w:p>
    <w:p w14:paraId="7247F162" w14:textId="10C1E1AD" w:rsidR="00A10029" w:rsidRPr="00C56140" w:rsidRDefault="00A10029" w:rsidP="00A10029">
      <w:pPr>
        <w:pStyle w:val="30"/>
        <w:tabs>
          <w:tab w:val="num" w:pos="360"/>
        </w:tabs>
        <w:ind w:left="0" w:firstLine="0"/>
      </w:pPr>
      <w:bookmarkStart w:id="661" w:name="_Toc167222929"/>
      <w:r w:rsidRPr="00C56140">
        <w:t>Φάση 6: Παραγωγική Λειτουργία</w:t>
      </w:r>
      <w:bookmarkEnd w:id="661"/>
      <w:r w:rsidRPr="00C56140">
        <w:t xml:space="preserve"> </w:t>
      </w:r>
    </w:p>
    <w:tbl>
      <w:tblPr>
        <w:tblStyle w:val="aff0"/>
        <w:tblW w:w="0" w:type="auto"/>
        <w:tblLook w:val="04A0" w:firstRow="1" w:lastRow="0" w:firstColumn="1" w:lastColumn="0" w:noHBand="0" w:noVBand="1"/>
      </w:tblPr>
      <w:tblGrid>
        <w:gridCol w:w="4390"/>
        <w:gridCol w:w="4961"/>
      </w:tblGrid>
      <w:tr w:rsidR="00A10029" w:rsidRPr="00526611" w14:paraId="3704F7EE" w14:textId="77777777" w:rsidTr="00CE3E38">
        <w:trPr>
          <w:trHeight w:val="680"/>
          <w:tblHeader/>
        </w:trPr>
        <w:tc>
          <w:tcPr>
            <w:tcW w:w="9351" w:type="dxa"/>
            <w:gridSpan w:val="2"/>
            <w:shd w:val="clear" w:color="auto" w:fill="001F5F"/>
            <w:vAlign w:val="center"/>
          </w:tcPr>
          <w:p w14:paraId="4D043F80" w14:textId="56E5AE29" w:rsidR="00A10029" w:rsidRPr="00C56140" w:rsidRDefault="00A10029" w:rsidP="00CE3E38">
            <w:pPr>
              <w:rPr>
                <w:lang w:val="el-GR"/>
              </w:rPr>
            </w:pPr>
            <w:r w:rsidRPr="00C56140">
              <w:rPr>
                <w:b/>
                <w:color w:val="FFFFFF"/>
                <w:lang w:val="el-GR"/>
              </w:rPr>
              <w:t>Φάση 6: Οργάνωση και διαχείριση έργου</w:t>
            </w:r>
          </w:p>
        </w:tc>
      </w:tr>
      <w:tr w:rsidR="00A10029" w:rsidRPr="00C56140" w14:paraId="77EB6E5C" w14:textId="77777777" w:rsidTr="00CE3E38">
        <w:trPr>
          <w:trHeight w:val="913"/>
          <w:tblHeader/>
        </w:trPr>
        <w:tc>
          <w:tcPr>
            <w:tcW w:w="4390" w:type="dxa"/>
            <w:shd w:val="clear" w:color="auto" w:fill="E6E6E6"/>
            <w:vAlign w:val="center"/>
          </w:tcPr>
          <w:p w14:paraId="54A8248D" w14:textId="77777777" w:rsidR="00A10029" w:rsidRPr="00C56140" w:rsidRDefault="00A10029" w:rsidP="00CE3E38">
            <w:pPr>
              <w:rPr>
                <w:b/>
              </w:rPr>
            </w:pPr>
            <w:r w:rsidRPr="00C56140">
              <w:rPr>
                <w:b/>
              </w:rPr>
              <w:t>Τίτλος Παραδοτέου</w:t>
            </w:r>
          </w:p>
        </w:tc>
        <w:tc>
          <w:tcPr>
            <w:tcW w:w="4961" w:type="dxa"/>
            <w:shd w:val="clear" w:color="auto" w:fill="E6E6E6"/>
            <w:vAlign w:val="center"/>
          </w:tcPr>
          <w:p w14:paraId="518F0CD0" w14:textId="77777777" w:rsidR="00A10029" w:rsidRPr="00C56140" w:rsidRDefault="00A10029" w:rsidP="00CE3E38">
            <w:pPr>
              <w:rPr>
                <w:b/>
              </w:rPr>
            </w:pPr>
            <w:r w:rsidRPr="00C56140">
              <w:rPr>
                <w:b/>
              </w:rPr>
              <w:t>Περιγραφή Παραδοτέου</w:t>
            </w:r>
          </w:p>
        </w:tc>
      </w:tr>
      <w:tr w:rsidR="00A10029" w:rsidRPr="00526611" w14:paraId="78FBA0E7" w14:textId="77777777" w:rsidTr="00CE3E38">
        <w:tc>
          <w:tcPr>
            <w:tcW w:w="9351" w:type="dxa"/>
            <w:gridSpan w:val="2"/>
          </w:tcPr>
          <w:p w14:paraId="1DF5C7B8" w14:textId="185A6BC1" w:rsidR="00A10029" w:rsidRPr="00C56140" w:rsidRDefault="00A10029" w:rsidP="00CE3E38">
            <w:pPr>
              <w:rPr>
                <w:lang w:val="el-GR"/>
              </w:rPr>
            </w:pPr>
            <w:r w:rsidRPr="00C56140">
              <w:rPr>
                <w:lang w:val="el-GR"/>
              </w:rPr>
              <w:t>Τα περιεχόμενα των παραδοτέων της Φάσης 6 αναλύονται ως ακολούθως:</w:t>
            </w:r>
          </w:p>
        </w:tc>
      </w:tr>
      <w:tr w:rsidR="00A10029" w:rsidRPr="00C56140" w14:paraId="0E64B2DE" w14:textId="77777777" w:rsidTr="00CE3E38">
        <w:tc>
          <w:tcPr>
            <w:tcW w:w="4390" w:type="dxa"/>
            <w:vAlign w:val="center"/>
          </w:tcPr>
          <w:p w14:paraId="6858AD8F" w14:textId="108F1AFD" w:rsidR="00A10029" w:rsidRPr="00C56140" w:rsidRDefault="00A10029" w:rsidP="00A10029">
            <w:pPr>
              <w:pStyle w:val="TableParagraph"/>
              <w:spacing w:after="120"/>
              <w:rPr>
                <w:rFonts w:ascii="Tahoma" w:hAnsi="Tahoma" w:cs="Tahoma"/>
              </w:rPr>
            </w:pPr>
            <w:r w:rsidRPr="00FC47C4">
              <w:rPr>
                <w:rFonts w:ascii="Tahoma" w:hAnsi="Tahoma" w:cs="Tahoma"/>
                <w:b/>
              </w:rPr>
              <w:t>Π6.1. Υπηρεσίες Παραγωγικής Λειτουργίας</w:t>
            </w:r>
          </w:p>
        </w:tc>
        <w:tc>
          <w:tcPr>
            <w:tcW w:w="4961" w:type="dxa"/>
          </w:tcPr>
          <w:p w14:paraId="564652E0" w14:textId="77777777" w:rsidR="00A10029" w:rsidRPr="00FC47C4" w:rsidRDefault="00A10029" w:rsidP="00A10029">
            <w:pPr>
              <w:pStyle w:val="TableParagraph"/>
              <w:numPr>
                <w:ilvl w:val="0"/>
                <w:numId w:val="44"/>
              </w:numPr>
              <w:spacing w:after="120" w:line="259" w:lineRule="auto"/>
              <w:ind w:left="343" w:right="85"/>
              <w:rPr>
                <w:rFonts w:ascii="Tahoma" w:hAnsi="Tahoma" w:cs="Tahoma"/>
              </w:rPr>
            </w:pPr>
            <w:r w:rsidRPr="00FC47C4">
              <w:rPr>
                <w:rFonts w:ascii="Tahoma" w:hAnsi="Tahoma" w:cs="Tahoma"/>
              </w:rPr>
              <w:t>Επιτόπια υποστήριξη από εξειδικευμένα στελέχη του Αναδόχου για την πραγματοποίηση των ενεργειών που προβλέπονται κατά τη φάση παραγωγικής  λειτουργίας</w:t>
            </w:r>
          </w:p>
          <w:p w14:paraId="62E63AE8" w14:textId="77777777" w:rsidR="00A10029" w:rsidRPr="00FC47C4" w:rsidRDefault="00A10029" w:rsidP="00A10029">
            <w:pPr>
              <w:pStyle w:val="TableParagraph"/>
              <w:numPr>
                <w:ilvl w:val="0"/>
                <w:numId w:val="44"/>
              </w:numPr>
              <w:spacing w:after="120" w:line="259" w:lineRule="auto"/>
              <w:ind w:left="343" w:right="85"/>
              <w:rPr>
                <w:rFonts w:ascii="Tahoma" w:hAnsi="Tahoma" w:cs="Tahoma"/>
              </w:rPr>
            </w:pPr>
            <w:r w:rsidRPr="00FC47C4">
              <w:rPr>
                <w:rFonts w:ascii="Tahoma" w:hAnsi="Tahoma" w:cs="Tahoma"/>
              </w:rPr>
              <w:t>On-the-job training</w:t>
            </w:r>
          </w:p>
          <w:p w14:paraId="5FA9C12D" w14:textId="356ED24A" w:rsidR="00A10029" w:rsidRPr="00C56140" w:rsidRDefault="00A10029" w:rsidP="00A10029">
            <w:pPr>
              <w:rPr>
                <w:lang w:val="el-GR"/>
              </w:rPr>
            </w:pPr>
            <w:r w:rsidRPr="00FC47C4">
              <w:t>Υπηρεσίες helpdesk</w:t>
            </w:r>
          </w:p>
        </w:tc>
      </w:tr>
      <w:tr w:rsidR="00A10029" w:rsidRPr="00526611" w14:paraId="37E4D858" w14:textId="77777777" w:rsidTr="00CE3E38">
        <w:tc>
          <w:tcPr>
            <w:tcW w:w="4390" w:type="dxa"/>
            <w:vAlign w:val="center"/>
          </w:tcPr>
          <w:p w14:paraId="482EA81E" w14:textId="6A2DE384" w:rsidR="00A10029" w:rsidRPr="00C56140" w:rsidRDefault="00A10029" w:rsidP="00A10029">
            <w:pPr>
              <w:pStyle w:val="TableParagraph"/>
              <w:spacing w:after="120"/>
              <w:rPr>
                <w:rFonts w:ascii="Tahoma" w:hAnsi="Tahoma" w:cs="Tahoma"/>
                <w:b/>
              </w:rPr>
            </w:pPr>
            <w:r w:rsidRPr="00FC47C4">
              <w:rPr>
                <w:rFonts w:ascii="Tahoma" w:hAnsi="Tahoma" w:cs="Tahoma"/>
                <w:b/>
              </w:rPr>
              <w:t>Π6.2. Τεύχος αποτελεσμάτων Παραγωγικής Λειτουργίας</w:t>
            </w:r>
          </w:p>
        </w:tc>
        <w:tc>
          <w:tcPr>
            <w:tcW w:w="4961" w:type="dxa"/>
          </w:tcPr>
          <w:p w14:paraId="1D891E02" w14:textId="6A109F86" w:rsidR="00A10029" w:rsidRPr="00FC47C4" w:rsidRDefault="00A10029" w:rsidP="00A10029">
            <w:pPr>
              <w:pStyle w:val="TableParagraph"/>
              <w:spacing w:after="120"/>
              <w:ind w:right="85"/>
              <w:rPr>
                <w:rFonts w:ascii="Tahoma" w:hAnsi="Tahoma" w:cs="Tahoma"/>
              </w:rPr>
            </w:pPr>
            <w:r w:rsidRPr="00FC47C4">
              <w:rPr>
                <w:rFonts w:ascii="Tahoma" w:hAnsi="Tahoma" w:cs="Tahoma"/>
              </w:rPr>
              <w:t xml:space="preserve">Περιλαμβάνει τεκμηρίωση αναφορικά με τα </w:t>
            </w:r>
            <w:r w:rsidR="00F75474" w:rsidRPr="00F75474">
              <w:rPr>
                <w:rFonts w:ascii="Tahoma" w:hAnsi="Tahoma" w:cs="Tahoma"/>
              </w:rPr>
              <w:t>παρακάτω</w:t>
            </w:r>
            <w:r w:rsidRPr="00FC47C4">
              <w:rPr>
                <w:rFonts w:ascii="Tahoma" w:hAnsi="Tahoma" w:cs="Tahoma"/>
              </w:rPr>
              <w:t xml:space="preserve"> και υποβάλεται με την ολοκλήρωση της φασης:</w:t>
            </w:r>
          </w:p>
          <w:p w14:paraId="3050F7A9" w14:textId="77777777" w:rsidR="00A10029" w:rsidRPr="00FC47C4" w:rsidRDefault="00A10029" w:rsidP="00A10029">
            <w:pPr>
              <w:pStyle w:val="TableParagraph"/>
              <w:numPr>
                <w:ilvl w:val="0"/>
                <w:numId w:val="44"/>
              </w:numPr>
              <w:spacing w:after="120" w:line="259" w:lineRule="auto"/>
              <w:ind w:left="343" w:right="85"/>
              <w:rPr>
                <w:rFonts w:ascii="Tahoma" w:hAnsi="Tahoma" w:cs="Tahoma"/>
              </w:rPr>
            </w:pPr>
            <w:r w:rsidRPr="00FC47C4">
              <w:rPr>
                <w:rFonts w:ascii="Tahoma" w:hAnsi="Tahoma" w:cs="Tahoma"/>
              </w:rPr>
              <w:t>Καταγραφή των σφαλμάτων / συμβάντων που εμφανίστηκαν και του τρόπου αντιμετώπισής της / ενεργειών υποστήριξης</w:t>
            </w:r>
          </w:p>
          <w:p w14:paraId="2D39EC6E" w14:textId="77777777" w:rsidR="00A10029" w:rsidRPr="00FC47C4" w:rsidRDefault="00A10029" w:rsidP="00A10029">
            <w:pPr>
              <w:pStyle w:val="TableParagraph"/>
              <w:numPr>
                <w:ilvl w:val="0"/>
                <w:numId w:val="44"/>
              </w:numPr>
              <w:spacing w:after="120" w:line="259" w:lineRule="auto"/>
              <w:ind w:left="343" w:right="85"/>
              <w:rPr>
                <w:rFonts w:ascii="Tahoma" w:hAnsi="Tahoma" w:cs="Tahoma"/>
              </w:rPr>
            </w:pPr>
            <w:r w:rsidRPr="00FC47C4">
              <w:rPr>
                <w:rFonts w:ascii="Tahoma" w:hAnsi="Tahoma" w:cs="Tahoma"/>
              </w:rPr>
              <w:t>Αναφορά προσαρμογών και ρυθμίσεων στο λογισμικό</w:t>
            </w:r>
          </w:p>
          <w:p w14:paraId="55F87672" w14:textId="2230103B" w:rsidR="00A10029" w:rsidRPr="00C56140" w:rsidRDefault="00A10029" w:rsidP="00A10029">
            <w:pPr>
              <w:pStyle w:val="TableParagraph"/>
              <w:spacing w:after="120"/>
              <w:ind w:right="85"/>
              <w:rPr>
                <w:rFonts w:ascii="Tahoma" w:hAnsi="Tahoma" w:cs="Tahoma"/>
              </w:rPr>
            </w:pPr>
            <w:r w:rsidRPr="00FC47C4">
              <w:rPr>
                <w:rFonts w:ascii="Tahoma" w:hAnsi="Tahoma" w:cs="Tahoma"/>
              </w:rPr>
              <w:lastRenderedPageBreak/>
              <w:t>Δελτία παρουσίας επιτόπιας υποστήριξης Απολογιστική Έκθεση ad hoc υπηρεσιών development</w:t>
            </w:r>
          </w:p>
        </w:tc>
      </w:tr>
    </w:tbl>
    <w:p w14:paraId="3598D5A3" w14:textId="77777777" w:rsidR="00A10029" w:rsidRPr="00C56140" w:rsidRDefault="00A10029" w:rsidP="00C32B0B">
      <w:pPr>
        <w:rPr>
          <w:rFonts w:eastAsia="SimSun"/>
          <w:lang w:val="el-GR"/>
        </w:rPr>
      </w:pPr>
    </w:p>
    <w:p w14:paraId="3A2F008C" w14:textId="77777777" w:rsidR="00A10029" w:rsidRPr="00C56140" w:rsidRDefault="00A10029" w:rsidP="00C32B0B">
      <w:pPr>
        <w:rPr>
          <w:rFonts w:eastAsia="SimSun"/>
          <w:lang w:val="el-GR"/>
        </w:rPr>
      </w:pPr>
    </w:p>
    <w:p w14:paraId="554DF898" w14:textId="77777777" w:rsidR="00A10029" w:rsidRPr="00C56140" w:rsidRDefault="00A10029" w:rsidP="00C32B0B">
      <w:pPr>
        <w:rPr>
          <w:rFonts w:eastAsia="SimSun"/>
          <w:lang w:val="el-GR"/>
        </w:rPr>
      </w:pPr>
    </w:p>
    <w:p w14:paraId="1E7A8670" w14:textId="755E1B67" w:rsidR="00C56140" w:rsidRPr="00C56140" w:rsidRDefault="00050DB8" w:rsidP="00C56140">
      <w:pPr>
        <w:pStyle w:val="20"/>
        <w:numPr>
          <w:ilvl w:val="1"/>
          <w:numId w:val="98"/>
        </w:numPr>
        <w:ind w:left="567"/>
      </w:pPr>
      <w:bookmarkStart w:id="662" w:name="_Toc167222930"/>
      <w:bookmarkStart w:id="663" w:name="_Toc97194369"/>
      <w:bookmarkEnd w:id="659"/>
      <w:r w:rsidRPr="00C56140">
        <w:t xml:space="preserve">Χρόνος Υποβολής και Διαδικασία </w:t>
      </w:r>
      <w:r w:rsidR="00C56140" w:rsidRPr="00C56140">
        <w:t xml:space="preserve">οριστικοποίησης </w:t>
      </w:r>
      <w:r w:rsidRPr="00C56140">
        <w:t xml:space="preserve"> παραδοτέων</w:t>
      </w:r>
      <w:bookmarkEnd w:id="662"/>
      <w:r w:rsidRPr="00C56140">
        <w:t xml:space="preserve"> </w:t>
      </w:r>
    </w:p>
    <w:tbl>
      <w:tblPr>
        <w:tblStyle w:val="aff0"/>
        <w:tblW w:w="5000" w:type="pct"/>
        <w:tblLayout w:type="fixed"/>
        <w:tblLook w:val="04A0" w:firstRow="1" w:lastRow="0" w:firstColumn="1" w:lastColumn="0" w:noHBand="0" w:noVBand="1"/>
      </w:tblPr>
      <w:tblGrid>
        <w:gridCol w:w="1034"/>
        <w:gridCol w:w="1254"/>
        <w:gridCol w:w="1669"/>
        <w:gridCol w:w="2969"/>
        <w:gridCol w:w="2702"/>
      </w:tblGrid>
      <w:tr w:rsidR="00C56140" w:rsidRPr="00C56140" w14:paraId="2DCB98A6" w14:textId="77777777" w:rsidTr="00CE3E38">
        <w:trPr>
          <w:trHeight w:val="336"/>
          <w:tblHeader/>
        </w:trPr>
        <w:tc>
          <w:tcPr>
            <w:tcW w:w="537" w:type="pct"/>
            <w:shd w:val="clear" w:color="auto" w:fill="FBE4D5"/>
            <w:vAlign w:val="center"/>
            <w:hideMark/>
          </w:tcPr>
          <w:p w14:paraId="3810EF60" w14:textId="77777777" w:rsidR="00C56140" w:rsidRPr="00C56140" w:rsidRDefault="00C56140" w:rsidP="00CE3E38">
            <w:pPr>
              <w:suppressAutoHyphens w:val="0"/>
              <w:spacing w:after="0"/>
              <w:jc w:val="center"/>
              <w:rPr>
                <w:bCs/>
                <w:color w:val="000000"/>
                <w:sz w:val="20"/>
                <w:szCs w:val="20"/>
                <w:lang w:eastAsia="el-GR"/>
              </w:rPr>
            </w:pPr>
            <w:r w:rsidRPr="00C56140">
              <w:rPr>
                <w:b/>
                <w:bCs/>
                <w:color w:val="000000"/>
                <w:sz w:val="20"/>
                <w:szCs w:val="20"/>
                <w:lang w:val="el-GR" w:eastAsia="el-GR"/>
              </w:rPr>
              <w:t>Α/Α</w:t>
            </w:r>
          </w:p>
        </w:tc>
        <w:tc>
          <w:tcPr>
            <w:tcW w:w="651" w:type="pct"/>
            <w:shd w:val="clear" w:color="auto" w:fill="FBE4D5"/>
            <w:vAlign w:val="center"/>
          </w:tcPr>
          <w:p w14:paraId="7CBBFC14" w14:textId="77777777" w:rsidR="00C56140" w:rsidRPr="00C56140" w:rsidRDefault="00C56140" w:rsidP="00CE3E38">
            <w:pPr>
              <w:suppressAutoHyphens w:val="0"/>
              <w:spacing w:after="0"/>
              <w:ind w:left="-199" w:right="-111"/>
              <w:jc w:val="center"/>
              <w:rPr>
                <w:b/>
                <w:bCs/>
                <w:color w:val="000000"/>
                <w:sz w:val="20"/>
                <w:szCs w:val="20"/>
                <w:lang w:val="el-GR" w:eastAsia="el-GR"/>
              </w:rPr>
            </w:pPr>
            <w:r w:rsidRPr="00C56140">
              <w:rPr>
                <w:b/>
                <w:bCs/>
                <w:color w:val="000000"/>
                <w:sz w:val="20"/>
                <w:szCs w:val="20"/>
                <w:lang w:val="el-GR" w:eastAsia="el-GR"/>
              </w:rPr>
              <w:t>ΦΑΣΗ</w:t>
            </w:r>
          </w:p>
        </w:tc>
        <w:tc>
          <w:tcPr>
            <w:tcW w:w="867" w:type="pct"/>
            <w:shd w:val="clear" w:color="auto" w:fill="FBE4D5"/>
            <w:vAlign w:val="center"/>
            <w:hideMark/>
          </w:tcPr>
          <w:p w14:paraId="52C29309" w14:textId="77777777" w:rsidR="00C56140" w:rsidRPr="00C56140" w:rsidRDefault="00C56140" w:rsidP="00CE3E38">
            <w:pPr>
              <w:suppressAutoHyphens w:val="0"/>
              <w:spacing w:after="0"/>
              <w:jc w:val="center"/>
              <w:rPr>
                <w:b/>
                <w:bCs/>
                <w:color w:val="000000"/>
                <w:sz w:val="20"/>
                <w:szCs w:val="20"/>
                <w:lang w:val="el-GR" w:eastAsia="el-GR"/>
              </w:rPr>
            </w:pPr>
            <w:r w:rsidRPr="00C56140">
              <w:rPr>
                <w:b/>
                <w:bCs/>
                <w:color w:val="000000"/>
                <w:sz w:val="20"/>
                <w:szCs w:val="20"/>
                <w:lang w:val="el-GR" w:eastAsia="el-GR"/>
              </w:rPr>
              <w:t>ΚΩΔ. ΠΑΡΑΔΟΤΕΟΥ</w:t>
            </w:r>
          </w:p>
        </w:tc>
        <w:tc>
          <w:tcPr>
            <w:tcW w:w="1542" w:type="pct"/>
            <w:shd w:val="clear" w:color="auto" w:fill="FBE4D5"/>
            <w:vAlign w:val="center"/>
            <w:hideMark/>
          </w:tcPr>
          <w:p w14:paraId="0D8F9F35" w14:textId="77777777" w:rsidR="00C56140" w:rsidRPr="00C56140" w:rsidRDefault="00C56140" w:rsidP="00CE3E38">
            <w:pPr>
              <w:suppressAutoHyphens w:val="0"/>
              <w:spacing w:after="0"/>
              <w:ind w:left="-89"/>
              <w:jc w:val="center"/>
              <w:rPr>
                <w:rFonts w:eastAsia="Calibri"/>
                <w:b/>
                <w:bCs/>
                <w:color w:val="000000"/>
                <w:sz w:val="20"/>
                <w:szCs w:val="20"/>
                <w:lang w:val="el-GR" w:eastAsia="el-GR"/>
              </w:rPr>
            </w:pPr>
            <w:r w:rsidRPr="00C56140">
              <w:rPr>
                <w:rFonts w:eastAsia="Calibri"/>
                <w:b/>
                <w:bCs/>
                <w:color w:val="000000"/>
                <w:sz w:val="20"/>
                <w:szCs w:val="20"/>
                <w:lang w:val="el-GR" w:eastAsia="el-GR"/>
              </w:rPr>
              <w:t xml:space="preserve">ΧΡΟΝΟΣ ΥΠΟΒΟΛΗΣ </w:t>
            </w:r>
          </w:p>
          <w:p w14:paraId="59DB6D0C" w14:textId="77777777" w:rsidR="00C56140" w:rsidRPr="00C56140" w:rsidRDefault="00C56140" w:rsidP="00CE3E38">
            <w:pPr>
              <w:suppressAutoHyphens w:val="0"/>
              <w:spacing w:after="0"/>
              <w:ind w:left="-89"/>
              <w:jc w:val="center"/>
              <w:rPr>
                <w:b/>
                <w:bCs/>
                <w:color w:val="000000"/>
                <w:sz w:val="20"/>
                <w:szCs w:val="20"/>
                <w:lang w:val="el-GR" w:eastAsia="el-GR"/>
              </w:rPr>
            </w:pPr>
            <w:r w:rsidRPr="00C56140">
              <w:rPr>
                <w:rFonts w:eastAsia="Calibri"/>
                <w:b/>
                <w:bCs/>
                <w:color w:val="000000"/>
                <w:sz w:val="20"/>
                <w:szCs w:val="20"/>
                <w:lang w:val="el-GR" w:eastAsia="el-GR"/>
              </w:rPr>
              <w:t>1</w:t>
            </w:r>
            <w:r w:rsidRPr="00C56140">
              <w:rPr>
                <w:rFonts w:eastAsia="Calibri"/>
                <w:b/>
                <w:bCs/>
                <w:color w:val="000000"/>
                <w:sz w:val="20"/>
                <w:szCs w:val="20"/>
                <w:vertAlign w:val="superscript"/>
                <w:lang w:val="el-GR" w:eastAsia="el-GR"/>
              </w:rPr>
              <w:t>ης</w:t>
            </w:r>
            <w:r w:rsidRPr="00C56140">
              <w:rPr>
                <w:rFonts w:eastAsia="Calibri"/>
                <w:b/>
                <w:bCs/>
                <w:color w:val="000000"/>
                <w:sz w:val="20"/>
                <w:szCs w:val="20"/>
                <w:lang w:val="el-GR" w:eastAsia="el-GR"/>
              </w:rPr>
              <w:t xml:space="preserve"> ΕΚΔΟΣΗΣ ΠΑΡΑΔΟΤΕΟΥ </w:t>
            </w:r>
          </w:p>
        </w:tc>
        <w:tc>
          <w:tcPr>
            <w:tcW w:w="1403" w:type="pct"/>
            <w:shd w:val="clear" w:color="auto" w:fill="FBE4D5"/>
          </w:tcPr>
          <w:p w14:paraId="51F3596C" w14:textId="77777777" w:rsidR="00C56140" w:rsidRPr="00C56140" w:rsidRDefault="00C56140" w:rsidP="00CE3E38">
            <w:pPr>
              <w:suppressAutoHyphens w:val="0"/>
              <w:spacing w:after="0"/>
              <w:ind w:left="-192" w:right="-110"/>
              <w:jc w:val="center"/>
              <w:rPr>
                <w:rFonts w:eastAsia="Calibri"/>
                <w:b/>
                <w:bCs/>
                <w:color w:val="000000"/>
                <w:sz w:val="20"/>
                <w:szCs w:val="20"/>
                <w:lang w:val="el-GR" w:eastAsia="el-GR"/>
              </w:rPr>
            </w:pPr>
            <w:r w:rsidRPr="00C56140">
              <w:rPr>
                <w:rFonts w:eastAsia="Calibri"/>
                <w:b/>
                <w:bCs/>
                <w:color w:val="000000"/>
                <w:sz w:val="20"/>
                <w:szCs w:val="20"/>
                <w:lang w:val="el-GR" w:eastAsia="el-GR"/>
              </w:rPr>
              <w:t>ΔΙΑΡΚΕΙΑ ΕΛΕΓΧΟΥ</w:t>
            </w:r>
          </w:p>
          <w:p w14:paraId="7FBA6BEE" w14:textId="77777777" w:rsidR="00C56140" w:rsidRPr="00C56140" w:rsidRDefault="00C56140" w:rsidP="00CE3E38">
            <w:pPr>
              <w:suppressAutoHyphens w:val="0"/>
              <w:spacing w:after="0"/>
              <w:ind w:left="-192" w:right="-110"/>
              <w:jc w:val="center"/>
              <w:rPr>
                <w:rFonts w:eastAsia="Calibri"/>
                <w:b/>
                <w:bCs/>
                <w:color w:val="000000"/>
                <w:sz w:val="20"/>
                <w:szCs w:val="20"/>
                <w:lang w:val="el-GR" w:eastAsia="el-GR"/>
              </w:rPr>
            </w:pPr>
            <w:r w:rsidRPr="00C56140">
              <w:rPr>
                <w:rFonts w:eastAsia="Calibri"/>
                <w:b/>
                <w:bCs/>
                <w:color w:val="000000"/>
                <w:sz w:val="20"/>
                <w:szCs w:val="20"/>
                <w:lang w:val="el-GR" w:eastAsia="el-GR"/>
              </w:rPr>
              <w:t xml:space="preserve"> ΠΑΡΑΔΟΤΕΟΥ (ΜΗΝΕΣ)</w:t>
            </w:r>
          </w:p>
        </w:tc>
      </w:tr>
      <w:tr w:rsidR="00C56140" w:rsidRPr="00C56140" w14:paraId="79149C0C" w14:textId="77777777" w:rsidTr="00CE3E38">
        <w:trPr>
          <w:trHeight w:val="175"/>
        </w:trPr>
        <w:tc>
          <w:tcPr>
            <w:tcW w:w="537" w:type="pct"/>
            <w:noWrap/>
            <w:hideMark/>
          </w:tcPr>
          <w:p w14:paraId="76ABF6A3" w14:textId="77777777" w:rsidR="00C56140" w:rsidRPr="00C56140" w:rsidRDefault="00C56140" w:rsidP="00CE3E38">
            <w:pPr>
              <w:suppressAutoHyphens w:val="0"/>
              <w:spacing w:before="120" w:after="0"/>
              <w:jc w:val="center"/>
              <w:rPr>
                <w:color w:val="000000"/>
                <w:lang w:val="el-GR" w:eastAsia="el-GR"/>
              </w:rPr>
            </w:pPr>
            <w:r w:rsidRPr="00C56140">
              <w:rPr>
                <w:color w:val="000000"/>
                <w:lang w:val="el-GR" w:eastAsia="el-GR"/>
              </w:rPr>
              <w:t>1</w:t>
            </w:r>
          </w:p>
        </w:tc>
        <w:tc>
          <w:tcPr>
            <w:tcW w:w="651" w:type="pct"/>
          </w:tcPr>
          <w:p w14:paraId="3E21BF5B" w14:textId="095C5C97" w:rsidR="00C56140" w:rsidRPr="00C56140" w:rsidRDefault="00C56140" w:rsidP="00CE3E38">
            <w:pPr>
              <w:suppressAutoHyphens w:val="0"/>
              <w:spacing w:before="120" w:after="0"/>
              <w:jc w:val="center"/>
              <w:rPr>
                <w:color w:val="000000"/>
                <w:lang w:val="el-GR" w:eastAsia="el-GR"/>
              </w:rPr>
            </w:pPr>
            <w:r w:rsidRPr="00C56140">
              <w:rPr>
                <w:color w:val="000000"/>
                <w:lang w:val="el-GR" w:eastAsia="el-GR"/>
              </w:rPr>
              <w:t>Φ1α</w:t>
            </w:r>
          </w:p>
        </w:tc>
        <w:tc>
          <w:tcPr>
            <w:tcW w:w="867" w:type="pct"/>
          </w:tcPr>
          <w:p w14:paraId="2FB6CE84" w14:textId="293688F6" w:rsidR="00C56140" w:rsidRPr="00C56140" w:rsidRDefault="00C56140" w:rsidP="00CE3E38">
            <w:pPr>
              <w:suppressAutoHyphens w:val="0"/>
              <w:spacing w:before="120" w:after="0"/>
              <w:jc w:val="center"/>
              <w:rPr>
                <w:color w:val="000000"/>
                <w:lang w:val="el-GR" w:eastAsia="el-GR"/>
              </w:rPr>
            </w:pPr>
            <w:r w:rsidRPr="00C56140">
              <w:rPr>
                <w:color w:val="000000"/>
                <w:lang w:val="el-GR" w:eastAsia="el-GR"/>
              </w:rPr>
              <w:t xml:space="preserve">Π1.1 έως </w:t>
            </w:r>
            <w:r w:rsidR="00256462">
              <w:rPr>
                <w:color w:val="000000"/>
                <w:lang w:val="el-GR" w:eastAsia="el-GR"/>
              </w:rPr>
              <w:t>Π1.5</w:t>
            </w:r>
            <w:r w:rsidRPr="00C56140">
              <w:rPr>
                <w:color w:val="000000"/>
                <w:lang w:val="el-GR" w:eastAsia="el-GR"/>
              </w:rPr>
              <w:t xml:space="preserve"> </w:t>
            </w:r>
          </w:p>
        </w:tc>
        <w:tc>
          <w:tcPr>
            <w:tcW w:w="1542" w:type="pct"/>
            <w:noWrap/>
          </w:tcPr>
          <w:p w14:paraId="131D6A3C" w14:textId="480EE45F" w:rsidR="00C56140" w:rsidRPr="00C56140" w:rsidRDefault="006562B1" w:rsidP="00CE3E38">
            <w:pPr>
              <w:suppressAutoHyphens w:val="0"/>
              <w:spacing w:before="120" w:after="0"/>
              <w:jc w:val="center"/>
              <w:rPr>
                <w:color w:val="000000"/>
                <w:lang w:val="el-GR" w:eastAsia="el-GR"/>
              </w:rPr>
            </w:pPr>
            <w:r w:rsidRPr="006562B1">
              <w:rPr>
                <w:color w:val="000000"/>
                <w:lang w:val="el-GR" w:eastAsia="el-GR"/>
              </w:rPr>
              <w:t>Μ</w:t>
            </w:r>
            <w:r w:rsidR="001A1212" w:rsidRPr="006562B1">
              <w:rPr>
                <w:color w:val="000000"/>
                <w:lang w:val="el-GR" w:eastAsia="el-GR"/>
              </w:rPr>
              <w:t>3</w:t>
            </w:r>
            <w:r w:rsidR="00D9243B" w:rsidRPr="008273FC">
              <w:rPr>
                <w:color w:val="000000"/>
                <w:lang w:val="el-GR" w:eastAsia="el-GR"/>
              </w:rPr>
              <w:t xml:space="preserve"> </w:t>
            </w:r>
          </w:p>
        </w:tc>
        <w:tc>
          <w:tcPr>
            <w:tcW w:w="1403" w:type="pct"/>
          </w:tcPr>
          <w:p w14:paraId="6A812FD3" w14:textId="77777777" w:rsidR="00C56140" w:rsidRPr="00C56140" w:rsidRDefault="00C56140" w:rsidP="00CE3E38">
            <w:pPr>
              <w:suppressAutoHyphens w:val="0"/>
              <w:spacing w:before="120" w:after="0"/>
              <w:jc w:val="center"/>
              <w:rPr>
                <w:color w:val="000000"/>
                <w:lang w:val="el-GR" w:eastAsia="el-GR"/>
              </w:rPr>
            </w:pPr>
            <w:r w:rsidRPr="00C56140">
              <w:rPr>
                <w:color w:val="000000"/>
                <w:lang w:val="el-GR" w:eastAsia="el-GR"/>
              </w:rPr>
              <w:t>1</w:t>
            </w:r>
          </w:p>
        </w:tc>
      </w:tr>
      <w:tr w:rsidR="00F743CA" w:rsidRPr="00C56140" w14:paraId="582EA0EC" w14:textId="77777777" w:rsidTr="008273FC">
        <w:trPr>
          <w:trHeight w:val="379"/>
        </w:trPr>
        <w:tc>
          <w:tcPr>
            <w:tcW w:w="537" w:type="pct"/>
            <w:noWrap/>
            <w:hideMark/>
          </w:tcPr>
          <w:p w14:paraId="26B375DE" w14:textId="77777777" w:rsidR="00F743CA" w:rsidRPr="00C56140" w:rsidRDefault="00F743CA" w:rsidP="00F743CA">
            <w:pPr>
              <w:suppressAutoHyphens w:val="0"/>
              <w:spacing w:before="120" w:after="0"/>
              <w:jc w:val="center"/>
              <w:rPr>
                <w:color w:val="000000"/>
                <w:lang w:val="el-GR" w:eastAsia="el-GR"/>
              </w:rPr>
            </w:pPr>
            <w:r w:rsidRPr="00C56140">
              <w:rPr>
                <w:color w:val="000000"/>
                <w:lang w:val="el-GR" w:eastAsia="el-GR"/>
              </w:rPr>
              <w:t>2</w:t>
            </w:r>
          </w:p>
        </w:tc>
        <w:tc>
          <w:tcPr>
            <w:tcW w:w="651" w:type="pct"/>
          </w:tcPr>
          <w:p w14:paraId="4DBD82B7" w14:textId="72B24464" w:rsidR="00F743CA" w:rsidRPr="00C56140" w:rsidRDefault="00F743CA" w:rsidP="00F743CA">
            <w:pPr>
              <w:suppressAutoHyphens w:val="0"/>
              <w:spacing w:before="120" w:after="0"/>
              <w:jc w:val="center"/>
              <w:rPr>
                <w:color w:val="000000"/>
                <w:lang w:val="el-GR" w:eastAsia="el-GR"/>
              </w:rPr>
            </w:pPr>
            <w:r w:rsidRPr="00C56140">
              <w:rPr>
                <w:color w:val="000000"/>
                <w:lang w:val="el-GR" w:eastAsia="el-GR"/>
              </w:rPr>
              <w:t>Φ1β</w:t>
            </w:r>
          </w:p>
        </w:tc>
        <w:tc>
          <w:tcPr>
            <w:tcW w:w="867" w:type="pct"/>
            <w:vAlign w:val="center"/>
          </w:tcPr>
          <w:p w14:paraId="7A4C81BD" w14:textId="0C11FA8F" w:rsidR="00F743CA" w:rsidRPr="00C56140" w:rsidRDefault="00F743CA" w:rsidP="00F743CA">
            <w:pPr>
              <w:suppressAutoHyphens w:val="0"/>
              <w:spacing w:before="120" w:after="0"/>
              <w:jc w:val="center"/>
              <w:rPr>
                <w:color w:val="000000"/>
                <w:lang w:val="el-GR" w:eastAsia="el-GR"/>
              </w:rPr>
            </w:pPr>
            <w:r w:rsidRPr="008273FC">
              <w:rPr>
                <w:color w:val="000000"/>
                <w:lang w:val="el-GR" w:eastAsia="el-GR"/>
              </w:rPr>
              <w:t>Π1.1ν</w:t>
            </w:r>
          </w:p>
        </w:tc>
        <w:tc>
          <w:tcPr>
            <w:tcW w:w="1542" w:type="pct"/>
          </w:tcPr>
          <w:p w14:paraId="641A3900" w14:textId="7E5BF24A" w:rsidR="00F743CA" w:rsidRPr="00C56140" w:rsidRDefault="00F743CA" w:rsidP="00F743CA">
            <w:pPr>
              <w:suppressAutoHyphens w:val="0"/>
              <w:spacing w:before="120" w:after="0"/>
              <w:jc w:val="center"/>
              <w:rPr>
                <w:color w:val="000000"/>
                <w:lang w:val="el-GR" w:eastAsia="el-GR"/>
              </w:rPr>
            </w:pPr>
            <w:r>
              <w:rPr>
                <w:color w:val="000000"/>
                <w:lang w:val="el-GR" w:eastAsia="el-GR"/>
              </w:rPr>
              <w:t>Μ1</w:t>
            </w:r>
            <w:r w:rsidR="006562B1">
              <w:rPr>
                <w:color w:val="000000"/>
                <w:lang w:val="el-GR" w:eastAsia="el-GR"/>
              </w:rPr>
              <w:t>5</w:t>
            </w:r>
          </w:p>
        </w:tc>
        <w:tc>
          <w:tcPr>
            <w:tcW w:w="1403" w:type="pct"/>
          </w:tcPr>
          <w:p w14:paraId="5D09B341" w14:textId="02286300" w:rsidR="00F743CA" w:rsidRPr="00C56140" w:rsidRDefault="00F743CA" w:rsidP="00F743CA">
            <w:pPr>
              <w:suppressAutoHyphens w:val="0"/>
              <w:spacing w:before="120" w:after="0"/>
              <w:jc w:val="center"/>
              <w:rPr>
                <w:color w:val="000000"/>
                <w:lang w:val="el-GR" w:eastAsia="el-GR"/>
              </w:rPr>
            </w:pPr>
            <w:r>
              <w:rPr>
                <w:color w:val="000000"/>
                <w:lang w:val="el-GR" w:eastAsia="el-GR"/>
              </w:rPr>
              <w:t>1</w:t>
            </w:r>
          </w:p>
        </w:tc>
      </w:tr>
      <w:tr w:rsidR="00F743CA" w:rsidRPr="00C56140" w14:paraId="490F86AC" w14:textId="77777777" w:rsidTr="008273FC">
        <w:trPr>
          <w:trHeight w:val="365"/>
        </w:trPr>
        <w:tc>
          <w:tcPr>
            <w:tcW w:w="537" w:type="pct"/>
            <w:noWrap/>
            <w:hideMark/>
          </w:tcPr>
          <w:p w14:paraId="0FE0758C" w14:textId="77777777" w:rsidR="00F743CA" w:rsidRPr="00C56140" w:rsidRDefault="00F743CA" w:rsidP="00F743CA">
            <w:pPr>
              <w:suppressAutoHyphens w:val="0"/>
              <w:spacing w:before="120" w:after="0"/>
              <w:jc w:val="center"/>
              <w:rPr>
                <w:color w:val="000000"/>
                <w:lang w:val="el-GR" w:eastAsia="el-GR"/>
              </w:rPr>
            </w:pPr>
            <w:r w:rsidRPr="00C56140">
              <w:rPr>
                <w:color w:val="000000"/>
                <w:lang w:val="el-GR" w:eastAsia="el-GR"/>
              </w:rPr>
              <w:t>3</w:t>
            </w:r>
          </w:p>
        </w:tc>
        <w:tc>
          <w:tcPr>
            <w:tcW w:w="651" w:type="pct"/>
          </w:tcPr>
          <w:p w14:paraId="310A4058" w14:textId="3E6097B4" w:rsidR="00F743CA" w:rsidRPr="00C56140" w:rsidRDefault="00F743CA" w:rsidP="00F743CA">
            <w:pPr>
              <w:suppressAutoHyphens w:val="0"/>
              <w:spacing w:before="120" w:after="0"/>
              <w:jc w:val="center"/>
              <w:rPr>
                <w:color w:val="000000"/>
                <w:lang w:val="el-GR" w:eastAsia="el-GR"/>
              </w:rPr>
            </w:pPr>
            <w:r w:rsidRPr="00205B25">
              <w:rPr>
                <w:color w:val="000000"/>
                <w:lang w:val="el-GR" w:eastAsia="el-GR"/>
              </w:rPr>
              <w:t>Φ1β</w:t>
            </w:r>
          </w:p>
        </w:tc>
        <w:tc>
          <w:tcPr>
            <w:tcW w:w="867" w:type="pct"/>
            <w:vAlign w:val="center"/>
          </w:tcPr>
          <w:p w14:paraId="71534A8E" w14:textId="28C5FBF8" w:rsidR="00F743CA" w:rsidRPr="00C56140" w:rsidRDefault="00F743CA" w:rsidP="00F743CA">
            <w:pPr>
              <w:suppressAutoHyphens w:val="0"/>
              <w:spacing w:before="120" w:after="0"/>
              <w:jc w:val="center"/>
              <w:rPr>
                <w:color w:val="000000"/>
                <w:lang w:val="el-GR" w:eastAsia="el-GR"/>
              </w:rPr>
            </w:pPr>
            <w:r w:rsidRPr="008273FC">
              <w:rPr>
                <w:color w:val="000000"/>
                <w:lang w:val="el-GR" w:eastAsia="el-GR"/>
              </w:rPr>
              <w:t>Π1.3ν</w:t>
            </w:r>
          </w:p>
        </w:tc>
        <w:tc>
          <w:tcPr>
            <w:tcW w:w="1542" w:type="pct"/>
          </w:tcPr>
          <w:p w14:paraId="23601A94" w14:textId="286B02A9" w:rsidR="00F743CA" w:rsidRPr="00C56140" w:rsidRDefault="00F743CA" w:rsidP="00F743CA">
            <w:pPr>
              <w:suppressAutoHyphens w:val="0"/>
              <w:spacing w:before="120" w:after="0"/>
              <w:jc w:val="center"/>
              <w:rPr>
                <w:color w:val="000000"/>
                <w:lang w:val="el-GR" w:eastAsia="el-GR"/>
              </w:rPr>
            </w:pPr>
            <w:r>
              <w:rPr>
                <w:color w:val="000000"/>
                <w:lang w:val="el-GR" w:eastAsia="el-GR"/>
              </w:rPr>
              <w:t>Μ1</w:t>
            </w:r>
            <w:r w:rsidR="006562B1">
              <w:rPr>
                <w:color w:val="000000"/>
                <w:lang w:val="el-GR" w:eastAsia="el-GR"/>
              </w:rPr>
              <w:t>5</w:t>
            </w:r>
          </w:p>
        </w:tc>
        <w:tc>
          <w:tcPr>
            <w:tcW w:w="1403" w:type="pct"/>
          </w:tcPr>
          <w:p w14:paraId="38E8764F" w14:textId="32A1CA68" w:rsidR="00F743CA" w:rsidRPr="00C56140" w:rsidRDefault="00F743CA" w:rsidP="00F743CA">
            <w:pPr>
              <w:suppressAutoHyphens w:val="0"/>
              <w:spacing w:before="120" w:after="0"/>
              <w:jc w:val="center"/>
              <w:rPr>
                <w:color w:val="000000"/>
                <w:lang w:val="el-GR" w:eastAsia="el-GR"/>
              </w:rPr>
            </w:pPr>
            <w:r>
              <w:rPr>
                <w:color w:val="000000"/>
                <w:lang w:val="el-GR" w:eastAsia="el-GR"/>
              </w:rPr>
              <w:t>1</w:t>
            </w:r>
          </w:p>
        </w:tc>
      </w:tr>
      <w:tr w:rsidR="00F743CA" w:rsidRPr="00C56140" w14:paraId="6A9DAD64" w14:textId="77777777" w:rsidTr="008273FC">
        <w:trPr>
          <w:trHeight w:val="190"/>
        </w:trPr>
        <w:tc>
          <w:tcPr>
            <w:tcW w:w="537" w:type="pct"/>
            <w:noWrap/>
          </w:tcPr>
          <w:p w14:paraId="73AE4362" w14:textId="77777777" w:rsidR="00F743CA" w:rsidRPr="00C56140" w:rsidRDefault="00F743CA" w:rsidP="00F743CA">
            <w:pPr>
              <w:suppressAutoHyphens w:val="0"/>
              <w:spacing w:before="120" w:after="0"/>
              <w:jc w:val="center"/>
              <w:rPr>
                <w:color w:val="000000"/>
                <w:lang w:val="el-GR" w:eastAsia="el-GR"/>
              </w:rPr>
            </w:pPr>
            <w:r w:rsidRPr="00C56140">
              <w:rPr>
                <w:color w:val="000000"/>
                <w:lang w:val="el-GR" w:eastAsia="el-GR"/>
              </w:rPr>
              <w:t>4</w:t>
            </w:r>
          </w:p>
        </w:tc>
        <w:tc>
          <w:tcPr>
            <w:tcW w:w="651" w:type="pct"/>
          </w:tcPr>
          <w:p w14:paraId="7F5BEAB4" w14:textId="1AA89701" w:rsidR="00F743CA" w:rsidRPr="00C56140" w:rsidRDefault="00F743CA" w:rsidP="00F743CA">
            <w:pPr>
              <w:suppressAutoHyphens w:val="0"/>
              <w:spacing w:before="120" w:after="0"/>
              <w:jc w:val="center"/>
              <w:rPr>
                <w:color w:val="000000"/>
                <w:lang w:val="el-GR" w:eastAsia="el-GR"/>
              </w:rPr>
            </w:pPr>
            <w:r w:rsidRPr="00205B25">
              <w:rPr>
                <w:color w:val="000000"/>
                <w:lang w:val="el-GR" w:eastAsia="el-GR"/>
              </w:rPr>
              <w:t>Φ1β</w:t>
            </w:r>
          </w:p>
        </w:tc>
        <w:tc>
          <w:tcPr>
            <w:tcW w:w="867" w:type="pct"/>
            <w:vAlign w:val="center"/>
          </w:tcPr>
          <w:p w14:paraId="0447EF02" w14:textId="4E601F87" w:rsidR="00F743CA" w:rsidRPr="00C56140" w:rsidRDefault="00F743CA" w:rsidP="00F743CA">
            <w:pPr>
              <w:suppressAutoHyphens w:val="0"/>
              <w:spacing w:before="120" w:after="0"/>
              <w:jc w:val="center"/>
              <w:rPr>
                <w:color w:val="000000"/>
                <w:lang w:val="el-GR" w:eastAsia="el-GR"/>
              </w:rPr>
            </w:pPr>
            <w:r w:rsidRPr="008273FC">
              <w:rPr>
                <w:color w:val="000000"/>
                <w:lang w:val="el-GR" w:eastAsia="el-GR"/>
              </w:rPr>
              <w:t>Π1.4ν</w:t>
            </w:r>
          </w:p>
        </w:tc>
        <w:tc>
          <w:tcPr>
            <w:tcW w:w="1542" w:type="pct"/>
          </w:tcPr>
          <w:p w14:paraId="56A8DDB1" w14:textId="69591D77" w:rsidR="00F743CA" w:rsidRPr="00C56140" w:rsidRDefault="006562B1" w:rsidP="00F743CA">
            <w:pPr>
              <w:suppressAutoHyphens w:val="0"/>
              <w:spacing w:before="120" w:after="0"/>
              <w:jc w:val="center"/>
              <w:rPr>
                <w:color w:val="000000"/>
                <w:lang w:val="el-GR" w:eastAsia="el-GR"/>
              </w:rPr>
            </w:pPr>
            <w:r>
              <w:rPr>
                <w:color w:val="000000"/>
                <w:lang w:val="el-GR" w:eastAsia="el-GR"/>
              </w:rPr>
              <w:t>Μ15</w:t>
            </w:r>
          </w:p>
        </w:tc>
        <w:tc>
          <w:tcPr>
            <w:tcW w:w="1403" w:type="pct"/>
          </w:tcPr>
          <w:p w14:paraId="274DB175" w14:textId="15FCF3DC" w:rsidR="00F743CA" w:rsidRPr="00C56140" w:rsidRDefault="00F743CA" w:rsidP="00F743CA">
            <w:pPr>
              <w:suppressAutoHyphens w:val="0"/>
              <w:spacing w:before="120" w:after="0"/>
              <w:jc w:val="center"/>
              <w:rPr>
                <w:color w:val="000000"/>
                <w:lang w:val="el-GR" w:eastAsia="el-GR"/>
              </w:rPr>
            </w:pPr>
            <w:r>
              <w:rPr>
                <w:color w:val="000000"/>
                <w:lang w:val="el-GR" w:eastAsia="el-GR"/>
              </w:rPr>
              <w:t>1</w:t>
            </w:r>
          </w:p>
        </w:tc>
      </w:tr>
      <w:tr w:rsidR="00C56140" w:rsidRPr="00C56140" w14:paraId="6C5003B1" w14:textId="77777777" w:rsidTr="00CE3E38">
        <w:trPr>
          <w:trHeight w:val="190"/>
        </w:trPr>
        <w:tc>
          <w:tcPr>
            <w:tcW w:w="537" w:type="pct"/>
            <w:noWrap/>
          </w:tcPr>
          <w:p w14:paraId="3E11D801" w14:textId="77777777" w:rsidR="00C56140" w:rsidRPr="00C56140" w:rsidRDefault="00C56140" w:rsidP="00CE3E38">
            <w:pPr>
              <w:suppressAutoHyphens w:val="0"/>
              <w:spacing w:before="120" w:after="0"/>
              <w:jc w:val="center"/>
              <w:rPr>
                <w:color w:val="000000"/>
                <w:lang w:val="el-GR" w:eastAsia="el-GR"/>
              </w:rPr>
            </w:pPr>
            <w:r w:rsidRPr="00C56140">
              <w:rPr>
                <w:color w:val="000000"/>
                <w:lang w:val="el-GR" w:eastAsia="el-GR"/>
              </w:rPr>
              <w:t>5</w:t>
            </w:r>
          </w:p>
        </w:tc>
        <w:tc>
          <w:tcPr>
            <w:tcW w:w="651" w:type="pct"/>
          </w:tcPr>
          <w:p w14:paraId="4D986FCF" w14:textId="02BD55F6" w:rsidR="00C56140" w:rsidRPr="00C56140" w:rsidRDefault="00F743CA" w:rsidP="00CE3E38">
            <w:pPr>
              <w:suppressAutoHyphens w:val="0"/>
              <w:spacing w:before="120" w:after="0"/>
              <w:jc w:val="center"/>
              <w:rPr>
                <w:color w:val="000000"/>
                <w:lang w:val="el-GR" w:eastAsia="el-GR"/>
              </w:rPr>
            </w:pPr>
            <w:r>
              <w:rPr>
                <w:color w:val="000000"/>
                <w:lang w:val="el-GR" w:eastAsia="el-GR"/>
              </w:rPr>
              <w:t>Φ2</w:t>
            </w:r>
          </w:p>
        </w:tc>
        <w:tc>
          <w:tcPr>
            <w:tcW w:w="867" w:type="pct"/>
          </w:tcPr>
          <w:p w14:paraId="6C06430B" w14:textId="1C98A27B" w:rsidR="00C56140" w:rsidRPr="00C56140" w:rsidRDefault="00F743CA" w:rsidP="00CE3E38">
            <w:pPr>
              <w:suppressAutoHyphens w:val="0"/>
              <w:spacing w:before="120" w:after="0"/>
              <w:jc w:val="center"/>
              <w:rPr>
                <w:color w:val="000000"/>
                <w:lang w:val="el-GR" w:eastAsia="el-GR"/>
              </w:rPr>
            </w:pPr>
            <w:r>
              <w:rPr>
                <w:color w:val="000000"/>
                <w:lang w:val="el-GR" w:eastAsia="el-GR"/>
              </w:rPr>
              <w:t>Π2.1</w:t>
            </w:r>
          </w:p>
        </w:tc>
        <w:tc>
          <w:tcPr>
            <w:tcW w:w="1542" w:type="pct"/>
          </w:tcPr>
          <w:p w14:paraId="4746FDF3" w14:textId="03D46C1A" w:rsidR="00C56140" w:rsidRPr="00586FD9" w:rsidRDefault="006562B1" w:rsidP="00CE3E38">
            <w:pPr>
              <w:suppressAutoHyphens w:val="0"/>
              <w:spacing w:before="120" w:after="0"/>
              <w:jc w:val="center"/>
              <w:rPr>
                <w:color w:val="000000"/>
                <w:lang w:val="el-GR" w:eastAsia="el-GR"/>
              </w:rPr>
            </w:pPr>
            <w:r>
              <w:rPr>
                <w:color w:val="000000"/>
                <w:lang w:val="el-GR" w:eastAsia="el-GR"/>
              </w:rPr>
              <w:t>Μ19</w:t>
            </w:r>
          </w:p>
        </w:tc>
        <w:tc>
          <w:tcPr>
            <w:tcW w:w="1403" w:type="pct"/>
          </w:tcPr>
          <w:p w14:paraId="09891DFC" w14:textId="60FB5C22" w:rsidR="00C56140" w:rsidRPr="00C56140" w:rsidRDefault="00F743CA" w:rsidP="00CE3E38">
            <w:pPr>
              <w:suppressAutoHyphens w:val="0"/>
              <w:spacing w:before="120" w:after="0"/>
              <w:jc w:val="center"/>
              <w:rPr>
                <w:color w:val="000000"/>
                <w:lang w:val="el-GR" w:eastAsia="el-GR"/>
              </w:rPr>
            </w:pPr>
            <w:r>
              <w:rPr>
                <w:color w:val="000000"/>
                <w:lang w:val="el-GR" w:eastAsia="el-GR"/>
              </w:rPr>
              <w:t>1</w:t>
            </w:r>
          </w:p>
        </w:tc>
      </w:tr>
      <w:tr w:rsidR="00C56140" w:rsidRPr="00C56140" w14:paraId="205F87C5" w14:textId="77777777" w:rsidTr="00CE3E38">
        <w:trPr>
          <w:trHeight w:val="190"/>
        </w:trPr>
        <w:tc>
          <w:tcPr>
            <w:tcW w:w="537" w:type="pct"/>
            <w:noWrap/>
          </w:tcPr>
          <w:p w14:paraId="54AA9183" w14:textId="77777777" w:rsidR="00C56140" w:rsidRPr="00C56140" w:rsidRDefault="00C56140" w:rsidP="00CE3E38">
            <w:pPr>
              <w:suppressAutoHyphens w:val="0"/>
              <w:spacing w:before="120" w:after="0"/>
              <w:jc w:val="center"/>
              <w:rPr>
                <w:color w:val="000000"/>
                <w:lang w:val="el-GR" w:eastAsia="el-GR"/>
              </w:rPr>
            </w:pPr>
            <w:r w:rsidRPr="00C56140">
              <w:rPr>
                <w:color w:val="000000"/>
                <w:lang w:val="el-GR" w:eastAsia="el-GR"/>
              </w:rPr>
              <w:t>6</w:t>
            </w:r>
          </w:p>
        </w:tc>
        <w:tc>
          <w:tcPr>
            <w:tcW w:w="651" w:type="pct"/>
          </w:tcPr>
          <w:p w14:paraId="2E9D444E" w14:textId="2CD34F24" w:rsidR="00C56140" w:rsidRPr="00C56140" w:rsidRDefault="00F743CA" w:rsidP="00CE3E38">
            <w:pPr>
              <w:suppressAutoHyphens w:val="0"/>
              <w:spacing w:before="120" w:after="0"/>
              <w:jc w:val="center"/>
              <w:rPr>
                <w:color w:val="000000"/>
                <w:lang w:val="el-GR" w:eastAsia="el-GR"/>
              </w:rPr>
            </w:pPr>
            <w:r>
              <w:rPr>
                <w:color w:val="000000"/>
                <w:lang w:val="el-GR" w:eastAsia="el-GR"/>
              </w:rPr>
              <w:t>Φ2</w:t>
            </w:r>
          </w:p>
        </w:tc>
        <w:tc>
          <w:tcPr>
            <w:tcW w:w="867" w:type="pct"/>
          </w:tcPr>
          <w:p w14:paraId="62522586" w14:textId="24E8E6E3" w:rsidR="00C56140" w:rsidRPr="00C56140" w:rsidRDefault="00F743CA" w:rsidP="00CE3E38">
            <w:pPr>
              <w:suppressAutoHyphens w:val="0"/>
              <w:spacing w:before="120" w:after="0"/>
              <w:jc w:val="center"/>
              <w:rPr>
                <w:color w:val="000000"/>
                <w:lang w:val="el-GR" w:eastAsia="el-GR"/>
              </w:rPr>
            </w:pPr>
            <w:r>
              <w:rPr>
                <w:color w:val="000000"/>
                <w:lang w:val="el-GR" w:eastAsia="el-GR"/>
              </w:rPr>
              <w:t>Π.2.2</w:t>
            </w:r>
          </w:p>
        </w:tc>
        <w:tc>
          <w:tcPr>
            <w:tcW w:w="1542" w:type="pct"/>
          </w:tcPr>
          <w:p w14:paraId="04766092" w14:textId="0B1E13A9" w:rsidR="00C56140" w:rsidRPr="00C56140" w:rsidRDefault="006562B1" w:rsidP="00CE3E38">
            <w:pPr>
              <w:suppressAutoHyphens w:val="0"/>
              <w:spacing w:before="120" w:after="0"/>
              <w:jc w:val="center"/>
              <w:rPr>
                <w:color w:val="000000"/>
                <w:lang w:val="el-GR" w:eastAsia="el-GR"/>
              </w:rPr>
            </w:pPr>
            <w:r>
              <w:rPr>
                <w:color w:val="000000"/>
                <w:lang w:val="el-GR" w:eastAsia="el-GR"/>
              </w:rPr>
              <w:t>Μ19</w:t>
            </w:r>
          </w:p>
        </w:tc>
        <w:tc>
          <w:tcPr>
            <w:tcW w:w="1403" w:type="pct"/>
          </w:tcPr>
          <w:p w14:paraId="4C63812D" w14:textId="4DCC5EDC" w:rsidR="00C56140" w:rsidRPr="00C56140" w:rsidRDefault="00F743CA" w:rsidP="00CE3E38">
            <w:pPr>
              <w:suppressAutoHyphens w:val="0"/>
              <w:spacing w:before="120" w:after="0"/>
              <w:jc w:val="center"/>
              <w:rPr>
                <w:color w:val="000000"/>
                <w:lang w:val="el-GR" w:eastAsia="el-GR"/>
              </w:rPr>
            </w:pPr>
            <w:r>
              <w:rPr>
                <w:color w:val="000000"/>
                <w:lang w:val="el-GR" w:eastAsia="el-GR"/>
              </w:rPr>
              <w:t>1</w:t>
            </w:r>
          </w:p>
        </w:tc>
      </w:tr>
      <w:tr w:rsidR="008E1A5C" w:rsidRPr="00C56140" w14:paraId="4266A03D" w14:textId="77777777" w:rsidTr="00CE3E38">
        <w:trPr>
          <w:trHeight w:val="190"/>
        </w:trPr>
        <w:tc>
          <w:tcPr>
            <w:tcW w:w="537" w:type="pct"/>
            <w:noWrap/>
          </w:tcPr>
          <w:p w14:paraId="0BE8640A" w14:textId="77777777" w:rsidR="008E1A5C" w:rsidRPr="00C56140" w:rsidRDefault="008E1A5C" w:rsidP="008E1A5C">
            <w:pPr>
              <w:suppressAutoHyphens w:val="0"/>
              <w:spacing w:before="120" w:after="0"/>
              <w:jc w:val="center"/>
              <w:rPr>
                <w:color w:val="000000"/>
                <w:lang w:val="el-GR" w:eastAsia="el-GR"/>
              </w:rPr>
            </w:pPr>
            <w:r w:rsidRPr="00C56140">
              <w:rPr>
                <w:color w:val="000000"/>
                <w:lang w:val="el-GR" w:eastAsia="el-GR"/>
              </w:rPr>
              <w:t>7</w:t>
            </w:r>
          </w:p>
        </w:tc>
        <w:tc>
          <w:tcPr>
            <w:tcW w:w="651" w:type="pct"/>
          </w:tcPr>
          <w:p w14:paraId="6D529471" w14:textId="6F80709D" w:rsidR="008E1A5C" w:rsidRPr="00C56140" w:rsidRDefault="008E1A5C" w:rsidP="008E1A5C">
            <w:pPr>
              <w:suppressAutoHyphens w:val="0"/>
              <w:spacing w:before="120" w:after="0"/>
              <w:jc w:val="center"/>
              <w:rPr>
                <w:color w:val="000000"/>
                <w:lang w:val="el-GR" w:eastAsia="el-GR"/>
              </w:rPr>
            </w:pPr>
            <w:r>
              <w:rPr>
                <w:color w:val="000000"/>
                <w:lang w:val="el-GR" w:eastAsia="el-GR"/>
              </w:rPr>
              <w:t>Φ3</w:t>
            </w:r>
          </w:p>
        </w:tc>
        <w:tc>
          <w:tcPr>
            <w:tcW w:w="867" w:type="pct"/>
          </w:tcPr>
          <w:p w14:paraId="1415B7D4" w14:textId="073E49F9" w:rsidR="008E1A5C" w:rsidRPr="00C56140" w:rsidRDefault="008E1A5C" w:rsidP="008E1A5C">
            <w:pPr>
              <w:suppressAutoHyphens w:val="0"/>
              <w:spacing w:before="120" w:after="0"/>
              <w:jc w:val="center"/>
              <w:rPr>
                <w:color w:val="000000"/>
                <w:lang w:val="el-GR" w:eastAsia="el-GR"/>
              </w:rPr>
            </w:pPr>
            <w:r>
              <w:rPr>
                <w:color w:val="000000"/>
                <w:lang w:val="el-GR" w:eastAsia="el-GR"/>
              </w:rPr>
              <w:t>Π.3.1</w:t>
            </w:r>
          </w:p>
        </w:tc>
        <w:tc>
          <w:tcPr>
            <w:tcW w:w="1542" w:type="pct"/>
          </w:tcPr>
          <w:p w14:paraId="2039EE66" w14:textId="1A50D98A" w:rsidR="008E1A5C" w:rsidRPr="008273FC" w:rsidRDefault="006562B1" w:rsidP="008E1A5C">
            <w:pPr>
              <w:suppressAutoHyphens w:val="0"/>
              <w:spacing w:before="120" w:after="0"/>
              <w:jc w:val="center"/>
              <w:rPr>
                <w:color w:val="000000"/>
                <w:lang w:val="en-US" w:eastAsia="el-GR"/>
              </w:rPr>
            </w:pPr>
            <w:r>
              <w:rPr>
                <w:color w:val="000000"/>
                <w:lang w:val="el-GR" w:eastAsia="el-GR"/>
              </w:rPr>
              <w:t>Μ23</w:t>
            </w:r>
          </w:p>
        </w:tc>
        <w:tc>
          <w:tcPr>
            <w:tcW w:w="1403" w:type="pct"/>
          </w:tcPr>
          <w:p w14:paraId="697B833D" w14:textId="140734EF" w:rsidR="008E1A5C" w:rsidRPr="00C56140" w:rsidRDefault="008E1A5C" w:rsidP="008E1A5C">
            <w:pPr>
              <w:suppressAutoHyphens w:val="0"/>
              <w:spacing w:before="120" w:after="0"/>
              <w:jc w:val="center"/>
              <w:rPr>
                <w:color w:val="000000"/>
                <w:lang w:val="el-GR" w:eastAsia="el-GR"/>
              </w:rPr>
            </w:pPr>
            <w:r>
              <w:rPr>
                <w:color w:val="000000"/>
                <w:lang w:val="el-GR" w:eastAsia="el-GR"/>
              </w:rPr>
              <w:t>1</w:t>
            </w:r>
          </w:p>
        </w:tc>
      </w:tr>
      <w:tr w:rsidR="008E1A5C" w:rsidRPr="00C56140" w14:paraId="79A2E681" w14:textId="77777777" w:rsidTr="00CE3E38">
        <w:trPr>
          <w:trHeight w:val="190"/>
        </w:trPr>
        <w:tc>
          <w:tcPr>
            <w:tcW w:w="537" w:type="pct"/>
            <w:noWrap/>
          </w:tcPr>
          <w:p w14:paraId="761E1F45" w14:textId="77777777" w:rsidR="008E1A5C" w:rsidRPr="00C56140" w:rsidRDefault="008E1A5C" w:rsidP="008E1A5C">
            <w:pPr>
              <w:suppressAutoHyphens w:val="0"/>
              <w:spacing w:before="120" w:after="0"/>
              <w:jc w:val="center"/>
              <w:rPr>
                <w:color w:val="000000"/>
                <w:lang w:val="el-GR" w:eastAsia="el-GR"/>
              </w:rPr>
            </w:pPr>
            <w:r w:rsidRPr="00C56140">
              <w:rPr>
                <w:color w:val="000000"/>
                <w:lang w:val="el-GR" w:eastAsia="el-GR"/>
              </w:rPr>
              <w:t>8</w:t>
            </w:r>
          </w:p>
        </w:tc>
        <w:tc>
          <w:tcPr>
            <w:tcW w:w="651" w:type="pct"/>
          </w:tcPr>
          <w:p w14:paraId="7CA29578" w14:textId="29547B94" w:rsidR="008E1A5C" w:rsidRPr="00C56140" w:rsidRDefault="008E1A5C" w:rsidP="008E1A5C">
            <w:pPr>
              <w:suppressAutoHyphens w:val="0"/>
              <w:spacing w:before="120" w:after="0"/>
              <w:jc w:val="center"/>
              <w:rPr>
                <w:color w:val="000000"/>
                <w:lang w:val="el-GR" w:eastAsia="el-GR"/>
              </w:rPr>
            </w:pPr>
            <w:r w:rsidRPr="00A108A3">
              <w:rPr>
                <w:color w:val="000000"/>
                <w:lang w:val="el-GR" w:eastAsia="el-GR"/>
              </w:rPr>
              <w:t>Φ3</w:t>
            </w:r>
          </w:p>
        </w:tc>
        <w:tc>
          <w:tcPr>
            <w:tcW w:w="867" w:type="pct"/>
          </w:tcPr>
          <w:p w14:paraId="044D2318" w14:textId="726B7755" w:rsidR="008E1A5C" w:rsidRPr="00C56140" w:rsidRDefault="008E1A5C" w:rsidP="008E1A5C">
            <w:pPr>
              <w:suppressAutoHyphens w:val="0"/>
              <w:spacing w:before="120" w:after="0"/>
              <w:jc w:val="center"/>
              <w:rPr>
                <w:color w:val="000000"/>
                <w:lang w:val="el-GR" w:eastAsia="el-GR"/>
              </w:rPr>
            </w:pPr>
            <w:r>
              <w:rPr>
                <w:color w:val="000000"/>
                <w:lang w:val="el-GR" w:eastAsia="el-GR"/>
              </w:rPr>
              <w:t>Π.3.2</w:t>
            </w:r>
          </w:p>
        </w:tc>
        <w:tc>
          <w:tcPr>
            <w:tcW w:w="1542" w:type="pct"/>
          </w:tcPr>
          <w:p w14:paraId="1E4804FF" w14:textId="2FA0FF12" w:rsidR="008E1A5C" w:rsidRPr="00D9243B" w:rsidRDefault="008E1A5C" w:rsidP="008E1A5C">
            <w:pPr>
              <w:suppressAutoHyphens w:val="0"/>
              <w:spacing w:before="120" w:after="0"/>
              <w:jc w:val="center"/>
              <w:rPr>
                <w:color w:val="000000"/>
                <w:lang w:val="el-GR" w:eastAsia="el-GR"/>
              </w:rPr>
            </w:pPr>
            <w:r w:rsidRPr="006C3B4B">
              <w:rPr>
                <w:color w:val="000000"/>
                <w:lang w:val="el-GR" w:eastAsia="el-GR"/>
              </w:rPr>
              <w:t>Μ</w:t>
            </w:r>
            <w:r w:rsidRPr="006C3B4B">
              <w:rPr>
                <w:color w:val="000000"/>
                <w:lang w:val="en-US" w:eastAsia="el-GR"/>
              </w:rPr>
              <w:t>23</w:t>
            </w:r>
          </w:p>
        </w:tc>
        <w:tc>
          <w:tcPr>
            <w:tcW w:w="1403" w:type="pct"/>
          </w:tcPr>
          <w:p w14:paraId="4BF463BB" w14:textId="6B1B16F8" w:rsidR="008E1A5C" w:rsidRPr="00C56140" w:rsidRDefault="008E1A5C" w:rsidP="008E1A5C">
            <w:pPr>
              <w:suppressAutoHyphens w:val="0"/>
              <w:spacing w:before="120" w:after="0"/>
              <w:jc w:val="center"/>
              <w:rPr>
                <w:color w:val="000000"/>
                <w:lang w:val="el-GR" w:eastAsia="el-GR"/>
              </w:rPr>
            </w:pPr>
            <w:r>
              <w:rPr>
                <w:color w:val="000000"/>
                <w:lang w:val="el-GR" w:eastAsia="el-GR"/>
              </w:rPr>
              <w:t>1</w:t>
            </w:r>
          </w:p>
        </w:tc>
      </w:tr>
      <w:tr w:rsidR="008E1A5C" w:rsidRPr="00C56140" w14:paraId="23E30E8D" w14:textId="77777777" w:rsidTr="00CE3E38">
        <w:trPr>
          <w:trHeight w:val="190"/>
        </w:trPr>
        <w:tc>
          <w:tcPr>
            <w:tcW w:w="537" w:type="pct"/>
            <w:noWrap/>
          </w:tcPr>
          <w:p w14:paraId="64547967" w14:textId="27C48069" w:rsidR="008E1A5C" w:rsidRPr="00C56140" w:rsidRDefault="008E1A5C" w:rsidP="008E1A5C">
            <w:pPr>
              <w:suppressAutoHyphens w:val="0"/>
              <w:spacing w:before="120" w:after="0"/>
              <w:jc w:val="center"/>
              <w:rPr>
                <w:color w:val="000000"/>
                <w:lang w:val="el-GR" w:eastAsia="el-GR"/>
              </w:rPr>
            </w:pPr>
            <w:r>
              <w:rPr>
                <w:color w:val="000000"/>
                <w:lang w:val="el-GR" w:eastAsia="el-GR"/>
              </w:rPr>
              <w:t>9</w:t>
            </w:r>
          </w:p>
        </w:tc>
        <w:tc>
          <w:tcPr>
            <w:tcW w:w="651" w:type="pct"/>
          </w:tcPr>
          <w:p w14:paraId="17C24800" w14:textId="2915AC6B" w:rsidR="008E1A5C" w:rsidRPr="00C56140" w:rsidRDefault="008E1A5C" w:rsidP="008E1A5C">
            <w:pPr>
              <w:suppressAutoHyphens w:val="0"/>
              <w:spacing w:before="120" w:after="0"/>
              <w:jc w:val="center"/>
              <w:rPr>
                <w:color w:val="000000"/>
                <w:lang w:val="el-GR" w:eastAsia="el-GR"/>
              </w:rPr>
            </w:pPr>
            <w:r w:rsidRPr="00A108A3">
              <w:rPr>
                <w:color w:val="000000"/>
                <w:lang w:val="el-GR" w:eastAsia="el-GR"/>
              </w:rPr>
              <w:t>Φ3</w:t>
            </w:r>
          </w:p>
        </w:tc>
        <w:tc>
          <w:tcPr>
            <w:tcW w:w="867" w:type="pct"/>
          </w:tcPr>
          <w:p w14:paraId="1350EAD7" w14:textId="689B53D7" w:rsidR="008E1A5C" w:rsidRDefault="008E1A5C" w:rsidP="008E1A5C">
            <w:pPr>
              <w:suppressAutoHyphens w:val="0"/>
              <w:spacing w:before="120" w:after="0"/>
              <w:jc w:val="center"/>
              <w:rPr>
                <w:color w:val="000000"/>
                <w:lang w:val="el-GR" w:eastAsia="el-GR"/>
              </w:rPr>
            </w:pPr>
            <w:r w:rsidRPr="00A63C21">
              <w:rPr>
                <w:color w:val="000000"/>
                <w:lang w:val="el-GR" w:eastAsia="el-GR"/>
              </w:rPr>
              <w:t>Π.3.</w:t>
            </w:r>
            <w:r w:rsidR="005837C5">
              <w:rPr>
                <w:color w:val="000000"/>
                <w:lang w:val="el-GR" w:eastAsia="el-GR"/>
              </w:rPr>
              <w:t>3</w:t>
            </w:r>
          </w:p>
        </w:tc>
        <w:tc>
          <w:tcPr>
            <w:tcW w:w="1542" w:type="pct"/>
          </w:tcPr>
          <w:p w14:paraId="224DEE7C" w14:textId="3AE2EC33" w:rsidR="008E1A5C" w:rsidRPr="00937212" w:rsidRDefault="008E1A5C" w:rsidP="008E1A5C">
            <w:pPr>
              <w:suppressAutoHyphens w:val="0"/>
              <w:spacing w:before="120" w:after="0"/>
              <w:jc w:val="center"/>
              <w:rPr>
                <w:color w:val="000000"/>
                <w:lang w:val="el-GR" w:eastAsia="el-GR"/>
              </w:rPr>
            </w:pPr>
            <w:r w:rsidRPr="006C3B4B">
              <w:rPr>
                <w:color w:val="000000"/>
                <w:lang w:val="el-GR" w:eastAsia="el-GR"/>
              </w:rPr>
              <w:t>Μ</w:t>
            </w:r>
            <w:r w:rsidRPr="006C3B4B">
              <w:rPr>
                <w:color w:val="000000"/>
                <w:lang w:val="en-US" w:eastAsia="el-GR"/>
              </w:rPr>
              <w:t>2</w:t>
            </w:r>
            <w:r w:rsidR="00937212">
              <w:rPr>
                <w:color w:val="000000"/>
                <w:lang w:val="el-GR" w:eastAsia="el-GR"/>
              </w:rPr>
              <w:t>4</w:t>
            </w:r>
          </w:p>
        </w:tc>
        <w:tc>
          <w:tcPr>
            <w:tcW w:w="1403" w:type="pct"/>
          </w:tcPr>
          <w:p w14:paraId="22C2BD40" w14:textId="6E916EA1" w:rsidR="008E1A5C" w:rsidRPr="00C56140" w:rsidRDefault="008E1A5C" w:rsidP="008E1A5C">
            <w:pPr>
              <w:suppressAutoHyphens w:val="0"/>
              <w:spacing w:before="120" w:after="0"/>
              <w:jc w:val="center"/>
              <w:rPr>
                <w:color w:val="000000"/>
                <w:lang w:val="el-GR" w:eastAsia="el-GR"/>
              </w:rPr>
            </w:pPr>
            <w:r>
              <w:rPr>
                <w:color w:val="000000"/>
                <w:lang w:val="el-GR" w:eastAsia="el-GR"/>
              </w:rPr>
              <w:t>1</w:t>
            </w:r>
          </w:p>
        </w:tc>
      </w:tr>
      <w:tr w:rsidR="008E1A5C" w:rsidRPr="00C56140" w14:paraId="5F0C6AF7" w14:textId="77777777" w:rsidTr="00CE3E38">
        <w:trPr>
          <w:trHeight w:val="190"/>
        </w:trPr>
        <w:tc>
          <w:tcPr>
            <w:tcW w:w="537" w:type="pct"/>
            <w:noWrap/>
          </w:tcPr>
          <w:p w14:paraId="1D70DDF8" w14:textId="047D2EA9" w:rsidR="008E1A5C" w:rsidRPr="00C56140" w:rsidRDefault="008E1A5C" w:rsidP="008E1A5C">
            <w:pPr>
              <w:suppressAutoHyphens w:val="0"/>
              <w:spacing w:before="120" w:after="0"/>
              <w:jc w:val="center"/>
              <w:rPr>
                <w:color w:val="000000"/>
                <w:lang w:val="el-GR" w:eastAsia="el-GR"/>
              </w:rPr>
            </w:pPr>
            <w:r>
              <w:rPr>
                <w:color w:val="000000"/>
                <w:lang w:val="el-GR" w:eastAsia="el-GR"/>
              </w:rPr>
              <w:t>10</w:t>
            </w:r>
          </w:p>
        </w:tc>
        <w:tc>
          <w:tcPr>
            <w:tcW w:w="651" w:type="pct"/>
          </w:tcPr>
          <w:p w14:paraId="0E0044D8" w14:textId="3F843B92" w:rsidR="008E1A5C" w:rsidRPr="00C56140" w:rsidRDefault="008E1A5C" w:rsidP="008E1A5C">
            <w:pPr>
              <w:suppressAutoHyphens w:val="0"/>
              <w:spacing w:before="120" w:after="0"/>
              <w:jc w:val="center"/>
              <w:rPr>
                <w:color w:val="000000"/>
                <w:lang w:val="el-GR" w:eastAsia="el-GR"/>
              </w:rPr>
            </w:pPr>
            <w:r w:rsidRPr="00A108A3">
              <w:rPr>
                <w:color w:val="000000"/>
                <w:lang w:val="el-GR" w:eastAsia="el-GR"/>
              </w:rPr>
              <w:t>Φ3</w:t>
            </w:r>
          </w:p>
        </w:tc>
        <w:tc>
          <w:tcPr>
            <w:tcW w:w="867" w:type="pct"/>
          </w:tcPr>
          <w:p w14:paraId="3B5DCC77" w14:textId="6EDD3CE1" w:rsidR="008E1A5C" w:rsidRDefault="008E1A5C" w:rsidP="008E1A5C">
            <w:pPr>
              <w:suppressAutoHyphens w:val="0"/>
              <w:spacing w:before="120" w:after="0"/>
              <w:jc w:val="center"/>
              <w:rPr>
                <w:color w:val="000000"/>
                <w:lang w:val="el-GR" w:eastAsia="el-GR"/>
              </w:rPr>
            </w:pPr>
            <w:r w:rsidRPr="00A63C21">
              <w:rPr>
                <w:color w:val="000000"/>
                <w:lang w:val="el-GR" w:eastAsia="el-GR"/>
              </w:rPr>
              <w:t>Π.3.</w:t>
            </w:r>
            <w:r>
              <w:rPr>
                <w:color w:val="000000"/>
                <w:lang w:val="el-GR" w:eastAsia="el-GR"/>
              </w:rPr>
              <w:t>4</w:t>
            </w:r>
          </w:p>
        </w:tc>
        <w:tc>
          <w:tcPr>
            <w:tcW w:w="1542" w:type="pct"/>
          </w:tcPr>
          <w:p w14:paraId="1879BB56" w14:textId="6DF02FA4" w:rsidR="008E1A5C" w:rsidRPr="006562B1" w:rsidRDefault="008E1A5C" w:rsidP="008E1A5C">
            <w:pPr>
              <w:suppressAutoHyphens w:val="0"/>
              <w:spacing w:before="120" w:after="0"/>
              <w:jc w:val="center"/>
              <w:rPr>
                <w:color w:val="000000"/>
                <w:lang w:val="el-GR" w:eastAsia="el-GR"/>
              </w:rPr>
            </w:pPr>
            <w:r w:rsidRPr="006562B1">
              <w:rPr>
                <w:color w:val="000000"/>
                <w:lang w:val="el-GR" w:eastAsia="el-GR"/>
              </w:rPr>
              <w:t>Μ</w:t>
            </w:r>
            <w:r w:rsidRPr="006562B1">
              <w:rPr>
                <w:color w:val="000000"/>
                <w:lang w:val="en-US" w:eastAsia="el-GR"/>
              </w:rPr>
              <w:t>23</w:t>
            </w:r>
          </w:p>
        </w:tc>
        <w:tc>
          <w:tcPr>
            <w:tcW w:w="1403" w:type="pct"/>
          </w:tcPr>
          <w:p w14:paraId="11149E5F" w14:textId="38B58E0C" w:rsidR="008E1A5C" w:rsidRPr="00C56140" w:rsidRDefault="008E1A5C" w:rsidP="008E1A5C">
            <w:pPr>
              <w:suppressAutoHyphens w:val="0"/>
              <w:spacing w:before="120" w:after="0"/>
              <w:jc w:val="center"/>
              <w:rPr>
                <w:color w:val="000000"/>
                <w:lang w:val="el-GR" w:eastAsia="el-GR"/>
              </w:rPr>
            </w:pPr>
            <w:r>
              <w:rPr>
                <w:color w:val="000000"/>
                <w:lang w:val="el-GR" w:eastAsia="el-GR"/>
              </w:rPr>
              <w:t>1</w:t>
            </w:r>
          </w:p>
        </w:tc>
      </w:tr>
      <w:tr w:rsidR="00F743CA" w:rsidRPr="00C56140" w14:paraId="0EC7A281" w14:textId="77777777" w:rsidTr="00CE3E38">
        <w:trPr>
          <w:trHeight w:val="190"/>
        </w:trPr>
        <w:tc>
          <w:tcPr>
            <w:tcW w:w="537" w:type="pct"/>
            <w:noWrap/>
          </w:tcPr>
          <w:p w14:paraId="7604B559" w14:textId="1B91CE35" w:rsidR="00F743CA" w:rsidRPr="00C56140" w:rsidRDefault="00F743CA" w:rsidP="00CE3E38">
            <w:pPr>
              <w:suppressAutoHyphens w:val="0"/>
              <w:spacing w:before="120" w:after="0"/>
              <w:jc w:val="center"/>
              <w:rPr>
                <w:color w:val="000000"/>
                <w:lang w:val="el-GR" w:eastAsia="el-GR"/>
              </w:rPr>
            </w:pPr>
            <w:r>
              <w:rPr>
                <w:color w:val="000000"/>
                <w:lang w:val="el-GR" w:eastAsia="el-GR"/>
              </w:rPr>
              <w:t>11</w:t>
            </w:r>
          </w:p>
        </w:tc>
        <w:tc>
          <w:tcPr>
            <w:tcW w:w="651" w:type="pct"/>
          </w:tcPr>
          <w:p w14:paraId="2DAE04CE" w14:textId="5C097A1A" w:rsidR="00F743CA" w:rsidRPr="00C56140" w:rsidRDefault="00F743CA" w:rsidP="00CE3E38">
            <w:pPr>
              <w:suppressAutoHyphens w:val="0"/>
              <w:spacing w:before="120" w:after="0"/>
              <w:jc w:val="center"/>
              <w:rPr>
                <w:color w:val="000000"/>
                <w:lang w:val="el-GR" w:eastAsia="el-GR"/>
              </w:rPr>
            </w:pPr>
            <w:r>
              <w:rPr>
                <w:color w:val="000000"/>
                <w:lang w:val="el-GR" w:eastAsia="el-GR"/>
              </w:rPr>
              <w:t>Φ4</w:t>
            </w:r>
          </w:p>
        </w:tc>
        <w:tc>
          <w:tcPr>
            <w:tcW w:w="867" w:type="pct"/>
          </w:tcPr>
          <w:p w14:paraId="07FB14DA" w14:textId="7D9DE0DE" w:rsidR="00F743CA" w:rsidRDefault="00F743CA" w:rsidP="00CE3E38">
            <w:pPr>
              <w:suppressAutoHyphens w:val="0"/>
              <w:spacing w:before="120" w:after="0"/>
              <w:jc w:val="center"/>
              <w:rPr>
                <w:color w:val="000000"/>
                <w:lang w:val="el-GR" w:eastAsia="el-GR"/>
              </w:rPr>
            </w:pPr>
            <w:r>
              <w:rPr>
                <w:color w:val="000000"/>
                <w:lang w:val="el-GR" w:eastAsia="el-GR"/>
              </w:rPr>
              <w:t>Π.4.1.</w:t>
            </w:r>
          </w:p>
        </w:tc>
        <w:tc>
          <w:tcPr>
            <w:tcW w:w="1542" w:type="pct"/>
          </w:tcPr>
          <w:p w14:paraId="465BA3A5" w14:textId="161407C7" w:rsidR="00F743CA" w:rsidRPr="006562B1" w:rsidRDefault="006562B1" w:rsidP="00CE3E38">
            <w:pPr>
              <w:suppressAutoHyphens w:val="0"/>
              <w:spacing w:before="120" w:after="0"/>
              <w:jc w:val="center"/>
              <w:rPr>
                <w:color w:val="000000"/>
                <w:lang w:val="el-GR" w:eastAsia="el-GR"/>
              </w:rPr>
            </w:pPr>
            <w:r w:rsidRPr="006562B1">
              <w:rPr>
                <w:color w:val="000000"/>
                <w:lang w:val="el-GR" w:eastAsia="el-GR"/>
              </w:rPr>
              <w:t>Μ3</w:t>
            </w:r>
          </w:p>
        </w:tc>
        <w:tc>
          <w:tcPr>
            <w:tcW w:w="1403" w:type="pct"/>
          </w:tcPr>
          <w:p w14:paraId="44A1D07A" w14:textId="09FAE4F2" w:rsidR="00F743CA" w:rsidRPr="00C56140" w:rsidRDefault="00F743CA" w:rsidP="00CE3E38">
            <w:pPr>
              <w:suppressAutoHyphens w:val="0"/>
              <w:spacing w:before="120" w:after="0"/>
              <w:jc w:val="center"/>
              <w:rPr>
                <w:color w:val="000000"/>
                <w:lang w:val="el-GR" w:eastAsia="el-GR"/>
              </w:rPr>
            </w:pPr>
            <w:r>
              <w:rPr>
                <w:color w:val="000000"/>
                <w:lang w:val="el-GR" w:eastAsia="el-GR"/>
              </w:rPr>
              <w:t>1</w:t>
            </w:r>
          </w:p>
        </w:tc>
      </w:tr>
      <w:tr w:rsidR="00F743CA" w:rsidRPr="00C56140" w14:paraId="519B1CFE" w14:textId="77777777" w:rsidTr="00CE3E38">
        <w:trPr>
          <w:trHeight w:val="190"/>
        </w:trPr>
        <w:tc>
          <w:tcPr>
            <w:tcW w:w="537" w:type="pct"/>
            <w:noWrap/>
          </w:tcPr>
          <w:p w14:paraId="06E5E3F2" w14:textId="256BC1D2" w:rsidR="00F743CA" w:rsidRPr="00C56140" w:rsidRDefault="00F743CA" w:rsidP="00CE3E38">
            <w:pPr>
              <w:suppressAutoHyphens w:val="0"/>
              <w:spacing w:before="120" w:after="0"/>
              <w:jc w:val="center"/>
              <w:rPr>
                <w:color w:val="000000"/>
                <w:lang w:val="el-GR" w:eastAsia="el-GR"/>
              </w:rPr>
            </w:pPr>
            <w:r>
              <w:rPr>
                <w:color w:val="000000"/>
                <w:lang w:val="el-GR" w:eastAsia="el-GR"/>
              </w:rPr>
              <w:t>12</w:t>
            </w:r>
          </w:p>
        </w:tc>
        <w:tc>
          <w:tcPr>
            <w:tcW w:w="651" w:type="pct"/>
          </w:tcPr>
          <w:p w14:paraId="3C667F2D" w14:textId="63B68142" w:rsidR="00F743CA" w:rsidRPr="00C56140" w:rsidRDefault="00F743CA" w:rsidP="00CE3E38">
            <w:pPr>
              <w:suppressAutoHyphens w:val="0"/>
              <w:spacing w:before="120" w:after="0"/>
              <w:jc w:val="center"/>
              <w:rPr>
                <w:color w:val="000000"/>
                <w:lang w:val="el-GR" w:eastAsia="el-GR"/>
              </w:rPr>
            </w:pPr>
            <w:r>
              <w:rPr>
                <w:color w:val="000000"/>
                <w:lang w:val="el-GR" w:eastAsia="el-GR"/>
              </w:rPr>
              <w:t>Φ4</w:t>
            </w:r>
          </w:p>
        </w:tc>
        <w:tc>
          <w:tcPr>
            <w:tcW w:w="867" w:type="pct"/>
          </w:tcPr>
          <w:p w14:paraId="4329A708" w14:textId="539C5227" w:rsidR="00F743CA" w:rsidRDefault="00F743CA" w:rsidP="00CE3E38">
            <w:pPr>
              <w:suppressAutoHyphens w:val="0"/>
              <w:spacing w:before="120" w:after="0"/>
              <w:jc w:val="center"/>
              <w:rPr>
                <w:color w:val="000000"/>
                <w:lang w:val="el-GR" w:eastAsia="el-GR"/>
              </w:rPr>
            </w:pPr>
            <w:r>
              <w:rPr>
                <w:color w:val="000000"/>
                <w:lang w:val="el-GR" w:eastAsia="el-GR"/>
              </w:rPr>
              <w:t>Π.4.2</w:t>
            </w:r>
          </w:p>
        </w:tc>
        <w:tc>
          <w:tcPr>
            <w:tcW w:w="1542" w:type="pct"/>
          </w:tcPr>
          <w:p w14:paraId="2FF9B4E6" w14:textId="5930E11F" w:rsidR="00F743CA" w:rsidRPr="006562B1" w:rsidRDefault="00F743CA" w:rsidP="00CE3E38">
            <w:pPr>
              <w:suppressAutoHyphens w:val="0"/>
              <w:spacing w:before="120" w:after="0"/>
              <w:jc w:val="center"/>
              <w:rPr>
                <w:color w:val="000000"/>
                <w:lang w:val="el-GR" w:eastAsia="el-GR"/>
              </w:rPr>
            </w:pPr>
            <w:r w:rsidRPr="006562B1">
              <w:rPr>
                <w:color w:val="000000"/>
                <w:lang w:val="el-GR" w:eastAsia="el-GR"/>
              </w:rPr>
              <w:t>Ανα 3 μήνες</w:t>
            </w:r>
          </w:p>
        </w:tc>
        <w:tc>
          <w:tcPr>
            <w:tcW w:w="1403" w:type="pct"/>
          </w:tcPr>
          <w:p w14:paraId="199DB0FA" w14:textId="1733FE91" w:rsidR="00F743CA" w:rsidRPr="00C56140" w:rsidRDefault="00F743CA" w:rsidP="00CE3E38">
            <w:pPr>
              <w:suppressAutoHyphens w:val="0"/>
              <w:spacing w:before="120" w:after="0"/>
              <w:jc w:val="center"/>
              <w:rPr>
                <w:color w:val="000000"/>
                <w:lang w:val="el-GR" w:eastAsia="el-GR"/>
              </w:rPr>
            </w:pPr>
            <w:r>
              <w:rPr>
                <w:color w:val="000000"/>
                <w:lang w:val="el-GR" w:eastAsia="el-GR"/>
              </w:rPr>
              <w:t>1</w:t>
            </w:r>
          </w:p>
        </w:tc>
      </w:tr>
      <w:tr w:rsidR="00F743CA" w:rsidRPr="00C56140" w14:paraId="5955AF00" w14:textId="77777777" w:rsidTr="00CE3E38">
        <w:trPr>
          <w:trHeight w:val="190"/>
        </w:trPr>
        <w:tc>
          <w:tcPr>
            <w:tcW w:w="537" w:type="pct"/>
            <w:noWrap/>
          </w:tcPr>
          <w:p w14:paraId="63BDF84F" w14:textId="48E8DF4C" w:rsidR="00F743CA" w:rsidRPr="008273FC" w:rsidRDefault="00F743CA" w:rsidP="00CE3E38">
            <w:pPr>
              <w:suppressAutoHyphens w:val="0"/>
              <w:spacing w:before="120" w:after="0"/>
              <w:jc w:val="center"/>
              <w:rPr>
                <w:color w:val="000000"/>
                <w:lang w:val="en-US" w:eastAsia="el-GR"/>
              </w:rPr>
            </w:pPr>
            <w:r>
              <w:rPr>
                <w:color w:val="000000"/>
                <w:lang w:val="en-US" w:eastAsia="el-GR"/>
              </w:rPr>
              <w:t>13</w:t>
            </w:r>
          </w:p>
        </w:tc>
        <w:tc>
          <w:tcPr>
            <w:tcW w:w="651" w:type="pct"/>
          </w:tcPr>
          <w:p w14:paraId="09EBDE32" w14:textId="02BEEEF7" w:rsidR="00F743CA" w:rsidRPr="00C56140" w:rsidRDefault="00F743CA" w:rsidP="00CE3E38">
            <w:pPr>
              <w:suppressAutoHyphens w:val="0"/>
              <w:spacing w:before="120" w:after="0"/>
              <w:jc w:val="center"/>
              <w:rPr>
                <w:color w:val="000000"/>
                <w:lang w:val="el-GR" w:eastAsia="el-GR"/>
              </w:rPr>
            </w:pPr>
            <w:r>
              <w:rPr>
                <w:color w:val="000000"/>
                <w:lang w:val="el-GR" w:eastAsia="el-GR"/>
              </w:rPr>
              <w:t>Φ5</w:t>
            </w:r>
          </w:p>
        </w:tc>
        <w:tc>
          <w:tcPr>
            <w:tcW w:w="867" w:type="pct"/>
          </w:tcPr>
          <w:p w14:paraId="38B7E26E" w14:textId="0B78D744" w:rsidR="00F743CA" w:rsidRDefault="00F743CA" w:rsidP="00CE3E38">
            <w:pPr>
              <w:suppressAutoHyphens w:val="0"/>
              <w:spacing w:before="120" w:after="0"/>
              <w:jc w:val="center"/>
              <w:rPr>
                <w:color w:val="000000"/>
                <w:lang w:val="el-GR" w:eastAsia="el-GR"/>
              </w:rPr>
            </w:pPr>
            <w:r>
              <w:rPr>
                <w:color w:val="000000"/>
                <w:lang w:val="el-GR" w:eastAsia="el-GR"/>
              </w:rPr>
              <w:t>Π.5.1</w:t>
            </w:r>
          </w:p>
        </w:tc>
        <w:tc>
          <w:tcPr>
            <w:tcW w:w="1542" w:type="pct"/>
          </w:tcPr>
          <w:p w14:paraId="01766DA2" w14:textId="197B2766" w:rsidR="00F743CA" w:rsidRPr="006562B1" w:rsidRDefault="00F743CA" w:rsidP="00CE3E38">
            <w:pPr>
              <w:suppressAutoHyphens w:val="0"/>
              <w:spacing w:before="120" w:after="0"/>
              <w:jc w:val="center"/>
              <w:rPr>
                <w:color w:val="000000"/>
                <w:lang w:val="el-GR" w:eastAsia="el-GR"/>
              </w:rPr>
            </w:pPr>
            <w:r w:rsidRPr="006562B1">
              <w:rPr>
                <w:color w:val="000000"/>
                <w:lang w:val="en-US" w:eastAsia="el-GR"/>
              </w:rPr>
              <w:t>M21</w:t>
            </w:r>
          </w:p>
        </w:tc>
        <w:tc>
          <w:tcPr>
            <w:tcW w:w="1403" w:type="pct"/>
          </w:tcPr>
          <w:p w14:paraId="375880E5" w14:textId="45159166" w:rsidR="00F743CA" w:rsidRPr="008273FC" w:rsidRDefault="00F743CA" w:rsidP="00CE3E38">
            <w:pPr>
              <w:suppressAutoHyphens w:val="0"/>
              <w:spacing w:before="120" w:after="0"/>
              <w:jc w:val="center"/>
              <w:rPr>
                <w:color w:val="000000"/>
                <w:lang w:val="en-US" w:eastAsia="el-GR"/>
              </w:rPr>
            </w:pPr>
            <w:r>
              <w:rPr>
                <w:color w:val="000000"/>
                <w:lang w:val="en-US" w:eastAsia="el-GR"/>
              </w:rPr>
              <w:t>1</w:t>
            </w:r>
          </w:p>
        </w:tc>
      </w:tr>
      <w:tr w:rsidR="00F743CA" w:rsidRPr="00C56140" w14:paraId="12070915" w14:textId="77777777" w:rsidTr="00CE3E38">
        <w:trPr>
          <w:trHeight w:val="190"/>
        </w:trPr>
        <w:tc>
          <w:tcPr>
            <w:tcW w:w="537" w:type="pct"/>
            <w:noWrap/>
          </w:tcPr>
          <w:p w14:paraId="3E0AC981" w14:textId="0C619788" w:rsidR="00F743CA" w:rsidRPr="008273FC" w:rsidRDefault="00F743CA" w:rsidP="00F743CA">
            <w:pPr>
              <w:suppressAutoHyphens w:val="0"/>
              <w:spacing w:before="120" w:after="0"/>
              <w:jc w:val="center"/>
              <w:rPr>
                <w:color w:val="000000"/>
                <w:lang w:val="en-US" w:eastAsia="el-GR"/>
              </w:rPr>
            </w:pPr>
            <w:r>
              <w:rPr>
                <w:color w:val="000000"/>
                <w:lang w:val="en-US" w:eastAsia="el-GR"/>
              </w:rPr>
              <w:t>14</w:t>
            </w:r>
          </w:p>
        </w:tc>
        <w:tc>
          <w:tcPr>
            <w:tcW w:w="651" w:type="pct"/>
          </w:tcPr>
          <w:p w14:paraId="3EE1349A" w14:textId="736C63D1" w:rsidR="00F743CA" w:rsidRPr="00C56140" w:rsidRDefault="00F743CA" w:rsidP="00F743CA">
            <w:pPr>
              <w:suppressAutoHyphens w:val="0"/>
              <w:spacing w:before="120" w:after="0"/>
              <w:jc w:val="center"/>
              <w:rPr>
                <w:color w:val="000000"/>
                <w:lang w:val="el-GR" w:eastAsia="el-GR"/>
              </w:rPr>
            </w:pPr>
            <w:r w:rsidRPr="003D5F72">
              <w:rPr>
                <w:color w:val="000000"/>
                <w:lang w:val="el-GR" w:eastAsia="el-GR"/>
              </w:rPr>
              <w:t>Φ5</w:t>
            </w:r>
          </w:p>
        </w:tc>
        <w:tc>
          <w:tcPr>
            <w:tcW w:w="867" w:type="pct"/>
          </w:tcPr>
          <w:p w14:paraId="60ABD082" w14:textId="38FBA05A" w:rsidR="00F743CA" w:rsidRDefault="00F743CA" w:rsidP="00F743CA">
            <w:pPr>
              <w:suppressAutoHyphens w:val="0"/>
              <w:spacing w:before="120" w:after="0"/>
              <w:jc w:val="center"/>
              <w:rPr>
                <w:color w:val="000000"/>
                <w:lang w:val="el-GR" w:eastAsia="el-GR"/>
              </w:rPr>
            </w:pPr>
            <w:r>
              <w:rPr>
                <w:color w:val="000000"/>
                <w:lang w:val="el-GR" w:eastAsia="el-GR"/>
              </w:rPr>
              <w:t>Π.5.2</w:t>
            </w:r>
          </w:p>
        </w:tc>
        <w:tc>
          <w:tcPr>
            <w:tcW w:w="1542" w:type="pct"/>
          </w:tcPr>
          <w:p w14:paraId="3A6AFFE4" w14:textId="24A3402F" w:rsidR="00F743CA" w:rsidRPr="006562B1" w:rsidRDefault="00F743CA" w:rsidP="00F743CA">
            <w:pPr>
              <w:suppressAutoHyphens w:val="0"/>
              <w:spacing w:before="120" w:after="0"/>
              <w:jc w:val="center"/>
              <w:rPr>
                <w:color w:val="000000"/>
                <w:lang w:val="el-GR" w:eastAsia="el-GR"/>
              </w:rPr>
            </w:pPr>
            <w:r w:rsidRPr="006562B1">
              <w:rPr>
                <w:color w:val="000000"/>
                <w:lang w:val="en-US" w:eastAsia="el-GR"/>
              </w:rPr>
              <w:t>M21</w:t>
            </w:r>
          </w:p>
        </w:tc>
        <w:tc>
          <w:tcPr>
            <w:tcW w:w="1403" w:type="pct"/>
          </w:tcPr>
          <w:p w14:paraId="35E7A08D" w14:textId="1C5D2685" w:rsidR="00F743CA" w:rsidRPr="008273FC" w:rsidRDefault="00F743CA" w:rsidP="00F743CA">
            <w:pPr>
              <w:suppressAutoHyphens w:val="0"/>
              <w:spacing w:before="120" w:after="0"/>
              <w:jc w:val="center"/>
              <w:rPr>
                <w:color w:val="000000"/>
                <w:lang w:val="en-US" w:eastAsia="el-GR"/>
              </w:rPr>
            </w:pPr>
            <w:r>
              <w:rPr>
                <w:color w:val="000000"/>
                <w:lang w:val="en-US" w:eastAsia="el-GR"/>
              </w:rPr>
              <w:t>1</w:t>
            </w:r>
          </w:p>
        </w:tc>
      </w:tr>
      <w:tr w:rsidR="00F743CA" w:rsidRPr="00C56140" w14:paraId="591626A8" w14:textId="77777777" w:rsidTr="00CE3E38">
        <w:trPr>
          <w:trHeight w:val="190"/>
        </w:trPr>
        <w:tc>
          <w:tcPr>
            <w:tcW w:w="537" w:type="pct"/>
            <w:noWrap/>
          </w:tcPr>
          <w:p w14:paraId="0C8E9F53" w14:textId="7ACB6E66" w:rsidR="00F743CA" w:rsidRPr="008273FC" w:rsidRDefault="00F743CA" w:rsidP="00F743CA">
            <w:pPr>
              <w:suppressAutoHyphens w:val="0"/>
              <w:spacing w:before="120" w:after="0"/>
              <w:jc w:val="center"/>
              <w:rPr>
                <w:color w:val="000000"/>
                <w:lang w:val="en-US" w:eastAsia="el-GR"/>
              </w:rPr>
            </w:pPr>
            <w:r>
              <w:rPr>
                <w:color w:val="000000"/>
                <w:lang w:val="en-US" w:eastAsia="el-GR"/>
              </w:rPr>
              <w:t>15</w:t>
            </w:r>
          </w:p>
        </w:tc>
        <w:tc>
          <w:tcPr>
            <w:tcW w:w="651" w:type="pct"/>
          </w:tcPr>
          <w:p w14:paraId="5682E5BA" w14:textId="203E48AE" w:rsidR="00F743CA" w:rsidRPr="00C56140" w:rsidRDefault="00F743CA" w:rsidP="00F743CA">
            <w:pPr>
              <w:suppressAutoHyphens w:val="0"/>
              <w:spacing w:before="120" w:after="0"/>
              <w:jc w:val="center"/>
              <w:rPr>
                <w:color w:val="000000"/>
                <w:lang w:val="el-GR" w:eastAsia="el-GR"/>
              </w:rPr>
            </w:pPr>
            <w:r w:rsidRPr="003D5F72">
              <w:rPr>
                <w:color w:val="000000"/>
                <w:lang w:val="el-GR" w:eastAsia="el-GR"/>
              </w:rPr>
              <w:t>Φ5</w:t>
            </w:r>
          </w:p>
        </w:tc>
        <w:tc>
          <w:tcPr>
            <w:tcW w:w="867" w:type="pct"/>
          </w:tcPr>
          <w:p w14:paraId="76B401B6" w14:textId="0330A471" w:rsidR="00F743CA" w:rsidRDefault="00F743CA" w:rsidP="00F743CA">
            <w:pPr>
              <w:suppressAutoHyphens w:val="0"/>
              <w:spacing w:before="120" w:after="0"/>
              <w:jc w:val="center"/>
              <w:rPr>
                <w:color w:val="000000"/>
                <w:lang w:val="el-GR" w:eastAsia="el-GR"/>
              </w:rPr>
            </w:pPr>
            <w:r>
              <w:rPr>
                <w:color w:val="000000"/>
                <w:lang w:val="el-GR" w:eastAsia="el-GR"/>
              </w:rPr>
              <w:t>Π.5.3</w:t>
            </w:r>
          </w:p>
        </w:tc>
        <w:tc>
          <w:tcPr>
            <w:tcW w:w="1542" w:type="pct"/>
          </w:tcPr>
          <w:p w14:paraId="72B28798" w14:textId="25E21388" w:rsidR="00F743CA" w:rsidRPr="006562B1" w:rsidRDefault="00F743CA" w:rsidP="00F743CA">
            <w:pPr>
              <w:suppressAutoHyphens w:val="0"/>
              <w:spacing w:before="120" w:after="0"/>
              <w:jc w:val="center"/>
              <w:rPr>
                <w:color w:val="000000"/>
                <w:lang w:val="el-GR" w:eastAsia="el-GR"/>
              </w:rPr>
            </w:pPr>
            <w:r w:rsidRPr="006562B1">
              <w:rPr>
                <w:color w:val="000000"/>
                <w:lang w:val="en-US" w:eastAsia="el-GR"/>
              </w:rPr>
              <w:t>M21</w:t>
            </w:r>
          </w:p>
        </w:tc>
        <w:tc>
          <w:tcPr>
            <w:tcW w:w="1403" w:type="pct"/>
          </w:tcPr>
          <w:p w14:paraId="4608C263" w14:textId="04949468" w:rsidR="00F743CA" w:rsidRPr="008273FC" w:rsidRDefault="00F743CA" w:rsidP="00F743CA">
            <w:pPr>
              <w:suppressAutoHyphens w:val="0"/>
              <w:spacing w:before="120" w:after="0"/>
              <w:jc w:val="center"/>
              <w:rPr>
                <w:color w:val="000000"/>
                <w:lang w:val="en-US" w:eastAsia="el-GR"/>
              </w:rPr>
            </w:pPr>
            <w:r>
              <w:rPr>
                <w:color w:val="000000"/>
                <w:lang w:val="en-US" w:eastAsia="el-GR"/>
              </w:rPr>
              <w:t>1</w:t>
            </w:r>
          </w:p>
        </w:tc>
      </w:tr>
      <w:tr w:rsidR="00F743CA" w:rsidRPr="00C56140" w14:paraId="2A82AF51" w14:textId="77777777" w:rsidTr="00CE3E38">
        <w:trPr>
          <w:trHeight w:val="190"/>
        </w:trPr>
        <w:tc>
          <w:tcPr>
            <w:tcW w:w="537" w:type="pct"/>
            <w:noWrap/>
          </w:tcPr>
          <w:p w14:paraId="72643AC0" w14:textId="0C2F8C27" w:rsidR="00F743CA" w:rsidRPr="008273FC" w:rsidRDefault="00F743CA" w:rsidP="00F743CA">
            <w:pPr>
              <w:suppressAutoHyphens w:val="0"/>
              <w:spacing w:before="120" w:after="0"/>
              <w:jc w:val="center"/>
              <w:rPr>
                <w:color w:val="000000"/>
                <w:lang w:val="el-GR" w:eastAsia="el-GR"/>
              </w:rPr>
            </w:pPr>
            <w:r>
              <w:rPr>
                <w:color w:val="000000"/>
                <w:lang w:val="el-GR" w:eastAsia="el-GR"/>
              </w:rPr>
              <w:t>16</w:t>
            </w:r>
          </w:p>
        </w:tc>
        <w:tc>
          <w:tcPr>
            <w:tcW w:w="651" w:type="pct"/>
          </w:tcPr>
          <w:p w14:paraId="0A2EBF74" w14:textId="2012E38D" w:rsidR="00F743CA" w:rsidRPr="003D5F72" w:rsidRDefault="00F743CA" w:rsidP="00F743CA">
            <w:pPr>
              <w:suppressAutoHyphens w:val="0"/>
              <w:spacing w:before="120" w:after="0"/>
              <w:jc w:val="center"/>
              <w:rPr>
                <w:color w:val="000000"/>
                <w:lang w:val="el-GR" w:eastAsia="el-GR"/>
              </w:rPr>
            </w:pPr>
            <w:r>
              <w:rPr>
                <w:color w:val="000000"/>
                <w:lang w:val="el-GR" w:eastAsia="el-GR"/>
              </w:rPr>
              <w:t>Φ6</w:t>
            </w:r>
          </w:p>
        </w:tc>
        <w:tc>
          <w:tcPr>
            <w:tcW w:w="867" w:type="pct"/>
          </w:tcPr>
          <w:p w14:paraId="3E73879A" w14:textId="7F7E30AC" w:rsidR="00F743CA" w:rsidRPr="008273FC" w:rsidRDefault="00F743CA" w:rsidP="00F743CA">
            <w:pPr>
              <w:suppressAutoHyphens w:val="0"/>
              <w:spacing w:before="120" w:after="0"/>
              <w:jc w:val="center"/>
              <w:rPr>
                <w:color w:val="000000"/>
                <w:lang w:val="en-US" w:eastAsia="el-GR"/>
              </w:rPr>
            </w:pPr>
            <w:r>
              <w:rPr>
                <w:color w:val="000000"/>
                <w:lang w:val="el-GR" w:eastAsia="el-GR"/>
              </w:rPr>
              <w:t>Π.</w:t>
            </w:r>
            <w:r>
              <w:rPr>
                <w:color w:val="000000"/>
                <w:lang w:val="en-US" w:eastAsia="el-GR"/>
              </w:rPr>
              <w:t>6.1.</w:t>
            </w:r>
          </w:p>
        </w:tc>
        <w:tc>
          <w:tcPr>
            <w:tcW w:w="1542" w:type="pct"/>
          </w:tcPr>
          <w:p w14:paraId="7125FD34" w14:textId="6D1414AE" w:rsidR="00F743CA" w:rsidRPr="006562B1" w:rsidRDefault="00F743CA" w:rsidP="00F743CA">
            <w:pPr>
              <w:suppressAutoHyphens w:val="0"/>
              <w:spacing w:before="120" w:after="0"/>
              <w:jc w:val="center"/>
              <w:rPr>
                <w:color w:val="000000"/>
                <w:lang w:val="el-GR" w:eastAsia="el-GR"/>
              </w:rPr>
            </w:pPr>
            <w:r w:rsidRPr="006562B1">
              <w:rPr>
                <w:color w:val="000000"/>
                <w:lang w:val="el-GR" w:eastAsia="el-GR"/>
              </w:rPr>
              <w:t>Μ23</w:t>
            </w:r>
          </w:p>
        </w:tc>
        <w:tc>
          <w:tcPr>
            <w:tcW w:w="1403" w:type="pct"/>
          </w:tcPr>
          <w:p w14:paraId="596FA10F" w14:textId="62AF30B2" w:rsidR="00F743CA" w:rsidRPr="00C56140" w:rsidRDefault="00F743CA" w:rsidP="00F743CA">
            <w:pPr>
              <w:suppressAutoHyphens w:val="0"/>
              <w:spacing w:before="120" w:after="0"/>
              <w:jc w:val="center"/>
              <w:rPr>
                <w:color w:val="000000"/>
                <w:lang w:val="el-GR" w:eastAsia="el-GR"/>
              </w:rPr>
            </w:pPr>
            <w:r>
              <w:rPr>
                <w:color w:val="000000"/>
                <w:lang w:val="el-GR" w:eastAsia="el-GR"/>
              </w:rPr>
              <w:t>1</w:t>
            </w:r>
          </w:p>
        </w:tc>
      </w:tr>
      <w:tr w:rsidR="00F743CA" w:rsidRPr="00C56140" w14:paraId="78DBC98B" w14:textId="77777777" w:rsidTr="00CE3E38">
        <w:trPr>
          <w:trHeight w:val="190"/>
        </w:trPr>
        <w:tc>
          <w:tcPr>
            <w:tcW w:w="537" w:type="pct"/>
            <w:noWrap/>
          </w:tcPr>
          <w:p w14:paraId="021A4448" w14:textId="2CE60807" w:rsidR="00F743CA" w:rsidRPr="008273FC" w:rsidRDefault="00F743CA" w:rsidP="00F743CA">
            <w:pPr>
              <w:suppressAutoHyphens w:val="0"/>
              <w:spacing w:before="120" w:after="0"/>
              <w:jc w:val="center"/>
              <w:rPr>
                <w:color w:val="000000"/>
                <w:lang w:val="el-GR" w:eastAsia="el-GR"/>
              </w:rPr>
            </w:pPr>
            <w:r>
              <w:rPr>
                <w:color w:val="000000"/>
                <w:lang w:val="el-GR" w:eastAsia="el-GR"/>
              </w:rPr>
              <w:t>17</w:t>
            </w:r>
          </w:p>
        </w:tc>
        <w:tc>
          <w:tcPr>
            <w:tcW w:w="651" w:type="pct"/>
          </w:tcPr>
          <w:p w14:paraId="44BA3142" w14:textId="6EDEDDD1" w:rsidR="00F743CA" w:rsidRPr="003D5F72" w:rsidRDefault="00F743CA" w:rsidP="00F743CA">
            <w:pPr>
              <w:suppressAutoHyphens w:val="0"/>
              <w:spacing w:before="120" w:after="0"/>
              <w:jc w:val="center"/>
              <w:rPr>
                <w:color w:val="000000"/>
                <w:lang w:val="el-GR" w:eastAsia="el-GR"/>
              </w:rPr>
            </w:pPr>
            <w:r>
              <w:rPr>
                <w:color w:val="000000"/>
                <w:lang w:val="el-GR" w:eastAsia="el-GR"/>
              </w:rPr>
              <w:t>Φ6</w:t>
            </w:r>
          </w:p>
        </w:tc>
        <w:tc>
          <w:tcPr>
            <w:tcW w:w="867" w:type="pct"/>
          </w:tcPr>
          <w:p w14:paraId="3600862C" w14:textId="6B9D7DD0" w:rsidR="00F743CA" w:rsidRDefault="00F743CA" w:rsidP="00F743CA">
            <w:pPr>
              <w:suppressAutoHyphens w:val="0"/>
              <w:spacing w:before="120" w:after="0"/>
              <w:jc w:val="center"/>
              <w:rPr>
                <w:color w:val="000000"/>
                <w:lang w:val="el-GR" w:eastAsia="el-GR"/>
              </w:rPr>
            </w:pPr>
            <w:r>
              <w:rPr>
                <w:color w:val="000000"/>
                <w:lang w:val="el-GR" w:eastAsia="el-GR"/>
              </w:rPr>
              <w:t>Π.6.2</w:t>
            </w:r>
          </w:p>
        </w:tc>
        <w:tc>
          <w:tcPr>
            <w:tcW w:w="1542" w:type="pct"/>
          </w:tcPr>
          <w:p w14:paraId="4D28249E" w14:textId="366A53F8" w:rsidR="00F743CA" w:rsidRPr="006562B1" w:rsidRDefault="00F743CA" w:rsidP="00F743CA">
            <w:pPr>
              <w:suppressAutoHyphens w:val="0"/>
              <w:spacing w:before="120" w:after="0"/>
              <w:jc w:val="center"/>
              <w:rPr>
                <w:color w:val="000000"/>
                <w:lang w:val="el-GR" w:eastAsia="el-GR"/>
              </w:rPr>
            </w:pPr>
            <w:r w:rsidRPr="006562B1">
              <w:rPr>
                <w:color w:val="000000"/>
                <w:lang w:val="el-GR" w:eastAsia="el-GR"/>
              </w:rPr>
              <w:t>Μ23</w:t>
            </w:r>
          </w:p>
        </w:tc>
        <w:tc>
          <w:tcPr>
            <w:tcW w:w="1403" w:type="pct"/>
          </w:tcPr>
          <w:p w14:paraId="1811AB0D" w14:textId="54549F7F" w:rsidR="00F743CA" w:rsidRPr="00C56140" w:rsidRDefault="00F743CA" w:rsidP="00F743CA">
            <w:pPr>
              <w:suppressAutoHyphens w:val="0"/>
              <w:spacing w:before="120" w:after="0"/>
              <w:jc w:val="center"/>
              <w:rPr>
                <w:color w:val="000000"/>
                <w:lang w:val="el-GR" w:eastAsia="el-GR"/>
              </w:rPr>
            </w:pPr>
            <w:r>
              <w:rPr>
                <w:color w:val="000000"/>
                <w:lang w:val="el-GR" w:eastAsia="el-GR"/>
              </w:rPr>
              <w:t>1</w:t>
            </w:r>
          </w:p>
        </w:tc>
      </w:tr>
    </w:tbl>
    <w:p w14:paraId="74CE17AA" w14:textId="77777777" w:rsidR="00050DB8" w:rsidRPr="008273FC" w:rsidRDefault="00050DB8" w:rsidP="002E46F3">
      <w:pPr>
        <w:rPr>
          <w:lang w:val="el-GR"/>
        </w:rPr>
      </w:pPr>
    </w:p>
    <w:p w14:paraId="07985D8B" w14:textId="77777777" w:rsidR="00C56140" w:rsidRPr="00C56140" w:rsidRDefault="00C56140" w:rsidP="002E46F3">
      <w:pPr>
        <w:rPr>
          <w:lang w:val="el-GR"/>
        </w:rPr>
      </w:pPr>
    </w:p>
    <w:p w14:paraId="637620AB" w14:textId="31DD0868" w:rsidR="0033348A" w:rsidRPr="00C56140" w:rsidRDefault="0033348A" w:rsidP="002E46F3">
      <w:pPr>
        <w:rPr>
          <w:lang w:val="el-GR"/>
        </w:rPr>
      </w:pPr>
      <w:r w:rsidRPr="00C56140">
        <w:rPr>
          <w:lang w:val="el-GR"/>
        </w:rPr>
        <w:t>Ανάλογα το είδος και τη φύση των παραδοτέων ισχύουν τα κάτωθι:</w:t>
      </w:r>
    </w:p>
    <w:p w14:paraId="45D039BB" w14:textId="77777777" w:rsidR="0033348A" w:rsidRPr="00C56140" w:rsidRDefault="0033348A" w:rsidP="002E46F3">
      <w:pPr>
        <w:pStyle w:val="aff"/>
        <w:numPr>
          <w:ilvl w:val="0"/>
          <w:numId w:val="101"/>
        </w:numPr>
        <w:suppressAutoHyphens w:val="0"/>
        <w:contextualSpacing w:val="0"/>
        <w:jc w:val="left"/>
        <w:rPr>
          <w:b/>
          <w:bCs/>
        </w:rPr>
      </w:pPr>
      <w:r w:rsidRPr="00C56140">
        <w:rPr>
          <w:b/>
          <w:bCs/>
        </w:rPr>
        <w:t xml:space="preserve">Μελέτες </w:t>
      </w:r>
    </w:p>
    <w:p w14:paraId="60438D34" w14:textId="77777777" w:rsidR="0033348A" w:rsidRPr="00C56140" w:rsidRDefault="0033348A" w:rsidP="002E46F3">
      <w:pPr>
        <w:rPr>
          <w:lang w:val="el-GR"/>
        </w:rPr>
      </w:pPr>
      <w:r w:rsidRPr="00C56140">
        <w:rPr>
          <w:lang w:val="el-GR"/>
        </w:rPr>
        <w:t>Ελέγχονται ως προς τα ακόλουθα χαρακτηριστικά:</w:t>
      </w:r>
    </w:p>
    <w:p w14:paraId="1A8CEEAB" w14:textId="77777777" w:rsidR="0033348A" w:rsidRPr="00C56140" w:rsidRDefault="0033348A" w:rsidP="002E46F3">
      <w:pPr>
        <w:rPr>
          <w:lang w:val="el-GR"/>
        </w:rPr>
      </w:pPr>
      <w:r w:rsidRPr="00C56140">
        <w:rPr>
          <w:lang w:val="el-GR"/>
        </w:rPr>
        <w:lastRenderedPageBreak/>
        <w:t>Πληρότητα: Το Παραδοτέο πρέπει να καλύπτει όλες τις πτυχές του σκοπού για τον οποίο συντάχθηκε και ειδικότερα να ανταποκρίνεται στις απαιτήσεις περιεχομένου που έχουν ορισθεί γι’ αυτό.</w:t>
      </w:r>
    </w:p>
    <w:p w14:paraId="2BACC361" w14:textId="77777777" w:rsidR="0033348A" w:rsidRPr="00C56140" w:rsidRDefault="0033348A" w:rsidP="002E46F3">
      <w:pPr>
        <w:rPr>
          <w:lang w:val="el-GR"/>
        </w:rPr>
      </w:pPr>
      <w:r w:rsidRPr="00C56140">
        <w:rPr>
          <w:lang w:val="el-GR"/>
        </w:rPr>
        <w:t>Σαφήνεια/Εμβάθυνση: Το Παραδοτέο πρέπει να περιέχει πληροφορίες σε βάθος ανάλογα με το σκοπό του, και ταυτόχρονα πρέπει να έχει αποφευχθεί πλεονάζουσα λεπτομέρεια σε βαθμό που θα επισκιάζει τη σαφήνεια του Παραδοτέου.</w:t>
      </w:r>
    </w:p>
    <w:p w14:paraId="1DD02EFE" w14:textId="77777777" w:rsidR="0033348A" w:rsidRPr="00C56140" w:rsidRDefault="0033348A" w:rsidP="002E46F3">
      <w:pPr>
        <w:rPr>
          <w:lang w:val="el-GR"/>
        </w:rPr>
      </w:pPr>
      <w:r w:rsidRPr="00C56140">
        <w:rPr>
          <w:lang w:val="el-GR"/>
        </w:rPr>
        <w:t>Σχετικότητα/ Λειτουργικότητα/ Αποτελεσματικότητα: Το Παραδοτέο πρέπει να ανταποκρίνεται στο σκοπό για τον οποίο έχει συνταχθεί και στις ανάγκες του Έργου.</w:t>
      </w:r>
    </w:p>
    <w:p w14:paraId="56A77614" w14:textId="77777777" w:rsidR="0033348A" w:rsidRPr="00C56140" w:rsidRDefault="0033348A" w:rsidP="002E46F3">
      <w:pPr>
        <w:rPr>
          <w:lang w:val="el-GR"/>
        </w:rPr>
      </w:pPr>
      <w:r w:rsidRPr="00C56140">
        <w:rPr>
          <w:lang w:val="el-GR"/>
        </w:rPr>
        <w:t>Τεκμηρίωση: Το Παραδοτέο πρέπει να είναι ακριβές και να αποτυπώνει την πραγματικότητα. Αυτό σημαίνει ότι πρέπει να βασίζεται σε επαρκώς τεκμηριωμένα στοιχεία και όπου απαιτείται να δίδονται σαφείς επεξηγήσεις.</w:t>
      </w:r>
    </w:p>
    <w:p w14:paraId="7169B2C2" w14:textId="77777777" w:rsidR="0033348A" w:rsidRPr="00C56140" w:rsidRDefault="0033348A" w:rsidP="002E46F3">
      <w:pPr>
        <w:pStyle w:val="aff"/>
        <w:numPr>
          <w:ilvl w:val="0"/>
          <w:numId w:val="101"/>
        </w:numPr>
        <w:suppressAutoHyphens w:val="0"/>
        <w:contextualSpacing w:val="0"/>
        <w:jc w:val="left"/>
        <w:rPr>
          <w:b/>
          <w:bCs/>
        </w:rPr>
      </w:pPr>
      <w:r w:rsidRPr="00C56140">
        <w:rPr>
          <w:b/>
          <w:bCs/>
        </w:rPr>
        <w:t xml:space="preserve">Υπηρεσίες </w:t>
      </w:r>
    </w:p>
    <w:p w14:paraId="7EFB9FFA" w14:textId="77777777" w:rsidR="0033348A" w:rsidRPr="00C56140" w:rsidRDefault="0033348A" w:rsidP="002E46F3">
      <w:r w:rsidRPr="00C56140">
        <w:t>Διενεργούνται οι κάτωθι έλεγχοι:</w:t>
      </w:r>
    </w:p>
    <w:p w14:paraId="1635426B" w14:textId="77777777" w:rsidR="0033348A" w:rsidRPr="00C56140" w:rsidRDefault="0033348A" w:rsidP="002E46F3">
      <w:pPr>
        <w:rPr>
          <w:lang w:val="el-GR"/>
        </w:rPr>
      </w:pPr>
      <w:r w:rsidRPr="00C56140">
        <w:rPr>
          <w:lang w:val="el-GR"/>
        </w:rPr>
        <w:t>Υπηρεσίες Εκπαίδευσης. Θα ελέγχεται η πληρότητα/εγκυρότητα των σχετικών απολογιστικών αναφορών οι οποίες θα πρέπει να αναφέρουν ημερομηνίες διενέργειας, τόπος, όνομα εκπαιδευτή και πρόγραμμα εκπαίδευσης, και να περιέχουν εκπαιδευτικό υλικό ή υλικό παρουσίασης, και παρουσιολόγια.</w:t>
      </w:r>
    </w:p>
    <w:p w14:paraId="1441BB72" w14:textId="77777777" w:rsidR="0033348A" w:rsidRPr="00C56140" w:rsidRDefault="0033348A" w:rsidP="002E46F3">
      <w:pPr>
        <w:rPr>
          <w:lang w:val="el-GR"/>
        </w:rPr>
      </w:pPr>
      <w:r w:rsidRPr="00C56140">
        <w:rPr>
          <w:lang w:val="el-GR"/>
        </w:rPr>
        <w:t>Η καταλληλότητα του προγράμματος ελέγχεται στο πλάνο εκπαίδευσης, όπου αυτό υποβάλλεται.</w:t>
      </w:r>
    </w:p>
    <w:p w14:paraId="38C0BD36" w14:textId="77777777" w:rsidR="0033348A" w:rsidRPr="00C56140" w:rsidRDefault="0033348A" w:rsidP="002E46F3">
      <w:pPr>
        <w:rPr>
          <w:lang w:val="el-GR"/>
        </w:rPr>
      </w:pPr>
      <w:r w:rsidRPr="00C56140">
        <w:rPr>
          <w:lang w:val="el-GR"/>
        </w:rPr>
        <w:t xml:space="preserve">Υπηρεσίες </w:t>
      </w:r>
      <w:r w:rsidRPr="00C56140">
        <w:t>on</w:t>
      </w:r>
      <w:r w:rsidRPr="00C56140">
        <w:rPr>
          <w:lang w:val="el-GR"/>
        </w:rPr>
        <w:t>-</w:t>
      </w:r>
      <w:r w:rsidRPr="00C56140">
        <w:t>site</w:t>
      </w:r>
      <w:r w:rsidRPr="00C56140">
        <w:rPr>
          <w:lang w:val="el-GR"/>
        </w:rPr>
        <w:t xml:space="preserve"> υποστήριξης. Θα ελέγχεται η πληρότητα/εγκυρότητα των σχετικών απολογιστικών αναφορών οι οποίες θα πρέπει να αναφέρουν ημερομηνίες διενέργειας, όνομα υποστηρικτή και παρουσιολόγια.</w:t>
      </w:r>
    </w:p>
    <w:p w14:paraId="55278E51" w14:textId="77777777" w:rsidR="0033348A" w:rsidRPr="00C56140" w:rsidRDefault="0033348A" w:rsidP="002E46F3">
      <w:pPr>
        <w:rPr>
          <w:lang w:val="el-GR"/>
        </w:rPr>
      </w:pPr>
      <w:r w:rsidRPr="00C56140">
        <w:rPr>
          <w:lang w:val="el-GR"/>
        </w:rPr>
        <w:t xml:space="preserve">Υπηρεσίες που υπόκεινται σε </w:t>
      </w:r>
      <w:r w:rsidRPr="00C56140">
        <w:t>SLA</w:t>
      </w:r>
      <w:r w:rsidRPr="00C56140">
        <w:rPr>
          <w:lang w:val="el-GR"/>
        </w:rPr>
        <w:t>. Έλεγχος τριμηνιαίων (ή της αντίστοιχης περιόδου που ορίζεται στη διακήρυξη) αναφορών και επιβολή ρητρών.</w:t>
      </w:r>
    </w:p>
    <w:p w14:paraId="698BA120" w14:textId="77777777" w:rsidR="0033348A" w:rsidRPr="00C56140" w:rsidRDefault="0033348A" w:rsidP="002E46F3">
      <w:pPr>
        <w:rPr>
          <w:lang w:val="el-GR"/>
        </w:rPr>
      </w:pPr>
      <w:r w:rsidRPr="00C56140">
        <w:rPr>
          <w:lang w:val="el-GR"/>
        </w:rPr>
        <w:t>Λοιπές υπηρεσίες. Οι εργασίες θα μπορούν να πιστοποιούνται ότι διενεργήθηκαν σε μεγάλο βαθμό κατά την εξέλιξη των εργασιών, ενώ θα ελέγχεται η πληρότητα/εγκυρότητα των σχετικών παραγόμενων παραδοτέων ή/και απολογιστικών αναφορών, ως αυτές ορίζονται στη διακήρυξη.</w:t>
      </w:r>
    </w:p>
    <w:p w14:paraId="6B33C122" w14:textId="77777777" w:rsidR="00025B9C" w:rsidRPr="00C56140" w:rsidRDefault="00025B9C" w:rsidP="009E3443">
      <w:pPr>
        <w:pStyle w:val="20"/>
        <w:numPr>
          <w:ilvl w:val="1"/>
          <w:numId w:val="98"/>
        </w:numPr>
        <w:ind w:left="567"/>
        <w:rPr>
          <w:szCs w:val="22"/>
        </w:rPr>
      </w:pPr>
      <w:bookmarkStart w:id="664" w:name="_Toc167222931"/>
      <w:r w:rsidRPr="00C56140">
        <w:t>Περίοδος</w:t>
      </w:r>
      <w:r w:rsidRPr="00C56140">
        <w:rPr>
          <w:szCs w:val="22"/>
        </w:rPr>
        <w:t xml:space="preserve"> Εγγύησης και Συντήρησης (ΠΕΣ)</w:t>
      </w:r>
      <w:bookmarkEnd w:id="663"/>
      <w:bookmarkEnd w:id="664"/>
      <w:r w:rsidRPr="00C56140">
        <w:rPr>
          <w:szCs w:val="22"/>
        </w:rPr>
        <w:tab/>
      </w:r>
    </w:p>
    <w:p w14:paraId="3F17256A" w14:textId="77777777" w:rsidR="00851713" w:rsidRPr="00C56140" w:rsidRDefault="00851713" w:rsidP="00851713">
      <w:pPr>
        <w:rPr>
          <w:lang w:val="el-GR"/>
        </w:rPr>
      </w:pPr>
    </w:p>
    <w:p w14:paraId="7B130E92" w14:textId="69507513" w:rsidR="007C2180" w:rsidRPr="00891C6C" w:rsidRDefault="007C2180" w:rsidP="001518BB">
      <w:pPr>
        <w:rPr>
          <w:rFonts w:eastAsia="SimSun"/>
          <w:lang w:val="el-GR"/>
        </w:rPr>
      </w:pPr>
      <w:r w:rsidRPr="00891C6C">
        <w:rPr>
          <w:rFonts w:eastAsia="SimSun"/>
          <w:lang w:val="el-GR"/>
        </w:rPr>
        <w:t xml:space="preserve">Ως ΠΕΣ ορίζεται η ελάχιστη ζητούμενη Περίοδος Εγγύησης και Συντήρησης, με έναρξη την Οριστική Παραλαβή του Έργου και με χρονική διάρκεια </w:t>
      </w:r>
      <w:r w:rsidR="00F26D22" w:rsidRPr="00891C6C">
        <w:rPr>
          <w:rFonts w:eastAsia="SimSun"/>
          <w:lang w:val="el-GR"/>
        </w:rPr>
        <w:t>δύο</w:t>
      </w:r>
      <w:r w:rsidRPr="00891C6C">
        <w:rPr>
          <w:rFonts w:eastAsia="SimSun"/>
          <w:lang w:val="el-GR"/>
        </w:rPr>
        <w:t xml:space="preserve"> (</w:t>
      </w:r>
      <w:r w:rsidR="00F26D22" w:rsidRPr="00891C6C">
        <w:rPr>
          <w:rFonts w:eastAsia="SimSun"/>
          <w:lang w:val="el-GR"/>
        </w:rPr>
        <w:t>2</w:t>
      </w:r>
      <w:r w:rsidRPr="00891C6C">
        <w:rPr>
          <w:rFonts w:eastAsia="SimSun"/>
          <w:lang w:val="el-GR"/>
        </w:rPr>
        <w:t xml:space="preserve">) </w:t>
      </w:r>
      <w:r w:rsidR="00F26D22" w:rsidRPr="00891C6C">
        <w:rPr>
          <w:rFonts w:eastAsia="SimSun"/>
          <w:lang w:val="el-GR"/>
        </w:rPr>
        <w:t xml:space="preserve">ετών </w:t>
      </w:r>
      <w:r w:rsidRPr="00891C6C">
        <w:rPr>
          <w:rFonts w:eastAsia="SimSun"/>
          <w:lang w:val="el-GR"/>
        </w:rPr>
        <w:t xml:space="preserve">για την περίοδο εγγύησης και </w:t>
      </w:r>
      <w:r w:rsidR="00EA1B1C" w:rsidRPr="00891C6C">
        <w:rPr>
          <w:rFonts w:eastAsia="SimSun"/>
          <w:lang w:val="el-GR"/>
        </w:rPr>
        <w:t>ενός (1) έτους</w:t>
      </w:r>
      <w:r w:rsidRPr="00891C6C">
        <w:rPr>
          <w:rFonts w:eastAsia="SimSun"/>
          <w:lang w:val="el-GR"/>
        </w:rPr>
        <w:t xml:space="preserve"> για την περίοδο συντήρησης, συνολικά </w:t>
      </w:r>
      <w:r w:rsidR="00F26D22" w:rsidRPr="00891C6C">
        <w:rPr>
          <w:rFonts w:eastAsia="SimSun"/>
          <w:lang w:val="el-GR"/>
        </w:rPr>
        <w:t xml:space="preserve">τρία </w:t>
      </w:r>
      <w:r w:rsidRPr="00891C6C">
        <w:rPr>
          <w:rFonts w:eastAsia="SimSun"/>
          <w:lang w:val="el-GR"/>
        </w:rPr>
        <w:t>(</w:t>
      </w:r>
      <w:r w:rsidR="00F26D22" w:rsidRPr="00891C6C">
        <w:rPr>
          <w:rFonts w:eastAsia="SimSun"/>
          <w:lang w:val="el-GR"/>
        </w:rPr>
        <w:t>3</w:t>
      </w:r>
      <w:r w:rsidRPr="00891C6C">
        <w:rPr>
          <w:rFonts w:eastAsia="SimSun"/>
          <w:lang w:val="el-GR"/>
        </w:rPr>
        <w:t>) έτη.</w:t>
      </w:r>
    </w:p>
    <w:p w14:paraId="2522F645" w14:textId="3293F243" w:rsidR="007C2180" w:rsidRPr="00C56140" w:rsidRDefault="007C2180" w:rsidP="001518BB">
      <w:pPr>
        <w:rPr>
          <w:rFonts w:eastAsia="SimSun"/>
          <w:lang w:val="el-GR"/>
        </w:rPr>
      </w:pPr>
      <w:r w:rsidRPr="00891C6C">
        <w:rPr>
          <w:rFonts w:eastAsia="SimSun"/>
          <w:lang w:val="el-GR"/>
        </w:rPr>
        <w:t xml:space="preserve">Ο Ανάδοχος είναι υποχρεωμένος να παρέχει δωρεάν υπηρεσίες Εγγύησης, για το σύνολο τους προσφερόμενου εξοπλισμού και λογισμικού, για τουλάχιστον </w:t>
      </w:r>
      <w:r w:rsidR="00F26D22" w:rsidRPr="00891C6C">
        <w:rPr>
          <w:rFonts w:eastAsia="SimSun"/>
          <w:lang w:val="el-GR"/>
        </w:rPr>
        <w:t>δύο</w:t>
      </w:r>
      <w:r w:rsidR="00EA1B1C" w:rsidRPr="00891C6C">
        <w:rPr>
          <w:rFonts w:eastAsia="SimSun"/>
          <w:lang w:val="el-GR"/>
        </w:rPr>
        <w:t xml:space="preserve"> (</w:t>
      </w:r>
      <w:r w:rsidR="00F26D22" w:rsidRPr="00891C6C">
        <w:rPr>
          <w:rFonts w:eastAsia="SimSun"/>
          <w:lang w:val="el-GR"/>
        </w:rPr>
        <w:t>2</w:t>
      </w:r>
      <w:r w:rsidR="00EA1B1C" w:rsidRPr="00891C6C">
        <w:rPr>
          <w:rFonts w:eastAsia="SimSun"/>
          <w:lang w:val="el-GR"/>
        </w:rPr>
        <w:t xml:space="preserve">) </w:t>
      </w:r>
      <w:r w:rsidR="00F26D22" w:rsidRPr="00891C6C">
        <w:rPr>
          <w:rFonts w:eastAsia="SimSun"/>
          <w:lang w:val="el-GR"/>
        </w:rPr>
        <w:t xml:space="preserve">έτη </w:t>
      </w:r>
      <w:r w:rsidRPr="00891C6C">
        <w:rPr>
          <w:rFonts w:eastAsia="SimSun"/>
          <w:lang w:val="el-GR"/>
        </w:rPr>
        <w:t>από την Οριστική Παραλαβή του Έργου. Στην περίπτωση κατά</w:t>
      </w:r>
      <w:r w:rsidRPr="00C56140">
        <w:rPr>
          <w:rFonts w:eastAsia="SimSun"/>
          <w:lang w:val="el-GR"/>
        </w:rPr>
        <w:t xml:space="preserve"> την οποία ο Ανάδοχος έχει περιλάβει στην Προσφορά του Περίοδο Εγγύησης και Συντήρησης μεγαλύτερη της ελάχιστης ζητούμενης, αυτή θα πρέπει να καλύπτει το σύνολο των προϊόντων και υπηρεσιών για ακέραιο αριθμό ετών.</w:t>
      </w:r>
    </w:p>
    <w:p w14:paraId="06A2F0EB" w14:textId="7D817E80" w:rsidR="00670358" w:rsidRPr="0075788F" w:rsidRDefault="007C2180" w:rsidP="001518BB">
      <w:pPr>
        <w:rPr>
          <w:rFonts w:eastAsia="SimSun"/>
          <w:lang w:val="el-GR"/>
        </w:rPr>
      </w:pPr>
      <w:r w:rsidRPr="0075788F">
        <w:rPr>
          <w:rFonts w:eastAsia="SimSun"/>
          <w:lang w:val="el-GR"/>
        </w:rPr>
        <w:t xml:space="preserve">Πριν τη λήξη της σύμβασης, ο Κύριος του Έργου δύναται να συνάψει Σύμβαση Συντήρησης με τον Ανάδοχο του Έργου. Στο πλαίσιο αυτό, ο Ανάδοχος υποχρεούται να συμβάλλεται με την Αναθέτουσα Αρχή/Κύριο του Έργου για την παροχή των υπηρεσιών Συντήρησης με τίμημα το προβλεπόμενο από την Προσφορά του. Η προσφορά δεσμεύει τον Ανάδοχο για </w:t>
      </w:r>
      <w:r w:rsidR="00EA1B1C" w:rsidRPr="0075788F">
        <w:rPr>
          <w:rFonts w:eastAsia="SimSun"/>
          <w:lang w:val="el-GR"/>
        </w:rPr>
        <w:t>ένα</w:t>
      </w:r>
      <w:r w:rsidRPr="0075788F">
        <w:rPr>
          <w:rFonts w:eastAsia="SimSun"/>
          <w:lang w:val="el-GR"/>
        </w:rPr>
        <w:t xml:space="preserve"> (</w:t>
      </w:r>
      <w:r w:rsidR="00EA1B1C" w:rsidRPr="0075788F">
        <w:rPr>
          <w:rFonts w:eastAsia="SimSun"/>
          <w:lang w:val="el-GR"/>
        </w:rPr>
        <w:t>1</w:t>
      </w:r>
      <w:r w:rsidRPr="0075788F">
        <w:rPr>
          <w:rFonts w:eastAsia="SimSun"/>
          <w:lang w:val="el-GR"/>
        </w:rPr>
        <w:t>) έτ</w:t>
      </w:r>
      <w:r w:rsidR="00EA1B1C" w:rsidRPr="0075788F">
        <w:rPr>
          <w:rFonts w:eastAsia="SimSun"/>
          <w:lang w:val="el-GR"/>
        </w:rPr>
        <w:t>ος</w:t>
      </w:r>
      <w:r w:rsidRPr="0075788F">
        <w:rPr>
          <w:rFonts w:eastAsia="SimSun"/>
          <w:lang w:val="el-GR"/>
        </w:rPr>
        <w:t xml:space="preserve"> μετά την ολοκλήρωση του χρόνου εγγύησης</w:t>
      </w:r>
      <w:r w:rsidR="003F6157" w:rsidRPr="0075788F">
        <w:rPr>
          <w:rFonts w:eastAsia="SimSun"/>
          <w:lang w:val="el-GR"/>
        </w:rPr>
        <w:t>.</w:t>
      </w:r>
      <w:r w:rsidRPr="0075788F">
        <w:rPr>
          <w:rFonts w:eastAsia="SimSun"/>
          <w:lang w:val="el-GR"/>
        </w:rPr>
        <w:t xml:space="preserve"> </w:t>
      </w:r>
    </w:p>
    <w:p w14:paraId="01B83328" w14:textId="77777777" w:rsidR="0088655F" w:rsidRPr="0075788F" w:rsidRDefault="0088655F" w:rsidP="00EF2204">
      <w:pPr>
        <w:rPr>
          <w:lang w:val="el-GR"/>
        </w:rPr>
      </w:pPr>
    </w:p>
    <w:p w14:paraId="7F1D1A1F" w14:textId="36A27691" w:rsidR="00C77321" w:rsidRPr="0075788F" w:rsidRDefault="003C2BEF" w:rsidP="00967A9D">
      <w:pPr>
        <w:pStyle w:val="30"/>
        <w:tabs>
          <w:tab w:val="num" w:pos="360"/>
        </w:tabs>
        <w:ind w:left="0" w:firstLine="0"/>
      </w:pPr>
      <w:bookmarkStart w:id="665" w:name="_Toc167222932"/>
      <w:r w:rsidRPr="0075788F">
        <w:lastRenderedPageBreak/>
        <w:t>Υπηρεσίες Περιόδου Εγγύησης</w:t>
      </w:r>
      <w:r w:rsidR="00851713" w:rsidRPr="0075788F">
        <w:t xml:space="preserve"> και Συντήρησης</w:t>
      </w:r>
      <w:bookmarkEnd w:id="665"/>
      <w:r w:rsidR="00851713" w:rsidRPr="0075788F">
        <w:t xml:space="preserve"> </w:t>
      </w:r>
    </w:p>
    <w:p w14:paraId="1A802301" w14:textId="4AD15CAF" w:rsidR="00C77321" w:rsidRPr="0075788F" w:rsidRDefault="00C77321" w:rsidP="001518BB">
      <w:pPr>
        <w:rPr>
          <w:rFonts w:eastAsia="SimSun"/>
          <w:lang w:val="el-GR"/>
        </w:rPr>
      </w:pPr>
      <w:r w:rsidRPr="0075788F">
        <w:rPr>
          <w:rFonts w:eastAsia="SimSun"/>
          <w:lang w:val="el-GR"/>
        </w:rPr>
        <w:t xml:space="preserve">Οι υπηρεσίες της Περιόδου Εγγύησης και Συντήρησης αφορούν στο σύνολο του Έργου, παρέχονται σε περιβάλλον Εγγυημένου Επιπέδου Υπηρεσιών, όπως περιγράφεται στην παράγραφο </w:t>
      </w:r>
      <w:r w:rsidR="007C5A84" w:rsidRPr="0075788F">
        <w:rPr>
          <w:rFonts w:eastAsia="SimSun"/>
          <w:lang w:val="el-GR"/>
        </w:rPr>
        <w:t>5.4.2</w:t>
      </w:r>
      <w:r w:rsidRPr="0075788F">
        <w:rPr>
          <w:rFonts w:eastAsia="SimSun"/>
          <w:lang w:val="el-GR"/>
        </w:rPr>
        <w:t xml:space="preserve"> και παρέχονται δωρεάν</w:t>
      </w:r>
      <w:r w:rsidR="00EA1B1C" w:rsidRPr="0075788F">
        <w:rPr>
          <w:rFonts w:eastAsia="SimSun"/>
          <w:lang w:val="el-GR"/>
        </w:rPr>
        <w:t xml:space="preserve"> για την περίοδο εγγύησης</w:t>
      </w:r>
      <w:r w:rsidRPr="0075788F">
        <w:rPr>
          <w:rFonts w:eastAsia="SimSun"/>
          <w:lang w:val="el-GR"/>
        </w:rPr>
        <w:t>.</w:t>
      </w:r>
    </w:p>
    <w:p w14:paraId="40CBAE10" w14:textId="77777777" w:rsidR="00C77321" w:rsidRPr="0075788F" w:rsidRDefault="00C77321" w:rsidP="00C77321">
      <w:pPr>
        <w:spacing w:line="360" w:lineRule="exact"/>
        <w:rPr>
          <w:lang w:val="el-GR"/>
        </w:rPr>
      </w:pPr>
      <w:r w:rsidRPr="0075788F">
        <w:rPr>
          <w:lang w:val="el-GR"/>
        </w:rPr>
        <w:t>Κατά την Περίοδο Εγγύησης και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77321" w:rsidRPr="0075788F" w14:paraId="268688EE" w14:textId="77777777" w:rsidTr="000838A2">
        <w:tc>
          <w:tcPr>
            <w:tcW w:w="9828" w:type="dxa"/>
            <w:shd w:val="clear" w:color="auto" w:fill="auto"/>
          </w:tcPr>
          <w:p w14:paraId="60E16757" w14:textId="77777777" w:rsidR="00C77321" w:rsidRPr="0075788F" w:rsidRDefault="00C77321" w:rsidP="000838A2">
            <w:pPr>
              <w:spacing w:line="360" w:lineRule="exact"/>
              <w:rPr>
                <w:b/>
                <w:u w:val="single"/>
                <w:lang w:val="el-GR"/>
              </w:rPr>
            </w:pPr>
            <w:r w:rsidRPr="0075788F">
              <w:rPr>
                <w:b/>
                <w:u w:val="single"/>
                <w:lang w:val="el-GR"/>
              </w:rPr>
              <w:t>ΑΝΤΙΚΕΙΜΕΝΟ / ΠΕΡΙΕΧΟΜΕΝΟ ΠΕΡΙΟΔΟΥ:</w:t>
            </w:r>
          </w:p>
          <w:p w14:paraId="4246520B" w14:textId="77777777" w:rsidR="00C77321" w:rsidRPr="0075788F" w:rsidRDefault="00C77321" w:rsidP="000838A2">
            <w:pPr>
              <w:shd w:val="clear" w:color="auto" w:fill="FFFFFF"/>
              <w:spacing w:line="360" w:lineRule="exact"/>
              <w:rPr>
                <w:b/>
                <w:u w:val="single"/>
                <w:lang w:val="el-GR"/>
              </w:rPr>
            </w:pPr>
            <w:r w:rsidRPr="0075788F">
              <w:rPr>
                <w:b/>
                <w:lang w:val="el-GR"/>
              </w:rPr>
              <w:t xml:space="preserve">ΣΥΝΤΗΡΗΣΗ ΕΤΟΙΜΟΥ ΛΟΓΙΣΜΙΚΟΥ ή ΑΛΛΟΥ ΛΟΓΙΣΜΙΚΟΥ εφόσον έχει παραδοθεί στο πλαίσιο της παρούσας </w:t>
            </w:r>
          </w:p>
          <w:p w14:paraId="1EC636E1" w14:textId="704140C2" w:rsidR="00C77321" w:rsidRPr="0075788F" w:rsidRDefault="00C77321" w:rsidP="009E3443">
            <w:pPr>
              <w:numPr>
                <w:ilvl w:val="0"/>
                <w:numId w:val="24"/>
              </w:numPr>
              <w:suppressAutoHyphens w:val="0"/>
              <w:spacing w:line="360" w:lineRule="exact"/>
              <w:rPr>
                <w:lang w:val="el-GR"/>
              </w:rPr>
            </w:pPr>
            <w:r w:rsidRPr="0075788F">
              <w:rPr>
                <w:lang w:val="el-GR"/>
              </w:rPr>
              <w:t>Διασφάλιση καλής λειτουργίας έτοιμου</w:t>
            </w:r>
            <w:r w:rsidR="005A4CA6" w:rsidRPr="0075788F">
              <w:rPr>
                <w:lang w:val="el-GR"/>
              </w:rPr>
              <w:t xml:space="preserve"> </w:t>
            </w:r>
            <w:r w:rsidR="008905BF" w:rsidRPr="0075788F">
              <w:rPr>
                <w:lang w:val="el-GR"/>
              </w:rPr>
              <w:t xml:space="preserve">ή άλλου </w:t>
            </w:r>
            <w:r w:rsidRPr="0075788F">
              <w:rPr>
                <w:lang w:val="el-GR"/>
              </w:rPr>
              <w:t xml:space="preserve">λογισμικού. </w:t>
            </w:r>
          </w:p>
          <w:p w14:paraId="35342922" w14:textId="77777777" w:rsidR="00C77321" w:rsidRPr="0075788F" w:rsidRDefault="00C77321" w:rsidP="009E3443">
            <w:pPr>
              <w:numPr>
                <w:ilvl w:val="0"/>
                <w:numId w:val="24"/>
              </w:numPr>
              <w:suppressAutoHyphens w:val="0"/>
              <w:spacing w:line="360" w:lineRule="exact"/>
              <w:rPr>
                <w:lang w:val="el-GR"/>
              </w:rPr>
            </w:pPr>
            <w:r w:rsidRPr="0075788F">
              <w:rPr>
                <w:lang w:val="el-GR"/>
              </w:rPr>
              <w:t>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 παρούσα επιβάλλονται οι προβλεπόμενες ρήτρες.</w:t>
            </w:r>
          </w:p>
          <w:p w14:paraId="2D1ADD90" w14:textId="77777777" w:rsidR="00C77321" w:rsidRPr="0075788F" w:rsidRDefault="00C77321" w:rsidP="009E3443">
            <w:pPr>
              <w:numPr>
                <w:ilvl w:val="0"/>
                <w:numId w:val="24"/>
              </w:numPr>
              <w:suppressAutoHyphens w:val="0"/>
              <w:spacing w:line="360" w:lineRule="exact"/>
              <w:rPr>
                <w:lang w:val="el-GR"/>
              </w:rPr>
            </w:pPr>
            <w:r w:rsidRPr="0075788F">
              <w:rPr>
                <w:lang w:val="el-GR"/>
              </w:rPr>
              <w:t xml:space="preserve">Βελτιστοποιήσεις στη δομή όπως βάσης, έτσι ώστε να εξασφαλίζεται η βέλτιστη απόδοση του συστήματος. </w:t>
            </w:r>
          </w:p>
          <w:p w14:paraId="7AB2997A" w14:textId="77777777" w:rsidR="00C77321" w:rsidRPr="0075788F" w:rsidRDefault="00C77321" w:rsidP="009E3443">
            <w:pPr>
              <w:numPr>
                <w:ilvl w:val="0"/>
                <w:numId w:val="24"/>
              </w:numPr>
              <w:suppressAutoHyphens w:val="0"/>
              <w:spacing w:line="360" w:lineRule="exact"/>
              <w:rPr>
                <w:lang w:val="el-GR"/>
              </w:rPr>
            </w:pPr>
            <w:r w:rsidRPr="0075788F">
              <w:rPr>
                <w:lang w:val="el-GR"/>
              </w:rPr>
              <w:t xml:space="preserve">Παράδοση – εγκατάσταση τυχόν βελτιωτικών εκδόσεων λογισμικού, μετά από έγκριση όπως ΕΠΕ. </w:t>
            </w:r>
          </w:p>
          <w:p w14:paraId="30B6D80E" w14:textId="77777777" w:rsidR="00C77321" w:rsidRPr="0075788F" w:rsidRDefault="00C77321" w:rsidP="009E3443">
            <w:pPr>
              <w:numPr>
                <w:ilvl w:val="0"/>
                <w:numId w:val="24"/>
              </w:numPr>
              <w:suppressAutoHyphens w:val="0"/>
              <w:spacing w:line="360" w:lineRule="exact"/>
              <w:rPr>
                <w:lang w:val="el-GR"/>
              </w:rPr>
            </w:pPr>
            <w:r w:rsidRPr="0075788F">
              <w:rPr>
                <w:lang w:val="el-GR"/>
              </w:rPr>
              <w:t xml:space="preserve">Εξασφάλιση ορθής λειτουργίας όλων των </w:t>
            </w:r>
            <w:r w:rsidRPr="0075788F">
              <w:t>customizations</w:t>
            </w:r>
            <w:r w:rsidRPr="0075788F">
              <w:rPr>
                <w:lang w:val="el-GR"/>
              </w:rPr>
              <w:t>, διεπαφών με άλλα συστήματα, κλπ., με όπως βελτιωτικές εκδόσεις.</w:t>
            </w:r>
          </w:p>
          <w:p w14:paraId="718B58F1" w14:textId="77777777" w:rsidR="00C77321" w:rsidRPr="0075788F" w:rsidRDefault="00C77321" w:rsidP="009E3443">
            <w:pPr>
              <w:numPr>
                <w:ilvl w:val="0"/>
                <w:numId w:val="24"/>
              </w:numPr>
              <w:suppressAutoHyphens w:val="0"/>
              <w:spacing w:line="360" w:lineRule="exact"/>
              <w:rPr>
                <w:lang w:val="el-GR"/>
              </w:rPr>
            </w:pPr>
            <w:r w:rsidRPr="0075788F">
              <w:rPr>
                <w:lang w:val="el-GR"/>
              </w:rPr>
              <w:t>Παράδοση αντιτύπων όλων των μεταβολών ή των επανεκδόσεων ή τροποποιήσεων των εγχειριδίων λογισμικού.</w:t>
            </w:r>
          </w:p>
          <w:p w14:paraId="09DFF6D0" w14:textId="6B579F51" w:rsidR="00C77321" w:rsidRPr="0075788F" w:rsidRDefault="00C77321" w:rsidP="009E3443">
            <w:pPr>
              <w:numPr>
                <w:ilvl w:val="0"/>
                <w:numId w:val="24"/>
              </w:numPr>
              <w:suppressAutoHyphens w:val="0"/>
              <w:spacing w:line="360" w:lineRule="exact"/>
              <w:rPr>
                <w:lang w:val="el-GR"/>
              </w:rPr>
            </w:pPr>
            <w:r w:rsidRPr="0075788F">
              <w:rPr>
                <w:lang w:val="el-GR"/>
              </w:rPr>
              <w:t>Χρήση του Συστήματος Διαχείρισης Αιτημάτων Έργων (</w:t>
            </w:r>
            <w:r w:rsidRPr="0075788F">
              <w:t>Ticket</w:t>
            </w:r>
            <w:r w:rsidR="00EA1B1C" w:rsidRPr="0075788F">
              <w:rPr>
                <w:lang w:val="el-GR"/>
              </w:rPr>
              <w:t xml:space="preserve"> </w:t>
            </w:r>
            <w:r w:rsidRPr="0075788F">
              <w:t>Management</w:t>
            </w:r>
            <w:r w:rsidR="00EA1B1C" w:rsidRPr="0075788F">
              <w:rPr>
                <w:lang w:val="el-GR"/>
              </w:rPr>
              <w:t xml:space="preserve"> </w:t>
            </w:r>
            <w:r w:rsidRPr="0075788F">
              <w:t>System</w:t>
            </w:r>
            <w:r w:rsidRPr="0075788F">
              <w:rPr>
                <w:lang w:val="el-GR"/>
              </w:rPr>
              <w:t>) όπως Αναθέτουσας Αρχής από τον Ανάδοχο.</w:t>
            </w:r>
          </w:p>
          <w:p w14:paraId="700C3458" w14:textId="77777777" w:rsidR="00C77321" w:rsidRPr="0075788F" w:rsidRDefault="00C77321" w:rsidP="000838A2">
            <w:pPr>
              <w:spacing w:line="360" w:lineRule="exact"/>
              <w:rPr>
                <w:lang w:val="el-GR"/>
              </w:rPr>
            </w:pPr>
          </w:p>
          <w:p w14:paraId="1F41094F" w14:textId="77777777" w:rsidR="00C77321" w:rsidRPr="0075788F" w:rsidRDefault="00C77321" w:rsidP="000838A2">
            <w:pPr>
              <w:spacing w:line="360" w:lineRule="exact"/>
              <w:rPr>
                <w:b/>
                <w:u w:val="single"/>
              </w:rPr>
            </w:pPr>
            <w:r w:rsidRPr="0075788F">
              <w:rPr>
                <w:b/>
              </w:rPr>
              <w:t>ΣΥΝΤΗΡΗΣΗ ΕΦΑΡΜΟΓΗΣ/ΩΝ</w:t>
            </w:r>
          </w:p>
          <w:p w14:paraId="1D0EE090" w14:textId="77777777" w:rsidR="00C77321" w:rsidRPr="0075788F" w:rsidRDefault="00C77321" w:rsidP="009E3443">
            <w:pPr>
              <w:numPr>
                <w:ilvl w:val="0"/>
                <w:numId w:val="27"/>
              </w:numPr>
              <w:suppressAutoHyphens w:val="0"/>
              <w:spacing w:line="360" w:lineRule="exact"/>
              <w:rPr>
                <w:lang w:val="el-GR"/>
              </w:rPr>
            </w:pPr>
            <w:r w:rsidRPr="0075788F">
              <w:rPr>
                <w:lang w:val="el-GR"/>
              </w:rPr>
              <w:t xml:space="preserve">Διασφάλιση καλής λειτουργίας εφαρμογής/ών. </w:t>
            </w:r>
          </w:p>
          <w:p w14:paraId="5EC9A504" w14:textId="77777777" w:rsidR="00C77321" w:rsidRPr="0075788F" w:rsidRDefault="00C77321" w:rsidP="009E3443">
            <w:pPr>
              <w:numPr>
                <w:ilvl w:val="0"/>
                <w:numId w:val="27"/>
              </w:numPr>
              <w:suppressAutoHyphens w:val="0"/>
              <w:spacing w:line="360" w:lineRule="exact"/>
              <w:rPr>
                <w:lang w:val="el-GR"/>
              </w:rPr>
            </w:pPr>
            <w:r w:rsidRPr="0075788F">
              <w:rPr>
                <w:lang w:val="el-GR"/>
              </w:rPr>
              <w:t>Αποκατάσταση ανωμαλιών λειτουργίας (</w:t>
            </w:r>
            <w:r w:rsidRPr="0075788F">
              <w:t>bugs</w:t>
            </w:r>
            <w:r w:rsidRPr="0075788F">
              <w:rPr>
                <w:lang w:val="el-GR"/>
              </w:rPr>
              <w:t>) όπως/ων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παράγραφο στη παρούσα</w:t>
            </w:r>
            <w:r w:rsidRPr="0075788F">
              <w:rPr>
                <w:b/>
                <w:bCs/>
                <w:lang w:val="el-GR"/>
              </w:rPr>
              <w:t xml:space="preserve"> </w:t>
            </w:r>
            <w:r w:rsidRPr="0075788F">
              <w:rPr>
                <w:lang w:val="el-GR"/>
              </w:rPr>
              <w:t>επιβάλλονται οι προβλεπόμενες ρήτρες.</w:t>
            </w:r>
          </w:p>
          <w:p w14:paraId="78CC66D6" w14:textId="77777777" w:rsidR="00C77321" w:rsidRPr="0075788F" w:rsidRDefault="00C77321" w:rsidP="009E3443">
            <w:pPr>
              <w:numPr>
                <w:ilvl w:val="0"/>
                <w:numId w:val="27"/>
              </w:numPr>
              <w:suppressAutoHyphens w:val="0"/>
              <w:spacing w:line="360" w:lineRule="exact"/>
              <w:rPr>
                <w:lang w:val="el-GR"/>
              </w:rPr>
            </w:pPr>
            <w:r w:rsidRPr="0075788F">
              <w:rPr>
                <w:lang w:val="el-GR"/>
              </w:rPr>
              <w:lastRenderedPageBreak/>
              <w:t>Εντοπισμός αιτιών βλαβών/ δυσλειτουργιών και αποκατάσταση.</w:t>
            </w:r>
          </w:p>
          <w:p w14:paraId="54921E85" w14:textId="77777777" w:rsidR="00C77321" w:rsidRPr="0075788F" w:rsidRDefault="00C77321" w:rsidP="009E3443">
            <w:pPr>
              <w:numPr>
                <w:ilvl w:val="0"/>
                <w:numId w:val="27"/>
              </w:numPr>
              <w:suppressAutoHyphens w:val="0"/>
              <w:spacing w:line="360" w:lineRule="exact"/>
              <w:rPr>
                <w:lang w:val="el-GR"/>
              </w:rPr>
            </w:pPr>
            <w:r w:rsidRPr="0075788F">
              <w:rPr>
                <w:lang w:val="el-GR"/>
              </w:rPr>
              <w:t>Παράδοση – εγκατάσταση τυχόν νέων εκδόσεων των εφαρμογών, μετά από έγκριση της ΕΠΕ.</w:t>
            </w:r>
          </w:p>
          <w:p w14:paraId="04A9BB0C" w14:textId="77777777" w:rsidR="00C77321" w:rsidRPr="0075788F" w:rsidRDefault="00C77321" w:rsidP="009E3443">
            <w:pPr>
              <w:numPr>
                <w:ilvl w:val="0"/>
                <w:numId w:val="27"/>
              </w:numPr>
              <w:suppressAutoHyphens w:val="0"/>
              <w:spacing w:line="360" w:lineRule="exact"/>
              <w:rPr>
                <w:lang w:val="el-GR"/>
              </w:rPr>
            </w:pPr>
            <w:r w:rsidRPr="0075788F">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7E796FF5" w14:textId="77777777" w:rsidR="00C77321" w:rsidRPr="0075788F" w:rsidRDefault="00C77321" w:rsidP="009E3443">
            <w:pPr>
              <w:numPr>
                <w:ilvl w:val="0"/>
                <w:numId w:val="27"/>
              </w:numPr>
              <w:suppressAutoHyphens w:val="0"/>
              <w:spacing w:line="360" w:lineRule="exact"/>
              <w:rPr>
                <w:lang w:val="el-GR"/>
              </w:rPr>
            </w:pPr>
            <w:r w:rsidRPr="0075788F">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w:t>
            </w:r>
          </w:p>
          <w:p w14:paraId="13C8F77A" w14:textId="77777777" w:rsidR="00C77321" w:rsidRPr="0075788F" w:rsidRDefault="00C77321" w:rsidP="009E3443">
            <w:pPr>
              <w:numPr>
                <w:ilvl w:val="0"/>
                <w:numId w:val="27"/>
              </w:numPr>
              <w:suppressAutoHyphens w:val="0"/>
              <w:spacing w:line="360" w:lineRule="exact"/>
              <w:rPr>
                <w:lang w:val="el-GR"/>
              </w:rPr>
            </w:pPr>
            <w:r w:rsidRPr="0075788F">
              <w:rPr>
                <w:lang w:val="el-GR"/>
              </w:rPr>
              <w:t xml:space="preserve">Εξασφάλιση ορθής λειτουργίας όλων των </w:t>
            </w:r>
            <w:r w:rsidRPr="0075788F">
              <w:t>customizations</w:t>
            </w:r>
            <w:r w:rsidRPr="0075788F">
              <w:rPr>
                <w:lang w:val="el-GR"/>
              </w:rPr>
              <w:t>, διεπαφών με άλλα συστήματα, κλπ., με τις νεότερες εκδόσεις.</w:t>
            </w:r>
          </w:p>
          <w:p w14:paraId="1FCAC556" w14:textId="77777777" w:rsidR="00C77321" w:rsidRPr="0075788F" w:rsidRDefault="00C77321" w:rsidP="009E3443">
            <w:pPr>
              <w:numPr>
                <w:ilvl w:val="0"/>
                <w:numId w:val="27"/>
              </w:numPr>
              <w:suppressAutoHyphens w:val="0"/>
              <w:spacing w:line="360" w:lineRule="exact"/>
              <w:rPr>
                <w:lang w:val="el-GR"/>
              </w:rPr>
            </w:pPr>
            <w:r w:rsidRPr="0075788F">
              <w:rPr>
                <w:lang w:val="el-GR"/>
              </w:rPr>
              <w:t>Παράδοση αντιτύπων όλων των μεταβολών ή των επανεκδόσεων ή τροποποιήσεων των εγχειριδίων εφαρμογής/ών.</w:t>
            </w:r>
          </w:p>
          <w:p w14:paraId="410128B1" w14:textId="77777777" w:rsidR="00C77321" w:rsidRPr="0075788F" w:rsidRDefault="00C77321" w:rsidP="000838A2">
            <w:pPr>
              <w:spacing w:line="360" w:lineRule="exact"/>
              <w:rPr>
                <w:b/>
                <w:u w:val="single"/>
              </w:rPr>
            </w:pPr>
            <w:r w:rsidRPr="0075788F">
              <w:rPr>
                <w:b/>
                <w:lang w:val="el-GR"/>
              </w:rPr>
              <w:t>ΥΠΟΣΤΗ</w:t>
            </w:r>
            <w:r w:rsidRPr="0075788F">
              <w:rPr>
                <w:b/>
              </w:rPr>
              <w:t xml:space="preserve">ΡΙΞΗ </w:t>
            </w:r>
          </w:p>
          <w:p w14:paraId="6482EDD5" w14:textId="3F6831B4" w:rsidR="00C77321" w:rsidRPr="0075788F" w:rsidRDefault="00C77321" w:rsidP="009E3443">
            <w:pPr>
              <w:numPr>
                <w:ilvl w:val="0"/>
                <w:numId w:val="26"/>
              </w:numPr>
              <w:suppressAutoHyphens w:val="0"/>
              <w:spacing w:line="360" w:lineRule="exact"/>
              <w:rPr>
                <w:lang w:val="el-GR"/>
              </w:rPr>
            </w:pPr>
            <w:r w:rsidRPr="0075788F">
              <w:rPr>
                <w:lang w:val="el-GR"/>
              </w:rPr>
              <w:t>Υπηρεσίες</w:t>
            </w:r>
            <w:r w:rsidR="009801FC" w:rsidRPr="0075788F">
              <w:rPr>
                <w:lang w:val="el-GR"/>
              </w:rPr>
              <w:t xml:space="preserve"> </w:t>
            </w:r>
            <w:r w:rsidRPr="0075788F">
              <w:rPr>
                <w:lang w:val="el-GR"/>
              </w:rPr>
              <w:t xml:space="preserve">απομακρυσμένης Τεχνικής Υποστήριξης </w:t>
            </w:r>
          </w:p>
          <w:p w14:paraId="0DEAF4ED" w14:textId="77777777" w:rsidR="00C77321" w:rsidRPr="0075788F" w:rsidRDefault="00C77321" w:rsidP="009E3443">
            <w:pPr>
              <w:numPr>
                <w:ilvl w:val="0"/>
                <w:numId w:val="26"/>
              </w:numPr>
              <w:suppressAutoHyphens w:val="0"/>
              <w:spacing w:line="360" w:lineRule="exact"/>
              <w:rPr>
                <w:lang w:val="el-GR"/>
              </w:rPr>
            </w:pPr>
            <w:r w:rsidRPr="0075788F">
              <w:t>Onsite</w:t>
            </w:r>
            <w:r w:rsidRPr="0075788F">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09C2D4D5" w14:textId="77777777" w:rsidR="00C77321" w:rsidRPr="0075788F" w:rsidRDefault="00C77321" w:rsidP="009E3443">
            <w:pPr>
              <w:numPr>
                <w:ilvl w:val="0"/>
                <w:numId w:val="26"/>
              </w:numPr>
              <w:suppressAutoHyphens w:val="0"/>
              <w:spacing w:line="360" w:lineRule="exact"/>
              <w:rPr>
                <w:lang w:val="el-GR"/>
              </w:rPr>
            </w:pPr>
            <w:r w:rsidRPr="0075788F">
              <w:rPr>
                <w:lang w:val="el-GR"/>
              </w:rPr>
              <w:t>Αντιμετώπιση λαθών και σφαλμάτων στη λειτουργία του συστήματος.</w:t>
            </w:r>
          </w:p>
          <w:p w14:paraId="126BB3B7" w14:textId="77777777" w:rsidR="00C77321" w:rsidRPr="0075788F" w:rsidRDefault="00C77321" w:rsidP="009E3443">
            <w:pPr>
              <w:numPr>
                <w:ilvl w:val="0"/>
                <w:numId w:val="26"/>
              </w:numPr>
              <w:suppressAutoHyphens w:val="0"/>
              <w:spacing w:line="360" w:lineRule="exact"/>
              <w:rPr>
                <w:lang w:val="el-GR"/>
              </w:rPr>
            </w:pPr>
            <w:r w:rsidRPr="0075788F">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48DA4022" w14:textId="77777777" w:rsidR="00C77321" w:rsidRPr="0075788F" w:rsidRDefault="00C77321" w:rsidP="009E3443">
            <w:pPr>
              <w:numPr>
                <w:ilvl w:val="0"/>
                <w:numId w:val="26"/>
              </w:numPr>
              <w:suppressAutoHyphens w:val="0"/>
              <w:spacing w:line="360" w:lineRule="exact"/>
              <w:rPr>
                <w:lang w:val="el-GR"/>
              </w:rPr>
            </w:pPr>
            <w:r w:rsidRPr="0075788F">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77DB2B38" w14:textId="77777777" w:rsidR="00C77321" w:rsidRPr="0075788F" w:rsidRDefault="00C77321" w:rsidP="009E3443">
            <w:pPr>
              <w:numPr>
                <w:ilvl w:val="0"/>
                <w:numId w:val="26"/>
              </w:numPr>
              <w:suppressAutoHyphens w:val="0"/>
              <w:spacing w:line="360" w:lineRule="exact"/>
              <w:rPr>
                <w:lang w:val="el-GR"/>
              </w:rPr>
            </w:pPr>
            <w:r w:rsidRPr="0075788F">
              <w:rPr>
                <w:lang w:val="el-GR"/>
              </w:rPr>
              <w:t>Ενημέρωση των χειριστών του για τυχόν αλλαγές στη λειτουργικότητα του συστήματος.</w:t>
            </w:r>
          </w:p>
          <w:p w14:paraId="2E15FF80" w14:textId="77777777" w:rsidR="00C77321" w:rsidRPr="0075788F" w:rsidRDefault="00C77321" w:rsidP="000838A2">
            <w:pPr>
              <w:spacing w:line="360" w:lineRule="exact"/>
              <w:rPr>
                <w:u w:val="single"/>
                <w:lang w:val="el-GR"/>
              </w:rPr>
            </w:pPr>
          </w:p>
          <w:p w14:paraId="1CF7AA98" w14:textId="77777777" w:rsidR="00C77321" w:rsidRPr="0075788F" w:rsidRDefault="00C77321" w:rsidP="000838A2">
            <w:pPr>
              <w:spacing w:line="360" w:lineRule="exact"/>
              <w:rPr>
                <w:b/>
                <w:u w:val="single"/>
                <w:lang w:val="el-GR"/>
              </w:rPr>
            </w:pPr>
            <w:r w:rsidRPr="0075788F">
              <w:rPr>
                <w:b/>
                <w:u w:val="single"/>
                <w:lang w:val="el-GR"/>
              </w:rPr>
              <w:t xml:space="preserve">ΑΝΑΜΕΝΟΜΕΝΑ ΠΑΡΑΔΟΤΕΑ / ΑΠΟΤΕΛΕΣΜΑΤΑ ΠΕΡΙΟΔΟΥ: </w:t>
            </w:r>
          </w:p>
          <w:p w14:paraId="743F7709" w14:textId="77777777" w:rsidR="00E2528B" w:rsidRPr="0075788F" w:rsidRDefault="00E2528B" w:rsidP="00E2528B">
            <w:pPr>
              <w:rPr>
                <w:rFonts w:eastAsia="SimSun"/>
                <w:lang w:val="el-GR"/>
              </w:rPr>
            </w:pPr>
            <w:r w:rsidRPr="0075788F">
              <w:rPr>
                <w:rFonts w:eastAsia="SimSun"/>
                <w:lang w:val="el-GR"/>
              </w:rPr>
              <w:t>Τα παραδοτέα της περιόδου εγγύησης και συντήρησης, που φαίνονται παρακάτω, παραδίδονται στη λήξη αυτής.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C77321" w:rsidRPr="00526611" w14:paraId="27F22C47" w14:textId="77777777" w:rsidTr="000838A2">
              <w:trPr>
                <w:trHeight w:val="113"/>
              </w:trPr>
              <w:tc>
                <w:tcPr>
                  <w:tcW w:w="9535" w:type="dxa"/>
                  <w:gridSpan w:val="2"/>
                  <w:shd w:val="clear" w:color="auto" w:fill="E6E6E6"/>
                </w:tcPr>
                <w:p w14:paraId="64583B92" w14:textId="77777777" w:rsidR="00C77321" w:rsidRPr="0075788F" w:rsidRDefault="00C77321" w:rsidP="000838A2">
                  <w:pPr>
                    <w:spacing w:line="360" w:lineRule="exact"/>
                    <w:rPr>
                      <w:lang w:val="el-GR"/>
                    </w:rPr>
                  </w:pPr>
                  <w:r w:rsidRPr="0075788F">
                    <w:rPr>
                      <w:b/>
                      <w:lang w:val="el-GR"/>
                    </w:rPr>
                    <w:t xml:space="preserve">Περίοδος Εγγύησης και Συντήρησης </w:t>
                  </w:r>
                  <w:r w:rsidRPr="0075788F">
                    <w:rPr>
                      <w:lang w:val="el-GR"/>
                    </w:rPr>
                    <w:t>– Παραδοτέα (ελάχιστα):</w:t>
                  </w:r>
                </w:p>
              </w:tc>
            </w:tr>
            <w:tr w:rsidR="00C77321" w:rsidRPr="0075788F" w14:paraId="489CDB7C" w14:textId="77777777" w:rsidTr="000838A2">
              <w:trPr>
                <w:trHeight w:val="390"/>
              </w:trPr>
              <w:tc>
                <w:tcPr>
                  <w:tcW w:w="3595" w:type="dxa"/>
                  <w:shd w:val="clear" w:color="auto" w:fill="E6E6E6"/>
                  <w:vAlign w:val="center"/>
                </w:tcPr>
                <w:p w14:paraId="10996A46" w14:textId="77777777" w:rsidR="00C77321" w:rsidRPr="0075788F" w:rsidRDefault="00C77321" w:rsidP="000838A2">
                  <w:pPr>
                    <w:widowControl w:val="0"/>
                    <w:spacing w:line="360" w:lineRule="exact"/>
                    <w:rPr>
                      <w:lang w:val="el-GR" w:eastAsia="en-US"/>
                    </w:rPr>
                  </w:pPr>
                  <w:r w:rsidRPr="0075788F">
                    <w:rPr>
                      <w:lang w:val="el-GR" w:eastAsia="en-US"/>
                    </w:rPr>
                    <w:lastRenderedPageBreak/>
                    <w:t>Τίτλος Παραδοτέου</w:t>
                  </w:r>
                </w:p>
              </w:tc>
              <w:tc>
                <w:tcPr>
                  <w:tcW w:w="5940" w:type="dxa"/>
                  <w:shd w:val="clear" w:color="auto" w:fill="E6E6E6"/>
                  <w:vAlign w:val="center"/>
                </w:tcPr>
                <w:p w14:paraId="688EC808" w14:textId="77777777" w:rsidR="00C77321" w:rsidRPr="0075788F" w:rsidRDefault="00C77321" w:rsidP="000838A2">
                  <w:pPr>
                    <w:widowControl w:val="0"/>
                    <w:spacing w:line="360" w:lineRule="exact"/>
                    <w:rPr>
                      <w:lang w:val="el-GR" w:eastAsia="en-US"/>
                    </w:rPr>
                  </w:pPr>
                  <w:r w:rsidRPr="0075788F">
                    <w:rPr>
                      <w:lang w:val="el-GR" w:eastAsia="en-US"/>
                    </w:rPr>
                    <w:t xml:space="preserve">Περιγραφή Παραδοτέου </w:t>
                  </w:r>
                </w:p>
              </w:tc>
            </w:tr>
            <w:tr w:rsidR="00C77321" w:rsidRPr="0075788F" w14:paraId="734CEFB9" w14:textId="77777777" w:rsidTr="000838A2">
              <w:trPr>
                <w:trHeight w:val="390"/>
              </w:trPr>
              <w:tc>
                <w:tcPr>
                  <w:tcW w:w="3595" w:type="dxa"/>
                </w:tcPr>
                <w:p w14:paraId="449CF232" w14:textId="77777777" w:rsidR="00C77321" w:rsidRPr="0075788F" w:rsidRDefault="00C77321" w:rsidP="009E3443">
                  <w:pPr>
                    <w:widowControl w:val="0"/>
                    <w:numPr>
                      <w:ilvl w:val="0"/>
                      <w:numId w:val="28"/>
                    </w:numPr>
                    <w:suppressAutoHyphens w:val="0"/>
                    <w:spacing w:line="360" w:lineRule="exact"/>
                    <w:rPr>
                      <w:lang w:val="el-GR" w:eastAsia="en-US"/>
                    </w:rPr>
                  </w:pPr>
                  <w:r w:rsidRPr="0075788F">
                    <w:rPr>
                      <w:lang w:val="el-GR" w:eastAsia="en-US"/>
                    </w:rPr>
                    <w:t>Υπηρεσίες υποστήριξης και αποκατάστασης βλαβών</w:t>
                  </w:r>
                </w:p>
              </w:tc>
              <w:tc>
                <w:tcPr>
                  <w:tcW w:w="5940" w:type="dxa"/>
                </w:tcPr>
                <w:p w14:paraId="54045350" w14:textId="77777777" w:rsidR="00C77321" w:rsidRPr="0075788F" w:rsidRDefault="00C77321" w:rsidP="000838A2">
                  <w:pPr>
                    <w:spacing w:line="360" w:lineRule="exact"/>
                    <w:rPr>
                      <w:lang w:val="el-GR"/>
                    </w:rPr>
                  </w:pPr>
                  <w:r w:rsidRPr="0075788F">
                    <w:rPr>
                      <w:lang w:val="el-GR"/>
                    </w:rPr>
                    <w:t>Τεύχος αποτύπωσης υπηρεσιών που θα περιλαμβάνει:</w:t>
                  </w:r>
                </w:p>
                <w:p w14:paraId="44FCF429" w14:textId="77777777" w:rsidR="00C77321" w:rsidRPr="0075788F" w:rsidRDefault="00C77321" w:rsidP="009E3443">
                  <w:pPr>
                    <w:numPr>
                      <w:ilvl w:val="0"/>
                      <w:numId w:val="25"/>
                    </w:numPr>
                    <w:suppressAutoHyphens w:val="0"/>
                    <w:spacing w:line="360" w:lineRule="exact"/>
                    <w:rPr>
                      <w:lang w:val="el-GR"/>
                    </w:rPr>
                  </w:pPr>
                  <w:r w:rsidRPr="0075788F">
                    <w:rPr>
                      <w:lang w:val="el-GR"/>
                    </w:rPr>
                    <w:t>Αναλυτικό Πρόγραμμα ενεργειών προληπτικής συντήρησης, που υποβάλλεται με την έναρξη της σχετικής περιόδου</w:t>
                  </w:r>
                </w:p>
                <w:p w14:paraId="372FA967" w14:textId="77777777" w:rsidR="00C77321" w:rsidRPr="0075788F" w:rsidRDefault="00C77321" w:rsidP="009E3443">
                  <w:pPr>
                    <w:numPr>
                      <w:ilvl w:val="0"/>
                      <w:numId w:val="25"/>
                    </w:numPr>
                    <w:suppressAutoHyphens w:val="0"/>
                    <w:spacing w:line="360" w:lineRule="exact"/>
                    <w:rPr>
                      <w:lang w:val="el-GR"/>
                    </w:rPr>
                  </w:pPr>
                  <w:r w:rsidRPr="0075788F">
                    <w:rPr>
                      <w:lang w:val="el-GR"/>
                    </w:rPr>
                    <w:t>Αναλυτική Καταγραφή Πεπραγμένων Συντήρησης (Τακτικών – Έκτακτων Ενεργειών)</w:t>
                  </w:r>
                </w:p>
                <w:p w14:paraId="3A82AC76" w14:textId="77777777" w:rsidR="00C77321" w:rsidRPr="0075788F" w:rsidRDefault="00C77321" w:rsidP="009E3443">
                  <w:pPr>
                    <w:numPr>
                      <w:ilvl w:val="0"/>
                      <w:numId w:val="25"/>
                    </w:numPr>
                    <w:suppressAutoHyphens w:val="0"/>
                    <w:spacing w:line="360" w:lineRule="exact"/>
                    <w:rPr>
                      <w:lang w:val="el-GR"/>
                    </w:rPr>
                  </w:pPr>
                  <w:r w:rsidRPr="0075788F">
                    <w:rPr>
                      <w:lang w:val="el-GR"/>
                    </w:rPr>
                    <w:t xml:space="preserve">Τεκμηρίωση πρόσθετων προσαρμογών και παραμετροποιήσεων σε έτοιμο λογισμικό και εφαρμογών </w:t>
                  </w:r>
                </w:p>
                <w:p w14:paraId="421EEEC1" w14:textId="77777777" w:rsidR="00C77321" w:rsidRPr="0075788F" w:rsidRDefault="00C77321" w:rsidP="009E3443">
                  <w:pPr>
                    <w:numPr>
                      <w:ilvl w:val="0"/>
                      <w:numId w:val="25"/>
                    </w:numPr>
                    <w:suppressAutoHyphens w:val="0"/>
                    <w:spacing w:line="360" w:lineRule="exact"/>
                    <w:rPr>
                      <w:lang w:val="el-GR"/>
                    </w:rPr>
                  </w:pPr>
                  <w:r w:rsidRPr="0075788F">
                    <w:rPr>
                      <w:lang w:val="el-GR"/>
                    </w:rPr>
                    <w:t>Παράδοση αντιτύπων όλων των μεταβολών ή επανεκδόσεων ή τροποποιήσεων των εγχειριδίων του έτοιμου λογισμικού και εφαρμογής/ών</w:t>
                  </w:r>
                </w:p>
                <w:p w14:paraId="37BA2B52" w14:textId="77777777" w:rsidR="00C77321" w:rsidRPr="0075788F" w:rsidRDefault="00C77321" w:rsidP="009E3443">
                  <w:pPr>
                    <w:numPr>
                      <w:ilvl w:val="0"/>
                      <w:numId w:val="25"/>
                    </w:numPr>
                    <w:suppressAutoHyphens w:val="0"/>
                    <w:spacing w:line="360" w:lineRule="exact"/>
                    <w:rPr>
                      <w:lang w:val="el-GR"/>
                    </w:rPr>
                  </w:pPr>
                  <w:r w:rsidRPr="0075788F">
                    <w:rPr>
                      <w:lang w:val="el-GR"/>
                    </w:rPr>
                    <w:t>Τεκμηρίωση εγκαταστάσεων νέων εκδόσεων έτοιμου λογισμικού και εφαρμογής/ών</w:t>
                  </w:r>
                </w:p>
                <w:p w14:paraId="7C1CAE05" w14:textId="77777777" w:rsidR="00C77321" w:rsidRPr="0075788F" w:rsidRDefault="00C77321" w:rsidP="009E3443">
                  <w:pPr>
                    <w:numPr>
                      <w:ilvl w:val="0"/>
                      <w:numId w:val="25"/>
                    </w:numPr>
                    <w:suppressAutoHyphens w:val="0"/>
                    <w:spacing w:line="360" w:lineRule="exact"/>
                  </w:pPr>
                  <w:r w:rsidRPr="0075788F">
                    <w:t xml:space="preserve">Έκθεση αξιολόγησης Περιόδου </w:t>
                  </w:r>
                </w:p>
              </w:tc>
            </w:tr>
          </w:tbl>
          <w:p w14:paraId="69957A6D" w14:textId="77777777" w:rsidR="00C77321" w:rsidRPr="00570BEB" w:rsidRDefault="00C77321" w:rsidP="000838A2">
            <w:pPr>
              <w:spacing w:line="360" w:lineRule="exact"/>
              <w:rPr>
                <w:lang w:val="el-GR" w:eastAsia="en-US"/>
              </w:rPr>
            </w:pPr>
          </w:p>
        </w:tc>
      </w:tr>
    </w:tbl>
    <w:p w14:paraId="123FEA6E" w14:textId="77777777" w:rsidR="00C77321" w:rsidRPr="0075788F" w:rsidRDefault="00C77321" w:rsidP="00C77321">
      <w:pPr>
        <w:spacing w:line="360" w:lineRule="exact"/>
        <w:rPr>
          <w:lang w:val="el-GR"/>
        </w:rPr>
      </w:pPr>
    </w:p>
    <w:p w14:paraId="5E879C43" w14:textId="77777777" w:rsidR="0088655F" w:rsidRPr="0075788F" w:rsidRDefault="0088655F" w:rsidP="0088655F">
      <w:pPr>
        <w:rPr>
          <w:rFonts w:eastAsia="SimSun"/>
          <w:lang w:val="el-GR"/>
        </w:rPr>
      </w:pPr>
    </w:p>
    <w:p w14:paraId="1382AC0E" w14:textId="77777777" w:rsidR="003C2BEF" w:rsidRPr="0075788F" w:rsidRDefault="003C2BEF" w:rsidP="00967A9D">
      <w:pPr>
        <w:pStyle w:val="30"/>
        <w:tabs>
          <w:tab w:val="num" w:pos="360"/>
        </w:tabs>
        <w:ind w:left="0" w:firstLine="0"/>
      </w:pPr>
      <w:bookmarkStart w:id="666" w:name="_Ref55388072"/>
      <w:bookmarkStart w:id="667" w:name="_Toc167222933"/>
      <w:r w:rsidRPr="0075788F">
        <w:t>Τήρηση Εγγυημένου Επιπέδου Υπηρεσιών – Ρήτρες</w:t>
      </w:r>
      <w:bookmarkEnd w:id="666"/>
      <w:bookmarkEnd w:id="667"/>
    </w:p>
    <w:p w14:paraId="41DF6861" w14:textId="77777777" w:rsidR="00C47C3C" w:rsidRPr="0075788F" w:rsidRDefault="00C47C3C" w:rsidP="001518BB">
      <w:pPr>
        <w:rPr>
          <w:rFonts w:eastAsia="SimSun"/>
          <w:lang w:val="el-GR"/>
        </w:rPr>
      </w:pPr>
      <w:r w:rsidRPr="0075788F">
        <w:rPr>
          <w:rFonts w:eastAsia="SimSun"/>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32B42A2E" w14:textId="77777777" w:rsidR="00C47C3C" w:rsidRPr="0075788F" w:rsidRDefault="00C47C3C" w:rsidP="00C47C3C">
      <w:pPr>
        <w:spacing w:line="360" w:lineRule="exact"/>
        <w:rPr>
          <w:b/>
          <w:u w:val="single"/>
        </w:rPr>
      </w:pPr>
      <w:r w:rsidRPr="0075788F">
        <w:rPr>
          <w:b/>
          <w:u w:val="single"/>
        </w:rPr>
        <w:t>Ορισμοί:</w:t>
      </w:r>
    </w:p>
    <w:p w14:paraId="44C2F17D" w14:textId="77777777" w:rsidR="00C47C3C" w:rsidRPr="0075788F" w:rsidRDefault="00C47C3C" w:rsidP="009E3443">
      <w:pPr>
        <w:pStyle w:val="aff"/>
        <w:numPr>
          <w:ilvl w:val="0"/>
          <w:numId w:val="43"/>
        </w:numPr>
        <w:suppressAutoHyphens w:val="0"/>
        <w:spacing w:line="360" w:lineRule="exact"/>
        <w:contextualSpacing w:val="0"/>
        <w:rPr>
          <w:lang w:val="el-GR"/>
        </w:rPr>
      </w:pPr>
      <w:r w:rsidRPr="0075788F">
        <w:rPr>
          <w:b/>
          <w:lang w:val="el-GR"/>
        </w:rPr>
        <w:t>Λογισμικό/Εφαρμογές:</w:t>
      </w:r>
      <w:r w:rsidRPr="0075788F">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05B72CE5" w14:textId="77777777" w:rsidR="00C47C3C" w:rsidRPr="0075788F" w:rsidRDefault="00C47C3C" w:rsidP="009E3443">
      <w:pPr>
        <w:pStyle w:val="aff"/>
        <w:numPr>
          <w:ilvl w:val="0"/>
          <w:numId w:val="43"/>
        </w:numPr>
        <w:suppressAutoHyphens w:val="0"/>
        <w:spacing w:line="360" w:lineRule="exact"/>
        <w:contextualSpacing w:val="0"/>
        <w:rPr>
          <w:lang w:val="el-GR"/>
        </w:rPr>
      </w:pPr>
      <w:r w:rsidRPr="0075788F">
        <w:rPr>
          <w:b/>
          <w:lang w:val="el-GR"/>
        </w:rPr>
        <w:t>Βλάβη:</w:t>
      </w:r>
      <w:r w:rsidRPr="0075788F">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5F41F08E" w14:textId="77777777" w:rsidR="00C47C3C" w:rsidRPr="0075788F" w:rsidRDefault="00C47C3C" w:rsidP="009E3443">
      <w:pPr>
        <w:pStyle w:val="aff"/>
        <w:numPr>
          <w:ilvl w:val="0"/>
          <w:numId w:val="43"/>
        </w:numPr>
        <w:suppressAutoHyphens w:val="0"/>
        <w:spacing w:line="360" w:lineRule="exact"/>
        <w:contextualSpacing w:val="0"/>
        <w:rPr>
          <w:lang w:val="el-GR"/>
        </w:rPr>
      </w:pPr>
      <w:r w:rsidRPr="0075788F">
        <w:rPr>
          <w:b/>
          <w:lang w:val="el-GR"/>
        </w:rPr>
        <w:lastRenderedPageBreak/>
        <w:t>Δυσλειτουργία:</w:t>
      </w:r>
      <w:r w:rsidRPr="0075788F">
        <w:rPr>
          <w:lang w:val="el-GR"/>
        </w:rPr>
        <w:t xml:space="preserve"> ζημιά μέρους ή όλης της διακριτής μονάδας λογισμικού/εφαρμογών, η οποία </w:t>
      </w:r>
      <w:r w:rsidRPr="0075788F">
        <w:rPr>
          <w:u w:val="single"/>
          <w:lang w:val="el-GR"/>
        </w:rPr>
        <w:t>δεν</w:t>
      </w:r>
      <w:r w:rsidRPr="0075788F">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7FB66D98" w14:textId="7726208B" w:rsidR="00C47C3C" w:rsidRPr="0075788F" w:rsidRDefault="00C47C3C" w:rsidP="009E3443">
      <w:pPr>
        <w:pStyle w:val="aff"/>
        <w:numPr>
          <w:ilvl w:val="0"/>
          <w:numId w:val="43"/>
        </w:numPr>
        <w:suppressAutoHyphens w:val="0"/>
        <w:spacing w:line="360" w:lineRule="exact"/>
        <w:contextualSpacing w:val="0"/>
        <w:rPr>
          <w:lang w:val="el-GR"/>
        </w:rPr>
      </w:pPr>
      <w:r w:rsidRPr="0075788F">
        <w:rPr>
          <w:b/>
          <w:lang w:val="el-GR"/>
        </w:rPr>
        <w:t>ΚΩΚ</w:t>
      </w:r>
      <w:r w:rsidRPr="0075788F">
        <w:rPr>
          <w:lang w:val="el-GR"/>
        </w:rPr>
        <w:t xml:space="preserve"> (κανονικές ώρες κάλυψης): Το χρονικό διάστημα 0</w:t>
      </w:r>
      <w:r w:rsidR="00680F41">
        <w:rPr>
          <w:lang w:val="el-GR"/>
        </w:rPr>
        <w:t>8</w:t>
      </w:r>
      <w:r w:rsidRPr="0075788F">
        <w:rPr>
          <w:lang w:val="el-GR"/>
        </w:rPr>
        <w:t>:00 – 1</w:t>
      </w:r>
      <w:r w:rsidR="00680F41">
        <w:rPr>
          <w:lang w:val="el-GR"/>
        </w:rPr>
        <w:t>6</w:t>
      </w:r>
      <w:r w:rsidRPr="0075788F">
        <w:rPr>
          <w:lang w:val="el-GR"/>
        </w:rPr>
        <w:t>:00 για τις εργάσιμες ημέρες.</w:t>
      </w:r>
    </w:p>
    <w:p w14:paraId="149763A5" w14:textId="77777777" w:rsidR="00C47C3C" w:rsidRPr="0075788F" w:rsidRDefault="00C47C3C" w:rsidP="009E3443">
      <w:pPr>
        <w:pStyle w:val="aff"/>
        <w:numPr>
          <w:ilvl w:val="0"/>
          <w:numId w:val="43"/>
        </w:numPr>
        <w:suppressAutoHyphens w:val="0"/>
        <w:spacing w:line="360" w:lineRule="exact"/>
        <w:contextualSpacing w:val="0"/>
        <w:rPr>
          <w:lang w:val="el-GR"/>
        </w:rPr>
      </w:pPr>
      <w:r w:rsidRPr="0075788F">
        <w:rPr>
          <w:b/>
          <w:lang w:val="el-GR"/>
        </w:rPr>
        <w:t>ΕΩΚ</w:t>
      </w:r>
      <w:r w:rsidRPr="0075788F">
        <w:rPr>
          <w:lang w:val="el-GR"/>
        </w:rPr>
        <w:t xml:space="preserve"> (επιπλέον ώρες κάλυψης): Το υπόλοιπο χρονικό διάστημα.</w:t>
      </w:r>
    </w:p>
    <w:p w14:paraId="0ED67B80" w14:textId="77777777" w:rsidR="00C47C3C" w:rsidRPr="0075788F" w:rsidRDefault="00C47C3C" w:rsidP="009E3443">
      <w:pPr>
        <w:pStyle w:val="aff"/>
        <w:numPr>
          <w:ilvl w:val="0"/>
          <w:numId w:val="43"/>
        </w:numPr>
        <w:suppressAutoHyphens w:val="0"/>
        <w:spacing w:line="360" w:lineRule="exact"/>
        <w:contextualSpacing w:val="0"/>
        <w:rPr>
          <w:b/>
          <w:u w:val="single"/>
          <w:lang w:val="el-GR"/>
        </w:rPr>
      </w:pPr>
      <w:r w:rsidRPr="0075788F">
        <w:rPr>
          <w:b/>
          <w:lang w:val="el-GR"/>
        </w:rPr>
        <w:t xml:space="preserve">Χρόνος αποκατάστασης βλάβης </w:t>
      </w:r>
      <w:r w:rsidRPr="0075788F">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75788F">
        <w:rPr>
          <w:b/>
          <w:lang w:val="el-GR"/>
        </w:rPr>
        <w:t>αθροιστικά σε μηνιαία βάση.</w:t>
      </w:r>
      <w:r w:rsidRPr="0075788F">
        <w:rPr>
          <w:lang w:val="el-GR"/>
        </w:rPr>
        <w:t>Ο χρόνοςαυτός είναι:</w:t>
      </w:r>
    </w:p>
    <w:p w14:paraId="554C86B6" w14:textId="77777777" w:rsidR="00C47C3C" w:rsidRPr="0075788F" w:rsidRDefault="00C47C3C" w:rsidP="009E3443">
      <w:pPr>
        <w:pStyle w:val="aff"/>
        <w:numPr>
          <w:ilvl w:val="1"/>
          <w:numId w:val="43"/>
        </w:numPr>
        <w:suppressAutoHyphens w:val="0"/>
        <w:spacing w:line="360" w:lineRule="exact"/>
        <w:contextualSpacing w:val="0"/>
        <w:rPr>
          <w:lang w:val="el-GR"/>
        </w:rPr>
      </w:pPr>
      <w:r w:rsidRPr="0075788F">
        <w:rPr>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73D8CA35" w14:textId="77777777" w:rsidR="00C47C3C" w:rsidRPr="0075788F" w:rsidRDefault="00C47C3C" w:rsidP="009E3443">
      <w:pPr>
        <w:pStyle w:val="aff"/>
        <w:numPr>
          <w:ilvl w:val="1"/>
          <w:numId w:val="43"/>
        </w:numPr>
        <w:suppressAutoHyphens w:val="0"/>
        <w:spacing w:line="360" w:lineRule="exact"/>
        <w:contextualSpacing w:val="0"/>
        <w:rPr>
          <w:lang w:val="el-GR"/>
        </w:rPr>
      </w:pPr>
      <w:r w:rsidRPr="0075788F">
        <w:rPr>
          <w:lang w:val="el-GR"/>
        </w:rPr>
        <w:t>έξι (6) ώρες οι οποίες θα προσμετρούνται από τις 09.00 της επόμενης εργάσιμης ημέρας, για τις λοιπές ώρες ανακοίνωσης προβλήματος βλάβης</w:t>
      </w:r>
    </w:p>
    <w:p w14:paraId="5ED24824" w14:textId="77777777" w:rsidR="00C47C3C" w:rsidRPr="0075788F" w:rsidRDefault="00C47C3C" w:rsidP="009E3443">
      <w:pPr>
        <w:pStyle w:val="aff"/>
        <w:numPr>
          <w:ilvl w:val="0"/>
          <w:numId w:val="43"/>
        </w:numPr>
        <w:suppressAutoHyphens w:val="0"/>
        <w:spacing w:line="360" w:lineRule="exact"/>
        <w:contextualSpacing w:val="0"/>
        <w:rPr>
          <w:b/>
          <w:bCs/>
          <w:u w:val="single"/>
          <w:lang w:val="el-GR"/>
        </w:rPr>
      </w:pPr>
      <w:r w:rsidRPr="0075788F">
        <w:rPr>
          <w:b/>
          <w:bCs/>
          <w:lang w:val="el-GR"/>
        </w:rPr>
        <w:t xml:space="preserve">Χρόνος αποκατάστασης δυσλειτουργίας </w:t>
      </w:r>
      <w:r w:rsidRPr="0075788F">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75788F">
        <w:rPr>
          <w:b/>
          <w:bCs/>
          <w:lang w:val="el-GR"/>
        </w:rPr>
        <w:t>αθροιστικά σε μηνιαία βάση.</w:t>
      </w:r>
      <w:r w:rsidRPr="0075788F">
        <w:rPr>
          <w:lang w:val="el-GR"/>
        </w:rPr>
        <w:t xml:space="preserve"> Ο χρόνος αυτός είναι:</w:t>
      </w:r>
    </w:p>
    <w:p w14:paraId="442674B4" w14:textId="77777777" w:rsidR="00C47C3C" w:rsidRPr="0075788F" w:rsidRDefault="00C47C3C" w:rsidP="009E3443">
      <w:pPr>
        <w:pStyle w:val="aff"/>
        <w:numPr>
          <w:ilvl w:val="1"/>
          <w:numId w:val="43"/>
        </w:numPr>
        <w:suppressAutoHyphens w:val="0"/>
        <w:spacing w:line="360" w:lineRule="exact"/>
        <w:contextualSpacing w:val="0"/>
        <w:rPr>
          <w:lang w:val="el-GR"/>
        </w:rPr>
      </w:pPr>
      <w:r w:rsidRPr="0075788F">
        <w:rPr>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1257FF40" w14:textId="77777777" w:rsidR="00C47C3C" w:rsidRPr="0075788F" w:rsidRDefault="00C47C3C" w:rsidP="009E3443">
      <w:pPr>
        <w:pStyle w:val="aff"/>
        <w:numPr>
          <w:ilvl w:val="1"/>
          <w:numId w:val="43"/>
        </w:numPr>
        <w:suppressAutoHyphens w:val="0"/>
        <w:spacing w:line="360" w:lineRule="exact"/>
        <w:contextualSpacing w:val="0"/>
        <w:rPr>
          <w:lang w:val="el-GR"/>
        </w:rPr>
      </w:pPr>
      <w:r w:rsidRPr="0075788F">
        <w:rPr>
          <w:lang w:val="el-GR"/>
        </w:rPr>
        <w:t>είκοσι τέσσερις (24) ώρες οι οποίες θα προσμετρούνται από τις 09.00 της επόμενης εργάσιμης ημέρας, για τις λοιπές ώρες ανακοίνωσης προβλήματος δυσλειτουργίας</w:t>
      </w:r>
    </w:p>
    <w:p w14:paraId="54E7F644" w14:textId="77777777" w:rsidR="00C47C3C" w:rsidRPr="00570BEB" w:rsidRDefault="00C47C3C" w:rsidP="00C47C3C">
      <w:pPr>
        <w:spacing w:line="360" w:lineRule="exact"/>
        <w:rPr>
          <w:b/>
          <w:u w:val="single"/>
          <w:lang w:val="el-GR"/>
        </w:rPr>
      </w:pPr>
    </w:p>
    <w:p w14:paraId="61DF7B7F" w14:textId="77777777" w:rsidR="00C47C3C" w:rsidRPr="0075788F" w:rsidRDefault="00C47C3C" w:rsidP="00C47C3C">
      <w:pPr>
        <w:spacing w:line="360" w:lineRule="exact"/>
        <w:rPr>
          <w:b/>
          <w:u w:val="single"/>
          <w:lang w:val="el-GR"/>
        </w:rPr>
      </w:pPr>
      <w:r w:rsidRPr="0075788F">
        <w:rPr>
          <w:b/>
          <w:u w:val="single"/>
          <w:lang w:val="el-GR"/>
        </w:rPr>
        <w:t xml:space="preserve">Μη διαθεσιμότητα – Ρήτρες: </w:t>
      </w:r>
    </w:p>
    <w:p w14:paraId="5591AD73" w14:textId="77777777" w:rsidR="00C47C3C" w:rsidRPr="0075788F" w:rsidRDefault="00C47C3C" w:rsidP="00C47C3C">
      <w:pPr>
        <w:spacing w:line="360" w:lineRule="exact"/>
        <w:rPr>
          <w:lang w:val="el-GR"/>
        </w:rPr>
      </w:pPr>
      <w:bookmarkStart w:id="668" w:name="OLE_LINK5"/>
      <w:bookmarkStart w:id="669" w:name="OLE_LINK6"/>
      <w:r w:rsidRPr="0075788F">
        <w:rPr>
          <w:lang w:val="el-GR"/>
        </w:rPr>
        <w:t xml:space="preserve">Σε περίπτωση υπέρβασης του </w:t>
      </w:r>
      <w:r w:rsidRPr="0075788F">
        <w:rPr>
          <w:b/>
          <w:lang w:val="el-GR"/>
        </w:rPr>
        <w:t xml:space="preserve">μηνιαίου </w:t>
      </w:r>
      <w:r w:rsidRPr="0075788F">
        <w:rPr>
          <w:b/>
          <w:bCs/>
          <w:lang w:val="el-GR"/>
        </w:rPr>
        <w:t>χρόνου αποκατάστασης βλάβης</w:t>
      </w:r>
      <w:r w:rsidRPr="0075788F">
        <w:rPr>
          <w:lang w:val="el-GR"/>
        </w:rPr>
        <w:t>, επιβάλλεται στον Ανάδοχο ρήτρα ίση με το μεγαλύτερο εκ των δύο ακόλουθων τιμών:</w:t>
      </w:r>
    </w:p>
    <w:p w14:paraId="50B7E759" w14:textId="77777777" w:rsidR="00C47C3C" w:rsidRPr="0075788F" w:rsidRDefault="00C47C3C" w:rsidP="009E3443">
      <w:pPr>
        <w:pStyle w:val="aff"/>
        <w:numPr>
          <w:ilvl w:val="0"/>
          <w:numId w:val="43"/>
        </w:numPr>
        <w:suppressAutoHyphens w:val="0"/>
        <w:spacing w:line="360" w:lineRule="exact"/>
        <w:contextualSpacing w:val="0"/>
        <w:rPr>
          <w:lang w:val="el-GR"/>
        </w:rPr>
      </w:pPr>
      <w:r w:rsidRPr="0075788F">
        <w:rPr>
          <w:b/>
          <w:lang w:val="el-GR"/>
        </w:rPr>
        <w:t>0,05%</w:t>
      </w:r>
      <w:r w:rsidRPr="0075788F">
        <w:rPr>
          <w:lang w:val="el-GR"/>
        </w:rPr>
        <w:t xml:space="preserve"> επί του συμβατικού τιμήματος της μονάδας/τμήματος που είναι εκτός λειτουργίας</w:t>
      </w:r>
    </w:p>
    <w:p w14:paraId="3A33219E" w14:textId="2FB7D1E4" w:rsidR="00C47C3C" w:rsidRPr="0075788F" w:rsidRDefault="00C47C3C" w:rsidP="009E3443">
      <w:pPr>
        <w:pStyle w:val="aff"/>
        <w:numPr>
          <w:ilvl w:val="0"/>
          <w:numId w:val="43"/>
        </w:numPr>
        <w:suppressAutoHyphens w:val="0"/>
        <w:spacing w:line="360" w:lineRule="exact"/>
        <w:contextualSpacing w:val="0"/>
        <w:rPr>
          <w:rFonts w:eastAsia="SimSun"/>
          <w:sz w:val="24"/>
          <w:lang w:val="el-GR"/>
        </w:rPr>
      </w:pPr>
      <w:r w:rsidRPr="0075788F">
        <w:rPr>
          <w:b/>
          <w:lang w:val="el-GR"/>
        </w:rPr>
        <w:t>0,2%</w:t>
      </w:r>
      <w:r w:rsidRPr="0075788F">
        <w:rPr>
          <w:lang w:val="el-GR"/>
        </w:rPr>
        <w:t xml:space="preserve"> επί του ετήσιου κόστους συντήρησης </w:t>
      </w:r>
      <w:r w:rsidR="00680F41" w:rsidRPr="0075788F">
        <w:rPr>
          <w:lang w:val="el-GR"/>
        </w:rPr>
        <w:t>της μονάδας/τμήματος</w:t>
      </w:r>
      <w:r w:rsidR="00680F41">
        <w:rPr>
          <w:lang w:val="el-GR"/>
        </w:rPr>
        <w:t xml:space="preserve"> </w:t>
      </w:r>
      <w:r w:rsidR="00680F41" w:rsidRPr="0075788F">
        <w:rPr>
          <w:lang w:val="el-GR"/>
        </w:rPr>
        <w:t>που είναι εκτός λειτουργίας</w:t>
      </w:r>
      <w:r w:rsidR="00680F41" w:rsidRPr="0075788F" w:rsidDel="00680F41">
        <w:rPr>
          <w:lang w:val="el-GR"/>
        </w:rPr>
        <w:t xml:space="preserve"> </w:t>
      </w:r>
      <w:r w:rsidRPr="0075788F">
        <w:rPr>
          <w:lang w:val="el-GR"/>
        </w:rPr>
        <w:t>.</w:t>
      </w:r>
    </w:p>
    <w:p w14:paraId="569D6D88" w14:textId="77777777" w:rsidR="00C47C3C" w:rsidRPr="0075788F" w:rsidRDefault="00C47C3C" w:rsidP="00C47C3C">
      <w:pPr>
        <w:spacing w:line="360" w:lineRule="exact"/>
        <w:rPr>
          <w:lang w:val="el-GR"/>
        </w:rPr>
      </w:pPr>
      <w:r w:rsidRPr="0075788F">
        <w:rPr>
          <w:b/>
          <w:lang w:val="el-GR"/>
        </w:rPr>
        <w:t>για κάθε επιπλέον ώρα βλάβης(μη διαθεσιμότητας)/δυσλειτουργίας</w:t>
      </w:r>
      <w:r w:rsidRPr="0075788F">
        <w:rPr>
          <w:lang w:val="el-GR"/>
        </w:rPr>
        <w:t>, εφόσον αυτή είναι εντός ΚΩΚ, ή το ήμισυ του ως άνω υπολογιζόμενου ποσού, εφόσον η ώρα είναι εκτός ΚΩΚ.</w:t>
      </w:r>
    </w:p>
    <w:bookmarkEnd w:id="668"/>
    <w:bookmarkEnd w:id="669"/>
    <w:p w14:paraId="707FF104" w14:textId="77777777" w:rsidR="00C47C3C" w:rsidRPr="0075788F" w:rsidRDefault="00C47C3C" w:rsidP="00C47C3C">
      <w:pPr>
        <w:spacing w:line="360" w:lineRule="exact"/>
        <w:rPr>
          <w:lang w:val="el-GR"/>
        </w:rPr>
      </w:pPr>
      <w:r w:rsidRPr="0075788F">
        <w:rPr>
          <w:lang w:val="el-GR"/>
        </w:rPr>
        <w:t xml:space="preserve">Σε περίπτωση υπέρβασης του </w:t>
      </w:r>
      <w:r w:rsidRPr="0075788F">
        <w:rPr>
          <w:b/>
          <w:lang w:val="el-GR"/>
        </w:rPr>
        <w:t xml:space="preserve">μηνιαίου </w:t>
      </w:r>
      <w:r w:rsidRPr="0075788F">
        <w:rPr>
          <w:b/>
          <w:bCs/>
          <w:lang w:val="el-GR"/>
        </w:rPr>
        <w:t>χρόνου αποκατάστασης δυσλειτουργίας</w:t>
      </w:r>
      <w:r w:rsidRPr="0075788F">
        <w:rPr>
          <w:lang w:val="el-GR"/>
        </w:rPr>
        <w:t>, επιβάλλεται στον Ανάδοχο ρήτρα ίση με το μεγαλύτερο εκ των δύο ακόλουθων τιμών:</w:t>
      </w:r>
    </w:p>
    <w:p w14:paraId="774E14E5" w14:textId="15370FC3" w:rsidR="00C47C3C" w:rsidRPr="0075788F" w:rsidRDefault="00C47C3C" w:rsidP="009E3443">
      <w:pPr>
        <w:pStyle w:val="aff"/>
        <w:numPr>
          <w:ilvl w:val="0"/>
          <w:numId w:val="43"/>
        </w:numPr>
        <w:suppressAutoHyphens w:val="0"/>
        <w:spacing w:line="360" w:lineRule="exact"/>
        <w:contextualSpacing w:val="0"/>
        <w:rPr>
          <w:lang w:val="el-GR"/>
        </w:rPr>
      </w:pPr>
      <w:r w:rsidRPr="0075788F">
        <w:rPr>
          <w:b/>
          <w:lang w:val="el-GR"/>
        </w:rPr>
        <w:lastRenderedPageBreak/>
        <w:t>0,02%</w:t>
      </w:r>
      <w:r w:rsidRPr="0075788F">
        <w:rPr>
          <w:lang w:val="el-GR"/>
        </w:rPr>
        <w:t xml:space="preserve"> επί του συμβατικού τιμήματος της μονάδας/τμήματος που είναι </w:t>
      </w:r>
      <w:r w:rsidR="00680F41">
        <w:rPr>
          <w:lang w:val="el-GR"/>
        </w:rPr>
        <w:t xml:space="preserve">σε δυσλειτουργία </w:t>
      </w:r>
    </w:p>
    <w:p w14:paraId="09848B82" w14:textId="7C520D2D" w:rsidR="00C47C3C" w:rsidRPr="0075788F" w:rsidRDefault="00C47C3C" w:rsidP="009E3443">
      <w:pPr>
        <w:pStyle w:val="aff"/>
        <w:numPr>
          <w:ilvl w:val="0"/>
          <w:numId w:val="43"/>
        </w:numPr>
        <w:suppressAutoHyphens w:val="0"/>
        <w:spacing w:line="360" w:lineRule="exact"/>
        <w:contextualSpacing w:val="0"/>
        <w:rPr>
          <w:rFonts w:eastAsia="SimSun"/>
          <w:sz w:val="24"/>
          <w:lang w:val="el-GR"/>
        </w:rPr>
      </w:pPr>
      <w:r w:rsidRPr="0075788F">
        <w:rPr>
          <w:b/>
          <w:lang w:val="el-GR"/>
        </w:rPr>
        <w:t>0,1%</w:t>
      </w:r>
      <w:r w:rsidRPr="0075788F">
        <w:rPr>
          <w:lang w:val="el-GR"/>
        </w:rPr>
        <w:t xml:space="preserve"> επί του ετήσιου κόστους συντήρησης </w:t>
      </w:r>
      <w:r w:rsidR="00680F41" w:rsidRPr="0075788F">
        <w:rPr>
          <w:lang w:val="el-GR"/>
        </w:rPr>
        <w:t>της μονάδας/τμήματος</w:t>
      </w:r>
      <w:r w:rsidR="00680F41">
        <w:rPr>
          <w:lang w:val="el-GR"/>
        </w:rPr>
        <w:t xml:space="preserve"> </w:t>
      </w:r>
      <w:r w:rsidR="00680F41" w:rsidRPr="0075788F">
        <w:rPr>
          <w:lang w:val="el-GR"/>
        </w:rPr>
        <w:t xml:space="preserve">που είναι </w:t>
      </w:r>
      <w:r w:rsidR="00680F41">
        <w:rPr>
          <w:lang w:val="el-GR"/>
        </w:rPr>
        <w:t>σε δυσ</w:t>
      </w:r>
      <w:r w:rsidR="00680F41" w:rsidRPr="0075788F">
        <w:rPr>
          <w:lang w:val="el-GR"/>
        </w:rPr>
        <w:t>λειτουργία</w:t>
      </w:r>
      <w:r w:rsidRPr="0075788F">
        <w:rPr>
          <w:lang w:val="el-GR"/>
        </w:rPr>
        <w:t>.</w:t>
      </w:r>
    </w:p>
    <w:p w14:paraId="3CE8A682" w14:textId="77777777" w:rsidR="00C47C3C" w:rsidRPr="0075788F" w:rsidRDefault="00C47C3C" w:rsidP="00C47C3C">
      <w:pPr>
        <w:spacing w:line="360" w:lineRule="exact"/>
        <w:rPr>
          <w:lang w:val="el-GR"/>
        </w:rPr>
      </w:pPr>
      <w:r w:rsidRPr="0075788F">
        <w:rPr>
          <w:b/>
          <w:lang w:val="el-GR"/>
        </w:rPr>
        <w:t>για κάθε επιπλέον ώρα βλάβης(μη διαθεσιμότητας)/δυσλειτουργίας</w:t>
      </w:r>
      <w:r w:rsidRPr="0075788F">
        <w:rPr>
          <w:lang w:val="el-GR"/>
        </w:rPr>
        <w:t>, εφόσον αυτή είναι εντός ΚΩΚ, ή το ήμισυ του ως άνω υπολογιζόμενου ποσού, εφόσον η ώρα είναι εκτός ΚΩΚ.</w:t>
      </w:r>
    </w:p>
    <w:p w14:paraId="4448B07A" w14:textId="77777777" w:rsidR="00C47C3C" w:rsidRPr="0075788F" w:rsidRDefault="00C47C3C" w:rsidP="00C47C3C">
      <w:pPr>
        <w:spacing w:line="360" w:lineRule="exact"/>
        <w:rPr>
          <w:i/>
          <w:u w:val="single"/>
        </w:rPr>
      </w:pPr>
      <w:r w:rsidRPr="0075788F">
        <w:rPr>
          <w:i/>
          <w:u w:val="single"/>
        </w:rPr>
        <w:t>Διευκρινίζεται ότι:</w:t>
      </w:r>
    </w:p>
    <w:p w14:paraId="33A71DB3" w14:textId="77777777" w:rsidR="00C47C3C" w:rsidRPr="0075788F" w:rsidRDefault="00C47C3C" w:rsidP="009E3443">
      <w:pPr>
        <w:numPr>
          <w:ilvl w:val="0"/>
          <w:numId w:val="29"/>
        </w:numPr>
        <w:suppressAutoHyphens w:val="0"/>
        <w:spacing w:line="360" w:lineRule="exact"/>
        <w:rPr>
          <w:i/>
          <w:lang w:val="el-GR"/>
        </w:rPr>
      </w:pPr>
      <w:r w:rsidRPr="0075788F">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2D2B2CA7" w14:textId="77777777" w:rsidR="00C47C3C" w:rsidRPr="0075788F" w:rsidRDefault="00C47C3C" w:rsidP="009E3443">
      <w:pPr>
        <w:numPr>
          <w:ilvl w:val="0"/>
          <w:numId w:val="29"/>
        </w:numPr>
        <w:suppressAutoHyphens w:val="0"/>
        <w:spacing w:line="360" w:lineRule="exact"/>
        <w:rPr>
          <w:i/>
          <w:lang w:val="el-GR"/>
        </w:rPr>
      </w:pPr>
      <w:r w:rsidRPr="0075788F">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6C5CC73A" w14:textId="77777777" w:rsidR="00C47C3C" w:rsidRPr="0075788F" w:rsidRDefault="00C47C3C" w:rsidP="00C47C3C">
      <w:pPr>
        <w:spacing w:line="360" w:lineRule="exact"/>
        <w:rPr>
          <w:b/>
          <w:u w:val="single"/>
        </w:rPr>
      </w:pPr>
      <w:r w:rsidRPr="0075788F">
        <w:rPr>
          <w:b/>
          <w:u w:val="single"/>
        </w:rPr>
        <w:t xml:space="preserve">Επιπρόσθετες ρήτρες </w:t>
      </w:r>
    </w:p>
    <w:p w14:paraId="3E53DDA1" w14:textId="77777777" w:rsidR="00C47C3C" w:rsidRPr="0075788F" w:rsidRDefault="00C47C3C" w:rsidP="009E3443">
      <w:pPr>
        <w:pStyle w:val="aff"/>
        <w:numPr>
          <w:ilvl w:val="0"/>
          <w:numId w:val="43"/>
        </w:numPr>
        <w:suppressAutoHyphens w:val="0"/>
        <w:spacing w:line="360" w:lineRule="exact"/>
        <w:contextualSpacing w:val="0"/>
        <w:rPr>
          <w:lang w:val="el-GR"/>
        </w:rPr>
      </w:pPr>
      <w:r w:rsidRPr="0075788F">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326A3026" w14:textId="77777777" w:rsidR="00C47C3C" w:rsidRPr="0075788F" w:rsidRDefault="00C47C3C" w:rsidP="009E3443">
      <w:pPr>
        <w:pStyle w:val="aff"/>
        <w:numPr>
          <w:ilvl w:val="1"/>
          <w:numId w:val="43"/>
        </w:numPr>
        <w:suppressAutoHyphens w:val="0"/>
        <w:spacing w:line="360" w:lineRule="exact"/>
        <w:contextualSpacing w:val="0"/>
        <w:rPr>
          <w:b/>
          <w:lang w:val="el-GR"/>
        </w:rPr>
      </w:pPr>
      <w:r w:rsidRPr="0075788F">
        <w:rPr>
          <w:lang w:val="el-GR"/>
        </w:rPr>
        <w:t xml:space="preserve">επιβάλλεται στον Ανάδοχο ρήτρα ίση με </w:t>
      </w:r>
      <w:r w:rsidRPr="0075788F">
        <w:rPr>
          <w:b/>
          <w:lang w:val="el-GR"/>
        </w:rPr>
        <w:t>0,02%</w:t>
      </w:r>
      <w:r w:rsidRPr="0075788F">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2EC5E04C" w14:textId="77777777" w:rsidR="00C47C3C" w:rsidRPr="0075788F" w:rsidRDefault="00C47C3C" w:rsidP="009E3443">
      <w:pPr>
        <w:pStyle w:val="aff"/>
        <w:numPr>
          <w:ilvl w:val="1"/>
          <w:numId w:val="43"/>
        </w:numPr>
        <w:suppressAutoHyphens w:val="0"/>
        <w:spacing w:line="360" w:lineRule="exact"/>
        <w:contextualSpacing w:val="0"/>
        <w:rPr>
          <w:lang w:val="el-GR"/>
        </w:rPr>
      </w:pPr>
      <w:r w:rsidRPr="0075788F">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7DF0B348" w14:textId="77777777" w:rsidR="007D69F3" w:rsidRPr="0075788F" w:rsidRDefault="007D69F3" w:rsidP="00EF2204">
      <w:pPr>
        <w:rPr>
          <w:rFonts w:eastAsia="SimSun"/>
          <w:lang w:val="el-GR"/>
        </w:rPr>
      </w:pPr>
    </w:p>
    <w:p w14:paraId="69F0829A" w14:textId="4356746D" w:rsidR="00DD1997" w:rsidRPr="00570BEB" w:rsidRDefault="00DD1997" w:rsidP="00DD1997">
      <w:pPr>
        <w:pStyle w:val="30"/>
        <w:tabs>
          <w:tab w:val="num" w:pos="360"/>
        </w:tabs>
        <w:ind w:left="0" w:firstLine="0"/>
      </w:pPr>
      <w:bookmarkStart w:id="670" w:name="_Toc167222934"/>
      <w:r w:rsidRPr="0075788F">
        <w:rPr>
          <w:lang w:val="en-US"/>
        </w:rPr>
        <w:t>Help Desk</w:t>
      </w:r>
      <w:bookmarkEnd w:id="670"/>
    </w:p>
    <w:p w14:paraId="61D72A7F" w14:textId="77777777" w:rsidR="00C024D9" w:rsidRPr="0075788F" w:rsidRDefault="00C024D9" w:rsidP="00C024D9">
      <w:pPr>
        <w:rPr>
          <w:rFonts w:ascii="Calibri" w:hAnsi="Calibri" w:cs="Calibri"/>
          <w:szCs w:val="24"/>
          <w:lang w:val="el-GR"/>
        </w:rPr>
      </w:pPr>
      <w:r w:rsidRPr="0075788F">
        <w:rPr>
          <w:lang w:val="el-GR"/>
        </w:rPr>
        <w:t>Στο πλαίσιο του Έργου, ο Ανάδοχος θα παρέχει οργανωμένη υπηρεσία υποστήριξης (</w:t>
      </w:r>
      <w:r w:rsidRPr="0075788F">
        <w:rPr>
          <w:lang w:val="en-US"/>
        </w:rPr>
        <w:t>help</w:t>
      </w:r>
      <w:r w:rsidRPr="0075788F">
        <w:rPr>
          <w:lang w:val="el-GR"/>
        </w:rPr>
        <w:t xml:space="preserve"> </w:t>
      </w:r>
      <w:r w:rsidRPr="0075788F">
        <w:rPr>
          <w:lang w:val="en-US"/>
        </w:rPr>
        <w:t>desk</w:t>
      </w:r>
      <w:r w:rsidRPr="0075788F">
        <w:rPr>
          <w:lang w:val="el-GR"/>
        </w:rPr>
        <w:t>).</w:t>
      </w:r>
    </w:p>
    <w:p w14:paraId="16863CB4" w14:textId="77777777" w:rsidR="00C024D9" w:rsidRPr="0075788F" w:rsidRDefault="00C024D9" w:rsidP="00C024D9">
      <w:r w:rsidRPr="0075788F">
        <w:t>Θα παρέχει υποστήριξη:</w:t>
      </w:r>
    </w:p>
    <w:p w14:paraId="36D394D1" w14:textId="77777777" w:rsidR="00C024D9" w:rsidRPr="0075788F" w:rsidRDefault="00C024D9" w:rsidP="00C024D9">
      <w:pPr>
        <w:numPr>
          <w:ilvl w:val="0"/>
          <w:numId w:val="160"/>
        </w:numPr>
        <w:suppressAutoHyphens w:val="0"/>
        <w:autoSpaceDN w:val="0"/>
        <w:ind w:left="714" w:hanging="357"/>
        <w:rPr>
          <w:lang w:val="el-GR"/>
        </w:rPr>
      </w:pPr>
      <w:r w:rsidRPr="0075788F">
        <w:rPr>
          <w:lang w:val="el-GR"/>
        </w:rPr>
        <w:t>1</w:t>
      </w:r>
      <w:r w:rsidRPr="0075788F">
        <w:rPr>
          <w:vertAlign w:val="superscript"/>
          <w:lang w:val="el-GR"/>
        </w:rPr>
        <w:t>ου</w:t>
      </w:r>
      <w:r w:rsidRPr="0075788F">
        <w:rPr>
          <w:lang w:val="el-GR"/>
        </w:rPr>
        <w:t xml:space="preserve"> επιπέδου που θα αφορά:</w:t>
      </w:r>
    </w:p>
    <w:p w14:paraId="6E00DE14" w14:textId="77777777" w:rsidR="00C024D9" w:rsidRPr="0075788F" w:rsidRDefault="00C024D9" w:rsidP="00C024D9">
      <w:pPr>
        <w:numPr>
          <w:ilvl w:val="1"/>
          <w:numId w:val="160"/>
        </w:numPr>
        <w:suppressAutoHyphens w:val="0"/>
        <w:autoSpaceDN w:val="0"/>
        <w:rPr>
          <w:lang w:val="el-GR"/>
        </w:rPr>
      </w:pPr>
      <w:r w:rsidRPr="0075788F">
        <w:rPr>
          <w:lang w:val="el-GR"/>
        </w:rPr>
        <w:t>στη χρήση των Υποσυστημάτων και στις διαδικασίες που διεκπεραιώνουν.</w:t>
      </w:r>
    </w:p>
    <w:p w14:paraId="3254A266" w14:textId="77777777" w:rsidR="00C024D9" w:rsidRPr="0075788F" w:rsidRDefault="00C024D9" w:rsidP="00C024D9">
      <w:pPr>
        <w:numPr>
          <w:ilvl w:val="1"/>
          <w:numId w:val="160"/>
        </w:numPr>
        <w:suppressAutoHyphens w:val="0"/>
        <w:autoSpaceDN w:val="0"/>
        <w:rPr>
          <w:lang w:val="el-GR"/>
        </w:rPr>
      </w:pPr>
      <w:r w:rsidRPr="0075788F">
        <w:rPr>
          <w:lang w:val="el-GR"/>
        </w:rPr>
        <w:t xml:space="preserve">σε γενικότερα θέματα που σχετίζονται με τυχόν νέες ή αναβαθμισμένες διαδικασίες </w:t>
      </w:r>
    </w:p>
    <w:p w14:paraId="73E6E3B7" w14:textId="77777777" w:rsidR="00C024D9" w:rsidRPr="0075788F" w:rsidRDefault="00C024D9" w:rsidP="00C024D9">
      <w:pPr>
        <w:numPr>
          <w:ilvl w:val="1"/>
          <w:numId w:val="160"/>
        </w:numPr>
        <w:suppressAutoHyphens w:val="0"/>
        <w:autoSpaceDN w:val="0"/>
        <w:rPr>
          <w:lang w:val="el-GR"/>
        </w:rPr>
      </w:pPr>
      <w:r w:rsidRPr="0075788F">
        <w:rPr>
          <w:lang w:val="el-GR"/>
        </w:rPr>
        <w:t>σε μηνύματα λαθών που οφείλονται σε κακή χρήση των Υποσυστημάτων</w:t>
      </w:r>
    </w:p>
    <w:p w14:paraId="7BBADA50" w14:textId="77777777" w:rsidR="00C024D9" w:rsidRPr="0075788F" w:rsidRDefault="00C024D9" w:rsidP="00C024D9">
      <w:pPr>
        <w:numPr>
          <w:ilvl w:val="0"/>
          <w:numId w:val="160"/>
        </w:numPr>
        <w:suppressAutoHyphens w:val="0"/>
        <w:autoSpaceDN w:val="0"/>
        <w:ind w:left="714" w:hanging="357"/>
        <w:rPr>
          <w:lang w:val="el-GR"/>
        </w:rPr>
      </w:pPr>
      <w:r w:rsidRPr="0075788F">
        <w:rPr>
          <w:lang w:val="el-GR"/>
        </w:rPr>
        <w:t>2</w:t>
      </w:r>
      <w:r w:rsidRPr="0075788F">
        <w:rPr>
          <w:vertAlign w:val="superscript"/>
          <w:lang w:val="el-GR"/>
        </w:rPr>
        <w:t>ου</w:t>
      </w:r>
      <w:r w:rsidRPr="0075788F">
        <w:rPr>
          <w:lang w:val="el-GR"/>
        </w:rPr>
        <w:t xml:space="preserve"> επιπέδου, που θα αφορά σε θέματα που δεν καλύπτονται από το </w:t>
      </w:r>
      <w:r w:rsidRPr="0075788F">
        <w:rPr>
          <w:lang w:val="en-US"/>
        </w:rPr>
        <w:t>H</w:t>
      </w:r>
      <w:r w:rsidRPr="0075788F">
        <w:t>elpdesk</w:t>
      </w:r>
      <w:r w:rsidRPr="0075788F">
        <w:rPr>
          <w:lang w:val="el-GR"/>
        </w:rPr>
        <w:t xml:space="preserve"> 1</w:t>
      </w:r>
      <w:r w:rsidRPr="0075788F">
        <w:rPr>
          <w:vertAlign w:val="superscript"/>
          <w:lang w:val="el-GR"/>
        </w:rPr>
        <w:t>ου</w:t>
      </w:r>
      <w:r w:rsidRPr="0075788F">
        <w:rPr>
          <w:lang w:val="el-GR"/>
        </w:rPr>
        <w:t xml:space="preserve"> επιπέδου, σε σύνθετα τεχνικά προβλήματα που ενδεχομένως να αντιμετωπίσουν οι χρήστες και την αποκατάσταση βλαβών.</w:t>
      </w:r>
    </w:p>
    <w:p w14:paraId="4A563290" w14:textId="77777777" w:rsidR="00C024D9" w:rsidRPr="0075788F" w:rsidRDefault="00C024D9" w:rsidP="00C024D9">
      <w:pPr>
        <w:rPr>
          <w:lang w:val="el-GR"/>
        </w:rPr>
      </w:pPr>
      <w:r w:rsidRPr="0075788F">
        <w:rPr>
          <w:lang w:val="el-GR"/>
        </w:rPr>
        <w:t xml:space="preserve">Το </w:t>
      </w:r>
      <w:r w:rsidRPr="0075788F">
        <w:rPr>
          <w:lang w:val="en-US"/>
        </w:rPr>
        <w:t>H</w:t>
      </w:r>
      <w:r w:rsidRPr="0075788F">
        <w:t>elpdesk</w:t>
      </w:r>
      <w:r w:rsidRPr="0075788F">
        <w:rPr>
          <w:lang w:val="el-GR"/>
        </w:rPr>
        <w:t xml:space="preserve"> θα πρέπει να είναι διαθέσιμο, σε Κανονικές Ώρες Κάλυψης (ΚΩΚ) (08:00 – 16:00 εργάσιμες ημέρες). </w:t>
      </w:r>
    </w:p>
    <w:p w14:paraId="67DE8FC2" w14:textId="77777777" w:rsidR="00C024D9" w:rsidRPr="0075788F" w:rsidRDefault="00C024D9" w:rsidP="00C024D9">
      <w:pPr>
        <w:suppressAutoHyphens w:val="0"/>
        <w:autoSpaceDE w:val="0"/>
        <w:spacing w:after="60"/>
        <w:rPr>
          <w:color w:val="000000"/>
          <w:lang w:val="el-GR"/>
        </w:rPr>
      </w:pPr>
      <w:r w:rsidRPr="0075788F">
        <w:rPr>
          <w:color w:val="000000" w:themeColor="text1"/>
          <w:lang w:val="el-GR"/>
        </w:rPr>
        <w:t>Η αναγγελία βλαβών, θα μπορεί να γίνει, εναλλακτικά, με όλους τους παρακάτω τρόπους:</w:t>
      </w:r>
    </w:p>
    <w:p w14:paraId="603DF053" w14:textId="77777777" w:rsidR="00C024D9" w:rsidRPr="0075788F" w:rsidRDefault="00C024D9" w:rsidP="00C024D9">
      <w:pPr>
        <w:numPr>
          <w:ilvl w:val="1"/>
          <w:numId w:val="161"/>
        </w:numPr>
        <w:suppressAutoHyphens w:val="0"/>
        <w:autoSpaceDE w:val="0"/>
        <w:spacing w:after="60"/>
        <w:ind w:left="1440"/>
        <w:rPr>
          <w:color w:val="000000"/>
        </w:rPr>
      </w:pPr>
      <w:r w:rsidRPr="0075788F">
        <w:rPr>
          <w:color w:val="000000" w:themeColor="text1"/>
        </w:rPr>
        <w:lastRenderedPageBreak/>
        <w:t>Τηλέφωνο</w:t>
      </w:r>
      <w:r w:rsidRPr="0075788F">
        <w:rPr>
          <w:color w:val="000000" w:themeColor="text1"/>
          <w:lang w:val="el-GR"/>
        </w:rPr>
        <w:t>.</w:t>
      </w:r>
    </w:p>
    <w:p w14:paraId="43397ABE" w14:textId="77777777" w:rsidR="00C024D9" w:rsidRPr="0075788F" w:rsidRDefault="00C024D9" w:rsidP="00C024D9">
      <w:pPr>
        <w:numPr>
          <w:ilvl w:val="1"/>
          <w:numId w:val="161"/>
        </w:numPr>
        <w:suppressAutoHyphens w:val="0"/>
        <w:autoSpaceDE w:val="0"/>
        <w:spacing w:after="60"/>
        <w:ind w:left="1440"/>
        <w:rPr>
          <w:color w:val="000000"/>
          <w:lang w:val="en-US"/>
        </w:rPr>
      </w:pPr>
      <w:r w:rsidRPr="0075788F">
        <w:rPr>
          <w:color w:val="000000" w:themeColor="text1"/>
          <w:lang w:val="en-US"/>
        </w:rPr>
        <w:t>Email</w:t>
      </w:r>
      <w:r w:rsidRPr="0075788F">
        <w:rPr>
          <w:color w:val="000000" w:themeColor="text1"/>
          <w:lang w:val="el-GR"/>
        </w:rPr>
        <w:t>.</w:t>
      </w:r>
    </w:p>
    <w:p w14:paraId="0F2695A8" w14:textId="77777777" w:rsidR="00C024D9" w:rsidRPr="0075788F" w:rsidRDefault="00C024D9" w:rsidP="00C024D9">
      <w:pPr>
        <w:suppressAutoHyphens w:val="0"/>
        <w:autoSpaceDE w:val="0"/>
        <w:spacing w:after="60"/>
        <w:rPr>
          <w:color w:val="000000"/>
          <w:lang w:val="el-GR"/>
        </w:rPr>
      </w:pPr>
      <w:r w:rsidRPr="0075788F">
        <w:rPr>
          <w:color w:val="000000"/>
          <w:lang w:val="el-GR"/>
        </w:rPr>
        <w:t>Ο Χρόνος απόκρισης σε κλήση του Help Desk δεν θα υπερβαίνει τα δέκα λεπτά (10’).</w:t>
      </w:r>
    </w:p>
    <w:p w14:paraId="2CB99A61" w14:textId="77777777" w:rsidR="00DD1997" w:rsidRPr="008821CB" w:rsidRDefault="00DD1997" w:rsidP="003926D3">
      <w:pPr>
        <w:rPr>
          <w:lang w:val="el-GR"/>
        </w:rPr>
      </w:pPr>
    </w:p>
    <w:p w14:paraId="161ADFBF" w14:textId="7BB51986" w:rsidR="003C2BEF" w:rsidRPr="0075788F" w:rsidRDefault="003C2BEF" w:rsidP="00967A9D">
      <w:pPr>
        <w:pStyle w:val="30"/>
        <w:tabs>
          <w:tab w:val="num" w:pos="360"/>
        </w:tabs>
        <w:ind w:left="0" w:firstLine="0"/>
      </w:pPr>
      <w:bookmarkStart w:id="671" w:name="_Toc167222935"/>
      <w:r w:rsidRPr="0075788F">
        <w:t>Προγραμματισμένες Διακοπές Υπηρεσίας</w:t>
      </w:r>
      <w:bookmarkEnd w:id="671"/>
    </w:p>
    <w:p w14:paraId="20066F57" w14:textId="77777777" w:rsidR="007D69F3" w:rsidRPr="0075788F" w:rsidRDefault="007D69F3" w:rsidP="007D69F3">
      <w:pPr>
        <w:spacing w:before="120"/>
        <w:rPr>
          <w:lang w:val="el-GR"/>
        </w:rPr>
      </w:pPr>
      <w:r w:rsidRPr="0075788F">
        <w:rPr>
          <w:lang w:val="el-GR"/>
        </w:rPr>
        <w:t>Επιτρέπεται η διενέργεια προγραμματισμένων διακοπών της Υπηρεσίας (</w:t>
      </w:r>
      <w:r w:rsidRPr="0075788F">
        <w:rPr>
          <w:lang w:val="en-US"/>
        </w:rPr>
        <w:t>Planned</w:t>
      </w:r>
      <w:r w:rsidRPr="0075788F">
        <w:rPr>
          <w:lang w:val="el-GR"/>
        </w:rPr>
        <w:t xml:space="preserve"> </w:t>
      </w:r>
      <w:r w:rsidRPr="0075788F">
        <w:rPr>
          <w:lang w:val="en-US"/>
        </w:rPr>
        <w:t>Outages</w:t>
      </w:r>
      <w:r w:rsidRPr="0075788F">
        <w:rPr>
          <w:lang w:val="el-GR"/>
        </w:rPr>
        <w:t>), τόσο κατά την υλοποίηση του Έργου, όσο και κατά τη διάρκεια της ΠΕΣ, σύμφωνα με τις παρακάτω συνθήκες:</w:t>
      </w:r>
    </w:p>
    <w:p w14:paraId="31EA24FD" w14:textId="77777777" w:rsidR="007D69F3" w:rsidRPr="0075788F" w:rsidRDefault="007D69F3" w:rsidP="009E3443">
      <w:pPr>
        <w:widowControl w:val="0"/>
        <w:numPr>
          <w:ilvl w:val="0"/>
          <w:numId w:val="30"/>
        </w:numPr>
        <w:suppressAutoHyphens w:val="0"/>
        <w:adjustRightInd w:val="0"/>
        <w:spacing w:before="120"/>
        <w:textAlignment w:val="baseline"/>
        <w:rPr>
          <w:lang w:val="el-GR"/>
        </w:rPr>
      </w:pPr>
      <w:r w:rsidRPr="0075788F">
        <w:rPr>
          <w:lang w:val="el-GR"/>
        </w:rPr>
        <w:t xml:space="preserve">Κάθε προγραμματισμένη διακοπή της υπηρεσίας από τον Ανάδοχο θα ανακοινώνεται τουλάχιστον </w:t>
      </w:r>
      <w:r w:rsidRPr="0075788F">
        <w:rPr>
          <w:b/>
          <w:lang w:val="el-GR"/>
        </w:rPr>
        <w:t>15 ημερολογιακές ημέρες</w:t>
      </w:r>
      <w:r w:rsidRPr="0075788F">
        <w:rPr>
          <w:lang w:val="el-GR"/>
        </w:rPr>
        <w:t xml:space="preserve"> νωρίτερα στο Φορέα, και θα πρέπει να τεκμηριώνεται κατάλληλα.</w:t>
      </w:r>
    </w:p>
    <w:p w14:paraId="7E99C337" w14:textId="77777777" w:rsidR="007D69F3" w:rsidRPr="0075788F" w:rsidRDefault="007D69F3" w:rsidP="009E3443">
      <w:pPr>
        <w:widowControl w:val="0"/>
        <w:numPr>
          <w:ilvl w:val="0"/>
          <w:numId w:val="30"/>
        </w:numPr>
        <w:suppressAutoHyphens w:val="0"/>
        <w:adjustRightInd w:val="0"/>
        <w:spacing w:before="120"/>
        <w:textAlignment w:val="baseline"/>
        <w:rPr>
          <w:lang w:val="el-GR"/>
        </w:rPr>
      </w:pPr>
      <w:r w:rsidRPr="0075788F">
        <w:rPr>
          <w:lang w:val="el-GR"/>
        </w:rPr>
        <w:t>Κάθε προγραμματισμένη διακοπή της υπηρεσίας θα πραγματοποιείται μόνο εφόσον ρητά συμφωνηθεί μεταξύ των δύο μερών.</w:t>
      </w:r>
    </w:p>
    <w:p w14:paraId="6BE315DB" w14:textId="77777777" w:rsidR="007D69F3" w:rsidRPr="0075788F" w:rsidRDefault="007D69F3" w:rsidP="009E3443">
      <w:pPr>
        <w:widowControl w:val="0"/>
        <w:numPr>
          <w:ilvl w:val="0"/>
          <w:numId w:val="30"/>
        </w:numPr>
        <w:suppressAutoHyphens w:val="0"/>
        <w:adjustRightInd w:val="0"/>
        <w:spacing w:before="120"/>
        <w:textAlignment w:val="baseline"/>
        <w:rPr>
          <w:lang w:val="el-GR"/>
        </w:rPr>
      </w:pPr>
      <w:r w:rsidRPr="0075788F">
        <w:rPr>
          <w:lang w:val="el-GR"/>
        </w:rPr>
        <w:t>Η μέγιστη διάρκεια μίας προγραμματισμένης διακοπής υπηρεσιών θα συμφωνείται ρητά μεταξύ των δύο μερών.</w:t>
      </w:r>
    </w:p>
    <w:p w14:paraId="01CA5C96" w14:textId="77777777" w:rsidR="007D69F3" w:rsidRPr="0075788F" w:rsidRDefault="007D69F3" w:rsidP="009E3443">
      <w:pPr>
        <w:widowControl w:val="0"/>
        <w:numPr>
          <w:ilvl w:val="0"/>
          <w:numId w:val="30"/>
        </w:numPr>
        <w:suppressAutoHyphens w:val="0"/>
        <w:adjustRightInd w:val="0"/>
        <w:spacing w:before="120"/>
        <w:textAlignment w:val="baseline"/>
        <w:rPr>
          <w:lang w:val="el-GR"/>
        </w:rPr>
      </w:pPr>
      <w:r w:rsidRPr="0075788F">
        <w:rPr>
          <w:lang w:val="el-GR"/>
        </w:rPr>
        <w:t xml:space="preserve">Θα πραγματοποιείται μόνο </w:t>
      </w:r>
      <w:r w:rsidRPr="0075788F">
        <w:rPr>
          <w:b/>
          <w:lang w:val="el-GR"/>
        </w:rPr>
        <w:t>σε ώρες ΕΩΚ</w:t>
      </w:r>
      <w:r w:rsidRPr="0075788F">
        <w:rPr>
          <w:lang w:val="el-GR"/>
        </w:rPr>
        <w:t xml:space="preserve"> (όπως αυτές ορίζονται στην προηγούμενη ενότητα).</w:t>
      </w:r>
    </w:p>
    <w:p w14:paraId="4B4E9ADE" w14:textId="77777777" w:rsidR="007D69F3" w:rsidRPr="0075788F" w:rsidRDefault="007D69F3" w:rsidP="009E3443">
      <w:pPr>
        <w:widowControl w:val="0"/>
        <w:numPr>
          <w:ilvl w:val="0"/>
          <w:numId w:val="30"/>
        </w:numPr>
        <w:suppressAutoHyphens w:val="0"/>
        <w:adjustRightInd w:val="0"/>
        <w:spacing w:before="120"/>
        <w:textAlignment w:val="baseline"/>
        <w:rPr>
          <w:lang w:val="el-GR"/>
        </w:rPr>
      </w:pPr>
      <w:r w:rsidRPr="0075788F">
        <w:rPr>
          <w:lang w:val="el-GR"/>
        </w:rPr>
        <w:t xml:space="preserve">Η χρονική περίοδος απώλειας της υπηρεσίας που οφείλεται σε προγραμματισμένη διακοπή </w:t>
      </w:r>
      <w:r w:rsidRPr="0075788F">
        <w:rPr>
          <w:b/>
          <w:lang w:val="el-GR"/>
        </w:rPr>
        <w:t>δε</w:t>
      </w:r>
      <w:r w:rsidRPr="0075788F">
        <w:rPr>
          <w:lang w:val="el-GR"/>
        </w:rPr>
        <w:t xml:space="preserve"> θα υπολογίζεται στη μέτρηση των Ποιοτικών Κριτηρίων.</w:t>
      </w:r>
    </w:p>
    <w:p w14:paraId="21980F38" w14:textId="77777777" w:rsidR="007D69F3" w:rsidRPr="0075788F" w:rsidRDefault="007D69F3" w:rsidP="007D69F3">
      <w:pPr>
        <w:spacing w:before="120"/>
        <w:rPr>
          <w:lang w:val="el-GR"/>
        </w:rPr>
      </w:pPr>
      <w:r w:rsidRPr="0075788F">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294A9D5" w14:textId="77777777" w:rsidR="003C2BEF" w:rsidRPr="0075788F" w:rsidRDefault="003C2BEF" w:rsidP="003C2BEF">
      <w:pPr>
        <w:rPr>
          <w:lang w:val="el-GR"/>
        </w:rPr>
      </w:pPr>
    </w:p>
    <w:p w14:paraId="63D508FF" w14:textId="77777777" w:rsidR="008338F0" w:rsidRPr="0075788F" w:rsidRDefault="003355E7" w:rsidP="003329FF">
      <w:pPr>
        <w:pStyle w:val="21"/>
        <w:numPr>
          <w:ilvl w:val="0"/>
          <w:numId w:val="0"/>
        </w:numPr>
        <w:ind w:left="576" w:hanging="576"/>
        <w:rPr>
          <w:rFonts w:cs="Tahoma"/>
          <w:lang w:val="el-GR"/>
        </w:rPr>
      </w:pPr>
      <w:bookmarkStart w:id="672" w:name="_Ref510087011"/>
      <w:bookmarkStart w:id="673" w:name="_Ref40980421"/>
      <w:bookmarkStart w:id="674" w:name="_Toc97194373"/>
      <w:bookmarkStart w:id="675" w:name="_Toc97194478"/>
      <w:bookmarkStart w:id="676" w:name="_Toc167222936"/>
      <w:r w:rsidRPr="0075788F">
        <w:rPr>
          <w:rFonts w:cs="Tahoma"/>
          <w:lang w:val="el-GR"/>
        </w:rPr>
        <w:t>ΠΑΡΑΡΤΗΜΑ ΙΙ –</w:t>
      </w:r>
      <w:r w:rsidR="00E1337D" w:rsidRPr="0075788F">
        <w:rPr>
          <w:rFonts w:cs="Tahoma"/>
          <w:lang w:val="el-GR"/>
        </w:rPr>
        <w:t xml:space="preserve"> </w:t>
      </w:r>
      <w:r w:rsidR="007A3AC0" w:rsidRPr="0075788F">
        <w:rPr>
          <w:rFonts w:cs="Tahoma"/>
          <w:lang w:val="el-GR"/>
        </w:rPr>
        <w:t>Πίνακες Συμμόρφωσης</w:t>
      </w:r>
      <w:bookmarkEnd w:id="672"/>
      <w:bookmarkEnd w:id="673"/>
      <w:bookmarkEnd w:id="674"/>
      <w:bookmarkEnd w:id="675"/>
      <w:bookmarkEnd w:id="676"/>
      <w:r w:rsidR="007A3AC0" w:rsidRPr="0075788F">
        <w:rPr>
          <w:rFonts w:cs="Tahoma"/>
          <w:lang w:val="el-GR"/>
        </w:rPr>
        <w:t xml:space="preserve"> </w:t>
      </w:r>
    </w:p>
    <w:p w14:paraId="436A0690" w14:textId="77777777" w:rsidR="0009417F" w:rsidRPr="0075788F" w:rsidRDefault="0009417F" w:rsidP="0009417F">
      <w:pPr>
        <w:spacing w:line="360" w:lineRule="exact"/>
        <w:rPr>
          <w:lang w:val="el-GR"/>
        </w:rPr>
      </w:pPr>
      <w:bookmarkStart w:id="677" w:name="_Hlk136959618"/>
      <w:r w:rsidRPr="0075788F">
        <w:rPr>
          <w:lang w:val="el-GR"/>
        </w:rPr>
        <w:t>Η απάντηση σε όλα τα σημεία των Πινάκων Συμμόρφωσης προς τις Τεχνικές Προδιαγραφές και η παροχή όλων των πληροφοριών που ζητούνται είναι υποχρεωτική, επί ποινή αποκλεισμού της προσφοράς.</w:t>
      </w:r>
    </w:p>
    <w:p w14:paraId="558AA943" w14:textId="77777777" w:rsidR="0009417F" w:rsidRPr="0075788F" w:rsidRDefault="0009417F" w:rsidP="0009417F">
      <w:pPr>
        <w:spacing w:line="360" w:lineRule="exact"/>
        <w:rPr>
          <w:lang w:val="el-GR"/>
        </w:rPr>
      </w:pPr>
      <w:r w:rsidRPr="0075788F">
        <w:rPr>
          <w:lang w:val="el-GR"/>
        </w:rPr>
        <w:t>Η αρμόδια Επιτροπή Διενέργειας Διαγωνισμού θα αξιολογήσει τα παρεχόμενα από τους υποψήφιους Αναδόχους στοιχεία. Σε περίπτωση που δεν έχει απαντηθεί οποιοσδήποτε τεχνική προδιαγραφή ή όρος των Πινάκων Συμμόρφωσης, τότε η απάντηση θεωρείται αρνητική.</w:t>
      </w:r>
    </w:p>
    <w:p w14:paraId="438C5F35" w14:textId="77777777" w:rsidR="0009417F" w:rsidRPr="0075788F" w:rsidRDefault="0009417F" w:rsidP="0009417F">
      <w:pPr>
        <w:spacing w:line="360" w:lineRule="exact"/>
        <w:rPr>
          <w:lang w:val="el-GR"/>
        </w:rPr>
      </w:pPr>
      <w:r w:rsidRPr="0075788F">
        <w:rPr>
          <w:lang w:val="el-GR"/>
        </w:rPr>
        <w:t>Ο Διαγωνιζόμενος φέρει την απόλυτη ευθύνη της ακρίβειας των δεδομένων που δηλώνει.</w:t>
      </w:r>
    </w:p>
    <w:p w14:paraId="7B2D555C" w14:textId="77777777" w:rsidR="0009417F" w:rsidRPr="0075788F" w:rsidRDefault="0009417F" w:rsidP="0009417F">
      <w:pPr>
        <w:spacing w:line="360" w:lineRule="exact"/>
        <w:rPr>
          <w:lang w:val="el-GR"/>
        </w:rPr>
      </w:pPr>
      <w:r w:rsidRPr="0075788F">
        <w:rPr>
          <w:lang w:val="el-GR"/>
        </w:rPr>
        <w:t>Οι συμπληρωμένοι Πίνακες Συμμόρφωσης υποβάλλονται στον φάκελο της Τεχνικής Προσφοράς.</w:t>
      </w:r>
    </w:p>
    <w:p w14:paraId="153093D9" w14:textId="77777777" w:rsidR="0009417F" w:rsidRPr="0075788F" w:rsidRDefault="0009417F" w:rsidP="0009417F">
      <w:pPr>
        <w:spacing w:line="360" w:lineRule="exact"/>
        <w:rPr>
          <w:b/>
        </w:rPr>
      </w:pPr>
      <w:r w:rsidRPr="0075788F">
        <w:rPr>
          <w:b/>
        </w:rPr>
        <w:t>Οδηγίες συμπλήρωσης</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04"/>
      </w:tblGrid>
      <w:tr w:rsidR="0009417F" w:rsidRPr="00526611" w14:paraId="60C7C59B" w14:textId="77777777" w:rsidTr="006F5D70">
        <w:trPr>
          <w:jc w:val="center"/>
        </w:trPr>
        <w:tc>
          <w:tcPr>
            <w:tcW w:w="9404" w:type="dxa"/>
            <w:tcBorders>
              <w:top w:val="single" w:sz="4" w:space="0" w:color="000000"/>
              <w:left w:val="single" w:sz="4" w:space="0" w:color="000000"/>
              <w:bottom w:val="single" w:sz="4" w:space="0" w:color="000000"/>
              <w:right w:val="single" w:sz="4" w:space="0" w:color="000000"/>
            </w:tcBorders>
          </w:tcPr>
          <w:p w14:paraId="03A4B531" w14:textId="77777777" w:rsidR="0009417F" w:rsidRPr="0075788F" w:rsidRDefault="0009417F" w:rsidP="006F5D70">
            <w:pPr>
              <w:spacing w:line="360" w:lineRule="exact"/>
              <w:rPr>
                <w:lang w:val="el-GR"/>
              </w:rPr>
            </w:pPr>
            <w:r w:rsidRPr="0075788F">
              <w:rPr>
                <w:lang w:val="el-GR"/>
              </w:rPr>
              <w:t xml:space="preserve">Στη Στήλη </w:t>
            </w:r>
            <w:r w:rsidRPr="0075788F">
              <w:rPr>
                <w:b/>
                <w:bCs/>
                <w:lang w:val="el-GR"/>
              </w:rPr>
              <w:t>«ΠΡΟΔΙΑΓΡΑΦΗ»,</w:t>
            </w:r>
            <w:r w:rsidRPr="0075788F">
              <w:rPr>
                <w:lang w:val="el-GR"/>
              </w:rPr>
              <w:t xml:space="preserve">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09417F" w:rsidRPr="00526611" w14:paraId="5EA8CEF0" w14:textId="77777777" w:rsidTr="006F5D70">
        <w:trPr>
          <w:jc w:val="center"/>
        </w:trPr>
        <w:tc>
          <w:tcPr>
            <w:tcW w:w="9404" w:type="dxa"/>
            <w:tcBorders>
              <w:top w:val="single" w:sz="4" w:space="0" w:color="000000"/>
              <w:left w:val="single" w:sz="4" w:space="0" w:color="000000"/>
              <w:bottom w:val="single" w:sz="4" w:space="0" w:color="000000"/>
              <w:right w:val="single" w:sz="4" w:space="0" w:color="000000"/>
            </w:tcBorders>
          </w:tcPr>
          <w:p w14:paraId="6AF4BCF9" w14:textId="77777777" w:rsidR="0009417F" w:rsidRPr="0075788F" w:rsidRDefault="0009417F" w:rsidP="006F5D70">
            <w:pPr>
              <w:spacing w:line="360" w:lineRule="exact"/>
              <w:rPr>
                <w:lang w:val="el-GR"/>
              </w:rPr>
            </w:pPr>
            <w:r w:rsidRPr="0075788F">
              <w:rPr>
                <w:lang w:val="el-GR"/>
              </w:rPr>
              <w:t xml:space="preserve">Στη στήλη </w:t>
            </w:r>
            <w:r w:rsidRPr="0075788F">
              <w:rPr>
                <w:b/>
                <w:bCs/>
                <w:lang w:val="el-GR"/>
              </w:rPr>
              <w:t>«ΑΠΑΙΤΗΣΗ»</w:t>
            </w:r>
            <w:r w:rsidRPr="0075788F">
              <w:rPr>
                <w:lang w:val="el-GR"/>
              </w:rPr>
              <w:t xml:space="preserve"> έχει συμπληρωθεί η λέξη «ΝΑΙ», που σημαίνει ότι η αντίστοιχη προδιαγραφή είναι υποχρεωτική για τον υποψήφιο Ανάδοχο ή ένας αριθμός που σημαίνει υποχρεωτικό αριθμητικό μέγεθος της προδιαγραφής (μέγιστο ή ελάχιστο) και απαιτεί συμμόρφωση, θεωρούμενα ως απαράβατοι όροι σύμφωνα με την παρούσα διακήρυξη. </w:t>
            </w:r>
            <w:r w:rsidRPr="0075788F">
              <w:rPr>
                <w:lang w:val="el-GR"/>
              </w:rPr>
              <w:lastRenderedPageBreak/>
              <w:t xml:space="preserve">Προσφορά που κατά την κρίση της επιτροπής δεν καλύπτει τους απαράβατους όρους απορρίπτεται ως απαράδεκτη. </w:t>
            </w:r>
          </w:p>
          <w:p w14:paraId="4A028B5A" w14:textId="77777777" w:rsidR="0009417F" w:rsidRPr="0075788F" w:rsidRDefault="0009417F" w:rsidP="006F5D70">
            <w:pPr>
              <w:spacing w:line="360" w:lineRule="exact"/>
              <w:rPr>
                <w:lang w:val="el-GR"/>
              </w:rPr>
            </w:pPr>
            <w:r w:rsidRPr="0075788F">
              <w:rPr>
                <w:lang w:val="el-GR"/>
              </w:rPr>
              <w:t>Αν η στήλη «ΑΠΑΙΤΗΣΗ» δεν έχει συμπληρωθεί με τη λέξη «ΝΑΙ» ή με κάποιον αριθμό, τότε η προδιαγραφή είναι επιθυμητή και όχι υποχρεωτική, μη θεωρούμενη ως απαράβατος όρος. Αν η προσφορά καλύπτει ή υπερκαλύπτει  την επιθυμητή προδιαγραφή, τότε το συγκεκριμένο κριτήριο  βαθμολογείται με 100  ή και παραπάνω κατά την αξιολόγηση της ομάδας στην οποία εντάσσεται.</w:t>
            </w:r>
          </w:p>
        </w:tc>
      </w:tr>
      <w:tr w:rsidR="0009417F" w:rsidRPr="00526611" w14:paraId="640CF40F" w14:textId="77777777" w:rsidTr="006F5D70">
        <w:trPr>
          <w:jc w:val="center"/>
        </w:trPr>
        <w:tc>
          <w:tcPr>
            <w:tcW w:w="9404" w:type="dxa"/>
            <w:tcBorders>
              <w:top w:val="single" w:sz="4" w:space="0" w:color="000000"/>
              <w:left w:val="single" w:sz="4" w:space="0" w:color="000000"/>
              <w:bottom w:val="single" w:sz="4" w:space="0" w:color="000000"/>
              <w:right w:val="single" w:sz="4" w:space="0" w:color="000000"/>
            </w:tcBorders>
          </w:tcPr>
          <w:p w14:paraId="0D17C5D3" w14:textId="77777777" w:rsidR="0009417F" w:rsidRPr="0075788F" w:rsidRDefault="0009417F" w:rsidP="006F5D70">
            <w:pPr>
              <w:spacing w:line="360" w:lineRule="exact"/>
              <w:rPr>
                <w:lang w:val="el-GR"/>
              </w:rPr>
            </w:pPr>
            <w:r w:rsidRPr="0075788F">
              <w:rPr>
                <w:lang w:val="el-GR"/>
              </w:rPr>
              <w:lastRenderedPageBreak/>
              <w:t xml:space="preserve">Στη στήλη </w:t>
            </w:r>
            <w:r w:rsidRPr="0075788F">
              <w:rPr>
                <w:b/>
                <w:bCs/>
                <w:lang w:val="el-GR"/>
              </w:rPr>
              <w:t>«ΑΠΑΝΤΗΣΗ»</w:t>
            </w:r>
            <w:r w:rsidRPr="0075788F">
              <w:rPr>
                <w:lang w:val="el-GR"/>
              </w:rPr>
              <w:t xml:space="preserve">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bl>
    <w:p w14:paraId="5FFBDD6E" w14:textId="77777777" w:rsidR="0009417F" w:rsidRPr="0075788F" w:rsidRDefault="0009417F" w:rsidP="0009417F">
      <w:pPr>
        <w:spacing w:line="360" w:lineRule="exact"/>
        <w:rPr>
          <w:lang w:val="el-GR"/>
        </w:rPr>
      </w:pPr>
      <w:r w:rsidRPr="0075788F">
        <w:rPr>
          <w:lang w:val="el-GR"/>
        </w:rPr>
        <w:t>Ο υποψήφιος Ανάδοχος συμπληρώνει τους παρακάτω πίνακες συμμόρφωσης με την απόλυτη ευθύνη της ακρίβειας των δεδομένων.</w:t>
      </w:r>
    </w:p>
    <w:p w14:paraId="5CE7CB2B" w14:textId="77777777" w:rsidR="0009417F" w:rsidRPr="0075788F" w:rsidRDefault="0009417F" w:rsidP="0009417F">
      <w:pPr>
        <w:rPr>
          <w:lang w:val="el-GR"/>
        </w:rPr>
      </w:pPr>
    </w:p>
    <w:tbl>
      <w:tblPr>
        <w:tblW w:w="9160" w:type="dxa"/>
        <w:tblLook w:val="04A0" w:firstRow="1" w:lastRow="0" w:firstColumn="1" w:lastColumn="0" w:noHBand="0" w:noVBand="1"/>
      </w:tblPr>
      <w:tblGrid>
        <w:gridCol w:w="645"/>
        <w:gridCol w:w="3955"/>
        <w:gridCol w:w="1398"/>
        <w:gridCol w:w="1461"/>
        <w:gridCol w:w="1701"/>
      </w:tblGrid>
      <w:tr w:rsidR="003B1573" w:rsidRPr="0075788F" w14:paraId="7A613EFC" w14:textId="77777777" w:rsidTr="00E86AD8">
        <w:trPr>
          <w:trHeight w:val="348"/>
          <w:tblHeader/>
        </w:trPr>
        <w:tc>
          <w:tcPr>
            <w:tcW w:w="6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bookmarkEnd w:id="677"/>
          <w:p w14:paraId="3E601A67" w14:textId="77777777" w:rsidR="003B1573" w:rsidRPr="0075788F" w:rsidRDefault="003B1573" w:rsidP="003B1573">
            <w:pPr>
              <w:jc w:val="center"/>
              <w:rPr>
                <w:color w:val="000000"/>
                <w:lang w:eastAsia="el-GR"/>
              </w:rPr>
            </w:pPr>
            <w:r w:rsidRPr="0075788F">
              <w:rPr>
                <w:b/>
                <w:bCs/>
                <w:color w:val="000000"/>
                <w:lang w:eastAsia="el-GR"/>
              </w:rPr>
              <w:t>A/A</w:t>
            </w:r>
          </w:p>
        </w:tc>
        <w:tc>
          <w:tcPr>
            <w:tcW w:w="3955"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7E1A814" w14:textId="77777777" w:rsidR="003B1573" w:rsidRPr="0075788F" w:rsidRDefault="003B1573" w:rsidP="003B1573">
            <w:pPr>
              <w:jc w:val="center"/>
              <w:rPr>
                <w:color w:val="000000"/>
                <w:lang w:eastAsia="el-GR"/>
              </w:rPr>
            </w:pPr>
            <w:r w:rsidRPr="0075788F">
              <w:rPr>
                <w:b/>
                <w:bCs/>
                <w:color w:val="000000"/>
                <w:lang w:eastAsia="el-GR"/>
              </w:rPr>
              <w:t>ΠΡΟΔΙΑΓΡΑΦΗ</w:t>
            </w:r>
          </w:p>
        </w:tc>
        <w:tc>
          <w:tcPr>
            <w:tcW w:w="1398"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76F9C5C1" w14:textId="77777777" w:rsidR="003B1573" w:rsidRPr="0075788F" w:rsidRDefault="003B1573" w:rsidP="003B1573">
            <w:pPr>
              <w:jc w:val="center"/>
              <w:rPr>
                <w:color w:val="000000"/>
                <w:lang w:eastAsia="el-GR"/>
              </w:rPr>
            </w:pPr>
            <w:r w:rsidRPr="0075788F">
              <w:rPr>
                <w:b/>
                <w:bCs/>
                <w:color w:val="000000"/>
                <w:lang w:eastAsia="el-GR"/>
              </w:rPr>
              <w:t>ΑΠΑΙΤΗΣΗ</w:t>
            </w:r>
          </w:p>
        </w:tc>
        <w:tc>
          <w:tcPr>
            <w:tcW w:w="1461"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672469AF" w14:textId="77777777" w:rsidR="003B1573" w:rsidRPr="0075788F" w:rsidRDefault="003B1573" w:rsidP="003B1573">
            <w:pPr>
              <w:jc w:val="center"/>
              <w:rPr>
                <w:color w:val="000000"/>
                <w:lang w:eastAsia="el-GR"/>
              </w:rPr>
            </w:pPr>
            <w:r w:rsidRPr="0075788F">
              <w:rPr>
                <w:b/>
                <w:bCs/>
                <w:color w:val="000000"/>
                <w:lang w:eastAsia="el-GR"/>
              </w:rPr>
              <w:t>ΑΠΑΝΤΗΣΗ</w:t>
            </w:r>
          </w:p>
        </w:tc>
        <w:tc>
          <w:tcPr>
            <w:tcW w:w="1701"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7AF7400D" w14:textId="77777777" w:rsidR="003B1573" w:rsidRPr="0075788F" w:rsidRDefault="003B1573" w:rsidP="003B1573">
            <w:pPr>
              <w:jc w:val="center"/>
              <w:rPr>
                <w:color w:val="000000"/>
                <w:lang w:eastAsia="el-GR"/>
              </w:rPr>
            </w:pPr>
            <w:r w:rsidRPr="0075788F">
              <w:rPr>
                <w:b/>
                <w:bCs/>
                <w:color w:val="000000"/>
                <w:lang w:eastAsia="el-GR"/>
              </w:rPr>
              <w:t>ΠΑΡΑΠΟΜΠΗ</w:t>
            </w:r>
          </w:p>
        </w:tc>
      </w:tr>
      <w:tr w:rsidR="003B1573" w:rsidRPr="0075788F" w14:paraId="5BCC91D4" w14:textId="77777777" w:rsidTr="0009417F">
        <w:trPr>
          <w:trHeight w:val="570"/>
        </w:trPr>
        <w:tc>
          <w:tcPr>
            <w:tcW w:w="645" w:type="dxa"/>
            <w:tcBorders>
              <w:top w:val="nil"/>
              <w:left w:val="single" w:sz="4" w:space="0" w:color="auto"/>
              <w:bottom w:val="single" w:sz="4" w:space="0" w:color="auto"/>
              <w:right w:val="single" w:sz="4" w:space="0" w:color="auto"/>
            </w:tcBorders>
            <w:shd w:val="clear" w:color="auto" w:fill="auto"/>
            <w:hideMark/>
          </w:tcPr>
          <w:p w14:paraId="7FBA4AF2" w14:textId="77777777" w:rsidR="003B1573" w:rsidRPr="0075788F" w:rsidRDefault="003B1573" w:rsidP="003B1573">
            <w:pPr>
              <w:rPr>
                <w:color w:val="000000"/>
                <w:lang w:eastAsia="el-GR"/>
              </w:rPr>
            </w:pPr>
            <w:r w:rsidRPr="0075788F">
              <w:rPr>
                <w:color w:val="000000"/>
                <w:lang w:eastAsia="el-GR"/>
              </w:rPr>
              <w:t>1</w:t>
            </w:r>
          </w:p>
        </w:tc>
        <w:tc>
          <w:tcPr>
            <w:tcW w:w="3955" w:type="dxa"/>
            <w:tcBorders>
              <w:top w:val="nil"/>
              <w:left w:val="nil"/>
              <w:bottom w:val="single" w:sz="4" w:space="0" w:color="auto"/>
              <w:right w:val="single" w:sz="4" w:space="0" w:color="auto"/>
            </w:tcBorders>
            <w:shd w:val="clear" w:color="auto" w:fill="auto"/>
          </w:tcPr>
          <w:p w14:paraId="28DA1A6E" w14:textId="4856E211" w:rsidR="003B1573" w:rsidRPr="0075788F" w:rsidRDefault="00D54F03" w:rsidP="003B1573">
            <w:pPr>
              <w:rPr>
                <w:color w:val="000000"/>
                <w:lang w:val="el-GR" w:eastAsia="el-GR"/>
              </w:rPr>
            </w:pPr>
            <w:r w:rsidRPr="0075788F">
              <w:rPr>
                <w:color w:val="000000"/>
                <w:lang w:val="el-GR" w:eastAsia="el-GR"/>
              </w:rPr>
              <w:t xml:space="preserve">Υπηρεσίες οργάνωσης και Διαχείρισης Έργου. </w:t>
            </w:r>
            <w:r w:rsidR="0033348A" w:rsidRPr="0075788F">
              <w:rPr>
                <w:color w:val="000000"/>
                <w:lang w:val="el-GR" w:eastAsia="el-GR"/>
              </w:rPr>
              <w:t xml:space="preserve">Πλήρης συμμόρφωση με το κεφάλαιο </w:t>
            </w:r>
            <w:r w:rsidR="0033348A" w:rsidRPr="0075788F">
              <w:rPr>
                <w:color w:val="000000"/>
                <w:lang w:val="el-GR" w:eastAsia="el-GR"/>
              </w:rPr>
              <w:fldChar w:fldCharType="begin"/>
            </w:r>
            <w:r w:rsidR="0033348A" w:rsidRPr="0075788F">
              <w:rPr>
                <w:color w:val="000000"/>
                <w:lang w:val="el-GR" w:eastAsia="el-GR"/>
              </w:rPr>
              <w:instrText xml:space="preserve"> REF _Ref107492655 \r \h </w:instrText>
            </w:r>
            <w:r w:rsidR="00C56140" w:rsidRPr="0075788F">
              <w:rPr>
                <w:color w:val="000000"/>
                <w:lang w:val="el-GR" w:eastAsia="el-GR"/>
              </w:rPr>
              <w:instrText xml:space="preserve"> \* MERGEFORMAT </w:instrText>
            </w:r>
            <w:r w:rsidR="0033348A" w:rsidRPr="0075788F">
              <w:rPr>
                <w:color w:val="000000"/>
                <w:lang w:val="el-GR" w:eastAsia="el-GR"/>
              </w:rPr>
            </w:r>
            <w:r w:rsidR="0033348A" w:rsidRPr="0075788F">
              <w:rPr>
                <w:color w:val="000000"/>
                <w:lang w:val="el-GR" w:eastAsia="el-GR"/>
              </w:rPr>
              <w:fldChar w:fldCharType="separate"/>
            </w:r>
            <w:r w:rsidR="00CB4F34">
              <w:rPr>
                <w:color w:val="000000"/>
                <w:lang w:val="el-GR" w:eastAsia="el-GR"/>
              </w:rPr>
              <w:t>3.2.1</w:t>
            </w:r>
            <w:r w:rsidR="0033348A" w:rsidRPr="0075788F">
              <w:rPr>
                <w:color w:val="000000"/>
                <w:lang w:val="el-GR" w:eastAsia="el-GR"/>
              </w:rPr>
              <w:fldChar w:fldCharType="end"/>
            </w:r>
            <w:r w:rsidR="0033348A" w:rsidRPr="0075788F">
              <w:rPr>
                <w:color w:val="000000"/>
                <w:lang w:val="el-GR" w:eastAsia="el-GR"/>
              </w:rPr>
              <w:t xml:space="preserve"> του Παραρτήματος Ι.</w:t>
            </w:r>
          </w:p>
        </w:tc>
        <w:tc>
          <w:tcPr>
            <w:tcW w:w="1398" w:type="dxa"/>
            <w:tcBorders>
              <w:top w:val="nil"/>
              <w:left w:val="nil"/>
              <w:bottom w:val="single" w:sz="4" w:space="0" w:color="auto"/>
              <w:right w:val="single" w:sz="4" w:space="0" w:color="auto"/>
            </w:tcBorders>
            <w:shd w:val="clear" w:color="auto" w:fill="auto"/>
            <w:hideMark/>
          </w:tcPr>
          <w:p w14:paraId="5234B2D2" w14:textId="77777777" w:rsidR="003B1573" w:rsidRPr="0075788F" w:rsidRDefault="003B1573" w:rsidP="003B1573">
            <w:pPr>
              <w:jc w:val="center"/>
              <w:rPr>
                <w:color w:val="000000"/>
                <w:lang w:eastAsia="el-GR"/>
              </w:rPr>
            </w:pPr>
            <w:r w:rsidRPr="0075788F">
              <w:rPr>
                <w:color w:val="000000"/>
                <w:lang w:eastAsia="el-GR"/>
              </w:rPr>
              <w:t>ΝΑΙ</w:t>
            </w:r>
          </w:p>
        </w:tc>
        <w:tc>
          <w:tcPr>
            <w:tcW w:w="1461" w:type="dxa"/>
            <w:tcBorders>
              <w:top w:val="nil"/>
              <w:left w:val="nil"/>
              <w:bottom w:val="single" w:sz="4" w:space="0" w:color="auto"/>
              <w:right w:val="single" w:sz="4" w:space="0" w:color="auto"/>
            </w:tcBorders>
            <w:shd w:val="clear" w:color="auto" w:fill="auto"/>
            <w:hideMark/>
          </w:tcPr>
          <w:p w14:paraId="4ABCF95B" w14:textId="77777777" w:rsidR="003B1573" w:rsidRPr="0075788F" w:rsidRDefault="003B1573" w:rsidP="003B1573">
            <w:pPr>
              <w:rPr>
                <w:color w:val="000000"/>
                <w:lang w:eastAsia="el-GR"/>
              </w:rPr>
            </w:pPr>
            <w:r w:rsidRPr="0075788F">
              <w:rPr>
                <w:color w:val="000000"/>
                <w:lang w:eastAsia="el-GR"/>
              </w:rPr>
              <w:t> </w:t>
            </w:r>
          </w:p>
        </w:tc>
        <w:tc>
          <w:tcPr>
            <w:tcW w:w="1701" w:type="dxa"/>
            <w:tcBorders>
              <w:top w:val="nil"/>
              <w:left w:val="nil"/>
              <w:bottom w:val="single" w:sz="4" w:space="0" w:color="auto"/>
              <w:right w:val="single" w:sz="4" w:space="0" w:color="auto"/>
            </w:tcBorders>
            <w:shd w:val="clear" w:color="auto" w:fill="auto"/>
            <w:hideMark/>
          </w:tcPr>
          <w:p w14:paraId="4EB6F472" w14:textId="77777777" w:rsidR="003B1573" w:rsidRPr="0075788F" w:rsidRDefault="003B1573" w:rsidP="003B1573">
            <w:pPr>
              <w:rPr>
                <w:color w:val="000000"/>
                <w:lang w:eastAsia="el-GR"/>
              </w:rPr>
            </w:pPr>
            <w:r w:rsidRPr="0075788F">
              <w:rPr>
                <w:color w:val="000000"/>
                <w:lang w:eastAsia="el-GR"/>
              </w:rPr>
              <w:t> </w:t>
            </w:r>
          </w:p>
        </w:tc>
      </w:tr>
      <w:tr w:rsidR="003B1573" w:rsidRPr="0075788F" w14:paraId="04ACF6AA" w14:textId="77777777" w:rsidTr="0009417F">
        <w:trPr>
          <w:trHeight w:val="285"/>
        </w:trPr>
        <w:tc>
          <w:tcPr>
            <w:tcW w:w="645" w:type="dxa"/>
            <w:tcBorders>
              <w:top w:val="nil"/>
              <w:left w:val="single" w:sz="4" w:space="0" w:color="auto"/>
              <w:bottom w:val="single" w:sz="4" w:space="0" w:color="auto"/>
              <w:right w:val="single" w:sz="4" w:space="0" w:color="auto"/>
            </w:tcBorders>
            <w:shd w:val="clear" w:color="auto" w:fill="auto"/>
            <w:hideMark/>
          </w:tcPr>
          <w:p w14:paraId="520358BE" w14:textId="77777777" w:rsidR="003B1573" w:rsidRPr="0075788F" w:rsidRDefault="003B1573" w:rsidP="003B1573">
            <w:pPr>
              <w:rPr>
                <w:color w:val="000000"/>
                <w:lang w:eastAsia="el-GR"/>
              </w:rPr>
            </w:pPr>
            <w:r w:rsidRPr="0075788F">
              <w:rPr>
                <w:color w:val="000000"/>
                <w:lang w:eastAsia="el-GR"/>
              </w:rPr>
              <w:t>2</w:t>
            </w:r>
          </w:p>
        </w:tc>
        <w:tc>
          <w:tcPr>
            <w:tcW w:w="3955" w:type="dxa"/>
            <w:tcBorders>
              <w:top w:val="nil"/>
              <w:left w:val="nil"/>
              <w:bottom w:val="single" w:sz="4" w:space="0" w:color="auto"/>
              <w:right w:val="single" w:sz="4" w:space="0" w:color="auto"/>
            </w:tcBorders>
            <w:shd w:val="clear" w:color="auto" w:fill="auto"/>
          </w:tcPr>
          <w:p w14:paraId="65704BFC" w14:textId="47EC2A59" w:rsidR="003B1573" w:rsidRPr="0075788F" w:rsidRDefault="00D54F03" w:rsidP="003B1573">
            <w:pPr>
              <w:rPr>
                <w:color w:val="000000"/>
                <w:lang w:val="el-GR" w:eastAsia="el-GR"/>
              </w:rPr>
            </w:pPr>
            <w:r w:rsidRPr="0075788F">
              <w:rPr>
                <w:color w:val="000000"/>
                <w:lang w:val="el-GR" w:eastAsia="el-GR"/>
              </w:rPr>
              <w:t>Καθορισμός και επικύρωση του πλαισίου Διακυβέρνησης της Πληροφορίας, του απαραίτητου λεξικού δεδομένων</w:t>
            </w:r>
            <w:r w:rsidR="0033348A" w:rsidRPr="0075788F">
              <w:rPr>
                <w:color w:val="000000"/>
                <w:lang w:val="el-GR" w:eastAsia="el-GR"/>
              </w:rPr>
              <w:t xml:space="preserve">. Πλήρης συμμόρφωση με το κεφάλαιο </w:t>
            </w:r>
            <w:r w:rsidR="0033348A" w:rsidRPr="0075788F">
              <w:rPr>
                <w:color w:val="000000"/>
                <w:lang w:val="el-GR" w:eastAsia="el-GR"/>
              </w:rPr>
              <w:fldChar w:fldCharType="begin"/>
            </w:r>
            <w:r w:rsidR="0033348A" w:rsidRPr="0075788F">
              <w:rPr>
                <w:color w:val="000000"/>
                <w:lang w:val="el-GR" w:eastAsia="el-GR"/>
              </w:rPr>
              <w:instrText xml:space="preserve"> REF _Ref160064186 \r \h </w:instrText>
            </w:r>
            <w:r w:rsidR="00C56140" w:rsidRPr="0075788F">
              <w:rPr>
                <w:color w:val="000000"/>
                <w:lang w:val="el-GR" w:eastAsia="el-GR"/>
              </w:rPr>
              <w:instrText xml:space="preserve"> \* MERGEFORMAT </w:instrText>
            </w:r>
            <w:r w:rsidR="0033348A" w:rsidRPr="0075788F">
              <w:rPr>
                <w:color w:val="000000"/>
                <w:lang w:val="el-GR" w:eastAsia="el-GR"/>
              </w:rPr>
            </w:r>
            <w:r w:rsidR="0033348A" w:rsidRPr="0075788F">
              <w:rPr>
                <w:color w:val="000000"/>
                <w:lang w:val="el-GR" w:eastAsia="el-GR"/>
              </w:rPr>
              <w:fldChar w:fldCharType="separate"/>
            </w:r>
            <w:r w:rsidR="00CB4F34">
              <w:rPr>
                <w:color w:val="000000"/>
                <w:lang w:val="el-GR" w:eastAsia="el-GR"/>
              </w:rPr>
              <w:t>3.2.2</w:t>
            </w:r>
            <w:r w:rsidR="0033348A" w:rsidRPr="0075788F">
              <w:rPr>
                <w:color w:val="000000"/>
                <w:lang w:val="el-GR" w:eastAsia="el-GR"/>
              </w:rPr>
              <w:fldChar w:fldCharType="end"/>
            </w:r>
            <w:r w:rsidR="0033348A" w:rsidRPr="0075788F">
              <w:rPr>
                <w:color w:val="000000"/>
                <w:lang w:val="el-GR" w:eastAsia="el-GR"/>
              </w:rPr>
              <w:t xml:space="preserve"> του Παραρτήματος Ι.</w:t>
            </w:r>
          </w:p>
        </w:tc>
        <w:tc>
          <w:tcPr>
            <w:tcW w:w="1398" w:type="dxa"/>
            <w:tcBorders>
              <w:top w:val="nil"/>
              <w:left w:val="nil"/>
              <w:bottom w:val="single" w:sz="4" w:space="0" w:color="auto"/>
              <w:right w:val="single" w:sz="4" w:space="0" w:color="auto"/>
            </w:tcBorders>
            <w:shd w:val="clear" w:color="auto" w:fill="auto"/>
            <w:hideMark/>
          </w:tcPr>
          <w:p w14:paraId="201FF005" w14:textId="77777777" w:rsidR="003B1573" w:rsidRPr="0075788F" w:rsidRDefault="003B1573" w:rsidP="003B1573">
            <w:pPr>
              <w:jc w:val="center"/>
              <w:rPr>
                <w:color w:val="000000"/>
                <w:lang w:eastAsia="el-GR"/>
              </w:rPr>
            </w:pPr>
            <w:r w:rsidRPr="0075788F">
              <w:rPr>
                <w:color w:val="000000"/>
                <w:lang w:eastAsia="el-GR"/>
              </w:rPr>
              <w:t>ΝΑΙ</w:t>
            </w:r>
          </w:p>
        </w:tc>
        <w:tc>
          <w:tcPr>
            <w:tcW w:w="1461" w:type="dxa"/>
            <w:tcBorders>
              <w:top w:val="nil"/>
              <w:left w:val="nil"/>
              <w:bottom w:val="single" w:sz="4" w:space="0" w:color="auto"/>
              <w:right w:val="single" w:sz="4" w:space="0" w:color="auto"/>
            </w:tcBorders>
            <w:shd w:val="clear" w:color="auto" w:fill="auto"/>
            <w:hideMark/>
          </w:tcPr>
          <w:p w14:paraId="0447B1C2" w14:textId="77777777" w:rsidR="003B1573" w:rsidRPr="0075788F" w:rsidRDefault="003B1573" w:rsidP="003B1573">
            <w:pPr>
              <w:rPr>
                <w:color w:val="000000"/>
                <w:lang w:eastAsia="el-GR"/>
              </w:rPr>
            </w:pPr>
            <w:r w:rsidRPr="0075788F">
              <w:rPr>
                <w:color w:val="000000"/>
                <w:lang w:eastAsia="el-GR"/>
              </w:rPr>
              <w:t> </w:t>
            </w:r>
          </w:p>
        </w:tc>
        <w:tc>
          <w:tcPr>
            <w:tcW w:w="1701" w:type="dxa"/>
            <w:tcBorders>
              <w:top w:val="nil"/>
              <w:left w:val="nil"/>
              <w:bottom w:val="single" w:sz="4" w:space="0" w:color="auto"/>
              <w:right w:val="single" w:sz="4" w:space="0" w:color="auto"/>
            </w:tcBorders>
            <w:shd w:val="clear" w:color="auto" w:fill="auto"/>
            <w:hideMark/>
          </w:tcPr>
          <w:p w14:paraId="4D7B0CF5" w14:textId="77777777" w:rsidR="003B1573" w:rsidRPr="0075788F" w:rsidRDefault="003B1573" w:rsidP="003B1573">
            <w:pPr>
              <w:rPr>
                <w:color w:val="000000"/>
                <w:lang w:eastAsia="el-GR"/>
              </w:rPr>
            </w:pPr>
            <w:r w:rsidRPr="0075788F">
              <w:rPr>
                <w:color w:val="000000"/>
                <w:lang w:eastAsia="el-GR"/>
              </w:rPr>
              <w:t> </w:t>
            </w:r>
          </w:p>
        </w:tc>
      </w:tr>
      <w:tr w:rsidR="003B1573" w:rsidRPr="0075788F" w14:paraId="48FBFD93" w14:textId="77777777" w:rsidTr="0009417F">
        <w:trPr>
          <w:trHeight w:val="570"/>
        </w:trPr>
        <w:tc>
          <w:tcPr>
            <w:tcW w:w="645" w:type="dxa"/>
            <w:tcBorders>
              <w:top w:val="nil"/>
              <w:left w:val="single" w:sz="4" w:space="0" w:color="auto"/>
              <w:bottom w:val="single" w:sz="4" w:space="0" w:color="auto"/>
              <w:right w:val="single" w:sz="4" w:space="0" w:color="auto"/>
            </w:tcBorders>
            <w:shd w:val="clear" w:color="auto" w:fill="auto"/>
            <w:hideMark/>
          </w:tcPr>
          <w:p w14:paraId="7A7F7B32" w14:textId="77777777" w:rsidR="003B1573" w:rsidRPr="0075788F" w:rsidRDefault="003B1573" w:rsidP="003B1573">
            <w:pPr>
              <w:rPr>
                <w:color w:val="000000"/>
                <w:lang w:eastAsia="el-GR"/>
              </w:rPr>
            </w:pPr>
            <w:r w:rsidRPr="0075788F">
              <w:rPr>
                <w:color w:val="000000"/>
                <w:lang w:eastAsia="el-GR"/>
              </w:rPr>
              <w:t>3</w:t>
            </w:r>
          </w:p>
        </w:tc>
        <w:tc>
          <w:tcPr>
            <w:tcW w:w="3955" w:type="dxa"/>
            <w:tcBorders>
              <w:top w:val="nil"/>
              <w:left w:val="nil"/>
              <w:bottom w:val="single" w:sz="4" w:space="0" w:color="auto"/>
              <w:right w:val="single" w:sz="4" w:space="0" w:color="auto"/>
            </w:tcBorders>
            <w:shd w:val="clear" w:color="auto" w:fill="auto"/>
          </w:tcPr>
          <w:p w14:paraId="07A62A26" w14:textId="021FBCE6" w:rsidR="003B1573" w:rsidRPr="0075788F" w:rsidRDefault="00D54F03" w:rsidP="003B1573">
            <w:pPr>
              <w:rPr>
                <w:color w:val="000000"/>
                <w:lang w:val="el-GR" w:eastAsia="el-GR"/>
              </w:rPr>
            </w:pPr>
            <w:r w:rsidRPr="0075788F">
              <w:rPr>
                <w:color w:val="000000"/>
                <w:lang w:val="el-GR" w:eastAsia="el-GR"/>
              </w:rPr>
              <w:t>Σχεδιασμός βέλτιστης Αρχιτεκτονικής και καθορισμός Σημείων Διασύνδεσης (Integration) με τις Πηγές Δεδομένων</w:t>
            </w:r>
            <w:r w:rsidR="0033348A" w:rsidRPr="0075788F">
              <w:rPr>
                <w:color w:val="000000"/>
                <w:lang w:val="el-GR" w:eastAsia="el-GR"/>
              </w:rPr>
              <w:t xml:space="preserve">. Πλήρης συμμόρφωση με το κεφάλαιο </w:t>
            </w:r>
            <w:r w:rsidR="0033348A" w:rsidRPr="0075788F">
              <w:rPr>
                <w:color w:val="000000"/>
                <w:lang w:val="el-GR" w:eastAsia="el-GR"/>
              </w:rPr>
              <w:fldChar w:fldCharType="begin"/>
            </w:r>
            <w:r w:rsidR="0033348A" w:rsidRPr="0075788F">
              <w:rPr>
                <w:color w:val="000000"/>
                <w:lang w:val="el-GR" w:eastAsia="el-GR"/>
              </w:rPr>
              <w:instrText xml:space="preserve"> REF _Ref78474338 \r \h </w:instrText>
            </w:r>
            <w:r w:rsidR="00C56140" w:rsidRPr="0075788F">
              <w:rPr>
                <w:color w:val="000000"/>
                <w:lang w:val="el-GR" w:eastAsia="el-GR"/>
              </w:rPr>
              <w:instrText xml:space="preserve"> \* MERGEFORMAT </w:instrText>
            </w:r>
            <w:r w:rsidR="0033348A" w:rsidRPr="0075788F">
              <w:rPr>
                <w:color w:val="000000"/>
                <w:lang w:val="el-GR" w:eastAsia="el-GR"/>
              </w:rPr>
            </w:r>
            <w:r w:rsidR="0033348A" w:rsidRPr="0075788F">
              <w:rPr>
                <w:color w:val="000000"/>
                <w:lang w:val="el-GR" w:eastAsia="el-GR"/>
              </w:rPr>
              <w:fldChar w:fldCharType="separate"/>
            </w:r>
            <w:r w:rsidR="00CB4F34">
              <w:rPr>
                <w:color w:val="000000"/>
                <w:lang w:val="el-GR" w:eastAsia="el-GR"/>
              </w:rPr>
              <w:t>3.2.3</w:t>
            </w:r>
            <w:r w:rsidR="0033348A" w:rsidRPr="0075788F">
              <w:rPr>
                <w:color w:val="000000"/>
                <w:lang w:val="el-GR" w:eastAsia="el-GR"/>
              </w:rPr>
              <w:fldChar w:fldCharType="end"/>
            </w:r>
            <w:r w:rsidR="0033348A" w:rsidRPr="0075788F">
              <w:rPr>
                <w:color w:val="000000"/>
                <w:lang w:val="el-GR" w:eastAsia="el-GR"/>
              </w:rPr>
              <w:t xml:space="preserve"> του Παραρτήματος Ι.</w:t>
            </w:r>
          </w:p>
        </w:tc>
        <w:tc>
          <w:tcPr>
            <w:tcW w:w="1398" w:type="dxa"/>
            <w:tcBorders>
              <w:top w:val="nil"/>
              <w:left w:val="nil"/>
              <w:bottom w:val="single" w:sz="4" w:space="0" w:color="auto"/>
              <w:right w:val="single" w:sz="4" w:space="0" w:color="auto"/>
            </w:tcBorders>
            <w:shd w:val="clear" w:color="auto" w:fill="auto"/>
            <w:hideMark/>
          </w:tcPr>
          <w:p w14:paraId="0CABA662" w14:textId="77777777" w:rsidR="003B1573" w:rsidRPr="0075788F" w:rsidRDefault="003B1573" w:rsidP="003B1573">
            <w:pPr>
              <w:jc w:val="center"/>
              <w:rPr>
                <w:color w:val="000000"/>
                <w:lang w:eastAsia="el-GR"/>
              </w:rPr>
            </w:pPr>
            <w:r w:rsidRPr="0075788F">
              <w:rPr>
                <w:color w:val="000000"/>
                <w:lang w:eastAsia="el-GR"/>
              </w:rPr>
              <w:t>ΝΑΙ</w:t>
            </w:r>
          </w:p>
        </w:tc>
        <w:tc>
          <w:tcPr>
            <w:tcW w:w="1461" w:type="dxa"/>
            <w:tcBorders>
              <w:top w:val="nil"/>
              <w:left w:val="nil"/>
              <w:bottom w:val="single" w:sz="4" w:space="0" w:color="auto"/>
              <w:right w:val="single" w:sz="4" w:space="0" w:color="auto"/>
            </w:tcBorders>
            <w:shd w:val="clear" w:color="auto" w:fill="auto"/>
            <w:hideMark/>
          </w:tcPr>
          <w:p w14:paraId="301AC862" w14:textId="77777777" w:rsidR="003B1573" w:rsidRPr="0075788F" w:rsidRDefault="003B1573" w:rsidP="003B1573">
            <w:pPr>
              <w:rPr>
                <w:color w:val="000000"/>
                <w:lang w:eastAsia="el-GR"/>
              </w:rPr>
            </w:pPr>
            <w:r w:rsidRPr="0075788F">
              <w:rPr>
                <w:color w:val="000000"/>
                <w:lang w:eastAsia="el-GR"/>
              </w:rPr>
              <w:t> </w:t>
            </w:r>
          </w:p>
        </w:tc>
        <w:tc>
          <w:tcPr>
            <w:tcW w:w="1701" w:type="dxa"/>
            <w:tcBorders>
              <w:top w:val="nil"/>
              <w:left w:val="nil"/>
              <w:bottom w:val="single" w:sz="4" w:space="0" w:color="auto"/>
              <w:right w:val="single" w:sz="4" w:space="0" w:color="auto"/>
            </w:tcBorders>
            <w:shd w:val="clear" w:color="auto" w:fill="auto"/>
            <w:hideMark/>
          </w:tcPr>
          <w:p w14:paraId="0E8615B8" w14:textId="77777777" w:rsidR="003B1573" w:rsidRPr="0075788F" w:rsidRDefault="003B1573" w:rsidP="003B1573">
            <w:pPr>
              <w:rPr>
                <w:color w:val="000000"/>
                <w:lang w:eastAsia="el-GR"/>
              </w:rPr>
            </w:pPr>
            <w:r w:rsidRPr="0075788F">
              <w:rPr>
                <w:color w:val="000000"/>
                <w:lang w:eastAsia="el-GR"/>
              </w:rPr>
              <w:t> </w:t>
            </w:r>
          </w:p>
        </w:tc>
      </w:tr>
      <w:tr w:rsidR="003B1573" w:rsidRPr="0075788F" w14:paraId="490C2D20" w14:textId="77777777" w:rsidTr="0009417F">
        <w:trPr>
          <w:trHeight w:val="285"/>
        </w:trPr>
        <w:tc>
          <w:tcPr>
            <w:tcW w:w="645" w:type="dxa"/>
            <w:tcBorders>
              <w:top w:val="nil"/>
              <w:left w:val="single" w:sz="4" w:space="0" w:color="auto"/>
              <w:bottom w:val="single" w:sz="4" w:space="0" w:color="auto"/>
              <w:right w:val="single" w:sz="4" w:space="0" w:color="auto"/>
            </w:tcBorders>
            <w:shd w:val="clear" w:color="auto" w:fill="auto"/>
            <w:hideMark/>
          </w:tcPr>
          <w:p w14:paraId="063BC00E" w14:textId="77777777" w:rsidR="003B1573" w:rsidRPr="0075788F" w:rsidRDefault="003B1573" w:rsidP="003B1573">
            <w:pPr>
              <w:rPr>
                <w:color w:val="000000"/>
                <w:lang w:eastAsia="el-GR"/>
              </w:rPr>
            </w:pPr>
            <w:r w:rsidRPr="0075788F">
              <w:rPr>
                <w:color w:val="000000"/>
                <w:lang w:eastAsia="el-GR"/>
              </w:rPr>
              <w:t>4</w:t>
            </w:r>
          </w:p>
        </w:tc>
        <w:tc>
          <w:tcPr>
            <w:tcW w:w="3955" w:type="dxa"/>
            <w:tcBorders>
              <w:top w:val="nil"/>
              <w:left w:val="nil"/>
              <w:bottom w:val="single" w:sz="4" w:space="0" w:color="auto"/>
              <w:right w:val="single" w:sz="4" w:space="0" w:color="auto"/>
            </w:tcBorders>
            <w:shd w:val="clear" w:color="auto" w:fill="auto"/>
          </w:tcPr>
          <w:p w14:paraId="3D438FC9" w14:textId="58C1FA26" w:rsidR="003B1573" w:rsidRPr="0075788F" w:rsidRDefault="0033348A" w:rsidP="003B1573">
            <w:pPr>
              <w:rPr>
                <w:color w:val="000000"/>
                <w:lang w:val="el-GR" w:eastAsia="el-GR"/>
              </w:rPr>
            </w:pPr>
            <w:r w:rsidRPr="0075788F">
              <w:rPr>
                <w:color w:val="000000"/>
                <w:lang w:val="el-GR" w:eastAsia="el-GR"/>
              </w:rPr>
              <w:t xml:space="preserve">Εκπόνηση Μελέτης Ασφάλειας &amp; Αντίκτυπου στην Προστασία Δεδομένων. Πλήρης συμμόρφωση με το κεφάλαιο </w:t>
            </w:r>
            <w:r w:rsidRPr="0075788F">
              <w:rPr>
                <w:color w:val="000000"/>
                <w:lang w:val="el-GR" w:eastAsia="el-GR"/>
              </w:rPr>
              <w:fldChar w:fldCharType="begin"/>
            </w:r>
            <w:r w:rsidRPr="0075788F">
              <w:rPr>
                <w:color w:val="000000"/>
                <w:lang w:val="el-GR" w:eastAsia="el-GR"/>
              </w:rPr>
              <w:instrText xml:space="preserve"> REF _Ref108428175 \r \h </w:instrText>
            </w:r>
            <w:r w:rsidR="00C56140" w:rsidRPr="0075788F">
              <w:rPr>
                <w:color w:val="000000"/>
                <w:lang w:val="el-GR" w:eastAsia="el-GR"/>
              </w:rPr>
              <w:instrText xml:space="preserve"> \* MERGEFORMAT </w:instrText>
            </w:r>
            <w:r w:rsidRPr="0075788F">
              <w:rPr>
                <w:color w:val="000000"/>
                <w:lang w:val="el-GR" w:eastAsia="el-GR"/>
              </w:rPr>
            </w:r>
            <w:r w:rsidRPr="0075788F">
              <w:rPr>
                <w:color w:val="000000"/>
                <w:lang w:val="el-GR" w:eastAsia="el-GR"/>
              </w:rPr>
              <w:fldChar w:fldCharType="separate"/>
            </w:r>
            <w:r w:rsidR="00CB4F34">
              <w:rPr>
                <w:color w:val="000000"/>
                <w:lang w:val="el-GR" w:eastAsia="el-GR"/>
              </w:rPr>
              <w:t>3.2.4</w:t>
            </w:r>
            <w:r w:rsidRPr="0075788F">
              <w:rPr>
                <w:color w:val="000000"/>
                <w:lang w:val="el-GR" w:eastAsia="el-GR"/>
              </w:rPr>
              <w:fldChar w:fldCharType="end"/>
            </w:r>
            <w:r w:rsidRPr="0075788F">
              <w:rPr>
                <w:color w:val="000000"/>
                <w:lang w:val="el-GR" w:eastAsia="el-GR"/>
              </w:rPr>
              <w:t xml:space="preserve"> του Παραρτήματος Ι.</w:t>
            </w:r>
          </w:p>
        </w:tc>
        <w:tc>
          <w:tcPr>
            <w:tcW w:w="1398" w:type="dxa"/>
            <w:tcBorders>
              <w:top w:val="nil"/>
              <w:left w:val="nil"/>
              <w:bottom w:val="single" w:sz="4" w:space="0" w:color="auto"/>
              <w:right w:val="single" w:sz="4" w:space="0" w:color="auto"/>
            </w:tcBorders>
            <w:shd w:val="clear" w:color="auto" w:fill="auto"/>
            <w:hideMark/>
          </w:tcPr>
          <w:p w14:paraId="63EFDC6C" w14:textId="77777777" w:rsidR="003B1573" w:rsidRPr="0075788F" w:rsidRDefault="003B1573" w:rsidP="003B1573">
            <w:pPr>
              <w:jc w:val="center"/>
              <w:rPr>
                <w:color w:val="000000"/>
                <w:lang w:eastAsia="el-GR"/>
              </w:rPr>
            </w:pPr>
            <w:r w:rsidRPr="0075788F">
              <w:rPr>
                <w:color w:val="000000"/>
                <w:lang w:eastAsia="el-GR"/>
              </w:rPr>
              <w:t>ΝΑΙ</w:t>
            </w:r>
          </w:p>
        </w:tc>
        <w:tc>
          <w:tcPr>
            <w:tcW w:w="1461" w:type="dxa"/>
            <w:tcBorders>
              <w:top w:val="nil"/>
              <w:left w:val="nil"/>
              <w:bottom w:val="single" w:sz="4" w:space="0" w:color="auto"/>
              <w:right w:val="single" w:sz="4" w:space="0" w:color="auto"/>
            </w:tcBorders>
            <w:shd w:val="clear" w:color="auto" w:fill="auto"/>
            <w:hideMark/>
          </w:tcPr>
          <w:p w14:paraId="03E8033D" w14:textId="77777777" w:rsidR="003B1573" w:rsidRPr="0075788F" w:rsidRDefault="003B1573" w:rsidP="003B1573">
            <w:pPr>
              <w:rPr>
                <w:color w:val="000000"/>
                <w:lang w:eastAsia="el-GR"/>
              </w:rPr>
            </w:pPr>
            <w:r w:rsidRPr="0075788F">
              <w:rPr>
                <w:color w:val="000000"/>
                <w:lang w:eastAsia="el-GR"/>
              </w:rPr>
              <w:t> </w:t>
            </w:r>
          </w:p>
        </w:tc>
        <w:tc>
          <w:tcPr>
            <w:tcW w:w="1701" w:type="dxa"/>
            <w:tcBorders>
              <w:top w:val="nil"/>
              <w:left w:val="nil"/>
              <w:bottom w:val="single" w:sz="4" w:space="0" w:color="auto"/>
              <w:right w:val="single" w:sz="4" w:space="0" w:color="auto"/>
            </w:tcBorders>
            <w:shd w:val="clear" w:color="auto" w:fill="auto"/>
            <w:hideMark/>
          </w:tcPr>
          <w:p w14:paraId="76D0F321" w14:textId="77777777" w:rsidR="003B1573" w:rsidRPr="0075788F" w:rsidRDefault="003B1573" w:rsidP="003B1573">
            <w:pPr>
              <w:rPr>
                <w:color w:val="000000"/>
                <w:lang w:eastAsia="el-GR"/>
              </w:rPr>
            </w:pPr>
            <w:r w:rsidRPr="0075788F">
              <w:rPr>
                <w:color w:val="000000"/>
                <w:lang w:eastAsia="el-GR"/>
              </w:rPr>
              <w:t> </w:t>
            </w:r>
          </w:p>
        </w:tc>
      </w:tr>
      <w:tr w:rsidR="003B1573" w:rsidRPr="0075788F" w14:paraId="1C902546" w14:textId="77777777" w:rsidTr="00E86AD8">
        <w:trPr>
          <w:trHeight w:val="570"/>
        </w:trPr>
        <w:tc>
          <w:tcPr>
            <w:tcW w:w="645" w:type="dxa"/>
            <w:tcBorders>
              <w:top w:val="nil"/>
              <w:left w:val="single" w:sz="4" w:space="0" w:color="auto"/>
              <w:bottom w:val="single" w:sz="4" w:space="0" w:color="auto"/>
              <w:right w:val="single" w:sz="4" w:space="0" w:color="auto"/>
            </w:tcBorders>
            <w:shd w:val="clear" w:color="auto" w:fill="auto"/>
            <w:hideMark/>
          </w:tcPr>
          <w:p w14:paraId="732C1371" w14:textId="77777777" w:rsidR="003B1573" w:rsidRPr="0075788F" w:rsidRDefault="003B1573" w:rsidP="003B1573">
            <w:pPr>
              <w:rPr>
                <w:color w:val="000000"/>
                <w:lang w:eastAsia="el-GR"/>
              </w:rPr>
            </w:pPr>
            <w:r w:rsidRPr="0075788F">
              <w:rPr>
                <w:color w:val="000000"/>
                <w:lang w:eastAsia="el-GR"/>
              </w:rPr>
              <w:t>5</w:t>
            </w:r>
          </w:p>
        </w:tc>
        <w:tc>
          <w:tcPr>
            <w:tcW w:w="3955" w:type="dxa"/>
            <w:tcBorders>
              <w:top w:val="nil"/>
              <w:left w:val="nil"/>
              <w:bottom w:val="single" w:sz="4" w:space="0" w:color="auto"/>
              <w:right w:val="single" w:sz="4" w:space="0" w:color="auto"/>
            </w:tcBorders>
            <w:shd w:val="clear" w:color="auto" w:fill="auto"/>
          </w:tcPr>
          <w:p w14:paraId="7CF2C8B0" w14:textId="1DD36F92" w:rsidR="003B1573" w:rsidRPr="0075788F" w:rsidRDefault="0033348A" w:rsidP="003B1573">
            <w:pPr>
              <w:rPr>
                <w:color w:val="000000"/>
                <w:lang w:val="el-GR" w:eastAsia="el-GR"/>
              </w:rPr>
            </w:pPr>
            <w:r w:rsidRPr="0075788F">
              <w:rPr>
                <w:color w:val="000000"/>
                <w:lang w:val="el-GR" w:eastAsia="el-GR"/>
              </w:rPr>
              <w:t xml:space="preserve">Εκπόνηση Μελέτης Διαλειτουργικότητας. Πλήρης συμμόρφωση με το κεφάλαιο </w:t>
            </w:r>
            <w:r w:rsidRPr="0075788F">
              <w:rPr>
                <w:color w:val="000000"/>
                <w:lang w:val="el-GR" w:eastAsia="el-GR"/>
              </w:rPr>
              <w:fldChar w:fldCharType="begin"/>
            </w:r>
            <w:r w:rsidRPr="0075788F">
              <w:rPr>
                <w:color w:val="000000"/>
                <w:lang w:val="el-GR" w:eastAsia="el-GR"/>
              </w:rPr>
              <w:instrText xml:space="preserve"> REF _Ref78474362 \r \h </w:instrText>
            </w:r>
            <w:r w:rsidR="00C56140" w:rsidRPr="0075788F">
              <w:rPr>
                <w:color w:val="000000"/>
                <w:lang w:val="el-GR" w:eastAsia="el-GR"/>
              </w:rPr>
              <w:instrText xml:space="preserve"> \* MERGEFORMAT </w:instrText>
            </w:r>
            <w:r w:rsidRPr="0075788F">
              <w:rPr>
                <w:color w:val="000000"/>
                <w:lang w:val="el-GR" w:eastAsia="el-GR"/>
              </w:rPr>
            </w:r>
            <w:r w:rsidRPr="0075788F">
              <w:rPr>
                <w:color w:val="000000"/>
                <w:lang w:val="el-GR" w:eastAsia="el-GR"/>
              </w:rPr>
              <w:fldChar w:fldCharType="separate"/>
            </w:r>
            <w:r w:rsidR="00CB4F34">
              <w:rPr>
                <w:color w:val="000000"/>
                <w:lang w:val="el-GR" w:eastAsia="el-GR"/>
              </w:rPr>
              <w:t>3.2.5</w:t>
            </w:r>
            <w:r w:rsidRPr="0075788F">
              <w:rPr>
                <w:color w:val="000000"/>
                <w:lang w:val="el-GR" w:eastAsia="el-GR"/>
              </w:rPr>
              <w:fldChar w:fldCharType="end"/>
            </w:r>
            <w:r w:rsidRPr="0075788F">
              <w:rPr>
                <w:color w:val="000000"/>
                <w:lang w:val="el-GR" w:eastAsia="el-GR"/>
              </w:rPr>
              <w:t xml:space="preserve"> του Παραρτήματος Ι.</w:t>
            </w:r>
          </w:p>
        </w:tc>
        <w:tc>
          <w:tcPr>
            <w:tcW w:w="1398" w:type="dxa"/>
            <w:tcBorders>
              <w:top w:val="nil"/>
              <w:left w:val="nil"/>
              <w:bottom w:val="single" w:sz="4" w:space="0" w:color="auto"/>
              <w:right w:val="single" w:sz="4" w:space="0" w:color="auto"/>
            </w:tcBorders>
            <w:shd w:val="clear" w:color="auto" w:fill="auto"/>
            <w:hideMark/>
          </w:tcPr>
          <w:p w14:paraId="090A04D9" w14:textId="77777777" w:rsidR="003B1573" w:rsidRPr="0075788F" w:rsidRDefault="003B1573" w:rsidP="003B1573">
            <w:pPr>
              <w:jc w:val="center"/>
              <w:rPr>
                <w:color w:val="000000"/>
                <w:lang w:eastAsia="el-GR"/>
              </w:rPr>
            </w:pPr>
            <w:r w:rsidRPr="0075788F">
              <w:rPr>
                <w:color w:val="000000"/>
                <w:lang w:eastAsia="el-GR"/>
              </w:rPr>
              <w:t>ΝΑΙ</w:t>
            </w:r>
          </w:p>
        </w:tc>
        <w:tc>
          <w:tcPr>
            <w:tcW w:w="1461" w:type="dxa"/>
            <w:tcBorders>
              <w:top w:val="nil"/>
              <w:left w:val="nil"/>
              <w:bottom w:val="single" w:sz="4" w:space="0" w:color="auto"/>
              <w:right w:val="single" w:sz="4" w:space="0" w:color="auto"/>
            </w:tcBorders>
            <w:shd w:val="clear" w:color="auto" w:fill="auto"/>
            <w:hideMark/>
          </w:tcPr>
          <w:p w14:paraId="6068A483" w14:textId="77777777" w:rsidR="003B1573" w:rsidRPr="0075788F" w:rsidRDefault="003B1573" w:rsidP="003B1573">
            <w:pPr>
              <w:rPr>
                <w:color w:val="000000"/>
                <w:lang w:eastAsia="el-GR"/>
              </w:rPr>
            </w:pPr>
            <w:r w:rsidRPr="0075788F">
              <w:rPr>
                <w:color w:val="000000"/>
                <w:lang w:eastAsia="el-GR"/>
              </w:rPr>
              <w:t> </w:t>
            </w:r>
          </w:p>
        </w:tc>
        <w:tc>
          <w:tcPr>
            <w:tcW w:w="1701" w:type="dxa"/>
            <w:tcBorders>
              <w:top w:val="nil"/>
              <w:left w:val="nil"/>
              <w:bottom w:val="single" w:sz="4" w:space="0" w:color="auto"/>
              <w:right w:val="single" w:sz="4" w:space="0" w:color="auto"/>
            </w:tcBorders>
            <w:shd w:val="clear" w:color="auto" w:fill="auto"/>
            <w:hideMark/>
          </w:tcPr>
          <w:p w14:paraId="297C31D3" w14:textId="77777777" w:rsidR="003B1573" w:rsidRPr="0075788F" w:rsidRDefault="003B1573" w:rsidP="003B1573">
            <w:pPr>
              <w:rPr>
                <w:color w:val="000000"/>
                <w:lang w:eastAsia="el-GR"/>
              </w:rPr>
            </w:pPr>
            <w:r w:rsidRPr="0075788F">
              <w:rPr>
                <w:color w:val="000000"/>
                <w:lang w:eastAsia="el-GR"/>
              </w:rPr>
              <w:t> </w:t>
            </w:r>
          </w:p>
        </w:tc>
      </w:tr>
      <w:tr w:rsidR="003B1573" w:rsidRPr="0075788F" w14:paraId="73FB6F21" w14:textId="77777777" w:rsidTr="00E86AD8">
        <w:trPr>
          <w:trHeight w:val="570"/>
        </w:trPr>
        <w:tc>
          <w:tcPr>
            <w:tcW w:w="645" w:type="dxa"/>
            <w:tcBorders>
              <w:top w:val="nil"/>
              <w:left w:val="single" w:sz="4" w:space="0" w:color="auto"/>
              <w:bottom w:val="single" w:sz="4" w:space="0" w:color="auto"/>
              <w:right w:val="single" w:sz="4" w:space="0" w:color="auto"/>
            </w:tcBorders>
            <w:shd w:val="clear" w:color="auto" w:fill="auto"/>
            <w:hideMark/>
          </w:tcPr>
          <w:p w14:paraId="60F2BC0E" w14:textId="77777777" w:rsidR="003B1573" w:rsidRPr="0075788F" w:rsidRDefault="003B1573" w:rsidP="003B1573">
            <w:pPr>
              <w:rPr>
                <w:color w:val="000000"/>
                <w:lang w:eastAsia="el-GR"/>
              </w:rPr>
            </w:pPr>
            <w:r w:rsidRPr="0075788F">
              <w:rPr>
                <w:color w:val="000000"/>
                <w:lang w:eastAsia="el-GR"/>
              </w:rPr>
              <w:t>6</w:t>
            </w:r>
          </w:p>
        </w:tc>
        <w:tc>
          <w:tcPr>
            <w:tcW w:w="3955" w:type="dxa"/>
            <w:tcBorders>
              <w:top w:val="nil"/>
              <w:left w:val="nil"/>
              <w:bottom w:val="single" w:sz="4" w:space="0" w:color="auto"/>
              <w:right w:val="single" w:sz="4" w:space="0" w:color="auto"/>
            </w:tcBorders>
            <w:shd w:val="clear" w:color="auto" w:fill="auto"/>
          </w:tcPr>
          <w:p w14:paraId="5B2545D1" w14:textId="72352FBA" w:rsidR="003B1573" w:rsidRPr="0075788F" w:rsidRDefault="0033348A" w:rsidP="003B1573">
            <w:pPr>
              <w:rPr>
                <w:color w:val="000000"/>
                <w:lang w:val="el-GR" w:eastAsia="el-GR"/>
              </w:rPr>
            </w:pPr>
            <w:r w:rsidRPr="0075788F">
              <w:rPr>
                <w:color w:val="000000"/>
                <w:lang w:val="el-GR" w:eastAsia="el-GR"/>
              </w:rPr>
              <w:t xml:space="preserve">Υλοποίηση Διασύνδεσης με τα πηγαία Πληροφοριακά Συστήματα. Πλήρης </w:t>
            </w:r>
            <w:r w:rsidRPr="0075788F">
              <w:rPr>
                <w:color w:val="000000"/>
                <w:lang w:val="el-GR" w:eastAsia="el-GR"/>
              </w:rPr>
              <w:lastRenderedPageBreak/>
              <w:t xml:space="preserve">συμμόρφωση με το κεφάλαιο </w:t>
            </w:r>
            <w:r w:rsidRPr="0075788F">
              <w:rPr>
                <w:color w:val="000000"/>
                <w:lang w:val="el-GR" w:eastAsia="el-GR"/>
              </w:rPr>
              <w:fldChar w:fldCharType="begin"/>
            </w:r>
            <w:r w:rsidRPr="0075788F">
              <w:rPr>
                <w:color w:val="000000"/>
                <w:lang w:val="el-GR" w:eastAsia="el-GR"/>
              </w:rPr>
              <w:instrText xml:space="preserve"> REF _Ref78474387 \r \h </w:instrText>
            </w:r>
            <w:r w:rsidR="00C56140" w:rsidRPr="0075788F">
              <w:rPr>
                <w:color w:val="000000"/>
                <w:lang w:val="el-GR" w:eastAsia="el-GR"/>
              </w:rPr>
              <w:instrText xml:space="preserve"> \* MERGEFORMAT </w:instrText>
            </w:r>
            <w:r w:rsidRPr="0075788F">
              <w:rPr>
                <w:color w:val="000000"/>
                <w:lang w:val="el-GR" w:eastAsia="el-GR"/>
              </w:rPr>
            </w:r>
            <w:r w:rsidRPr="0075788F">
              <w:rPr>
                <w:color w:val="000000"/>
                <w:lang w:val="el-GR" w:eastAsia="el-GR"/>
              </w:rPr>
              <w:fldChar w:fldCharType="separate"/>
            </w:r>
            <w:r w:rsidR="00CB4F34">
              <w:rPr>
                <w:color w:val="000000"/>
                <w:lang w:val="el-GR" w:eastAsia="el-GR"/>
              </w:rPr>
              <w:t>3.2.6</w:t>
            </w:r>
            <w:r w:rsidRPr="0075788F">
              <w:rPr>
                <w:color w:val="000000"/>
                <w:lang w:val="el-GR" w:eastAsia="el-GR"/>
              </w:rPr>
              <w:fldChar w:fldCharType="end"/>
            </w:r>
            <w:r w:rsidRPr="0075788F">
              <w:rPr>
                <w:color w:val="000000"/>
                <w:lang w:val="el-GR" w:eastAsia="el-GR"/>
              </w:rPr>
              <w:t xml:space="preserve"> του Παραρτήματος Ι.</w:t>
            </w:r>
          </w:p>
        </w:tc>
        <w:tc>
          <w:tcPr>
            <w:tcW w:w="1398" w:type="dxa"/>
            <w:tcBorders>
              <w:top w:val="nil"/>
              <w:left w:val="nil"/>
              <w:bottom w:val="single" w:sz="4" w:space="0" w:color="auto"/>
              <w:right w:val="single" w:sz="4" w:space="0" w:color="auto"/>
            </w:tcBorders>
            <w:shd w:val="clear" w:color="auto" w:fill="auto"/>
            <w:hideMark/>
          </w:tcPr>
          <w:p w14:paraId="3FF44FDF" w14:textId="77777777" w:rsidR="003B1573" w:rsidRPr="0075788F" w:rsidRDefault="003B1573" w:rsidP="003B1573">
            <w:pPr>
              <w:jc w:val="center"/>
              <w:rPr>
                <w:color w:val="000000"/>
                <w:lang w:eastAsia="el-GR"/>
              </w:rPr>
            </w:pPr>
            <w:r w:rsidRPr="0075788F">
              <w:rPr>
                <w:color w:val="000000"/>
                <w:lang w:eastAsia="el-GR"/>
              </w:rPr>
              <w:lastRenderedPageBreak/>
              <w:t>ΝΑΙ</w:t>
            </w:r>
          </w:p>
        </w:tc>
        <w:tc>
          <w:tcPr>
            <w:tcW w:w="1461" w:type="dxa"/>
            <w:tcBorders>
              <w:top w:val="nil"/>
              <w:left w:val="nil"/>
              <w:bottom w:val="single" w:sz="4" w:space="0" w:color="auto"/>
              <w:right w:val="single" w:sz="4" w:space="0" w:color="auto"/>
            </w:tcBorders>
            <w:shd w:val="clear" w:color="auto" w:fill="auto"/>
            <w:hideMark/>
          </w:tcPr>
          <w:p w14:paraId="1AA8FBE6" w14:textId="77777777" w:rsidR="003B1573" w:rsidRPr="0075788F" w:rsidRDefault="003B1573" w:rsidP="003B1573">
            <w:pPr>
              <w:rPr>
                <w:color w:val="000000"/>
                <w:lang w:eastAsia="el-GR"/>
              </w:rPr>
            </w:pPr>
            <w:r w:rsidRPr="0075788F">
              <w:rPr>
                <w:color w:val="000000"/>
                <w:lang w:eastAsia="el-GR"/>
              </w:rPr>
              <w:t> </w:t>
            </w:r>
          </w:p>
        </w:tc>
        <w:tc>
          <w:tcPr>
            <w:tcW w:w="1701" w:type="dxa"/>
            <w:tcBorders>
              <w:top w:val="nil"/>
              <w:left w:val="nil"/>
              <w:bottom w:val="single" w:sz="4" w:space="0" w:color="auto"/>
              <w:right w:val="single" w:sz="4" w:space="0" w:color="auto"/>
            </w:tcBorders>
            <w:shd w:val="clear" w:color="auto" w:fill="auto"/>
            <w:hideMark/>
          </w:tcPr>
          <w:p w14:paraId="5FD470E2" w14:textId="77777777" w:rsidR="003B1573" w:rsidRPr="0075788F" w:rsidRDefault="003B1573" w:rsidP="003B1573">
            <w:pPr>
              <w:rPr>
                <w:color w:val="000000"/>
                <w:lang w:eastAsia="el-GR"/>
              </w:rPr>
            </w:pPr>
            <w:r w:rsidRPr="0075788F">
              <w:rPr>
                <w:color w:val="000000"/>
                <w:lang w:eastAsia="el-GR"/>
              </w:rPr>
              <w:t> </w:t>
            </w:r>
          </w:p>
        </w:tc>
      </w:tr>
      <w:tr w:rsidR="003B1573" w:rsidRPr="0075788F" w14:paraId="0512BC5A" w14:textId="77777777" w:rsidTr="00E86AD8">
        <w:trPr>
          <w:trHeight w:val="285"/>
        </w:trPr>
        <w:tc>
          <w:tcPr>
            <w:tcW w:w="645" w:type="dxa"/>
            <w:tcBorders>
              <w:top w:val="nil"/>
              <w:left w:val="single" w:sz="4" w:space="0" w:color="auto"/>
              <w:bottom w:val="single" w:sz="4" w:space="0" w:color="auto"/>
              <w:right w:val="single" w:sz="4" w:space="0" w:color="auto"/>
            </w:tcBorders>
            <w:shd w:val="clear" w:color="auto" w:fill="auto"/>
            <w:hideMark/>
          </w:tcPr>
          <w:p w14:paraId="0FE34DD0" w14:textId="77777777" w:rsidR="003B1573" w:rsidRPr="0075788F" w:rsidRDefault="003B1573" w:rsidP="003B1573">
            <w:pPr>
              <w:rPr>
                <w:color w:val="000000"/>
                <w:lang w:eastAsia="el-GR"/>
              </w:rPr>
            </w:pPr>
            <w:r w:rsidRPr="0075788F">
              <w:rPr>
                <w:color w:val="000000"/>
                <w:lang w:eastAsia="el-GR"/>
              </w:rPr>
              <w:t>7</w:t>
            </w:r>
          </w:p>
        </w:tc>
        <w:tc>
          <w:tcPr>
            <w:tcW w:w="3955" w:type="dxa"/>
            <w:tcBorders>
              <w:top w:val="nil"/>
              <w:left w:val="nil"/>
              <w:bottom w:val="single" w:sz="4" w:space="0" w:color="auto"/>
              <w:right w:val="single" w:sz="4" w:space="0" w:color="auto"/>
            </w:tcBorders>
            <w:shd w:val="clear" w:color="auto" w:fill="auto"/>
          </w:tcPr>
          <w:p w14:paraId="1E2CCBC1" w14:textId="0AE00443" w:rsidR="003B1573" w:rsidRPr="0075788F" w:rsidRDefault="0033348A" w:rsidP="003B1573">
            <w:pPr>
              <w:rPr>
                <w:color w:val="000000"/>
                <w:lang w:val="el-GR" w:eastAsia="el-GR"/>
              </w:rPr>
            </w:pPr>
            <w:r w:rsidRPr="0075788F">
              <w:rPr>
                <w:color w:val="000000"/>
                <w:lang w:val="el-GR" w:eastAsia="el-GR"/>
              </w:rPr>
              <w:t xml:space="preserve">Επεξεργασία και Ανάλυση Δεδομένων (Analytics). Πλήρης συμμόρφωση με το κεφάλαιο </w:t>
            </w:r>
            <w:r w:rsidR="00735A87" w:rsidRPr="0075788F">
              <w:rPr>
                <w:color w:val="000000"/>
                <w:lang w:val="el-GR" w:eastAsia="el-GR"/>
              </w:rPr>
              <w:fldChar w:fldCharType="begin"/>
            </w:r>
            <w:r w:rsidR="00735A87" w:rsidRPr="0075788F">
              <w:rPr>
                <w:color w:val="000000"/>
                <w:lang w:val="el-GR" w:eastAsia="el-GR"/>
              </w:rPr>
              <w:instrText xml:space="preserve"> REF _Ref78474441 \r \h  \* MERGEFORMAT </w:instrText>
            </w:r>
            <w:r w:rsidR="00735A87" w:rsidRPr="0075788F">
              <w:rPr>
                <w:color w:val="000000"/>
                <w:lang w:val="el-GR" w:eastAsia="el-GR"/>
              </w:rPr>
            </w:r>
            <w:r w:rsidR="00735A87" w:rsidRPr="0075788F">
              <w:rPr>
                <w:color w:val="000000"/>
                <w:lang w:val="el-GR" w:eastAsia="el-GR"/>
              </w:rPr>
              <w:fldChar w:fldCharType="separate"/>
            </w:r>
            <w:r w:rsidR="00CB4F34">
              <w:rPr>
                <w:color w:val="000000"/>
                <w:lang w:val="el-GR" w:eastAsia="el-GR"/>
              </w:rPr>
              <w:t>3.2.7</w:t>
            </w:r>
            <w:r w:rsidR="00735A87" w:rsidRPr="0075788F">
              <w:rPr>
                <w:color w:val="000000"/>
                <w:lang w:val="el-GR" w:eastAsia="el-GR"/>
              </w:rPr>
              <w:fldChar w:fldCharType="end"/>
            </w:r>
            <w:r w:rsidR="00735A87" w:rsidRPr="0075788F">
              <w:rPr>
                <w:color w:val="000000"/>
                <w:lang w:val="el-GR" w:eastAsia="el-GR"/>
              </w:rPr>
              <w:t xml:space="preserve"> </w:t>
            </w:r>
            <w:r w:rsidRPr="0075788F">
              <w:rPr>
                <w:color w:val="000000"/>
                <w:lang w:val="el-GR" w:eastAsia="el-GR"/>
              </w:rPr>
              <w:t>του Παραρτήματος Ι.</w:t>
            </w:r>
          </w:p>
        </w:tc>
        <w:tc>
          <w:tcPr>
            <w:tcW w:w="1398" w:type="dxa"/>
            <w:tcBorders>
              <w:top w:val="nil"/>
              <w:left w:val="nil"/>
              <w:bottom w:val="single" w:sz="4" w:space="0" w:color="auto"/>
              <w:right w:val="single" w:sz="4" w:space="0" w:color="auto"/>
            </w:tcBorders>
            <w:shd w:val="clear" w:color="auto" w:fill="auto"/>
            <w:hideMark/>
          </w:tcPr>
          <w:p w14:paraId="37915E84" w14:textId="77777777" w:rsidR="003B1573" w:rsidRPr="0075788F" w:rsidRDefault="003B1573" w:rsidP="003B1573">
            <w:pPr>
              <w:jc w:val="center"/>
              <w:rPr>
                <w:color w:val="000000"/>
                <w:lang w:eastAsia="el-GR"/>
              </w:rPr>
            </w:pPr>
            <w:r w:rsidRPr="0075788F">
              <w:rPr>
                <w:color w:val="000000"/>
                <w:lang w:eastAsia="el-GR"/>
              </w:rPr>
              <w:t>ΝΑΙ</w:t>
            </w:r>
          </w:p>
        </w:tc>
        <w:tc>
          <w:tcPr>
            <w:tcW w:w="1461" w:type="dxa"/>
            <w:tcBorders>
              <w:top w:val="nil"/>
              <w:left w:val="nil"/>
              <w:bottom w:val="single" w:sz="4" w:space="0" w:color="auto"/>
              <w:right w:val="single" w:sz="4" w:space="0" w:color="auto"/>
            </w:tcBorders>
            <w:shd w:val="clear" w:color="auto" w:fill="auto"/>
            <w:hideMark/>
          </w:tcPr>
          <w:p w14:paraId="5EE3B8A8" w14:textId="77777777" w:rsidR="003B1573" w:rsidRPr="0075788F" w:rsidRDefault="003B1573" w:rsidP="003B1573">
            <w:pPr>
              <w:rPr>
                <w:color w:val="000000"/>
                <w:lang w:eastAsia="el-GR"/>
              </w:rPr>
            </w:pPr>
            <w:r w:rsidRPr="0075788F">
              <w:rPr>
                <w:color w:val="000000"/>
                <w:lang w:eastAsia="el-GR"/>
              </w:rPr>
              <w:t> </w:t>
            </w:r>
          </w:p>
        </w:tc>
        <w:tc>
          <w:tcPr>
            <w:tcW w:w="1701" w:type="dxa"/>
            <w:tcBorders>
              <w:top w:val="nil"/>
              <w:left w:val="nil"/>
              <w:bottom w:val="single" w:sz="4" w:space="0" w:color="auto"/>
              <w:right w:val="single" w:sz="4" w:space="0" w:color="auto"/>
            </w:tcBorders>
            <w:shd w:val="clear" w:color="auto" w:fill="auto"/>
            <w:hideMark/>
          </w:tcPr>
          <w:p w14:paraId="612FE28A" w14:textId="77777777" w:rsidR="003B1573" w:rsidRPr="0075788F" w:rsidRDefault="003B1573" w:rsidP="003B1573">
            <w:pPr>
              <w:rPr>
                <w:color w:val="000000"/>
                <w:lang w:eastAsia="el-GR"/>
              </w:rPr>
            </w:pPr>
            <w:r w:rsidRPr="0075788F">
              <w:rPr>
                <w:color w:val="000000"/>
                <w:lang w:eastAsia="el-GR"/>
              </w:rPr>
              <w:t> </w:t>
            </w:r>
          </w:p>
        </w:tc>
      </w:tr>
      <w:tr w:rsidR="007B0878" w:rsidRPr="0075788F" w14:paraId="5D1DD473" w14:textId="77777777" w:rsidTr="005D19DD">
        <w:trPr>
          <w:trHeight w:val="570"/>
        </w:trPr>
        <w:tc>
          <w:tcPr>
            <w:tcW w:w="645" w:type="dxa"/>
            <w:tcBorders>
              <w:top w:val="nil"/>
              <w:left w:val="single" w:sz="4" w:space="0" w:color="auto"/>
              <w:bottom w:val="single" w:sz="4" w:space="0" w:color="auto"/>
              <w:right w:val="single" w:sz="4" w:space="0" w:color="auto"/>
            </w:tcBorders>
            <w:shd w:val="clear" w:color="auto" w:fill="auto"/>
            <w:hideMark/>
          </w:tcPr>
          <w:p w14:paraId="128540D2" w14:textId="77777777" w:rsidR="007B0878" w:rsidRPr="0075788F" w:rsidRDefault="007B0878" w:rsidP="005D19DD">
            <w:pPr>
              <w:rPr>
                <w:color w:val="000000"/>
                <w:lang w:eastAsia="el-GR"/>
              </w:rPr>
            </w:pPr>
            <w:r w:rsidRPr="0075788F">
              <w:rPr>
                <w:color w:val="000000"/>
                <w:lang w:eastAsia="el-GR"/>
              </w:rPr>
              <w:t>8</w:t>
            </w:r>
          </w:p>
        </w:tc>
        <w:tc>
          <w:tcPr>
            <w:tcW w:w="3955" w:type="dxa"/>
            <w:tcBorders>
              <w:top w:val="nil"/>
              <w:left w:val="nil"/>
              <w:bottom w:val="single" w:sz="4" w:space="0" w:color="auto"/>
              <w:right w:val="single" w:sz="4" w:space="0" w:color="auto"/>
            </w:tcBorders>
            <w:shd w:val="clear" w:color="auto" w:fill="auto"/>
          </w:tcPr>
          <w:p w14:paraId="1D146BEB" w14:textId="072FE7AD" w:rsidR="007B0878" w:rsidRPr="0075788F" w:rsidRDefault="007B0878" w:rsidP="005D19DD">
            <w:pPr>
              <w:rPr>
                <w:color w:val="000000"/>
                <w:lang w:val="el-GR" w:eastAsia="el-GR"/>
              </w:rPr>
            </w:pPr>
            <w:r w:rsidRPr="0075788F">
              <w:rPr>
                <w:color w:val="000000"/>
                <w:lang w:val="el-GR" w:eastAsia="el-GR"/>
              </w:rPr>
              <w:t>Υπηρεσίες Εκπαίδευσης Χρηστών. Πλήρης συμμόρφωση με το κεφάλαιο</w:t>
            </w:r>
            <w:r w:rsidR="00735A87" w:rsidRPr="0075788F">
              <w:rPr>
                <w:color w:val="000000"/>
                <w:lang w:val="el-GR" w:eastAsia="el-GR"/>
              </w:rPr>
              <w:t xml:space="preserve"> 3.2.7</w:t>
            </w:r>
            <w:r w:rsidRPr="0075788F">
              <w:rPr>
                <w:color w:val="000000"/>
                <w:lang w:val="el-GR" w:eastAsia="el-GR"/>
              </w:rPr>
              <w:t xml:space="preserve"> του Παραρτήματος Ι.</w:t>
            </w:r>
          </w:p>
        </w:tc>
        <w:tc>
          <w:tcPr>
            <w:tcW w:w="1398" w:type="dxa"/>
            <w:tcBorders>
              <w:top w:val="nil"/>
              <w:left w:val="nil"/>
              <w:bottom w:val="single" w:sz="4" w:space="0" w:color="auto"/>
              <w:right w:val="single" w:sz="4" w:space="0" w:color="auto"/>
            </w:tcBorders>
            <w:shd w:val="clear" w:color="auto" w:fill="auto"/>
            <w:hideMark/>
          </w:tcPr>
          <w:p w14:paraId="337CCF9E" w14:textId="77777777" w:rsidR="007B0878" w:rsidRPr="0075788F" w:rsidRDefault="007B0878" w:rsidP="005D19DD">
            <w:pPr>
              <w:jc w:val="center"/>
              <w:rPr>
                <w:color w:val="000000"/>
                <w:lang w:eastAsia="el-GR"/>
              </w:rPr>
            </w:pPr>
            <w:r w:rsidRPr="0075788F">
              <w:rPr>
                <w:color w:val="000000"/>
                <w:lang w:eastAsia="el-GR"/>
              </w:rPr>
              <w:t>ΝΑΙ</w:t>
            </w:r>
          </w:p>
        </w:tc>
        <w:tc>
          <w:tcPr>
            <w:tcW w:w="1461" w:type="dxa"/>
            <w:tcBorders>
              <w:top w:val="nil"/>
              <w:left w:val="nil"/>
              <w:bottom w:val="single" w:sz="4" w:space="0" w:color="auto"/>
              <w:right w:val="single" w:sz="4" w:space="0" w:color="auto"/>
            </w:tcBorders>
            <w:shd w:val="clear" w:color="auto" w:fill="auto"/>
            <w:hideMark/>
          </w:tcPr>
          <w:p w14:paraId="5635B18B" w14:textId="77777777" w:rsidR="007B0878" w:rsidRPr="0075788F" w:rsidRDefault="007B0878" w:rsidP="005D19DD">
            <w:pPr>
              <w:rPr>
                <w:color w:val="000000"/>
                <w:lang w:eastAsia="el-GR"/>
              </w:rPr>
            </w:pPr>
            <w:r w:rsidRPr="0075788F">
              <w:rPr>
                <w:color w:val="000000"/>
                <w:lang w:eastAsia="el-GR"/>
              </w:rPr>
              <w:t> </w:t>
            </w:r>
          </w:p>
        </w:tc>
        <w:tc>
          <w:tcPr>
            <w:tcW w:w="1701" w:type="dxa"/>
            <w:tcBorders>
              <w:top w:val="nil"/>
              <w:left w:val="nil"/>
              <w:bottom w:val="single" w:sz="4" w:space="0" w:color="auto"/>
              <w:right w:val="single" w:sz="4" w:space="0" w:color="auto"/>
            </w:tcBorders>
            <w:shd w:val="clear" w:color="auto" w:fill="auto"/>
            <w:hideMark/>
          </w:tcPr>
          <w:p w14:paraId="64E916D5" w14:textId="77777777" w:rsidR="007B0878" w:rsidRPr="0075788F" w:rsidRDefault="007B0878" w:rsidP="005D19DD">
            <w:pPr>
              <w:rPr>
                <w:color w:val="000000"/>
                <w:lang w:eastAsia="el-GR"/>
              </w:rPr>
            </w:pPr>
            <w:r w:rsidRPr="0075788F">
              <w:rPr>
                <w:color w:val="000000"/>
                <w:lang w:eastAsia="el-GR"/>
              </w:rPr>
              <w:t> </w:t>
            </w:r>
          </w:p>
        </w:tc>
      </w:tr>
      <w:tr w:rsidR="00937212" w:rsidRPr="0075788F" w14:paraId="3B360104" w14:textId="77777777" w:rsidTr="005D19DD">
        <w:trPr>
          <w:trHeight w:val="570"/>
        </w:trPr>
        <w:tc>
          <w:tcPr>
            <w:tcW w:w="645" w:type="dxa"/>
            <w:tcBorders>
              <w:top w:val="nil"/>
              <w:left w:val="single" w:sz="4" w:space="0" w:color="auto"/>
              <w:bottom w:val="single" w:sz="4" w:space="0" w:color="auto"/>
              <w:right w:val="single" w:sz="4" w:space="0" w:color="auto"/>
            </w:tcBorders>
            <w:shd w:val="clear" w:color="auto" w:fill="auto"/>
          </w:tcPr>
          <w:p w14:paraId="60B1A403" w14:textId="1F956724" w:rsidR="00937212" w:rsidRPr="0075788F" w:rsidRDefault="00937212" w:rsidP="005D19DD">
            <w:pPr>
              <w:rPr>
                <w:color w:val="000000"/>
                <w:lang w:val="el-GR" w:eastAsia="el-GR"/>
              </w:rPr>
            </w:pPr>
            <w:r w:rsidRPr="0075788F">
              <w:rPr>
                <w:color w:val="000000"/>
                <w:lang w:val="el-GR" w:eastAsia="el-GR"/>
              </w:rPr>
              <w:t>9</w:t>
            </w:r>
          </w:p>
        </w:tc>
        <w:tc>
          <w:tcPr>
            <w:tcW w:w="3955" w:type="dxa"/>
            <w:tcBorders>
              <w:top w:val="nil"/>
              <w:left w:val="nil"/>
              <w:bottom w:val="single" w:sz="4" w:space="0" w:color="auto"/>
              <w:right w:val="single" w:sz="4" w:space="0" w:color="auto"/>
            </w:tcBorders>
            <w:shd w:val="clear" w:color="auto" w:fill="auto"/>
          </w:tcPr>
          <w:p w14:paraId="19EDF05E" w14:textId="699E6A3B" w:rsidR="00937212" w:rsidRPr="0075788F" w:rsidRDefault="00937212" w:rsidP="005D19DD">
            <w:pPr>
              <w:rPr>
                <w:color w:val="000000"/>
                <w:lang w:val="el-GR" w:eastAsia="el-GR"/>
              </w:rPr>
            </w:pPr>
            <w:r w:rsidRPr="0075788F">
              <w:rPr>
                <w:color w:val="000000"/>
                <w:lang w:val="el-GR" w:eastAsia="el-GR"/>
              </w:rPr>
              <w:t>Υποδομές εγκατάστασης και λειτουργίας έργου. Πλήρης συμμόρφωση με το κεφάλαιο 3.3 του Παραρτήματος Ι.</w:t>
            </w:r>
          </w:p>
        </w:tc>
        <w:tc>
          <w:tcPr>
            <w:tcW w:w="1398" w:type="dxa"/>
            <w:tcBorders>
              <w:top w:val="nil"/>
              <w:left w:val="nil"/>
              <w:bottom w:val="single" w:sz="4" w:space="0" w:color="auto"/>
              <w:right w:val="single" w:sz="4" w:space="0" w:color="auto"/>
            </w:tcBorders>
            <w:shd w:val="clear" w:color="auto" w:fill="auto"/>
          </w:tcPr>
          <w:p w14:paraId="582B017E" w14:textId="4799B9E3" w:rsidR="00937212" w:rsidRPr="0075788F" w:rsidRDefault="00937212" w:rsidP="005D19DD">
            <w:pPr>
              <w:jc w:val="center"/>
              <w:rPr>
                <w:color w:val="000000"/>
                <w:lang w:val="el-GR" w:eastAsia="el-GR"/>
              </w:rPr>
            </w:pPr>
            <w:r w:rsidRPr="0075788F">
              <w:rPr>
                <w:color w:val="000000"/>
                <w:lang w:eastAsia="el-GR"/>
              </w:rPr>
              <w:t>ΝΑΙ</w:t>
            </w:r>
          </w:p>
        </w:tc>
        <w:tc>
          <w:tcPr>
            <w:tcW w:w="1461" w:type="dxa"/>
            <w:tcBorders>
              <w:top w:val="nil"/>
              <w:left w:val="nil"/>
              <w:bottom w:val="single" w:sz="4" w:space="0" w:color="auto"/>
              <w:right w:val="single" w:sz="4" w:space="0" w:color="auto"/>
            </w:tcBorders>
            <w:shd w:val="clear" w:color="auto" w:fill="auto"/>
          </w:tcPr>
          <w:p w14:paraId="04E51339" w14:textId="77777777" w:rsidR="00937212" w:rsidRPr="0075788F" w:rsidRDefault="00937212" w:rsidP="005D19DD">
            <w:pPr>
              <w:rPr>
                <w:color w:val="000000"/>
                <w:lang w:val="el-GR" w:eastAsia="el-GR"/>
              </w:rPr>
            </w:pPr>
          </w:p>
        </w:tc>
        <w:tc>
          <w:tcPr>
            <w:tcW w:w="1701" w:type="dxa"/>
            <w:tcBorders>
              <w:top w:val="nil"/>
              <w:left w:val="nil"/>
              <w:bottom w:val="single" w:sz="4" w:space="0" w:color="auto"/>
              <w:right w:val="single" w:sz="4" w:space="0" w:color="auto"/>
            </w:tcBorders>
            <w:shd w:val="clear" w:color="auto" w:fill="auto"/>
          </w:tcPr>
          <w:p w14:paraId="631F1A04" w14:textId="77777777" w:rsidR="00937212" w:rsidRPr="0075788F" w:rsidRDefault="00937212" w:rsidP="005D19DD">
            <w:pPr>
              <w:rPr>
                <w:color w:val="000000"/>
                <w:lang w:val="el-GR" w:eastAsia="el-GR"/>
              </w:rPr>
            </w:pPr>
          </w:p>
        </w:tc>
      </w:tr>
      <w:tr w:rsidR="007B0878" w:rsidRPr="0075788F" w14:paraId="13153C3E" w14:textId="77777777" w:rsidTr="005D19DD">
        <w:trPr>
          <w:trHeight w:val="570"/>
        </w:trPr>
        <w:tc>
          <w:tcPr>
            <w:tcW w:w="645" w:type="dxa"/>
            <w:tcBorders>
              <w:top w:val="nil"/>
              <w:left w:val="single" w:sz="4" w:space="0" w:color="auto"/>
              <w:bottom w:val="single" w:sz="4" w:space="0" w:color="auto"/>
              <w:right w:val="single" w:sz="4" w:space="0" w:color="auto"/>
            </w:tcBorders>
            <w:shd w:val="clear" w:color="auto" w:fill="auto"/>
            <w:hideMark/>
          </w:tcPr>
          <w:p w14:paraId="5C6C2F45" w14:textId="681A16EF" w:rsidR="007B0878" w:rsidRPr="0075788F" w:rsidRDefault="00937212" w:rsidP="005D19DD">
            <w:pPr>
              <w:rPr>
                <w:color w:val="000000"/>
                <w:lang w:val="el-GR" w:eastAsia="el-GR"/>
              </w:rPr>
            </w:pPr>
            <w:r w:rsidRPr="0075788F">
              <w:rPr>
                <w:color w:val="000000"/>
                <w:lang w:val="el-GR" w:eastAsia="el-GR"/>
              </w:rPr>
              <w:t>10</w:t>
            </w:r>
          </w:p>
        </w:tc>
        <w:tc>
          <w:tcPr>
            <w:tcW w:w="3955" w:type="dxa"/>
            <w:tcBorders>
              <w:top w:val="nil"/>
              <w:left w:val="nil"/>
              <w:bottom w:val="single" w:sz="4" w:space="0" w:color="auto"/>
              <w:right w:val="single" w:sz="4" w:space="0" w:color="auto"/>
            </w:tcBorders>
            <w:shd w:val="clear" w:color="auto" w:fill="auto"/>
          </w:tcPr>
          <w:p w14:paraId="3D5E4EB2" w14:textId="21F905A0" w:rsidR="007B0878" w:rsidRPr="0075788F" w:rsidRDefault="007B0878" w:rsidP="005D19DD">
            <w:pPr>
              <w:rPr>
                <w:color w:val="000000"/>
                <w:lang w:val="el-GR" w:eastAsia="el-GR"/>
              </w:rPr>
            </w:pPr>
            <w:r w:rsidRPr="0075788F">
              <w:rPr>
                <w:color w:val="000000"/>
                <w:lang w:val="el-GR" w:eastAsia="el-GR"/>
              </w:rPr>
              <w:t>Υπηρεσίες Πιλοτικής Λειτουργίας. Πλήρης συμμόρφωση με το κεφάλαιο</w:t>
            </w:r>
            <w:r w:rsidR="00735A87" w:rsidRPr="0075788F">
              <w:rPr>
                <w:color w:val="000000"/>
                <w:lang w:val="el-GR" w:eastAsia="el-GR"/>
              </w:rPr>
              <w:t xml:space="preserve"> 3.5</w:t>
            </w:r>
            <w:r w:rsidRPr="0075788F">
              <w:rPr>
                <w:color w:val="000000"/>
                <w:lang w:val="el-GR" w:eastAsia="el-GR"/>
              </w:rPr>
              <w:t xml:space="preserve">  του Παραρτήματος Ι.</w:t>
            </w:r>
          </w:p>
        </w:tc>
        <w:tc>
          <w:tcPr>
            <w:tcW w:w="1398" w:type="dxa"/>
            <w:tcBorders>
              <w:top w:val="nil"/>
              <w:left w:val="nil"/>
              <w:bottom w:val="single" w:sz="4" w:space="0" w:color="auto"/>
              <w:right w:val="single" w:sz="4" w:space="0" w:color="auto"/>
            </w:tcBorders>
            <w:shd w:val="clear" w:color="auto" w:fill="auto"/>
            <w:hideMark/>
          </w:tcPr>
          <w:p w14:paraId="65FDDA54" w14:textId="77777777" w:rsidR="007B0878" w:rsidRPr="0075788F" w:rsidRDefault="007B0878" w:rsidP="005D19DD">
            <w:pPr>
              <w:jc w:val="center"/>
              <w:rPr>
                <w:color w:val="000000"/>
                <w:lang w:eastAsia="el-GR"/>
              </w:rPr>
            </w:pPr>
            <w:r w:rsidRPr="0075788F">
              <w:rPr>
                <w:color w:val="000000"/>
                <w:lang w:eastAsia="el-GR"/>
              </w:rPr>
              <w:t>ΝΑΙ</w:t>
            </w:r>
          </w:p>
        </w:tc>
        <w:tc>
          <w:tcPr>
            <w:tcW w:w="1461" w:type="dxa"/>
            <w:tcBorders>
              <w:top w:val="nil"/>
              <w:left w:val="nil"/>
              <w:bottom w:val="single" w:sz="4" w:space="0" w:color="auto"/>
              <w:right w:val="single" w:sz="4" w:space="0" w:color="auto"/>
            </w:tcBorders>
            <w:shd w:val="clear" w:color="auto" w:fill="auto"/>
            <w:hideMark/>
          </w:tcPr>
          <w:p w14:paraId="56ADB649" w14:textId="77777777" w:rsidR="007B0878" w:rsidRPr="0075788F" w:rsidRDefault="007B0878" w:rsidP="005D19DD">
            <w:pPr>
              <w:rPr>
                <w:color w:val="000000"/>
                <w:lang w:eastAsia="el-GR"/>
              </w:rPr>
            </w:pPr>
            <w:r w:rsidRPr="0075788F">
              <w:rPr>
                <w:color w:val="000000"/>
                <w:lang w:eastAsia="el-GR"/>
              </w:rPr>
              <w:t> </w:t>
            </w:r>
          </w:p>
        </w:tc>
        <w:tc>
          <w:tcPr>
            <w:tcW w:w="1701" w:type="dxa"/>
            <w:tcBorders>
              <w:top w:val="nil"/>
              <w:left w:val="nil"/>
              <w:bottom w:val="single" w:sz="4" w:space="0" w:color="auto"/>
              <w:right w:val="single" w:sz="4" w:space="0" w:color="auto"/>
            </w:tcBorders>
            <w:shd w:val="clear" w:color="auto" w:fill="auto"/>
            <w:hideMark/>
          </w:tcPr>
          <w:p w14:paraId="6136EC54" w14:textId="77777777" w:rsidR="007B0878" w:rsidRPr="0075788F" w:rsidRDefault="007B0878" w:rsidP="005D19DD">
            <w:pPr>
              <w:rPr>
                <w:color w:val="000000"/>
                <w:lang w:eastAsia="el-GR"/>
              </w:rPr>
            </w:pPr>
            <w:r w:rsidRPr="0075788F">
              <w:rPr>
                <w:color w:val="000000"/>
                <w:lang w:eastAsia="el-GR"/>
              </w:rPr>
              <w:t> </w:t>
            </w:r>
          </w:p>
        </w:tc>
      </w:tr>
      <w:tr w:rsidR="003B1573" w:rsidRPr="0075788F" w14:paraId="1D246015" w14:textId="77777777" w:rsidTr="00E86AD8">
        <w:trPr>
          <w:trHeight w:val="570"/>
        </w:trPr>
        <w:tc>
          <w:tcPr>
            <w:tcW w:w="645" w:type="dxa"/>
            <w:tcBorders>
              <w:top w:val="nil"/>
              <w:left w:val="single" w:sz="4" w:space="0" w:color="auto"/>
              <w:bottom w:val="single" w:sz="4" w:space="0" w:color="auto"/>
              <w:right w:val="single" w:sz="4" w:space="0" w:color="auto"/>
            </w:tcBorders>
            <w:shd w:val="clear" w:color="auto" w:fill="auto"/>
            <w:hideMark/>
          </w:tcPr>
          <w:p w14:paraId="3AD0719B" w14:textId="4BEEB0FB" w:rsidR="003B1573" w:rsidRPr="0075788F" w:rsidRDefault="007B0878" w:rsidP="003B1573">
            <w:pPr>
              <w:rPr>
                <w:color w:val="000000"/>
                <w:lang w:val="el-GR" w:eastAsia="el-GR"/>
              </w:rPr>
            </w:pPr>
            <w:r w:rsidRPr="0075788F">
              <w:rPr>
                <w:color w:val="000000"/>
                <w:lang w:val="el-GR" w:eastAsia="el-GR"/>
              </w:rPr>
              <w:t>1</w:t>
            </w:r>
            <w:r w:rsidR="00937212" w:rsidRPr="0075788F">
              <w:rPr>
                <w:color w:val="000000"/>
                <w:lang w:val="el-GR" w:eastAsia="el-GR"/>
              </w:rPr>
              <w:t>1</w:t>
            </w:r>
          </w:p>
        </w:tc>
        <w:tc>
          <w:tcPr>
            <w:tcW w:w="3955" w:type="dxa"/>
            <w:tcBorders>
              <w:top w:val="nil"/>
              <w:left w:val="nil"/>
              <w:bottom w:val="single" w:sz="4" w:space="0" w:color="auto"/>
              <w:right w:val="single" w:sz="4" w:space="0" w:color="auto"/>
            </w:tcBorders>
            <w:shd w:val="clear" w:color="auto" w:fill="auto"/>
          </w:tcPr>
          <w:p w14:paraId="69A327E4" w14:textId="11FCBED1" w:rsidR="003B1573" w:rsidRPr="0075788F" w:rsidRDefault="0033348A" w:rsidP="003B1573">
            <w:pPr>
              <w:rPr>
                <w:color w:val="000000"/>
                <w:lang w:val="el-GR" w:eastAsia="el-GR"/>
              </w:rPr>
            </w:pPr>
            <w:r w:rsidRPr="0075788F">
              <w:rPr>
                <w:color w:val="000000"/>
                <w:lang w:val="el-GR" w:eastAsia="el-GR"/>
              </w:rPr>
              <w:t xml:space="preserve">Υπηρεσίες </w:t>
            </w:r>
            <w:r w:rsidR="007B0878" w:rsidRPr="0075788F">
              <w:rPr>
                <w:color w:val="000000"/>
                <w:lang w:val="el-GR" w:eastAsia="el-GR"/>
              </w:rPr>
              <w:t>Παραγωγικής Λειτουργίας</w:t>
            </w:r>
            <w:r w:rsidRPr="0075788F">
              <w:rPr>
                <w:color w:val="000000"/>
                <w:lang w:val="el-GR" w:eastAsia="el-GR"/>
              </w:rPr>
              <w:t>. Πλήρης συμμόρφωση με το κεφάλαιο</w:t>
            </w:r>
            <w:r w:rsidR="00735A87" w:rsidRPr="0075788F">
              <w:rPr>
                <w:color w:val="000000"/>
                <w:lang w:val="el-GR" w:eastAsia="el-GR"/>
              </w:rPr>
              <w:t xml:space="preserve"> 3.6</w:t>
            </w:r>
            <w:r w:rsidRPr="0075788F">
              <w:rPr>
                <w:color w:val="000000"/>
                <w:lang w:val="el-GR" w:eastAsia="el-GR"/>
              </w:rPr>
              <w:t xml:space="preserve">  του Παραρτήματος Ι.</w:t>
            </w:r>
          </w:p>
        </w:tc>
        <w:tc>
          <w:tcPr>
            <w:tcW w:w="1398" w:type="dxa"/>
            <w:tcBorders>
              <w:top w:val="nil"/>
              <w:left w:val="nil"/>
              <w:bottom w:val="single" w:sz="4" w:space="0" w:color="auto"/>
              <w:right w:val="single" w:sz="4" w:space="0" w:color="auto"/>
            </w:tcBorders>
            <w:shd w:val="clear" w:color="auto" w:fill="auto"/>
            <w:hideMark/>
          </w:tcPr>
          <w:p w14:paraId="333E34D7" w14:textId="77777777" w:rsidR="003B1573" w:rsidRPr="0075788F" w:rsidRDefault="003B1573" w:rsidP="003B1573">
            <w:pPr>
              <w:jc w:val="center"/>
              <w:rPr>
                <w:color w:val="000000"/>
                <w:lang w:eastAsia="el-GR"/>
              </w:rPr>
            </w:pPr>
            <w:r w:rsidRPr="0075788F">
              <w:rPr>
                <w:color w:val="000000"/>
                <w:lang w:eastAsia="el-GR"/>
              </w:rPr>
              <w:t>ΝΑΙ</w:t>
            </w:r>
          </w:p>
        </w:tc>
        <w:tc>
          <w:tcPr>
            <w:tcW w:w="1461" w:type="dxa"/>
            <w:tcBorders>
              <w:top w:val="nil"/>
              <w:left w:val="nil"/>
              <w:bottom w:val="single" w:sz="4" w:space="0" w:color="auto"/>
              <w:right w:val="single" w:sz="4" w:space="0" w:color="auto"/>
            </w:tcBorders>
            <w:shd w:val="clear" w:color="auto" w:fill="auto"/>
            <w:hideMark/>
          </w:tcPr>
          <w:p w14:paraId="747DDBDE" w14:textId="77777777" w:rsidR="003B1573" w:rsidRPr="0075788F" w:rsidRDefault="003B1573" w:rsidP="003B1573">
            <w:pPr>
              <w:rPr>
                <w:color w:val="000000"/>
                <w:lang w:eastAsia="el-GR"/>
              </w:rPr>
            </w:pPr>
            <w:r w:rsidRPr="0075788F">
              <w:rPr>
                <w:color w:val="000000"/>
                <w:lang w:eastAsia="el-GR"/>
              </w:rPr>
              <w:t> </w:t>
            </w:r>
          </w:p>
        </w:tc>
        <w:tc>
          <w:tcPr>
            <w:tcW w:w="1701" w:type="dxa"/>
            <w:tcBorders>
              <w:top w:val="nil"/>
              <w:left w:val="nil"/>
              <w:bottom w:val="single" w:sz="4" w:space="0" w:color="auto"/>
              <w:right w:val="single" w:sz="4" w:space="0" w:color="auto"/>
            </w:tcBorders>
            <w:shd w:val="clear" w:color="auto" w:fill="auto"/>
            <w:hideMark/>
          </w:tcPr>
          <w:p w14:paraId="1B68C398" w14:textId="77777777" w:rsidR="003B1573" w:rsidRPr="0075788F" w:rsidRDefault="003B1573" w:rsidP="003B1573">
            <w:pPr>
              <w:rPr>
                <w:color w:val="000000"/>
                <w:lang w:eastAsia="el-GR"/>
              </w:rPr>
            </w:pPr>
            <w:r w:rsidRPr="0075788F">
              <w:rPr>
                <w:color w:val="000000"/>
                <w:lang w:eastAsia="el-GR"/>
              </w:rPr>
              <w:t> </w:t>
            </w:r>
          </w:p>
        </w:tc>
      </w:tr>
      <w:tr w:rsidR="003B1573" w:rsidRPr="0075788F" w14:paraId="1FCCA028" w14:textId="77777777" w:rsidTr="00E86AD8">
        <w:trPr>
          <w:trHeight w:val="570"/>
        </w:trPr>
        <w:tc>
          <w:tcPr>
            <w:tcW w:w="645" w:type="dxa"/>
            <w:tcBorders>
              <w:top w:val="nil"/>
              <w:left w:val="single" w:sz="4" w:space="0" w:color="auto"/>
              <w:bottom w:val="single" w:sz="4" w:space="0" w:color="auto"/>
              <w:right w:val="single" w:sz="4" w:space="0" w:color="auto"/>
            </w:tcBorders>
            <w:shd w:val="clear" w:color="auto" w:fill="auto"/>
            <w:hideMark/>
          </w:tcPr>
          <w:p w14:paraId="1786D282" w14:textId="1F086514" w:rsidR="003B1573" w:rsidRPr="0075788F" w:rsidRDefault="007B0878" w:rsidP="003B1573">
            <w:pPr>
              <w:rPr>
                <w:color w:val="000000"/>
                <w:lang w:val="el-GR" w:eastAsia="el-GR"/>
              </w:rPr>
            </w:pPr>
            <w:r w:rsidRPr="0075788F">
              <w:rPr>
                <w:color w:val="000000"/>
                <w:lang w:val="el-GR" w:eastAsia="el-GR"/>
              </w:rPr>
              <w:t>1</w:t>
            </w:r>
            <w:r w:rsidR="00937212" w:rsidRPr="0075788F">
              <w:rPr>
                <w:color w:val="000000"/>
                <w:lang w:val="el-GR" w:eastAsia="el-GR"/>
              </w:rPr>
              <w:t>2</w:t>
            </w:r>
          </w:p>
        </w:tc>
        <w:tc>
          <w:tcPr>
            <w:tcW w:w="3955" w:type="dxa"/>
            <w:tcBorders>
              <w:top w:val="nil"/>
              <w:left w:val="nil"/>
              <w:bottom w:val="single" w:sz="4" w:space="0" w:color="auto"/>
              <w:right w:val="single" w:sz="4" w:space="0" w:color="auto"/>
            </w:tcBorders>
            <w:shd w:val="clear" w:color="auto" w:fill="auto"/>
          </w:tcPr>
          <w:p w14:paraId="2A4686A4" w14:textId="3DEED298" w:rsidR="003B1573" w:rsidRPr="0075788F" w:rsidRDefault="0033348A" w:rsidP="003B1573">
            <w:pPr>
              <w:rPr>
                <w:color w:val="000000"/>
                <w:lang w:val="el-GR" w:eastAsia="el-GR"/>
              </w:rPr>
            </w:pPr>
            <w:r w:rsidRPr="0075788F">
              <w:rPr>
                <w:color w:val="000000"/>
                <w:lang w:val="el-GR" w:eastAsia="el-GR"/>
              </w:rPr>
              <w:t xml:space="preserve">Μεθοδολογία υλοποίησης έργου. Πλήρης συμμόρφωση με το κεφάλαιο </w:t>
            </w:r>
            <w:r w:rsidRPr="0075788F">
              <w:rPr>
                <w:color w:val="000000"/>
                <w:lang w:val="el-GR" w:eastAsia="el-GR"/>
              </w:rPr>
              <w:fldChar w:fldCharType="begin"/>
            </w:r>
            <w:r w:rsidRPr="0075788F">
              <w:rPr>
                <w:color w:val="000000"/>
                <w:lang w:val="el-GR" w:eastAsia="el-GR"/>
              </w:rPr>
              <w:instrText xml:space="preserve"> REF _Ref160064240 \r \h </w:instrText>
            </w:r>
            <w:r w:rsidR="00C56140" w:rsidRPr="0075788F">
              <w:rPr>
                <w:color w:val="000000"/>
                <w:lang w:val="el-GR" w:eastAsia="el-GR"/>
              </w:rPr>
              <w:instrText xml:space="preserve"> \* MERGEFORMAT </w:instrText>
            </w:r>
            <w:r w:rsidRPr="0075788F">
              <w:rPr>
                <w:color w:val="000000"/>
                <w:lang w:val="el-GR" w:eastAsia="el-GR"/>
              </w:rPr>
            </w:r>
            <w:r w:rsidRPr="0075788F">
              <w:rPr>
                <w:color w:val="000000"/>
                <w:lang w:val="el-GR" w:eastAsia="el-GR"/>
              </w:rPr>
              <w:fldChar w:fldCharType="separate"/>
            </w:r>
            <w:r w:rsidR="00CB4F34">
              <w:rPr>
                <w:color w:val="000000"/>
                <w:lang w:val="el-GR" w:eastAsia="el-GR"/>
              </w:rPr>
              <w:t>4</w:t>
            </w:r>
            <w:r w:rsidRPr="0075788F">
              <w:rPr>
                <w:color w:val="000000"/>
                <w:lang w:val="el-GR" w:eastAsia="el-GR"/>
              </w:rPr>
              <w:fldChar w:fldCharType="end"/>
            </w:r>
            <w:r w:rsidRPr="0075788F">
              <w:rPr>
                <w:color w:val="000000"/>
                <w:lang w:val="el-GR" w:eastAsia="el-GR"/>
              </w:rPr>
              <w:t xml:space="preserve"> του Παραρτήματος Ι.</w:t>
            </w:r>
          </w:p>
        </w:tc>
        <w:tc>
          <w:tcPr>
            <w:tcW w:w="1398" w:type="dxa"/>
            <w:tcBorders>
              <w:top w:val="nil"/>
              <w:left w:val="nil"/>
              <w:bottom w:val="single" w:sz="4" w:space="0" w:color="auto"/>
              <w:right w:val="single" w:sz="4" w:space="0" w:color="auto"/>
            </w:tcBorders>
            <w:shd w:val="clear" w:color="auto" w:fill="auto"/>
            <w:hideMark/>
          </w:tcPr>
          <w:p w14:paraId="6EA80B01" w14:textId="77777777" w:rsidR="003B1573" w:rsidRPr="0075788F" w:rsidRDefault="003B1573" w:rsidP="003B1573">
            <w:pPr>
              <w:jc w:val="center"/>
              <w:rPr>
                <w:color w:val="000000"/>
                <w:lang w:eastAsia="el-GR"/>
              </w:rPr>
            </w:pPr>
            <w:r w:rsidRPr="0075788F">
              <w:rPr>
                <w:color w:val="000000"/>
                <w:lang w:eastAsia="el-GR"/>
              </w:rPr>
              <w:t>ΝΑΙ</w:t>
            </w:r>
          </w:p>
        </w:tc>
        <w:tc>
          <w:tcPr>
            <w:tcW w:w="1461" w:type="dxa"/>
            <w:tcBorders>
              <w:top w:val="nil"/>
              <w:left w:val="nil"/>
              <w:bottom w:val="single" w:sz="4" w:space="0" w:color="auto"/>
              <w:right w:val="single" w:sz="4" w:space="0" w:color="auto"/>
            </w:tcBorders>
            <w:shd w:val="clear" w:color="auto" w:fill="auto"/>
            <w:hideMark/>
          </w:tcPr>
          <w:p w14:paraId="3FBB25DE" w14:textId="77777777" w:rsidR="003B1573" w:rsidRPr="0075788F" w:rsidRDefault="003B1573" w:rsidP="003B1573">
            <w:pPr>
              <w:rPr>
                <w:color w:val="000000"/>
                <w:lang w:eastAsia="el-GR"/>
              </w:rPr>
            </w:pPr>
            <w:r w:rsidRPr="0075788F">
              <w:rPr>
                <w:color w:val="000000"/>
                <w:lang w:eastAsia="el-GR"/>
              </w:rPr>
              <w:t> </w:t>
            </w:r>
          </w:p>
        </w:tc>
        <w:tc>
          <w:tcPr>
            <w:tcW w:w="1701" w:type="dxa"/>
            <w:tcBorders>
              <w:top w:val="nil"/>
              <w:left w:val="nil"/>
              <w:bottom w:val="single" w:sz="4" w:space="0" w:color="auto"/>
              <w:right w:val="single" w:sz="4" w:space="0" w:color="auto"/>
            </w:tcBorders>
            <w:shd w:val="clear" w:color="auto" w:fill="auto"/>
            <w:hideMark/>
          </w:tcPr>
          <w:p w14:paraId="09A87CE9" w14:textId="77777777" w:rsidR="003B1573" w:rsidRPr="0075788F" w:rsidRDefault="003B1573" w:rsidP="003B1573">
            <w:pPr>
              <w:rPr>
                <w:color w:val="000000"/>
                <w:lang w:eastAsia="el-GR"/>
              </w:rPr>
            </w:pPr>
            <w:r w:rsidRPr="0075788F">
              <w:rPr>
                <w:color w:val="000000"/>
                <w:lang w:eastAsia="el-GR"/>
              </w:rPr>
              <w:t> </w:t>
            </w:r>
          </w:p>
        </w:tc>
      </w:tr>
      <w:tr w:rsidR="003B1573" w:rsidRPr="0075788F" w14:paraId="355C00BB" w14:textId="77777777" w:rsidTr="00E86AD8">
        <w:trPr>
          <w:trHeight w:val="570"/>
        </w:trPr>
        <w:tc>
          <w:tcPr>
            <w:tcW w:w="645" w:type="dxa"/>
            <w:tcBorders>
              <w:top w:val="nil"/>
              <w:left w:val="single" w:sz="4" w:space="0" w:color="auto"/>
              <w:bottom w:val="single" w:sz="4" w:space="0" w:color="auto"/>
              <w:right w:val="single" w:sz="4" w:space="0" w:color="auto"/>
            </w:tcBorders>
            <w:shd w:val="clear" w:color="auto" w:fill="auto"/>
            <w:hideMark/>
          </w:tcPr>
          <w:p w14:paraId="0828EA23" w14:textId="201A6637" w:rsidR="003B1573" w:rsidRPr="0075788F" w:rsidRDefault="003B1573" w:rsidP="003B1573">
            <w:pPr>
              <w:rPr>
                <w:color w:val="000000"/>
                <w:lang w:val="el-GR" w:eastAsia="el-GR"/>
              </w:rPr>
            </w:pPr>
            <w:r w:rsidRPr="0075788F">
              <w:rPr>
                <w:color w:val="000000"/>
                <w:lang w:eastAsia="el-GR"/>
              </w:rPr>
              <w:t>1</w:t>
            </w:r>
            <w:r w:rsidR="00937212" w:rsidRPr="0075788F">
              <w:rPr>
                <w:color w:val="000000"/>
                <w:lang w:val="el-GR" w:eastAsia="el-GR"/>
              </w:rPr>
              <w:t>3</w:t>
            </w:r>
          </w:p>
        </w:tc>
        <w:tc>
          <w:tcPr>
            <w:tcW w:w="3955" w:type="dxa"/>
            <w:tcBorders>
              <w:top w:val="nil"/>
              <w:left w:val="nil"/>
              <w:bottom w:val="single" w:sz="4" w:space="0" w:color="auto"/>
              <w:right w:val="single" w:sz="4" w:space="0" w:color="auto"/>
            </w:tcBorders>
            <w:shd w:val="clear" w:color="auto" w:fill="auto"/>
          </w:tcPr>
          <w:p w14:paraId="24AAFEC2" w14:textId="60D52BB9" w:rsidR="003B1573" w:rsidRPr="0075788F" w:rsidRDefault="0033348A" w:rsidP="003B1573">
            <w:pPr>
              <w:rPr>
                <w:color w:val="000000"/>
                <w:lang w:val="el-GR" w:eastAsia="el-GR"/>
              </w:rPr>
            </w:pPr>
            <w:r w:rsidRPr="0075788F">
              <w:rPr>
                <w:color w:val="000000"/>
                <w:lang w:val="el-GR" w:eastAsia="el-GR"/>
              </w:rPr>
              <w:t xml:space="preserve">Χρονοδιάγραμμα και φάσεις υλοποίησης. Πλήρης συμμόρφωση με το κεφάλαιο </w:t>
            </w:r>
            <w:r w:rsidRPr="0075788F">
              <w:rPr>
                <w:color w:val="000000"/>
                <w:lang w:val="el-GR" w:eastAsia="el-GR"/>
              </w:rPr>
              <w:fldChar w:fldCharType="begin"/>
            </w:r>
            <w:r w:rsidRPr="0075788F">
              <w:rPr>
                <w:color w:val="000000"/>
                <w:lang w:val="el-GR" w:eastAsia="el-GR"/>
              </w:rPr>
              <w:instrText xml:space="preserve"> REF _Ref160064247 \r \h </w:instrText>
            </w:r>
            <w:r w:rsidR="00C56140" w:rsidRPr="0075788F">
              <w:rPr>
                <w:color w:val="000000"/>
                <w:lang w:val="el-GR" w:eastAsia="el-GR"/>
              </w:rPr>
              <w:instrText xml:space="preserve"> \* MERGEFORMAT </w:instrText>
            </w:r>
            <w:r w:rsidRPr="0075788F">
              <w:rPr>
                <w:color w:val="000000"/>
                <w:lang w:val="el-GR" w:eastAsia="el-GR"/>
              </w:rPr>
            </w:r>
            <w:r w:rsidRPr="0075788F">
              <w:rPr>
                <w:color w:val="000000"/>
                <w:lang w:val="el-GR" w:eastAsia="el-GR"/>
              </w:rPr>
              <w:fldChar w:fldCharType="separate"/>
            </w:r>
            <w:r w:rsidR="00CB4F34">
              <w:rPr>
                <w:color w:val="000000"/>
                <w:lang w:val="el-GR" w:eastAsia="el-GR"/>
              </w:rPr>
              <w:t>5</w:t>
            </w:r>
            <w:r w:rsidRPr="0075788F">
              <w:rPr>
                <w:color w:val="000000"/>
                <w:lang w:val="el-GR" w:eastAsia="el-GR"/>
              </w:rPr>
              <w:fldChar w:fldCharType="end"/>
            </w:r>
            <w:r w:rsidRPr="0075788F">
              <w:rPr>
                <w:color w:val="000000"/>
                <w:lang w:val="el-GR" w:eastAsia="el-GR"/>
              </w:rPr>
              <w:t xml:space="preserve"> του Παραρτήματος Ι.</w:t>
            </w:r>
          </w:p>
        </w:tc>
        <w:tc>
          <w:tcPr>
            <w:tcW w:w="1398" w:type="dxa"/>
            <w:tcBorders>
              <w:top w:val="nil"/>
              <w:left w:val="nil"/>
              <w:bottom w:val="single" w:sz="4" w:space="0" w:color="auto"/>
              <w:right w:val="single" w:sz="4" w:space="0" w:color="auto"/>
            </w:tcBorders>
            <w:shd w:val="clear" w:color="auto" w:fill="auto"/>
            <w:hideMark/>
          </w:tcPr>
          <w:p w14:paraId="4EFC1B3D" w14:textId="77777777" w:rsidR="003B1573" w:rsidRPr="0075788F" w:rsidRDefault="003B1573" w:rsidP="003B1573">
            <w:pPr>
              <w:jc w:val="center"/>
              <w:rPr>
                <w:color w:val="000000"/>
                <w:lang w:eastAsia="el-GR"/>
              </w:rPr>
            </w:pPr>
            <w:r w:rsidRPr="0075788F">
              <w:rPr>
                <w:color w:val="000000"/>
                <w:lang w:eastAsia="el-GR"/>
              </w:rPr>
              <w:t>ΝΑΙ</w:t>
            </w:r>
          </w:p>
        </w:tc>
        <w:tc>
          <w:tcPr>
            <w:tcW w:w="1461" w:type="dxa"/>
            <w:tcBorders>
              <w:top w:val="nil"/>
              <w:left w:val="nil"/>
              <w:bottom w:val="single" w:sz="4" w:space="0" w:color="auto"/>
              <w:right w:val="single" w:sz="4" w:space="0" w:color="auto"/>
            </w:tcBorders>
            <w:shd w:val="clear" w:color="auto" w:fill="auto"/>
            <w:hideMark/>
          </w:tcPr>
          <w:p w14:paraId="38ADC6EE" w14:textId="77777777" w:rsidR="003B1573" w:rsidRPr="0075788F" w:rsidRDefault="003B1573" w:rsidP="003B1573">
            <w:pPr>
              <w:rPr>
                <w:color w:val="000000"/>
                <w:lang w:eastAsia="el-GR"/>
              </w:rPr>
            </w:pPr>
            <w:r w:rsidRPr="0075788F">
              <w:rPr>
                <w:color w:val="000000"/>
                <w:lang w:eastAsia="el-GR"/>
              </w:rPr>
              <w:t> </w:t>
            </w:r>
          </w:p>
        </w:tc>
        <w:tc>
          <w:tcPr>
            <w:tcW w:w="1701" w:type="dxa"/>
            <w:tcBorders>
              <w:top w:val="nil"/>
              <w:left w:val="nil"/>
              <w:bottom w:val="single" w:sz="4" w:space="0" w:color="auto"/>
              <w:right w:val="single" w:sz="4" w:space="0" w:color="auto"/>
            </w:tcBorders>
            <w:shd w:val="clear" w:color="auto" w:fill="auto"/>
            <w:hideMark/>
          </w:tcPr>
          <w:p w14:paraId="7DB57525" w14:textId="77777777" w:rsidR="003B1573" w:rsidRPr="0075788F" w:rsidRDefault="003B1573" w:rsidP="003B1573">
            <w:pPr>
              <w:rPr>
                <w:color w:val="000000"/>
                <w:lang w:eastAsia="el-GR"/>
              </w:rPr>
            </w:pPr>
            <w:r w:rsidRPr="0075788F">
              <w:rPr>
                <w:color w:val="000000"/>
                <w:lang w:eastAsia="el-GR"/>
              </w:rPr>
              <w:t> </w:t>
            </w:r>
          </w:p>
        </w:tc>
      </w:tr>
    </w:tbl>
    <w:p w14:paraId="4DB5D278" w14:textId="77777777" w:rsidR="003B1573" w:rsidRPr="0075788F" w:rsidRDefault="003B1573" w:rsidP="003B1573">
      <w:pPr>
        <w:rPr>
          <w:lang w:val="en-US"/>
        </w:rPr>
      </w:pPr>
    </w:p>
    <w:p w14:paraId="0FEF623A" w14:textId="77777777" w:rsidR="008338F0" w:rsidRPr="0075788F" w:rsidRDefault="003355E7">
      <w:pPr>
        <w:pStyle w:val="21"/>
        <w:numPr>
          <w:ilvl w:val="0"/>
          <w:numId w:val="0"/>
        </w:numPr>
        <w:tabs>
          <w:tab w:val="clear" w:pos="567"/>
          <w:tab w:val="left" w:pos="0"/>
        </w:tabs>
        <w:rPr>
          <w:rFonts w:cs="Tahoma"/>
          <w:color w:val="000099"/>
          <w:lang w:val="el-GR"/>
        </w:rPr>
      </w:pPr>
      <w:bookmarkStart w:id="678" w:name="_ΠΑΡΑΡΤΗΜΑ_ΙΙI_–"/>
      <w:bookmarkStart w:id="679" w:name="_Toc97194374"/>
      <w:bookmarkStart w:id="680" w:name="_Toc97194479"/>
      <w:bookmarkStart w:id="681" w:name="_Ref167221255"/>
      <w:bookmarkStart w:id="682" w:name="_Toc167222937"/>
      <w:bookmarkStart w:id="683" w:name="_Ref496624736"/>
      <w:bookmarkStart w:id="684" w:name="_Ref496624788"/>
      <w:bookmarkEnd w:id="678"/>
      <w:r w:rsidRPr="0075788F">
        <w:rPr>
          <w:rFonts w:cs="Tahoma"/>
          <w:color w:val="000099"/>
          <w:lang w:val="el-GR"/>
        </w:rPr>
        <w:t xml:space="preserve">ΠΑΡΑΡΤΗΜΑ ΙΙI – </w:t>
      </w:r>
      <w:r w:rsidR="004A23B9" w:rsidRPr="0075788F">
        <w:rPr>
          <w:rFonts w:cs="Tahoma"/>
          <w:color w:val="000099"/>
          <w:lang w:val="el-GR"/>
        </w:rPr>
        <w:t>ΕΥΡΩΠΑΙΚΟ ΕΝΙΑΙΟ ΕΓΓΡΑΦΟ ΣΥΜΒΑΣΗΣ (ΕΕΕΣ)</w:t>
      </w:r>
      <w:bookmarkEnd w:id="679"/>
      <w:bookmarkEnd w:id="680"/>
      <w:bookmarkEnd w:id="681"/>
      <w:bookmarkEnd w:id="682"/>
      <w:r w:rsidR="004A23B9" w:rsidRPr="0075788F">
        <w:rPr>
          <w:rFonts w:cs="Tahoma"/>
          <w:color w:val="000099"/>
          <w:lang w:val="el-GR"/>
        </w:rPr>
        <w:t xml:space="preserve"> </w:t>
      </w:r>
      <w:bookmarkEnd w:id="683"/>
      <w:bookmarkEnd w:id="684"/>
    </w:p>
    <w:p w14:paraId="6D97FBB2" w14:textId="77777777" w:rsidR="000F62F0" w:rsidRPr="0075788F" w:rsidRDefault="000F62F0" w:rsidP="003329FF">
      <w:pPr>
        <w:pStyle w:val="41"/>
        <w:numPr>
          <w:ilvl w:val="0"/>
          <w:numId w:val="0"/>
        </w:numPr>
        <w:ind w:left="864" w:hanging="864"/>
        <w:rPr>
          <w:rFonts w:cs="Tahoma"/>
          <w:szCs w:val="22"/>
          <w:lang w:val="el-GR"/>
        </w:rPr>
      </w:pPr>
      <w:bookmarkStart w:id="685" w:name="_ΕΥΡΩΠΑΙΚΟ_ΕΝΙΑΙΟ_ΕΓΓΡΑΦΟ"/>
      <w:bookmarkStart w:id="686" w:name="_Ref510086970"/>
      <w:bookmarkStart w:id="687" w:name="_Toc97194375"/>
      <w:bookmarkStart w:id="688" w:name="_Toc167222938"/>
      <w:bookmarkEnd w:id="685"/>
      <w:r w:rsidRPr="0075788F">
        <w:rPr>
          <w:rFonts w:cs="Tahoma"/>
          <w:szCs w:val="22"/>
          <w:lang w:val="el-GR"/>
        </w:rPr>
        <w:t>ΕΥΡΩΠΑΙΚΟ ΕΝΙΑΙΟ ΕΓΓΡΑΦΟ ΣΥΜΒΑΣΗΣ (ΕΕΕΣ)</w:t>
      </w:r>
      <w:bookmarkEnd w:id="686"/>
      <w:bookmarkEnd w:id="687"/>
      <w:bookmarkEnd w:id="688"/>
      <w:r w:rsidRPr="0075788F">
        <w:rPr>
          <w:rFonts w:cs="Tahoma"/>
          <w:szCs w:val="22"/>
          <w:lang w:val="el-GR"/>
        </w:rPr>
        <w:t xml:space="preserve"> </w:t>
      </w:r>
    </w:p>
    <w:p w14:paraId="7A9FD771" w14:textId="65E25701" w:rsidR="00A4737C" w:rsidRPr="0075788F" w:rsidRDefault="00A4737C" w:rsidP="00A4737C">
      <w:pPr>
        <w:pStyle w:val="normalwithoutspacing"/>
      </w:pPr>
      <w:r w:rsidRPr="0075788F">
        <w:t>Από τις 2-5-2019, οι αναθέτουσες αρχές συντάσσουν το ΕΕΕΣ με τη χρήση</w:t>
      </w:r>
      <w:r w:rsidR="00DF776D" w:rsidRPr="0075788F">
        <w:t xml:space="preserve"> </w:t>
      </w:r>
      <w:r w:rsidRPr="0075788F">
        <w:t>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75788F" w:rsidRDefault="00A4737C" w:rsidP="00A4737C">
      <w:pPr>
        <w:pStyle w:val="normalwithoutspacing"/>
      </w:pPr>
      <w:r w:rsidRPr="0075788F">
        <w:t xml:space="preserve">Συνημμένα της παρούσας διακήρυξης περιλαμβάνονται: </w:t>
      </w:r>
    </w:p>
    <w:p w14:paraId="1912ACB5" w14:textId="77777777" w:rsidR="00A4737C" w:rsidRPr="0075788F" w:rsidRDefault="00A4737C" w:rsidP="009E3443">
      <w:pPr>
        <w:pStyle w:val="normalwithoutspacing"/>
        <w:numPr>
          <w:ilvl w:val="0"/>
          <w:numId w:val="16"/>
        </w:numPr>
      </w:pPr>
      <w:r w:rsidRPr="0075788F">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75788F" w:rsidRDefault="00A4737C" w:rsidP="009E3443">
      <w:pPr>
        <w:pStyle w:val="normalwithoutspacing"/>
        <w:numPr>
          <w:ilvl w:val="0"/>
          <w:numId w:val="16"/>
        </w:numPr>
      </w:pPr>
      <w:r w:rsidRPr="0075788F">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75788F">
        <w:t>.</w:t>
      </w:r>
      <w:r w:rsidRPr="0075788F">
        <w:t xml:space="preserve"> </w:t>
      </w:r>
    </w:p>
    <w:p w14:paraId="3041E810" w14:textId="77777777" w:rsidR="00A4737C" w:rsidRPr="0075788F" w:rsidRDefault="00A4737C" w:rsidP="006D70E7">
      <w:pPr>
        <w:pStyle w:val="normalwithoutspacing"/>
      </w:pPr>
      <w:r w:rsidRPr="0075788F">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75788F" w:rsidRDefault="000F62F0">
      <w:pPr>
        <w:pStyle w:val="normalwithoutspacing"/>
        <w:rPr>
          <w:i/>
          <w:color w:val="5B9BD5"/>
        </w:rPr>
      </w:pPr>
    </w:p>
    <w:p w14:paraId="4DCAE451" w14:textId="77777777" w:rsidR="006E4901" w:rsidRPr="0075788F" w:rsidRDefault="003355E7" w:rsidP="003329FF">
      <w:pPr>
        <w:pStyle w:val="21"/>
        <w:numPr>
          <w:ilvl w:val="0"/>
          <w:numId w:val="0"/>
        </w:numPr>
        <w:ind w:left="576" w:hanging="576"/>
        <w:rPr>
          <w:rFonts w:cs="Tahoma"/>
          <w:lang w:val="el-GR"/>
        </w:rPr>
      </w:pPr>
      <w:bookmarkStart w:id="689" w:name="_Ref496624509"/>
      <w:bookmarkStart w:id="690" w:name="_Toc97194376"/>
      <w:bookmarkStart w:id="691" w:name="_Toc97194480"/>
      <w:bookmarkStart w:id="692" w:name="_Toc167222939"/>
      <w:r w:rsidRPr="0075788F">
        <w:rPr>
          <w:rFonts w:cs="Tahoma"/>
          <w:lang w:val="el-GR"/>
        </w:rPr>
        <w:lastRenderedPageBreak/>
        <w:t>ΠΑΡΑΡΤΗΜΑ Ι</w:t>
      </w:r>
      <w:r w:rsidRPr="0075788F">
        <w:rPr>
          <w:rFonts w:cs="Tahoma"/>
        </w:rPr>
        <w:t>V</w:t>
      </w:r>
      <w:r w:rsidRPr="0075788F">
        <w:rPr>
          <w:rFonts w:cs="Tahoma"/>
          <w:lang w:val="el-GR"/>
        </w:rPr>
        <w:t xml:space="preserve"> – </w:t>
      </w:r>
      <w:r w:rsidR="006E4901" w:rsidRPr="0075788F">
        <w:rPr>
          <w:rFonts w:cs="Tahoma"/>
          <w:lang w:val="el-GR"/>
        </w:rPr>
        <w:t>Υπόδειγμα Βιογραφικού Σημειώματος</w:t>
      </w:r>
      <w:bookmarkEnd w:id="689"/>
      <w:bookmarkEnd w:id="690"/>
      <w:bookmarkEnd w:id="691"/>
      <w:bookmarkEnd w:id="692"/>
    </w:p>
    <w:p w14:paraId="7BA5D83B" w14:textId="77777777" w:rsidR="006E4901" w:rsidRPr="0075788F"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75788F"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75788F" w:rsidRDefault="006E4901" w:rsidP="008B4966">
            <w:pPr>
              <w:spacing w:line="276" w:lineRule="auto"/>
              <w:jc w:val="center"/>
              <w:rPr>
                <w:b/>
              </w:rPr>
            </w:pPr>
            <w:r w:rsidRPr="0075788F">
              <w:rPr>
                <w:b/>
              </w:rPr>
              <w:t>ΒΙΟΓΡΑΦΙΚΟ ΣΗΜΕΙΩΜΑ</w:t>
            </w:r>
          </w:p>
        </w:tc>
      </w:tr>
      <w:tr w:rsidR="006E4901" w:rsidRPr="0075788F" w14:paraId="4B1B2A6C" w14:textId="77777777" w:rsidTr="008B4966">
        <w:tc>
          <w:tcPr>
            <w:tcW w:w="5000" w:type="pct"/>
            <w:gridSpan w:val="13"/>
          </w:tcPr>
          <w:p w14:paraId="29AF74A8" w14:textId="77777777" w:rsidR="006E4901" w:rsidRPr="0075788F" w:rsidRDefault="006E4901" w:rsidP="008B4966">
            <w:pPr>
              <w:spacing w:line="276" w:lineRule="auto"/>
            </w:pPr>
          </w:p>
        </w:tc>
      </w:tr>
      <w:tr w:rsidR="006E4901" w:rsidRPr="0075788F"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75788F" w:rsidRDefault="006E4901" w:rsidP="008B4966">
            <w:pPr>
              <w:spacing w:line="276" w:lineRule="auto"/>
              <w:rPr>
                <w:b/>
              </w:rPr>
            </w:pPr>
            <w:r w:rsidRPr="0075788F">
              <w:rPr>
                <w:b/>
              </w:rPr>
              <w:t>ΠΡΟΣΩΠΙΚΑ ΣΤΟΙΧΕΙΑ</w:t>
            </w:r>
          </w:p>
        </w:tc>
        <w:tc>
          <w:tcPr>
            <w:tcW w:w="2942" w:type="pct"/>
            <w:gridSpan w:val="5"/>
            <w:vAlign w:val="center"/>
          </w:tcPr>
          <w:p w14:paraId="1E8A5D9F" w14:textId="77777777" w:rsidR="006E4901" w:rsidRPr="0075788F" w:rsidRDefault="006E4901" w:rsidP="008B4966">
            <w:pPr>
              <w:spacing w:line="276" w:lineRule="auto"/>
            </w:pPr>
          </w:p>
        </w:tc>
      </w:tr>
      <w:tr w:rsidR="006E4901" w:rsidRPr="0075788F"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75788F" w:rsidRDefault="006E4901" w:rsidP="008B4966">
            <w:pPr>
              <w:spacing w:line="276" w:lineRule="auto"/>
              <w:rPr>
                <w:b/>
              </w:rPr>
            </w:pPr>
            <w:r w:rsidRPr="0075788F">
              <w:rPr>
                <w:b/>
              </w:rPr>
              <w:t>Επώνυμο:</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75788F"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75788F" w:rsidRDefault="006E4901" w:rsidP="008B4966">
            <w:pPr>
              <w:spacing w:line="276" w:lineRule="auto"/>
              <w:rPr>
                <w:b/>
              </w:rPr>
            </w:pPr>
            <w:r w:rsidRPr="0075788F">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75788F" w:rsidRDefault="006E4901" w:rsidP="008B4966">
            <w:pPr>
              <w:spacing w:line="276" w:lineRule="auto"/>
            </w:pPr>
          </w:p>
        </w:tc>
      </w:tr>
      <w:tr w:rsidR="006E4901" w:rsidRPr="0075788F"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75788F" w:rsidRDefault="006E4901" w:rsidP="008B4966">
            <w:pPr>
              <w:spacing w:line="276" w:lineRule="auto"/>
            </w:pPr>
          </w:p>
        </w:tc>
      </w:tr>
      <w:tr w:rsidR="006E4901" w:rsidRPr="0075788F"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75788F" w:rsidRDefault="006E4901" w:rsidP="008B4966">
            <w:pPr>
              <w:spacing w:line="276" w:lineRule="auto"/>
              <w:rPr>
                <w:b/>
              </w:rPr>
            </w:pPr>
            <w:r w:rsidRPr="0075788F">
              <w:rPr>
                <w:b/>
              </w:rPr>
              <w:t>Πατρώνυμο:</w:t>
            </w:r>
          </w:p>
        </w:tc>
        <w:tc>
          <w:tcPr>
            <w:tcW w:w="1513" w:type="pct"/>
            <w:gridSpan w:val="5"/>
            <w:tcBorders>
              <w:top w:val="nil"/>
              <w:left w:val="nil"/>
              <w:bottom w:val="single" w:sz="6" w:space="0" w:color="auto"/>
              <w:right w:val="nil"/>
            </w:tcBorders>
            <w:vAlign w:val="center"/>
          </w:tcPr>
          <w:p w14:paraId="7359768C" w14:textId="77777777" w:rsidR="006E4901" w:rsidRPr="0075788F" w:rsidRDefault="006E4901" w:rsidP="008B4966">
            <w:pPr>
              <w:spacing w:line="276" w:lineRule="auto"/>
            </w:pPr>
          </w:p>
        </w:tc>
        <w:tc>
          <w:tcPr>
            <w:tcW w:w="1032" w:type="pct"/>
            <w:gridSpan w:val="3"/>
            <w:vAlign w:val="center"/>
          </w:tcPr>
          <w:p w14:paraId="4A25D1CB" w14:textId="77777777" w:rsidR="006E4901" w:rsidRPr="0075788F" w:rsidRDefault="006E4901" w:rsidP="008B4966">
            <w:pPr>
              <w:spacing w:line="276" w:lineRule="auto"/>
              <w:rPr>
                <w:b/>
              </w:rPr>
            </w:pPr>
            <w:r w:rsidRPr="0075788F">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75788F" w:rsidRDefault="006E4901" w:rsidP="008B4966">
            <w:pPr>
              <w:spacing w:line="276" w:lineRule="auto"/>
            </w:pPr>
          </w:p>
        </w:tc>
      </w:tr>
      <w:tr w:rsidR="006E4901" w:rsidRPr="0075788F"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75788F" w:rsidRDefault="006E4901" w:rsidP="008B4966">
            <w:pPr>
              <w:spacing w:line="276" w:lineRule="auto"/>
            </w:pPr>
          </w:p>
        </w:tc>
      </w:tr>
      <w:tr w:rsidR="006E4901" w:rsidRPr="0075788F" w14:paraId="6E0265E0" w14:textId="77777777" w:rsidTr="008B4966">
        <w:tc>
          <w:tcPr>
            <w:tcW w:w="1242" w:type="pct"/>
            <w:gridSpan w:val="4"/>
            <w:tcBorders>
              <w:top w:val="nil"/>
              <w:left w:val="double" w:sz="6" w:space="0" w:color="auto"/>
              <w:bottom w:val="nil"/>
              <w:right w:val="nil"/>
            </w:tcBorders>
            <w:vAlign w:val="center"/>
          </w:tcPr>
          <w:p w14:paraId="0532DD81" w14:textId="77777777" w:rsidR="006E4901" w:rsidRPr="0075788F" w:rsidRDefault="006E4901" w:rsidP="008B4966">
            <w:pPr>
              <w:spacing w:line="276" w:lineRule="auto"/>
              <w:rPr>
                <w:b/>
              </w:rPr>
            </w:pPr>
            <w:r w:rsidRPr="0075788F">
              <w:rPr>
                <w:b/>
              </w:rPr>
              <w:t>Ημερομηνία Γέννησης:</w:t>
            </w:r>
          </w:p>
        </w:tc>
        <w:tc>
          <w:tcPr>
            <w:tcW w:w="1317" w:type="pct"/>
            <w:gridSpan w:val="4"/>
            <w:tcBorders>
              <w:top w:val="nil"/>
              <w:left w:val="nil"/>
              <w:bottom w:val="single" w:sz="6" w:space="0" w:color="auto"/>
              <w:right w:val="nil"/>
            </w:tcBorders>
            <w:vAlign w:val="center"/>
          </w:tcPr>
          <w:p w14:paraId="0B685B88" w14:textId="77777777" w:rsidR="006E4901" w:rsidRPr="0075788F" w:rsidRDefault="006E4901" w:rsidP="008B4966">
            <w:pPr>
              <w:spacing w:line="276" w:lineRule="auto"/>
            </w:pPr>
            <w:r w:rsidRPr="0075788F">
              <w:t>__ /__ / ____</w:t>
            </w:r>
          </w:p>
        </w:tc>
        <w:tc>
          <w:tcPr>
            <w:tcW w:w="1162" w:type="pct"/>
            <w:gridSpan w:val="4"/>
            <w:vAlign w:val="center"/>
          </w:tcPr>
          <w:p w14:paraId="3D8C36B1" w14:textId="77777777" w:rsidR="006E4901" w:rsidRPr="0075788F" w:rsidRDefault="006E4901" w:rsidP="008B4966">
            <w:pPr>
              <w:spacing w:line="276" w:lineRule="auto"/>
              <w:rPr>
                <w:b/>
              </w:rPr>
            </w:pPr>
            <w:r w:rsidRPr="0075788F">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75788F" w:rsidRDefault="006E4901" w:rsidP="008B4966">
            <w:pPr>
              <w:spacing w:line="276" w:lineRule="auto"/>
            </w:pPr>
          </w:p>
        </w:tc>
      </w:tr>
      <w:tr w:rsidR="006E4901" w:rsidRPr="0075788F"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75788F" w:rsidRDefault="006E4901" w:rsidP="008B4966">
            <w:pPr>
              <w:spacing w:line="276" w:lineRule="auto"/>
            </w:pPr>
          </w:p>
        </w:tc>
      </w:tr>
      <w:tr w:rsidR="006E4901" w:rsidRPr="0075788F" w14:paraId="2E989FA2" w14:textId="77777777" w:rsidTr="008B4966">
        <w:tc>
          <w:tcPr>
            <w:tcW w:w="1643" w:type="pct"/>
            <w:gridSpan w:val="7"/>
            <w:tcBorders>
              <w:top w:val="nil"/>
              <w:left w:val="double" w:sz="6" w:space="0" w:color="auto"/>
              <w:bottom w:val="nil"/>
              <w:right w:val="nil"/>
            </w:tcBorders>
            <w:vAlign w:val="center"/>
          </w:tcPr>
          <w:p w14:paraId="04559EB3" w14:textId="77777777" w:rsidR="006E4901" w:rsidRPr="0075788F" w:rsidRDefault="006E4901" w:rsidP="008B4966">
            <w:pPr>
              <w:spacing w:line="276" w:lineRule="auto"/>
              <w:rPr>
                <w:b/>
              </w:rPr>
            </w:pPr>
            <w:r w:rsidRPr="0075788F">
              <w:rPr>
                <w:b/>
              </w:rPr>
              <w:t>Τηλέφωνο:</w:t>
            </w:r>
          </w:p>
        </w:tc>
        <w:tc>
          <w:tcPr>
            <w:tcW w:w="916" w:type="pct"/>
            <w:tcBorders>
              <w:top w:val="nil"/>
              <w:left w:val="nil"/>
              <w:bottom w:val="single" w:sz="6" w:space="0" w:color="auto"/>
              <w:right w:val="nil"/>
            </w:tcBorders>
            <w:vAlign w:val="center"/>
          </w:tcPr>
          <w:p w14:paraId="63B5D9D8" w14:textId="77777777" w:rsidR="006E4901" w:rsidRPr="0075788F" w:rsidRDefault="006E4901" w:rsidP="008B4966">
            <w:pPr>
              <w:spacing w:line="276" w:lineRule="auto"/>
            </w:pPr>
          </w:p>
        </w:tc>
        <w:tc>
          <w:tcPr>
            <w:tcW w:w="967" w:type="pct"/>
            <w:gridSpan w:val="2"/>
            <w:vAlign w:val="center"/>
          </w:tcPr>
          <w:p w14:paraId="527322BD" w14:textId="77777777" w:rsidR="006E4901" w:rsidRPr="0075788F" w:rsidRDefault="006E4901" w:rsidP="008B4966">
            <w:pPr>
              <w:spacing w:line="276" w:lineRule="auto"/>
              <w:rPr>
                <w:b/>
              </w:rPr>
            </w:pPr>
            <w:r w:rsidRPr="0075788F">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75788F" w:rsidRDefault="006E4901" w:rsidP="008B4966">
            <w:pPr>
              <w:spacing w:line="276" w:lineRule="auto"/>
            </w:pPr>
          </w:p>
        </w:tc>
      </w:tr>
      <w:tr w:rsidR="006E4901" w:rsidRPr="0075788F"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75788F" w:rsidRDefault="006E4901" w:rsidP="008B4966">
            <w:pPr>
              <w:spacing w:line="276" w:lineRule="auto"/>
              <w:rPr>
                <w:b/>
              </w:rPr>
            </w:pPr>
            <w:r w:rsidRPr="0075788F">
              <w:rPr>
                <w:b/>
              </w:rPr>
              <w:t>Fax:</w:t>
            </w:r>
          </w:p>
        </w:tc>
        <w:tc>
          <w:tcPr>
            <w:tcW w:w="916" w:type="pct"/>
            <w:tcBorders>
              <w:top w:val="nil"/>
              <w:left w:val="nil"/>
              <w:bottom w:val="single" w:sz="6" w:space="0" w:color="auto"/>
              <w:right w:val="nil"/>
            </w:tcBorders>
            <w:vAlign w:val="center"/>
          </w:tcPr>
          <w:p w14:paraId="5BAD90BA" w14:textId="77777777" w:rsidR="006E4901" w:rsidRPr="0075788F" w:rsidRDefault="006E4901" w:rsidP="008B4966">
            <w:pPr>
              <w:spacing w:line="276" w:lineRule="auto"/>
            </w:pPr>
          </w:p>
        </w:tc>
        <w:tc>
          <w:tcPr>
            <w:tcW w:w="967" w:type="pct"/>
            <w:gridSpan w:val="2"/>
            <w:vAlign w:val="center"/>
          </w:tcPr>
          <w:p w14:paraId="2C960A63" w14:textId="77777777" w:rsidR="006E4901" w:rsidRPr="0075788F"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75788F" w:rsidRDefault="006E4901" w:rsidP="008B4966">
            <w:pPr>
              <w:spacing w:line="276" w:lineRule="auto"/>
            </w:pPr>
          </w:p>
        </w:tc>
      </w:tr>
      <w:tr w:rsidR="006E4901" w:rsidRPr="0075788F"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75788F" w:rsidRDefault="006E4901" w:rsidP="008B4966">
            <w:pPr>
              <w:spacing w:line="276" w:lineRule="auto"/>
            </w:pPr>
          </w:p>
        </w:tc>
        <w:tc>
          <w:tcPr>
            <w:tcW w:w="1298" w:type="pct"/>
            <w:gridSpan w:val="3"/>
            <w:vAlign w:val="center"/>
          </w:tcPr>
          <w:p w14:paraId="74662C37" w14:textId="77777777" w:rsidR="006E4901" w:rsidRPr="0075788F" w:rsidRDefault="006E4901" w:rsidP="008B4966">
            <w:pPr>
              <w:spacing w:line="276" w:lineRule="auto"/>
            </w:pPr>
          </w:p>
        </w:tc>
        <w:tc>
          <w:tcPr>
            <w:tcW w:w="1201" w:type="pct"/>
            <w:gridSpan w:val="4"/>
            <w:vAlign w:val="center"/>
          </w:tcPr>
          <w:p w14:paraId="0EBB2D00" w14:textId="77777777" w:rsidR="006E4901" w:rsidRPr="0075788F"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75788F" w:rsidRDefault="006E4901" w:rsidP="008B4966">
            <w:pPr>
              <w:spacing w:line="276" w:lineRule="auto"/>
            </w:pPr>
          </w:p>
        </w:tc>
      </w:tr>
      <w:tr w:rsidR="006E4901" w:rsidRPr="0075788F" w14:paraId="550E51F3" w14:textId="77777777" w:rsidTr="008B4966">
        <w:tc>
          <w:tcPr>
            <w:tcW w:w="1477" w:type="pct"/>
            <w:gridSpan w:val="6"/>
            <w:tcBorders>
              <w:top w:val="nil"/>
              <w:left w:val="double" w:sz="6" w:space="0" w:color="auto"/>
              <w:bottom w:val="nil"/>
              <w:right w:val="nil"/>
            </w:tcBorders>
            <w:vAlign w:val="center"/>
          </w:tcPr>
          <w:p w14:paraId="37D65CB9" w14:textId="77777777" w:rsidR="006E4901" w:rsidRPr="0075788F" w:rsidRDefault="006E4901" w:rsidP="008B4966">
            <w:pPr>
              <w:spacing w:line="276" w:lineRule="auto"/>
              <w:rPr>
                <w:b/>
              </w:rPr>
            </w:pPr>
            <w:r w:rsidRPr="0075788F">
              <w:rPr>
                <w:b/>
              </w:rPr>
              <w:t>Διεύθυνση Κατοικίας:</w:t>
            </w:r>
          </w:p>
        </w:tc>
        <w:tc>
          <w:tcPr>
            <w:tcW w:w="1071" w:type="pct"/>
            <w:gridSpan w:val="2"/>
            <w:tcBorders>
              <w:top w:val="nil"/>
              <w:left w:val="nil"/>
              <w:bottom w:val="single" w:sz="6" w:space="0" w:color="auto"/>
              <w:right w:val="nil"/>
            </w:tcBorders>
            <w:vAlign w:val="center"/>
          </w:tcPr>
          <w:p w14:paraId="35AFF754" w14:textId="77777777" w:rsidR="006E4901" w:rsidRPr="0075788F"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75788F"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75788F" w:rsidRDefault="006E4901" w:rsidP="008B4966">
            <w:pPr>
              <w:spacing w:line="276" w:lineRule="auto"/>
            </w:pPr>
          </w:p>
        </w:tc>
      </w:tr>
      <w:tr w:rsidR="006E4901" w:rsidRPr="0075788F"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75788F"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75788F"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75788F"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75788F" w:rsidRDefault="006E4901" w:rsidP="008B4966">
            <w:pPr>
              <w:spacing w:line="276" w:lineRule="auto"/>
            </w:pPr>
          </w:p>
        </w:tc>
      </w:tr>
      <w:tr w:rsidR="006E4901" w:rsidRPr="0075788F"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75788F"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75788F"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75788F"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75788F" w:rsidRDefault="006E4901" w:rsidP="008B4966">
            <w:pPr>
              <w:spacing w:line="276" w:lineRule="auto"/>
            </w:pPr>
          </w:p>
        </w:tc>
      </w:tr>
      <w:tr w:rsidR="006E4901" w:rsidRPr="0075788F" w14:paraId="3FBD250A" w14:textId="77777777" w:rsidTr="008B4966">
        <w:tc>
          <w:tcPr>
            <w:tcW w:w="5000" w:type="pct"/>
            <w:gridSpan w:val="13"/>
          </w:tcPr>
          <w:p w14:paraId="46F4FDE5" w14:textId="77777777" w:rsidR="006E4901" w:rsidRPr="0075788F" w:rsidRDefault="006E4901" w:rsidP="008B4966">
            <w:pPr>
              <w:spacing w:line="276" w:lineRule="auto"/>
            </w:pPr>
          </w:p>
        </w:tc>
      </w:tr>
      <w:tr w:rsidR="006E4901" w:rsidRPr="0075788F"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75788F" w:rsidRDefault="006E4901" w:rsidP="008B4966">
            <w:pPr>
              <w:spacing w:line="276" w:lineRule="auto"/>
              <w:rPr>
                <w:b/>
              </w:rPr>
            </w:pPr>
            <w:r w:rsidRPr="0075788F">
              <w:rPr>
                <w:b/>
              </w:rPr>
              <w:t>ΕΚΠΑΙΔΕΥΣΗ</w:t>
            </w:r>
          </w:p>
        </w:tc>
        <w:tc>
          <w:tcPr>
            <w:tcW w:w="3773" w:type="pct"/>
            <w:gridSpan w:val="9"/>
          </w:tcPr>
          <w:p w14:paraId="5B7B1456" w14:textId="77777777" w:rsidR="006E4901" w:rsidRPr="0075788F" w:rsidRDefault="006E4901" w:rsidP="008B4966">
            <w:pPr>
              <w:spacing w:line="276" w:lineRule="auto"/>
            </w:pPr>
          </w:p>
        </w:tc>
      </w:tr>
      <w:tr w:rsidR="006E4901" w:rsidRPr="0075788F"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75788F" w:rsidRDefault="006E4901" w:rsidP="008B4966">
            <w:pPr>
              <w:spacing w:line="276" w:lineRule="auto"/>
              <w:jc w:val="center"/>
              <w:rPr>
                <w:b/>
              </w:rPr>
            </w:pPr>
            <w:r w:rsidRPr="0075788F">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75788F" w:rsidRDefault="006E4901" w:rsidP="008B4966">
            <w:pPr>
              <w:spacing w:line="276" w:lineRule="auto"/>
              <w:jc w:val="center"/>
              <w:rPr>
                <w:b/>
              </w:rPr>
            </w:pPr>
            <w:r w:rsidRPr="0075788F">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75788F" w:rsidRDefault="006E4901" w:rsidP="008B4966">
            <w:pPr>
              <w:spacing w:line="276" w:lineRule="auto"/>
              <w:jc w:val="center"/>
              <w:rPr>
                <w:b/>
              </w:rPr>
            </w:pPr>
            <w:r w:rsidRPr="0075788F">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75788F" w:rsidRDefault="006E4901" w:rsidP="008B4966">
            <w:pPr>
              <w:spacing w:line="276" w:lineRule="auto"/>
              <w:jc w:val="center"/>
              <w:rPr>
                <w:b/>
              </w:rPr>
            </w:pPr>
            <w:r w:rsidRPr="0075788F">
              <w:rPr>
                <w:b/>
              </w:rPr>
              <w:t>Ημερομηνία Απόκτησης Πτυχίου</w:t>
            </w:r>
          </w:p>
        </w:tc>
      </w:tr>
      <w:tr w:rsidR="006E4901" w:rsidRPr="0075788F"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75788F" w:rsidRDefault="006E4901" w:rsidP="008B4966">
            <w:pPr>
              <w:spacing w:line="276" w:lineRule="auto"/>
            </w:pPr>
          </w:p>
          <w:p w14:paraId="48C27067" w14:textId="77777777" w:rsidR="006E4901" w:rsidRPr="0075788F"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75788F"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75788F"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75788F" w:rsidRDefault="006E4901" w:rsidP="008B4966">
            <w:pPr>
              <w:spacing w:line="276" w:lineRule="auto"/>
            </w:pPr>
          </w:p>
        </w:tc>
      </w:tr>
      <w:tr w:rsidR="006E4901" w:rsidRPr="0075788F" w14:paraId="07289598" w14:textId="77777777" w:rsidTr="008B4966">
        <w:tc>
          <w:tcPr>
            <w:tcW w:w="1699" w:type="pct"/>
            <w:gridSpan w:val="7"/>
            <w:tcBorders>
              <w:top w:val="nil"/>
              <w:left w:val="double" w:sz="6" w:space="0" w:color="auto"/>
              <w:bottom w:val="nil"/>
              <w:right w:val="single" w:sz="6" w:space="0" w:color="auto"/>
            </w:tcBorders>
          </w:tcPr>
          <w:p w14:paraId="3E231EC2" w14:textId="77777777" w:rsidR="006E4901" w:rsidRPr="0075788F" w:rsidRDefault="006E4901" w:rsidP="008B4966">
            <w:pPr>
              <w:spacing w:line="276" w:lineRule="auto"/>
            </w:pPr>
          </w:p>
          <w:p w14:paraId="645FCF04" w14:textId="77777777" w:rsidR="006E4901" w:rsidRPr="0075788F"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75788F"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75788F"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75788F" w:rsidRDefault="006E4901" w:rsidP="008B4966">
            <w:pPr>
              <w:spacing w:line="276" w:lineRule="auto"/>
            </w:pPr>
          </w:p>
        </w:tc>
      </w:tr>
      <w:tr w:rsidR="006E4901" w:rsidRPr="0075788F"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75788F" w:rsidRDefault="006E4901" w:rsidP="008B4966">
            <w:pPr>
              <w:spacing w:line="276" w:lineRule="auto"/>
            </w:pPr>
          </w:p>
          <w:p w14:paraId="7C945B5B" w14:textId="77777777" w:rsidR="006E4901" w:rsidRPr="0075788F"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75788F"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75788F"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75788F" w:rsidRDefault="006E4901" w:rsidP="008B4966">
            <w:pPr>
              <w:spacing w:line="276" w:lineRule="auto"/>
            </w:pPr>
          </w:p>
        </w:tc>
      </w:tr>
      <w:tr w:rsidR="006E4901" w:rsidRPr="00526611"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75788F" w:rsidRDefault="006E4901" w:rsidP="008B4966">
            <w:pPr>
              <w:spacing w:after="0" w:line="276" w:lineRule="auto"/>
              <w:jc w:val="center"/>
              <w:rPr>
                <w:b/>
                <w:lang w:val="el-GR"/>
              </w:rPr>
            </w:pPr>
            <w:r w:rsidRPr="0075788F">
              <w:rPr>
                <w:b/>
                <w:lang w:val="el-GR"/>
              </w:rPr>
              <w:t xml:space="preserve">ΚΑΤΗΓΟΡΙΑ ΣΤΕΛΕΧΟΥΣ </w:t>
            </w:r>
          </w:p>
          <w:p w14:paraId="2E76C552" w14:textId="77777777" w:rsidR="006E4901" w:rsidRPr="0075788F" w:rsidRDefault="006E4901" w:rsidP="008B4966">
            <w:pPr>
              <w:spacing w:after="0" w:line="276" w:lineRule="auto"/>
              <w:jc w:val="center"/>
              <w:rPr>
                <w:lang w:val="el-GR"/>
              </w:rPr>
            </w:pPr>
            <w:r w:rsidRPr="0075788F">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75788F" w:rsidRDefault="006E4901" w:rsidP="008B4966">
            <w:pPr>
              <w:spacing w:line="276" w:lineRule="auto"/>
              <w:rPr>
                <w:lang w:val="el-GR"/>
              </w:rPr>
            </w:pPr>
          </w:p>
        </w:tc>
      </w:tr>
    </w:tbl>
    <w:p w14:paraId="28D570B3" w14:textId="77777777" w:rsidR="006E4901" w:rsidRPr="0075788F" w:rsidRDefault="006E4901" w:rsidP="006E4901">
      <w:pPr>
        <w:rPr>
          <w:i/>
          <w:color w:val="5B9BD5"/>
          <w:lang w:val="el-GR"/>
        </w:rPr>
        <w:sectPr w:rsidR="006E4901" w:rsidRPr="0075788F" w:rsidSect="00BA0EBF">
          <w:footerReference w:type="default" r:id="rId37"/>
          <w:pgSz w:w="11906" w:h="16838"/>
          <w:pgMar w:top="1134" w:right="1134" w:bottom="1134" w:left="1134" w:header="720" w:footer="709" w:gutter="0"/>
          <w:cols w:space="720"/>
          <w:titlePg/>
          <w:docGrid w:linePitch="360"/>
        </w:sectPr>
      </w:pPr>
    </w:p>
    <w:p w14:paraId="1F51512E" w14:textId="77777777" w:rsidR="006E4901" w:rsidRPr="0075788F" w:rsidRDefault="006E4901" w:rsidP="006E4901">
      <w:pPr>
        <w:rPr>
          <w:i/>
          <w:color w:val="5B9BD5"/>
          <w:lang w:val="el-GR"/>
        </w:rPr>
      </w:pPr>
    </w:p>
    <w:p w14:paraId="0DA41680" w14:textId="77777777" w:rsidR="006E4901" w:rsidRPr="0075788F"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75788F" w14:paraId="73CA9C4D" w14:textId="77777777" w:rsidTr="008B4966">
        <w:trPr>
          <w:trHeight w:val="567"/>
        </w:trPr>
        <w:tc>
          <w:tcPr>
            <w:tcW w:w="5000" w:type="pct"/>
            <w:shd w:val="pct10" w:color="auto" w:fill="auto"/>
            <w:vAlign w:val="center"/>
          </w:tcPr>
          <w:p w14:paraId="6AFFD63C" w14:textId="77777777" w:rsidR="006E4901" w:rsidRPr="0075788F" w:rsidRDefault="006E4901" w:rsidP="008B4966">
            <w:pPr>
              <w:spacing w:line="276" w:lineRule="auto"/>
              <w:jc w:val="center"/>
            </w:pPr>
            <w:r w:rsidRPr="0075788F">
              <w:rPr>
                <w:b/>
              </w:rPr>
              <w:t>ΕΠΑΓΓΕΛΜΑΤΙΚΗ ΕΜΠΕΙΡΙΑ</w:t>
            </w:r>
          </w:p>
        </w:tc>
      </w:tr>
    </w:tbl>
    <w:p w14:paraId="3EDB3461" w14:textId="77777777" w:rsidR="006E4901" w:rsidRPr="0075788F"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75788F" w14:paraId="63466DEE" w14:textId="77777777" w:rsidTr="008B4966">
        <w:trPr>
          <w:cantSplit/>
        </w:trPr>
        <w:tc>
          <w:tcPr>
            <w:tcW w:w="1315" w:type="pct"/>
            <w:vMerge w:val="restart"/>
            <w:shd w:val="clear" w:color="auto" w:fill="E6E6E6"/>
            <w:vAlign w:val="center"/>
          </w:tcPr>
          <w:p w14:paraId="7A753132" w14:textId="77777777" w:rsidR="006E4901" w:rsidRPr="0075788F" w:rsidRDefault="006E4901" w:rsidP="008B4966">
            <w:pPr>
              <w:spacing w:before="120" w:after="0" w:line="276" w:lineRule="auto"/>
              <w:jc w:val="center"/>
              <w:rPr>
                <w:b/>
              </w:rPr>
            </w:pPr>
            <w:r w:rsidRPr="0075788F">
              <w:rPr>
                <w:b/>
              </w:rPr>
              <w:t>Έργο</w:t>
            </w:r>
          </w:p>
        </w:tc>
        <w:tc>
          <w:tcPr>
            <w:tcW w:w="730" w:type="pct"/>
            <w:vMerge w:val="restart"/>
            <w:shd w:val="clear" w:color="auto" w:fill="E6E6E6"/>
            <w:vAlign w:val="center"/>
          </w:tcPr>
          <w:p w14:paraId="7CED41B2" w14:textId="77777777" w:rsidR="006E4901" w:rsidRPr="0075788F" w:rsidRDefault="006E4901" w:rsidP="008B4966">
            <w:pPr>
              <w:spacing w:before="120" w:after="0" w:line="276" w:lineRule="auto"/>
              <w:jc w:val="center"/>
              <w:rPr>
                <w:b/>
              </w:rPr>
            </w:pPr>
            <w:r w:rsidRPr="0075788F">
              <w:rPr>
                <w:b/>
              </w:rPr>
              <w:t>Εργοδότης</w:t>
            </w:r>
          </w:p>
        </w:tc>
        <w:tc>
          <w:tcPr>
            <w:tcW w:w="2008" w:type="pct"/>
            <w:vMerge w:val="restart"/>
            <w:shd w:val="clear" w:color="auto" w:fill="E6E6E6"/>
            <w:vAlign w:val="center"/>
          </w:tcPr>
          <w:p w14:paraId="34FE57A7" w14:textId="77777777" w:rsidR="006E4901" w:rsidRPr="0075788F" w:rsidRDefault="006E4901" w:rsidP="008B4966">
            <w:pPr>
              <w:spacing w:after="0" w:line="276" w:lineRule="auto"/>
              <w:jc w:val="center"/>
              <w:rPr>
                <w:lang w:val="el-GR"/>
              </w:rPr>
            </w:pPr>
            <w:r w:rsidRPr="0075788F">
              <w:rPr>
                <w:b/>
                <w:lang w:val="el-GR"/>
              </w:rPr>
              <w:t>Θέση</w:t>
            </w:r>
            <w:r w:rsidRPr="0075788F">
              <w:rPr>
                <w:rStyle w:val="ab"/>
              </w:rPr>
              <w:footnoteReference w:id="28"/>
            </w:r>
            <w:r w:rsidRPr="0075788F">
              <w:rPr>
                <w:b/>
                <w:lang w:val="el-GR"/>
              </w:rPr>
              <w:t xml:space="preserve"> και Καθήκοντα στο Έργο </w:t>
            </w:r>
          </w:p>
        </w:tc>
        <w:tc>
          <w:tcPr>
            <w:tcW w:w="947" w:type="pct"/>
            <w:gridSpan w:val="2"/>
            <w:shd w:val="clear" w:color="auto" w:fill="E6E6E6"/>
            <w:vAlign w:val="center"/>
          </w:tcPr>
          <w:p w14:paraId="1C75839A" w14:textId="77777777" w:rsidR="006E4901" w:rsidRPr="0075788F" w:rsidRDefault="006E4901" w:rsidP="008B4966">
            <w:pPr>
              <w:spacing w:before="120" w:after="0" w:line="276" w:lineRule="auto"/>
              <w:jc w:val="center"/>
              <w:rPr>
                <w:b/>
              </w:rPr>
            </w:pPr>
            <w:r w:rsidRPr="0075788F">
              <w:rPr>
                <w:b/>
              </w:rPr>
              <w:t>Απασχόληση στο Έργο</w:t>
            </w:r>
          </w:p>
        </w:tc>
      </w:tr>
      <w:tr w:rsidR="006E4901" w:rsidRPr="0075788F" w14:paraId="6CD8234A" w14:textId="77777777" w:rsidTr="008B4966">
        <w:trPr>
          <w:cantSplit/>
        </w:trPr>
        <w:tc>
          <w:tcPr>
            <w:tcW w:w="1315" w:type="pct"/>
            <w:vMerge/>
            <w:shd w:val="clear" w:color="auto" w:fill="E6E6E6"/>
            <w:vAlign w:val="center"/>
          </w:tcPr>
          <w:p w14:paraId="1FF42C23" w14:textId="77777777" w:rsidR="006E4901" w:rsidRPr="0075788F"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75788F"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75788F"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75788F" w:rsidRDefault="006E4901" w:rsidP="008B4966">
            <w:pPr>
              <w:spacing w:after="0" w:line="276" w:lineRule="auto"/>
              <w:jc w:val="center"/>
              <w:rPr>
                <w:b/>
              </w:rPr>
            </w:pPr>
            <w:r w:rsidRPr="0075788F">
              <w:rPr>
                <w:b/>
              </w:rPr>
              <w:t>Περίοδος</w:t>
            </w:r>
          </w:p>
          <w:p w14:paraId="16F3A87F" w14:textId="77777777" w:rsidR="006E4901" w:rsidRPr="0075788F" w:rsidRDefault="006E4901" w:rsidP="008B4966">
            <w:pPr>
              <w:spacing w:after="0" w:line="276" w:lineRule="auto"/>
              <w:jc w:val="center"/>
              <w:rPr>
                <w:b/>
              </w:rPr>
            </w:pPr>
            <w:r w:rsidRPr="0075788F">
              <w:t xml:space="preserve">(από </w:t>
            </w:r>
            <w:r w:rsidRPr="0075788F">
              <w:rPr>
                <w:b/>
              </w:rPr>
              <w:t>-</w:t>
            </w:r>
            <w:r w:rsidRPr="0075788F">
              <w:t xml:space="preserve"> έως)</w:t>
            </w:r>
          </w:p>
        </w:tc>
        <w:tc>
          <w:tcPr>
            <w:tcW w:w="399" w:type="pct"/>
            <w:shd w:val="clear" w:color="auto" w:fill="E6E6E6"/>
            <w:vAlign w:val="center"/>
          </w:tcPr>
          <w:p w14:paraId="1C93CACF" w14:textId="77777777" w:rsidR="006E4901" w:rsidRPr="0075788F" w:rsidRDefault="006E4901" w:rsidP="008B4966">
            <w:pPr>
              <w:spacing w:before="120" w:after="0" w:line="276" w:lineRule="auto"/>
              <w:jc w:val="center"/>
              <w:rPr>
                <w:b/>
              </w:rPr>
            </w:pPr>
            <w:r w:rsidRPr="0075788F">
              <w:rPr>
                <w:b/>
              </w:rPr>
              <w:t>Α/Μ</w:t>
            </w:r>
          </w:p>
        </w:tc>
      </w:tr>
      <w:tr w:rsidR="006E4901" w:rsidRPr="0075788F" w14:paraId="22A1F0E4" w14:textId="77777777" w:rsidTr="008B4966">
        <w:tc>
          <w:tcPr>
            <w:tcW w:w="1315" w:type="pct"/>
          </w:tcPr>
          <w:p w14:paraId="3ACEC1A6" w14:textId="77777777" w:rsidR="006E4901" w:rsidRPr="0075788F" w:rsidRDefault="006E4901" w:rsidP="008B4966">
            <w:pPr>
              <w:spacing w:before="120" w:after="0" w:line="276" w:lineRule="auto"/>
            </w:pPr>
          </w:p>
          <w:p w14:paraId="28E7C935" w14:textId="77777777" w:rsidR="006E4901" w:rsidRPr="0075788F" w:rsidRDefault="006E4901" w:rsidP="008B4966">
            <w:pPr>
              <w:spacing w:before="120" w:after="0" w:line="276" w:lineRule="auto"/>
            </w:pPr>
          </w:p>
        </w:tc>
        <w:tc>
          <w:tcPr>
            <w:tcW w:w="730" w:type="pct"/>
          </w:tcPr>
          <w:p w14:paraId="5F1ED02B" w14:textId="77777777" w:rsidR="006E4901" w:rsidRPr="0075788F" w:rsidRDefault="006E4901" w:rsidP="008B4966">
            <w:pPr>
              <w:spacing w:before="120" w:after="0" w:line="276" w:lineRule="auto"/>
            </w:pPr>
          </w:p>
        </w:tc>
        <w:tc>
          <w:tcPr>
            <w:tcW w:w="2008" w:type="pct"/>
          </w:tcPr>
          <w:p w14:paraId="3C24DA43" w14:textId="77777777" w:rsidR="006E4901" w:rsidRPr="0075788F" w:rsidRDefault="006E4901" w:rsidP="008B4966">
            <w:pPr>
              <w:spacing w:before="120" w:after="0" w:line="276" w:lineRule="auto"/>
            </w:pPr>
          </w:p>
          <w:p w14:paraId="6CD6119B" w14:textId="77777777" w:rsidR="006E4901" w:rsidRPr="0075788F" w:rsidRDefault="006E4901" w:rsidP="008B4966">
            <w:pPr>
              <w:spacing w:before="120" w:after="0" w:line="276" w:lineRule="auto"/>
            </w:pPr>
          </w:p>
          <w:p w14:paraId="6B6E5C45" w14:textId="77777777" w:rsidR="006E4901" w:rsidRPr="0075788F" w:rsidRDefault="006E4901" w:rsidP="008B4966">
            <w:pPr>
              <w:spacing w:before="120" w:after="0" w:line="276" w:lineRule="auto"/>
            </w:pPr>
          </w:p>
        </w:tc>
        <w:tc>
          <w:tcPr>
            <w:tcW w:w="548" w:type="pct"/>
          </w:tcPr>
          <w:p w14:paraId="03D6B1BD" w14:textId="77777777" w:rsidR="006E4901" w:rsidRPr="0075788F" w:rsidRDefault="006E4901" w:rsidP="008B4966">
            <w:pPr>
              <w:spacing w:before="120" w:after="0" w:line="276" w:lineRule="auto"/>
              <w:jc w:val="center"/>
            </w:pPr>
            <w:r w:rsidRPr="0075788F">
              <w:t>__ /__ / ___</w:t>
            </w:r>
          </w:p>
          <w:p w14:paraId="5E6D5E13" w14:textId="77777777" w:rsidR="006E4901" w:rsidRPr="0075788F" w:rsidRDefault="006E4901" w:rsidP="008B4966">
            <w:pPr>
              <w:spacing w:before="120" w:after="0" w:line="276" w:lineRule="auto"/>
              <w:jc w:val="center"/>
            </w:pPr>
            <w:r w:rsidRPr="0075788F">
              <w:t>-</w:t>
            </w:r>
          </w:p>
          <w:p w14:paraId="24BEE482" w14:textId="77777777" w:rsidR="006E4901" w:rsidRPr="0075788F" w:rsidRDefault="006E4901" w:rsidP="008B4966">
            <w:pPr>
              <w:spacing w:before="120" w:after="0" w:line="276" w:lineRule="auto"/>
              <w:jc w:val="center"/>
            </w:pPr>
            <w:r w:rsidRPr="0075788F">
              <w:t>__ /__ / ___</w:t>
            </w:r>
          </w:p>
        </w:tc>
        <w:tc>
          <w:tcPr>
            <w:tcW w:w="399" w:type="pct"/>
          </w:tcPr>
          <w:p w14:paraId="4A510E64" w14:textId="77777777" w:rsidR="006E4901" w:rsidRPr="0075788F" w:rsidRDefault="006E4901" w:rsidP="008B4966">
            <w:pPr>
              <w:spacing w:before="120" w:after="0" w:line="276" w:lineRule="auto"/>
              <w:jc w:val="center"/>
            </w:pPr>
          </w:p>
        </w:tc>
      </w:tr>
      <w:tr w:rsidR="006E4901" w:rsidRPr="0075788F" w14:paraId="2A8CC123" w14:textId="77777777" w:rsidTr="008B4966">
        <w:tc>
          <w:tcPr>
            <w:tcW w:w="1315" w:type="pct"/>
          </w:tcPr>
          <w:p w14:paraId="39A31725" w14:textId="77777777" w:rsidR="006E4901" w:rsidRPr="0075788F" w:rsidRDefault="006E4901" w:rsidP="008B4966">
            <w:pPr>
              <w:spacing w:before="120" w:after="0" w:line="276" w:lineRule="auto"/>
            </w:pPr>
          </w:p>
        </w:tc>
        <w:tc>
          <w:tcPr>
            <w:tcW w:w="730" w:type="pct"/>
          </w:tcPr>
          <w:p w14:paraId="40BBC8BF" w14:textId="77777777" w:rsidR="006E4901" w:rsidRPr="0075788F" w:rsidRDefault="006E4901" w:rsidP="008B4966">
            <w:pPr>
              <w:spacing w:before="120" w:after="0" w:line="276" w:lineRule="auto"/>
            </w:pPr>
          </w:p>
        </w:tc>
        <w:tc>
          <w:tcPr>
            <w:tcW w:w="2008" w:type="pct"/>
          </w:tcPr>
          <w:p w14:paraId="7F112D36" w14:textId="77777777" w:rsidR="006E4901" w:rsidRPr="0075788F" w:rsidRDefault="006E4901" w:rsidP="008B4966">
            <w:pPr>
              <w:spacing w:before="120" w:after="0" w:line="276" w:lineRule="auto"/>
            </w:pPr>
          </w:p>
        </w:tc>
        <w:tc>
          <w:tcPr>
            <w:tcW w:w="548" w:type="pct"/>
          </w:tcPr>
          <w:p w14:paraId="51006B0D" w14:textId="77777777" w:rsidR="006E4901" w:rsidRPr="0075788F" w:rsidRDefault="006E4901" w:rsidP="008B4966">
            <w:pPr>
              <w:spacing w:before="120" w:after="0" w:line="276" w:lineRule="auto"/>
              <w:jc w:val="center"/>
            </w:pPr>
            <w:r w:rsidRPr="0075788F">
              <w:t>__ /__ / ___</w:t>
            </w:r>
          </w:p>
          <w:p w14:paraId="1817A412" w14:textId="77777777" w:rsidR="006E4901" w:rsidRPr="0075788F" w:rsidRDefault="006E4901" w:rsidP="008B4966">
            <w:pPr>
              <w:spacing w:before="120" w:after="0" w:line="276" w:lineRule="auto"/>
              <w:jc w:val="center"/>
            </w:pPr>
            <w:r w:rsidRPr="0075788F">
              <w:t>-</w:t>
            </w:r>
          </w:p>
          <w:p w14:paraId="5DFE11EA" w14:textId="77777777" w:rsidR="006E4901" w:rsidRPr="0075788F" w:rsidRDefault="006E4901" w:rsidP="008B4966">
            <w:pPr>
              <w:spacing w:before="120" w:after="0" w:line="276" w:lineRule="auto"/>
              <w:jc w:val="center"/>
            </w:pPr>
            <w:r w:rsidRPr="0075788F">
              <w:t>__ /__ / ___</w:t>
            </w:r>
          </w:p>
        </w:tc>
        <w:tc>
          <w:tcPr>
            <w:tcW w:w="399" w:type="pct"/>
          </w:tcPr>
          <w:p w14:paraId="770233DE" w14:textId="77777777" w:rsidR="006E4901" w:rsidRPr="0075788F" w:rsidRDefault="006E4901" w:rsidP="008B4966">
            <w:pPr>
              <w:spacing w:before="120" w:after="0" w:line="276" w:lineRule="auto"/>
              <w:jc w:val="center"/>
            </w:pPr>
          </w:p>
        </w:tc>
      </w:tr>
      <w:tr w:rsidR="006E4901" w:rsidRPr="0075788F" w14:paraId="3CECC87D" w14:textId="77777777" w:rsidTr="008B4966">
        <w:tc>
          <w:tcPr>
            <w:tcW w:w="1315" w:type="pct"/>
          </w:tcPr>
          <w:p w14:paraId="74DA2E5C" w14:textId="77777777" w:rsidR="006E4901" w:rsidRPr="0075788F" w:rsidRDefault="006E4901" w:rsidP="008B4966">
            <w:pPr>
              <w:spacing w:before="120" w:after="0" w:line="276" w:lineRule="auto"/>
            </w:pPr>
          </w:p>
        </w:tc>
        <w:tc>
          <w:tcPr>
            <w:tcW w:w="730" w:type="pct"/>
          </w:tcPr>
          <w:p w14:paraId="713166AC" w14:textId="77777777" w:rsidR="006E4901" w:rsidRPr="0075788F" w:rsidRDefault="006E4901" w:rsidP="008B4966">
            <w:pPr>
              <w:spacing w:before="120" w:after="0" w:line="276" w:lineRule="auto"/>
            </w:pPr>
          </w:p>
        </w:tc>
        <w:tc>
          <w:tcPr>
            <w:tcW w:w="2008" w:type="pct"/>
          </w:tcPr>
          <w:p w14:paraId="0F3CBA04" w14:textId="77777777" w:rsidR="006E4901" w:rsidRPr="0075788F" w:rsidRDefault="006E4901" w:rsidP="008B4966">
            <w:pPr>
              <w:spacing w:before="120" w:after="0" w:line="276" w:lineRule="auto"/>
            </w:pPr>
          </w:p>
        </w:tc>
        <w:tc>
          <w:tcPr>
            <w:tcW w:w="548" w:type="pct"/>
          </w:tcPr>
          <w:p w14:paraId="27B8E3BA" w14:textId="77777777" w:rsidR="006E4901" w:rsidRPr="0075788F" w:rsidRDefault="006E4901" w:rsidP="008B4966">
            <w:pPr>
              <w:spacing w:before="120" w:after="0" w:line="276" w:lineRule="auto"/>
              <w:jc w:val="center"/>
            </w:pPr>
            <w:r w:rsidRPr="0075788F">
              <w:t>__ /__ / ___</w:t>
            </w:r>
          </w:p>
          <w:p w14:paraId="7B0519DA" w14:textId="77777777" w:rsidR="006E4901" w:rsidRPr="0075788F" w:rsidRDefault="006E4901" w:rsidP="008B4966">
            <w:pPr>
              <w:spacing w:before="120" w:after="0" w:line="276" w:lineRule="auto"/>
              <w:jc w:val="center"/>
            </w:pPr>
            <w:r w:rsidRPr="0075788F">
              <w:t>-</w:t>
            </w:r>
          </w:p>
          <w:p w14:paraId="0DBDC4BF" w14:textId="77777777" w:rsidR="006E4901" w:rsidRPr="0075788F" w:rsidRDefault="006E4901" w:rsidP="008B4966">
            <w:pPr>
              <w:spacing w:before="120" w:after="0" w:line="276" w:lineRule="auto"/>
              <w:jc w:val="center"/>
            </w:pPr>
            <w:r w:rsidRPr="0075788F">
              <w:t>__ /__ / ___</w:t>
            </w:r>
          </w:p>
        </w:tc>
        <w:tc>
          <w:tcPr>
            <w:tcW w:w="399" w:type="pct"/>
          </w:tcPr>
          <w:p w14:paraId="4431934D" w14:textId="77777777" w:rsidR="006E4901" w:rsidRPr="0075788F" w:rsidRDefault="006E4901" w:rsidP="008B4966">
            <w:pPr>
              <w:spacing w:before="120" w:after="0" w:line="276" w:lineRule="auto"/>
              <w:jc w:val="center"/>
            </w:pPr>
          </w:p>
        </w:tc>
      </w:tr>
    </w:tbl>
    <w:p w14:paraId="62D4433E" w14:textId="77777777" w:rsidR="006E4901" w:rsidRPr="0075788F" w:rsidRDefault="006E4901" w:rsidP="006E4901">
      <w:pPr>
        <w:spacing w:line="276" w:lineRule="auto"/>
        <w:sectPr w:rsidR="006E4901" w:rsidRPr="0075788F" w:rsidSect="00BA0EBF">
          <w:headerReference w:type="default" r:id="rId38"/>
          <w:footerReference w:type="default" r:id="rId39"/>
          <w:headerReference w:type="first" r:id="rId40"/>
          <w:pgSz w:w="16838" w:h="11906" w:orient="landscape"/>
          <w:pgMar w:top="1134" w:right="1134" w:bottom="1134" w:left="1134" w:header="720" w:footer="709" w:gutter="0"/>
          <w:cols w:space="720"/>
          <w:titlePg/>
          <w:docGrid w:linePitch="360"/>
        </w:sectPr>
      </w:pPr>
    </w:p>
    <w:p w14:paraId="04248794" w14:textId="77777777" w:rsidR="008338F0" w:rsidRPr="0075788F" w:rsidRDefault="003355E7" w:rsidP="003329FF">
      <w:pPr>
        <w:pStyle w:val="21"/>
        <w:numPr>
          <w:ilvl w:val="0"/>
          <w:numId w:val="0"/>
        </w:numPr>
        <w:ind w:left="576" w:hanging="576"/>
        <w:rPr>
          <w:rFonts w:cs="Tahoma"/>
        </w:rPr>
      </w:pPr>
      <w:bookmarkStart w:id="693" w:name="_ΠΑΡΑΡΤΗΜΑ_V_–"/>
      <w:bookmarkStart w:id="694" w:name="_Ref510087097"/>
      <w:bookmarkStart w:id="695" w:name="_Ref40980475"/>
      <w:bookmarkStart w:id="696" w:name="_Ref55324393"/>
      <w:bookmarkStart w:id="697" w:name="_Toc97194377"/>
      <w:bookmarkStart w:id="698" w:name="_Toc97194481"/>
      <w:bookmarkStart w:id="699" w:name="_Toc167222940"/>
      <w:bookmarkEnd w:id="693"/>
      <w:r w:rsidRPr="0075788F">
        <w:rPr>
          <w:rFonts w:cs="Tahoma"/>
        </w:rPr>
        <w:lastRenderedPageBreak/>
        <w:t>ΠΑΡΑΡΤΗΜΑ V – Υπόδειγμα Τεχνικής Προσφοράς</w:t>
      </w:r>
      <w:bookmarkEnd w:id="694"/>
      <w:bookmarkEnd w:id="695"/>
      <w:bookmarkEnd w:id="696"/>
      <w:bookmarkEnd w:id="697"/>
      <w:bookmarkEnd w:id="698"/>
      <w:bookmarkEnd w:id="699"/>
      <w:r w:rsidRPr="0075788F">
        <w:rPr>
          <w:rFonts w:cs="Tahoma"/>
        </w:rPr>
        <w:t xml:space="preserve"> </w:t>
      </w:r>
    </w:p>
    <w:p w14:paraId="17C57E13" w14:textId="77777777" w:rsidR="00E36548" w:rsidRPr="0075788F" w:rsidRDefault="00E36548" w:rsidP="00C93CF5">
      <w:pPr>
        <w:autoSpaceDE w:val="0"/>
        <w:autoSpaceDN w:val="0"/>
        <w:adjustRightInd w:val="0"/>
        <w:spacing w:after="0" w:line="276" w:lineRule="auto"/>
        <w:rPr>
          <w:bCs/>
          <w:i/>
          <w:iCs/>
          <w:color w:val="5B9BD5"/>
          <w:lang w:val="el-GR"/>
        </w:rPr>
      </w:pPr>
    </w:p>
    <w:p w14:paraId="5DEB23B1" w14:textId="77777777" w:rsidR="00B5295F" w:rsidRPr="0075788F" w:rsidRDefault="00B5295F" w:rsidP="00B5295F">
      <w:pPr>
        <w:autoSpaceDE w:val="0"/>
        <w:autoSpaceDN w:val="0"/>
        <w:adjustRightInd w:val="0"/>
        <w:rPr>
          <w:lang w:val="el-GR" w:eastAsia="el-GR"/>
        </w:rPr>
      </w:pPr>
      <w:r w:rsidRPr="0075788F">
        <w:rPr>
          <w:lang w:val="el-GR" w:eastAsia="el-GR"/>
        </w:rPr>
        <w:t xml:space="preserve">Ο φάκελος «Τεχνική Προσφορά» πρέπει να περιλαμβάνει τις ενότητες και τα περιεχόμενα αυτών που περιγράφονται παρακάτω. 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 </w:t>
      </w:r>
    </w:p>
    <w:p w14:paraId="20C5192A" w14:textId="77777777" w:rsidR="00B5295F" w:rsidRPr="0075788F" w:rsidRDefault="00B5295F" w:rsidP="00B5295F">
      <w:pPr>
        <w:autoSpaceDE w:val="0"/>
        <w:autoSpaceDN w:val="0"/>
        <w:adjustRightInd w:val="0"/>
        <w:rPr>
          <w:lang w:val="el-GR" w:eastAsia="el-GR"/>
        </w:rPr>
      </w:pPr>
      <w:r w:rsidRPr="0075788F">
        <w:rPr>
          <w:lang w:val="el-GR" w:eastAsia="el-GR"/>
        </w:rPr>
        <w:t xml:space="preserve">Τα περιεχόμενα της προσφοράς θα πρέπει να καλύπτουν τουλάχιστον τα παρακάτω κεφάλαια: </w:t>
      </w:r>
    </w:p>
    <w:p w14:paraId="44632E42" w14:textId="77777777" w:rsidR="00B5295F" w:rsidRPr="0075788F" w:rsidRDefault="00B5295F" w:rsidP="00B5295F">
      <w:pPr>
        <w:pStyle w:val="aff"/>
        <w:numPr>
          <w:ilvl w:val="3"/>
          <w:numId w:val="130"/>
        </w:numPr>
        <w:suppressAutoHyphens w:val="0"/>
        <w:spacing w:line="288" w:lineRule="auto"/>
        <w:ind w:left="567" w:hanging="469"/>
        <w:rPr>
          <w:lang w:val="el-GR"/>
        </w:rPr>
      </w:pPr>
      <w:r w:rsidRPr="0075788F">
        <w:rPr>
          <w:lang w:val="el-GR"/>
        </w:rPr>
        <w:t>Εισαγωγή: παρουσίαση του προσφέροντος, της ακαταλληλότητας του για την υλοποίηση του έργου</w:t>
      </w:r>
    </w:p>
    <w:p w14:paraId="2BF27730" w14:textId="77777777" w:rsidR="00B5295F" w:rsidRPr="0075788F" w:rsidRDefault="00B5295F" w:rsidP="00B5295F">
      <w:pPr>
        <w:pStyle w:val="aff"/>
        <w:numPr>
          <w:ilvl w:val="3"/>
          <w:numId w:val="130"/>
        </w:numPr>
        <w:suppressAutoHyphens w:val="0"/>
        <w:spacing w:line="288" w:lineRule="auto"/>
        <w:ind w:left="567" w:hanging="469"/>
        <w:rPr>
          <w:lang w:val="el-GR"/>
        </w:rPr>
      </w:pPr>
      <w:r w:rsidRPr="0075788F">
        <w:rPr>
          <w:lang w:val="el-GR"/>
        </w:rPr>
        <w:t>Περιβάλλον έργου – Ειδικές απαιτήσεις: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p w14:paraId="0FD344C8" w14:textId="77777777" w:rsidR="00B5295F" w:rsidRPr="0075788F" w:rsidRDefault="00B5295F" w:rsidP="00B5295F">
      <w:pPr>
        <w:pStyle w:val="aff"/>
        <w:numPr>
          <w:ilvl w:val="3"/>
          <w:numId w:val="130"/>
        </w:numPr>
        <w:suppressAutoHyphens w:val="0"/>
        <w:spacing w:line="288" w:lineRule="auto"/>
        <w:ind w:left="567" w:hanging="469"/>
        <w:rPr>
          <w:lang w:val="el-GR"/>
        </w:rPr>
      </w:pPr>
      <w:r w:rsidRPr="0075788F">
        <w:rPr>
          <w:lang w:val="el-GR"/>
        </w:rPr>
        <w:t>Προσφερόμενα Προϊόντα Λογισμικού: Συνοπτική περιγραφή των προσφερόμενων προϊόντων.</w:t>
      </w:r>
    </w:p>
    <w:p w14:paraId="3702660D" w14:textId="77777777" w:rsidR="00B5295F" w:rsidRPr="0075788F" w:rsidRDefault="00B5295F" w:rsidP="00B5295F">
      <w:pPr>
        <w:pStyle w:val="aff"/>
        <w:numPr>
          <w:ilvl w:val="3"/>
          <w:numId w:val="130"/>
        </w:numPr>
        <w:suppressAutoHyphens w:val="0"/>
        <w:spacing w:line="288" w:lineRule="auto"/>
        <w:ind w:left="567" w:hanging="469"/>
        <w:rPr>
          <w:lang w:val="el-GR"/>
        </w:rPr>
      </w:pPr>
      <w:r w:rsidRPr="0075788F">
        <w:rPr>
          <w:lang w:val="el-GR"/>
        </w:rPr>
        <w:t>Υπηρεσίες: Μεθοδολογία παροχής των απαιτούμενων υπηρεσιών, συμβατότητα μεθοδολογίας με τις συνθήκες λειτουργίας της αναθέτουσας αρχής</w:t>
      </w:r>
    </w:p>
    <w:p w14:paraId="7211DFCE" w14:textId="77777777" w:rsidR="00B5295F" w:rsidRPr="0075788F" w:rsidRDefault="00B5295F" w:rsidP="00B5295F">
      <w:pPr>
        <w:pStyle w:val="aff"/>
        <w:numPr>
          <w:ilvl w:val="3"/>
          <w:numId w:val="130"/>
        </w:numPr>
        <w:suppressAutoHyphens w:val="0"/>
        <w:spacing w:line="288" w:lineRule="auto"/>
        <w:ind w:left="567" w:hanging="469"/>
        <w:rPr>
          <w:lang w:val="el-GR"/>
        </w:rPr>
      </w:pPr>
      <w:r w:rsidRPr="0075788F">
        <w:rPr>
          <w:lang w:val="el-GR"/>
        </w:rPr>
        <w:t>Μεθοδολογία υλοποίησης: Μεθοδολογία υλοποίησης και διασφάλισης ποιότητας, πακέτα εργασίας και ανάλυση σε δραστηριότητες/ εργασίες, προϊόντα, χρονοδιάγραμμα</w:t>
      </w:r>
    </w:p>
    <w:p w14:paraId="32C3CEEF" w14:textId="77777777" w:rsidR="00B5295F" w:rsidRPr="0075788F" w:rsidRDefault="00B5295F" w:rsidP="00B5295F">
      <w:pPr>
        <w:pStyle w:val="aff"/>
        <w:numPr>
          <w:ilvl w:val="3"/>
          <w:numId w:val="130"/>
        </w:numPr>
        <w:suppressAutoHyphens w:val="0"/>
        <w:spacing w:line="288" w:lineRule="auto"/>
        <w:ind w:left="567" w:hanging="469"/>
      </w:pPr>
      <w:r w:rsidRPr="0075788F">
        <w:rPr>
          <w:lang w:val="el-GR"/>
        </w:rPr>
        <w:t xml:space="preserve">Διοίκηση του έργου (σχήμα διοίκησης, μεθοδολογία επικοινωνίας. </w:t>
      </w:r>
      <w:r w:rsidRPr="0075788F">
        <w:t>Διασφάλιση ποιότητας κλπ)</w:t>
      </w:r>
    </w:p>
    <w:p w14:paraId="1CE66C49" w14:textId="77777777" w:rsidR="00B5295F" w:rsidRPr="0075788F" w:rsidRDefault="00B5295F" w:rsidP="00B5295F">
      <w:pPr>
        <w:pStyle w:val="aff"/>
        <w:numPr>
          <w:ilvl w:val="3"/>
          <w:numId w:val="130"/>
        </w:numPr>
        <w:suppressAutoHyphens w:val="0"/>
        <w:spacing w:line="288" w:lineRule="auto"/>
        <w:ind w:left="567" w:hanging="469"/>
        <w:rPr>
          <w:lang w:val="el-GR"/>
        </w:rPr>
      </w:pPr>
      <w:r w:rsidRPr="0075788F">
        <w:rPr>
          <w:lang w:val="el-GR"/>
        </w:rPr>
        <w:t>Συμπληρωμένοι Πίνακες Συμμόρφωσης του Παραρτήματος ΙΙ.</w:t>
      </w:r>
    </w:p>
    <w:p w14:paraId="4ED4EE9B" w14:textId="77777777" w:rsidR="00B5295F" w:rsidRPr="0075788F" w:rsidRDefault="00B5295F" w:rsidP="00B5295F">
      <w:pPr>
        <w:pStyle w:val="aff"/>
        <w:numPr>
          <w:ilvl w:val="3"/>
          <w:numId w:val="130"/>
        </w:numPr>
        <w:suppressAutoHyphens w:val="0"/>
        <w:spacing w:line="288" w:lineRule="auto"/>
        <w:ind w:left="567" w:hanging="469"/>
      </w:pPr>
      <w:r w:rsidRPr="0075788F">
        <w:t>Πίνακες Οικονομικής Προσφοράς Χωρίς Τιμές</w:t>
      </w:r>
    </w:p>
    <w:p w14:paraId="7F4AACB3" w14:textId="77777777" w:rsidR="00E36548" w:rsidRPr="0075788F" w:rsidRDefault="00E36548" w:rsidP="00C93CF5">
      <w:pPr>
        <w:autoSpaceDE w:val="0"/>
        <w:autoSpaceDN w:val="0"/>
        <w:adjustRightInd w:val="0"/>
        <w:spacing w:after="0" w:line="276" w:lineRule="auto"/>
        <w:rPr>
          <w:bCs/>
          <w:i/>
          <w:iCs/>
          <w:color w:val="5B9BD5"/>
          <w:lang w:val="el-GR"/>
        </w:rPr>
      </w:pPr>
    </w:p>
    <w:p w14:paraId="7A380EB0" w14:textId="77777777" w:rsidR="008338F0" w:rsidRPr="0075788F" w:rsidRDefault="003355E7" w:rsidP="00F82A8D">
      <w:pPr>
        <w:pStyle w:val="21"/>
        <w:numPr>
          <w:ilvl w:val="0"/>
          <w:numId w:val="0"/>
        </w:numPr>
        <w:ind w:left="576" w:hanging="576"/>
        <w:rPr>
          <w:rFonts w:cs="Tahoma"/>
          <w:lang w:val="el-GR"/>
        </w:rPr>
      </w:pPr>
      <w:bookmarkStart w:id="700" w:name="_ΠΑΡΑΡΤΗΜΑ_VI_–"/>
      <w:bookmarkStart w:id="701" w:name="_Ref510087099"/>
      <w:bookmarkStart w:id="702" w:name="_Ref40980023"/>
      <w:bookmarkStart w:id="703" w:name="_Ref40980058"/>
      <w:bookmarkStart w:id="704" w:name="_Ref40980548"/>
      <w:bookmarkStart w:id="705" w:name="_Ref55324421"/>
      <w:bookmarkStart w:id="706" w:name="_Toc97194378"/>
      <w:bookmarkStart w:id="707" w:name="_Toc97194482"/>
      <w:bookmarkStart w:id="708" w:name="_Toc167222941"/>
      <w:bookmarkEnd w:id="700"/>
      <w:r w:rsidRPr="0075788F">
        <w:rPr>
          <w:rFonts w:cs="Tahoma"/>
          <w:lang w:val="el-GR"/>
        </w:rPr>
        <w:t xml:space="preserve">ΠΑΡΑΡΤΗΜΑ </w:t>
      </w:r>
      <w:r w:rsidRPr="0075788F">
        <w:rPr>
          <w:rFonts w:cs="Tahoma"/>
        </w:rPr>
        <w:t>VI</w:t>
      </w:r>
      <w:r w:rsidRPr="0075788F">
        <w:rPr>
          <w:rFonts w:cs="Tahoma"/>
          <w:lang w:val="el-GR"/>
        </w:rPr>
        <w:t xml:space="preserve"> – </w:t>
      </w:r>
      <w:r w:rsidR="006E4901" w:rsidRPr="0075788F">
        <w:rPr>
          <w:rFonts w:cs="Tahoma"/>
          <w:lang w:val="el-GR"/>
        </w:rPr>
        <w:t>Υπόδειγμα Οικονομικής Προσφοράς</w:t>
      </w:r>
      <w:bookmarkEnd w:id="701"/>
      <w:bookmarkEnd w:id="702"/>
      <w:bookmarkEnd w:id="703"/>
      <w:bookmarkEnd w:id="704"/>
      <w:bookmarkEnd w:id="705"/>
      <w:bookmarkEnd w:id="706"/>
      <w:bookmarkEnd w:id="707"/>
      <w:bookmarkEnd w:id="708"/>
      <w:r w:rsidR="00E1337D" w:rsidRPr="0075788F">
        <w:rPr>
          <w:rFonts w:cs="Tahoma"/>
          <w:lang w:val="el-GR"/>
        </w:rPr>
        <w:t xml:space="preserve"> </w:t>
      </w:r>
    </w:p>
    <w:p w14:paraId="7EC46360" w14:textId="77777777" w:rsidR="00623457" w:rsidRPr="0075788F" w:rsidRDefault="00623457" w:rsidP="009E3443">
      <w:pPr>
        <w:pStyle w:val="32"/>
        <w:numPr>
          <w:ilvl w:val="2"/>
          <w:numId w:val="17"/>
        </w:numPr>
        <w:ind w:left="1134" w:hanging="414"/>
        <w:rPr>
          <w:rFonts w:cs="Tahoma"/>
          <w:lang w:val="el-GR"/>
        </w:rPr>
      </w:pPr>
      <w:bookmarkStart w:id="709" w:name="_Toc366852697"/>
      <w:bookmarkStart w:id="710" w:name="_Ref508304036"/>
      <w:bookmarkStart w:id="711" w:name="_Toc10632750"/>
      <w:bookmarkStart w:id="712" w:name="_Toc42167517"/>
      <w:bookmarkStart w:id="713" w:name="_Toc53671370"/>
      <w:bookmarkStart w:id="714" w:name="_Toc97194380"/>
      <w:bookmarkStart w:id="715" w:name="_Toc97194484"/>
      <w:bookmarkStart w:id="716" w:name="_Toc167222942"/>
      <w:r w:rsidRPr="0075788F">
        <w:rPr>
          <w:rFonts w:cs="Tahoma"/>
          <w:lang w:val="el-GR"/>
        </w:rPr>
        <w:t>Έτοιμο Λογισμικό</w:t>
      </w:r>
      <w:bookmarkEnd w:id="709"/>
      <w:bookmarkEnd w:id="710"/>
      <w:bookmarkEnd w:id="711"/>
      <w:bookmarkEnd w:id="712"/>
      <w:bookmarkEnd w:id="713"/>
      <w:bookmarkEnd w:id="714"/>
      <w:bookmarkEnd w:id="715"/>
      <w:bookmarkEnd w:id="716"/>
    </w:p>
    <w:tbl>
      <w:tblPr>
        <w:tblW w:w="474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
        <w:gridCol w:w="1142"/>
        <w:gridCol w:w="617"/>
        <w:gridCol w:w="626"/>
        <w:gridCol w:w="626"/>
        <w:gridCol w:w="626"/>
        <w:gridCol w:w="645"/>
        <w:gridCol w:w="1527"/>
        <w:gridCol w:w="657"/>
        <w:gridCol w:w="1163"/>
        <w:gridCol w:w="1160"/>
      </w:tblGrid>
      <w:tr w:rsidR="00023B52" w:rsidRPr="0075788F" w14:paraId="29B5A2D0" w14:textId="0EB1092B" w:rsidTr="00F8105C">
        <w:trPr>
          <w:cantSplit/>
          <w:tblHeader/>
        </w:trPr>
        <w:tc>
          <w:tcPr>
            <w:tcW w:w="187" w:type="pct"/>
            <w:vMerge w:val="restart"/>
            <w:shd w:val="pct15" w:color="auto" w:fill="FFFFFF"/>
            <w:vAlign w:val="center"/>
          </w:tcPr>
          <w:p w14:paraId="7DF76A77" w14:textId="77777777" w:rsidR="00F8105C" w:rsidRPr="0075788F" w:rsidRDefault="00F8105C" w:rsidP="00F8105C">
            <w:pPr>
              <w:spacing w:after="0"/>
              <w:ind w:left="-108" w:right="-88"/>
              <w:jc w:val="center"/>
              <w:rPr>
                <w:sz w:val="18"/>
                <w:szCs w:val="18"/>
                <w:lang w:val="el-GR"/>
              </w:rPr>
            </w:pPr>
            <w:r w:rsidRPr="0075788F">
              <w:rPr>
                <w:sz w:val="18"/>
                <w:szCs w:val="18"/>
                <w:lang w:val="el-GR"/>
              </w:rPr>
              <w:t>Α/Α</w:t>
            </w:r>
          </w:p>
        </w:tc>
        <w:tc>
          <w:tcPr>
            <w:tcW w:w="625" w:type="pct"/>
            <w:vMerge w:val="restart"/>
            <w:shd w:val="pct15" w:color="auto" w:fill="FFFFFF"/>
            <w:vAlign w:val="center"/>
          </w:tcPr>
          <w:p w14:paraId="17BC5530" w14:textId="77777777" w:rsidR="00F8105C" w:rsidRPr="0075788F" w:rsidRDefault="00F8105C" w:rsidP="00F8105C">
            <w:pPr>
              <w:spacing w:after="0"/>
              <w:jc w:val="center"/>
              <w:rPr>
                <w:sz w:val="18"/>
                <w:szCs w:val="18"/>
                <w:lang w:val="el-GR"/>
              </w:rPr>
            </w:pPr>
            <w:r w:rsidRPr="0075788F">
              <w:rPr>
                <w:sz w:val="18"/>
                <w:szCs w:val="18"/>
                <w:lang w:val="el-GR"/>
              </w:rPr>
              <w:t>ΠΕΡΙΓΡΑΦΗ</w:t>
            </w:r>
          </w:p>
        </w:tc>
        <w:tc>
          <w:tcPr>
            <w:tcW w:w="338" w:type="pct"/>
            <w:vMerge w:val="restart"/>
            <w:shd w:val="pct15" w:color="auto" w:fill="FFFFFF"/>
            <w:vAlign w:val="center"/>
          </w:tcPr>
          <w:p w14:paraId="2F1CD2F4" w14:textId="77777777" w:rsidR="00F8105C" w:rsidRPr="0075788F" w:rsidRDefault="00F8105C" w:rsidP="00F8105C">
            <w:pPr>
              <w:spacing w:after="0"/>
              <w:jc w:val="center"/>
              <w:rPr>
                <w:sz w:val="18"/>
                <w:szCs w:val="18"/>
                <w:lang w:val="el-GR"/>
              </w:rPr>
            </w:pPr>
            <w:r w:rsidRPr="0075788F">
              <w:rPr>
                <w:sz w:val="18"/>
                <w:szCs w:val="18"/>
                <w:lang w:val="el-GR"/>
              </w:rPr>
              <w:t>ΤΥΠΟΣ</w:t>
            </w:r>
          </w:p>
        </w:tc>
        <w:tc>
          <w:tcPr>
            <w:tcW w:w="343" w:type="pct"/>
            <w:vMerge w:val="restart"/>
            <w:shd w:val="pct15" w:color="auto" w:fill="FFFFFF"/>
            <w:vAlign w:val="center"/>
          </w:tcPr>
          <w:p w14:paraId="7FD59D2C" w14:textId="77777777" w:rsidR="00F8105C" w:rsidRPr="0075788F" w:rsidRDefault="00F8105C" w:rsidP="00F8105C">
            <w:pPr>
              <w:spacing w:after="0"/>
              <w:jc w:val="center"/>
              <w:rPr>
                <w:sz w:val="18"/>
                <w:szCs w:val="18"/>
                <w:lang w:val="el-GR"/>
              </w:rPr>
            </w:pPr>
            <w:r w:rsidRPr="0075788F">
              <w:rPr>
                <w:sz w:val="20"/>
                <w:szCs w:val="20"/>
                <w:lang w:val="el-GR"/>
              </w:rPr>
              <w:t>ΦΑΣΗ ΈΡΓΟΥ</w:t>
            </w:r>
          </w:p>
        </w:tc>
        <w:tc>
          <w:tcPr>
            <w:tcW w:w="343" w:type="pct"/>
            <w:vMerge w:val="restart"/>
            <w:shd w:val="pct15" w:color="auto" w:fill="FFFFFF"/>
            <w:vAlign w:val="center"/>
          </w:tcPr>
          <w:p w14:paraId="40FBAC93" w14:textId="77777777" w:rsidR="00F8105C" w:rsidRPr="0075788F" w:rsidRDefault="00F8105C" w:rsidP="00F8105C">
            <w:pPr>
              <w:spacing w:after="0"/>
              <w:jc w:val="center"/>
              <w:rPr>
                <w:sz w:val="18"/>
                <w:szCs w:val="18"/>
                <w:lang w:val="el-GR"/>
              </w:rPr>
            </w:pPr>
            <w:r w:rsidRPr="0075788F">
              <w:rPr>
                <w:sz w:val="20"/>
                <w:szCs w:val="20"/>
                <w:lang w:val="el-GR"/>
              </w:rPr>
              <w:t>ΚΩΔ. ΠΑΡΑΔΟΤΕΟΥ</w:t>
            </w:r>
          </w:p>
        </w:tc>
        <w:tc>
          <w:tcPr>
            <w:tcW w:w="343" w:type="pct"/>
            <w:vMerge w:val="restart"/>
            <w:shd w:val="pct15" w:color="auto" w:fill="FFFFFF"/>
            <w:vAlign w:val="center"/>
          </w:tcPr>
          <w:p w14:paraId="12186C88" w14:textId="77777777" w:rsidR="00F8105C" w:rsidRPr="0075788F" w:rsidRDefault="00F8105C" w:rsidP="00F8105C">
            <w:pPr>
              <w:spacing w:after="0"/>
              <w:jc w:val="center"/>
              <w:rPr>
                <w:sz w:val="18"/>
                <w:szCs w:val="18"/>
                <w:lang w:val="el-GR"/>
              </w:rPr>
            </w:pPr>
            <w:r w:rsidRPr="0075788F">
              <w:rPr>
                <w:sz w:val="18"/>
                <w:szCs w:val="18"/>
                <w:lang w:val="el-GR"/>
              </w:rPr>
              <w:t>ΠΟΣΟΤΗΤΑ</w:t>
            </w:r>
          </w:p>
        </w:tc>
        <w:tc>
          <w:tcPr>
            <w:tcW w:w="1189" w:type="pct"/>
            <w:gridSpan w:val="2"/>
            <w:shd w:val="pct15" w:color="auto" w:fill="FFFFFF"/>
            <w:vAlign w:val="center"/>
          </w:tcPr>
          <w:p w14:paraId="4E084AD0" w14:textId="77777777" w:rsidR="00F8105C" w:rsidRPr="0075788F" w:rsidRDefault="00F8105C" w:rsidP="00F8105C">
            <w:pPr>
              <w:spacing w:after="0"/>
              <w:jc w:val="center"/>
              <w:rPr>
                <w:sz w:val="18"/>
                <w:szCs w:val="18"/>
                <w:lang w:val="el-GR"/>
              </w:rPr>
            </w:pPr>
            <w:r w:rsidRPr="0075788F">
              <w:rPr>
                <w:sz w:val="18"/>
                <w:szCs w:val="18"/>
                <w:lang w:val="el-GR"/>
              </w:rPr>
              <w:t>ΑΞΙΑ ΧΩΡΙΣ ΦΠΑ [€]</w:t>
            </w:r>
          </w:p>
        </w:tc>
        <w:tc>
          <w:tcPr>
            <w:tcW w:w="360" w:type="pct"/>
            <w:vMerge w:val="restart"/>
            <w:shd w:val="pct15" w:color="auto" w:fill="FFFFFF"/>
            <w:vAlign w:val="center"/>
          </w:tcPr>
          <w:p w14:paraId="2F2AEA40" w14:textId="77777777" w:rsidR="00F8105C" w:rsidRPr="0075788F" w:rsidRDefault="00F8105C" w:rsidP="00F8105C">
            <w:pPr>
              <w:spacing w:after="0"/>
              <w:jc w:val="center"/>
              <w:rPr>
                <w:sz w:val="18"/>
                <w:szCs w:val="18"/>
                <w:lang w:val="el-GR"/>
              </w:rPr>
            </w:pPr>
            <w:r w:rsidRPr="0075788F">
              <w:rPr>
                <w:sz w:val="18"/>
                <w:szCs w:val="18"/>
                <w:lang w:val="el-GR"/>
              </w:rPr>
              <w:t>ΦΠΑ [€]</w:t>
            </w:r>
          </w:p>
        </w:tc>
        <w:tc>
          <w:tcPr>
            <w:tcW w:w="637" w:type="pct"/>
            <w:vMerge w:val="restart"/>
            <w:shd w:val="pct15" w:color="auto" w:fill="FFFFFF"/>
            <w:vAlign w:val="center"/>
          </w:tcPr>
          <w:p w14:paraId="1C69672E" w14:textId="77777777" w:rsidR="00F8105C" w:rsidRPr="0075788F" w:rsidRDefault="00F8105C" w:rsidP="00F8105C">
            <w:pPr>
              <w:spacing w:after="0"/>
              <w:jc w:val="center"/>
              <w:rPr>
                <w:sz w:val="18"/>
                <w:szCs w:val="18"/>
                <w:lang w:val="el-GR"/>
              </w:rPr>
            </w:pPr>
            <w:r w:rsidRPr="0075788F">
              <w:rPr>
                <w:sz w:val="18"/>
                <w:szCs w:val="18"/>
                <w:lang w:val="el-GR"/>
              </w:rPr>
              <w:t>ΣΥΝΟΛΙΚΗ ΑΞΙΑ</w:t>
            </w:r>
          </w:p>
          <w:p w14:paraId="12A7FF98" w14:textId="77777777" w:rsidR="00F8105C" w:rsidRPr="0075788F" w:rsidRDefault="00F8105C" w:rsidP="00F8105C">
            <w:pPr>
              <w:spacing w:after="0"/>
              <w:jc w:val="center"/>
              <w:rPr>
                <w:sz w:val="18"/>
                <w:szCs w:val="18"/>
                <w:lang w:val="el-GR"/>
              </w:rPr>
            </w:pPr>
            <w:r w:rsidRPr="0075788F">
              <w:rPr>
                <w:sz w:val="18"/>
                <w:szCs w:val="18"/>
                <w:lang w:val="el-GR"/>
              </w:rPr>
              <w:t>ΜΕ ΦΠΑ [€]</w:t>
            </w:r>
          </w:p>
        </w:tc>
        <w:tc>
          <w:tcPr>
            <w:tcW w:w="636" w:type="pct"/>
            <w:shd w:val="pct15" w:color="auto" w:fill="FFFFFF"/>
            <w:vAlign w:val="center"/>
          </w:tcPr>
          <w:p w14:paraId="38B970C4" w14:textId="5D69F419" w:rsidR="00F8105C" w:rsidRPr="0075788F" w:rsidRDefault="00F8105C" w:rsidP="00F8105C">
            <w:pPr>
              <w:spacing w:after="0"/>
              <w:jc w:val="center"/>
              <w:rPr>
                <w:sz w:val="18"/>
                <w:szCs w:val="18"/>
                <w:lang w:val="el-GR"/>
              </w:rPr>
            </w:pPr>
            <w:r w:rsidRPr="0075788F">
              <w:rPr>
                <w:sz w:val="18"/>
                <w:szCs w:val="18"/>
                <w:lang w:val="el-GR"/>
              </w:rPr>
              <w:t>* ΚΟΣΤΟΣ ΣΥΝΤΗΡΗΣΗΣ ΧΩΡΙΣ ΦΠΑ [€]</w:t>
            </w:r>
          </w:p>
        </w:tc>
      </w:tr>
      <w:tr w:rsidR="00023B52" w:rsidRPr="0075788F" w14:paraId="6FAB1EB9" w14:textId="3D27E73F" w:rsidTr="00F8105C">
        <w:trPr>
          <w:cantSplit/>
          <w:tblHeader/>
        </w:trPr>
        <w:tc>
          <w:tcPr>
            <w:tcW w:w="187" w:type="pct"/>
            <w:vMerge/>
            <w:shd w:val="pct15" w:color="auto" w:fill="FFFFFF"/>
            <w:vAlign w:val="center"/>
          </w:tcPr>
          <w:p w14:paraId="3833C1CE" w14:textId="77777777" w:rsidR="00F8105C" w:rsidRPr="0075788F" w:rsidRDefault="00F8105C" w:rsidP="00F8105C">
            <w:pPr>
              <w:spacing w:after="0"/>
              <w:jc w:val="center"/>
              <w:rPr>
                <w:sz w:val="18"/>
                <w:szCs w:val="18"/>
              </w:rPr>
            </w:pPr>
          </w:p>
        </w:tc>
        <w:tc>
          <w:tcPr>
            <w:tcW w:w="625" w:type="pct"/>
            <w:vMerge/>
            <w:shd w:val="pct15" w:color="auto" w:fill="FFFFFF"/>
            <w:vAlign w:val="center"/>
          </w:tcPr>
          <w:p w14:paraId="349ED72D" w14:textId="77777777" w:rsidR="00F8105C" w:rsidRPr="0075788F" w:rsidRDefault="00F8105C" w:rsidP="00F8105C">
            <w:pPr>
              <w:spacing w:after="0"/>
              <w:jc w:val="center"/>
              <w:rPr>
                <w:sz w:val="18"/>
                <w:szCs w:val="18"/>
              </w:rPr>
            </w:pPr>
          </w:p>
        </w:tc>
        <w:tc>
          <w:tcPr>
            <w:tcW w:w="338" w:type="pct"/>
            <w:vMerge/>
            <w:shd w:val="pct15" w:color="auto" w:fill="FFFFFF"/>
            <w:vAlign w:val="center"/>
          </w:tcPr>
          <w:p w14:paraId="4CB19CEF" w14:textId="77777777" w:rsidR="00F8105C" w:rsidRPr="0075788F" w:rsidRDefault="00F8105C" w:rsidP="00F8105C">
            <w:pPr>
              <w:spacing w:after="0"/>
              <w:jc w:val="center"/>
              <w:rPr>
                <w:sz w:val="18"/>
                <w:szCs w:val="18"/>
              </w:rPr>
            </w:pPr>
          </w:p>
        </w:tc>
        <w:tc>
          <w:tcPr>
            <w:tcW w:w="343" w:type="pct"/>
            <w:vMerge/>
            <w:shd w:val="pct15" w:color="auto" w:fill="FFFFFF"/>
          </w:tcPr>
          <w:p w14:paraId="54DE5085" w14:textId="77777777" w:rsidR="00F8105C" w:rsidRPr="0075788F" w:rsidRDefault="00F8105C" w:rsidP="00F8105C">
            <w:pPr>
              <w:spacing w:after="0"/>
              <w:jc w:val="center"/>
              <w:rPr>
                <w:sz w:val="18"/>
                <w:szCs w:val="18"/>
              </w:rPr>
            </w:pPr>
          </w:p>
        </w:tc>
        <w:tc>
          <w:tcPr>
            <w:tcW w:w="343" w:type="pct"/>
            <w:vMerge/>
            <w:shd w:val="pct15" w:color="auto" w:fill="FFFFFF"/>
          </w:tcPr>
          <w:p w14:paraId="6FC3D408" w14:textId="77777777" w:rsidR="00F8105C" w:rsidRPr="0075788F" w:rsidRDefault="00F8105C" w:rsidP="00F8105C">
            <w:pPr>
              <w:spacing w:after="0"/>
              <w:jc w:val="center"/>
              <w:rPr>
                <w:sz w:val="18"/>
                <w:szCs w:val="18"/>
              </w:rPr>
            </w:pPr>
          </w:p>
        </w:tc>
        <w:tc>
          <w:tcPr>
            <w:tcW w:w="343" w:type="pct"/>
            <w:vMerge/>
            <w:shd w:val="pct15" w:color="auto" w:fill="FFFFFF"/>
            <w:vAlign w:val="center"/>
          </w:tcPr>
          <w:p w14:paraId="46AA2F51" w14:textId="77777777" w:rsidR="00F8105C" w:rsidRPr="0075788F" w:rsidRDefault="00F8105C" w:rsidP="00F8105C">
            <w:pPr>
              <w:spacing w:after="0"/>
              <w:jc w:val="center"/>
              <w:rPr>
                <w:sz w:val="18"/>
                <w:szCs w:val="18"/>
              </w:rPr>
            </w:pPr>
          </w:p>
        </w:tc>
        <w:tc>
          <w:tcPr>
            <w:tcW w:w="353" w:type="pct"/>
            <w:shd w:val="pct15" w:color="auto" w:fill="FFFFFF"/>
            <w:vAlign w:val="center"/>
          </w:tcPr>
          <w:p w14:paraId="09E60C5F" w14:textId="77777777" w:rsidR="00F8105C" w:rsidRPr="0075788F" w:rsidRDefault="00F8105C" w:rsidP="00F8105C">
            <w:pPr>
              <w:spacing w:after="0"/>
              <w:jc w:val="center"/>
              <w:rPr>
                <w:spacing w:val="-4"/>
                <w:sz w:val="18"/>
                <w:szCs w:val="18"/>
                <w:lang w:val="el-GR"/>
              </w:rPr>
            </w:pPr>
            <w:r w:rsidRPr="0075788F">
              <w:rPr>
                <w:spacing w:val="-4"/>
                <w:sz w:val="18"/>
                <w:szCs w:val="18"/>
                <w:lang w:val="el-GR"/>
              </w:rPr>
              <w:t>ΤΙΜΗ</w:t>
            </w:r>
          </w:p>
          <w:p w14:paraId="59755919" w14:textId="77777777" w:rsidR="00F8105C" w:rsidRPr="0075788F" w:rsidRDefault="00F8105C" w:rsidP="00F8105C">
            <w:pPr>
              <w:spacing w:after="0"/>
              <w:jc w:val="center"/>
              <w:rPr>
                <w:spacing w:val="-4"/>
                <w:sz w:val="18"/>
                <w:szCs w:val="18"/>
                <w:lang w:val="el-GR"/>
              </w:rPr>
            </w:pPr>
            <w:r w:rsidRPr="0075788F">
              <w:rPr>
                <w:spacing w:val="-4"/>
                <w:sz w:val="18"/>
                <w:szCs w:val="18"/>
                <w:lang w:val="el-GR"/>
              </w:rPr>
              <w:t>ΜΟΝΑΔΑΣ</w:t>
            </w:r>
          </w:p>
        </w:tc>
        <w:tc>
          <w:tcPr>
            <w:tcW w:w="836" w:type="pct"/>
            <w:shd w:val="pct15" w:color="auto" w:fill="FFFFFF"/>
            <w:vAlign w:val="center"/>
          </w:tcPr>
          <w:p w14:paraId="05E803F4" w14:textId="77777777" w:rsidR="00F8105C" w:rsidRPr="0075788F" w:rsidRDefault="00F8105C" w:rsidP="00F8105C">
            <w:pPr>
              <w:spacing w:after="0"/>
              <w:jc w:val="center"/>
              <w:rPr>
                <w:sz w:val="18"/>
                <w:szCs w:val="18"/>
                <w:lang w:val="el-GR"/>
              </w:rPr>
            </w:pPr>
            <w:r w:rsidRPr="0075788F">
              <w:rPr>
                <w:sz w:val="18"/>
                <w:szCs w:val="18"/>
                <w:lang w:val="el-GR"/>
              </w:rPr>
              <w:t>ΣΥΝΟΛΟ</w:t>
            </w:r>
          </w:p>
        </w:tc>
        <w:tc>
          <w:tcPr>
            <w:tcW w:w="360" w:type="pct"/>
            <w:vMerge/>
            <w:shd w:val="pct15" w:color="auto" w:fill="FFFFFF"/>
            <w:vAlign w:val="center"/>
          </w:tcPr>
          <w:p w14:paraId="30EC6263" w14:textId="77777777" w:rsidR="00F8105C" w:rsidRPr="0075788F" w:rsidRDefault="00F8105C" w:rsidP="00F8105C">
            <w:pPr>
              <w:spacing w:after="0"/>
              <w:jc w:val="center"/>
              <w:rPr>
                <w:sz w:val="18"/>
                <w:szCs w:val="18"/>
                <w:lang w:val="el-GR"/>
              </w:rPr>
            </w:pPr>
          </w:p>
        </w:tc>
        <w:tc>
          <w:tcPr>
            <w:tcW w:w="637" w:type="pct"/>
            <w:vMerge/>
            <w:shd w:val="pct15" w:color="auto" w:fill="FFFFFF"/>
          </w:tcPr>
          <w:p w14:paraId="77873306" w14:textId="77777777" w:rsidR="00F8105C" w:rsidRPr="0075788F" w:rsidRDefault="00F8105C" w:rsidP="00F8105C">
            <w:pPr>
              <w:spacing w:after="0"/>
              <w:jc w:val="center"/>
              <w:rPr>
                <w:sz w:val="18"/>
                <w:szCs w:val="18"/>
                <w:lang w:val="el-GR"/>
              </w:rPr>
            </w:pPr>
          </w:p>
        </w:tc>
        <w:tc>
          <w:tcPr>
            <w:tcW w:w="636" w:type="pct"/>
            <w:shd w:val="pct15" w:color="auto" w:fill="FFFFFF"/>
          </w:tcPr>
          <w:p w14:paraId="3EDF1FC6" w14:textId="12F002E3" w:rsidR="00F8105C" w:rsidRPr="0075788F" w:rsidRDefault="00F8105C" w:rsidP="00F8105C">
            <w:pPr>
              <w:spacing w:after="0"/>
              <w:jc w:val="center"/>
              <w:rPr>
                <w:sz w:val="18"/>
                <w:szCs w:val="18"/>
                <w:lang w:val="el-GR"/>
              </w:rPr>
            </w:pPr>
            <w:r w:rsidRPr="0075788F">
              <w:rPr>
                <w:sz w:val="18"/>
                <w:szCs w:val="18"/>
                <w:lang w:val="el-GR"/>
              </w:rPr>
              <w:t>1</w:t>
            </w:r>
            <w:r w:rsidRPr="0075788F">
              <w:rPr>
                <w:sz w:val="18"/>
                <w:szCs w:val="18"/>
                <w:vertAlign w:val="superscript"/>
                <w:lang w:val="el-GR"/>
              </w:rPr>
              <w:t>ο</w:t>
            </w:r>
            <w:r w:rsidRPr="0075788F">
              <w:rPr>
                <w:sz w:val="18"/>
                <w:szCs w:val="18"/>
                <w:lang w:val="el-GR"/>
              </w:rPr>
              <w:t xml:space="preserve"> έτος</w:t>
            </w:r>
          </w:p>
        </w:tc>
      </w:tr>
      <w:tr w:rsidR="00F8105C" w:rsidRPr="0075788F" w14:paraId="06FC30B8" w14:textId="10D2B823" w:rsidTr="00F8105C">
        <w:trPr>
          <w:trHeight w:val="340"/>
        </w:trPr>
        <w:tc>
          <w:tcPr>
            <w:tcW w:w="187" w:type="pct"/>
            <w:vAlign w:val="center"/>
          </w:tcPr>
          <w:p w14:paraId="12C6857D" w14:textId="77777777" w:rsidR="00F8105C" w:rsidRPr="0075788F" w:rsidRDefault="00F8105C" w:rsidP="000838A2">
            <w:pPr>
              <w:spacing w:before="100" w:beforeAutospacing="1" w:after="100" w:afterAutospacing="1"/>
              <w:rPr>
                <w:sz w:val="18"/>
                <w:szCs w:val="18"/>
              </w:rPr>
            </w:pPr>
          </w:p>
        </w:tc>
        <w:tc>
          <w:tcPr>
            <w:tcW w:w="625" w:type="pct"/>
            <w:vAlign w:val="center"/>
          </w:tcPr>
          <w:p w14:paraId="64FBBDA3" w14:textId="77777777" w:rsidR="00F8105C" w:rsidRPr="0075788F" w:rsidRDefault="00F8105C" w:rsidP="000838A2">
            <w:pPr>
              <w:spacing w:before="100" w:beforeAutospacing="1" w:after="100" w:afterAutospacing="1"/>
              <w:rPr>
                <w:sz w:val="18"/>
                <w:szCs w:val="18"/>
              </w:rPr>
            </w:pPr>
          </w:p>
        </w:tc>
        <w:tc>
          <w:tcPr>
            <w:tcW w:w="338" w:type="pct"/>
            <w:vAlign w:val="center"/>
          </w:tcPr>
          <w:p w14:paraId="28A6FD05" w14:textId="77777777" w:rsidR="00F8105C" w:rsidRPr="0075788F" w:rsidRDefault="00F8105C" w:rsidP="000838A2">
            <w:pPr>
              <w:spacing w:before="100" w:beforeAutospacing="1" w:after="100" w:afterAutospacing="1"/>
              <w:rPr>
                <w:sz w:val="18"/>
                <w:szCs w:val="18"/>
              </w:rPr>
            </w:pPr>
          </w:p>
        </w:tc>
        <w:tc>
          <w:tcPr>
            <w:tcW w:w="343" w:type="pct"/>
          </w:tcPr>
          <w:p w14:paraId="29456463" w14:textId="77777777" w:rsidR="00F8105C" w:rsidRPr="0075788F" w:rsidRDefault="00F8105C" w:rsidP="000838A2">
            <w:pPr>
              <w:spacing w:before="100" w:beforeAutospacing="1" w:after="100" w:afterAutospacing="1"/>
              <w:rPr>
                <w:sz w:val="18"/>
                <w:szCs w:val="18"/>
              </w:rPr>
            </w:pPr>
          </w:p>
        </w:tc>
        <w:tc>
          <w:tcPr>
            <w:tcW w:w="343" w:type="pct"/>
          </w:tcPr>
          <w:p w14:paraId="6628ECF3" w14:textId="77777777" w:rsidR="00F8105C" w:rsidRPr="0075788F" w:rsidRDefault="00F8105C" w:rsidP="000838A2">
            <w:pPr>
              <w:spacing w:before="100" w:beforeAutospacing="1" w:after="100" w:afterAutospacing="1"/>
              <w:rPr>
                <w:sz w:val="18"/>
                <w:szCs w:val="18"/>
              </w:rPr>
            </w:pPr>
          </w:p>
        </w:tc>
        <w:tc>
          <w:tcPr>
            <w:tcW w:w="343" w:type="pct"/>
            <w:vAlign w:val="center"/>
          </w:tcPr>
          <w:p w14:paraId="4B170EF4" w14:textId="77777777" w:rsidR="00F8105C" w:rsidRPr="0075788F" w:rsidRDefault="00F8105C" w:rsidP="000838A2">
            <w:pPr>
              <w:spacing w:before="100" w:beforeAutospacing="1" w:after="100" w:afterAutospacing="1"/>
              <w:rPr>
                <w:sz w:val="18"/>
                <w:szCs w:val="18"/>
              </w:rPr>
            </w:pPr>
          </w:p>
        </w:tc>
        <w:tc>
          <w:tcPr>
            <w:tcW w:w="353" w:type="pct"/>
            <w:vAlign w:val="center"/>
          </w:tcPr>
          <w:p w14:paraId="4EA576F7" w14:textId="77777777" w:rsidR="00F8105C" w:rsidRPr="0075788F" w:rsidRDefault="00F8105C" w:rsidP="000838A2">
            <w:pPr>
              <w:spacing w:before="100" w:beforeAutospacing="1" w:after="100" w:afterAutospacing="1"/>
              <w:rPr>
                <w:sz w:val="18"/>
                <w:szCs w:val="18"/>
              </w:rPr>
            </w:pPr>
          </w:p>
        </w:tc>
        <w:tc>
          <w:tcPr>
            <w:tcW w:w="836" w:type="pct"/>
            <w:vAlign w:val="center"/>
          </w:tcPr>
          <w:p w14:paraId="3CD1B0C8" w14:textId="77777777" w:rsidR="00F8105C" w:rsidRPr="0075788F" w:rsidRDefault="00F8105C" w:rsidP="000838A2">
            <w:pPr>
              <w:spacing w:before="100" w:beforeAutospacing="1" w:after="100" w:afterAutospacing="1"/>
              <w:rPr>
                <w:sz w:val="18"/>
                <w:szCs w:val="18"/>
              </w:rPr>
            </w:pPr>
          </w:p>
        </w:tc>
        <w:tc>
          <w:tcPr>
            <w:tcW w:w="360" w:type="pct"/>
            <w:vAlign w:val="center"/>
          </w:tcPr>
          <w:p w14:paraId="5377B455" w14:textId="77777777" w:rsidR="00F8105C" w:rsidRPr="0075788F" w:rsidRDefault="00F8105C" w:rsidP="000838A2">
            <w:pPr>
              <w:spacing w:before="100" w:beforeAutospacing="1" w:after="100" w:afterAutospacing="1"/>
              <w:rPr>
                <w:sz w:val="18"/>
                <w:szCs w:val="18"/>
              </w:rPr>
            </w:pPr>
          </w:p>
        </w:tc>
        <w:tc>
          <w:tcPr>
            <w:tcW w:w="637" w:type="pct"/>
            <w:vAlign w:val="center"/>
          </w:tcPr>
          <w:p w14:paraId="324E0C41" w14:textId="77777777" w:rsidR="00F8105C" w:rsidRPr="0075788F" w:rsidRDefault="00F8105C" w:rsidP="000838A2">
            <w:pPr>
              <w:spacing w:before="100" w:beforeAutospacing="1" w:after="100" w:afterAutospacing="1"/>
              <w:rPr>
                <w:sz w:val="18"/>
                <w:szCs w:val="18"/>
              </w:rPr>
            </w:pPr>
          </w:p>
        </w:tc>
        <w:tc>
          <w:tcPr>
            <w:tcW w:w="636" w:type="pct"/>
          </w:tcPr>
          <w:p w14:paraId="7EEEDBF2" w14:textId="77777777" w:rsidR="00F8105C" w:rsidRPr="0075788F" w:rsidRDefault="00F8105C" w:rsidP="000838A2">
            <w:pPr>
              <w:spacing w:before="100" w:beforeAutospacing="1" w:after="100" w:afterAutospacing="1"/>
              <w:rPr>
                <w:sz w:val="18"/>
                <w:szCs w:val="18"/>
              </w:rPr>
            </w:pPr>
          </w:p>
        </w:tc>
      </w:tr>
      <w:tr w:rsidR="00F8105C" w:rsidRPr="0075788F" w14:paraId="62B10B51" w14:textId="2C78CCD3" w:rsidTr="00F8105C">
        <w:trPr>
          <w:trHeight w:val="340"/>
        </w:trPr>
        <w:tc>
          <w:tcPr>
            <w:tcW w:w="187" w:type="pct"/>
            <w:vAlign w:val="center"/>
          </w:tcPr>
          <w:p w14:paraId="13E5C323" w14:textId="77777777" w:rsidR="00F8105C" w:rsidRPr="0075788F" w:rsidRDefault="00F8105C" w:rsidP="000838A2">
            <w:pPr>
              <w:spacing w:before="100" w:beforeAutospacing="1" w:after="100" w:afterAutospacing="1"/>
              <w:rPr>
                <w:sz w:val="18"/>
                <w:szCs w:val="18"/>
              </w:rPr>
            </w:pPr>
          </w:p>
        </w:tc>
        <w:tc>
          <w:tcPr>
            <w:tcW w:w="625" w:type="pct"/>
            <w:vAlign w:val="center"/>
          </w:tcPr>
          <w:p w14:paraId="707BC358" w14:textId="77777777" w:rsidR="00F8105C" w:rsidRPr="0075788F" w:rsidRDefault="00F8105C" w:rsidP="000838A2">
            <w:pPr>
              <w:spacing w:before="100" w:beforeAutospacing="1" w:after="100" w:afterAutospacing="1"/>
              <w:rPr>
                <w:sz w:val="18"/>
                <w:szCs w:val="18"/>
              </w:rPr>
            </w:pPr>
          </w:p>
        </w:tc>
        <w:tc>
          <w:tcPr>
            <w:tcW w:w="338" w:type="pct"/>
            <w:vAlign w:val="center"/>
          </w:tcPr>
          <w:p w14:paraId="5701F88F" w14:textId="77777777" w:rsidR="00F8105C" w:rsidRPr="0075788F" w:rsidRDefault="00F8105C" w:rsidP="000838A2">
            <w:pPr>
              <w:spacing w:before="100" w:beforeAutospacing="1" w:after="100" w:afterAutospacing="1"/>
              <w:rPr>
                <w:sz w:val="18"/>
                <w:szCs w:val="18"/>
              </w:rPr>
            </w:pPr>
          </w:p>
        </w:tc>
        <w:tc>
          <w:tcPr>
            <w:tcW w:w="343" w:type="pct"/>
          </w:tcPr>
          <w:p w14:paraId="01A96DE1" w14:textId="77777777" w:rsidR="00F8105C" w:rsidRPr="0075788F" w:rsidRDefault="00F8105C" w:rsidP="000838A2">
            <w:pPr>
              <w:spacing w:before="100" w:beforeAutospacing="1" w:after="100" w:afterAutospacing="1"/>
              <w:rPr>
                <w:sz w:val="18"/>
                <w:szCs w:val="18"/>
              </w:rPr>
            </w:pPr>
          </w:p>
        </w:tc>
        <w:tc>
          <w:tcPr>
            <w:tcW w:w="343" w:type="pct"/>
          </w:tcPr>
          <w:p w14:paraId="5BE901BD" w14:textId="77777777" w:rsidR="00F8105C" w:rsidRPr="0075788F" w:rsidRDefault="00F8105C" w:rsidP="000838A2">
            <w:pPr>
              <w:spacing w:before="100" w:beforeAutospacing="1" w:after="100" w:afterAutospacing="1"/>
              <w:rPr>
                <w:sz w:val="18"/>
                <w:szCs w:val="18"/>
              </w:rPr>
            </w:pPr>
          </w:p>
        </w:tc>
        <w:tc>
          <w:tcPr>
            <w:tcW w:w="343" w:type="pct"/>
            <w:vAlign w:val="center"/>
          </w:tcPr>
          <w:p w14:paraId="14F4A7ED" w14:textId="77777777" w:rsidR="00F8105C" w:rsidRPr="0075788F" w:rsidRDefault="00F8105C" w:rsidP="000838A2">
            <w:pPr>
              <w:spacing w:before="100" w:beforeAutospacing="1" w:after="100" w:afterAutospacing="1"/>
              <w:rPr>
                <w:sz w:val="18"/>
                <w:szCs w:val="18"/>
              </w:rPr>
            </w:pPr>
          </w:p>
        </w:tc>
        <w:tc>
          <w:tcPr>
            <w:tcW w:w="353" w:type="pct"/>
            <w:vAlign w:val="center"/>
          </w:tcPr>
          <w:p w14:paraId="08DADC22" w14:textId="77777777" w:rsidR="00F8105C" w:rsidRPr="0075788F" w:rsidRDefault="00F8105C" w:rsidP="000838A2">
            <w:pPr>
              <w:spacing w:before="100" w:beforeAutospacing="1" w:after="100" w:afterAutospacing="1"/>
              <w:rPr>
                <w:sz w:val="18"/>
                <w:szCs w:val="18"/>
              </w:rPr>
            </w:pPr>
          </w:p>
        </w:tc>
        <w:tc>
          <w:tcPr>
            <w:tcW w:w="836" w:type="pct"/>
            <w:vAlign w:val="center"/>
          </w:tcPr>
          <w:p w14:paraId="4F3BBE32" w14:textId="77777777" w:rsidR="00F8105C" w:rsidRPr="0075788F" w:rsidRDefault="00F8105C" w:rsidP="000838A2">
            <w:pPr>
              <w:spacing w:before="100" w:beforeAutospacing="1" w:after="100" w:afterAutospacing="1"/>
              <w:rPr>
                <w:sz w:val="18"/>
                <w:szCs w:val="18"/>
              </w:rPr>
            </w:pPr>
          </w:p>
        </w:tc>
        <w:tc>
          <w:tcPr>
            <w:tcW w:w="360" w:type="pct"/>
            <w:vAlign w:val="center"/>
          </w:tcPr>
          <w:p w14:paraId="41FC66B2" w14:textId="77777777" w:rsidR="00F8105C" w:rsidRPr="0075788F" w:rsidRDefault="00F8105C" w:rsidP="000838A2">
            <w:pPr>
              <w:spacing w:before="100" w:beforeAutospacing="1" w:after="100" w:afterAutospacing="1"/>
              <w:rPr>
                <w:sz w:val="18"/>
                <w:szCs w:val="18"/>
              </w:rPr>
            </w:pPr>
          </w:p>
        </w:tc>
        <w:tc>
          <w:tcPr>
            <w:tcW w:w="637" w:type="pct"/>
            <w:vAlign w:val="center"/>
          </w:tcPr>
          <w:p w14:paraId="0AFC8F09" w14:textId="77777777" w:rsidR="00F8105C" w:rsidRPr="0075788F" w:rsidRDefault="00F8105C" w:rsidP="000838A2">
            <w:pPr>
              <w:spacing w:before="100" w:beforeAutospacing="1" w:after="100" w:afterAutospacing="1"/>
              <w:rPr>
                <w:sz w:val="18"/>
                <w:szCs w:val="18"/>
              </w:rPr>
            </w:pPr>
          </w:p>
        </w:tc>
        <w:tc>
          <w:tcPr>
            <w:tcW w:w="636" w:type="pct"/>
          </w:tcPr>
          <w:p w14:paraId="31568283" w14:textId="77777777" w:rsidR="00F8105C" w:rsidRPr="0075788F" w:rsidRDefault="00F8105C" w:rsidP="000838A2">
            <w:pPr>
              <w:spacing w:before="100" w:beforeAutospacing="1" w:after="100" w:afterAutospacing="1"/>
              <w:rPr>
                <w:sz w:val="18"/>
                <w:szCs w:val="18"/>
              </w:rPr>
            </w:pPr>
          </w:p>
        </w:tc>
      </w:tr>
      <w:tr w:rsidR="00F8105C" w:rsidRPr="0075788F" w14:paraId="45963782" w14:textId="5ED9967B" w:rsidTr="00F8105C">
        <w:trPr>
          <w:trHeight w:val="340"/>
        </w:trPr>
        <w:tc>
          <w:tcPr>
            <w:tcW w:w="187" w:type="pct"/>
            <w:tcBorders>
              <w:bottom w:val="single" w:sz="4" w:space="0" w:color="auto"/>
            </w:tcBorders>
            <w:vAlign w:val="center"/>
          </w:tcPr>
          <w:p w14:paraId="3D0C0914" w14:textId="77777777" w:rsidR="00F8105C" w:rsidRPr="0075788F" w:rsidRDefault="00F8105C" w:rsidP="000838A2">
            <w:pPr>
              <w:spacing w:before="100" w:beforeAutospacing="1" w:after="100" w:afterAutospacing="1"/>
              <w:rPr>
                <w:sz w:val="18"/>
                <w:szCs w:val="18"/>
              </w:rPr>
            </w:pPr>
          </w:p>
        </w:tc>
        <w:tc>
          <w:tcPr>
            <w:tcW w:w="625" w:type="pct"/>
            <w:tcBorders>
              <w:bottom w:val="single" w:sz="4" w:space="0" w:color="auto"/>
            </w:tcBorders>
            <w:vAlign w:val="center"/>
          </w:tcPr>
          <w:p w14:paraId="11C51843" w14:textId="77777777" w:rsidR="00F8105C" w:rsidRPr="0075788F" w:rsidRDefault="00F8105C" w:rsidP="000838A2">
            <w:pPr>
              <w:spacing w:before="100" w:beforeAutospacing="1" w:after="100" w:afterAutospacing="1"/>
              <w:rPr>
                <w:sz w:val="18"/>
                <w:szCs w:val="18"/>
              </w:rPr>
            </w:pPr>
          </w:p>
        </w:tc>
        <w:tc>
          <w:tcPr>
            <w:tcW w:w="338" w:type="pct"/>
            <w:tcBorders>
              <w:bottom w:val="single" w:sz="4" w:space="0" w:color="auto"/>
            </w:tcBorders>
            <w:vAlign w:val="center"/>
          </w:tcPr>
          <w:p w14:paraId="51408D91" w14:textId="77777777" w:rsidR="00F8105C" w:rsidRPr="0075788F" w:rsidRDefault="00F8105C" w:rsidP="000838A2">
            <w:pPr>
              <w:spacing w:before="100" w:beforeAutospacing="1" w:after="100" w:afterAutospacing="1"/>
              <w:rPr>
                <w:sz w:val="18"/>
                <w:szCs w:val="18"/>
              </w:rPr>
            </w:pPr>
          </w:p>
        </w:tc>
        <w:tc>
          <w:tcPr>
            <w:tcW w:w="343" w:type="pct"/>
            <w:tcBorders>
              <w:bottom w:val="single" w:sz="4" w:space="0" w:color="auto"/>
            </w:tcBorders>
          </w:tcPr>
          <w:p w14:paraId="3483DB9A" w14:textId="77777777" w:rsidR="00F8105C" w:rsidRPr="0075788F" w:rsidRDefault="00F8105C" w:rsidP="000838A2">
            <w:pPr>
              <w:spacing w:before="100" w:beforeAutospacing="1" w:after="100" w:afterAutospacing="1"/>
              <w:rPr>
                <w:sz w:val="18"/>
                <w:szCs w:val="18"/>
              </w:rPr>
            </w:pPr>
          </w:p>
        </w:tc>
        <w:tc>
          <w:tcPr>
            <w:tcW w:w="343" w:type="pct"/>
            <w:tcBorders>
              <w:bottom w:val="single" w:sz="4" w:space="0" w:color="auto"/>
            </w:tcBorders>
          </w:tcPr>
          <w:p w14:paraId="418C7A50" w14:textId="77777777" w:rsidR="00F8105C" w:rsidRPr="0075788F" w:rsidRDefault="00F8105C" w:rsidP="000838A2">
            <w:pPr>
              <w:spacing w:before="100" w:beforeAutospacing="1" w:after="100" w:afterAutospacing="1"/>
              <w:rPr>
                <w:sz w:val="18"/>
                <w:szCs w:val="18"/>
              </w:rPr>
            </w:pPr>
          </w:p>
        </w:tc>
        <w:tc>
          <w:tcPr>
            <w:tcW w:w="343" w:type="pct"/>
            <w:tcBorders>
              <w:bottom w:val="single" w:sz="4" w:space="0" w:color="auto"/>
            </w:tcBorders>
            <w:vAlign w:val="center"/>
          </w:tcPr>
          <w:p w14:paraId="453D20F6" w14:textId="77777777" w:rsidR="00F8105C" w:rsidRPr="0075788F" w:rsidRDefault="00F8105C" w:rsidP="000838A2">
            <w:pPr>
              <w:spacing w:before="100" w:beforeAutospacing="1" w:after="100" w:afterAutospacing="1"/>
              <w:rPr>
                <w:sz w:val="18"/>
                <w:szCs w:val="18"/>
              </w:rPr>
            </w:pPr>
          </w:p>
        </w:tc>
        <w:tc>
          <w:tcPr>
            <w:tcW w:w="353" w:type="pct"/>
            <w:tcBorders>
              <w:bottom w:val="single" w:sz="4" w:space="0" w:color="auto"/>
            </w:tcBorders>
            <w:vAlign w:val="center"/>
          </w:tcPr>
          <w:p w14:paraId="5526454C" w14:textId="77777777" w:rsidR="00F8105C" w:rsidRPr="0075788F" w:rsidRDefault="00F8105C" w:rsidP="000838A2">
            <w:pPr>
              <w:spacing w:before="100" w:beforeAutospacing="1" w:after="100" w:afterAutospacing="1"/>
              <w:rPr>
                <w:sz w:val="18"/>
                <w:szCs w:val="18"/>
              </w:rPr>
            </w:pPr>
          </w:p>
        </w:tc>
        <w:tc>
          <w:tcPr>
            <w:tcW w:w="836" w:type="pct"/>
            <w:vAlign w:val="center"/>
          </w:tcPr>
          <w:p w14:paraId="383D5CD6" w14:textId="77777777" w:rsidR="00F8105C" w:rsidRPr="0075788F" w:rsidRDefault="00F8105C" w:rsidP="000838A2">
            <w:pPr>
              <w:spacing w:before="100" w:beforeAutospacing="1" w:after="100" w:afterAutospacing="1"/>
              <w:rPr>
                <w:sz w:val="18"/>
                <w:szCs w:val="18"/>
              </w:rPr>
            </w:pPr>
          </w:p>
        </w:tc>
        <w:tc>
          <w:tcPr>
            <w:tcW w:w="360" w:type="pct"/>
            <w:vAlign w:val="center"/>
          </w:tcPr>
          <w:p w14:paraId="251F4A9F" w14:textId="77777777" w:rsidR="00F8105C" w:rsidRPr="0075788F" w:rsidRDefault="00F8105C" w:rsidP="000838A2">
            <w:pPr>
              <w:spacing w:before="100" w:beforeAutospacing="1" w:after="100" w:afterAutospacing="1"/>
              <w:rPr>
                <w:sz w:val="18"/>
                <w:szCs w:val="18"/>
              </w:rPr>
            </w:pPr>
          </w:p>
        </w:tc>
        <w:tc>
          <w:tcPr>
            <w:tcW w:w="637" w:type="pct"/>
            <w:vAlign w:val="center"/>
          </w:tcPr>
          <w:p w14:paraId="3C7E772D" w14:textId="77777777" w:rsidR="00F8105C" w:rsidRPr="0075788F" w:rsidRDefault="00F8105C" w:rsidP="000838A2">
            <w:pPr>
              <w:spacing w:before="100" w:beforeAutospacing="1" w:after="100" w:afterAutospacing="1"/>
              <w:rPr>
                <w:sz w:val="18"/>
                <w:szCs w:val="18"/>
              </w:rPr>
            </w:pPr>
          </w:p>
        </w:tc>
        <w:tc>
          <w:tcPr>
            <w:tcW w:w="636" w:type="pct"/>
          </w:tcPr>
          <w:p w14:paraId="5C6EE40B" w14:textId="77777777" w:rsidR="00F8105C" w:rsidRPr="0075788F" w:rsidRDefault="00F8105C" w:rsidP="000838A2">
            <w:pPr>
              <w:spacing w:before="100" w:beforeAutospacing="1" w:after="100" w:afterAutospacing="1"/>
              <w:rPr>
                <w:sz w:val="18"/>
                <w:szCs w:val="18"/>
              </w:rPr>
            </w:pPr>
          </w:p>
        </w:tc>
      </w:tr>
      <w:tr w:rsidR="00F8105C" w:rsidRPr="0075788F" w14:paraId="3311874F" w14:textId="252F6166" w:rsidTr="00F8105C">
        <w:trPr>
          <w:trHeight w:val="340"/>
        </w:trPr>
        <w:tc>
          <w:tcPr>
            <w:tcW w:w="2531" w:type="pct"/>
            <w:gridSpan w:val="7"/>
            <w:shd w:val="pct15" w:color="auto" w:fill="FFFFFF"/>
          </w:tcPr>
          <w:p w14:paraId="2EDC3F48" w14:textId="77777777" w:rsidR="00F8105C" w:rsidRPr="0075788F" w:rsidRDefault="00F8105C" w:rsidP="000838A2">
            <w:pPr>
              <w:spacing w:before="100" w:beforeAutospacing="1" w:after="100" w:afterAutospacing="1"/>
              <w:jc w:val="center"/>
              <w:rPr>
                <w:sz w:val="18"/>
                <w:szCs w:val="18"/>
              </w:rPr>
            </w:pPr>
            <w:r w:rsidRPr="0075788F">
              <w:rPr>
                <w:b/>
                <w:sz w:val="18"/>
                <w:szCs w:val="18"/>
                <w:lang w:val="el-GR"/>
              </w:rPr>
              <w:t>ΣΥΝΟΛΟ</w:t>
            </w:r>
          </w:p>
        </w:tc>
        <w:tc>
          <w:tcPr>
            <w:tcW w:w="836" w:type="pct"/>
            <w:vAlign w:val="center"/>
          </w:tcPr>
          <w:p w14:paraId="52748AD1" w14:textId="77777777" w:rsidR="00F8105C" w:rsidRPr="0075788F" w:rsidRDefault="00F8105C" w:rsidP="000838A2">
            <w:pPr>
              <w:spacing w:before="100" w:beforeAutospacing="1" w:after="100" w:afterAutospacing="1"/>
              <w:rPr>
                <w:sz w:val="18"/>
                <w:szCs w:val="18"/>
              </w:rPr>
            </w:pPr>
          </w:p>
        </w:tc>
        <w:tc>
          <w:tcPr>
            <w:tcW w:w="360" w:type="pct"/>
            <w:vAlign w:val="center"/>
          </w:tcPr>
          <w:p w14:paraId="5BFE4FB6" w14:textId="77777777" w:rsidR="00F8105C" w:rsidRPr="0075788F" w:rsidRDefault="00F8105C" w:rsidP="000838A2">
            <w:pPr>
              <w:spacing w:before="100" w:beforeAutospacing="1" w:after="100" w:afterAutospacing="1"/>
              <w:rPr>
                <w:sz w:val="18"/>
                <w:szCs w:val="18"/>
              </w:rPr>
            </w:pPr>
          </w:p>
        </w:tc>
        <w:tc>
          <w:tcPr>
            <w:tcW w:w="637" w:type="pct"/>
            <w:vAlign w:val="center"/>
          </w:tcPr>
          <w:p w14:paraId="4644E683" w14:textId="77777777" w:rsidR="00F8105C" w:rsidRPr="0075788F" w:rsidRDefault="00F8105C" w:rsidP="000838A2">
            <w:pPr>
              <w:spacing w:before="100" w:beforeAutospacing="1" w:after="100" w:afterAutospacing="1"/>
              <w:rPr>
                <w:sz w:val="18"/>
                <w:szCs w:val="18"/>
              </w:rPr>
            </w:pPr>
          </w:p>
        </w:tc>
        <w:tc>
          <w:tcPr>
            <w:tcW w:w="636" w:type="pct"/>
          </w:tcPr>
          <w:p w14:paraId="25B85302" w14:textId="77777777" w:rsidR="00F8105C" w:rsidRPr="0075788F" w:rsidRDefault="00F8105C" w:rsidP="000838A2">
            <w:pPr>
              <w:spacing w:before="100" w:beforeAutospacing="1" w:after="100" w:afterAutospacing="1"/>
              <w:rPr>
                <w:sz w:val="18"/>
                <w:szCs w:val="18"/>
              </w:rPr>
            </w:pPr>
          </w:p>
        </w:tc>
      </w:tr>
    </w:tbl>
    <w:p w14:paraId="4098D56C" w14:textId="78B28F85" w:rsidR="00623457" w:rsidRPr="0075788F" w:rsidRDefault="00623457" w:rsidP="00B132C5">
      <w:pPr>
        <w:spacing w:before="100" w:beforeAutospacing="1" w:after="100" w:afterAutospacing="1"/>
        <w:jc w:val="center"/>
        <w:rPr>
          <w:sz w:val="20"/>
          <w:lang w:val="el-GR"/>
        </w:rPr>
      </w:pPr>
      <w:r w:rsidRPr="0075788F">
        <w:rPr>
          <w:sz w:val="20"/>
          <w:lang w:val="el-GR"/>
        </w:rPr>
        <w:t xml:space="preserve">* Το ΚΟΣΤΟΣ ΣΥΝΤΗΡΗΣΗΣ αφορά στα έτη μετά την ελάχιστη </w:t>
      </w:r>
      <w:r w:rsidRPr="0075788F">
        <w:rPr>
          <w:b/>
          <w:sz w:val="20"/>
          <w:lang w:val="el-GR"/>
        </w:rPr>
        <w:t>ζητούμενη</w:t>
      </w:r>
      <w:r w:rsidRPr="0075788F">
        <w:rPr>
          <w:sz w:val="20"/>
          <w:lang w:val="el-GR"/>
        </w:rPr>
        <w:t xml:space="preserve"> Περίοδο Εγγύησης.</w:t>
      </w:r>
    </w:p>
    <w:p w14:paraId="531EE019" w14:textId="77777777" w:rsidR="00B132C5" w:rsidRPr="0075788F" w:rsidRDefault="00B132C5" w:rsidP="009E3443">
      <w:pPr>
        <w:pStyle w:val="32"/>
        <w:numPr>
          <w:ilvl w:val="2"/>
          <w:numId w:val="17"/>
        </w:numPr>
        <w:ind w:left="1134" w:hanging="414"/>
        <w:rPr>
          <w:rFonts w:cs="Tahoma"/>
          <w:lang w:val="el-GR"/>
        </w:rPr>
      </w:pPr>
      <w:bookmarkStart w:id="717" w:name="_Toc167222943"/>
      <w:bookmarkStart w:id="718" w:name="_Ref104352863"/>
      <w:bookmarkStart w:id="719" w:name="_Ref104352865"/>
      <w:bookmarkStart w:id="720" w:name="_Ref104352990"/>
      <w:bookmarkStart w:id="721" w:name="_Toc240445883"/>
      <w:bookmarkStart w:id="722" w:name="_Toc366852704"/>
      <w:bookmarkStart w:id="723" w:name="_Toc10632755"/>
      <w:bookmarkStart w:id="724" w:name="_Toc42167522"/>
      <w:r w:rsidRPr="0075788F">
        <w:rPr>
          <w:rFonts w:cs="Tahoma"/>
          <w:lang w:val="el-GR"/>
        </w:rPr>
        <w:lastRenderedPageBreak/>
        <w:t>Υπηρεσίες</w:t>
      </w:r>
      <w:bookmarkEnd w:id="7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4"/>
        <w:gridCol w:w="1800"/>
        <w:gridCol w:w="1034"/>
        <w:gridCol w:w="1265"/>
        <w:gridCol w:w="976"/>
        <w:gridCol w:w="944"/>
        <w:gridCol w:w="853"/>
        <w:gridCol w:w="1132"/>
        <w:gridCol w:w="1130"/>
      </w:tblGrid>
      <w:tr w:rsidR="00F8105C" w:rsidRPr="0075788F" w14:paraId="75C2E1BA" w14:textId="63410582" w:rsidTr="00C00FE0">
        <w:trPr>
          <w:cantSplit/>
          <w:tblHeader/>
        </w:trPr>
        <w:tc>
          <w:tcPr>
            <w:tcW w:w="256" w:type="pct"/>
            <w:vMerge w:val="restart"/>
            <w:shd w:val="clear" w:color="auto" w:fill="E6E6E6"/>
            <w:vAlign w:val="center"/>
          </w:tcPr>
          <w:p w14:paraId="740A7558" w14:textId="77777777" w:rsidR="00F8105C" w:rsidRPr="0075788F" w:rsidRDefault="00F8105C" w:rsidP="00F8105C">
            <w:pPr>
              <w:ind w:left="34" w:hanging="34"/>
              <w:jc w:val="center"/>
              <w:rPr>
                <w:sz w:val="18"/>
                <w:szCs w:val="18"/>
              </w:rPr>
            </w:pPr>
            <w:r w:rsidRPr="0075788F">
              <w:rPr>
                <w:sz w:val="18"/>
                <w:szCs w:val="18"/>
              </w:rPr>
              <w:t>Α/Α</w:t>
            </w:r>
          </w:p>
        </w:tc>
        <w:tc>
          <w:tcPr>
            <w:tcW w:w="935" w:type="pct"/>
            <w:vMerge w:val="restart"/>
            <w:shd w:val="clear" w:color="auto" w:fill="E6E6E6"/>
            <w:vAlign w:val="center"/>
          </w:tcPr>
          <w:p w14:paraId="5044B85D" w14:textId="77777777" w:rsidR="00F8105C" w:rsidRPr="0075788F" w:rsidRDefault="00F8105C" w:rsidP="00F8105C">
            <w:pPr>
              <w:rPr>
                <w:sz w:val="18"/>
                <w:szCs w:val="18"/>
              </w:rPr>
            </w:pPr>
            <w:r w:rsidRPr="0075788F">
              <w:rPr>
                <w:sz w:val="18"/>
                <w:szCs w:val="18"/>
              </w:rPr>
              <w:t>ΠΕΡΙΓΡΑΦΗ/ΦΆΣΗ ΕΡΓΟΥ</w:t>
            </w:r>
          </w:p>
        </w:tc>
        <w:tc>
          <w:tcPr>
            <w:tcW w:w="537" w:type="pct"/>
            <w:vMerge w:val="restart"/>
            <w:shd w:val="clear" w:color="auto" w:fill="E6E6E6"/>
            <w:vAlign w:val="center"/>
          </w:tcPr>
          <w:p w14:paraId="7761AA50" w14:textId="77777777" w:rsidR="00F8105C" w:rsidRPr="0075788F" w:rsidRDefault="00F8105C" w:rsidP="00F8105C">
            <w:pPr>
              <w:rPr>
                <w:sz w:val="18"/>
                <w:szCs w:val="18"/>
              </w:rPr>
            </w:pPr>
            <w:r w:rsidRPr="0075788F">
              <w:rPr>
                <w:sz w:val="18"/>
                <w:szCs w:val="18"/>
              </w:rPr>
              <w:t>Ανθρωπομήνες</w:t>
            </w:r>
          </w:p>
        </w:tc>
        <w:tc>
          <w:tcPr>
            <w:tcW w:w="1654" w:type="pct"/>
            <w:gridSpan w:val="3"/>
            <w:shd w:val="clear" w:color="auto" w:fill="E6E6E6"/>
          </w:tcPr>
          <w:p w14:paraId="78CFB9CB" w14:textId="77777777" w:rsidR="00F8105C" w:rsidRPr="0075788F" w:rsidRDefault="00F8105C" w:rsidP="00F8105C">
            <w:pPr>
              <w:jc w:val="center"/>
              <w:rPr>
                <w:sz w:val="18"/>
                <w:szCs w:val="18"/>
              </w:rPr>
            </w:pPr>
            <w:r w:rsidRPr="0075788F">
              <w:rPr>
                <w:sz w:val="18"/>
                <w:szCs w:val="18"/>
              </w:rPr>
              <w:t>ΑΞΙΑ ΧΩΡΙΣ ΦΠΑ [€]</w:t>
            </w:r>
          </w:p>
        </w:tc>
        <w:tc>
          <w:tcPr>
            <w:tcW w:w="443" w:type="pct"/>
            <w:shd w:val="clear" w:color="auto" w:fill="E6E6E6"/>
            <w:vAlign w:val="center"/>
          </w:tcPr>
          <w:p w14:paraId="54178EF7" w14:textId="77777777" w:rsidR="00F8105C" w:rsidRPr="0075788F" w:rsidRDefault="00F8105C" w:rsidP="00F8105C">
            <w:pPr>
              <w:jc w:val="center"/>
              <w:rPr>
                <w:sz w:val="18"/>
                <w:szCs w:val="18"/>
              </w:rPr>
            </w:pPr>
            <w:r w:rsidRPr="0075788F">
              <w:rPr>
                <w:sz w:val="18"/>
                <w:szCs w:val="18"/>
              </w:rPr>
              <w:t>ΦΠΑ [€]</w:t>
            </w:r>
          </w:p>
        </w:tc>
        <w:tc>
          <w:tcPr>
            <w:tcW w:w="588" w:type="pct"/>
            <w:shd w:val="clear" w:color="auto" w:fill="E6E6E6"/>
            <w:vAlign w:val="center"/>
          </w:tcPr>
          <w:p w14:paraId="26D47B10" w14:textId="77777777" w:rsidR="00F8105C" w:rsidRPr="0075788F" w:rsidRDefault="00F8105C" w:rsidP="00F8105C">
            <w:pPr>
              <w:jc w:val="center"/>
              <w:rPr>
                <w:sz w:val="18"/>
                <w:szCs w:val="18"/>
              </w:rPr>
            </w:pPr>
            <w:r w:rsidRPr="0075788F">
              <w:rPr>
                <w:sz w:val="18"/>
                <w:szCs w:val="18"/>
              </w:rPr>
              <w:t>ΣΥΝΟΛΙΚΗ ΑΞΙΑ</w:t>
            </w:r>
          </w:p>
          <w:p w14:paraId="4081ECC7" w14:textId="77777777" w:rsidR="00F8105C" w:rsidRPr="0075788F" w:rsidRDefault="00F8105C" w:rsidP="00F8105C">
            <w:pPr>
              <w:jc w:val="center"/>
              <w:rPr>
                <w:sz w:val="18"/>
                <w:szCs w:val="18"/>
              </w:rPr>
            </w:pPr>
            <w:r w:rsidRPr="0075788F">
              <w:rPr>
                <w:sz w:val="18"/>
                <w:szCs w:val="18"/>
              </w:rPr>
              <w:t>ΜΕ ΦΠΑ [€]</w:t>
            </w:r>
          </w:p>
        </w:tc>
        <w:tc>
          <w:tcPr>
            <w:tcW w:w="588" w:type="pct"/>
            <w:shd w:val="clear" w:color="auto" w:fill="E6E6E6"/>
            <w:vAlign w:val="center"/>
          </w:tcPr>
          <w:p w14:paraId="507D3EA4" w14:textId="300CC490" w:rsidR="00F8105C" w:rsidRPr="0075788F" w:rsidRDefault="00F8105C" w:rsidP="00F8105C">
            <w:pPr>
              <w:jc w:val="center"/>
              <w:rPr>
                <w:sz w:val="18"/>
                <w:szCs w:val="18"/>
              </w:rPr>
            </w:pPr>
            <w:r w:rsidRPr="0075788F">
              <w:rPr>
                <w:sz w:val="18"/>
                <w:szCs w:val="18"/>
                <w:lang w:val="el-GR"/>
              </w:rPr>
              <w:t>* ΚΟΣΤΟΣ ΣΥΝΤΗΡΗΣΗΣ ΧΩΡΙΣ ΦΠΑ [€]</w:t>
            </w:r>
          </w:p>
        </w:tc>
      </w:tr>
      <w:tr w:rsidR="00F8105C" w:rsidRPr="0075788F" w14:paraId="75FC305B" w14:textId="6FD9016D" w:rsidTr="00C00FE0">
        <w:trPr>
          <w:cantSplit/>
        </w:trPr>
        <w:tc>
          <w:tcPr>
            <w:tcW w:w="256" w:type="pct"/>
            <w:vMerge/>
            <w:shd w:val="clear" w:color="auto" w:fill="E6E6E6"/>
            <w:vAlign w:val="center"/>
          </w:tcPr>
          <w:p w14:paraId="505A87CB" w14:textId="77777777" w:rsidR="00F8105C" w:rsidRPr="0075788F" w:rsidRDefault="00F8105C" w:rsidP="00F8105C">
            <w:pPr>
              <w:ind w:left="34" w:hanging="34"/>
              <w:jc w:val="center"/>
              <w:rPr>
                <w:sz w:val="18"/>
                <w:szCs w:val="18"/>
              </w:rPr>
            </w:pPr>
          </w:p>
        </w:tc>
        <w:tc>
          <w:tcPr>
            <w:tcW w:w="935" w:type="pct"/>
            <w:vMerge/>
            <w:shd w:val="clear" w:color="auto" w:fill="E6E6E6"/>
            <w:vAlign w:val="center"/>
          </w:tcPr>
          <w:p w14:paraId="3C184DE3" w14:textId="77777777" w:rsidR="00F8105C" w:rsidRPr="0075788F" w:rsidRDefault="00F8105C" w:rsidP="00F8105C">
            <w:pPr>
              <w:rPr>
                <w:sz w:val="18"/>
                <w:szCs w:val="18"/>
              </w:rPr>
            </w:pPr>
          </w:p>
        </w:tc>
        <w:tc>
          <w:tcPr>
            <w:tcW w:w="537" w:type="pct"/>
            <w:vMerge/>
            <w:shd w:val="clear" w:color="auto" w:fill="E6E6E6"/>
            <w:vAlign w:val="center"/>
          </w:tcPr>
          <w:p w14:paraId="0B70E0D3" w14:textId="77777777" w:rsidR="00F8105C" w:rsidRPr="0075788F" w:rsidRDefault="00F8105C" w:rsidP="00F8105C">
            <w:pPr>
              <w:rPr>
                <w:sz w:val="18"/>
                <w:szCs w:val="18"/>
              </w:rPr>
            </w:pPr>
          </w:p>
        </w:tc>
        <w:tc>
          <w:tcPr>
            <w:tcW w:w="657" w:type="pct"/>
            <w:shd w:val="clear" w:color="auto" w:fill="E6E6E6"/>
            <w:vAlign w:val="center"/>
          </w:tcPr>
          <w:p w14:paraId="046DAC96" w14:textId="77777777" w:rsidR="00F8105C" w:rsidRPr="0075788F" w:rsidRDefault="00F8105C" w:rsidP="00F8105C">
            <w:pPr>
              <w:jc w:val="center"/>
              <w:rPr>
                <w:sz w:val="14"/>
                <w:szCs w:val="18"/>
              </w:rPr>
            </w:pPr>
            <w:r w:rsidRPr="0075788F">
              <w:rPr>
                <w:sz w:val="14"/>
                <w:szCs w:val="18"/>
              </w:rPr>
              <w:t>ΑΝΩΤΑΤΗ ΕΠΙΤΡΕΠΟΜΕΝΗ ΤΙΜΗ ΜΟΝΑΔΑΣ</w:t>
            </w:r>
          </w:p>
        </w:tc>
        <w:tc>
          <w:tcPr>
            <w:tcW w:w="507" w:type="pct"/>
            <w:shd w:val="clear" w:color="auto" w:fill="E6E6E6"/>
            <w:vAlign w:val="center"/>
          </w:tcPr>
          <w:p w14:paraId="7E82B73A" w14:textId="77777777" w:rsidR="00F8105C" w:rsidRPr="0075788F" w:rsidRDefault="00F8105C" w:rsidP="00F8105C">
            <w:pPr>
              <w:jc w:val="center"/>
              <w:rPr>
                <w:sz w:val="14"/>
                <w:szCs w:val="18"/>
              </w:rPr>
            </w:pPr>
            <w:r w:rsidRPr="0075788F">
              <w:rPr>
                <w:sz w:val="14"/>
                <w:szCs w:val="18"/>
              </w:rPr>
              <w:t>ΠΡΟΣΦΕΡΟΜΕΝΗ ΤΙΜΗ ΜΟΝΑΔΑΣ</w:t>
            </w:r>
          </w:p>
        </w:tc>
        <w:tc>
          <w:tcPr>
            <w:tcW w:w="487" w:type="pct"/>
            <w:shd w:val="clear" w:color="auto" w:fill="E6E6E6"/>
            <w:vAlign w:val="center"/>
          </w:tcPr>
          <w:p w14:paraId="77BC29DF" w14:textId="77777777" w:rsidR="00F8105C" w:rsidRPr="0075788F" w:rsidRDefault="00F8105C" w:rsidP="00F8105C">
            <w:pPr>
              <w:jc w:val="center"/>
              <w:rPr>
                <w:sz w:val="14"/>
                <w:szCs w:val="18"/>
              </w:rPr>
            </w:pPr>
            <w:r w:rsidRPr="0075788F">
              <w:rPr>
                <w:sz w:val="14"/>
                <w:szCs w:val="18"/>
              </w:rPr>
              <w:t>ΣΥΝΟΛΟ</w:t>
            </w:r>
          </w:p>
        </w:tc>
        <w:tc>
          <w:tcPr>
            <w:tcW w:w="443" w:type="pct"/>
            <w:shd w:val="clear" w:color="auto" w:fill="E6E6E6"/>
          </w:tcPr>
          <w:p w14:paraId="73122C7E" w14:textId="13E58FB2" w:rsidR="00F8105C" w:rsidRPr="0075788F" w:rsidRDefault="00F8105C" w:rsidP="00F8105C">
            <w:pPr>
              <w:jc w:val="center"/>
              <w:rPr>
                <w:sz w:val="18"/>
                <w:szCs w:val="18"/>
              </w:rPr>
            </w:pPr>
          </w:p>
        </w:tc>
        <w:tc>
          <w:tcPr>
            <w:tcW w:w="588" w:type="pct"/>
            <w:shd w:val="clear" w:color="auto" w:fill="E6E6E6"/>
          </w:tcPr>
          <w:p w14:paraId="1B41D68F" w14:textId="6A31CF2B" w:rsidR="00F8105C" w:rsidRPr="0075788F" w:rsidRDefault="00F8105C" w:rsidP="00F8105C">
            <w:pPr>
              <w:jc w:val="center"/>
              <w:rPr>
                <w:sz w:val="18"/>
                <w:szCs w:val="18"/>
              </w:rPr>
            </w:pPr>
          </w:p>
        </w:tc>
        <w:tc>
          <w:tcPr>
            <w:tcW w:w="588" w:type="pct"/>
            <w:shd w:val="clear" w:color="auto" w:fill="E6E6E6"/>
          </w:tcPr>
          <w:p w14:paraId="7318A95B" w14:textId="54C449B8" w:rsidR="00F8105C" w:rsidRPr="0075788F" w:rsidRDefault="00F8105C" w:rsidP="00F8105C">
            <w:pPr>
              <w:jc w:val="center"/>
              <w:rPr>
                <w:sz w:val="18"/>
                <w:szCs w:val="18"/>
              </w:rPr>
            </w:pPr>
            <w:r w:rsidRPr="0075788F">
              <w:rPr>
                <w:sz w:val="18"/>
                <w:szCs w:val="18"/>
                <w:lang w:val="el-GR"/>
              </w:rPr>
              <w:t>1</w:t>
            </w:r>
            <w:r w:rsidRPr="0075788F">
              <w:rPr>
                <w:sz w:val="18"/>
                <w:szCs w:val="18"/>
                <w:vertAlign w:val="superscript"/>
                <w:lang w:val="el-GR"/>
              </w:rPr>
              <w:t>ο</w:t>
            </w:r>
            <w:r w:rsidRPr="0075788F">
              <w:rPr>
                <w:sz w:val="18"/>
                <w:szCs w:val="18"/>
                <w:lang w:val="el-GR"/>
              </w:rPr>
              <w:t xml:space="preserve"> έτος</w:t>
            </w:r>
          </w:p>
        </w:tc>
      </w:tr>
      <w:tr w:rsidR="00C00FE0" w:rsidRPr="0075788F" w14:paraId="1D1FFF6C" w14:textId="14260484" w:rsidTr="00C00FE0">
        <w:trPr>
          <w:trHeight w:val="284"/>
        </w:trPr>
        <w:tc>
          <w:tcPr>
            <w:tcW w:w="256" w:type="pct"/>
            <w:vAlign w:val="center"/>
          </w:tcPr>
          <w:p w14:paraId="66D8186E" w14:textId="77777777" w:rsidR="00C00FE0" w:rsidRPr="0075788F" w:rsidRDefault="00C00FE0" w:rsidP="00C00FE0">
            <w:pPr>
              <w:pStyle w:val="aff"/>
              <w:numPr>
                <w:ilvl w:val="0"/>
                <w:numId w:val="104"/>
              </w:numPr>
              <w:ind w:left="34" w:hanging="34"/>
              <w:jc w:val="center"/>
              <w:rPr>
                <w:sz w:val="18"/>
                <w:szCs w:val="18"/>
              </w:rPr>
            </w:pPr>
          </w:p>
        </w:tc>
        <w:tc>
          <w:tcPr>
            <w:tcW w:w="935" w:type="pct"/>
          </w:tcPr>
          <w:p w14:paraId="0B2E1A17" w14:textId="77777777" w:rsidR="00C00FE0" w:rsidRPr="0075788F" w:rsidRDefault="00C00FE0" w:rsidP="00C00FE0">
            <w:pPr>
              <w:rPr>
                <w:sz w:val="18"/>
                <w:szCs w:val="18"/>
              </w:rPr>
            </w:pPr>
            <w:r w:rsidRPr="0075788F">
              <w:rPr>
                <w:sz w:val="18"/>
                <w:szCs w:val="18"/>
              </w:rPr>
              <w:t>Ανάλυση Απαιτήσεων</w:t>
            </w:r>
          </w:p>
        </w:tc>
        <w:tc>
          <w:tcPr>
            <w:tcW w:w="537" w:type="pct"/>
          </w:tcPr>
          <w:p w14:paraId="02ABADF0" w14:textId="7F33BFB1" w:rsidR="00C00FE0" w:rsidRPr="0075788F" w:rsidRDefault="00C00FE0" w:rsidP="00C00FE0">
            <w:pPr>
              <w:jc w:val="center"/>
              <w:rPr>
                <w:sz w:val="18"/>
                <w:szCs w:val="18"/>
              </w:rPr>
            </w:pPr>
            <w:r w:rsidRPr="0075788F">
              <w:rPr>
                <w:sz w:val="18"/>
                <w:szCs w:val="18"/>
              </w:rPr>
              <w:t>32</w:t>
            </w:r>
          </w:p>
        </w:tc>
        <w:tc>
          <w:tcPr>
            <w:tcW w:w="657" w:type="pct"/>
          </w:tcPr>
          <w:p w14:paraId="0F3C91E7" w14:textId="464FA332" w:rsidR="00C00FE0" w:rsidRPr="0075788F" w:rsidRDefault="00C00FE0" w:rsidP="00C00FE0">
            <w:pPr>
              <w:jc w:val="center"/>
              <w:rPr>
                <w:sz w:val="18"/>
                <w:szCs w:val="18"/>
              </w:rPr>
            </w:pPr>
            <w:r w:rsidRPr="0075788F">
              <w:rPr>
                <w:sz w:val="18"/>
                <w:szCs w:val="18"/>
              </w:rPr>
              <w:t xml:space="preserve"> 6.500,00 € </w:t>
            </w:r>
          </w:p>
        </w:tc>
        <w:tc>
          <w:tcPr>
            <w:tcW w:w="507" w:type="pct"/>
          </w:tcPr>
          <w:p w14:paraId="21B609DD" w14:textId="77777777" w:rsidR="00C00FE0" w:rsidRPr="0075788F" w:rsidRDefault="00C00FE0" w:rsidP="00C00FE0">
            <w:pPr>
              <w:rPr>
                <w:sz w:val="18"/>
                <w:szCs w:val="18"/>
              </w:rPr>
            </w:pPr>
          </w:p>
        </w:tc>
        <w:tc>
          <w:tcPr>
            <w:tcW w:w="487" w:type="pct"/>
          </w:tcPr>
          <w:p w14:paraId="5FA51D94" w14:textId="77777777" w:rsidR="00C00FE0" w:rsidRPr="0075788F" w:rsidRDefault="00C00FE0" w:rsidP="00C00FE0">
            <w:pPr>
              <w:rPr>
                <w:sz w:val="18"/>
                <w:szCs w:val="18"/>
              </w:rPr>
            </w:pPr>
          </w:p>
        </w:tc>
        <w:tc>
          <w:tcPr>
            <w:tcW w:w="443" w:type="pct"/>
          </w:tcPr>
          <w:p w14:paraId="37B874FD" w14:textId="77777777" w:rsidR="00C00FE0" w:rsidRPr="0075788F" w:rsidRDefault="00C00FE0" w:rsidP="00C00FE0">
            <w:pPr>
              <w:rPr>
                <w:sz w:val="18"/>
                <w:szCs w:val="18"/>
              </w:rPr>
            </w:pPr>
          </w:p>
        </w:tc>
        <w:tc>
          <w:tcPr>
            <w:tcW w:w="588" w:type="pct"/>
          </w:tcPr>
          <w:p w14:paraId="3A6CDD69" w14:textId="77777777" w:rsidR="00C00FE0" w:rsidRPr="0075788F" w:rsidRDefault="00C00FE0" w:rsidP="00C00FE0">
            <w:pPr>
              <w:rPr>
                <w:sz w:val="18"/>
                <w:szCs w:val="18"/>
              </w:rPr>
            </w:pPr>
          </w:p>
        </w:tc>
        <w:tc>
          <w:tcPr>
            <w:tcW w:w="588" w:type="pct"/>
          </w:tcPr>
          <w:p w14:paraId="11880A8E" w14:textId="77777777" w:rsidR="00C00FE0" w:rsidRPr="0075788F" w:rsidRDefault="00C00FE0" w:rsidP="00C00FE0">
            <w:pPr>
              <w:rPr>
                <w:sz w:val="18"/>
                <w:szCs w:val="18"/>
              </w:rPr>
            </w:pPr>
          </w:p>
        </w:tc>
      </w:tr>
      <w:tr w:rsidR="00C00FE0" w:rsidRPr="0075788F" w14:paraId="3C0D97BD" w14:textId="2B09B1D2" w:rsidTr="00C00FE0">
        <w:trPr>
          <w:trHeight w:val="284"/>
        </w:trPr>
        <w:tc>
          <w:tcPr>
            <w:tcW w:w="256" w:type="pct"/>
            <w:vAlign w:val="center"/>
          </w:tcPr>
          <w:p w14:paraId="6F969046" w14:textId="77777777" w:rsidR="00C00FE0" w:rsidRPr="0075788F" w:rsidRDefault="00C00FE0" w:rsidP="00C00FE0">
            <w:pPr>
              <w:pStyle w:val="aff"/>
              <w:numPr>
                <w:ilvl w:val="0"/>
                <w:numId w:val="104"/>
              </w:numPr>
              <w:ind w:left="34" w:hanging="34"/>
              <w:jc w:val="center"/>
              <w:rPr>
                <w:sz w:val="18"/>
                <w:szCs w:val="18"/>
              </w:rPr>
            </w:pPr>
          </w:p>
        </w:tc>
        <w:tc>
          <w:tcPr>
            <w:tcW w:w="935" w:type="pct"/>
          </w:tcPr>
          <w:p w14:paraId="7E29B68D" w14:textId="77777777" w:rsidR="00C00FE0" w:rsidRPr="0075788F" w:rsidRDefault="00C00FE0" w:rsidP="00C00FE0">
            <w:pPr>
              <w:rPr>
                <w:sz w:val="18"/>
                <w:szCs w:val="18"/>
                <w:lang w:val="el-GR"/>
              </w:rPr>
            </w:pPr>
            <w:r w:rsidRPr="0075788F">
              <w:rPr>
                <w:sz w:val="18"/>
                <w:szCs w:val="18"/>
                <w:lang w:val="el-GR"/>
              </w:rPr>
              <w:t>Καθορισμός και επικύρωση του πλαισίου Διακυβέρνησης της Πληροφορίας, του απαραίτητου λεξικού δεδομένων και των Βασικών Δεικτών Απόδοσης</w:t>
            </w:r>
          </w:p>
        </w:tc>
        <w:tc>
          <w:tcPr>
            <w:tcW w:w="537" w:type="pct"/>
          </w:tcPr>
          <w:p w14:paraId="214D396F" w14:textId="69D0395F" w:rsidR="00C00FE0" w:rsidRPr="0075788F" w:rsidRDefault="00C00FE0" w:rsidP="00C00FE0">
            <w:pPr>
              <w:jc w:val="center"/>
              <w:rPr>
                <w:sz w:val="18"/>
                <w:szCs w:val="18"/>
              </w:rPr>
            </w:pPr>
            <w:r w:rsidRPr="0075788F">
              <w:rPr>
                <w:sz w:val="18"/>
                <w:szCs w:val="18"/>
              </w:rPr>
              <w:t>374</w:t>
            </w:r>
          </w:p>
        </w:tc>
        <w:tc>
          <w:tcPr>
            <w:tcW w:w="657" w:type="pct"/>
          </w:tcPr>
          <w:p w14:paraId="2AA114B1" w14:textId="1267B629" w:rsidR="00C00FE0" w:rsidRPr="0075788F" w:rsidRDefault="00C00FE0" w:rsidP="00C00FE0">
            <w:pPr>
              <w:jc w:val="center"/>
              <w:rPr>
                <w:sz w:val="18"/>
                <w:szCs w:val="18"/>
              </w:rPr>
            </w:pPr>
            <w:r w:rsidRPr="0075788F">
              <w:rPr>
                <w:sz w:val="18"/>
                <w:szCs w:val="18"/>
              </w:rPr>
              <w:t xml:space="preserve"> 5.500,00 € </w:t>
            </w:r>
          </w:p>
        </w:tc>
        <w:tc>
          <w:tcPr>
            <w:tcW w:w="507" w:type="pct"/>
          </w:tcPr>
          <w:p w14:paraId="00A39B14" w14:textId="77777777" w:rsidR="00C00FE0" w:rsidRPr="0075788F" w:rsidRDefault="00C00FE0" w:rsidP="00C00FE0">
            <w:pPr>
              <w:rPr>
                <w:sz w:val="18"/>
                <w:szCs w:val="18"/>
              </w:rPr>
            </w:pPr>
          </w:p>
        </w:tc>
        <w:tc>
          <w:tcPr>
            <w:tcW w:w="487" w:type="pct"/>
          </w:tcPr>
          <w:p w14:paraId="1F80FA67" w14:textId="77777777" w:rsidR="00C00FE0" w:rsidRPr="0075788F" w:rsidRDefault="00C00FE0" w:rsidP="00C00FE0">
            <w:pPr>
              <w:rPr>
                <w:sz w:val="18"/>
                <w:szCs w:val="18"/>
              </w:rPr>
            </w:pPr>
          </w:p>
        </w:tc>
        <w:tc>
          <w:tcPr>
            <w:tcW w:w="443" w:type="pct"/>
          </w:tcPr>
          <w:p w14:paraId="52BA2DB6" w14:textId="77777777" w:rsidR="00C00FE0" w:rsidRPr="0075788F" w:rsidRDefault="00C00FE0" w:rsidP="00C00FE0">
            <w:pPr>
              <w:rPr>
                <w:sz w:val="18"/>
                <w:szCs w:val="18"/>
              </w:rPr>
            </w:pPr>
          </w:p>
        </w:tc>
        <w:tc>
          <w:tcPr>
            <w:tcW w:w="588" w:type="pct"/>
          </w:tcPr>
          <w:p w14:paraId="4B788671" w14:textId="77777777" w:rsidR="00C00FE0" w:rsidRPr="0075788F" w:rsidRDefault="00C00FE0" w:rsidP="00C00FE0">
            <w:pPr>
              <w:rPr>
                <w:sz w:val="18"/>
                <w:szCs w:val="18"/>
              </w:rPr>
            </w:pPr>
          </w:p>
        </w:tc>
        <w:tc>
          <w:tcPr>
            <w:tcW w:w="588" w:type="pct"/>
          </w:tcPr>
          <w:p w14:paraId="2DF77CAA" w14:textId="77777777" w:rsidR="00C00FE0" w:rsidRPr="0075788F" w:rsidRDefault="00C00FE0" w:rsidP="00C00FE0">
            <w:pPr>
              <w:rPr>
                <w:sz w:val="18"/>
                <w:szCs w:val="18"/>
              </w:rPr>
            </w:pPr>
          </w:p>
        </w:tc>
      </w:tr>
      <w:tr w:rsidR="00C00FE0" w:rsidRPr="0075788F" w14:paraId="3A3071A6" w14:textId="0A764227" w:rsidTr="00C00FE0">
        <w:trPr>
          <w:trHeight w:val="284"/>
        </w:trPr>
        <w:tc>
          <w:tcPr>
            <w:tcW w:w="256" w:type="pct"/>
            <w:vAlign w:val="center"/>
          </w:tcPr>
          <w:p w14:paraId="7083149C" w14:textId="77777777" w:rsidR="00C00FE0" w:rsidRPr="0075788F" w:rsidRDefault="00C00FE0" w:rsidP="00C00FE0">
            <w:pPr>
              <w:pStyle w:val="aff"/>
              <w:numPr>
                <w:ilvl w:val="0"/>
                <w:numId w:val="104"/>
              </w:numPr>
              <w:ind w:left="34" w:hanging="34"/>
              <w:jc w:val="center"/>
              <w:rPr>
                <w:sz w:val="18"/>
                <w:szCs w:val="18"/>
              </w:rPr>
            </w:pPr>
          </w:p>
        </w:tc>
        <w:tc>
          <w:tcPr>
            <w:tcW w:w="935" w:type="pct"/>
          </w:tcPr>
          <w:p w14:paraId="6FBA948A" w14:textId="77777777" w:rsidR="00C00FE0" w:rsidRPr="0075788F" w:rsidRDefault="00C00FE0" w:rsidP="00C00FE0">
            <w:pPr>
              <w:rPr>
                <w:sz w:val="18"/>
                <w:szCs w:val="18"/>
                <w:lang w:val="el-GR"/>
              </w:rPr>
            </w:pPr>
            <w:r w:rsidRPr="0075788F">
              <w:rPr>
                <w:sz w:val="18"/>
                <w:szCs w:val="18"/>
                <w:lang w:val="el-GR"/>
              </w:rPr>
              <w:t>Σχεδιασμός βέλτιστης Αρχιτεκτονικής και καθορισμός Σημείων Διασύνδεσης (</w:t>
            </w:r>
            <w:r w:rsidRPr="0075788F">
              <w:rPr>
                <w:sz w:val="18"/>
                <w:szCs w:val="18"/>
              </w:rPr>
              <w:t>Integration</w:t>
            </w:r>
            <w:r w:rsidRPr="0075788F">
              <w:rPr>
                <w:sz w:val="18"/>
                <w:szCs w:val="18"/>
                <w:lang w:val="el-GR"/>
              </w:rPr>
              <w:t>) με τις Πηγές Δεδομένων</w:t>
            </w:r>
          </w:p>
        </w:tc>
        <w:tc>
          <w:tcPr>
            <w:tcW w:w="537" w:type="pct"/>
          </w:tcPr>
          <w:p w14:paraId="63E15350" w14:textId="518FED4B" w:rsidR="00C00FE0" w:rsidRPr="0075788F" w:rsidRDefault="00C00FE0" w:rsidP="00C00FE0">
            <w:pPr>
              <w:jc w:val="center"/>
              <w:rPr>
                <w:sz w:val="18"/>
                <w:szCs w:val="18"/>
              </w:rPr>
            </w:pPr>
            <w:r w:rsidRPr="0075788F">
              <w:rPr>
                <w:sz w:val="18"/>
                <w:szCs w:val="18"/>
              </w:rPr>
              <w:t>144</w:t>
            </w:r>
          </w:p>
        </w:tc>
        <w:tc>
          <w:tcPr>
            <w:tcW w:w="657" w:type="pct"/>
          </w:tcPr>
          <w:p w14:paraId="56461487" w14:textId="0D1CDD2F" w:rsidR="00C00FE0" w:rsidRPr="0075788F" w:rsidRDefault="00C00FE0" w:rsidP="00C00FE0">
            <w:pPr>
              <w:jc w:val="center"/>
              <w:rPr>
                <w:sz w:val="18"/>
                <w:szCs w:val="18"/>
              </w:rPr>
            </w:pPr>
            <w:r w:rsidRPr="0075788F">
              <w:rPr>
                <w:sz w:val="18"/>
                <w:szCs w:val="18"/>
              </w:rPr>
              <w:t xml:space="preserve"> 6.500,00 € </w:t>
            </w:r>
          </w:p>
        </w:tc>
        <w:tc>
          <w:tcPr>
            <w:tcW w:w="507" w:type="pct"/>
          </w:tcPr>
          <w:p w14:paraId="598E7188" w14:textId="77777777" w:rsidR="00C00FE0" w:rsidRPr="0075788F" w:rsidRDefault="00C00FE0" w:rsidP="00C00FE0">
            <w:pPr>
              <w:rPr>
                <w:sz w:val="18"/>
                <w:szCs w:val="18"/>
              </w:rPr>
            </w:pPr>
          </w:p>
        </w:tc>
        <w:tc>
          <w:tcPr>
            <w:tcW w:w="487" w:type="pct"/>
          </w:tcPr>
          <w:p w14:paraId="48A65D3A" w14:textId="77777777" w:rsidR="00C00FE0" w:rsidRPr="0075788F" w:rsidRDefault="00C00FE0" w:rsidP="00C00FE0">
            <w:pPr>
              <w:rPr>
                <w:sz w:val="18"/>
                <w:szCs w:val="18"/>
              </w:rPr>
            </w:pPr>
          </w:p>
        </w:tc>
        <w:tc>
          <w:tcPr>
            <w:tcW w:w="443" w:type="pct"/>
          </w:tcPr>
          <w:p w14:paraId="1A05DA8F" w14:textId="77777777" w:rsidR="00C00FE0" w:rsidRPr="0075788F" w:rsidRDefault="00C00FE0" w:rsidP="00C00FE0">
            <w:pPr>
              <w:rPr>
                <w:sz w:val="18"/>
                <w:szCs w:val="18"/>
              </w:rPr>
            </w:pPr>
          </w:p>
        </w:tc>
        <w:tc>
          <w:tcPr>
            <w:tcW w:w="588" w:type="pct"/>
          </w:tcPr>
          <w:p w14:paraId="6D9E64E1" w14:textId="77777777" w:rsidR="00C00FE0" w:rsidRPr="0075788F" w:rsidRDefault="00C00FE0" w:rsidP="00C00FE0">
            <w:pPr>
              <w:rPr>
                <w:sz w:val="18"/>
                <w:szCs w:val="18"/>
              </w:rPr>
            </w:pPr>
          </w:p>
        </w:tc>
        <w:tc>
          <w:tcPr>
            <w:tcW w:w="588" w:type="pct"/>
          </w:tcPr>
          <w:p w14:paraId="75D49513" w14:textId="77777777" w:rsidR="00C00FE0" w:rsidRPr="0075788F" w:rsidRDefault="00C00FE0" w:rsidP="00C00FE0">
            <w:pPr>
              <w:rPr>
                <w:sz w:val="18"/>
                <w:szCs w:val="18"/>
              </w:rPr>
            </w:pPr>
          </w:p>
        </w:tc>
      </w:tr>
      <w:tr w:rsidR="00C00FE0" w:rsidRPr="0075788F" w14:paraId="15CAC77B" w14:textId="776801F8" w:rsidTr="00C00FE0">
        <w:trPr>
          <w:trHeight w:val="284"/>
        </w:trPr>
        <w:tc>
          <w:tcPr>
            <w:tcW w:w="256" w:type="pct"/>
            <w:vAlign w:val="center"/>
          </w:tcPr>
          <w:p w14:paraId="6F84AE0A" w14:textId="77777777" w:rsidR="00C00FE0" w:rsidRPr="0075788F" w:rsidRDefault="00C00FE0" w:rsidP="00C00FE0">
            <w:pPr>
              <w:pStyle w:val="aff"/>
              <w:numPr>
                <w:ilvl w:val="0"/>
                <w:numId w:val="104"/>
              </w:numPr>
              <w:ind w:left="34" w:hanging="34"/>
              <w:jc w:val="center"/>
              <w:rPr>
                <w:sz w:val="18"/>
                <w:szCs w:val="18"/>
              </w:rPr>
            </w:pPr>
          </w:p>
        </w:tc>
        <w:tc>
          <w:tcPr>
            <w:tcW w:w="935" w:type="pct"/>
          </w:tcPr>
          <w:p w14:paraId="5015B370" w14:textId="77777777" w:rsidR="00C00FE0" w:rsidRPr="0075788F" w:rsidRDefault="00C00FE0" w:rsidP="00C00FE0">
            <w:pPr>
              <w:rPr>
                <w:sz w:val="18"/>
                <w:szCs w:val="18"/>
                <w:lang w:val="el-GR"/>
              </w:rPr>
            </w:pPr>
            <w:r w:rsidRPr="0075788F">
              <w:rPr>
                <w:sz w:val="18"/>
                <w:szCs w:val="18"/>
                <w:lang w:val="el-GR"/>
              </w:rPr>
              <w:t xml:space="preserve">Υπηρεσίες Εκπαίδευσης Χρηστών </w:t>
            </w:r>
            <w:r w:rsidRPr="0075788F">
              <w:rPr>
                <w:sz w:val="18"/>
                <w:szCs w:val="18"/>
              </w:rPr>
              <w:t>BI</w:t>
            </w:r>
            <w:r w:rsidRPr="0075788F">
              <w:rPr>
                <w:sz w:val="18"/>
                <w:szCs w:val="18"/>
                <w:lang w:val="el-GR"/>
              </w:rPr>
              <w:t xml:space="preserve"> </w:t>
            </w:r>
            <w:r w:rsidRPr="0075788F">
              <w:rPr>
                <w:sz w:val="18"/>
                <w:szCs w:val="18"/>
              </w:rPr>
              <w:t>Reports</w:t>
            </w:r>
            <w:r w:rsidRPr="0075788F">
              <w:rPr>
                <w:sz w:val="18"/>
                <w:szCs w:val="18"/>
                <w:lang w:val="el-GR"/>
              </w:rPr>
              <w:t xml:space="preserve">  </w:t>
            </w:r>
          </w:p>
        </w:tc>
        <w:tc>
          <w:tcPr>
            <w:tcW w:w="537" w:type="pct"/>
          </w:tcPr>
          <w:p w14:paraId="6B91A8A0" w14:textId="2739F663" w:rsidR="00C00FE0" w:rsidRPr="0075788F" w:rsidRDefault="00C00FE0" w:rsidP="00C00FE0">
            <w:pPr>
              <w:jc w:val="center"/>
              <w:rPr>
                <w:sz w:val="18"/>
                <w:szCs w:val="18"/>
                <w:lang w:val="en-US"/>
              </w:rPr>
            </w:pPr>
            <w:r w:rsidRPr="0075788F">
              <w:rPr>
                <w:sz w:val="18"/>
                <w:szCs w:val="18"/>
              </w:rPr>
              <w:t>10</w:t>
            </w:r>
          </w:p>
        </w:tc>
        <w:tc>
          <w:tcPr>
            <w:tcW w:w="657" w:type="pct"/>
          </w:tcPr>
          <w:p w14:paraId="4DFEF344" w14:textId="605C9AFA" w:rsidR="00C00FE0" w:rsidRPr="0075788F" w:rsidRDefault="00C00FE0" w:rsidP="00C00FE0">
            <w:pPr>
              <w:jc w:val="center"/>
              <w:rPr>
                <w:sz w:val="18"/>
                <w:szCs w:val="18"/>
              </w:rPr>
            </w:pPr>
            <w:r w:rsidRPr="0075788F">
              <w:rPr>
                <w:sz w:val="18"/>
                <w:szCs w:val="18"/>
              </w:rPr>
              <w:t xml:space="preserve"> 4.000,00 € </w:t>
            </w:r>
          </w:p>
        </w:tc>
        <w:tc>
          <w:tcPr>
            <w:tcW w:w="507" w:type="pct"/>
          </w:tcPr>
          <w:p w14:paraId="48C75C55" w14:textId="77777777" w:rsidR="00C00FE0" w:rsidRPr="0075788F" w:rsidRDefault="00C00FE0" w:rsidP="00C00FE0">
            <w:pPr>
              <w:rPr>
                <w:sz w:val="18"/>
                <w:szCs w:val="18"/>
              </w:rPr>
            </w:pPr>
          </w:p>
        </w:tc>
        <w:tc>
          <w:tcPr>
            <w:tcW w:w="487" w:type="pct"/>
          </w:tcPr>
          <w:p w14:paraId="232E008C" w14:textId="77777777" w:rsidR="00C00FE0" w:rsidRPr="0075788F" w:rsidRDefault="00C00FE0" w:rsidP="00C00FE0">
            <w:pPr>
              <w:rPr>
                <w:sz w:val="18"/>
                <w:szCs w:val="18"/>
              </w:rPr>
            </w:pPr>
          </w:p>
        </w:tc>
        <w:tc>
          <w:tcPr>
            <w:tcW w:w="443" w:type="pct"/>
          </w:tcPr>
          <w:p w14:paraId="0824E70F" w14:textId="77777777" w:rsidR="00C00FE0" w:rsidRPr="0075788F" w:rsidRDefault="00C00FE0" w:rsidP="00C00FE0">
            <w:pPr>
              <w:rPr>
                <w:sz w:val="18"/>
                <w:szCs w:val="18"/>
              </w:rPr>
            </w:pPr>
          </w:p>
        </w:tc>
        <w:tc>
          <w:tcPr>
            <w:tcW w:w="588" w:type="pct"/>
          </w:tcPr>
          <w:p w14:paraId="0AC0E3EC" w14:textId="77777777" w:rsidR="00C00FE0" w:rsidRPr="0075788F" w:rsidRDefault="00C00FE0" w:rsidP="00C00FE0">
            <w:pPr>
              <w:rPr>
                <w:sz w:val="18"/>
                <w:szCs w:val="18"/>
              </w:rPr>
            </w:pPr>
          </w:p>
        </w:tc>
        <w:tc>
          <w:tcPr>
            <w:tcW w:w="588" w:type="pct"/>
          </w:tcPr>
          <w:p w14:paraId="6C2081E6" w14:textId="77777777" w:rsidR="00C00FE0" w:rsidRPr="0075788F" w:rsidRDefault="00C00FE0" w:rsidP="00C00FE0">
            <w:pPr>
              <w:rPr>
                <w:sz w:val="18"/>
                <w:szCs w:val="18"/>
              </w:rPr>
            </w:pPr>
          </w:p>
        </w:tc>
      </w:tr>
      <w:tr w:rsidR="00C00FE0" w:rsidRPr="0075788F" w14:paraId="4248984C" w14:textId="362449AB" w:rsidTr="00C00FE0">
        <w:trPr>
          <w:trHeight w:val="284"/>
        </w:trPr>
        <w:tc>
          <w:tcPr>
            <w:tcW w:w="256" w:type="pct"/>
            <w:vAlign w:val="center"/>
          </w:tcPr>
          <w:p w14:paraId="1F536B83" w14:textId="77777777" w:rsidR="00C00FE0" w:rsidRPr="0075788F" w:rsidRDefault="00C00FE0" w:rsidP="00C00FE0">
            <w:pPr>
              <w:pStyle w:val="aff"/>
              <w:numPr>
                <w:ilvl w:val="0"/>
                <w:numId w:val="104"/>
              </w:numPr>
              <w:ind w:left="34" w:hanging="34"/>
              <w:jc w:val="center"/>
              <w:rPr>
                <w:sz w:val="18"/>
                <w:szCs w:val="18"/>
              </w:rPr>
            </w:pPr>
          </w:p>
        </w:tc>
        <w:tc>
          <w:tcPr>
            <w:tcW w:w="935" w:type="pct"/>
          </w:tcPr>
          <w:p w14:paraId="5E505269" w14:textId="77777777" w:rsidR="00C00FE0" w:rsidRPr="0075788F" w:rsidRDefault="00C00FE0" w:rsidP="00C00FE0">
            <w:pPr>
              <w:rPr>
                <w:sz w:val="18"/>
                <w:szCs w:val="18"/>
              </w:rPr>
            </w:pPr>
            <w:r w:rsidRPr="0075788F">
              <w:rPr>
                <w:sz w:val="18"/>
                <w:szCs w:val="18"/>
              </w:rPr>
              <w:t xml:space="preserve">Εγκατάσταση &amp; Παραμετροποίηση Data Warehouse </w:t>
            </w:r>
          </w:p>
        </w:tc>
        <w:tc>
          <w:tcPr>
            <w:tcW w:w="537" w:type="pct"/>
          </w:tcPr>
          <w:p w14:paraId="4A766D78" w14:textId="2F54C087" w:rsidR="00C00FE0" w:rsidRPr="0075788F" w:rsidRDefault="00C00FE0" w:rsidP="00C00FE0">
            <w:pPr>
              <w:jc w:val="center"/>
              <w:rPr>
                <w:sz w:val="18"/>
                <w:szCs w:val="18"/>
              </w:rPr>
            </w:pPr>
            <w:r w:rsidRPr="0075788F">
              <w:rPr>
                <w:sz w:val="18"/>
                <w:szCs w:val="18"/>
              </w:rPr>
              <w:t>180</w:t>
            </w:r>
          </w:p>
        </w:tc>
        <w:tc>
          <w:tcPr>
            <w:tcW w:w="657" w:type="pct"/>
          </w:tcPr>
          <w:p w14:paraId="3C5280F1" w14:textId="609D2019" w:rsidR="00C00FE0" w:rsidRPr="0075788F" w:rsidRDefault="00C00FE0" w:rsidP="00C00FE0">
            <w:pPr>
              <w:jc w:val="center"/>
              <w:rPr>
                <w:sz w:val="18"/>
                <w:szCs w:val="18"/>
              </w:rPr>
            </w:pPr>
            <w:r w:rsidRPr="0075788F">
              <w:rPr>
                <w:sz w:val="18"/>
                <w:szCs w:val="18"/>
              </w:rPr>
              <w:t xml:space="preserve"> 5.000,00 € </w:t>
            </w:r>
          </w:p>
        </w:tc>
        <w:tc>
          <w:tcPr>
            <w:tcW w:w="507" w:type="pct"/>
          </w:tcPr>
          <w:p w14:paraId="44296A0D" w14:textId="77777777" w:rsidR="00C00FE0" w:rsidRPr="0075788F" w:rsidRDefault="00C00FE0" w:rsidP="00C00FE0">
            <w:pPr>
              <w:rPr>
                <w:sz w:val="18"/>
                <w:szCs w:val="18"/>
              </w:rPr>
            </w:pPr>
          </w:p>
        </w:tc>
        <w:tc>
          <w:tcPr>
            <w:tcW w:w="487" w:type="pct"/>
          </w:tcPr>
          <w:p w14:paraId="03D66006" w14:textId="77777777" w:rsidR="00C00FE0" w:rsidRPr="0075788F" w:rsidRDefault="00C00FE0" w:rsidP="00C00FE0">
            <w:pPr>
              <w:rPr>
                <w:sz w:val="18"/>
                <w:szCs w:val="18"/>
              </w:rPr>
            </w:pPr>
          </w:p>
        </w:tc>
        <w:tc>
          <w:tcPr>
            <w:tcW w:w="443" w:type="pct"/>
          </w:tcPr>
          <w:p w14:paraId="55EEDC35" w14:textId="77777777" w:rsidR="00C00FE0" w:rsidRPr="0075788F" w:rsidRDefault="00C00FE0" w:rsidP="00C00FE0">
            <w:pPr>
              <w:rPr>
                <w:sz w:val="18"/>
                <w:szCs w:val="18"/>
              </w:rPr>
            </w:pPr>
          </w:p>
        </w:tc>
        <w:tc>
          <w:tcPr>
            <w:tcW w:w="588" w:type="pct"/>
          </w:tcPr>
          <w:p w14:paraId="4782C973" w14:textId="77777777" w:rsidR="00C00FE0" w:rsidRPr="0075788F" w:rsidRDefault="00C00FE0" w:rsidP="00C00FE0">
            <w:pPr>
              <w:rPr>
                <w:sz w:val="18"/>
                <w:szCs w:val="18"/>
              </w:rPr>
            </w:pPr>
          </w:p>
        </w:tc>
        <w:tc>
          <w:tcPr>
            <w:tcW w:w="588" w:type="pct"/>
          </w:tcPr>
          <w:p w14:paraId="292AFB5E" w14:textId="77777777" w:rsidR="00C00FE0" w:rsidRPr="0075788F" w:rsidRDefault="00C00FE0" w:rsidP="00C00FE0">
            <w:pPr>
              <w:rPr>
                <w:sz w:val="18"/>
                <w:szCs w:val="18"/>
              </w:rPr>
            </w:pPr>
          </w:p>
        </w:tc>
      </w:tr>
      <w:tr w:rsidR="00C00FE0" w:rsidRPr="0075788F" w14:paraId="648B4EA5" w14:textId="70F9FB3E" w:rsidTr="00C00FE0">
        <w:trPr>
          <w:trHeight w:val="284"/>
        </w:trPr>
        <w:tc>
          <w:tcPr>
            <w:tcW w:w="256" w:type="pct"/>
            <w:vAlign w:val="center"/>
          </w:tcPr>
          <w:p w14:paraId="7607724C" w14:textId="77777777" w:rsidR="00C00FE0" w:rsidRPr="0075788F" w:rsidRDefault="00C00FE0" w:rsidP="00C00FE0">
            <w:pPr>
              <w:pStyle w:val="aff"/>
              <w:numPr>
                <w:ilvl w:val="0"/>
                <w:numId w:val="104"/>
              </w:numPr>
              <w:ind w:left="34" w:hanging="34"/>
              <w:jc w:val="center"/>
              <w:rPr>
                <w:sz w:val="18"/>
                <w:szCs w:val="18"/>
              </w:rPr>
            </w:pPr>
          </w:p>
        </w:tc>
        <w:tc>
          <w:tcPr>
            <w:tcW w:w="935" w:type="pct"/>
          </w:tcPr>
          <w:p w14:paraId="16B8D3E2" w14:textId="77777777" w:rsidR="00C00FE0" w:rsidRPr="0075788F" w:rsidRDefault="00C00FE0" w:rsidP="00C00FE0">
            <w:pPr>
              <w:rPr>
                <w:sz w:val="18"/>
                <w:szCs w:val="18"/>
              </w:rPr>
            </w:pPr>
            <w:r w:rsidRPr="0075788F">
              <w:rPr>
                <w:sz w:val="18"/>
                <w:szCs w:val="18"/>
              </w:rPr>
              <w:t>Υλοποίηση ΑΙ Algorithms</w:t>
            </w:r>
          </w:p>
        </w:tc>
        <w:tc>
          <w:tcPr>
            <w:tcW w:w="537" w:type="pct"/>
          </w:tcPr>
          <w:p w14:paraId="4BA54BC2" w14:textId="5B16AC88" w:rsidR="00C00FE0" w:rsidRPr="0075788F" w:rsidRDefault="00C00FE0" w:rsidP="00C00FE0">
            <w:pPr>
              <w:jc w:val="center"/>
              <w:rPr>
                <w:sz w:val="18"/>
                <w:szCs w:val="18"/>
              </w:rPr>
            </w:pPr>
            <w:r w:rsidRPr="0075788F">
              <w:rPr>
                <w:sz w:val="18"/>
                <w:szCs w:val="18"/>
              </w:rPr>
              <w:t>1000</w:t>
            </w:r>
          </w:p>
        </w:tc>
        <w:tc>
          <w:tcPr>
            <w:tcW w:w="657" w:type="pct"/>
          </w:tcPr>
          <w:p w14:paraId="1F583655" w14:textId="27A50F48" w:rsidR="00C00FE0" w:rsidRPr="0075788F" w:rsidRDefault="00C00FE0" w:rsidP="00C00FE0">
            <w:pPr>
              <w:jc w:val="center"/>
              <w:rPr>
                <w:sz w:val="18"/>
                <w:szCs w:val="18"/>
              </w:rPr>
            </w:pPr>
            <w:r w:rsidRPr="0075788F">
              <w:rPr>
                <w:sz w:val="18"/>
                <w:szCs w:val="18"/>
              </w:rPr>
              <w:t xml:space="preserve"> 5.500,00 € </w:t>
            </w:r>
          </w:p>
        </w:tc>
        <w:tc>
          <w:tcPr>
            <w:tcW w:w="507" w:type="pct"/>
          </w:tcPr>
          <w:p w14:paraId="16292117" w14:textId="77777777" w:rsidR="00C00FE0" w:rsidRPr="0075788F" w:rsidRDefault="00C00FE0" w:rsidP="00C00FE0">
            <w:pPr>
              <w:rPr>
                <w:sz w:val="18"/>
                <w:szCs w:val="18"/>
              </w:rPr>
            </w:pPr>
          </w:p>
        </w:tc>
        <w:tc>
          <w:tcPr>
            <w:tcW w:w="487" w:type="pct"/>
          </w:tcPr>
          <w:p w14:paraId="42E72A66" w14:textId="77777777" w:rsidR="00C00FE0" w:rsidRPr="0075788F" w:rsidRDefault="00C00FE0" w:rsidP="00C00FE0">
            <w:pPr>
              <w:rPr>
                <w:sz w:val="18"/>
                <w:szCs w:val="18"/>
              </w:rPr>
            </w:pPr>
          </w:p>
        </w:tc>
        <w:tc>
          <w:tcPr>
            <w:tcW w:w="443" w:type="pct"/>
          </w:tcPr>
          <w:p w14:paraId="18EE5DEF" w14:textId="77777777" w:rsidR="00C00FE0" w:rsidRPr="0075788F" w:rsidRDefault="00C00FE0" w:rsidP="00C00FE0">
            <w:pPr>
              <w:rPr>
                <w:sz w:val="18"/>
                <w:szCs w:val="18"/>
              </w:rPr>
            </w:pPr>
          </w:p>
        </w:tc>
        <w:tc>
          <w:tcPr>
            <w:tcW w:w="588" w:type="pct"/>
          </w:tcPr>
          <w:p w14:paraId="0B9650E6" w14:textId="77777777" w:rsidR="00C00FE0" w:rsidRPr="0075788F" w:rsidRDefault="00C00FE0" w:rsidP="00C00FE0">
            <w:pPr>
              <w:rPr>
                <w:sz w:val="18"/>
                <w:szCs w:val="18"/>
              </w:rPr>
            </w:pPr>
          </w:p>
        </w:tc>
        <w:tc>
          <w:tcPr>
            <w:tcW w:w="588" w:type="pct"/>
          </w:tcPr>
          <w:p w14:paraId="41287F45" w14:textId="77777777" w:rsidR="00C00FE0" w:rsidRPr="0075788F" w:rsidRDefault="00C00FE0" w:rsidP="00C00FE0">
            <w:pPr>
              <w:rPr>
                <w:sz w:val="18"/>
                <w:szCs w:val="18"/>
              </w:rPr>
            </w:pPr>
          </w:p>
        </w:tc>
      </w:tr>
      <w:tr w:rsidR="00C00FE0" w:rsidRPr="0075788F" w14:paraId="49DA691D" w14:textId="49A75CBF" w:rsidTr="00C00FE0">
        <w:trPr>
          <w:trHeight w:val="284"/>
        </w:trPr>
        <w:tc>
          <w:tcPr>
            <w:tcW w:w="256" w:type="pct"/>
            <w:vAlign w:val="center"/>
          </w:tcPr>
          <w:p w14:paraId="4F54FD1C" w14:textId="77777777" w:rsidR="00C00FE0" w:rsidRPr="0075788F" w:rsidRDefault="00C00FE0" w:rsidP="00C00FE0">
            <w:pPr>
              <w:pStyle w:val="aff"/>
              <w:numPr>
                <w:ilvl w:val="0"/>
                <w:numId w:val="104"/>
              </w:numPr>
              <w:ind w:left="34" w:hanging="34"/>
              <w:jc w:val="center"/>
              <w:rPr>
                <w:sz w:val="18"/>
                <w:szCs w:val="18"/>
              </w:rPr>
            </w:pPr>
          </w:p>
        </w:tc>
        <w:tc>
          <w:tcPr>
            <w:tcW w:w="935" w:type="pct"/>
          </w:tcPr>
          <w:p w14:paraId="0A7F0DF7" w14:textId="77777777" w:rsidR="00C00FE0" w:rsidRPr="0075788F" w:rsidRDefault="00C00FE0" w:rsidP="00C00FE0">
            <w:pPr>
              <w:rPr>
                <w:sz w:val="18"/>
                <w:szCs w:val="18"/>
              </w:rPr>
            </w:pPr>
            <w:r w:rsidRPr="0075788F">
              <w:rPr>
                <w:sz w:val="18"/>
                <w:szCs w:val="18"/>
              </w:rPr>
              <w:t>Υλοποίηση Dashboards / Reports</w:t>
            </w:r>
          </w:p>
        </w:tc>
        <w:tc>
          <w:tcPr>
            <w:tcW w:w="537" w:type="pct"/>
          </w:tcPr>
          <w:p w14:paraId="47477AB2" w14:textId="7A8B7F5E" w:rsidR="00C00FE0" w:rsidRPr="0075788F" w:rsidRDefault="00C00FE0" w:rsidP="00C00FE0">
            <w:pPr>
              <w:jc w:val="center"/>
              <w:rPr>
                <w:sz w:val="18"/>
                <w:szCs w:val="18"/>
              </w:rPr>
            </w:pPr>
            <w:r w:rsidRPr="0075788F">
              <w:rPr>
                <w:sz w:val="18"/>
                <w:szCs w:val="18"/>
              </w:rPr>
              <w:t>525</w:t>
            </w:r>
          </w:p>
        </w:tc>
        <w:tc>
          <w:tcPr>
            <w:tcW w:w="657" w:type="pct"/>
          </w:tcPr>
          <w:p w14:paraId="1C3AE0D3" w14:textId="1F03B036" w:rsidR="00C00FE0" w:rsidRPr="0075788F" w:rsidRDefault="00C00FE0" w:rsidP="00C00FE0">
            <w:pPr>
              <w:jc w:val="center"/>
              <w:rPr>
                <w:sz w:val="18"/>
                <w:szCs w:val="18"/>
              </w:rPr>
            </w:pPr>
            <w:r w:rsidRPr="0075788F">
              <w:rPr>
                <w:sz w:val="18"/>
                <w:szCs w:val="18"/>
              </w:rPr>
              <w:t xml:space="preserve"> 5.500,00 € </w:t>
            </w:r>
          </w:p>
        </w:tc>
        <w:tc>
          <w:tcPr>
            <w:tcW w:w="507" w:type="pct"/>
          </w:tcPr>
          <w:p w14:paraId="19CFB02F" w14:textId="77777777" w:rsidR="00C00FE0" w:rsidRPr="0075788F" w:rsidRDefault="00C00FE0" w:rsidP="00C00FE0">
            <w:pPr>
              <w:rPr>
                <w:sz w:val="18"/>
                <w:szCs w:val="18"/>
              </w:rPr>
            </w:pPr>
          </w:p>
        </w:tc>
        <w:tc>
          <w:tcPr>
            <w:tcW w:w="487" w:type="pct"/>
          </w:tcPr>
          <w:p w14:paraId="4FA6B106" w14:textId="77777777" w:rsidR="00C00FE0" w:rsidRPr="0075788F" w:rsidRDefault="00C00FE0" w:rsidP="00C00FE0">
            <w:pPr>
              <w:rPr>
                <w:sz w:val="18"/>
                <w:szCs w:val="18"/>
              </w:rPr>
            </w:pPr>
          </w:p>
        </w:tc>
        <w:tc>
          <w:tcPr>
            <w:tcW w:w="443" w:type="pct"/>
          </w:tcPr>
          <w:p w14:paraId="408FF215" w14:textId="77777777" w:rsidR="00C00FE0" w:rsidRPr="0075788F" w:rsidRDefault="00C00FE0" w:rsidP="00C00FE0">
            <w:pPr>
              <w:rPr>
                <w:sz w:val="18"/>
                <w:szCs w:val="18"/>
              </w:rPr>
            </w:pPr>
          </w:p>
        </w:tc>
        <w:tc>
          <w:tcPr>
            <w:tcW w:w="588" w:type="pct"/>
          </w:tcPr>
          <w:p w14:paraId="6D46EFD6" w14:textId="77777777" w:rsidR="00C00FE0" w:rsidRPr="0075788F" w:rsidRDefault="00C00FE0" w:rsidP="00C00FE0">
            <w:pPr>
              <w:rPr>
                <w:sz w:val="18"/>
                <w:szCs w:val="18"/>
              </w:rPr>
            </w:pPr>
          </w:p>
        </w:tc>
        <w:tc>
          <w:tcPr>
            <w:tcW w:w="588" w:type="pct"/>
          </w:tcPr>
          <w:p w14:paraId="349DEDB2" w14:textId="77777777" w:rsidR="00C00FE0" w:rsidRPr="0075788F" w:rsidRDefault="00C00FE0" w:rsidP="00C00FE0">
            <w:pPr>
              <w:rPr>
                <w:sz w:val="18"/>
                <w:szCs w:val="18"/>
              </w:rPr>
            </w:pPr>
          </w:p>
        </w:tc>
      </w:tr>
      <w:tr w:rsidR="00C00FE0" w:rsidRPr="0075788F" w14:paraId="55B79390" w14:textId="29B48521" w:rsidTr="00C00FE0">
        <w:trPr>
          <w:trHeight w:val="284"/>
        </w:trPr>
        <w:tc>
          <w:tcPr>
            <w:tcW w:w="256" w:type="pct"/>
            <w:vAlign w:val="center"/>
          </w:tcPr>
          <w:p w14:paraId="5AFF4C6F" w14:textId="77777777" w:rsidR="00C00FE0" w:rsidRPr="0075788F" w:rsidRDefault="00C00FE0" w:rsidP="00C00FE0">
            <w:pPr>
              <w:pStyle w:val="aff"/>
              <w:numPr>
                <w:ilvl w:val="0"/>
                <w:numId w:val="104"/>
              </w:numPr>
              <w:ind w:left="34" w:hanging="34"/>
              <w:jc w:val="center"/>
              <w:rPr>
                <w:sz w:val="18"/>
                <w:szCs w:val="18"/>
              </w:rPr>
            </w:pPr>
          </w:p>
        </w:tc>
        <w:tc>
          <w:tcPr>
            <w:tcW w:w="935" w:type="pct"/>
          </w:tcPr>
          <w:p w14:paraId="0F24226F" w14:textId="77777777" w:rsidR="00C00FE0" w:rsidRPr="0075788F" w:rsidRDefault="00C00FE0" w:rsidP="00C00FE0">
            <w:pPr>
              <w:rPr>
                <w:sz w:val="18"/>
                <w:szCs w:val="18"/>
              </w:rPr>
            </w:pPr>
            <w:r w:rsidRPr="0075788F">
              <w:rPr>
                <w:sz w:val="18"/>
                <w:szCs w:val="18"/>
              </w:rPr>
              <w:t>Αυτοματοποίηση Αναφορών</w:t>
            </w:r>
          </w:p>
        </w:tc>
        <w:tc>
          <w:tcPr>
            <w:tcW w:w="537" w:type="pct"/>
          </w:tcPr>
          <w:p w14:paraId="7849A335" w14:textId="6B93A511" w:rsidR="00C00FE0" w:rsidRPr="0075788F" w:rsidRDefault="00C00FE0" w:rsidP="00C00FE0">
            <w:pPr>
              <w:jc w:val="center"/>
              <w:rPr>
                <w:sz w:val="18"/>
                <w:szCs w:val="18"/>
              </w:rPr>
            </w:pPr>
            <w:r w:rsidRPr="0075788F">
              <w:rPr>
                <w:sz w:val="18"/>
                <w:szCs w:val="18"/>
              </w:rPr>
              <w:t>50</w:t>
            </w:r>
          </w:p>
        </w:tc>
        <w:tc>
          <w:tcPr>
            <w:tcW w:w="657" w:type="pct"/>
          </w:tcPr>
          <w:p w14:paraId="3C0732DF" w14:textId="6F247BE2" w:rsidR="00C00FE0" w:rsidRPr="0075788F" w:rsidRDefault="00C00FE0" w:rsidP="00C00FE0">
            <w:pPr>
              <w:jc w:val="center"/>
              <w:rPr>
                <w:sz w:val="18"/>
                <w:szCs w:val="18"/>
              </w:rPr>
            </w:pPr>
            <w:r w:rsidRPr="0075788F">
              <w:rPr>
                <w:sz w:val="18"/>
                <w:szCs w:val="18"/>
              </w:rPr>
              <w:t xml:space="preserve"> 5.500,00 € </w:t>
            </w:r>
          </w:p>
        </w:tc>
        <w:tc>
          <w:tcPr>
            <w:tcW w:w="507" w:type="pct"/>
          </w:tcPr>
          <w:p w14:paraId="7B377059" w14:textId="77777777" w:rsidR="00C00FE0" w:rsidRPr="0075788F" w:rsidRDefault="00C00FE0" w:rsidP="00C00FE0">
            <w:pPr>
              <w:rPr>
                <w:sz w:val="18"/>
                <w:szCs w:val="18"/>
              </w:rPr>
            </w:pPr>
          </w:p>
        </w:tc>
        <w:tc>
          <w:tcPr>
            <w:tcW w:w="487" w:type="pct"/>
          </w:tcPr>
          <w:p w14:paraId="18DDF049" w14:textId="77777777" w:rsidR="00C00FE0" w:rsidRPr="0075788F" w:rsidRDefault="00C00FE0" w:rsidP="00C00FE0">
            <w:pPr>
              <w:rPr>
                <w:sz w:val="18"/>
                <w:szCs w:val="18"/>
              </w:rPr>
            </w:pPr>
          </w:p>
        </w:tc>
        <w:tc>
          <w:tcPr>
            <w:tcW w:w="443" w:type="pct"/>
          </w:tcPr>
          <w:p w14:paraId="22C89CE0" w14:textId="77777777" w:rsidR="00C00FE0" w:rsidRPr="0075788F" w:rsidRDefault="00C00FE0" w:rsidP="00C00FE0">
            <w:pPr>
              <w:rPr>
                <w:sz w:val="18"/>
                <w:szCs w:val="18"/>
              </w:rPr>
            </w:pPr>
          </w:p>
        </w:tc>
        <w:tc>
          <w:tcPr>
            <w:tcW w:w="588" w:type="pct"/>
          </w:tcPr>
          <w:p w14:paraId="05370C0E" w14:textId="77777777" w:rsidR="00C00FE0" w:rsidRPr="0075788F" w:rsidRDefault="00C00FE0" w:rsidP="00C00FE0">
            <w:pPr>
              <w:rPr>
                <w:sz w:val="18"/>
                <w:szCs w:val="18"/>
              </w:rPr>
            </w:pPr>
          </w:p>
        </w:tc>
        <w:tc>
          <w:tcPr>
            <w:tcW w:w="588" w:type="pct"/>
          </w:tcPr>
          <w:p w14:paraId="0D641710" w14:textId="77777777" w:rsidR="00C00FE0" w:rsidRPr="0075788F" w:rsidRDefault="00C00FE0" w:rsidP="00C00FE0">
            <w:pPr>
              <w:rPr>
                <w:sz w:val="18"/>
                <w:szCs w:val="18"/>
              </w:rPr>
            </w:pPr>
          </w:p>
        </w:tc>
      </w:tr>
      <w:tr w:rsidR="00C00FE0" w:rsidRPr="0075788F" w14:paraId="0F05CC0B" w14:textId="53D56CA5" w:rsidTr="00C00FE0">
        <w:trPr>
          <w:trHeight w:val="284"/>
        </w:trPr>
        <w:tc>
          <w:tcPr>
            <w:tcW w:w="256" w:type="pct"/>
            <w:vAlign w:val="center"/>
          </w:tcPr>
          <w:p w14:paraId="7EA4DFCA" w14:textId="77777777" w:rsidR="00C00FE0" w:rsidRPr="0075788F" w:rsidRDefault="00C00FE0" w:rsidP="00C00FE0">
            <w:pPr>
              <w:pStyle w:val="aff"/>
              <w:numPr>
                <w:ilvl w:val="0"/>
                <w:numId w:val="104"/>
              </w:numPr>
              <w:ind w:left="34" w:hanging="34"/>
              <w:jc w:val="center"/>
              <w:rPr>
                <w:sz w:val="18"/>
                <w:szCs w:val="18"/>
              </w:rPr>
            </w:pPr>
          </w:p>
        </w:tc>
        <w:tc>
          <w:tcPr>
            <w:tcW w:w="935" w:type="pct"/>
          </w:tcPr>
          <w:p w14:paraId="162A387A" w14:textId="77777777" w:rsidR="00C00FE0" w:rsidRPr="0075788F" w:rsidRDefault="00C00FE0" w:rsidP="00C00FE0">
            <w:pPr>
              <w:rPr>
                <w:sz w:val="18"/>
                <w:szCs w:val="18"/>
              </w:rPr>
            </w:pPr>
            <w:r w:rsidRPr="0075788F">
              <w:rPr>
                <w:sz w:val="18"/>
                <w:szCs w:val="18"/>
              </w:rPr>
              <w:t>Υλοποίηση Triggering Mechanism</w:t>
            </w:r>
          </w:p>
        </w:tc>
        <w:tc>
          <w:tcPr>
            <w:tcW w:w="537" w:type="pct"/>
          </w:tcPr>
          <w:p w14:paraId="6CC56FF7" w14:textId="4C199FAE" w:rsidR="00C00FE0" w:rsidRPr="0075788F" w:rsidRDefault="00C00FE0" w:rsidP="00C00FE0">
            <w:pPr>
              <w:jc w:val="center"/>
              <w:rPr>
                <w:sz w:val="18"/>
                <w:szCs w:val="18"/>
              </w:rPr>
            </w:pPr>
            <w:r w:rsidRPr="0075788F">
              <w:rPr>
                <w:sz w:val="18"/>
                <w:szCs w:val="18"/>
              </w:rPr>
              <w:t>18</w:t>
            </w:r>
          </w:p>
        </w:tc>
        <w:tc>
          <w:tcPr>
            <w:tcW w:w="657" w:type="pct"/>
          </w:tcPr>
          <w:p w14:paraId="6D655A27" w14:textId="6855B1C5" w:rsidR="00C00FE0" w:rsidRPr="0075788F" w:rsidRDefault="00C00FE0" w:rsidP="00C00FE0">
            <w:pPr>
              <w:jc w:val="center"/>
              <w:rPr>
                <w:sz w:val="18"/>
                <w:szCs w:val="18"/>
              </w:rPr>
            </w:pPr>
            <w:r w:rsidRPr="0075788F">
              <w:rPr>
                <w:sz w:val="18"/>
                <w:szCs w:val="18"/>
              </w:rPr>
              <w:t xml:space="preserve"> 5.500,00 € </w:t>
            </w:r>
          </w:p>
        </w:tc>
        <w:tc>
          <w:tcPr>
            <w:tcW w:w="507" w:type="pct"/>
          </w:tcPr>
          <w:p w14:paraId="64407B15" w14:textId="77777777" w:rsidR="00C00FE0" w:rsidRPr="0075788F" w:rsidRDefault="00C00FE0" w:rsidP="00C00FE0">
            <w:pPr>
              <w:rPr>
                <w:sz w:val="18"/>
                <w:szCs w:val="18"/>
              </w:rPr>
            </w:pPr>
          </w:p>
        </w:tc>
        <w:tc>
          <w:tcPr>
            <w:tcW w:w="487" w:type="pct"/>
          </w:tcPr>
          <w:p w14:paraId="18BECAA5" w14:textId="77777777" w:rsidR="00C00FE0" w:rsidRPr="0075788F" w:rsidRDefault="00C00FE0" w:rsidP="00C00FE0">
            <w:pPr>
              <w:rPr>
                <w:sz w:val="18"/>
                <w:szCs w:val="18"/>
              </w:rPr>
            </w:pPr>
          </w:p>
        </w:tc>
        <w:tc>
          <w:tcPr>
            <w:tcW w:w="443" w:type="pct"/>
          </w:tcPr>
          <w:p w14:paraId="5046C059" w14:textId="77777777" w:rsidR="00C00FE0" w:rsidRPr="0075788F" w:rsidRDefault="00C00FE0" w:rsidP="00C00FE0">
            <w:pPr>
              <w:rPr>
                <w:sz w:val="18"/>
                <w:szCs w:val="18"/>
              </w:rPr>
            </w:pPr>
          </w:p>
        </w:tc>
        <w:tc>
          <w:tcPr>
            <w:tcW w:w="588" w:type="pct"/>
          </w:tcPr>
          <w:p w14:paraId="454DF976" w14:textId="77777777" w:rsidR="00C00FE0" w:rsidRPr="0075788F" w:rsidRDefault="00C00FE0" w:rsidP="00C00FE0">
            <w:pPr>
              <w:rPr>
                <w:sz w:val="18"/>
                <w:szCs w:val="18"/>
              </w:rPr>
            </w:pPr>
          </w:p>
        </w:tc>
        <w:tc>
          <w:tcPr>
            <w:tcW w:w="588" w:type="pct"/>
          </w:tcPr>
          <w:p w14:paraId="3DB5D9BF" w14:textId="77777777" w:rsidR="00C00FE0" w:rsidRPr="0075788F" w:rsidRDefault="00C00FE0" w:rsidP="00C00FE0">
            <w:pPr>
              <w:rPr>
                <w:sz w:val="18"/>
                <w:szCs w:val="18"/>
              </w:rPr>
            </w:pPr>
          </w:p>
        </w:tc>
      </w:tr>
      <w:tr w:rsidR="00C00FE0" w:rsidRPr="0075788F" w14:paraId="1CD3147A" w14:textId="046F4C22" w:rsidTr="00C00FE0">
        <w:trPr>
          <w:trHeight w:val="284"/>
        </w:trPr>
        <w:tc>
          <w:tcPr>
            <w:tcW w:w="256" w:type="pct"/>
            <w:vAlign w:val="center"/>
          </w:tcPr>
          <w:p w14:paraId="6C718056" w14:textId="77777777" w:rsidR="00C00FE0" w:rsidRPr="0075788F" w:rsidRDefault="00C00FE0" w:rsidP="00C00FE0">
            <w:pPr>
              <w:pStyle w:val="aff"/>
              <w:numPr>
                <w:ilvl w:val="0"/>
                <w:numId w:val="104"/>
              </w:numPr>
              <w:ind w:left="34" w:hanging="34"/>
              <w:jc w:val="center"/>
              <w:rPr>
                <w:sz w:val="18"/>
                <w:szCs w:val="18"/>
              </w:rPr>
            </w:pPr>
          </w:p>
        </w:tc>
        <w:tc>
          <w:tcPr>
            <w:tcW w:w="935" w:type="pct"/>
          </w:tcPr>
          <w:p w14:paraId="595541E0" w14:textId="77777777" w:rsidR="00C00FE0" w:rsidRPr="0075788F" w:rsidRDefault="00C00FE0" w:rsidP="00C00FE0">
            <w:pPr>
              <w:rPr>
                <w:sz w:val="18"/>
                <w:szCs w:val="18"/>
              </w:rPr>
            </w:pPr>
            <w:r w:rsidRPr="0075788F">
              <w:rPr>
                <w:sz w:val="18"/>
                <w:szCs w:val="18"/>
              </w:rPr>
              <w:t>Υπηρεσίες Διασύνδεσης και Διαλειτουργικότητας</w:t>
            </w:r>
          </w:p>
        </w:tc>
        <w:tc>
          <w:tcPr>
            <w:tcW w:w="537" w:type="pct"/>
          </w:tcPr>
          <w:p w14:paraId="36CD181A" w14:textId="0A26DCCE" w:rsidR="00C00FE0" w:rsidRPr="0075788F" w:rsidRDefault="00C00FE0" w:rsidP="00C00FE0">
            <w:pPr>
              <w:jc w:val="center"/>
              <w:rPr>
                <w:sz w:val="18"/>
                <w:szCs w:val="18"/>
                <w:lang w:val="en-US"/>
              </w:rPr>
            </w:pPr>
            <w:r w:rsidRPr="0075788F">
              <w:rPr>
                <w:sz w:val="18"/>
                <w:szCs w:val="18"/>
              </w:rPr>
              <w:t>45</w:t>
            </w:r>
          </w:p>
        </w:tc>
        <w:tc>
          <w:tcPr>
            <w:tcW w:w="657" w:type="pct"/>
          </w:tcPr>
          <w:p w14:paraId="75225C3B" w14:textId="0410E69E" w:rsidR="00C00FE0" w:rsidRPr="0075788F" w:rsidRDefault="00C00FE0" w:rsidP="00C00FE0">
            <w:pPr>
              <w:jc w:val="center"/>
              <w:rPr>
                <w:sz w:val="18"/>
                <w:szCs w:val="18"/>
              </w:rPr>
            </w:pPr>
            <w:r w:rsidRPr="0075788F">
              <w:rPr>
                <w:sz w:val="18"/>
                <w:szCs w:val="18"/>
              </w:rPr>
              <w:t xml:space="preserve"> 5.500,00 € </w:t>
            </w:r>
          </w:p>
        </w:tc>
        <w:tc>
          <w:tcPr>
            <w:tcW w:w="507" w:type="pct"/>
          </w:tcPr>
          <w:p w14:paraId="42394BE1" w14:textId="77777777" w:rsidR="00C00FE0" w:rsidRPr="0075788F" w:rsidRDefault="00C00FE0" w:rsidP="00C00FE0">
            <w:pPr>
              <w:rPr>
                <w:sz w:val="18"/>
                <w:szCs w:val="18"/>
              </w:rPr>
            </w:pPr>
          </w:p>
        </w:tc>
        <w:tc>
          <w:tcPr>
            <w:tcW w:w="487" w:type="pct"/>
          </w:tcPr>
          <w:p w14:paraId="2B20C7BD" w14:textId="77777777" w:rsidR="00C00FE0" w:rsidRPr="0075788F" w:rsidRDefault="00C00FE0" w:rsidP="00C00FE0">
            <w:pPr>
              <w:rPr>
                <w:sz w:val="18"/>
                <w:szCs w:val="18"/>
              </w:rPr>
            </w:pPr>
          </w:p>
        </w:tc>
        <w:tc>
          <w:tcPr>
            <w:tcW w:w="443" w:type="pct"/>
          </w:tcPr>
          <w:p w14:paraId="4145E5DD" w14:textId="77777777" w:rsidR="00C00FE0" w:rsidRPr="0075788F" w:rsidRDefault="00C00FE0" w:rsidP="00C00FE0">
            <w:pPr>
              <w:rPr>
                <w:sz w:val="18"/>
                <w:szCs w:val="18"/>
              </w:rPr>
            </w:pPr>
          </w:p>
        </w:tc>
        <w:tc>
          <w:tcPr>
            <w:tcW w:w="588" w:type="pct"/>
          </w:tcPr>
          <w:p w14:paraId="3190259B" w14:textId="77777777" w:rsidR="00C00FE0" w:rsidRPr="0075788F" w:rsidRDefault="00C00FE0" w:rsidP="00C00FE0">
            <w:pPr>
              <w:rPr>
                <w:sz w:val="18"/>
                <w:szCs w:val="18"/>
              </w:rPr>
            </w:pPr>
          </w:p>
        </w:tc>
        <w:tc>
          <w:tcPr>
            <w:tcW w:w="588" w:type="pct"/>
          </w:tcPr>
          <w:p w14:paraId="3CC85C5D" w14:textId="77777777" w:rsidR="00C00FE0" w:rsidRPr="0075788F" w:rsidRDefault="00C00FE0" w:rsidP="00C00FE0">
            <w:pPr>
              <w:rPr>
                <w:sz w:val="18"/>
                <w:szCs w:val="18"/>
              </w:rPr>
            </w:pPr>
          </w:p>
        </w:tc>
      </w:tr>
      <w:tr w:rsidR="00F8105C" w:rsidRPr="0075788F" w14:paraId="756DEC93" w14:textId="6D8C3579" w:rsidTr="00C00FE0">
        <w:trPr>
          <w:trHeight w:val="284"/>
        </w:trPr>
        <w:tc>
          <w:tcPr>
            <w:tcW w:w="1190" w:type="pct"/>
            <w:gridSpan w:val="2"/>
            <w:shd w:val="clear" w:color="auto" w:fill="auto"/>
            <w:vAlign w:val="center"/>
          </w:tcPr>
          <w:p w14:paraId="68C5409E" w14:textId="77777777" w:rsidR="00F8105C" w:rsidRPr="0075788F" w:rsidRDefault="00F8105C" w:rsidP="0087432B">
            <w:pPr>
              <w:ind w:left="34" w:hanging="34"/>
              <w:jc w:val="center"/>
              <w:rPr>
                <w:b/>
                <w:bCs/>
                <w:sz w:val="18"/>
                <w:szCs w:val="18"/>
              </w:rPr>
            </w:pPr>
            <w:r w:rsidRPr="0075788F">
              <w:rPr>
                <w:b/>
                <w:bCs/>
                <w:sz w:val="18"/>
                <w:szCs w:val="18"/>
              </w:rPr>
              <w:t>ΣΥΝΟΛΟ</w:t>
            </w:r>
          </w:p>
        </w:tc>
        <w:tc>
          <w:tcPr>
            <w:tcW w:w="537" w:type="pct"/>
            <w:shd w:val="clear" w:color="auto" w:fill="E0E0E0"/>
            <w:vAlign w:val="center"/>
          </w:tcPr>
          <w:p w14:paraId="724CE55B" w14:textId="77777777" w:rsidR="00F8105C" w:rsidRPr="0075788F" w:rsidRDefault="00F8105C" w:rsidP="0087432B">
            <w:pPr>
              <w:rPr>
                <w:sz w:val="18"/>
                <w:szCs w:val="18"/>
              </w:rPr>
            </w:pPr>
          </w:p>
        </w:tc>
        <w:tc>
          <w:tcPr>
            <w:tcW w:w="657" w:type="pct"/>
            <w:shd w:val="clear" w:color="auto" w:fill="595959"/>
            <w:vAlign w:val="center"/>
          </w:tcPr>
          <w:p w14:paraId="0B07CCD9" w14:textId="77777777" w:rsidR="00F8105C" w:rsidRPr="0075788F" w:rsidRDefault="00F8105C" w:rsidP="0087432B">
            <w:pPr>
              <w:rPr>
                <w:sz w:val="18"/>
                <w:szCs w:val="18"/>
              </w:rPr>
            </w:pPr>
          </w:p>
        </w:tc>
        <w:tc>
          <w:tcPr>
            <w:tcW w:w="507" w:type="pct"/>
            <w:shd w:val="clear" w:color="auto" w:fill="E0E0E0"/>
          </w:tcPr>
          <w:p w14:paraId="454A4CD1" w14:textId="77777777" w:rsidR="00F8105C" w:rsidRPr="0075788F" w:rsidRDefault="00F8105C" w:rsidP="0087432B">
            <w:pPr>
              <w:ind w:left="34" w:hanging="34"/>
              <w:jc w:val="center"/>
              <w:rPr>
                <w:b/>
                <w:bCs/>
                <w:sz w:val="18"/>
                <w:szCs w:val="18"/>
              </w:rPr>
            </w:pPr>
          </w:p>
        </w:tc>
        <w:tc>
          <w:tcPr>
            <w:tcW w:w="487" w:type="pct"/>
            <w:shd w:val="clear" w:color="auto" w:fill="E0E0E0"/>
            <w:vAlign w:val="center"/>
          </w:tcPr>
          <w:p w14:paraId="4E71B94E" w14:textId="77777777" w:rsidR="00F8105C" w:rsidRPr="0075788F" w:rsidRDefault="00F8105C" w:rsidP="0087432B">
            <w:pPr>
              <w:ind w:left="34" w:hanging="34"/>
              <w:jc w:val="center"/>
              <w:rPr>
                <w:b/>
                <w:bCs/>
                <w:sz w:val="18"/>
                <w:szCs w:val="18"/>
              </w:rPr>
            </w:pPr>
          </w:p>
        </w:tc>
        <w:tc>
          <w:tcPr>
            <w:tcW w:w="443" w:type="pct"/>
            <w:shd w:val="clear" w:color="auto" w:fill="E0E0E0"/>
            <w:vAlign w:val="center"/>
          </w:tcPr>
          <w:p w14:paraId="7BDEB4D5" w14:textId="77777777" w:rsidR="00F8105C" w:rsidRPr="0075788F" w:rsidRDefault="00F8105C" w:rsidP="0087432B">
            <w:pPr>
              <w:ind w:left="34" w:hanging="34"/>
              <w:jc w:val="center"/>
              <w:rPr>
                <w:b/>
                <w:bCs/>
                <w:sz w:val="18"/>
                <w:szCs w:val="18"/>
              </w:rPr>
            </w:pPr>
          </w:p>
        </w:tc>
        <w:tc>
          <w:tcPr>
            <w:tcW w:w="588" w:type="pct"/>
            <w:shd w:val="clear" w:color="auto" w:fill="E0E0E0"/>
          </w:tcPr>
          <w:p w14:paraId="3E540623" w14:textId="77777777" w:rsidR="00F8105C" w:rsidRPr="0075788F" w:rsidRDefault="00F8105C" w:rsidP="0087432B">
            <w:pPr>
              <w:ind w:left="34" w:hanging="34"/>
              <w:jc w:val="center"/>
              <w:rPr>
                <w:b/>
                <w:bCs/>
                <w:sz w:val="18"/>
                <w:szCs w:val="18"/>
              </w:rPr>
            </w:pPr>
          </w:p>
        </w:tc>
        <w:tc>
          <w:tcPr>
            <w:tcW w:w="588" w:type="pct"/>
            <w:shd w:val="clear" w:color="auto" w:fill="E0E0E0"/>
          </w:tcPr>
          <w:p w14:paraId="36EC4D0E" w14:textId="77777777" w:rsidR="00F8105C" w:rsidRPr="0075788F" w:rsidRDefault="00F8105C" w:rsidP="0087432B">
            <w:pPr>
              <w:ind w:left="34" w:hanging="34"/>
              <w:jc w:val="center"/>
              <w:rPr>
                <w:b/>
                <w:bCs/>
                <w:sz w:val="18"/>
                <w:szCs w:val="18"/>
              </w:rPr>
            </w:pPr>
          </w:p>
        </w:tc>
      </w:tr>
    </w:tbl>
    <w:p w14:paraId="105119DA" w14:textId="037E4D7F" w:rsidR="00B132C5" w:rsidRPr="0075788F" w:rsidRDefault="00B132C5" w:rsidP="00B132C5">
      <w:pPr>
        <w:rPr>
          <w:lang w:val="el-GR"/>
        </w:rPr>
      </w:pPr>
    </w:p>
    <w:p w14:paraId="1C50F29F" w14:textId="77777777" w:rsidR="000B1BC2" w:rsidRPr="0075788F" w:rsidRDefault="000B1BC2" w:rsidP="009E3443">
      <w:pPr>
        <w:pStyle w:val="32"/>
        <w:numPr>
          <w:ilvl w:val="2"/>
          <w:numId w:val="17"/>
        </w:numPr>
        <w:rPr>
          <w:rFonts w:cs="Tahoma"/>
          <w:lang w:val="el-GR"/>
        </w:rPr>
      </w:pPr>
      <w:bookmarkStart w:id="725" w:name="_Toc53671373"/>
      <w:bookmarkStart w:id="726" w:name="_Toc97194383"/>
      <w:bookmarkStart w:id="727" w:name="_Toc97194487"/>
      <w:bookmarkStart w:id="728" w:name="_Toc149816399"/>
      <w:bookmarkStart w:id="729" w:name="_Toc167222944"/>
      <w:r w:rsidRPr="0075788F">
        <w:rPr>
          <w:rFonts w:cs="Tahoma"/>
          <w:lang w:val="el-GR"/>
        </w:rPr>
        <w:lastRenderedPageBreak/>
        <w:t>Άλλες δαπάνες</w:t>
      </w:r>
      <w:bookmarkEnd w:id="725"/>
      <w:bookmarkEnd w:id="726"/>
      <w:bookmarkEnd w:id="727"/>
      <w:bookmarkEnd w:id="728"/>
      <w:bookmarkEnd w:id="729"/>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774"/>
        <w:gridCol w:w="1075"/>
        <w:gridCol w:w="1453"/>
        <w:gridCol w:w="1133"/>
        <w:gridCol w:w="1030"/>
        <w:gridCol w:w="903"/>
        <w:gridCol w:w="581"/>
        <w:gridCol w:w="1070"/>
      </w:tblGrid>
      <w:tr w:rsidR="000B1BC2" w:rsidRPr="0075788F" w14:paraId="46CB1C39" w14:textId="77777777" w:rsidTr="00BB41B7">
        <w:trPr>
          <w:cantSplit/>
        </w:trPr>
        <w:tc>
          <w:tcPr>
            <w:tcW w:w="263" w:type="pct"/>
            <w:vMerge w:val="restart"/>
            <w:shd w:val="clear" w:color="auto" w:fill="E6E6E6"/>
            <w:vAlign w:val="center"/>
          </w:tcPr>
          <w:p w14:paraId="6878889D" w14:textId="77777777" w:rsidR="000B1BC2" w:rsidRPr="0075788F" w:rsidRDefault="000B1BC2" w:rsidP="00BB41B7">
            <w:pPr>
              <w:keepNext/>
              <w:keepLines/>
              <w:spacing w:before="60" w:after="60"/>
              <w:jc w:val="center"/>
              <w:rPr>
                <w:sz w:val="18"/>
                <w:szCs w:val="18"/>
                <w:lang w:val="el-GR"/>
              </w:rPr>
            </w:pPr>
            <w:r w:rsidRPr="0075788F">
              <w:rPr>
                <w:sz w:val="18"/>
                <w:szCs w:val="18"/>
                <w:lang w:val="el-GR"/>
              </w:rPr>
              <w:t>Α/Α</w:t>
            </w:r>
          </w:p>
        </w:tc>
        <w:tc>
          <w:tcPr>
            <w:tcW w:w="1065" w:type="pct"/>
            <w:vMerge w:val="restart"/>
            <w:shd w:val="clear" w:color="auto" w:fill="E6E6E6"/>
            <w:vAlign w:val="center"/>
          </w:tcPr>
          <w:p w14:paraId="731DDA7B" w14:textId="77777777" w:rsidR="000B1BC2" w:rsidRPr="0075788F" w:rsidRDefault="000B1BC2" w:rsidP="00BB41B7">
            <w:pPr>
              <w:keepNext/>
              <w:keepLines/>
              <w:spacing w:before="60" w:after="60"/>
              <w:jc w:val="center"/>
              <w:rPr>
                <w:sz w:val="18"/>
                <w:szCs w:val="18"/>
                <w:lang w:val="el-GR"/>
              </w:rPr>
            </w:pPr>
            <w:r w:rsidRPr="0075788F">
              <w:rPr>
                <w:sz w:val="18"/>
                <w:szCs w:val="18"/>
                <w:lang w:val="el-GR"/>
              </w:rPr>
              <w:t>ΠΕΡΙΓΡΑΦΗ</w:t>
            </w:r>
          </w:p>
        </w:tc>
        <w:tc>
          <w:tcPr>
            <w:tcW w:w="697" w:type="pct"/>
            <w:vMerge w:val="restart"/>
            <w:shd w:val="clear" w:color="auto" w:fill="E6E6E6"/>
            <w:vAlign w:val="center"/>
          </w:tcPr>
          <w:p w14:paraId="5B538CA7" w14:textId="77777777" w:rsidR="000B1BC2" w:rsidRPr="0075788F" w:rsidRDefault="000B1BC2" w:rsidP="00BB41B7">
            <w:pPr>
              <w:keepNext/>
              <w:keepLines/>
              <w:spacing w:before="60" w:after="60"/>
              <w:jc w:val="center"/>
              <w:rPr>
                <w:sz w:val="18"/>
                <w:szCs w:val="18"/>
                <w:lang w:val="el-GR"/>
              </w:rPr>
            </w:pPr>
            <w:r w:rsidRPr="0075788F">
              <w:rPr>
                <w:sz w:val="20"/>
                <w:szCs w:val="20"/>
                <w:lang w:val="el-GR"/>
              </w:rPr>
              <w:t>ΦΑΣΗ ΈΡΓΟΥ</w:t>
            </w:r>
          </w:p>
        </w:tc>
        <w:tc>
          <w:tcPr>
            <w:tcW w:w="497" w:type="pct"/>
            <w:vMerge w:val="restart"/>
            <w:shd w:val="clear" w:color="auto" w:fill="E6E6E6"/>
            <w:vAlign w:val="center"/>
          </w:tcPr>
          <w:p w14:paraId="2F47D922" w14:textId="77777777" w:rsidR="000B1BC2" w:rsidRPr="0075788F" w:rsidRDefault="000B1BC2" w:rsidP="00BB41B7">
            <w:pPr>
              <w:keepNext/>
              <w:keepLines/>
              <w:spacing w:before="60" w:after="60"/>
              <w:jc w:val="center"/>
              <w:rPr>
                <w:sz w:val="18"/>
                <w:szCs w:val="18"/>
                <w:lang w:val="el-GR"/>
              </w:rPr>
            </w:pPr>
            <w:r w:rsidRPr="0075788F">
              <w:rPr>
                <w:sz w:val="20"/>
                <w:szCs w:val="20"/>
                <w:lang w:val="el-GR"/>
              </w:rPr>
              <w:t>ΚΩΔ. ΠΑΡΑΔΟΤΕΟΥ</w:t>
            </w:r>
          </w:p>
        </w:tc>
        <w:tc>
          <w:tcPr>
            <w:tcW w:w="595" w:type="pct"/>
            <w:vMerge w:val="restart"/>
            <w:shd w:val="clear" w:color="auto" w:fill="E6E6E6"/>
            <w:vAlign w:val="center"/>
          </w:tcPr>
          <w:p w14:paraId="7261A77E" w14:textId="77777777" w:rsidR="000B1BC2" w:rsidRPr="0075788F" w:rsidRDefault="000B1BC2" w:rsidP="00BB41B7">
            <w:pPr>
              <w:keepNext/>
              <w:keepLines/>
              <w:spacing w:before="60" w:after="60"/>
              <w:jc w:val="center"/>
              <w:rPr>
                <w:sz w:val="18"/>
                <w:szCs w:val="18"/>
                <w:lang w:val="el-GR"/>
              </w:rPr>
            </w:pPr>
            <w:r w:rsidRPr="0075788F">
              <w:rPr>
                <w:sz w:val="18"/>
                <w:szCs w:val="18"/>
                <w:lang w:val="el-GR"/>
              </w:rPr>
              <w:t>ΠΟΣΟΤΗΤΑ</w:t>
            </w:r>
          </w:p>
        </w:tc>
        <w:tc>
          <w:tcPr>
            <w:tcW w:w="1015" w:type="pct"/>
            <w:gridSpan w:val="2"/>
            <w:shd w:val="clear" w:color="auto" w:fill="E6E6E6"/>
            <w:vAlign w:val="center"/>
          </w:tcPr>
          <w:p w14:paraId="27638B2E" w14:textId="77777777" w:rsidR="000B1BC2" w:rsidRPr="0075788F" w:rsidRDefault="000B1BC2" w:rsidP="00BB41B7">
            <w:pPr>
              <w:keepNext/>
              <w:keepLines/>
              <w:spacing w:before="60" w:after="60"/>
              <w:jc w:val="center"/>
              <w:rPr>
                <w:sz w:val="18"/>
                <w:szCs w:val="18"/>
                <w:lang w:val="el-GR"/>
              </w:rPr>
            </w:pPr>
            <w:r w:rsidRPr="0075788F">
              <w:rPr>
                <w:sz w:val="18"/>
                <w:szCs w:val="18"/>
                <w:lang w:val="el-GR"/>
              </w:rPr>
              <w:t>ΑΞΙΑ ΧΩΡΙΣ ΦΠΑ [€]</w:t>
            </w:r>
          </w:p>
        </w:tc>
        <w:tc>
          <w:tcPr>
            <w:tcW w:w="305" w:type="pct"/>
            <w:vMerge w:val="restart"/>
            <w:shd w:val="clear" w:color="auto" w:fill="E6E6E6"/>
            <w:vAlign w:val="center"/>
          </w:tcPr>
          <w:p w14:paraId="30DF27AC" w14:textId="77777777" w:rsidR="000B1BC2" w:rsidRPr="0075788F" w:rsidRDefault="000B1BC2" w:rsidP="00BB41B7">
            <w:pPr>
              <w:keepNext/>
              <w:keepLines/>
              <w:spacing w:before="60" w:after="60"/>
              <w:jc w:val="center"/>
              <w:rPr>
                <w:sz w:val="18"/>
                <w:szCs w:val="18"/>
                <w:lang w:val="el-GR"/>
              </w:rPr>
            </w:pPr>
            <w:r w:rsidRPr="0075788F">
              <w:rPr>
                <w:sz w:val="18"/>
                <w:szCs w:val="18"/>
                <w:lang w:val="el-GR"/>
              </w:rPr>
              <w:t>ΦΠΑ [€]</w:t>
            </w:r>
          </w:p>
        </w:tc>
        <w:tc>
          <w:tcPr>
            <w:tcW w:w="562" w:type="pct"/>
            <w:vMerge w:val="restart"/>
            <w:shd w:val="clear" w:color="auto" w:fill="E6E6E6"/>
            <w:vAlign w:val="center"/>
          </w:tcPr>
          <w:p w14:paraId="7C01C1A8" w14:textId="77777777" w:rsidR="000B1BC2" w:rsidRPr="0075788F" w:rsidRDefault="000B1BC2" w:rsidP="00BB41B7">
            <w:pPr>
              <w:keepNext/>
              <w:keepLines/>
              <w:spacing w:before="60" w:after="60"/>
              <w:jc w:val="center"/>
              <w:rPr>
                <w:sz w:val="18"/>
                <w:szCs w:val="18"/>
                <w:lang w:val="el-GR"/>
              </w:rPr>
            </w:pPr>
            <w:r w:rsidRPr="0075788F">
              <w:rPr>
                <w:sz w:val="18"/>
                <w:szCs w:val="18"/>
                <w:lang w:val="el-GR"/>
              </w:rPr>
              <w:t xml:space="preserve">ΣΥΝΟΛΙΚΗ ΑΞΙΑ </w:t>
            </w:r>
          </w:p>
          <w:p w14:paraId="6A6F3181" w14:textId="77777777" w:rsidR="000B1BC2" w:rsidRPr="0075788F" w:rsidRDefault="000B1BC2" w:rsidP="00BB41B7">
            <w:pPr>
              <w:keepNext/>
              <w:keepLines/>
              <w:spacing w:before="60" w:after="60"/>
              <w:jc w:val="center"/>
              <w:rPr>
                <w:sz w:val="18"/>
                <w:szCs w:val="18"/>
                <w:lang w:val="el-GR"/>
              </w:rPr>
            </w:pPr>
            <w:r w:rsidRPr="0075788F">
              <w:rPr>
                <w:sz w:val="18"/>
                <w:szCs w:val="18"/>
                <w:lang w:val="el-GR"/>
              </w:rPr>
              <w:t>ΜΕ ΦΠΑ [€]</w:t>
            </w:r>
          </w:p>
        </w:tc>
      </w:tr>
      <w:tr w:rsidR="000B1BC2" w:rsidRPr="0075788F" w14:paraId="71CCF540" w14:textId="77777777" w:rsidTr="00BB41B7">
        <w:trPr>
          <w:cantSplit/>
        </w:trPr>
        <w:tc>
          <w:tcPr>
            <w:tcW w:w="263" w:type="pct"/>
            <w:vMerge/>
            <w:shd w:val="clear" w:color="auto" w:fill="E6E6E6"/>
            <w:vAlign w:val="center"/>
          </w:tcPr>
          <w:p w14:paraId="790681EF" w14:textId="77777777" w:rsidR="000B1BC2" w:rsidRPr="0075788F" w:rsidRDefault="000B1BC2" w:rsidP="00BB41B7">
            <w:pPr>
              <w:spacing w:before="60" w:after="60"/>
              <w:rPr>
                <w:sz w:val="18"/>
                <w:szCs w:val="18"/>
                <w:lang w:val="el-GR"/>
              </w:rPr>
            </w:pPr>
          </w:p>
        </w:tc>
        <w:tc>
          <w:tcPr>
            <w:tcW w:w="1065" w:type="pct"/>
            <w:vMerge/>
            <w:shd w:val="clear" w:color="auto" w:fill="E6E6E6"/>
            <w:vAlign w:val="center"/>
          </w:tcPr>
          <w:p w14:paraId="09B395C1" w14:textId="77777777" w:rsidR="000B1BC2" w:rsidRPr="0075788F" w:rsidRDefault="000B1BC2" w:rsidP="00BB41B7">
            <w:pPr>
              <w:spacing w:before="60" w:after="60"/>
              <w:rPr>
                <w:sz w:val="18"/>
                <w:szCs w:val="18"/>
                <w:lang w:val="el-GR"/>
              </w:rPr>
            </w:pPr>
          </w:p>
        </w:tc>
        <w:tc>
          <w:tcPr>
            <w:tcW w:w="697" w:type="pct"/>
            <w:vMerge/>
            <w:shd w:val="clear" w:color="auto" w:fill="E6E6E6"/>
          </w:tcPr>
          <w:p w14:paraId="4984BE31" w14:textId="77777777" w:rsidR="000B1BC2" w:rsidRPr="0075788F" w:rsidRDefault="000B1BC2" w:rsidP="00BB41B7">
            <w:pPr>
              <w:spacing w:before="60" w:after="60"/>
              <w:rPr>
                <w:sz w:val="18"/>
                <w:szCs w:val="18"/>
                <w:lang w:val="el-GR"/>
              </w:rPr>
            </w:pPr>
          </w:p>
        </w:tc>
        <w:tc>
          <w:tcPr>
            <w:tcW w:w="497" w:type="pct"/>
            <w:vMerge/>
            <w:shd w:val="clear" w:color="auto" w:fill="E6E6E6"/>
          </w:tcPr>
          <w:p w14:paraId="048136AB" w14:textId="77777777" w:rsidR="000B1BC2" w:rsidRPr="0075788F" w:rsidRDefault="000B1BC2" w:rsidP="00BB41B7">
            <w:pPr>
              <w:spacing w:before="60" w:after="60"/>
              <w:rPr>
                <w:sz w:val="18"/>
                <w:szCs w:val="18"/>
                <w:lang w:val="el-GR"/>
              </w:rPr>
            </w:pPr>
          </w:p>
        </w:tc>
        <w:tc>
          <w:tcPr>
            <w:tcW w:w="595" w:type="pct"/>
            <w:vMerge/>
            <w:shd w:val="clear" w:color="auto" w:fill="E6E6E6"/>
            <w:vAlign w:val="center"/>
          </w:tcPr>
          <w:p w14:paraId="6C1B01EE" w14:textId="77777777" w:rsidR="000B1BC2" w:rsidRPr="0075788F" w:rsidRDefault="000B1BC2" w:rsidP="00BB41B7">
            <w:pPr>
              <w:spacing w:before="60" w:after="60"/>
              <w:rPr>
                <w:sz w:val="18"/>
                <w:szCs w:val="18"/>
                <w:lang w:val="el-GR"/>
              </w:rPr>
            </w:pPr>
          </w:p>
        </w:tc>
        <w:tc>
          <w:tcPr>
            <w:tcW w:w="541" w:type="pct"/>
            <w:shd w:val="clear" w:color="auto" w:fill="E6E6E6"/>
            <w:vAlign w:val="center"/>
          </w:tcPr>
          <w:p w14:paraId="6325F00F" w14:textId="77777777" w:rsidR="000B1BC2" w:rsidRPr="0075788F" w:rsidRDefault="000B1BC2" w:rsidP="00BB41B7">
            <w:pPr>
              <w:spacing w:before="60" w:after="60"/>
              <w:jc w:val="center"/>
              <w:rPr>
                <w:sz w:val="18"/>
                <w:szCs w:val="18"/>
                <w:lang w:val="el-GR"/>
              </w:rPr>
            </w:pPr>
            <w:r w:rsidRPr="0075788F">
              <w:rPr>
                <w:sz w:val="18"/>
                <w:szCs w:val="18"/>
                <w:lang w:val="el-GR"/>
              </w:rPr>
              <w:t>ΤΙΜΗ ΜΟΝΑΔΑΣ</w:t>
            </w:r>
          </w:p>
        </w:tc>
        <w:tc>
          <w:tcPr>
            <w:tcW w:w="474" w:type="pct"/>
            <w:shd w:val="clear" w:color="auto" w:fill="E6E6E6"/>
            <w:vAlign w:val="center"/>
          </w:tcPr>
          <w:p w14:paraId="41775F2B" w14:textId="77777777" w:rsidR="000B1BC2" w:rsidRPr="0075788F" w:rsidRDefault="000B1BC2" w:rsidP="00BB41B7">
            <w:pPr>
              <w:spacing w:before="60" w:after="60"/>
              <w:jc w:val="center"/>
              <w:rPr>
                <w:sz w:val="18"/>
                <w:szCs w:val="18"/>
                <w:lang w:val="el-GR"/>
              </w:rPr>
            </w:pPr>
            <w:r w:rsidRPr="0075788F">
              <w:rPr>
                <w:sz w:val="18"/>
                <w:szCs w:val="18"/>
                <w:lang w:val="el-GR"/>
              </w:rPr>
              <w:t>ΣΥΝΟΛΟ</w:t>
            </w:r>
          </w:p>
        </w:tc>
        <w:tc>
          <w:tcPr>
            <w:tcW w:w="305" w:type="pct"/>
            <w:vMerge/>
            <w:shd w:val="clear" w:color="auto" w:fill="E6E6E6"/>
            <w:vAlign w:val="center"/>
          </w:tcPr>
          <w:p w14:paraId="1B8AC7CB" w14:textId="77777777" w:rsidR="000B1BC2" w:rsidRPr="0075788F" w:rsidRDefault="000B1BC2" w:rsidP="00BB41B7">
            <w:pPr>
              <w:spacing w:before="60" w:after="60"/>
              <w:rPr>
                <w:sz w:val="18"/>
                <w:szCs w:val="18"/>
                <w:lang w:val="el-GR"/>
              </w:rPr>
            </w:pPr>
          </w:p>
        </w:tc>
        <w:tc>
          <w:tcPr>
            <w:tcW w:w="562" w:type="pct"/>
            <w:vMerge/>
            <w:shd w:val="clear" w:color="auto" w:fill="E6E6E6"/>
            <w:vAlign w:val="center"/>
          </w:tcPr>
          <w:p w14:paraId="361F820D" w14:textId="77777777" w:rsidR="000B1BC2" w:rsidRPr="0075788F" w:rsidRDefault="000B1BC2" w:rsidP="00BB41B7">
            <w:pPr>
              <w:spacing w:before="60" w:after="60"/>
              <w:rPr>
                <w:sz w:val="18"/>
                <w:szCs w:val="18"/>
                <w:lang w:val="el-GR"/>
              </w:rPr>
            </w:pPr>
          </w:p>
        </w:tc>
      </w:tr>
      <w:tr w:rsidR="000B1BC2" w:rsidRPr="0075788F" w14:paraId="6C29EE13" w14:textId="77777777" w:rsidTr="00BB41B7">
        <w:trPr>
          <w:trHeight w:val="284"/>
        </w:trPr>
        <w:tc>
          <w:tcPr>
            <w:tcW w:w="263" w:type="pct"/>
            <w:vAlign w:val="center"/>
          </w:tcPr>
          <w:p w14:paraId="5EE991DB" w14:textId="77777777" w:rsidR="000B1BC2" w:rsidRPr="0075788F" w:rsidRDefault="000B1BC2" w:rsidP="00BB41B7">
            <w:pPr>
              <w:spacing w:before="60" w:after="60"/>
              <w:rPr>
                <w:sz w:val="18"/>
                <w:szCs w:val="18"/>
                <w:lang w:val="el-GR"/>
              </w:rPr>
            </w:pPr>
          </w:p>
        </w:tc>
        <w:tc>
          <w:tcPr>
            <w:tcW w:w="1065" w:type="pct"/>
            <w:vAlign w:val="center"/>
          </w:tcPr>
          <w:p w14:paraId="418D7745" w14:textId="77777777" w:rsidR="000B1BC2" w:rsidRPr="0075788F" w:rsidRDefault="000B1BC2" w:rsidP="00BB41B7">
            <w:pPr>
              <w:spacing w:before="60" w:after="60"/>
              <w:rPr>
                <w:sz w:val="18"/>
                <w:szCs w:val="18"/>
                <w:lang w:val="el-GR"/>
              </w:rPr>
            </w:pPr>
          </w:p>
        </w:tc>
        <w:tc>
          <w:tcPr>
            <w:tcW w:w="697" w:type="pct"/>
          </w:tcPr>
          <w:p w14:paraId="6B255D71" w14:textId="77777777" w:rsidR="000B1BC2" w:rsidRPr="0075788F" w:rsidRDefault="000B1BC2" w:rsidP="00BB41B7">
            <w:pPr>
              <w:spacing w:before="60" w:after="60"/>
              <w:rPr>
                <w:sz w:val="18"/>
                <w:szCs w:val="18"/>
                <w:lang w:val="el-GR"/>
              </w:rPr>
            </w:pPr>
          </w:p>
        </w:tc>
        <w:tc>
          <w:tcPr>
            <w:tcW w:w="497" w:type="pct"/>
          </w:tcPr>
          <w:p w14:paraId="137EADEB" w14:textId="77777777" w:rsidR="000B1BC2" w:rsidRPr="0075788F" w:rsidRDefault="000B1BC2" w:rsidP="00BB41B7">
            <w:pPr>
              <w:spacing w:before="60" w:after="60"/>
              <w:rPr>
                <w:sz w:val="18"/>
                <w:szCs w:val="18"/>
                <w:lang w:val="el-GR"/>
              </w:rPr>
            </w:pPr>
          </w:p>
        </w:tc>
        <w:tc>
          <w:tcPr>
            <w:tcW w:w="595" w:type="pct"/>
            <w:vAlign w:val="center"/>
          </w:tcPr>
          <w:p w14:paraId="7DE2B934" w14:textId="77777777" w:rsidR="000B1BC2" w:rsidRPr="0075788F" w:rsidRDefault="000B1BC2" w:rsidP="00BB41B7">
            <w:pPr>
              <w:spacing w:before="60" w:after="60"/>
              <w:rPr>
                <w:sz w:val="18"/>
                <w:szCs w:val="18"/>
                <w:lang w:val="el-GR"/>
              </w:rPr>
            </w:pPr>
          </w:p>
        </w:tc>
        <w:tc>
          <w:tcPr>
            <w:tcW w:w="541" w:type="pct"/>
            <w:vAlign w:val="center"/>
          </w:tcPr>
          <w:p w14:paraId="7DE7FFDD" w14:textId="77777777" w:rsidR="000B1BC2" w:rsidRPr="0075788F" w:rsidRDefault="000B1BC2" w:rsidP="00BB41B7">
            <w:pPr>
              <w:spacing w:before="60" w:after="60"/>
              <w:rPr>
                <w:sz w:val="18"/>
                <w:szCs w:val="18"/>
                <w:lang w:val="el-GR"/>
              </w:rPr>
            </w:pPr>
          </w:p>
        </w:tc>
        <w:tc>
          <w:tcPr>
            <w:tcW w:w="474" w:type="pct"/>
            <w:vAlign w:val="center"/>
          </w:tcPr>
          <w:p w14:paraId="484FCAC7" w14:textId="77777777" w:rsidR="000B1BC2" w:rsidRPr="0075788F" w:rsidRDefault="000B1BC2" w:rsidP="00BB41B7">
            <w:pPr>
              <w:spacing w:before="60" w:after="60"/>
              <w:rPr>
                <w:sz w:val="18"/>
                <w:szCs w:val="18"/>
                <w:lang w:val="el-GR"/>
              </w:rPr>
            </w:pPr>
          </w:p>
        </w:tc>
        <w:tc>
          <w:tcPr>
            <w:tcW w:w="305" w:type="pct"/>
            <w:vAlign w:val="center"/>
          </w:tcPr>
          <w:p w14:paraId="38231A1F" w14:textId="77777777" w:rsidR="000B1BC2" w:rsidRPr="0075788F" w:rsidRDefault="000B1BC2" w:rsidP="00BB41B7">
            <w:pPr>
              <w:spacing w:before="60" w:after="60"/>
              <w:rPr>
                <w:sz w:val="18"/>
                <w:szCs w:val="18"/>
                <w:lang w:val="el-GR"/>
              </w:rPr>
            </w:pPr>
          </w:p>
        </w:tc>
        <w:tc>
          <w:tcPr>
            <w:tcW w:w="562" w:type="pct"/>
            <w:vAlign w:val="center"/>
          </w:tcPr>
          <w:p w14:paraId="35ADEB55" w14:textId="77777777" w:rsidR="000B1BC2" w:rsidRPr="0075788F" w:rsidRDefault="000B1BC2" w:rsidP="00BB41B7">
            <w:pPr>
              <w:spacing w:before="60" w:after="60"/>
              <w:rPr>
                <w:sz w:val="18"/>
                <w:szCs w:val="18"/>
                <w:lang w:val="el-GR"/>
              </w:rPr>
            </w:pPr>
          </w:p>
        </w:tc>
      </w:tr>
      <w:tr w:rsidR="000B1BC2" w:rsidRPr="0075788F" w14:paraId="5CE144AD" w14:textId="77777777" w:rsidTr="00BB41B7">
        <w:trPr>
          <w:trHeight w:val="284"/>
        </w:trPr>
        <w:tc>
          <w:tcPr>
            <w:tcW w:w="263" w:type="pct"/>
            <w:vAlign w:val="center"/>
          </w:tcPr>
          <w:p w14:paraId="1F9F32B6" w14:textId="77777777" w:rsidR="000B1BC2" w:rsidRPr="0075788F" w:rsidRDefault="000B1BC2" w:rsidP="00BB41B7">
            <w:pPr>
              <w:spacing w:before="60" w:after="60"/>
              <w:rPr>
                <w:sz w:val="18"/>
                <w:szCs w:val="18"/>
                <w:lang w:val="el-GR"/>
              </w:rPr>
            </w:pPr>
          </w:p>
        </w:tc>
        <w:tc>
          <w:tcPr>
            <w:tcW w:w="1065" w:type="pct"/>
            <w:vAlign w:val="center"/>
          </w:tcPr>
          <w:p w14:paraId="3969217F" w14:textId="77777777" w:rsidR="000B1BC2" w:rsidRPr="0075788F" w:rsidRDefault="000B1BC2" w:rsidP="00BB41B7">
            <w:pPr>
              <w:spacing w:before="60" w:after="60"/>
              <w:rPr>
                <w:sz w:val="18"/>
                <w:szCs w:val="18"/>
                <w:lang w:val="el-GR"/>
              </w:rPr>
            </w:pPr>
          </w:p>
        </w:tc>
        <w:tc>
          <w:tcPr>
            <w:tcW w:w="697" w:type="pct"/>
          </w:tcPr>
          <w:p w14:paraId="1136D384" w14:textId="77777777" w:rsidR="000B1BC2" w:rsidRPr="0075788F" w:rsidRDefault="000B1BC2" w:rsidP="00BB41B7">
            <w:pPr>
              <w:spacing w:before="60" w:after="60"/>
              <w:rPr>
                <w:sz w:val="18"/>
                <w:szCs w:val="18"/>
                <w:lang w:val="el-GR"/>
              </w:rPr>
            </w:pPr>
          </w:p>
        </w:tc>
        <w:tc>
          <w:tcPr>
            <w:tcW w:w="497" w:type="pct"/>
          </w:tcPr>
          <w:p w14:paraId="7F5D2247" w14:textId="77777777" w:rsidR="000B1BC2" w:rsidRPr="0075788F" w:rsidRDefault="000B1BC2" w:rsidP="00BB41B7">
            <w:pPr>
              <w:spacing w:before="60" w:after="60"/>
              <w:rPr>
                <w:sz w:val="18"/>
                <w:szCs w:val="18"/>
                <w:lang w:val="el-GR"/>
              </w:rPr>
            </w:pPr>
          </w:p>
        </w:tc>
        <w:tc>
          <w:tcPr>
            <w:tcW w:w="595" w:type="pct"/>
            <w:tcBorders>
              <w:bottom w:val="single" w:sz="4" w:space="0" w:color="auto"/>
            </w:tcBorders>
            <w:vAlign w:val="center"/>
          </w:tcPr>
          <w:p w14:paraId="32F8E7E4" w14:textId="77777777" w:rsidR="000B1BC2" w:rsidRPr="0075788F" w:rsidRDefault="000B1BC2" w:rsidP="00BB41B7">
            <w:pPr>
              <w:spacing w:before="60" w:after="60"/>
              <w:rPr>
                <w:sz w:val="18"/>
                <w:szCs w:val="18"/>
                <w:lang w:val="el-GR"/>
              </w:rPr>
            </w:pPr>
          </w:p>
        </w:tc>
        <w:tc>
          <w:tcPr>
            <w:tcW w:w="541" w:type="pct"/>
            <w:tcBorders>
              <w:bottom w:val="single" w:sz="4" w:space="0" w:color="auto"/>
            </w:tcBorders>
            <w:vAlign w:val="center"/>
          </w:tcPr>
          <w:p w14:paraId="11E4F776" w14:textId="77777777" w:rsidR="000B1BC2" w:rsidRPr="0075788F" w:rsidRDefault="000B1BC2" w:rsidP="00BB41B7">
            <w:pPr>
              <w:spacing w:before="60" w:after="60"/>
              <w:rPr>
                <w:sz w:val="18"/>
                <w:szCs w:val="18"/>
                <w:lang w:val="el-GR"/>
              </w:rPr>
            </w:pPr>
          </w:p>
        </w:tc>
        <w:tc>
          <w:tcPr>
            <w:tcW w:w="474" w:type="pct"/>
            <w:vAlign w:val="center"/>
          </w:tcPr>
          <w:p w14:paraId="17F63759" w14:textId="77777777" w:rsidR="000B1BC2" w:rsidRPr="0075788F" w:rsidRDefault="000B1BC2" w:rsidP="00BB41B7">
            <w:pPr>
              <w:spacing w:before="60" w:after="60"/>
              <w:rPr>
                <w:sz w:val="18"/>
                <w:szCs w:val="18"/>
                <w:lang w:val="el-GR"/>
              </w:rPr>
            </w:pPr>
          </w:p>
        </w:tc>
        <w:tc>
          <w:tcPr>
            <w:tcW w:w="305" w:type="pct"/>
            <w:vAlign w:val="center"/>
          </w:tcPr>
          <w:p w14:paraId="5BB5FDC3" w14:textId="77777777" w:rsidR="000B1BC2" w:rsidRPr="0075788F" w:rsidRDefault="000B1BC2" w:rsidP="00BB41B7">
            <w:pPr>
              <w:spacing w:before="60" w:after="60"/>
              <w:rPr>
                <w:sz w:val="18"/>
                <w:szCs w:val="18"/>
                <w:lang w:val="el-GR"/>
              </w:rPr>
            </w:pPr>
          </w:p>
        </w:tc>
        <w:tc>
          <w:tcPr>
            <w:tcW w:w="562" w:type="pct"/>
            <w:vAlign w:val="center"/>
          </w:tcPr>
          <w:p w14:paraId="6FD51706" w14:textId="77777777" w:rsidR="000B1BC2" w:rsidRPr="0075788F" w:rsidRDefault="000B1BC2" w:rsidP="00BB41B7">
            <w:pPr>
              <w:spacing w:before="60" w:after="60"/>
              <w:rPr>
                <w:sz w:val="18"/>
                <w:szCs w:val="18"/>
                <w:lang w:val="el-GR"/>
              </w:rPr>
            </w:pPr>
          </w:p>
        </w:tc>
      </w:tr>
      <w:tr w:rsidR="000B1BC2" w:rsidRPr="0075788F" w14:paraId="06F63ADB" w14:textId="77777777" w:rsidTr="00BB41B7">
        <w:trPr>
          <w:trHeight w:val="284"/>
        </w:trPr>
        <w:tc>
          <w:tcPr>
            <w:tcW w:w="263" w:type="pct"/>
            <w:tcBorders>
              <w:bottom w:val="single" w:sz="4" w:space="0" w:color="auto"/>
            </w:tcBorders>
            <w:vAlign w:val="center"/>
          </w:tcPr>
          <w:p w14:paraId="491498A8" w14:textId="77777777" w:rsidR="000B1BC2" w:rsidRPr="0075788F" w:rsidRDefault="000B1BC2" w:rsidP="00BB41B7">
            <w:pPr>
              <w:spacing w:before="60" w:after="60"/>
              <w:rPr>
                <w:sz w:val="18"/>
                <w:szCs w:val="18"/>
                <w:lang w:val="el-GR"/>
              </w:rPr>
            </w:pPr>
          </w:p>
        </w:tc>
        <w:tc>
          <w:tcPr>
            <w:tcW w:w="1065" w:type="pct"/>
            <w:tcBorders>
              <w:bottom w:val="single" w:sz="4" w:space="0" w:color="auto"/>
            </w:tcBorders>
            <w:vAlign w:val="center"/>
          </w:tcPr>
          <w:p w14:paraId="36314FE1" w14:textId="77777777" w:rsidR="000B1BC2" w:rsidRPr="0075788F" w:rsidRDefault="000B1BC2" w:rsidP="00BB41B7">
            <w:pPr>
              <w:spacing w:before="60" w:after="60"/>
              <w:rPr>
                <w:sz w:val="18"/>
                <w:szCs w:val="18"/>
                <w:lang w:val="el-GR"/>
              </w:rPr>
            </w:pPr>
          </w:p>
        </w:tc>
        <w:tc>
          <w:tcPr>
            <w:tcW w:w="697" w:type="pct"/>
            <w:tcBorders>
              <w:bottom w:val="single" w:sz="4" w:space="0" w:color="auto"/>
            </w:tcBorders>
          </w:tcPr>
          <w:p w14:paraId="1CD24554" w14:textId="77777777" w:rsidR="000B1BC2" w:rsidRPr="0075788F" w:rsidRDefault="000B1BC2" w:rsidP="00BB41B7">
            <w:pPr>
              <w:spacing w:before="60" w:after="60"/>
              <w:rPr>
                <w:sz w:val="18"/>
                <w:szCs w:val="18"/>
                <w:lang w:val="el-GR"/>
              </w:rPr>
            </w:pPr>
          </w:p>
        </w:tc>
        <w:tc>
          <w:tcPr>
            <w:tcW w:w="497" w:type="pct"/>
            <w:tcBorders>
              <w:bottom w:val="single" w:sz="4" w:space="0" w:color="auto"/>
            </w:tcBorders>
          </w:tcPr>
          <w:p w14:paraId="49BA7225" w14:textId="77777777" w:rsidR="000B1BC2" w:rsidRPr="0075788F" w:rsidRDefault="000B1BC2" w:rsidP="00BB41B7">
            <w:pPr>
              <w:spacing w:before="60" w:after="60"/>
              <w:rPr>
                <w:sz w:val="18"/>
                <w:szCs w:val="18"/>
                <w:lang w:val="el-GR"/>
              </w:rPr>
            </w:pPr>
          </w:p>
        </w:tc>
        <w:tc>
          <w:tcPr>
            <w:tcW w:w="595" w:type="pct"/>
            <w:tcBorders>
              <w:bottom w:val="single" w:sz="4" w:space="0" w:color="auto"/>
            </w:tcBorders>
            <w:vAlign w:val="center"/>
          </w:tcPr>
          <w:p w14:paraId="10B9CBFD" w14:textId="77777777" w:rsidR="000B1BC2" w:rsidRPr="0075788F" w:rsidRDefault="000B1BC2" w:rsidP="00BB41B7">
            <w:pPr>
              <w:spacing w:before="60" w:after="60"/>
              <w:rPr>
                <w:sz w:val="18"/>
                <w:szCs w:val="18"/>
                <w:lang w:val="el-GR"/>
              </w:rPr>
            </w:pPr>
          </w:p>
        </w:tc>
        <w:tc>
          <w:tcPr>
            <w:tcW w:w="541" w:type="pct"/>
            <w:tcBorders>
              <w:bottom w:val="single" w:sz="4" w:space="0" w:color="auto"/>
            </w:tcBorders>
            <w:vAlign w:val="center"/>
          </w:tcPr>
          <w:p w14:paraId="42D35485" w14:textId="77777777" w:rsidR="000B1BC2" w:rsidRPr="0075788F" w:rsidRDefault="000B1BC2" w:rsidP="00BB41B7">
            <w:pPr>
              <w:spacing w:before="60" w:after="60"/>
              <w:rPr>
                <w:sz w:val="18"/>
                <w:szCs w:val="18"/>
                <w:lang w:val="el-GR"/>
              </w:rPr>
            </w:pPr>
          </w:p>
        </w:tc>
        <w:tc>
          <w:tcPr>
            <w:tcW w:w="474" w:type="pct"/>
            <w:tcBorders>
              <w:bottom w:val="single" w:sz="4" w:space="0" w:color="auto"/>
            </w:tcBorders>
            <w:vAlign w:val="center"/>
          </w:tcPr>
          <w:p w14:paraId="405E4137" w14:textId="77777777" w:rsidR="000B1BC2" w:rsidRPr="0075788F" w:rsidRDefault="000B1BC2" w:rsidP="00BB41B7">
            <w:pPr>
              <w:spacing w:before="60" w:after="60"/>
              <w:rPr>
                <w:sz w:val="18"/>
                <w:szCs w:val="18"/>
                <w:lang w:val="el-GR"/>
              </w:rPr>
            </w:pPr>
          </w:p>
        </w:tc>
        <w:tc>
          <w:tcPr>
            <w:tcW w:w="305" w:type="pct"/>
            <w:vAlign w:val="center"/>
          </w:tcPr>
          <w:p w14:paraId="7AF8BF15" w14:textId="77777777" w:rsidR="000B1BC2" w:rsidRPr="0075788F" w:rsidRDefault="000B1BC2" w:rsidP="00BB41B7">
            <w:pPr>
              <w:spacing w:before="60" w:after="60"/>
              <w:rPr>
                <w:sz w:val="18"/>
                <w:szCs w:val="18"/>
                <w:lang w:val="el-GR"/>
              </w:rPr>
            </w:pPr>
          </w:p>
        </w:tc>
        <w:tc>
          <w:tcPr>
            <w:tcW w:w="562" w:type="pct"/>
            <w:vAlign w:val="center"/>
          </w:tcPr>
          <w:p w14:paraId="33C77C3F" w14:textId="77777777" w:rsidR="000B1BC2" w:rsidRPr="0075788F" w:rsidRDefault="000B1BC2" w:rsidP="00BB41B7">
            <w:pPr>
              <w:spacing w:before="60" w:after="60"/>
              <w:rPr>
                <w:sz w:val="18"/>
                <w:szCs w:val="18"/>
                <w:lang w:val="el-GR"/>
              </w:rPr>
            </w:pPr>
          </w:p>
        </w:tc>
      </w:tr>
      <w:tr w:rsidR="000B1BC2" w:rsidRPr="0075788F" w14:paraId="2EED9E01" w14:textId="77777777" w:rsidTr="00BB41B7">
        <w:tblPrEx>
          <w:shd w:val="clear" w:color="auto" w:fill="FFFFFF"/>
        </w:tblPrEx>
        <w:trPr>
          <w:trHeight w:val="284"/>
        </w:trPr>
        <w:tc>
          <w:tcPr>
            <w:tcW w:w="3659" w:type="pct"/>
            <w:gridSpan w:val="6"/>
            <w:tcBorders>
              <w:right w:val="single" w:sz="4" w:space="0" w:color="auto"/>
            </w:tcBorders>
            <w:shd w:val="pct15" w:color="auto" w:fill="auto"/>
          </w:tcPr>
          <w:p w14:paraId="2F3C9F5A" w14:textId="77777777" w:rsidR="000B1BC2" w:rsidRPr="0075788F" w:rsidRDefault="000B1BC2" w:rsidP="00BB41B7">
            <w:pPr>
              <w:spacing w:before="60" w:after="60"/>
              <w:jc w:val="center"/>
              <w:rPr>
                <w:sz w:val="18"/>
                <w:szCs w:val="18"/>
                <w:lang w:val="el-GR"/>
              </w:rPr>
            </w:pPr>
            <w:bookmarkStart w:id="730" w:name="_Toc240445880"/>
            <w:r w:rsidRPr="0075788F">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43BA1796" w14:textId="77777777" w:rsidR="000B1BC2" w:rsidRPr="0075788F" w:rsidRDefault="000B1BC2" w:rsidP="00BB41B7">
            <w:pPr>
              <w:spacing w:before="60" w:after="60"/>
              <w:rPr>
                <w:sz w:val="18"/>
                <w:szCs w:val="18"/>
                <w:lang w:val="el-GR"/>
              </w:rPr>
            </w:pPr>
          </w:p>
        </w:tc>
        <w:tc>
          <w:tcPr>
            <w:tcW w:w="305" w:type="pct"/>
            <w:shd w:val="clear" w:color="auto" w:fill="FFFFFF"/>
            <w:vAlign w:val="center"/>
          </w:tcPr>
          <w:p w14:paraId="5527B1CE" w14:textId="77777777" w:rsidR="000B1BC2" w:rsidRPr="0075788F" w:rsidRDefault="000B1BC2" w:rsidP="00BB41B7">
            <w:pPr>
              <w:spacing w:before="60" w:after="60"/>
              <w:rPr>
                <w:sz w:val="18"/>
                <w:szCs w:val="18"/>
                <w:lang w:val="el-GR"/>
              </w:rPr>
            </w:pPr>
          </w:p>
        </w:tc>
        <w:tc>
          <w:tcPr>
            <w:tcW w:w="562" w:type="pct"/>
            <w:shd w:val="clear" w:color="auto" w:fill="FFFFFF"/>
            <w:vAlign w:val="center"/>
          </w:tcPr>
          <w:p w14:paraId="6EDCFD48" w14:textId="77777777" w:rsidR="000B1BC2" w:rsidRPr="0075788F" w:rsidRDefault="000B1BC2" w:rsidP="00BB41B7">
            <w:pPr>
              <w:spacing w:before="60" w:after="60"/>
              <w:rPr>
                <w:sz w:val="18"/>
                <w:szCs w:val="18"/>
                <w:lang w:val="el-GR"/>
              </w:rPr>
            </w:pPr>
          </w:p>
        </w:tc>
      </w:tr>
    </w:tbl>
    <w:p w14:paraId="07313851" w14:textId="0916C89E" w:rsidR="00833250" w:rsidRPr="00833250" w:rsidRDefault="00833250" w:rsidP="00833250">
      <w:pPr>
        <w:pStyle w:val="32"/>
        <w:numPr>
          <w:ilvl w:val="2"/>
          <w:numId w:val="17"/>
        </w:numPr>
        <w:rPr>
          <w:rFonts w:cs="Tahoma"/>
          <w:lang w:val="el-GR"/>
        </w:rPr>
      </w:pPr>
      <w:bookmarkStart w:id="731" w:name="_Ref167220636"/>
      <w:bookmarkStart w:id="732" w:name="_Ref167220782"/>
      <w:bookmarkStart w:id="733" w:name="_Toc167222945"/>
      <w:bookmarkEnd w:id="730"/>
      <w:r w:rsidRPr="00833250">
        <w:rPr>
          <w:rFonts w:cs="Tahoma"/>
          <w:lang w:val="el-GR"/>
        </w:rPr>
        <w:t>Συγκεντρωτικός Πίνακας Οικονομικής Προσφοράς</w:t>
      </w:r>
      <w:bookmarkEnd w:id="731"/>
      <w:bookmarkEnd w:id="732"/>
      <w:bookmarkEnd w:id="733"/>
      <w:r w:rsidRPr="00833250">
        <w:rPr>
          <w:rFonts w:cs="Tahoma"/>
          <w:lang w:val="el-G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B132C5" w:rsidRPr="000D748D" w14:paraId="75E54DB8" w14:textId="77777777" w:rsidTr="00BB41B7">
        <w:trPr>
          <w:cantSplit/>
          <w:trHeight w:val="280"/>
        </w:trPr>
        <w:tc>
          <w:tcPr>
            <w:tcW w:w="290" w:type="pct"/>
            <w:vMerge w:val="restart"/>
            <w:shd w:val="pct15" w:color="auto" w:fill="FFFFFF"/>
            <w:vAlign w:val="center"/>
          </w:tcPr>
          <w:p w14:paraId="3B8097EB" w14:textId="77777777" w:rsidR="00B132C5" w:rsidRPr="0075788F" w:rsidRDefault="00B132C5" w:rsidP="00BB41B7">
            <w:pPr>
              <w:keepNext/>
              <w:keepLines/>
              <w:spacing w:before="60" w:after="60"/>
              <w:rPr>
                <w:sz w:val="18"/>
                <w:szCs w:val="18"/>
                <w:lang w:val="el-GR"/>
              </w:rPr>
            </w:pPr>
            <w:r w:rsidRPr="0075788F">
              <w:rPr>
                <w:sz w:val="18"/>
                <w:szCs w:val="18"/>
                <w:lang w:val="el-GR"/>
              </w:rPr>
              <w:t>Α/Α</w:t>
            </w:r>
          </w:p>
        </w:tc>
        <w:tc>
          <w:tcPr>
            <w:tcW w:w="2173" w:type="pct"/>
            <w:vMerge w:val="restart"/>
            <w:shd w:val="pct15" w:color="auto" w:fill="FFFFFF"/>
            <w:vAlign w:val="center"/>
          </w:tcPr>
          <w:p w14:paraId="4F50E64A" w14:textId="77777777" w:rsidR="00B132C5" w:rsidRPr="0075788F" w:rsidRDefault="00B132C5" w:rsidP="00BB41B7">
            <w:pPr>
              <w:keepNext/>
              <w:keepLines/>
              <w:spacing w:before="60" w:after="60"/>
              <w:rPr>
                <w:sz w:val="18"/>
                <w:szCs w:val="18"/>
                <w:lang w:val="el-GR"/>
              </w:rPr>
            </w:pPr>
            <w:r w:rsidRPr="0075788F">
              <w:rPr>
                <w:sz w:val="18"/>
                <w:szCs w:val="18"/>
                <w:lang w:val="el-GR"/>
              </w:rPr>
              <w:t>ΠΕΡΙΓΡΑΦΗ</w:t>
            </w:r>
          </w:p>
        </w:tc>
        <w:tc>
          <w:tcPr>
            <w:tcW w:w="845" w:type="pct"/>
            <w:vMerge w:val="restart"/>
            <w:shd w:val="pct15" w:color="auto" w:fill="FFFFFF"/>
            <w:vAlign w:val="center"/>
          </w:tcPr>
          <w:p w14:paraId="6D9F8F81" w14:textId="77777777" w:rsidR="00B132C5" w:rsidRPr="0075788F" w:rsidRDefault="00B132C5" w:rsidP="00BB41B7">
            <w:pPr>
              <w:keepNext/>
              <w:keepLines/>
              <w:spacing w:before="60" w:after="60"/>
              <w:jc w:val="center"/>
              <w:rPr>
                <w:sz w:val="18"/>
                <w:szCs w:val="18"/>
                <w:lang w:val="el-GR"/>
              </w:rPr>
            </w:pPr>
            <w:r w:rsidRPr="0075788F">
              <w:rPr>
                <w:sz w:val="18"/>
                <w:szCs w:val="18"/>
                <w:lang w:val="el-GR"/>
              </w:rPr>
              <w:t>ΣΥΝΟΛΙΚΗ ΑΞΙΑ ΕΡΓΟΥ</w:t>
            </w:r>
          </w:p>
          <w:p w14:paraId="1D5133EA" w14:textId="77777777" w:rsidR="00B132C5" w:rsidRPr="0075788F" w:rsidRDefault="00B132C5" w:rsidP="00BB41B7">
            <w:pPr>
              <w:keepNext/>
              <w:keepLines/>
              <w:spacing w:before="60" w:after="60"/>
              <w:jc w:val="center"/>
              <w:rPr>
                <w:sz w:val="18"/>
                <w:szCs w:val="18"/>
                <w:lang w:val="el-GR"/>
              </w:rPr>
            </w:pPr>
            <w:r w:rsidRPr="0075788F">
              <w:rPr>
                <w:sz w:val="18"/>
                <w:szCs w:val="18"/>
                <w:lang w:val="el-GR"/>
              </w:rPr>
              <w:t>ΧΩΡΙΣ ΦΠΑ [€]</w:t>
            </w:r>
          </w:p>
        </w:tc>
        <w:tc>
          <w:tcPr>
            <w:tcW w:w="846" w:type="pct"/>
            <w:vMerge w:val="restart"/>
            <w:shd w:val="pct15" w:color="auto" w:fill="FFFFFF"/>
            <w:vAlign w:val="center"/>
          </w:tcPr>
          <w:p w14:paraId="4F4148C9" w14:textId="77777777" w:rsidR="00B132C5" w:rsidRPr="0075788F" w:rsidRDefault="00B132C5" w:rsidP="00BB41B7">
            <w:pPr>
              <w:keepNext/>
              <w:keepLines/>
              <w:spacing w:before="60" w:after="60"/>
              <w:jc w:val="center"/>
              <w:rPr>
                <w:sz w:val="18"/>
                <w:szCs w:val="18"/>
                <w:lang w:val="el-GR"/>
              </w:rPr>
            </w:pPr>
            <w:r w:rsidRPr="0075788F">
              <w:rPr>
                <w:sz w:val="18"/>
                <w:szCs w:val="18"/>
                <w:lang w:val="el-GR"/>
              </w:rPr>
              <w:t>ΦΠΑ [€]</w:t>
            </w:r>
          </w:p>
        </w:tc>
        <w:tc>
          <w:tcPr>
            <w:tcW w:w="846" w:type="pct"/>
            <w:vMerge w:val="restart"/>
            <w:shd w:val="pct15" w:color="auto" w:fill="FFFFFF"/>
            <w:vAlign w:val="center"/>
          </w:tcPr>
          <w:p w14:paraId="16922A61" w14:textId="77777777" w:rsidR="00B132C5" w:rsidRPr="0075788F" w:rsidRDefault="00B132C5" w:rsidP="00BB41B7">
            <w:pPr>
              <w:keepNext/>
              <w:keepLines/>
              <w:spacing w:before="60" w:after="60"/>
              <w:jc w:val="center"/>
              <w:rPr>
                <w:sz w:val="18"/>
                <w:szCs w:val="18"/>
                <w:lang w:val="el-GR"/>
              </w:rPr>
            </w:pPr>
            <w:r w:rsidRPr="0075788F">
              <w:rPr>
                <w:sz w:val="18"/>
                <w:szCs w:val="18"/>
                <w:lang w:val="el-GR"/>
              </w:rPr>
              <w:t>ΣΥΝΟΛΙΚΗ ΑΞΙΑ ΕΡΓΟΥ</w:t>
            </w:r>
          </w:p>
          <w:p w14:paraId="0070792C" w14:textId="77777777" w:rsidR="00B132C5" w:rsidRPr="0075788F" w:rsidRDefault="00B132C5" w:rsidP="00BB41B7">
            <w:pPr>
              <w:keepNext/>
              <w:keepLines/>
              <w:spacing w:before="60" w:after="60"/>
              <w:jc w:val="center"/>
              <w:rPr>
                <w:sz w:val="18"/>
                <w:szCs w:val="18"/>
                <w:lang w:val="el-GR"/>
              </w:rPr>
            </w:pPr>
            <w:r w:rsidRPr="0075788F">
              <w:rPr>
                <w:sz w:val="18"/>
                <w:szCs w:val="18"/>
                <w:lang w:val="el-GR"/>
              </w:rPr>
              <w:t>ΜΕ ΦΠΑ [€]</w:t>
            </w:r>
          </w:p>
        </w:tc>
      </w:tr>
      <w:tr w:rsidR="00B132C5" w:rsidRPr="000D748D" w14:paraId="18EBC582" w14:textId="77777777" w:rsidTr="00BB41B7">
        <w:trPr>
          <w:cantSplit/>
          <w:trHeight w:val="340"/>
        </w:trPr>
        <w:tc>
          <w:tcPr>
            <w:tcW w:w="290" w:type="pct"/>
            <w:vMerge/>
            <w:shd w:val="pct15" w:color="auto" w:fill="FFFFFF"/>
            <w:vAlign w:val="center"/>
          </w:tcPr>
          <w:p w14:paraId="78E389A5" w14:textId="77777777" w:rsidR="00B132C5" w:rsidRPr="0075788F" w:rsidRDefault="00B132C5" w:rsidP="00BB41B7">
            <w:pPr>
              <w:keepNext/>
              <w:keepLines/>
              <w:spacing w:before="60" w:after="60"/>
              <w:rPr>
                <w:sz w:val="18"/>
                <w:szCs w:val="18"/>
                <w:lang w:val="el-GR"/>
              </w:rPr>
            </w:pPr>
          </w:p>
        </w:tc>
        <w:tc>
          <w:tcPr>
            <w:tcW w:w="2173" w:type="pct"/>
            <w:vMerge/>
            <w:shd w:val="pct15" w:color="auto" w:fill="FFFFFF"/>
            <w:vAlign w:val="center"/>
          </w:tcPr>
          <w:p w14:paraId="4C2489C8" w14:textId="77777777" w:rsidR="00B132C5" w:rsidRPr="0075788F" w:rsidRDefault="00B132C5" w:rsidP="00BB41B7">
            <w:pPr>
              <w:keepNext/>
              <w:keepLines/>
              <w:spacing w:before="60" w:after="60"/>
              <w:rPr>
                <w:sz w:val="18"/>
                <w:szCs w:val="18"/>
                <w:lang w:val="el-GR"/>
              </w:rPr>
            </w:pPr>
          </w:p>
        </w:tc>
        <w:tc>
          <w:tcPr>
            <w:tcW w:w="845" w:type="pct"/>
            <w:vMerge/>
            <w:shd w:val="pct15" w:color="auto" w:fill="FFFFFF"/>
            <w:vAlign w:val="center"/>
          </w:tcPr>
          <w:p w14:paraId="30C6ADD3" w14:textId="77777777" w:rsidR="00B132C5" w:rsidRPr="0075788F" w:rsidRDefault="00B132C5" w:rsidP="00BB41B7">
            <w:pPr>
              <w:keepNext/>
              <w:keepLines/>
              <w:spacing w:before="60" w:after="60"/>
              <w:rPr>
                <w:sz w:val="18"/>
                <w:szCs w:val="18"/>
                <w:lang w:val="el-GR"/>
              </w:rPr>
            </w:pPr>
          </w:p>
        </w:tc>
        <w:tc>
          <w:tcPr>
            <w:tcW w:w="846" w:type="pct"/>
            <w:vMerge/>
            <w:shd w:val="pct15" w:color="auto" w:fill="FFFFFF"/>
            <w:vAlign w:val="center"/>
          </w:tcPr>
          <w:p w14:paraId="51074E45" w14:textId="77777777" w:rsidR="00B132C5" w:rsidRPr="0075788F" w:rsidRDefault="00B132C5" w:rsidP="00BB41B7">
            <w:pPr>
              <w:keepNext/>
              <w:keepLines/>
              <w:spacing w:before="60" w:after="60"/>
              <w:rPr>
                <w:sz w:val="18"/>
                <w:szCs w:val="18"/>
                <w:lang w:val="el-GR"/>
              </w:rPr>
            </w:pPr>
          </w:p>
        </w:tc>
        <w:tc>
          <w:tcPr>
            <w:tcW w:w="846" w:type="pct"/>
            <w:vMerge/>
            <w:shd w:val="pct15" w:color="auto" w:fill="FFFFFF"/>
            <w:vAlign w:val="center"/>
          </w:tcPr>
          <w:p w14:paraId="20528602" w14:textId="77777777" w:rsidR="00B132C5" w:rsidRPr="0075788F" w:rsidRDefault="00B132C5" w:rsidP="00BB41B7">
            <w:pPr>
              <w:keepNext/>
              <w:keepLines/>
              <w:spacing w:before="60" w:after="60"/>
              <w:rPr>
                <w:sz w:val="18"/>
                <w:szCs w:val="18"/>
                <w:lang w:val="el-GR"/>
              </w:rPr>
            </w:pPr>
          </w:p>
        </w:tc>
      </w:tr>
      <w:tr w:rsidR="00F8504A" w:rsidRPr="0075788F" w14:paraId="0F54CFB6" w14:textId="77777777" w:rsidTr="00BB41B7">
        <w:trPr>
          <w:trHeight w:val="284"/>
        </w:trPr>
        <w:tc>
          <w:tcPr>
            <w:tcW w:w="290" w:type="pct"/>
            <w:vAlign w:val="center"/>
          </w:tcPr>
          <w:p w14:paraId="55350751" w14:textId="43B1386F" w:rsidR="00F8504A" w:rsidRPr="0075788F" w:rsidRDefault="00F8504A" w:rsidP="00BB41B7">
            <w:pPr>
              <w:keepNext/>
              <w:keepLines/>
              <w:spacing w:before="60" w:after="60"/>
              <w:rPr>
                <w:sz w:val="18"/>
                <w:szCs w:val="18"/>
                <w:lang w:val="en-US"/>
              </w:rPr>
            </w:pPr>
            <w:r w:rsidRPr="0075788F">
              <w:rPr>
                <w:sz w:val="18"/>
                <w:szCs w:val="18"/>
                <w:lang w:val="en-US"/>
              </w:rPr>
              <w:t>1</w:t>
            </w:r>
          </w:p>
        </w:tc>
        <w:tc>
          <w:tcPr>
            <w:tcW w:w="2173" w:type="pct"/>
            <w:vAlign w:val="center"/>
          </w:tcPr>
          <w:p w14:paraId="6E669CF1" w14:textId="493CDEA2" w:rsidR="00F8504A" w:rsidRPr="0075788F" w:rsidRDefault="0087432B" w:rsidP="00BB41B7">
            <w:pPr>
              <w:keepNext/>
              <w:keepLines/>
              <w:spacing w:before="60" w:after="60"/>
              <w:rPr>
                <w:sz w:val="18"/>
                <w:szCs w:val="18"/>
                <w:lang w:val="el-GR"/>
              </w:rPr>
            </w:pPr>
            <w:r w:rsidRPr="0075788F">
              <w:rPr>
                <w:sz w:val="18"/>
                <w:szCs w:val="18"/>
                <w:lang w:val="el-GR"/>
              </w:rPr>
              <w:t xml:space="preserve">Έτοιμο λογισμικό </w:t>
            </w:r>
            <w:r w:rsidRPr="0075788F">
              <w:rPr>
                <w:sz w:val="18"/>
                <w:szCs w:val="18"/>
                <w:lang w:val="en-US"/>
              </w:rPr>
              <w:t>(</w:t>
            </w:r>
            <w:r w:rsidRPr="0075788F">
              <w:rPr>
                <w:sz w:val="18"/>
                <w:szCs w:val="18"/>
                <w:lang w:val="el-GR"/>
              </w:rPr>
              <w:t>Πίνακας</w:t>
            </w:r>
            <w:r w:rsidRPr="0075788F">
              <w:rPr>
                <w:sz w:val="18"/>
                <w:szCs w:val="18"/>
                <w:lang w:val="en-US"/>
              </w:rPr>
              <w:t xml:space="preserve"> </w:t>
            </w:r>
            <w:r w:rsidRPr="0075788F">
              <w:rPr>
                <w:sz w:val="18"/>
                <w:szCs w:val="18"/>
                <w:lang w:val="el-GR"/>
              </w:rPr>
              <w:t>1</w:t>
            </w:r>
            <w:r w:rsidRPr="0075788F">
              <w:rPr>
                <w:sz w:val="18"/>
                <w:szCs w:val="18"/>
                <w:lang w:val="en-US"/>
              </w:rPr>
              <w:t>)</w:t>
            </w:r>
          </w:p>
        </w:tc>
        <w:tc>
          <w:tcPr>
            <w:tcW w:w="845" w:type="pct"/>
            <w:vAlign w:val="center"/>
          </w:tcPr>
          <w:p w14:paraId="719FC6AE" w14:textId="77777777" w:rsidR="00F8504A" w:rsidRPr="0075788F" w:rsidRDefault="00F8504A" w:rsidP="00BB41B7">
            <w:pPr>
              <w:keepNext/>
              <w:keepLines/>
              <w:spacing w:before="60" w:after="60"/>
              <w:rPr>
                <w:sz w:val="18"/>
                <w:szCs w:val="18"/>
                <w:lang w:val="en-US"/>
              </w:rPr>
            </w:pPr>
          </w:p>
        </w:tc>
        <w:tc>
          <w:tcPr>
            <w:tcW w:w="846" w:type="pct"/>
            <w:vAlign w:val="center"/>
          </w:tcPr>
          <w:p w14:paraId="1995E83D" w14:textId="77777777" w:rsidR="00F8504A" w:rsidRPr="0075788F" w:rsidRDefault="00F8504A" w:rsidP="00BB41B7">
            <w:pPr>
              <w:keepNext/>
              <w:keepLines/>
              <w:spacing w:before="60" w:after="60"/>
              <w:rPr>
                <w:sz w:val="18"/>
                <w:szCs w:val="18"/>
                <w:lang w:val="en-US"/>
              </w:rPr>
            </w:pPr>
          </w:p>
        </w:tc>
        <w:tc>
          <w:tcPr>
            <w:tcW w:w="846" w:type="pct"/>
            <w:vAlign w:val="center"/>
          </w:tcPr>
          <w:p w14:paraId="26FB3CB6" w14:textId="77777777" w:rsidR="00F8504A" w:rsidRPr="0075788F" w:rsidRDefault="00F8504A" w:rsidP="00BB41B7">
            <w:pPr>
              <w:keepNext/>
              <w:keepLines/>
              <w:spacing w:before="60" w:after="60"/>
              <w:rPr>
                <w:sz w:val="18"/>
                <w:szCs w:val="18"/>
                <w:lang w:val="en-US"/>
              </w:rPr>
            </w:pPr>
          </w:p>
        </w:tc>
      </w:tr>
      <w:tr w:rsidR="00B132C5" w:rsidRPr="0075788F" w14:paraId="3F662BCF" w14:textId="77777777" w:rsidTr="00BB41B7">
        <w:trPr>
          <w:trHeight w:val="284"/>
        </w:trPr>
        <w:tc>
          <w:tcPr>
            <w:tcW w:w="290" w:type="pct"/>
            <w:vAlign w:val="center"/>
          </w:tcPr>
          <w:p w14:paraId="220B5557" w14:textId="16BA22F2" w:rsidR="00B132C5" w:rsidRPr="0075788F" w:rsidRDefault="00F8504A" w:rsidP="00BB41B7">
            <w:pPr>
              <w:keepNext/>
              <w:keepLines/>
              <w:spacing w:before="60" w:after="60"/>
              <w:rPr>
                <w:sz w:val="18"/>
                <w:szCs w:val="18"/>
                <w:lang w:val="en-US"/>
              </w:rPr>
            </w:pPr>
            <w:r w:rsidRPr="0075788F">
              <w:rPr>
                <w:sz w:val="18"/>
                <w:szCs w:val="18"/>
                <w:lang w:val="en-US"/>
              </w:rPr>
              <w:t>2</w:t>
            </w:r>
          </w:p>
        </w:tc>
        <w:tc>
          <w:tcPr>
            <w:tcW w:w="2173" w:type="pct"/>
            <w:vAlign w:val="center"/>
          </w:tcPr>
          <w:p w14:paraId="27D5BC21" w14:textId="0D67A23A" w:rsidR="00B132C5" w:rsidRPr="0075788F" w:rsidRDefault="00B132C5" w:rsidP="00BB41B7">
            <w:pPr>
              <w:keepNext/>
              <w:keepLines/>
              <w:spacing w:before="60" w:after="60"/>
              <w:rPr>
                <w:sz w:val="18"/>
                <w:szCs w:val="18"/>
                <w:lang w:val="en-US"/>
              </w:rPr>
            </w:pPr>
            <w:r w:rsidRPr="0075788F">
              <w:rPr>
                <w:sz w:val="18"/>
                <w:szCs w:val="18"/>
                <w:lang w:val="el-GR"/>
              </w:rPr>
              <w:t>Υπηρεσίες</w:t>
            </w:r>
            <w:r w:rsidRPr="0075788F">
              <w:rPr>
                <w:sz w:val="18"/>
                <w:szCs w:val="18"/>
                <w:lang w:val="en-US"/>
              </w:rPr>
              <w:t xml:space="preserve"> (</w:t>
            </w:r>
            <w:r w:rsidRPr="0075788F">
              <w:rPr>
                <w:sz w:val="18"/>
                <w:szCs w:val="18"/>
                <w:lang w:val="el-GR"/>
              </w:rPr>
              <w:t>Πίνακας</w:t>
            </w:r>
            <w:r w:rsidRPr="0075788F">
              <w:rPr>
                <w:sz w:val="18"/>
                <w:szCs w:val="18"/>
                <w:lang w:val="en-US"/>
              </w:rPr>
              <w:t xml:space="preserve"> </w:t>
            </w:r>
            <w:r w:rsidR="0087432B" w:rsidRPr="0075788F">
              <w:rPr>
                <w:sz w:val="18"/>
                <w:szCs w:val="18"/>
                <w:lang w:val="el-GR"/>
              </w:rPr>
              <w:t>2</w:t>
            </w:r>
            <w:r w:rsidRPr="0075788F">
              <w:rPr>
                <w:sz w:val="18"/>
                <w:szCs w:val="18"/>
                <w:lang w:val="en-US"/>
              </w:rPr>
              <w:t>)</w:t>
            </w:r>
          </w:p>
        </w:tc>
        <w:tc>
          <w:tcPr>
            <w:tcW w:w="845" w:type="pct"/>
            <w:vAlign w:val="center"/>
          </w:tcPr>
          <w:p w14:paraId="4D9F0971" w14:textId="77777777" w:rsidR="00B132C5" w:rsidRPr="0075788F" w:rsidRDefault="00B132C5" w:rsidP="00BB41B7">
            <w:pPr>
              <w:keepNext/>
              <w:keepLines/>
              <w:spacing w:before="60" w:after="60"/>
              <w:rPr>
                <w:sz w:val="18"/>
                <w:szCs w:val="18"/>
                <w:lang w:val="en-US"/>
              </w:rPr>
            </w:pPr>
          </w:p>
        </w:tc>
        <w:tc>
          <w:tcPr>
            <w:tcW w:w="846" w:type="pct"/>
            <w:vAlign w:val="center"/>
          </w:tcPr>
          <w:p w14:paraId="693A0A84" w14:textId="77777777" w:rsidR="00B132C5" w:rsidRPr="0075788F" w:rsidRDefault="00B132C5" w:rsidP="00BB41B7">
            <w:pPr>
              <w:keepNext/>
              <w:keepLines/>
              <w:spacing w:before="60" w:after="60"/>
              <w:rPr>
                <w:sz w:val="18"/>
                <w:szCs w:val="18"/>
                <w:lang w:val="en-US"/>
              </w:rPr>
            </w:pPr>
          </w:p>
        </w:tc>
        <w:tc>
          <w:tcPr>
            <w:tcW w:w="846" w:type="pct"/>
            <w:vAlign w:val="center"/>
          </w:tcPr>
          <w:p w14:paraId="72B25B51" w14:textId="77777777" w:rsidR="00B132C5" w:rsidRPr="0075788F" w:rsidRDefault="00B132C5" w:rsidP="00BB41B7">
            <w:pPr>
              <w:keepNext/>
              <w:keepLines/>
              <w:spacing w:before="60" w:after="60"/>
              <w:rPr>
                <w:sz w:val="18"/>
                <w:szCs w:val="18"/>
                <w:lang w:val="en-US"/>
              </w:rPr>
            </w:pPr>
          </w:p>
        </w:tc>
      </w:tr>
      <w:tr w:rsidR="00B132C5" w:rsidRPr="0075788F" w14:paraId="3F357BEA" w14:textId="77777777" w:rsidTr="00BB41B7">
        <w:trPr>
          <w:trHeight w:val="284"/>
        </w:trPr>
        <w:tc>
          <w:tcPr>
            <w:tcW w:w="290" w:type="pct"/>
            <w:vAlign w:val="center"/>
          </w:tcPr>
          <w:p w14:paraId="4DAB87EE" w14:textId="632FD698" w:rsidR="00B132C5" w:rsidRPr="0075788F" w:rsidRDefault="00F8504A" w:rsidP="00BB41B7">
            <w:pPr>
              <w:keepNext/>
              <w:keepLines/>
              <w:spacing w:before="60" w:after="60"/>
              <w:rPr>
                <w:sz w:val="18"/>
                <w:szCs w:val="18"/>
                <w:lang w:val="en-US"/>
              </w:rPr>
            </w:pPr>
            <w:r w:rsidRPr="0075788F">
              <w:rPr>
                <w:sz w:val="18"/>
                <w:szCs w:val="18"/>
                <w:lang w:val="en-US"/>
              </w:rPr>
              <w:t>3</w:t>
            </w:r>
          </w:p>
        </w:tc>
        <w:tc>
          <w:tcPr>
            <w:tcW w:w="2173" w:type="pct"/>
            <w:vAlign w:val="center"/>
          </w:tcPr>
          <w:p w14:paraId="488A863C" w14:textId="04FC7AF1" w:rsidR="00B132C5" w:rsidRPr="0075788F" w:rsidRDefault="00B132C5" w:rsidP="00BB41B7">
            <w:pPr>
              <w:keepNext/>
              <w:keepLines/>
              <w:spacing w:before="60" w:after="60"/>
              <w:rPr>
                <w:sz w:val="18"/>
                <w:szCs w:val="18"/>
                <w:lang w:val="el-GR"/>
              </w:rPr>
            </w:pPr>
            <w:r w:rsidRPr="0075788F">
              <w:rPr>
                <w:sz w:val="18"/>
                <w:szCs w:val="18"/>
                <w:lang w:val="el-GR"/>
              </w:rPr>
              <w:t xml:space="preserve">Άλλες δαπάνες (Πίνακας </w:t>
            </w:r>
            <w:r w:rsidR="0087432B" w:rsidRPr="0075788F">
              <w:rPr>
                <w:sz w:val="18"/>
                <w:szCs w:val="18"/>
                <w:lang w:val="el-GR"/>
              </w:rPr>
              <w:t>3</w:t>
            </w:r>
            <w:r w:rsidRPr="0075788F">
              <w:rPr>
                <w:sz w:val="18"/>
                <w:szCs w:val="18"/>
                <w:lang w:val="el-GR"/>
              </w:rPr>
              <w:t>)</w:t>
            </w:r>
          </w:p>
        </w:tc>
        <w:tc>
          <w:tcPr>
            <w:tcW w:w="845" w:type="pct"/>
            <w:vAlign w:val="center"/>
          </w:tcPr>
          <w:p w14:paraId="054C7E4C" w14:textId="77777777" w:rsidR="00B132C5" w:rsidRPr="0075788F" w:rsidRDefault="00B132C5" w:rsidP="00BB41B7">
            <w:pPr>
              <w:keepNext/>
              <w:keepLines/>
              <w:spacing w:before="60" w:after="60"/>
              <w:rPr>
                <w:sz w:val="18"/>
                <w:szCs w:val="18"/>
                <w:lang w:val="el-GR"/>
              </w:rPr>
            </w:pPr>
          </w:p>
        </w:tc>
        <w:tc>
          <w:tcPr>
            <w:tcW w:w="846" w:type="pct"/>
            <w:vAlign w:val="center"/>
          </w:tcPr>
          <w:p w14:paraId="6295DC8F" w14:textId="77777777" w:rsidR="00B132C5" w:rsidRPr="0075788F" w:rsidRDefault="00B132C5" w:rsidP="00BB41B7">
            <w:pPr>
              <w:keepNext/>
              <w:keepLines/>
              <w:spacing w:before="60" w:after="60"/>
              <w:rPr>
                <w:sz w:val="18"/>
                <w:szCs w:val="18"/>
                <w:lang w:val="el-GR"/>
              </w:rPr>
            </w:pPr>
          </w:p>
        </w:tc>
        <w:tc>
          <w:tcPr>
            <w:tcW w:w="846" w:type="pct"/>
            <w:vAlign w:val="center"/>
          </w:tcPr>
          <w:p w14:paraId="2A3B4792" w14:textId="77777777" w:rsidR="00B132C5" w:rsidRPr="0075788F" w:rsidRDefault="00B132C5" w:rsidP="00BB41B7">
            <w:pPr>
              <w:keepNext/>
              <w:keepLines/>
              <w:spacing w:before="60" w:after="60"/>
              <w:rPr>
                <w:sz w:val="18"/>
                <w:szCs w:val="18"/>
                <w:lang w:val="el-GR"/>
              </w:rPr>
            </w:pPr>
          </w:p>
        </w:tc>
      </w:tr>
      <w:tr w:rsidR="00B132C5" w:rsidRPr="0075788F" w14:paraId="7B62131B" w14:textId="77777777" w:rsidTr="00BB41B7">
        <w:trPr>
          <w:trHeight w:val="284"/>
        </w:trPr>
        <w:tc>
          <w:tcPr>
            <w:tcW w:w="290" w:type="pct"/>
            <w:shd w:val="clear" w:color="auto" w:fill="A0A0A0"/>
            <w:vAlign w:val="center"/>
          </w:tcPr>
          <w:p w14:paraId="01DF8B9D" w14:textId="77777777" w:rsidR="00B132C5" w:rsidRPr="0075788F" w:rsidRDefault="00B132C5" w:rsidP="00BB41B7">
            <w:pPr>
              <w:keepNext/>
              <w:keepLines/>
              <w:spacing w:before="60" w:after="60"/>
              <w:rPr>
                <w:sz w:val="18"/>
                <w:szCs w:val="18"/>
                <w:lang w:val="el-GR"/>
              </w:rPr>
            </w:pPr>
          </w:p>
        </w:tc>
        <w:tc>
          <w:tcPr>
            <w:tcW w:w="2173" w:type="pct"/>
            <w:shd w:val="clear" w:color="auto" w:fill="A0A0A0"/>
            <w:vAlign w:val="center"/>
          </w:tcPr>
          <w:p w14:paraId="77FBC413" w14:textId="77777777" w:rsidR="00B132C5" w:rsidRPr="0075788F" w:rsidRDefault="00B132C5" w:rsidP="00BB41B7">
            <w:pPr>
              <w:pStyle w:val="afe"/>
              <w:keepNext/>
              <w:keepLines/>
              <w:spacing w:before="60" w:after="60"/>
              <w:rPr>
                <w:b/>
                <w:sz w:val="18"/>
                <w:szCs w:val="18"/>
                <w:lang w:val="el-GR"/>
              </w:rPr>
            </w:pPr>
            <w:r w:rsidRPr="0075788F">
              <w:rPr>
                <w:b/>
                <w:sz w:val="18"/>
                <w:szCs w:val="18"/>
                <w:lang w:val="el-GR"/>
              </w:rPr>
              <w:t>ΓΕΝΙΚΟ ΣΥΝΟΛΟ</w:t>
            </w:r>
          </w:p>
        </w:tc>
        <w:tc>
          <w:tcPr>
            <w:tcW w:w="845" w:type="pct"/>
            <w:shd w:val="clear" w:color="auto" w:fill="A0A0A0"/>
            <w:vAlign w:val="center"/>
          </w:tcPr>
          <w:p w14:paraId="109DF608" w14:textId="77777777" w:rsidR="00B132C5" w:rsidRPr="0075788F" w:rsidRDefault="00B132C5" w:rsidP="00BB41B7">
            <w:pPr>
              <w:keepNext/>
              <w:keepLines/>
              <w:spacing w:before="60" w:after="60"/>
              <w:rPr>
                <w:sz w:val="18"/>
                <w:szCs w:val="18"/>
                <w:lang w:val="el-GR"/>
              </w:rPr>
            </w:pPr>
          </w:p>
        </w:tc>
        <w:tc>
          <w:tcPr>
            <w:tcW w:w="846" w:type="pct"/>
            <w:shd w:val="clear" w:color="auto" w:fill="A0A0A0"/>
            <w:vAlign w:val="center"/>
          </w:tcPr>
          <w:p w14:paraId="16F45552" w14:textId="77777777" w:rsidR="00B132C5" w:rsidRPr="0075788F" w:rsidRDefault="00B132C5" w:rsidP="00BB41B7">
            <w:pPr>
              <w:keepNext/>
              <w:keepLines/>
              <w:spacing w:before="60" w:after="60"/>
              <w:rPr>
                <w:sz w:val="18"/>
                <w:szCs w:val="18"/>
                <w:lang w:val="el-GR"/>
              </w:rPr>
            </w:pPr>
          </w:p>
        </w:tc>
        <w:tc>
          <w:tcPr>
            <w:tcW w:w="846" w:type="pct"/>
            <w:shd w:val="clear" w:color="auto" w:fill="A0A0A0"/>
            <w:vAlign w:val="center"/>
          </w:tcPr>
          <w:p w14:paraId="3679D80C" w14:textId="77777777" w:rsidR="00B132C5" w:rsidRPr="0075788F" w:rsidRDefault="00B132C5" w:rsidP="00BB41B7">
            <w:pPr>
              <w:keepNext/>
              <w:keepLines/>
              <w:spacing w:before="60" w:after="60"/>
              <w:rPr>
                <w:sz w:val="18"/>
                <w:szCs w:val="18"/>
                <w:lang w:val="el-GR"/>
              </w:rPr>
            </w:pPr>
          </w:p>
        </w:tc>
      </w:tr>
    </w:tbl>
    <w:p w14:paraId="1F44D14A" w14:textId="77777777" w:rsidR="000B1BC2" w:rsidRPr="0075788F" w:rsidRDefault="000B1BC2" w:rsidP="000B1BC2">
      <w:pPr>
        <w:rPr>
          <w:lang w:val="el-GR"/>
        </w:rPr>
      </w:pPr>
      <w:bookmarkStart w:id="734" w:name="_Ref46148857"/>
      <w:bookmarkStart w:id="735" w:name="_Toc53671375"/>
      <w:bookmarkStart w:id="736" w:name="_Toc97194385"/>
      <w:bookmarkStart w:id="737" w:name="_Toc97194489"/>
    </w:p>
    <w:p w14:paraId="04F7BF82" w14:textId="77777777" w:rsidR="00623457" w:rsidRPr="0075788F" w:rsidRDefault="00623457" w:rsidP="009E3443">
      <w:pPr>
        <w:pStyle w:val="32"/>
        <w:numPr>
          <w:ilvl w:val="2"/>
          <w:numId w:val="17"/>
        </w:numPr>
        <w:rPr>
          <w:rFonts w:cs="Tahoma"/>
          <w:lang w:val="el-GR"/>
        </w:rPr>
      </w:pPr>
      <w:bookmarkStart w:id="738" w:name="_Ref167220903"/>
      <w:bookmarkStart w:id="739" w:name="_Ref167222117"/>
      <w:bookmarkStart w:id="740" w:name="_Toc167222946"/>
      <w:r w:rsidRPr="0075788F">
        <w:rPr>
          <w:rFonts w:cs="Tahoma"/>
          <w:lang w:val="el-GR"/>
        </w:rPr>
        <w:t>Συγκεντρωτικός Πίνακας Οικονομικής Προσφοράς Συντήρησης</w:t>
      </w:r>
      <w:bookmarkEnd w:id="718"/>
      <w:bookmarkEnd w:id="719"/>
      <w:bookmarkEnd w:id="720"/>
      <w:bookmarkEnd w:id="721"/>
      <w:bookmarkEnd w:id="722"/>
      <w:bookmarkEnd w:id="723"/>
      <w:bookmarkEnd w:id="724"/>
      <w:bookmarkEnd w:id="734"/>
      <w:bookmarkEnd w:id="735"/>
      <w:bookmarkEnd w:id="736"/>
      <w:bookmarkEnd w:id="737"/>
      <w:bookmarkEnd w:id="738"/>
      <w:bookmarkEnd w:id="739"/>
      <w:bookmarkEnd w:id="740"/>
    </w:p>
    <w:tbl>
      <w:tblPr>
        <w:tblW w:w="48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
        <w:gridCol w:w="1693"/>
        <w:gridCol w:w="1310"/>
        <w:gridCol w:w="1310"/>
        <w:gridCol w:w="844"/>
        <w:gridCol w:w="1695"/>
        <w:gridCol w:w="1546"/>
      </w:tblGrid>
      <w:tr w:rsidR="0087432B" w:rsidRPr="0075788F" w14:paraId="1925305C" w14:textId="77777777" w:rsidTr="00F8105C">
        <w:trPr>
          <w:cantSplit/>
          <w:tblHeader/>
          <w:jc w:val="center"/>
        </w:trPr>
        <w:tc>
          <w:tcPr>
            <w:tcW w:w="525" w:type="pct"/>
            <w:shd w:val="clear" w:color="auto" w:fill="E6E6E6"/>
            <w:vAlign w:val="center"/>
          </w:tcPr>
          <w:p w14:paraId="2F7A87E3" w14:textId="77777777" w:rsidR="0087432B" w:rsidRPr="0075788F" w:rsidRDefault="0087432B" w:rsidP="00C4217E">
            <w:pPr>
              <w:spacing w:after="0"/>
              <w:jc w:val="center"/>
              <w:rPr>
                <w:sz w:val="18"/>
                <w:szCs w:val="18"/>
                <w:lang w:val="el-GR"/>
              </w:rPr>
            </w:pPr>
            <w:r w:rsidRPr="0075788F">
              <w:rPr>
                <w:sz w:val="18"/>
                <w:szCs w:val="18"/>
                <w:lang w:val="el-GR"/>
              </w:rPr>
              <w:t>ΕΤΟΣ*</w:t>
            </w:r>
          </w:p>
        </w:tc>
        <w:tc>
          <w:tcPr>
            <w:tcW w:w="902" w:type="pct"/>
            <w:shd w:val="clear" w:color="auto" w:fill="E6E6E6"/>
            <w:vAlign w:val="center"/>
          </w:tcPr>
          <w:p w14:paraId="5CB5A98D" w14:textId="77777777" w:rsidR="0087432B" w:rsidRPr="0075788F" w:rsidRDefault="0087432B" w:rsidP="00C4217E">
            <w:pPr>
              <w:spacing w:after="0"/>
              <w:jc w:val="center"/>
              <w:rPr>
                <w:sz w:val="18"/>
                <w:szCs w:val="18"/>
                <w:lang w:val="el-GR"/>
              </w:rPr>
            </w:pPr>
            <w:r w:rsidRPr="0075788F">
              <w:rPr>
                <w:sz w:val="18"/>
                <w:szCs w:val="18"/>
                <w:lang w:val="el-GR"/>
              </w:rPr>
              <w:t>ΕΤΗΣΙΑ ΣΥΝΤΗΡΗΣΗ ΕΤΟΙΜΟΥ ΛΟΓΙΣΜΙΚΟΥ</w:t>
            </w:r>
          </w:p>
          <w:p w14:paraId="40367950" w14:textId="77777777" w:rsidR="0087432B" w:rsidRPr="0075788F" w:rsidRDefault="0087432B" w:rsidP="00C4217E">
            <w:pPr>
              <w:spacing w:after="0"/>
              <w:jc w:val="center"/>
              <w:rPr>
                <w:sz w:val="18"/>
                <w:szCs w:val="18"/>
                <w:lang w:val="el-GR"/>
              </w:rPr>
            </w:pPr>
            <w:r w:rsidRPr="0075788F">
              <w:rPr>
                <w:sz w:val="18"/>
                <w:szCs w:val="18"/>
                <w:lang w:val="el-GR"/>
              </w:rPr>
              <w:t>(ΧΩΡΙΣ ΦΠΑ) [€]</w:t>
            </w:r>
          </w:p>
        </w:tc>
        <w:tc>
          <w:tcPr>
            <w:tcW w:w="698" w:type="pct"/>
            <w:shd w:val="clear" w:color="auto" w:fill="E6E6E6"/>
          </w:tcPr>
          <w:p w14:paraId="41F9F91C" w14:textId="6EC109DA" w:rsidR="0087432B" w:rsidRPr="0075788F" w:rsidRDefault="0087432B" w:rsidP="0087432B">
            <w:pPr>
              <w:spacing w:after="0"/>
              <w:jc w:val="center"/>
              <w:rPr>
                <w:sz w:val="18"/>
                <w:szCs w:val="18"/>
                <w:lang w:val="el-GR"/>
              </w:rPr>
            </w:pPr>
            <w:r w:rsidRPr="0075788F">
              <w:rPr>
                <w:sz w:val="18"/>
                <w:szCs w:val="18"/>
                <w:lang w:val="el-GR"/>
              </w:rPr>
              <w:t>ΕΤΗΣΙΑ ΣΥΝΤΗΡΗΣΗ ΥΠΗΡΕΣΙΩΝ</w:t>
            </w:r>
          </w:p>
          <w:p w14:paraId="0EF13077" w14:textId="2DD67360" w:rsidR="0087432B" w:rsidRPr="0075788F" w:rsidRDefault="0087432B" w:rsidP="0087432B">
            <w:pPr>
              <w:spacing w:after="0"/>
              <w:jc w:val="center"/>
              <w:rPr>
                <w:sz w:val="18"/>
                <w:szCs w:val="18"/>
                <w:lang w:val="el-GR"/>
              </w:rPr>
            </w:pPr>
            <w:r w:rsidRPr="0075788F">
              <w:rPr>
                <w:sz w:val="18"/>
                <w:szCs w:val="18"/>
                <w:lang w:val="el-GR"/>
              </w:rPr>
              <w:t>(ΧΩΡΙΣ ΦΠΑ) [€]</w:t>
            </w:r>
          </w:p>
        </w:tc>
        <w:tc>
          <w:tcPr>
            <w:tcW w:w="698" w:type="pct"/>
            <w:shd w:val="clear" w:color="auto" w:fill="E6E6E6"/>
            <w:vAlign w:val="center"/>
          </w:tcPr>
          <w:p w14:paraId="56EF303E" w14:textId="70B9474C" w:rsidR="0087432B" w:rsidRPr="0075788F" w:rsidRDefault="0087432B" w:rsidP="00C4217E">
            <w:pPr>
              <w:spacing w:after="0"/>
              <w:jc w:val="center"/>
              <w:rPr>
                <w:sz w:val="18"/>
                <w:szCs w:val="18"/>
                <w:lang w:val="el-GR"/>
              </w:rPr>
            </w:pPr>
            <w:r w:rsidRPr="0075788F">
              <w:rPr>
                <w:sz w:val="18"/>
                <w:szCs w:val="18"/>
                <w:lang w:val="el-GR"/>
              </w:rPr>
              <w:t>ΣΥΝΟΛΙΚΗ ΕΤΗΣΙΑ ΑΞΙΑ ΣΥΝΤΗΡΗΣΗΣ (ΧΩΡΙΣ ΦΠΑ) [€]</w:t>
            </w:r>
          </w:p>
        </w:tc>
        <w:tc>
          <w:tcPr>
            <w:tcW w:w="450" w:type="pct"/>
            <w:shd w:val="clear" w:color="auto" w:fill="E6E6E6"/>
            <w:vAlign w:val="center"/>
          </w:tcPr>
          <w:p w14:paraId="311AAF1D" w14:textId="77777777" w:rsidR="0087432B" w:rsidRPr="0075788F" w:rsidRDefault="0087432B" w:rsidP="00C4217E">
            <w:pPr>
              <w:spacing w:after="0"/>
              <w:jc w:val="center"/>
              <w:rPr>
                <w:sz w:val="18"/>
                <w:szCs w:val="18"/>
                <w:lang w:val="el-GR"/>
              </w:rPr>
            </w:pPr>
            <w:r w:rsidRPr="0075788F">
              <w:rPr>
                <w:sz w:val="18"/>
                <w:szCs w:val="18"/>
                <w:lang w:val="el-GR"/>
              </w:rPr>
              <w:t>ΦΠΑ [€]</w:t>
            </w:r>
          </w:p>
        </w:tc>
        <w:tc>
          <w:tcPr>
            <w:tcW w:w="903" w:type="pct"/>
            <w:shd w:val="clear" w:color="auto" w:fill="E6E6E6"/>
            <w:vAlign w:val="center"/>
          </w:tcPr>
          <w:p w14:paraId="67BCB749" w14:textId="77777777" w:rsidR="0087432B" w:rsidRPr="0075788F" w:rsidRDefault="0087432B" w:rsidP="00C4217E">
            <w:pPr>
              <w:spacing w:after="0"/>
              <w:jc w:val="center"/>
              <w:rPr>
                <w:sz w:val="18"/>
                <w:szCs w:val="18"/>
                <w:lang w:val="el-GR"/>
              </w:rPr>
            </w:pPr>
            <w:r w:rsidRPr="0075788F">
              <w:rPr>
                <w:sz w:val="18"/>
                <w:szCs w:val="18"/>
                <w:lang w:val="el-GR"/>
              </w:rPr>
              <w:t>ΣΥΝΟΛΙΚΗ ΕΤΗΣΙΑ ΑΞΙΑ ΣΥΝΤΗΡΗΣΗΣ</w:t>
            </w:r>
          </w:p>
          <w:p w14:paraId="4DD05DDC" w14:textId="77777777" w:rsidR="0087432B" w:rsidRPr="0075788F" w:rsidRDefault="0087432B" w:rsidP="00C4217E">
            <w:pPr>
              <w:spacing w:after="0"/>
              <w:jc w:val="center"/>
              <w:rPr>
                <w:sz w:val="18"/>
                <w:szCs w:val="18"/>
                <w:lang w:val="el-GR"/>
              </w:rPr>
            </w:pPr>
            <w:r w:rsidRPr="0075788F">
              <w:rPr>
                <w:sz w:val="18"/>
                <w:szCs w:val="18"/>
                <w:lang w:val="el-GR"/>
              </w:rPr>
              <w:t>(ΜΕ ΦΠΑ) [€]</w:t>
            </w:r>
          </w:p>
        </w:tc>
        <w:tc>
          <w:tcPr>
            <w:tcW w:w="824" w:type="pct"/>
            <w:shd w:val="clear" w:color="auto" w:fill="E6E6E6"/>
            <w:vAlign w:val="center"/>
          </w:tcPr>
          <w:p w14:paraId="4DADA1CE" w14:textId="77777777" w:rsidR="0087432B" w:rsidRPr="0075788F" w:rsidRDefault="0087432B" w:rsidP="00C4217E">
            <w:pPr>
              <w:spacing w:after="0"/>
              <w:jc w:val="center"/>
              <w:rPr>
                <w:sz w:val="18"/>
                <w:szCs w:val="18"/>
                <w:lang w:val="el-GR"/>
              </w:rPr>
            </w:pPr>
            <w:r w:rsidRPr="0075788F">
              <w:rPr>
                <w:sz w:val="18"/>
                <w:szCs w:val="18"/>
                <w:lang w:val="el-GR"/>
              </w:rPr>
              <w:t>ΕΤΗΣΙΟ ΠΟΣΟΣΤΟ ΣΥΝΤΗΡΗΣΗΣ**</w:t>
            </w:r>
          </w:p>
        </w:tc>
      </w:tr>
      <w:tr w:rsidR="0087432B" w:rsidRPr="0075788F" w14:paraId="30646C44" w14:textId="77777777" w:rsidTr="00F8105C">
        <w:trPr>
          <w:trHeight w:val="284"/>
          <w:jc w:val="center"/>
        </w:trPr>
        <w:tc>
          <w:tcPr>
            <w:tcW w:w="525" w:type="pct"/>
            <w:vAlign w:val="center"/>
          </w:tcPr>
          <w:p w14:paraId="42BCE8B4" w14:textId="77777777" w:rsidR="0087432B" w:rsidRPr="0075788F" w:rsidRDefault="0087432B" w:rsidP="00C4217E">
            <w:pPr>
              <w:spacing w:before="60" w:after="60"/>
              <w:rPr>
                <w:sz w:val="18"/>
                <w:szCs w:val="18"/>
                <w:lang w:val="el-GR"/>
              </w:rPr>
            </w:pPr>
            <w:r w:rsidRPr="0075788F">
              <w:rPr>
                <w:sz w:val="18"/>
                <w:szCs w:val="18"/>
                <w:lang w:val="el-GR"/>
              </w:rPr>
              <w:t>1</w:t>
            </w:r>
            <w:r w:rsidRPr="0075788F">
              <w:rPr>
                <w:sz w:val="18"/>
                <w:szCs w:val="18"/>
                <w:vertAlign w:val="superscript"/>
                <w:lang w:val="el-GR"/>
              </w:rPr>
              <w:t>ο</w:t>
            </w:r>
          </w:p>
        </w:tc>
        <w:tc>
          <w:tcPr>
            <w:tcW w:w="902" w:type="pct"/>
          </w:tcPr>
          <w:p w14:paraId="55433195" w14:textId="77777777" w:rsidR="0087432B" w:rsidRPr="0075788F" w:rsidRDefault="0087432B" w:rsidP="00C4217E">
            <w:pPr>
              <w:spacing w:before="60" w:after="60"/>
              <w:rPr>
                <w:sz w:val="18"/>
                <w:szCs w:val="18"/>
                <w:lang w:val="el-GR"/>
              </w:rPr>
            </w:pPr>
          </w:p>
        </w:tc>
        <w:tc>
          <w:tcPr>
            <w:tcW w:w="698" w:type="pct"/>
          </w:tcPr>
          <w:p w14:paraId="1801D7A8" w14:textId="77777777" w:rsidR="0087432B" w:rsidRPr="0075788F" w:rsidRDefault="0087432B" w:rsidP="00C4217E">
            <w:pPr>
              <w:spacing w:before="60" w:after="60"/>
              <w:rPr>
                <w:sz w:val="18"/>
                <w:szCs w:val="18"/>
                <w:lang w:val="el-GR"/>
              </w:rPr>
            </w:pPr>
          </w:p>
        </w:tc>
        <w:tc>
          <w:tcPr>
            <w:tcW w:w="698" w:type="pct"/>
          </w:tcPr>
          <w:p w14:paraId="4C7323CF" w14:textId="55DCF077" w:rsidR="0087432B" w:rsidRPr="0075788F" w:rsidRDefault="0087432B" w:rsidP="00C4217E">
            <w:pPr>
              <w:spacing w:before="60" w:after="60"/>
              <w:rPr>
                <w:sz w:val="18"/>
                <w:szCs w:val="18"/>
                <w:lang w:val="el-GR"/>
              </w:rPr>
            </w:pPr>
          </w:p>
        </w:tc>
        <w:tc>
          <w:tcPr>
            <w:tcW w:w="450" w:type="pct"/>
            <w:vAlign w:val="center"/>
          </w:tcPr>
          <w:p w14:paraId="78318B2C" w14:textId="77777777" w:rsidR="0087432B" w:rsidRPr="0075788F" w:rsidRDefault="0087432B" w:rsidP="00C4217E">
            <w:pPr>
              <w:spacing w:before="60" w:after="60"/>
              <w:rPr>
                <w:sz w:val="18"/>
                <w:szCs w:val="18"/>
                <w:lang w:val="el-GR"/>
              </w:rPr>
            </w:pPr>
          </w:p>
        </w:tc>
        <w:tc>
          <w:tcPr>
            <w:tcW w:w="903" w:type="pct"/>
            <w:vAlign w:val="center"/>
          </w:tcPr>
          <w:p w14:paraId="1FB5020F" w14:textId="77777777" w:rsidR="0087432B" w:rsidRPr="0075788F" w:rsidRDefault="0087432B" w:rsidP="00C4217E">
            <w:pPr>
              <w:spacing w:before="60" w:after="60"/>
              <w:rPr>
                <w:sz w:val="18"/>
                <w:szCs w:val="18"/>
                <w:lang w:val="el-GR"/>
              </w:rPr>
            </w:pPr>
          </w:p>
        </w:tc>
        <w:tc>
          <w:tcPr>
            <w:tcW w:w="824" w:type="pct"/>
            <w:vAlign w:val="center"/>
          </w:tcPr>
          <w:p w14:paraId="7E1CC2A7" w14:textId="77777777" w:rsidR="0087432B" w:rsidRPr="0075788F" w:rsidRDefault="0087432B" w:rsidP="00C4217E">
            <w:pPr>
              <w:spacing w:before="60" w:after="60"/>
              <w:rPr>
                <w:sz w:val="18"/>
                <w:szCs w:val="18"/>
                <w:lang w:val="el-GR"/>
              </w:rPr>
            </w:pPr>
          </w:p>
        </w:tc>
      </w:tr>
      <w:tr w:rsidR="0087432B" w:rsidRPr="0075788F" w14:paraId="6DFF2EA6" w14:textId="77777777" w:rsidTr="00F8105C">
        <w:trPr>
          <w:trHeight w:val="284"/>
          <w:jc w:val="center"/>
        </w:trPr>
        <w:tc>
          <w:tcPr>
            <w:tcW w:w="525" w:type="pct"/>
            <w:shd w:val="clear" w:color="auto" w:fill="E0E0E0"/>
            <w:vAlign w:val="center"/>
          </w:tcPr>
          <w:p w14:paraId="414455F6" w14:textId="77777777" w:rsidR="0087432B" w:rsidRPr="0075788F" w:rsidRDefault="0087432B" w:rsidP="00C4217E">
            <w:pPr>
              <w:spacing w:before="100" w:beforeAutospacing="1" w:after="100" w:afterAutospacing="1"/>
              <w:ind w:left="-120" w:right="-123" w:firstLine="120"/>
              <w:rPr>
                <w:b/>
                <w:sz w:val="18"/>
                <w:szCs w:val="18"/>
                <w:lang w:val="el-GR"/>
              </w:rPr>
            </w:pPr>
            <w:r w:rsidRPr="0075788F">
              <w:rPr>
                <w:b/>
                <w:sz w:val="18"/>
                <w:szCs w:val="18"/>
                <w:lang w:val="el-GR"/>
              </w:rPr>
              <w:t>ΣΥΝΟΛΟ</w:t>
            </w:r>
          </w:p>
        </w:tc>
        <w:tc>
          <w:tcPr>
            <w:tcW w:w="902" w:type="pct"/>
            <w:shd w:val="clear" w:color="auto" w:fill="FFFFFF"/>
          </w:tcPr>
          <w:p w14:paraId="78BBE62D" w14:textId="77777777" w:rsidR="0087432B" w:rsidRPr="0075788F" w:rsidRDefault="0087432B" w:rsidP="00C4217E">
            <w:pPr>
              <w:spacing w:before="100" w:beforeAutospacing="1" w:after="100" w:afterAutospacing="1"/>
              <w:rPr>
                <w:sz w:val="18"/>
                <w:szCs w:val="18"/>
                <w:lang w:val="el-GR"/>
              </w:rPr>
            </w:pPr>
          </w:p>
        </w:tc>
        <w:tc>
          <w:tcPr>
            <w:tcW w:w="698" w:type="pct"/>
            <w:shd w:val="clear" w:color="auto" w:fill="FFFFFF"/>
          </w:tcPr>
          <w:p w14:paraId="05A860DE" w14:textId="77777777" w:rsidR="0087432B" w:rsidRPr="0075788F" w:rsidRDefault="0087432B" w:rsidP="00C4217E">
            <w:pPr>
              <w:spacing w:before="100" w:beforeAutospacing="1" w:after="100" w:afterAutospacing="1"/>
              <w:rPr>
                <w:sz w:val="18"/>
                <w:szCs w:val="18"/>
                <w:lang w:val="el-GR"/>
              </w:rPr>
            </w:pPr>
          </w:p>
        </w:tc>
        <w:tc>
          <w:tcPr>
            <w:tcW w:w="698" w:type="pct"/>
            <w:shd w:val="clear" w:color="auto" w:fill="FFFFFF"/>
          </w:tcPr>
          <w:p w14:paraId="7A063AF0" w14:textId="31CFA2E1" w:rsidR="0087432B" w:rsidRPr="0075788F" w:rsidRDefault="0087432B" w:rsidP="00C4217E">
            <w:pPr>
              <w:spacing w:before="100" w:beforeAutospacing="1" w:after="100" w:afterAutospacing="1"/>
              <w:rPr>
                <w:sz w:val="18"/>
                <w:szCs w:val="18"/>
                <w:lang w:val="el-GR"/>
              </w:rPr>
            </w:pPr>
          </w:p>
        </w:tc>
        <w:tc>
          <w:tcPr>
            <w:tcW w:w="450" w:type="pct"/>
            <w:shd w:val="clear" w:color="auto" w:fill="FFFFFF"/>
            <w:vAlign w:val="center"/>
          </w:tcPr>
          <w:p w14:paraId="5C0FFDA0" w14:textId="77777777" w:rsidR="0087432B" w:rsidRPr="0075788F" w:rsidRDefault="0087432B" w:rsidP="00C4217E">
            <w:pPr>
              <w:spacing w:before="100" w:beforeAutospacing="1" w:after="100" w:afterAutospacing="1"/>
              <w:rPr>
                <w:sz w:val="18"/>
                <w:szCs w:val="18"/>
                <w:lang w:val="el-GR"/>
              </w:rPr>
            </w:pPr>
          </w:p>
        </w:tc>
        <w:tc>
          <w:tcPr>
            <w:tcW w:w="903" w:type="pct"/>
            <w:shd w:val="clear" w:color="auto" w:fill="FFFFFF"/>
            <w:vAlign w:val="center"/>
          </w:tcPr>
          <w:p w14:paraId="6C81C774" w14:textId="77777777" w:rsidR="0087432B" w:rsidRPr="0075788F" w:rsidRDefault="0087432B" w:rsidP="00C4217E">
            <w:pPr>
              <w:spacing w:before="100" w:beforeAutospacing="1" w:after="100" w:afterAutospacing="1"/>
              <w:rPr>
                <w:sz w:val="18"/>
                <w:szCs w:val="18"/>
                <w:lang w:val="el-GR"/>
              </w:rPr>
            </w:pPr>
          </w:p>
        </w:tc>
        <w:tc>
          <w:tcPr>
            <w:tcW w:w="824" w:type="pct"/>
            <w:shd w:val="clear" w:color="auto" w:fill="FFFFFF"/>
            <w:vAlign w:val="center"/>
          </w:tcPr>
          <w:p w14:paraId="49CD8F4C" w14:textId="77777777" w:rsidR="0087432B" w:rsidRPr="0075788F" w:rsidRDefault="0087432B" w:rsidP="00C4217E">
            <w:pPr>
              <w:spacing w:before="100" w:beforeAutospacing="1" w:after="100" w:afterAutospacing="1"/>
              <w:rPr>
                <w:sz w:val="18"/>
                <w:szCs w:val="18"/>
                <w:lang w:val="el-GR"/>
              </w:rPr>
            </w:pPr>
          </w:p>
        </w:tc>
      </w:tr>
    </w:tbl>
    <w:p w14:paraId="71AD808D" w14:textId="77777777" w:rsidR="00623457" w:rsidRPr="0075788F" w:rsidRDefault="00623457" w:rsidP="000D7961">
      <w:pPr>
        <w:spacing w:before="100" w:beforeAutospacing="1" w:after="100" w:afterAutospacing="1"/>
        <w:rPr>
          <w:sz w:val="20"/>
          <w:lang w:val="el-GR"/>
        </w:rPr>
      </w:pPr>
      <w:r w:rsidRPr="0075788F">
        <w:rPr>
          <w:sz w:val="20"/>
          <w:lang w:val="el-GR"/>
        </w:rPr>
        <w:t xml:space="preserve">* ΕΤΟΣ: μετά την </w:t>
      </w:r>
      <w:r w:rsidRPr="0075788F">
        <w:rPr>
          <w:b/>
          <w:sz w:val="20"/>
          <w:lang w:val="el-GR"/>
        </w:rPr>
        <w:t>ελάχιστη</w:t>
      </w:r>
      <w:r w:rsidRPr="0075788F">
        <w:rPr>
          <w:sz w:val="20"/>
          <w:lang w:val="el-GR"/>
        </w:rPr>
        <w:t xml:space="preserve"> ζητούμενη Περίοδο Εγγύησης</w:t>
      </w:r>
    </w:p>
    <w:p w14:paraId="282990F1" w14:textId="10F27728" w:rsidR="00623457" w:rsidRPr="0075788F" w:rsidRDefault="00623457" w:rsidP="00C4217E">
      <w:pPr>
        <w:spacing w:before="100" w:beforeAutospacing="1" w:after="100" w:afterAutospacing="1"/>
        <w:rPr>
          <w:lang w:val="el-GR"/>
        </w:rPr>
      </w:pPr>
      <w:r w:rsidRPr="0075788F">
        <w:rPr>
          <w:sz w:val="20"/>
          <w:lang w:val="el-GR"/>
        </w:rPr>
        <w:t xml:space="preserve">** Το </w:t>
      </w:r>
      <w:r w:rsidRPr="0075788F">
        <w:rPr>
          <w:b/>
          <w:sz w:val="20"/>
          <w:lang w:val="el-GR"/>
        </w:rPr>
        <w:t xml:space="preserve">ΕΤΗΣΙΟ ΠΟΣΟΣΤΟ ΣΥΝΤΗΡΗΣΗΣ </w:t>
      </w:r>
      <w:r w:rsidRPr="0075788F">
        <w:rPr>
          <w:sz w:val="20"/>
          <w:lang w:val="el-GR"/>
        </w:rPr>
        <w:t xml:space="preserve">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75788F">
        <w:rPr>
          <w:b/>
          <w:sz w:val="20"/>
          <w:lang w:val="el-GR"/>
        </w:rPr>
        <w:t xml:space="preserve">Πίνακα </w:t>
      </w:r>
      <w:r w:rsidR="0087432B" w:rsidRPr="0075788F">
        <w:rPr>
          <w:b/>
          <w:sz w:val="20"/>
          <w:lang w:val="el-GR"/>
        </w:rPr>
        <w:t>4</w:t>
      </w:r>
      <w:r w:rsidRPr="0075788F">
        <w:rPr>
          <w:sz w:val="20"/>
          <w:lang w:val="el-GR"/>
        </w:rPr>
        <w:t>.</w:t>
      </w:r>
    </w:p>
    <w:p w14:paraId="45B622B9" w14:textId="77777777" w:rsidR="00623457" w:rsidRPr="0075788F" w:rsidRDefault="00623457" w:rsidP="00623457">
      <w:pPr>
        <w:rPr>
          <w:i/>
          <w:color w:val="5B9BD5"/>
          <w:lang w:val="el-GR"/>
        </w:rPr>
      </w:pPr>
    </w:p>
    <w:p w14:paraId="6784A461" w14:textId="27924641" w:rsidR="00623457" w:rsidRPr="0075788F" w:rsidRDefault="00623457" w:rsidP="000D7961">
      <w:pPr>
        <w:rPr>
          <w:lang w:val="el-GR"/>
        </w:rPr>
        <w:sectPr w:rsidR="00623457" w:rsidRPr="0075788F" w:rsidSect="00BA0EBF">
          <w:pgSz w:w="11906" w:h="16838"/>
          <w:pgMar w:top="1134" w:right="1134" w:bottom="1134" w:left="1134" w:header="720" w:footer="709" w:gutter="0"/>
          <w:cols w:space="720"/>
          <w:titlePg/>
          <w:docGrid w:linePitch="360"/>
        </w:sectPr>
      </w:pPr>
    </w:p>
    <w:p w14:paraId="66A30802" w14:textId="77777777" w:rsidR="008338F0" w:rsidRPr="0075788F" w:rsidRDefault="003355E7" w:rsidP="000679D9">
      <w:pPr>
        <w:pStyle w:val="21"/>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741" w:name="_ΠΑΡΑΡΤΗΜΑ_VIΙ_–"/>
      <w:bookmarkStart w:id="742" w:name="_Ref494118533"/>
      <w:bookmarkStart w:id="743" w:name="_Ref40984039"/>
      <w:bookmarkStart w:id="744" w:name="_Toc97194386"/>
      <w:bookmarkStart w:id="745" w:name="_Toc97194490"/>
      <w:bookmarkStart w:id="746" w:name="_Toc167222947"/>
      <w:bookmarkStart w:id="747" w:name="_Hlk118712588"/>
      <w:bookmarkEnd w:id="741"/>
      <w:r w:rsidRPr="0075788F">
        <w:rPr>
          <w:rFonts w:cs="Tahoma"/>
          <w:lang w:val="el-GR"/>
        </w:rPr>
        <w:lastRenderedPageBreak/>
        <w:t xml:space="preserve">ΠΑΡΑΡΤΗΜΑ </w:t>
      </w:r>
      <w:r w:rsidRPr="0075788F">
        <w:rPr>
          <w:rFonts w:cs="Tahoma"/>
        </w:rPr>
        <w:t>VI</w:t>
      </w:r>
      <w:r w:rsidRPr="0075788F">
        <w:rPr>
          <w:rFonts w:cs="Tahoma"/>
          <w:lang w:val="el-GR"/>
        </w:rPr>
        <w:t xml:space="preserve">Ι – </w:t>
      </w:r>
      <w:r w:rsidR="006E4901" w:rsidRPr="0075788F">
        <w:rPr>
          <w:rFonts w:cs="Tahoma"/>
          <w:lang w:val="el-GR"/>
        </w:rPr>
        <w:t>Άλλες Δηλώσεις</w:t>
      </w:r>
      <w:bookmarkEnd w:id="742"/>
      <w:bookmarkEnd w:id="743"/>
      <w:bookmarkEnd w:id="744"/>
      <w:bookmarkEnd w:id="745"/>
      <w:bookmarkEnd w:id="746"/>
      <w:r w:rsidR="00E1337D" w:rsidRPr="0075788F">
        <w:rPr>
          <w:rFonts w:cs="Tahoma"/>
          <w:lang w:val="el-GR"/>
        </w:rPr>
        <w:t xml:space="preserve"> </w:t>
      </w:r>
    </w:p>
    <w:p w14:paraId="5984E1DF" w14:textId="77777777" w:rsidR="00CD4F51" w:rsidRPr="0075788F" w:rsidRDefault="00CD4F51" w:rsidP="00CD4F51">
      <w:pPr>
        <w:rPr>
          <w:rFonts w:eastAsia="SimSun"/>
          <w:lang w:val="el-GR" w:eastAsia="el-GR" w:bidi="he-IL"/>
        </w:rPr>
      </w:pPr>
    </w:p>
    <w:p w14:paraId="22547C25" w14:textId="206E45F3" w:rsidR="00CD4F51" w:rsidRPr="0075788F" w:rsidRDefault="00CD4F51" w:rsidP="000679D9">
      <w:pPr>
        <w:jc w:val="center"/>
        <w:rPr>
          <w:rFonts w:eastAsia="SimSun"/>
          <w:bCs/>
          <w:lang w:val="el-GR" w:eastAsia="el-GR" w:bidi="he-IL"/>
        </w:rPr>
      </w:pPr>
      <w:r w:rsidRPr="0075788F">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75788F" w:rsidRDefault="00CD4F51" w:rsidP="00CD4F51">
      <w:pPr>
        <w:rPr>
          <w:lang w:val="el-GR"/>
        </w:rPr>
      </w:pPr>
    </w:p>
    <w:p w14:paraId="4C501BF3" w14:textId="151ECAF4" w:rsidR="00CD4F51" w:rsidRPr="00570BEB" w:rsidRDefault="00CD4F51" w:rsidP="00CD4F51">
      <w:pPr>
        <w:pStyle w:val="Default"/>
        <w:spacing w:before="120" w:after="120"/>
        <w:jc w:val="both"/>
        <w:rPr>
          <w:rFonts w:ascii="Tahoma" w:hAnsi="Tahoma" w:cs="Tahoma"/>
          <w:color w:val="auto"/>
          <w:sz w:val="22"/>
          <w:szCs w:val="22"/>
          <w:lang w:eastAsia="el-GR" w:bidi="he-IL"/>
        </w:rPr>
      </w:pPr>
      <w:r w:rsidRPr="00570BEB">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570BEB">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sidR="003C2039" w:rsidRPr="00570BEB">
        <w:rPr>
          <w:rFonts w:ascii="Tahoma" w:hAnsi="Tahoma" w:cs="Tahoma"/>
          <w:color w:val="auto"/>
          <w:sz w:val="22"/>
          <w:szCs w:val="22"/>
          <w:lang w:eastAsia="el-GR" w:bidi="he-IL"/>
        </w:rPr>
        <w:t>6</w:t>
      </w:r>
      <w:r w:rsidRPr="00570BEB">
        <w:rPr>
          <w:rFonts w:ascii="Tahoma" w:hAnsi="Tahoma" w:cs="Tahoma"/>
          <w:color w:val="auto"/>
          <w:sz w:val="22"/>
          <w:szCs w:val="22"/>
          <w:lang w:eastAsia="el-GR" w:bidi="he-IL"/>
        </w:rPr>
        <w:t xml:space="preserve"> Κανονισμό του Συμβουλίου (ΕΕ) της 8ης Απριλίου 2022. Συγκεκριμένα δηλώνω ότι :</w:t>
      </w:r>
    </w:p>
    <w:p w14:paraId="384D1405" w14:textId="77777777" w:rsidR="00CD4F51" w:rsidRPr="0075788F" w:rsidRDefault="00CD4F51" w:rsidP="009E3443">
      <w:pPr>
        <w:pStyle w:val="aff"/>
        <w:numPr>
          <w:ilvl w:val="0"/>
          <w:numId w:val="39"/>
        </w:numPr>
        <w:suppressAutoHyphens w:val="0"/>
        <w:autoSpaceDE w:val="0"/>
        <w:autoSpaceDN w:val="0"/>
        <w:adjustRightInd w:val="0"/>
        <w:spacing w:before="120"/>
        <w:ind w:left="714" w:hanging="357"/>
        <w:contextualSpacing w:val="0"/>
        <w:rPr>
          <w:lang w:val="el-GR" w:eastAsia="el-GR" w:bidi="he-IL"/>
        </w:rPr>
      </w:pPr>
      <w:r w:rsidRPr="0075788F">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75788F" w:rsidRDefault="00CD4F51" w:rsidP="009E3443">
      <w:pPr>
        <w:pStyle w:val="aff"/>
        <w:numPr>
          <w:ilvl w:val="0"/>
          <w:numId w:val="39"/>
        </w:numPr>
        <w:suppressAutoHyphens w:val="0"/>
        <w:autoSpaceDE w:val="0"/>
        <w:autoSpaceDN w:val="0"/>
        <w:adjustRightInd w:val="0"/>
        <w:spacing w:before="120"/>
        <w:ind w:left="714" w:hanging="357"/>
        <w:contextualSpacing w:val="0"/>
        <w:rPr>
          <w:lang w:val="el-GR" w:eastAsia="el-GR" w:bidi="he-IL"/>
        </w:rPr>
      </w:pPr>
      <w:r w:rsidRPr="0075788F">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75788F" w:rsidRDefault="00CD4F51" w:rsidP="009E3443">
      <w:pPr>
        <w:pStyle w:val="aff"/>
        <w:numPr>
          <w:ilvl w:val="0"/>
          <w:numId w:val="39"/>
        </w:numPr>
        <w:suppressAutoHyphens w:val="0"/>
        <w:autoSpaceDE w:val="0"/>
        <w:autoSpaceDN w:val="0"/>
        <w:adjustRightInd w:val="0"/>
        <w:spacing w:before="120"/>
        <w:ind w:left="714" w:hanging="357"/>
        <w:contextualSpacing w:val="0"/>
        <w:rPr>
          <w:lang w:val="el-GR" w:eastAsia="el-GR" w:bidi="he-IL"/>
        </w:rPr>
      </w:pPr>
      <w:r w:rsidRPr="0075788F">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75788F" w:rsidRDefault="00CD4F51" w:rsidP="009E3443">
      <w:pPr>
        <w:pStyle w:val="aff"/>
        <w:numPr>
          <w:ilvl w:val="0"/>
          <w:numId w:val="39"/>
        </w:numPr>
        <w:suppressAutoHyphens w:val="0"/>
        <w:spacing w:before="120"/>
        <w:ind w:left="714" w:hanging="357"/>
        <w:contextualSpacing w:val="0"/>
        <w:rPr>
          <w:lang w:val="el-GR"/>
        </w:rPr>
      </w:pPr>
      <w:r w:rsidRPr="0075788F">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747"/>
    <w:p w14:paraId="17772EB6" w14:textId="77777777" w:rsidR="008338F0" w:rsidRPr="0075788F" w:rsidRDefault="008338F0">
      <w:pPr>
        <w:rPr>
          <w:lang w:val="el-GR"/>
        </w:rPr>
      </w:pPr>
    </w:p>
    <w:p w14:paraId="3A57A655" w14:textId="77777777" w:rsidR="00CD4F51" w:rsidRPr="0075788F" w:rsidRDefault="00CD4F51">
      <w:pPr>
        <w:suppressAutoHyphens w:val="0"/>
        <w:spacing w:after="0"/>
        <w:jc w:val="left"/>
        <w:rPr>
          <w:b/>
          <w:color w:val="002060"/>
          <w:lang w:val="el-GR"/>
        </w:rPr>
      </w:pPr>
      <w:bookmarkStart w:id="748" w:name="_Ref496623895"/>
      <w:bookmarkStart w:id="749" w:name="_Ref496624676"/>
      <w:bookmarkStart w:id="750" w:name="_Ref496625135"/>
      <w:bookmarkStart w:id="751" w:name="_Toc97194387"/>
      <w:bookmarkStart w:id="752" w:name="_Toc97194491"/>
      <w:r w:rsidRPr="0075788F">
        <w:rPr>
          <w:lang w:val="el-GR"/>
        </w:rPr>
        <w:br w:type="page"/>
      </w:r>
    </w:p>
    <w:p w14:paraId="5247CADE" w14:textId="51CF01DA" w:rsidR="008338F0" w:rsidRPr="0075788F" w:rsidRDefault="003355E7" w:rsidP="003329FF">
      <w:pPr>
        <w:pStyle w:val="21"/>
        <w:numPr>
          <w:ilvl w:val="0"/>
          <w:numId w:val="0"/>
        </w:numPr>
        <w:ind w:left="576" w:hanging="576"/>
        <w:rPr>
          <w:rFonts w:cs="Tahoma"/>
          <w:lang w:val="el-GR"/>
        </w:rPr>
      </w:pPr>
      <w:bookmarkStart w:id="753" w:name="_Toc167222948"/>
      <w:r w:rsidRPr="0075788F">
        <w:rPr>
          <w:rFonts w:cs="Tahoma"/>
          <w:lang w:val="el-GR"/>
        </w:rPr>
        <w:lastRenderedPageBreak/>
        <w:t xml:space="preserve">ΠΑΡΑΡΤΗΜΑ </w:t>
      </w:r>
      <w:r w:rsidRPr="0075788F">
        <w:rPr>
          <w:rFonts w:cs="Tahoma"/>
        </w:rPr>
        <w:t>VIII</w:t>
      </w:r>
      <w:r w:rsidRPr="0075788F">
        <w:rPr>
          <w:rFonts w:cs="Tahoma"/>
          <w:lang w:val="el-GR"/>
        </w:rPr>
        <w:t xml:space="preserve"> – Υποδείγματα Εγγυητικών Επιστολών</w:t>
      </w:r>
      <w:bookmarkEnd w:id="748"/>
      <w:bookmarkEnd w:id="749"/>
      <w:bookmarkEnd w:id="750"/>
      <w:bookmarkEnd w:id="751"/>
      <w:bookmarkEnd w:id="752"/>
      <w:bookmarkEnd w:id="753"/>
      <w:r w:rsidRPr="0075788F">
        <w:rPr>
          <w:rFonts w:cs="Tahoma"/>
          <w:lang w:val="el-GR"/>
        </w:rPr>
        <w:t xml:space="preserve"> </w:t>
      </w:r>
    </w:p>
    <w:p w14:paraId="273E7CD1" w14:textId="77777777" w:rsidR="009B6AAD" w:rsidRPr="0075788F" w:rsidRDefault="009B6AAD" w:rsidP="00354584">
      <w:pPr>
        <w:pStyle w:val="32"/>
        <w:numPr>
          <w:ilvl w:val="0"/>
          <w:numId w:val="8"/>
        </w:numPr>
        <w:rPr>
          <w:rFonts w:cs="Tahoma"/>
          <w:szCs w:val="22"/>
          <w:u w:val="single"/>
          <w:lang w:val="el-GR"/>
        </w:rPr>
      </w:pPr>
      <w:bookmarkStart w:id="754" w:name="_Toc43634808"/>
      <w:bookmarkStart w:id="755" w:name="_Toc44821188"/>
      <w:bookmarkStart w:id="756" w:name="_Toc48552980"/>
      <w:bookmarkStart w:id="757" w:name="_Toc49073807"/>
      <w:bookmarkStart w:id="758" w:name="_Toc62559079"/>
      <w:bookmarkStart w:id="759" w:name="_Toc487799701"/>
      <w:bookmarkStart w:id="760" w:name="_Toc97194388"/>
      <w:bookmarkStart w:id="761" w:name="_Toc97194492"/>
      <w:bookmarkStart w:id="762" w:name="_Toc167222949"/>
      <w:r w:rsidRPr="0075788F">
        <w:rPr>
          <w:rFonts w:cs="Tahoma"/>
          <w:szCs w:val="22"/>
          <w:u w:val="single"/>
          <w:lang w:val="el-GR"/>
        </w:rPr>
        <w:t>Εγγυητική Επιστολή Συμμετοχής</w:t>
      </w:r>
      <w:bookmarkEnd w:id="754"/>
      <w:bookmarkEnd w:id="755"/>
      <w:bookmarkEnd w:id="756"/>
      <w:bookmarkEnd w:id="757"/>
      <w:bookmarkEnd w:id="758"/>
      <w:bookmarkEnd w:id="759"/>
      <w:bookmarkEnd w:id="760"/>
      <w:bookmarkEnd w:id="761"/>
      <w:bookmarkEnd w:id="762"/>
    </w:p>
    <w:p w14:paraId="7D8C735F" w14:textId="77777777" w:rsidR="009B6AAD" w:rsidRPr="0075788F" w:rsidRDefault="009B6AAD" w:rsidP="009B6AAD">
      <w:pPr>
        <w:rPr>
          <w:lang w:val="el-GR" w:eastAsia="el-GR"/>
        </w:rPr>
      </w:pPr>
      <w:r w:rsidRPr="0075788F">
        <w:rPr>
          <w:lang w:val="el-GR" w:eastAsia="el-GR"/>
        </w:rPr>
        <w:t xml:space="preserve">ΕΚΔΟΤΗΣ </w:t>
      </w:r>
      <w:r w:rsidRPr="0075788F">
        <w:rPr>
          <w:lang w:val="el-GR"/>
        </w:rPr>
        <w:t>(Πλήρης επωνυμία).</w:t>
      </w:r>
      <w:r w:rsidRPr="0075788F">
        <w:rPr>
          <w:lang w:val="el-GR" w:eastAsia="el-GR"/>
        </w:rPr>
        <w:t>.......................................................................</w:t>
      </w:r>
    </w:p>
    <w:p w14:paraId="10330C1C" w14:textId="77777777" w:rsidR="009B6AAD" w:rsidRPr="0075788F" w:rsidRDefault="009B6AAD" w:rsidP="009B6AAD">
      <w:pPr>
        <w:jc w:val="right"/>
        <w:rPr>
          <w:lang w:val="el-GR" w:eastAsia="el-GR"/>
        </w:rPr>
      </w:pPr>
      <w:r w:rsidRPr="0075788F">
        <w:rPr>
          <w:lang w:val="el-GR" w:eastAsia="el-GR"/>
        </w:rPr>
        <w:t>Ημερομηνία έκδοσης...........................</w:t>
      </w:r>
    </w:p>
    <w:p w14:paraId="116446BF" w14:textId="2E9CC045" w:rsidR="009B6AAD" w:rsidRPr="0075788F" w:rsidRDefault="009B6AAD" w:rsidP="009B6AAD">
      <w:pPr>
        <w:rPr>
          <w:lang w:val="el-GR" w:eastAsia="el-GR"/>
        </w:rPr>
      </w:pPr>
      <w:r w:rsidRPr="0075788F">
        <w:rPr>
          <w:lang w:val="el-GR" w:eastAsia="el-GR"/>
        </w:rPr>
        <w:t xml:space="preserve">Προς: Την Κοινωνία της Πληροφορίας </w:t>
      </w:r>
      <w:r w:rsidR="00483953" w:rsidRPr="0075788F">
        <w:rPr>
          <w:lang w:val="el-GR" w:eastAsia="el-GR"/>
        </w:rPr>
        <w:t>Μ</w:t>
      </w:r>
      <w:r w:rsidRPr="0075788F">
        <w:rPr>
          <w:lang w:val="el-GR" w:eastAsia="el-GR"/>
        </w:rPr>
        <w:t>ΑΕ</w:t>
      </w:r>
    </w:p>
    <w:p w14:paraId="7D508EFD" w14:textId="77777777" w:rsidR="00483953" w:rsidRPr="0075788F" w:rsidRDefault="00483953" w:rsidP="00483953">
      <w:pPr>
        <w:rPr>
          <w:lang w:val="el-GR" w:eastAsia="el-GR"/>
        </w:rPr>
      </w:pPr>
      <w:r w:rsidRPr="0075788F">
        <w:rPr>
          <w:color w:val="000000"/>
          <w:lang w:val="el-GR"/>
        </w:rPr>
        <w:t>Λεωφ. Συγγρού 194, 176 71 Καλλιθέα Αθήνα</w:t>
      </w:r>
    </w:p>
    <w:p w14:paraId="0591C6C7" w14:textId="77777777" w:rsidR="009B6AAD" w:rsidRPr="0075788F" w:rsidRDefault="009B6AAD" w:rsidP="009B6AAD">
      <w:pPr>
        <w:rPr>
          <w:lang w:val="el-GR" w:eastAsia="el-GR"/>
        </w:rPr>
      </w:pPr>
      <w:r w:rsidRPr="0075788F">
        <w:rPr>
          <w:lang w:val="el-GR" w:eastAsia="el-GR"/>
        </w:rPr>
        <w:t xml:space="preserve">Εγγύηση μας υπ’ αριθμ. ……………….. ποσού ………………….……. ευρώ </w:t>
      </w:r>
    </w:p>
    <w:p w14:paraId="448381A1" w14:textId="77777777" w:rsidR="009B6AAD" w:rsidRPr="0075788F" w:rsidRDefault="009B6AAD" w:rsidP="009B6AAD">
      <w:pPr>
        <w:rPr>
          <w:lang w:val="el-GR" w:eastAsia="el-GR"/>
        </w:rPr>
      </w:pPr>
      <w:r w:rsidRPr="0075788F">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75788F">
        <w:rPr>
          <w:lang w:val="el-GR" w:eastAsia="el-GR"/>
        </w:rPr>
        <w:t xml:space="preserve"> </w:t>
      </w:r>
      <w:r w:rsidRPr="0075788F">
        <w:rPr>
          <w:lang w:val="el-GR" w:eastAsia="el-GR"/>
        </w:rPr>
        <w:t>………υπέρ του</w:t>
      </w:r>
    </w:p>
    <w:p w14:paraId="0410E651" w14:textId="77777777" w:rsidR="009B6AAD" w:rsidRPr="0075788F" w:rsidRDefault="009B6AAD" w:rsidP="009B6AAD">
      <w:pPr>
        <w:rPr>
          <w:lang w:val="el-GR" w:eastAsia="el-GR"/>
        </w:rPr>
      </w:pPr>
      <w:r w:rsidRPr="0075788F">
        <w:rPr>
          <w:i/>
          <w:color w:val="FF0000"/>
          <w:u w:val="single"/>
          <w:lang w:val="el-GR" w:eastAsia="el-GR"/>
        </w:rPr>
        <w:t>{σε περίπτωση φυσικού προσώπου}:</w:t>
      </w:r>
      <w:r w:rsidRPr="0075788F">
        <w:rPr>
          <w:bCs/>
          <w:lang w:val="el-GR"/>
        </w:rPr>
        <w:t xml:space="preserve"> </w:t>
      </w:r>
      <w:r w:rsidRPr="0075788F">
        <w:rPr>
          <w:rFonts w:eastAsia="Calibri"/>
          <w:bCs/>
          <w:lang w:val="el-GR"/>
        </w:rPr>
        <w:t>(</w:t>
      </w:r>
      <w:r w:rsidRPr="0075788F">
        <w:rPr>
          <w:lang w:val="el-GR" w:eastAsia="el-GR"/>
        </w:rPr>
        <w:t>ονοματεπώνυμο, πατρώνυμο) ..............................,</w:t>
      </w:r>
      <w:r w:rsidR="00E1337D" w:rsidRPr="0075788F">
        <w:rPr>
          <w:lang w:val="el-GR" w:eastAsia="el-GR"/>
        </w:rPr>
        <w:t xml:space="preserve"> </w:t>
      </w:r>
      <w:r w:rsidRPr="0075788F">
        <w:rPr>
          <w:lang w:val="el-GR" w:eastAsia="el-GR"/>
        </w:rPr>
        <w:t>ΑΦΜ: ................ οδός............................. αριθμός.................ΤΚ………………</w:t>
      </w:r>
    </w:p>
    <w:p w14:paraId="17606953" w14:textId="77777777" w:rsidR="009B6AAD" w:rsidRPr="0075788F" w:rsidRDefault="009B6AAD" w:rsidP="009B6AAD">
      <w:pPr>
        <w:rPr>
          <w:lang w:val="el-GR" w:eastAsia="el-GR"/>
        </w:rPr>
      </w:pPr>
      <w:r w:rsidRPr="0075788F">
        <w:rPr>
          <w:lang w:val="el-GR" w:eastAsia="el-GR"/>
        </w:rPr>
        <w:t>{</w:t>
      </w:r>
      <w:r w:rsidRPr="0075788F">
        <w:rPr>
          <w:i/>
          <w:color w:val="FF0000"/>
          <w:u w:val="single"/>
          <w:lang w:val="el-GR" w:eastAsia="el-GR"/>
        </w:rPr>
        <w:t>Σε περίπτωση μεμονωμένης εταιρίας:</w:t>
      </w:r>
      <w:r w:rsidRPr="0075788F">
        <w:rPr>
          <w:lang w:val="el-GR" w:eastAsia="el-GR"/>
        </w:rPr>
        <w:t xml:space="preserve"> της Εταιρίας ………. ΑΦΜ: ...... οδός …………. αριθμός … ΤΚ ………..,}</w:t>
      </w:r>
    </w:p>
    <w:p w14:paraId="68B55BF5" w14:textId="77777777" w:rsidR="009B6AAD" w:rsidRPr="0075788F" w:rsidRDefault="009B6AAD" w:rsidP="009B6AAD">
      <w:pPr>
        <w:rPr>
          <w:lang w:val="el-GR" w:eastAsia="el-GR"/>
        </w:rPr>
      </w:pPr>
      <w:r w:rsidRPr="0075788F">
        <w:rPr>
          <w:lang w:val="el-GR" w:eastAsia="el-GR"/>
        </w:rPr>
        <w:t>{</w:t>
      </w:r>
      <w:r w:rsidRPr="0075788F">
        <w:rPr>
          <w:i/>
          <w:color w:val="FF0000"/>
          <w:u w:val="single"/>
          <w:lang w:val="el-GR" w:eastAsia="el-GR"/>
        </w:rPr>
        <w:t>ή σε περίπτωση Ένωσης ή Κοινοπραξίας:</w:t>
      </w:r>
      <w:r w:rsidRPr="0075788F">
        <w:rPr>
          <w:lang w:val="el-GR" w:eastAsia="el-GR"/>
        </w:rPr>
        <w:t xml:space="preserve"> των Εταιριών </w:t>
      </w:r>
    </w:p>
    <w:p w14:paraId="1095B8CC" w14:textId="77777777" w:rsidR="009B6AAD" w:rsidRPr="0075788F" w:rsidRDefault="009B6AAD" w:rsidP="009B6AAD">
      <w:pPr>
        <w:rPr>
          <w:lang w:val="el-GR" w:eastAsia="el-GR"/>
        </w:rPr>
      </w:pPr>
      <w:r w:rsidRPr="0075788F">
        <w:rPr>
          <w:lang w:val="el-GR" w:eastAsia="el-GR"/>
        </w:rPr>
        <w:t>α) (πλήρη επωνυμία) …… ΑΦΜ…….….... οδός............................. αριθμός.................ΤΚ………………</w:t>
      </w:r>
    </w:p>
    <w:p w14:paraId="5ADF2813" w14:textId="77777777" w:rsidR="009B6AAD" w:rsidRPr="0075788F" w:rsidRDefault="009B6AAD" w:rsidP="009B6AAD">
      <w:pPr>
        <w:rPr>
          <w:lang w:val="el-GR" w:eastAsia="el-GR"/>
        </w:rPr>
      </w:pPr>
      <w:r w:rsidRPr="0075788F">
        <w:rPr>
          <w:lang w:val="el-GR" w:eastAsia="el-GR"/>
        </w:rPr>
        <w:t>β) (πλήρη επωνυμία) …… ΑΦΜ…….…....</w:t>
      </w:r>
      <w:r w:rsidR="00E1337D" w:rsidRPr="0075788F">
        <w:rPr>
          <w:lang w:val="el-GR" w:eastAsia="el-GR"/>
        </w:rPr>
        <w:t xml:space="preserve"> </w:t>
      </w:r>
      <w:r w:rsidRPr="0075788F">
        <w:rPr>
          <w:lang w:val="el-GR" w:eastAsia="el-GR"/>
        </w:rPr>
        <w:t>οδός............................. αριθμός.................ΤΚ………………</w:t>
      </w:r>
    </w:p>
    <w:p w14:paraId="3E11430F" w14:textId="77777777" w:rsidR="009B6AAD" w:rsidRPr="0075788F" w:rsidRDefault="009B6AAD" w:rsidP="009B6AAD">
      <w:pPr>
        <w:rPr>
          <w:lang w:val="el-GR" w:eastAsia="el-GR"/>
        </w:rPr>
      </w:pPr>
      <w:r w:rsidRPr="0075788F">
        <w:rPr>
          <w:lang w:val="el-GR" w:eastAsia="el-GR"/>
        </w:rPr>
        <w:t>γ) (πλήρη επωνυμία) …… ΑΦΜ…….…....</w:t>
      </w:r>
      <w:r w:rsidR="00E1337D" w:rsidRPr="0075788F">
        <w:rPr>
          <w:lang w:val="el-GR" w:eastAsia="el-GR"/>
        </w:rPr>
        <w:t xml:space="preserve"> </w:t>
      </w:r>
      <w:r w:rsidRPr="0075788F">
        <w:rPr>
          <w:lang w:val="el-GR" w:eastAsia="el-GR"/>
        </w:rPr>
        <w:t>οδός............................. αριθμός.................ΤΚ………………</w:t>
      </w:r>
    </w:p>
    <w:p w14:paraId="37466E57" w14:textId="77777777" w:rsidR="009B6AAD" w:rsidRPr="0075788F" w:rsidRDefault="009B6AAD" w:rsidP="009B6AAD">
      <w:pPr>
        <w:rPr>
          <w:lang w:val="el-GR" w:eastAsia="el-GR"/>
        </w:rPr>
      </w:pPr>
      <w:r w:rsidRPr="0075788F">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75788F" w:rsidRDefault="009B6AAD" w:rsidP="009B6AAD">
      <w:pPr>
        <w:rPr>
          <w:lang w:val="el-GR" w:eastAsia="el-GR"/>
        </w:rPr>
      </w:pPr>
      <w:r w:rsidRPr="0075788F">
        <w:rPr>
          <w:lang w:val="el-GR" w:eastAsia="el-GR"/>
        </w:rPr>
        <w:t>για τη συμμετοχή του/της/τους σύμφωνα με την (αριθμό/ημερομηνία) ..................... Διακήρυξη ..................................................... της (Αναθέτουσας Αρχής)</w:t>
      </w:r>
      <w:r w:rsidR="00C9729F" w:rsidRPr="0075788F">
        <w:rPr>
          <w:lang w:val="el-GR" w:eastAsia="el-GR"/>
        </w:rPr>
        <w:t xml:space="preserve"> με </w:t>
      </w:r>
      <w:r w:rsidR="009B195F" w:rsidRPr="0075788F">
        <w:rPr>
          <w:lang w:val="el-GR" w:eastAsia="el-GR"/>
        </w:rPr>
        <w:t>καταληκτική</w:t>
      </w:r>
      <w:r w:rsidR="00C9729F" w:rsidRPr="0075788F">
        <w:rPr>
          <w:lang w:val="el-GR" w:eastAsia="el-GR"/>
        </w:rPr>
        <w:t xml:space="preserve"> ημερομηνία υποβολής των προσφορών .........................</w:t>
      </w:r>
      <w:r w:rsidRPr="0075788F">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75788F" w:rsidRDefault="009B6AAD" w:rsidP="009B6AAD">
      <w:pPr>
        <w:rPr>
          <w:lang w:val="el-GR" w:eastAsia="el-GR"/>
        </w:rPr>
      </w:pPr>
      <w:r w:rsidRPr="0075788F">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75788F" w:rsidRDefault="009B6AAD" w:rsidP="009B6AAD">
      <w:pPr>
        <w:rPr>
          <w:lang w:val="el-GR" w:eastAsia="el-GR"/>
        </w:rPr>
      </w:pPr>
      <w:r w:rsidRPr="0075788F">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75788F">
        <w:rPr>
          <w:lang w:val="el-GR" w:eastAsia="el-GR"/>
        </w:rPr>
        <w:t xml:space="preserve"> </w:t>
      </w:r>
      <w:r w:rsidRPr="0075788F">
        <w:rPr>
          <w:lang w:val="el-GR" w:eastAsia="el-GR"/>
        </w:rPr>
        <w:t>(5) ημέρες από την απλή έγγραφη ειδοποίησή σας.</w:t>
      </w:r>
    </w:p>
    <w:p w14:paraId="09EDE186" w14:textId="77777777" w:rsidR="009B6AAD" w:rsidRPr="0075788F" w:rsidRDefault="009B6AAD" w:rsidP="009B6AAD">
      <w:pPr>
        <w:rPr>
          <w:lang w:val="el-GR" w:eastAsia="el-GR"/>
        </w:rPr>
      </w:pPr>
      <w:r w:rsidRPr="0075788F">
        <w:rPr>
          <w:lang w:val="el-GR" w:eastAsia="el-GR"/>
        </w:rPr>
        <w:t>Η παρούσα ισχύει μέχρι και την (</w:t>
      </w:r>
      <w:r w:rsidRPr="0075788F">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75788F">
        <w:rPr>
          <w:i/>
          <w:lang w:val="el-GR" w:eastAsia="el-GR"/>
        </w:rPr>
        <w:t xml:space="preserve"> </w:t>
      </w:r>
      <w:r w:rsidRPr="0075788F">
        <w:rPr>
          <w:lang w:val="el-GR" w:eastAsia="el-GR"/>
        </w:rPr>
        <w:t xml:space="preserve">) …………………………………… </w:t>
      </w:r>
    </w:p>
    <w:p w14:paraId="05F175F3" w14:textId="77777777" w:rsidR="009B6AAD" w:rsidRPr="0075788F" w:rsidRDefault="009B6AAD" w:rsidP="009B6AAD">
      <w:pPr>
        <w:rPr>
          <w:lang w:val="el-GR" w:eastAsia="el-GR"/>
        </w:rPr>
      </w:pPr>
      <w:r w:rsidRPr="0075788F">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7DAA31C9" w:rsidR="009B6AAD" w:rsidRPr="0075788F" w:rsidRDefault="009B6AAD" w:rsidP="009B6AAD">
      <w:pPr>
        <w:rPr>
          <w:lang w:val="el-GR" w:eastAsia="el-GR"/>
        </w:rPr>
      </w:pPr>
      <w:r w:rsidRPr="0075788F">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763" w:name="_Hlk67671899"/>
      <w:r w:rsidRPr="0075788F">
        <w:rPr>
          <w:lang w:val="el-GR" w:eastAsia="el-GR"/>
        </w:rPr>
        <w:t xml:space="preserve">σύμφωνα </w:t>
      </w:r>
      <w:r w:rsidRPr="00570BEB">
        <w:rPr>
          <w:lang w:val="el-GR" w:eastAsia="el-GR"/>
        </w:rPr>
        <w:t xml:space="preserve">με την παρ. </w:t>
      </w:r>
      <w:r w:rsidR="004A3382" w:rsidRPr="0075788F">
        <w:rPr>
          <w:b/>
          <w:bCs/>
          <w:lang w:val="el-GR"/>
        </w:rPr>
        <w:fldChar w:fldCharType="begin"/>
      </w:r>
      <w:r w:rsidR="004A3382" w:rsidRPr="00570BEB">
        <w:rPr>
          <w:lang w:val="el-GR" w:eastAsia="el-GR"/>
        </w:rPr>
        <w:instrText xml:space="preserve"> REF _Ref496542081 \r \h </w:instrText>
      </w:r>
      <w:r w:rsidR="00DF02B0" w:rsidRPr="0075788F">
        <w:rPr>
          <w:b/>
          <w:bCs/>
          <w:lang w:val="el-GR"/>
        </w:rPr>
        <w:instrText xml:space="preserve"> \* MERGEFORMAT </w:instrText>
      </w:r>
      <w:r w:rsidR="004A3382" w:rsidRPr="0075788F">
        <w:rPr>
          <w:b/>
          <w:bCs/>
          <w:lang w:val="el-GR"/>
        </w:rPr>
      </w:r>
      <w:r w:rsidR="004A3382" w:rsidRPr="0075788F">
        <w:rPr>
          <w:b/>
          <w:bCs/>
          <w:lang w:val="el-GR"/>
        </w:rPr>
        <w:fldChar w:fldCharType="separate"/>
      </w:r>
      <w:r w:rsidR="00CB4F34">
        <w:rPr>
          <w:lang w:val="el-GR" w:eastAsia="el-GR"/>
        </w:rPr>
        <w:t>2.2.2</w:t>
      </w:r>
      <w:r w:rsidR="004A3382" w:rsidRPr="0075788F">
        <w:rPr>
          <w:b/>
          <w:bCs/>
          <w:lang w:val="el-GR"/>
        </w:rPr>
        <w:fldChar w:fldCharType="end"/>
      </w:r>
      <w:r w:rsidR="004A3382" w:rsidRPr="00570BEB">
        <w:rPr>
          <w:lang w:val="el-GR" w:eastAsia="el-GR"/>
        </w:rPr>
        <w:t xml:space="preserve"> της παρούσας </w:t>
      </w:r>
      <w:r w:rsidRPr="0075788F">
        <w:rPr>
          <w:lang w:val="el-GR" w:eastAsia="el-GR"/>
        </w:rPr>
        <w:t xml:space="preserve">, </w:t>
      </w:r>
      <w:bookmarkEnd w:id="763"/>
      <w:r w:rsidRPr="0075788F">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75788F" w:rsidRDefault="009B6AAD" w:rsidP="009B6AAD">
      <w:pPr>
        <w:rPr>
          <w:lang w:val="el-GR" w:eastAsia="el-GR"/>
        </w:rPr>
      </w:pPr>
      <w:r w:rsidRPr="0075788F">
        <w:rPr>
          <w:lang w:val="el-GR" w:eastAsia="el-GR"/>
        </w:rPr>
        <w:tab/>
      </w:r>
      <w:r w:rsidRPr="0075788F">
        <w:rPr>
          <w:lang w:val="el-GR" w:eastAsia="el-GR"/>
        </w:rPr>
        <w:tab/>
      </w:r>
      <w:r w:rsidRPr="0075788F">
        <w:rPr>
          <w:lang w:val="el-GR" w:eastAsia="el-GR"/>
        </w:rPr>
        <w:tab/>
      </w:r>
      <w:r w:rsidRPr="0075788F">
        <w:rPr>
          <w:lang w:val="el-GR" w:eastAsia="el-GR"/>
        </w:rPr>
        <w:tab/>
      </w:r>
    </w:p>
    <w:p w14:paraId="26607C39" w14:textId="77777777" w:rsidR="009B6AAD" w:rsidRPr="0075788F" w:rsidRDefault="009B6AAD" w:rsidP="00F82A8D">
      <w:pPr>
        <w:jc w:val="right"/>
        <w:rPr>
          <w:lang w:val="el-GR"/>
        </w:rPr>
      </w:pPr>
      <w:r w:rsidRPr="0075788F">
        <w:rPr>
          <w:lang w:eastAsia="el-GR"/>
        </w:rPr>
        <w:t>(Εξουσιοδοτημένη υπογραφή)</w:t>
      </w:r>
    </w:p>
    <w:p w14:paraId="7BD96CE5" w14:textId="77777777" w:rsidR="007A7DCA" w:rsidRPr="0075788F" w:rsidRDefault="007A7DCA" w:rsidP="00354584">
      <w:pPr>
        <w:pStyle w:val="32"/>
        <w:numPr>
          <w:ilvl w:val="0"/>
          <w:numId w:val="8"/>
        </w:numPr>
        <w:rPr>
          <w:rFonts w:cs="Tahoma"/>
          <w:szCs w:val="22"/>
          <w:u w:val="single"/>
          <w:lang w:val="el-GR"/>
        </w:rPr>
      </w:pPr>
      <w:bookmarkStart w:id="764" w:name="_Toc97194389"/>
      <w:bookmarkStart w:id="765" w:name="_Toc97194493"/>
      <w:bookmarkStart w:id="766" w:name="_Toc167222950"/>
      <w:r w:rsidRPr="0075788F">
        <w:rPr>
          <w:rFonts w:cs="Tahoma"/>
          <w:szCs w:val="22"/>
          <w:u w:val="single"/>
          <w:lang w:val="el-GR"/>
        </w:rPr>
        <w:lastRenderedPageBreak/>
        <w:t>Εγγυητική Επιστολή Καλής Εκτέλεσης</w:t>
      </w:r>
      <w:bookmarkEnd w:id="764"/>
      <w:bookmarkEnd w:id="765"/>
      <w:bookmarkEnd w:id="766"/>
      <w:r w:rsidRPr="0075788F">
        <w:rPr>
          <w:rFonts w:cs="Tahoma"/>
          <w:szCs w:val="22"/>
          <w:u w:val="single"/>
          <w:lang w:val="el-GR"/>
        </w:rPr>
        <w:t xml:space="preserve"> </w:t>
      </w:r>
    </w:p>
    <w:p w14:paraId="5F3393B0" w14:textId="77777777" w:rsidR="009B6AAD" w:rsidRPr="0075788F" w:rsidRDefault="009B6AAD">
      <w:pPr>
        <w:suppressAutoHyphens w:val="0"/>
        <w:spacing w:after="0"/>
        <w:jc w:val="left"/>
        <w:rPr>
          <w:lang w:val="el-GR"/>
        </w:rPr>
      </w:pPr>
    </w:p>
    <w:p w14:paraId="58B5A293" w14:textId="77777777" w:rsidR="007A7DCA" w:rsidRPr="0075788F" w:rsidRDefault="007A7DCA" w:rsidP="007A7DCA">
      <w:pPr>
        <w:rPr>
          <w:lang w:val="el-GR"/>
        </w:rPr>
      </w:pPr>
      <w:bookmarkStart w:id="767" w:name="_Toc336420407"/>
      <w:r w:rsidRPr="0075788F">
        <w:rPr>
          <w:lang w:val="el-GR"/>
        </w:rPr>
        <w:t>ΕΚΔΟΤΗΣ (Πλήρης επωνυμία).......................................................................</w:t>
      </w:r>
      <w:bookmarkEnd w:id="767"/>
    </w:p>
    <w:p w14:paraId="4B2AC0DC" w14:textId="77777777" w:rsidR="007A7DCA" w:rsidRPr="0075788F" w:rsidRDefault="007A7DCA" w:rsidP="007A7DCA">
      <w:pPr>
        <w:jc w:val="right"/>
        <w:rPr>
          <w:lang w:val="el-GR"/>
        </w:rPr>
      </w:pPr>
      <w:r w:rsidRPr="0075788F">
        <w:rPr>
          <w:lang w:val="el-GR"/>
        </w:rPr>
        <w:t>Ημερομηνία έκδοσης...........................</w:t>
      </w:r>
    </w:p>
    <w:p w14:paraId="4235A17F" w14:textId="43A1C628" w:rsidR="007A7DCA" w:rsidRPr="0075788F" w:rsidRDefault="007A7DCA" w:rsidP="007A7DCA">
      <w:pPr>
        <w:rPr>
          <w:lang w:val="el-GR"/>
        </w:rPr>
      </w:pPr>
      <w:r w:rsidRPr="0075788F">
        <w:rPr>
          <w:lang w:val="el-GR"/>
        </w:rPr>
        <w:t xml:space="preserve">Προς: Την Κοινωνία της Πληροφορίας </w:t>
      </w:r>
      <w:r w:rsidR="00483953" w:rsidRPr="0075788F">
        <w:rPr>
          <w:lang w:val="el-GR"/>
        </w:rPr>
        <w:t>Μ</w:t>
      </w:r>
      <w:r w:rsidRPr="0075788F">
        <w:rPr>
          <w:lang w:val="el-GR"/>
        </w:rPr>
        <w:t>ΑΕ</w:t>
      </w:r>
    </w:p>
    <w:p w14:paraId="33FC6F5C" w14:textId="77777777" w:rsidR="00483953" w:rsidRPr="0075788F" w:rsidRDefault="00483953" w:rsidP="00483953">
      <w:pPr>
        <w:rPr>
          <w:lang w:val="el-GR" w:eastAsia="el-GR"/>
        </w:rPr>
      </w:pPr>
      <w:r w:rsidRPr="0075788F">
        <w:rPr>
          <w:color w:val="000000"/>
          <w:lang w:val="el-GR"/>
        </w:rPr>
        <w:t>Λεωφ. Συγγρού 194, 176 71 Καλλιθέα Αθήνα</w:t>
      </w:r>
    </w:p>
    <w:p w14:paraId="63C0D304" w14:textId="77777777" w:rsidR="007A7DCA" w:rsidRPr="0075788F" w:rsidRDefault="007A7DCA" w:rsidP="007A7DCA">
      <w:pPr>
        <w:rPr>
          <w:lang w:val="el-GR"/>
        </w:rPr>
      </w:pPr>
    </w:p>
    <w:p w14:paraId="776C36FD" w14:textId="77777777" w:rsidR="007A7DCA" w:rsidRPr="0075788F" w:rsidRDefault="007A7DCA" w:rsidP="007A7DCA">
      <w:pPr>
        <w:rPr>
          <w:lang w:val="el-GR"/>
        </w:rPr>
      </w:pPr>
      <w:r w:rsidRPr="0075788F">
        <w:rPr>
          <w:lang w:val="el-GR"/>
        </w:rPr>
        <w:t xml:space="preserve">Εγγύηση μας υπ’ αριθμ. ……………….. ποσού ………………….……. ευρώ </w:t>
      </w:r>
    </w:p>
    <w:p w14:paraId="0D866F64" w14:textId="77777777" w:rsidR="007A7DCA" w:rsidRPr="0075788F" w:rsidRDefault="007A7DCA" w:rsidP="007A7DCA">
      <w:pPr>
        <w:rPr>
          <w:lang w:val="el-GR" w:eastAsia="el-GR"/>
        </w:rPr>
      </w:pPr>
      <w:r w:rsidRPr="0075788F">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75788F">
        <w:rPr>
          <w:lang w:val="el-GR" w:eastAsia="el-GR"/>
        </w:rPr>
        <w:t xml:space="preserve"> </w:t>
      </w:r>
      <w:r w:rsidRPr="0075788F">
        <w:rPr>
          <w:lang w:val="el-GR" w:eastAsia="el-GR"/>
        </w:rPr>
        <w:t>……………………………………………υπέρ του</w:t>
      </w:r>
    </w:p>
    <w:p w14:paraId="796BFCF5" w14:textId="77777777" w:rsidR="007A7DCA" w:rsidRPr="0075788F" w:rsidRDefault="007A7DCA" w:rsidP="007A7DCA">
      <w:pPr>
        <w:rPr>
          <w:lang w:val="el-GR" w:eastAsia="el-GR"/>
        </w:rPr>
      </w:pPr>
      <w:r w:rsidRPr="0075788F">
        <w:rPr>
          <w:i/>
          <w:color w:val="FF0000"/>
          <w:u w:val="single"/>
          <w:lang w:val="el-GR" w:eastAsia="el-GR"/>
        </w:rPr>
        <w:t>{σε περίπτωση φυσικού προσώπου}:</w:t>
      </w:r>
      <w:r w:rsidRPr="0075788F">
        <w:rPr>
          <w:bCs/>
          <w:lang w:val="el-GR"/>
        </w:rPr>
        <w:t xml:space="preserve"> </w:t>
      </w:r>
      <w:r w:rsidRPr="0075788F">
        <w:rPr>
          <w:rFonts w:eastAsia="Calibri"/>
          <w:bCs/>
          <w:lang w:val="el-GR"/>
        </w:rPr>
        <w:t>(</w:t>
      </w:r>
      <w:r w:rsidRPr="0075788F">
        <w:rPr>
          <w:lang w:val="el-GR" w:eastAsia="el-GR"/>
        </w:rPr>
        <w:t>ονοματεπώνυμο, πατρώνυμο) ..............................,</w:t>
      </w:r>
      <w:r w:rsidR="00E1337D" w:rsidRPr="0075788F">
        <w:rPr>
          <w:lang w:val="el-GR" w:eastAsia="el-GR"/>
        </w:rPr>
        <w:t xml:space="preserve"> </w:t>
      </w:r>
      <w:r w:rsidRPr="0075788F">
        <w:rPr>
          <w:lang w:val="el-GR" w:eastAsia="el-GR"/>
        </w:rPr>
        <w:t>ΑΦΜ: ................ οδός............................. αριθμός.................ΤΚ………………</w:t>
      </w:r>
    </w:p>
    <w:p w14:paraId="3ED43498" w14:textId="77777777" w:rsidR="007A7DCA" w:rsidRPr="0075788F" w:rsidRDefault="007A7DCA" w:rsidP="007A7DCA">
      <w:pPr>
        <w:rPr>
          <w:lang w:val="el-GR" w:eastAsia="el-GR"/>
        </w:rPr>
      </w:pPr>
      <w:r w:rsidRPr="0075788F">
        <w:rPr>
          <w:lang w:val="el-GR" w:eastAsia="el-GR"/>
        </w:rPr>
        <w:t>{</w:t>
      </w:r>
      <w:r w:rsidRPr="0075788F">
        <w:rPr>
          <w:i/>
          <w:color w:val="FF0000"/>
          <w:u w:val="single"/>
          <w:lang w:val="el-GR" w:eastAsia="el-GR"/>
        </w:rPr>
        <w:t>Σε περίπτωση μεμονωμένης εταιρίας:</w:t>
      </w:r>
      <w:r w:rsidRPr="0075788F">
        <w:rPr>
          <w:lang w:val="el-GR" w:eastAsia="el-GR"/>
        </w:rPr>
        <w:t xml:space="preserve"> της Εταιρίας ………. ΑΦΜ: ...... οδός …………. αριθμός … ΤΚ ………..,}</w:t>
      </w:r>
    </w:p>
    <w:p w14:paraId="6DF29324" w14:textId="77777777" w:rsidR="007A7DCA" w:rsidRPr="0075788F" w:rsidRDefault="007A7DCA" w:rsidP="007A7DCA">
      <w:pPr>
        <w:rPr>
          <w:lang w:val="el-GR" w:eastAsia="el-GR"/>
        </w:rPr>
      </w:pPr>
      <w:r w:rsidRPr="0075788F">
        <w:rPr>
          <w:lang w:val="el-GR" w:eastAsia="el-GR"/>
        </w:rPr>
        <w:t>{</w:t>
      </w:r>
      <w:r w:rsidRPr="0075788F">
        <w:rPr>
          <w:i/>
          <w:color w:val="FF0000"/>
          <w:u w:val="single"/>
          <w:lang w:val="el-GR" w:eastAsia="el-GR"/>
        </w:rPr>
        <w:t>ή σε περίπτωση Ένωσης ή Κοινοπραξίας:</w:t>
      </w:r>
      <w:r w:rsidRPr="0075788F">
        <w:rPr>
          <w:lang w:val="el-GR" w:eastAsia="el-GR"/>
        </w:rPr>
        <w:t xml:space="preserve"> των Εταιριών </w:t>
      </w:r>
    </w:p>
    <w:p w14:paraId="0E03C9D0" w14:textId="77777777" w:rsidR="007A7DCA" w:rsidRPr="0075788F" w:rsidRDefault="007A7DCA" w:rsidP="007A7DCA">
      <w:pPr>
        <w:rPr>
          <w:lang w:val="el-GR" w:eastAsia="el-GR"/>
        </w:rPr>
      </w:pPr>
      <w:r w:rsidRPr="0075788F">
        <w:rPr>
          <w:lang w:val="el-GR" w:eastAsia="el-GR"/>
        </w:rPr>
        <w:t>α) (πλήρη επωνυμία) …… ΑΦΜ…….….... οδός............................. αριθμός.................ΤΚ………………</w:t>
      </w:r>
    </w:p>
    <w:p w14:paraId="4261DC3F" w14:textId="77777777" w:rsidR="007A7DCA" w:rsidRPr="0075788F" w:rsidRDefault="007A7DCA" w:rsidP="007A7DCA">
      <w:pPr>
        <w:rPr>
          <w:lang w:val="el-GR" w:eastAsia="el-GR"/>
        </w:rPr>
      </w:pPr>
      <w:r w:rsidRPr="0075788F">
        <w:rPr>
          <w:lang w:val="el-GR" w:eastAsia="el-GR"/>
        </w:rPr>
        <w:t>β) (πλήρη επωνυμία) …… ΑΦΜ…….…....</w:t>
      </w:r>
      <w:r w:rsidR="00E1337D" w:rsidRPr="0075788F">
        <w:rPr>
          <w:lang w:val="el-GR" w:eastAsia="el-GR"/>
        </w:rPr>
        <w:t xml:space="preserve"> </w:t>
      </w:r>
      <w:r w:rsidRPr="0075788F">
        <w:rPr>
          <w:lang w:val="el-GR" w:eastAsia="el-GR"/>
        </w:rPr>
        <w:t>οδός............................. αριθμός.................ΤΚ………………</w:t>
      </w:r>
    </w:p>
    <w:p w14:paraId="3F4B32C1" w14:textId="77777777" w:rsidR="007A7DCA" w:rsidRPr="0075788F" w:rsidRDefault="007A7DCA" w:rsidP="007A7DCA">
      <w:pPr>
        <w:rPr>
          <w:lang w:val="el-GR" w:eastAsia="el-GR"/>
        </w:rPr>
      </w:pPr>
      <w:r w:rsidRPr="0075788F">
        <w:rPr>
          <w:lang w:val="el-GR" w:eastAsia="el-GR"/>
        </w:rPr>
        <w:t>γ) (πλήρη επωνυμία) …… ΑΦΜ…….…....</w:t>
      </w:r>
      <w:r w:rsidR="00E1337D" w:rsidRPr="0075788F">
        <w:rPr>
          <w:lang w:val="el-GR" w:eastAsia="el-GR"/>
        </w:rPr>
        <w:t xml:space="preserve"> </w:t>
      </w:r>
      <w:r w:rsidRPr="0075788F">
        <w:rPr>
          <w:lang w:val="el-GR" w:eastAsia="el-GR"/>
        </w:rPr>
        <w:t>οδός............................. αριθμός.................ΤΚ………………</w:t>
      </w:r>
    </w:p>
    <w:p w14:paraId="42E6F619" w14:textId="77777777" w:rsidR="007A7DCA" w:rsidRPr="0075788F" w:rsidRDefault="007A7DCA" w:rsidP="007A7DCA">
      <w:pPr>
        <w:rPr>
          <w:lang w:val="el-GR"/>
        </w:rPr>
      </w:pPr>
      <w:r w:rsidRPr="0075788F">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75788F" w:rsidRDefault="007A7DCA" w:rsidP="007A7DCA">
      <w:pPr>
        <w:rPr>
          <w:lang w:val="el-GR"/>
        </w:rPr>
      </w:pPr>
      <w:r w:rsidRPr="0075788F">
        <w:rPr>
          <w:lang w:val="el-GR"/>
        </w:rPr>
        <w:t>για την καλή εκτέλεση της υπ αριθ ..... σύμβασης “(τίτλος σύμβασης)”, σύμφωνα με την (αριθμό/ημερομηνία) ........................ Διακήρυξη</w:t>
      </w:r>
      <w:r w:rsidR="003153CD" w:rsidRPr="0075788F">
        <w:rPr>
          <w:lang w:val="el-GR"/>
        </w:rPr>
        <w:t>ς</w:t>
      </w:r>
      <w:r w:rsidRPr="0075788F">
        <w:rPr>
          <w:lang w:val="el-GR"/>
        </w:rPr>
        <w:t>.</w:t>
      </w:r>
    </w:p>
    <w:p w14:paraId="79E8027C" w14:textId="77777777" w:rsidR="007A7DCA" w:rsidRPr="0075788F" w:rsidRDefault="007A7DCA" w:rsidP="007A7DCA">
      <w:pPr>
        <w:rPr>
          <w:lang w:val="el-GR"/>
        </w:rPr>
      </w:pPr>
      <w:r w:rsidRPr="0075788F">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75788F">
        <w:rPr>
          <w:lang w:val="el-GR"/>
        </w:rPr>
        <w:t xml:space="preserve"> </w:t>
      </w:r>
      <w:r w:rsidRPr="0075788F">
        <w:rPr>
          <w:lang w:val="el-GR"/>
        </w:rPr>
        <w:t>(5) ημέρες από την απλή έγγραφη ειδοποίησή σας.</w:t>
      </w:r>
    </w:p>
    <w:p w14:paraId="54B43BFE" w14:textId="07D3558E" w:rsidR="007A7DCA" w:rsidRPr="0075788F" w:rsidRDefault="007A7DCA" w:rsidP="007A7DCA">
      <w:pPr>
        <w:rPr>
          <w:lang w:val="el-GR"/>
        </w:rPr>
      </w:pPr>
      <w:r w:rsidRPr="0075788F">
        <w:rPr>
          <w:lang w:val="el-GR"/>
        </w:rPr>
        <w:t xml:space="preserve">Η παρούσα ισχύει μέχρι και την ............... </w:t>
      </w:r>
      <w:bookmarkStart w:id="768" w:name="_Hlk67671769"/>
      <w:r w:rsidRPr="0075788F">
        <w:rPr>
          <w:lang w:val="el-GR"/>
        </w:rPr>
        <w:t>(</w:t>
      </w:r>
      <w:r w:rsidR="00CA6082" w:rsidRPr="0075788F">
        <w:rPr>
          <w:b/>
          <w:color w:val="000000" w:themeColor="text1"/>
          <w:lang w:val="el-GR"/>
        </w:rPr>
        <w:t>διάρκεια ισχύος σύμφωνα με την παρ.</w:t>
      </w:r>
      <w:r w:rsidR="00061ADD" w:rsidRPr="0075788F">
        <w:rPr>
          <w:lang w:val="el-GR"/>
        </w:rPr>
        <w:t xml:space="preserve"> </w:t>
      </w:r>
      <w:r w:rsidR="00061ADD" w:rsidRPr="0075788F">
        <w:rPr>
          <w:b/>
          <w:lang w:val="el-GR"/>
        </w:rPr>
        <w:fldChar w:fldCharType="begin"/>
      </w:r>
      <w:r w:rsidR="00061ADD" w:rsidRPr="0075788F">
        <w:rPr>
          <w:b/>
          <w:lang w:val="el-GR"/>
        </w:rPr>
        <w:instrText xml:space="preserve"> REF _Ref496542746 \r \h  \* MERGEFORMAT </w:instrText>
      </w:r>
      <w:r w:rsidR="00061ADD" w:rsidRPr="0075788F">
        <w:rPr>
          <w:b/>
          <w:lang w:val="el-GR"/>
        </w:rPr>
      </w:r>
      <w:r w:rsidR="00061ADD" w:rsidRPr="0075788F">
        <w:rPr>
          <w:b/>
          <w:lang w:val="el-GR"/>
        </w:rPr>
        <w:fldChar w:fldCharType="separate"/>
      </w:r>
      <w:r w:rsidR="00CB4F34">
        <w:rPr>
          <w:b/>
          <w:lang w:val="el-GR"/>
        </w:rPr>
        <w:t>4.1</w:t>
      </w:r>
      <w:r w:rsidR="00061ADD" w:rsidRPr="0075788F">
        <w:rPr>
          <w:b/>
          <w:lang w:val="el-GR"/>
        </w:rPr>
        <w:fldChar w:fldCharType="end"/>
      </w:r>
      <w:r w:rsidR="00CA6082" w:rsidRPr="0075788F">
        <w:rPr>
          <w:b/>
          <w:color w:val="000000" w:themeColor="text1"/>
          <w:lang w:val="el-GR"/>
        </w:rPr>
        <w:t xml:space="preserve"> της παρούσας</w:t>
      </w:r>
      <w:r w:rsidRPr="0075788F">
        <w:rPr>
          <w:lang w:val="el-GR"/>
        </w:rPr>
        <w:t>)</w:t>
      </w:r>
    </w:p>
    <w:bookmarkEnd w:id="768"/>
    <w:p w14:paraId="216E5D50" w14:textId="77777777" w:rsidR="007A7DCA" w:rsidRPr="0075788F" w:rsidRDefault="007A7DCA" w:rsidP="007A7DCA">
      <w:pPr>
        <w:rPr>
          <w:lang w:val="el-GR"/>
        </w:rPr>
      </w:pPr>
      <w:r w:rsidRPr="0075788F">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75788F" w:rsidRDefault="007A7DCA" w:rsidP="007A7DCA">
      <w:pPr>
        <w:jc w:val="right"/>
        <w:rPr>
          <w:lang w:val="el-GR"/>
        </w:rPr>
      </w:pPr>
    </w:p>
    <w:p w14:paraId="3A4D1785" w14:textId="77777777" w:rsidR="007A7DCA" w:rsidRPr="0075788F" w:rsidRDefault="007A7DCA" w:rsidP="007A7DCA">
      <w:pPr>
        <w:jc w:val="right"/>
      </w:pPr>
      <w:r w:rsidRPr="0075788F">
        <w:rPr>
          <w:lang w:eastAsia="el-GR"/>
        </w:rPr>
        <w:t>(Εξουσιοδοτημένη υπογραφή)</w:t>
      </w:r>
    </w:p>
    <w:p w14:paraId="3A8C2C86" w14:textId="77777777" w:rsidR="00DA2A67" w:rsidRPr="0075788F" w:rsidRDefault="00DA2A67">
      <w:pPr>
        <w:suppressAutoHyphens w:val="0"/>
        <w:spacing w:after="0"/>
        <w:jc w:val="left"/>
        <w:rPr>
          <w:b/>
          <w:bCs/>
          <w:lang w:val="el-GR"/>
        </w:rPr>
      </w:pPr>
      <w:r w:rsidRPr="0075788F">
        <w:rPr>
          <w:lang w:val="el-GR"/>
        </w:rPr>
        <w:br w:type="page"/>
      </w:r>
    </w:p>
    <w:p w14:paraId="2E94D70A" w14:textId="77777777" w:rsidR="007A7DCA" w:rsidRPr="0075788F" w:rsidRDefault="00DA2A67" w:rsidP="00354584">
      <w:pPr>
        <w:pStyle w:val="32"/>
        <w:numPr>
          <w:ilvl w:val="0"/>
          <w:numId w:val="8"/>
        </w:numPr>
        <w:rPr>
          <w:rFonts w:cs="Tahoma"/>
          <w:szCs w:val="22"/>
          <w:lang w:val="el-GR" w:eastAsia="el-GR"/>
        </w:rPr>
      </w:pPr>
      <w:bookmarkStart w:id="769" w:name="_Toc97194390"/>
      <w:bookmarkStart w:id="770" w:name="_Toc97194494"/>
      <w:bookmarkStart w:id="771" w:name="_Toc167222951"/>
      <w:bookmarkStart w:id="772" w:name="_Hlk67672044"/>
      <w:r w:rsidRPr="0075788F">
        <w:rPr>
          <w:rFonts w:cs="Tahoma"/>
          <w:szCs w:val="22"/>
          <w:lang w:val="el-GR" w:eastAsia="el-GR"/>
        </w:rPr>
        <w:lastRenderedPageBreak/>
        <w:t>Εγγυητική Επιστολή Προκαταβολής</w:t>
      </w:r>
      <w:bookmarkEnd w:id="769"/>
      <w:bookmarkEnd w:id="770"/>
      <w:bookmarkEnd w:id="771"/>
      <w:r w:rsidRPr="0075788F">
        <w:rPr>
          <w:rFonts w:cs="Tahoma"/>
          <w:szCs w:val="22"/>
          <w:lang w:val="el-GR" w:eastAsia="el-GR"/>
        </w:rPr>
        <w:t xml:space="preserve"> </w:t>
      </w:r>
    </w:p>
    <w:p w14:paraId="1F0A639E" w14:textId="77777777" w:rsidR="009B6AAD" w:rsidRPr="0075788F" w:rsidRDefault="009B6AAD">
      <w:pPr>
        <w:suppressAutoHyphens w:val="0"/>
        <w:spacing w:after="0"/>
        <w:jc w:val="left"/>
        <w:rPr>
          <w:lang w:val="el-GR"/>
        </w:rPr>
      </w:pPr>
    </w:p>
    <w:p w14:paraId="6C9C54BA" w14:textId="77777777" w:rsidR="007E000B" w:rsidRPr="0075788F" w:rsidRDefault="007E000B" w:rsidP="007E000B">
      <w:pPr>
        <w:spacing w:line="276" w:lineRule="auto"/>
        <w:rPr>
          <w:lang w:val="el-GR"/>
        </w:rPr>
      </w:pPr>
      <w:bookmarkStart w:id="773" w:name="_Hlk494197599"/>
      <w:r w:rsidRPr="0075788F">
        <w:rPr>
          <w:lang w:val="el-GR"/>
        </w:rPr>
        <w:t>ΕΚΔΟΤΗΣ: .......................................................................</w:t>
      </w:r>
    </w:p>
    <w:p w14:paraId="446B437B" w14:textId="77777777" w:rsidR="007E000B" w:rsidRPr="0075788F" w:rsidRDefault="007E000B" w:rsidP="007E000B">
      <w:pPr>
        <w:spacing w:line="276" w:lineRule="auto"/>
        <w:jc w:val="right"/>
        <w:rPr>
          <w:lang w:val="el-GR"/>
        </w:rPr>
      </w:pPr>
      <w:r w:rsidRPr="0075788F">
        <w:rPr>
          <w:lang w:val="el-GR"/>
        </w:rPr>
        <w:t>Ημερομηνία έκδοσης: ...........................</w:t>
      </w:r>
    </w:p>
    <w:p w14:paraId="62088C57" w14:textId="77777777" w:rsidR="007E000B" w:rsidRPr="0075788F" w:rsidRDefault="007E000B" w:rsidP="007E000B">
      <w:pPr>
        <w:spacing w:line="276" w:lineRule="auto"/>
        <w:rPr>
          <w:lang w:val="el-GR"/>
        </w:rPr>
      </w:pPr>
      <w:r w:rsidRPr="0075788F">
        <w:rPr>
          <w:lang w:val="el-GR"/>
        </w:rPr>
        <w:t xml:space="preserve">Προς: </w:t>
      </w:r>
    </w:p>
    <w:p w14:paraId="7CFCCA75" w14:textId="705F4C14" w:rsidR="007E000B" w:rsidRPr="0075788F" w:rsidRDefault="007E000B" w:rsidP="007E000B">
      <w:pPr>
        <w:spacing w:line="276" w:lineRule="auto"/>
        <w:rPr>
          <w:lang w:val="el-GR" w:eastAsia="el-GR"/>
        </w:rPr>
      </w:pPr>
      <w:r w:rsidRPr="0075788F">
        <w:rPr>
          <w:lang w:val="el-GR" w:eastAsia="el-GR"/>
        </w:rPr>
        <w:t xml:space="preserve">Κοινωνία της Πληροφορίας </w:t>
      </w:r>
      <w:r w:rsidR="00483953" w:rsidRPr="0075788F">
        <w:rPr>
          <w:lang w:val="el-GR" w:eastAsia="el-GR"/>
        </w:rPr>
        <w:t>Μ.</w:t>
      </w:r>
      <w:r w:rsidRPr="0075788F">
        <w:rPr>
          <w:lang w:val="el-GR" w:eastAsia="el-GR"/>
        </w:rPr>
        <w:t>Α.Ε.</w:t>
      </w:r>
    </w:p>
    <w:p w14:paraId="5347614C" w14:textId="77777777" w:rsidR="00483953" w:rsidRPr="0075788F" w:rsidRDefault="00483953" w:rsidP="00483953">
      <w:pPr>
        <w:rPr>
          <w:lang w:val="el-GR" w:eastAsia="el-GR"/>
        </w:rPr>
      </w:pPr>
      <w:r w:rsidRPr="0075788F">
        <w:rPr>
          <w:color w:val="000000"/>
          <w:lang w:val="el-GR"/>
        </w:rPr>
        <w:t>Λεωφ. Συγγρού 194, 176 71 Καλλιθέα Αθήνα</w:t>
      </w:r>
    </w:p>
    <w:p w14:paraId="741AD562" w14:textId="77777777" w:rsidR="007E000B" w:rsidRPr="0075788F" w:rsidRDefault="007E000B" w:rsidP="007E000B">
      <w:pPr>
        <w:spacing w:line="276" w:lineRule="auto"/>
        <w:rPr>
          <w:lang w:val="el-GR" w:eastAsia="el-GR"/>
        </w:rPr>
      </w:pPr>
      <w:r w:rsidRPr="0075788F">
        <w:rPr>
          <w:lang w:val="el-GR" w:eastAsia="el-GR"/>
        </w:rPr>
        <w:t>ΑΦΜ:</w:t>
      </w:r>
      <w:r w:rsidR="00E1337D" w:rsidRPr="0075788F">
        <w:rPr>
          <w:lang w:val="el-GR" w:eastAsia="el-GR"/>
        </w:rPr>
        <w:t xml:space="preserve"> </w:t>
      </w:r>
      <w:r w:rsidRPr="0075788F">
        <w:rPr>
          <w:lang w:val="el-GR" w:eastAsia="el-GR"/>
        </w:rPr>
        <w:t>999983307</w:t>
      </w:r>
    </w:p>
    <w:p w14:paraId="4478F681" w14:textId="77777777" w:rsidR="007E000B" w:rsidRPr="0075788F" w:rsidRDefault="007E000B" w:rsidP="007E000B">
      <w:pPr>
        <w:rPr>
          <w:lang w:val="el-GR"/>
        </w:rPr>
      </w:pPr>
      <w:r w:rsidRPr="0075788F">
        <w:rPr>
          <w:lang w:val="el-GR"/>
        </w:rPr>
        <w:t xml:space="preserve">Εγγύηση μας υπ’ αριθμ. ……………….. ποσού ………………….……. ευρώ </w:t>
      </w:r>
    </w:p>
    <w:p w14:paraId="6F958DE6" w14:textId="77777777" w:rsidR="007E000B" w:rsidRPr="0075788F" w:rsidRDefault="007E000B" w:rsidP="007E000B">
      <w:pPr>
        <w:rPr>
          <w:lang w:val="el-GR" w:eastAsia="el-GR"/>
        </w:rPr>
      </w:pPr>
      <w:r w:rsidRPr="0075788F">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75788F">
        <w:rPr>
          <w:lang w:val="el-GR" w:eastAsia="el-GR"/>
        </w:rPr>
        <w:t xml:space="preserve"> </w:t>
      </w:r>
      <w:r w:rsidRPr="0075788F">
        <w:rPr>
          <w:lang w:val="el-GR" w:eastAsia="el-GR"/>
        </w:rPr>
        <w:t>……………………………………………υπέρ του</w:t>
      </w:r>
    </w:p>
    <w:p w14:paraId="5771A4FE" w14:textId="77777777" w:rsidR="007E000B" w:rsidRPr="0075788F" w:rsidRDefault="007E000B" w:rsidP="007E000B">
      <w:pPr>
        <w:rPr>
          <w:lang w:val="el-GR" w:eastAsia="el-GR"/>
        </w:rPr>
      </w:pPr>
      <w:r w:rsidRPr="0075788F">
        <w:rPr>
          <w:i/>
          <w:color w:val="FF0000"/>
          <w:u w:val="single"/>
          <w:lang w:val="el-GR" w:eastAsia="el-GR"/>
        </w:rPr>
        <w:t>{σε περίπτωση φυσικού προσώπου}:</w:t>
      </w:r>
      <w:r w:rsidRPr="0075788F">
        <w:rPr>
          <w:bCs/>
          <w:lang w:val="el-GR"/>
        </w:rPr>
        <w:t xml:space="preserve"> </w:t>
      </w:r>
      <w:r w:rsidRPr="0075788F">
        <w:rPr>
          <w:rFonts w:eastAsia="Calibri"/>
          <w:bCs/>
          <w:lang w:val="el-GR"/>
        </w:rPr>
        <w:t>(</w:t>
      </w:r>
      <w:r w:rsidRPr="0075788F">
        <w:rPr>
          <w:lang w:val="el-GR" w:eastAsia="el-GR"/>
        </w:rPr>
        <w:t>ονοματεπώνυμο, πατρώνυμο) ..............................,</w:t>
      </w:r>
      <w:r w:rsidR="00E1337D" w:rsidRPr="0075788F">
        <w:rPr>
          <w:lang w:val="el-GR" w:eastAsia="el-GR"/>
        </w:rPr>
        <w:t xml:space="preserve"> </w:t>
      </w:r>
      <w:r w:rsidRPr="0075788F">
        <w:rPr>
          <w:lang w:val="el-GR" w:eastAsia="el-GR"/>
        </w:rPr>
        <w:t>ΑΦΜ: ................ οδός............................. αριθμός.................ΤΚ………………</w:t>
      </w:r>
    </w:p>
    <w:p w14:paraId="3DD3889A" w14:textId="77777777" w:rsidR="007E000B" w:rsidRPr="0075788F" w:rsidRDefault="007E000B" w:rsidP="007E000B">
      <w:pPr>
        <w:rPr>
          <w:lang w:val="el-GR" w:eastAsia="el-GR"/>
        </w:rPr>
      </w:pPr>
      <w:r w:rsidRPr="0075788F">
        <w:rPr>
          <w:lang w:val="el-GR" w:eastAsia="el-GR"/>
        </w:rPr>
        <w:t>{</w:t>
      </w:r>
      <w:r w:rsidRPr="0075788F">
        <w:rPr>
          <w:i/>
          <w:color w:val="FF0000"/>
          <w:u w:val="single"/>
          <w:lang w:val="el-GR" w:eastAsia="el-GR"/>
        </w:rPr>
        <w:t>Σε περίπτωση μεμονωμένης εταιρίας:</w:t>
      </w:r>
      <w:r w:rsidRPr="0075788F">
        <w:rPr>
          <w:lang w:val="el-GR" w:eastAsia="el-GR"/>
        </w:rPr>
        <w:t xml:space="preserve"> της Εταιρίας ………. ΑΦΜ: ...... οδός …………. αριθμός … ΤΚ ………..,}</w:t>
      </w:r>
    </w:p>
    <w:p w14:paraId="772C5E19" w14:textId="77777777" w:rsidR="007E000B" w:rsidRPr="0075788F" w:rsidRDefault="007E000B" w:rsidP="007E000B">
      <w:pPr>
        <w:rPr>
          <w:lang w:val="el-GR" w:eastAsia="el-GR"/>
        </w:rPr>
      </w:pPr>
      <w:r w:rsidRPr="0075788F">
        <w:rPr>
          <w:lang w:val="el-GR" w:eastAsia="el-GR"/>
        </w:rPr>
        <w:t>{</w:t>
      </w:r>
      <w:r w:rsidRPr="0075788F">
        <w:rPr>
          <w:i/>
          <w:color w:val="FF0000"/>
          <w:u w:val="single"/>
          <w:lang w:val="el-GR" w:eastAsia="el-GR"/>
        </w:rPr>
        <w:t>ή σε περίπτωση Ένωσης ή Κοινοπραξίας:</w:t>
      </w:r>
      <w:r w:rsidRPr="0075788F">
        <w:rPr>
          <w:lang w:val="el-GR" w:eastAsia="el-GR"/>
        </w:rPr>
        <w:t xml:space="preserve"> των Εταιριών </w:t>
      </w:r>
    </w:p>
    <w:p w14:paraId="7C22E355" w14:textId="77777777" w:rsidR="007E000B" w:rsidRPr="0075788F" w:rsidRDefault="007E000B" w:rsidP="007E000B">
      <w:pPr>
        <w:rPr>
          <w:lang w:val="el-GR" w:eastAsia="el-GR"/>
        </w:rPr>
      </w:pPr>
      <w:r w:rsidRPr="0075788F">
        <w:rPr>
          <w:lang w:val="el-GR" w:eastAsia="el-GR"/>
        </w:rPr>
        <w:t>α) (πλήρη επωνυμία) …… ΑΦΜ…….….... οδός............................. αριθμός.................ΤΚ………………</w:t>
      </w:r>
    </w:p>
    <w:p w14:paraId="617836A1" w14:textId="77777777" w:rsidR="007E000B" w:rsidRPr="0075788F" w:rsidRDefault="007E000B" w:rsidP="007E000B">
      <w:pPr>
        <w:rPr>
          <w:lang w:val="el-GR" w:eastAsia="el-GR"/>
        </w:rPr>
      </w:pPr>
      <w:r w:rsidRPr="0075788F">
        <w:rPr>
          <w:lang w:val="el-GR" w:eastAsia="el-GR"/>
        </w:rPr>
        <w:t>β) (πλήρη επωνυμία) …… ΑΦΜ…….…....</w:t>
      </w:r>
      <w:r w:rsidR="00E1337D" w:rsidRPr="0075788F">
        <w:rPr>
          <w:lang w:val="el-GR" w:eastAsia="el-GR"/>
        </w:rPr>
        <w:t xml:space="preserve"> </w:t>
      </w:r>
      <w:r w:rsidRPr="0075788F">
        <w:rPr>
          <w:lang w:val="el-GR" w:eastAsia="el-GR"/>
        </w:rPr>
        <w:t>οδός............................. αριθμός.................ΤΚ………………</w:t>
      </w:r>
    </w:p>
    <w:p w14:paraId="5BD496FA" w14:textId="77777777" w:rsidR="007E000B" w:rsidRPr="0075788F" w:rsidRDefault="007E000B" w:rsidP="007E000B">
      <w:pPr>
        <w:rPr>
          <w:lang w:val="el-GR" w:eastAsia="el-GR"/>
        </w:rPr>
      </w:pPr>
      <w:r w:rsidRPr="0075788F">
        <w:rPr>
          <w:lang w:val="el-GR" w:eastAsia="el-GR"/>
        </w:rPr>
        <w:t>γ) (πλήρη επωνυμία) …… ΑΦΜ…….…....</w:t>
      </w:r>
      <w:r w:rsidR="00E1337D" w:rsidRPr="0075788F">
        <w:rPr>
          <w:lang w:val="el-GR" w:eastAsia="el-GR"/>
        </w:rPr>
        <w:t xml:space="preserve"> </w:t>
      </w:r>
      <w:r w:rsidRPr="0075788F">
        <w:rPr>
          <w:lang w:val="el-GR" w:eastAsia="el-GR"/>
        </w:rPr>
        <w:t>οδός............................. αριθμός.................ΤΚ………………</w:t>
      </w:r>
    </w:p>
    <w:p w14:paraId="05B0E285" w14:textId="77777777" w:rsidR="007E000B" w:rsidRPr="0075788F" w:rsidRDefault="007E000B" w:rsidP="007E000B">
      <w:pPr>
        <w:spacing w:line="276" w:lineRule="auto"/>
        <w:rPr>
          <w:color w:val="000000" w:themeColor="text1"/>
          <w:lang w:val="el-GR"/>
        </w:rPr>
      </w:pPr>
      <w:r w:rsidRPr="0075788F">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75788F" w:rsidRDefault="007E000B" w:rsidP="007E000B">
      <w:pPr>
        <w:spacing w:line="276" w:lineRule="auto"/>
        <w:rPr>
          <w:color w:val="000000" w:themeColor="text1"/>
          <w:lang w:val="el-GR"/>
        </w:rPr>
      </w:pPr>
      <w:r w:rsidRPr="0075788F">
        <w:rPr>
          <w:color w:val="000000" w:themeColor="text1"/>
          <w:lang w:val="el-GR"/>
        </w:rPr>
        <w:t xml:space="preserve">για την λήψη προκαταβολής για τη χορήγηση του …% </w:t>
      </w:r>
      <w:r w:rsidRPr="0075788F">
        <w:rPr>
          <w:color w:val="000000" w:themeColor="text1"/>
          <w:lang w:val="el-GR" w:eastAsia="el-GR"/>
        </w:rPr>
        <w:t xml:space="preserve">(συμπληρώνετε το συνολικό ποσοστό της λαμβανόμενης προκαταβολής) </w:t>
      </w:r>
      <w:r w:rsidRPr="0075788F">
        <w:rPr>
          <w:color w:val="000000" w:themeColor="text1"/>
          <w:lang w:val="el-GR"/>
        </w:rPr>
        <w:t xml:space="preserve">της συμβατικής αξίας μη περιλαμβανομένου του ΦΠΑ, ευρώ ………… </w:t>
      </w:r>
      <w:r w:rsidRPr="0075788F">
        <w:rPr>
          <w:color w:val="000000" w:themeColor="text1"/>
          <w:lang w:val="el-GR" w:eastAsia="el-GR"/>
        </w:rPr>
        <w:t xml:space="preserve">(συμπληρώνετε το συνολικό ποσό της λαμβανόμενης προκαταβολής) </w:t>
      </w:r>
      <w:r w:rsidRPr="0075788F">
        <w:rPr>
          <w:color w:val="000000" w:themeColor="text1"/>
          <w:lang w:val="el-GR"/>
        </w:rPr>
        <w:t xml:space="preserve">σύμφωνα με τη σύμβαση με αριθμό...................και τη Διακήρυξή σας με αριθμό………., στο πλαίσιο του διαγωνισμού της </w:t>
      </w:r>
      <w:r w:rsidRPr="0075788F">
        <w:rPr>
          <w:color w:val="000000" w:themeColor="text1"/>
          <w:lang w:val="el-GR" w:eastAsia="el-GR"/>
        </w:rPr>
        <w:t xml:space="preserve">(συμπληρώνετε την ημερομηνία διενέργειας του διαγωνισμού) </w:t>
      </w:r>
      <w:r w:rsidRPr="0075788F">
        <w:rPr>
          <w:color w:val="000000" w:themeColor="text1"/>
          <w:lang w:val="el-GR"/>
        </w:rPr>
        <w:t xml:space="preserve">…………. για εκτέλεση του έργου </w:t>
      </w:r>
      <w:r w:rsidRPr="0075788F">
        <w:rPr>
          <w:color w:val="000000" w:themeColor="text1"/>
          <w:lang w:val="el-GR" w:eastAsia="el-GR"/>
        </w:rPr>
        <w:t xml:space="preserve">(συμπληρώνετε τον τίτλο του έργου) </w:t>
      </w:r>
      <w:r w:rsidRPr="0075788F">
        <w:rPr>
          <w:color w:val="000000" w:themeColor="text1"/>
          <w:lang w:val="el-GR"/>
        </w:rPr>
        <w:t xml:space="preserve">……… ……… συνολικής αξίας </w:t>
      </w:r>
      <w:r w:rsidRPr="0075788F">
        <w:rPr>
          <w:color w:val="000000" w:themeColor="text1"/>
          <w:lang w:val="el-GR" w:eastAsia="el-GR"/>
        </w:rPr>
        <w:t xml:space="preserve">(συμπληρώνετε το συνολικό συμβατικό τίμημα με διευκρίνιση εάν περιλαμβάνει ή όχι τον ΦΠΑ) </w:t>
      </w:r>
      <w:r w:rsidRPr="0075788F">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75788F" w:rsidRDefault="007E000B" w:rsidP="007E000B">
      <w:pPr>
        <w:spacing w:line="276" w:lineRule="auto"/>
        <w:rPr>
          <w:color w:val="000000" w:themeColor="text1"/>
          <w:lang w:val="el-GR"/>
        </w:rPr>
      </w:pPr>
      <w:r w:rsidRPr="0075788F">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44E82348" w:rsidR="007E000B" w:rsidRPr="0075788F" w:rsidRDefault="007E000B" w:rsidP="007E000B">
      <w:pPr>
        <w:spacing w:line="276" w:lineRule="auto"/>
        <w:rPr>
          <w:color w:val="000000" w:themeColor="text1"/>
          <w:lang w:val="el-GR"/>
        </w:rPr>
      </w:pPr>
      <w:r w:rsidRPr="0075788F">
        <w:rPr>
          <w:color w:val="000000" w:themeColor="text1"/>
          <w:lang w:val="el-GR"/>
        </w:rPr>
        <w:t xml:space="preserve">Η παρούσα ισχύει </w:t>
      </w:r>
      <w:r w:rsidRPr="0075788F">
        <w:rPr>
          <w:iCs/>
          <w:color w:val="000000" w:themeColor="text1"/>
          <w:lang w:val="el-GR"/>
        </w:rPr>
        <w:t>μέχρι και την ………………(Σημείωση προς την Τράπεζα</w:t>
      </w:r>
      <w:r w:rsidRPr="0075788F">
        <w:rPr>
          <w:b/>
          <w:color w:val="000000" w:themeColor="text1"/>
          <w:lang w:val="el-GR"/>
        </w:rPr>
        <w:t>: διάρκεια ισχύος σύμφωνα με την παρ.</w:t>
      </w:r>
      <w:r w:rsidR="00EE2684" w:rsidRPr="0075788F">
        <w:rPr>
          <w:b/>
          <w:color w:val="000000" w:themeColor="text1"/>
          <w:lang w:val="el-GR"/>
        </w:rPr>
        <w:t xml:space="preserve"> </w:t>
      </w:r>
      <w:r w:rsidR="00061ADD" w:rsidRPr="0075788F">
        <w:rPr>
          <w:b/>
          <w:lang w:val="el-GR"/>
        </w:rPr>
        <w:fldChar w:fldCharType="begin"/>
      </w:r>
      <w:r w:rsidR="00061ADD" w:rsidRPr="0075788F">
        <w:rPr>
          <w:b/>
          <w:lang w:val="el-GR"/>
        </w:rPr>
        <w:instrText xml:space="preserve"> REF _Ref496542746 \r \h  \* MERGEFORMAT </w:instrText>
      </w:r>
      <w:r w:rsidR="00061ADD" w:rsidRPr="0075788F">
        <w:rPr>
          <w:b/>
          <w:lang w:val="el-GR"/>
        </w:rPr>
      </w:r>
      <w:r w:rsidR="00061ADD" w:rsidRPr="0075788F">
        <w:rPr>
          <w:b/>
          <w:lang w:val="el-GR"/>
        </w:rPr>
        <w:fldChar w:fldCharType="separate"/>
      </w:r>
      <w:r w:rsidR="00CB4F34">
        <w:rPr>
          <w:b/>
          <w:lang w:val="el-GR"/>
        </w:rPr>
        <w:t>4.1</w:t>
      </w:r>
      <w:r w:rsidR="00061ADD" w:rsidRPr="0075788F">
        <w:rPr>
          <w:b/>
          <w:lang w:val="el-GR"/>
        </w:rPr>
        <w:fldChar w:fldCharType="end"/>
      </w:r>
      <w:r w:rsidRPr="0075788F">
        <w:rPr>
          <w:b/>
          <w:color w:val="000000" w:themeColor="text1"/>
          <w:lang w:val="el-GR"/>
        </w:rPr>
        <w:t xml:space="preserve"> της παρούσας </w:t>
      </w:r>
      <w:r w:rsidRPr="0075788F">
        <w:rPr>
          <w:iCs/>
          <w:color w:val="000000" w:themeColor="text1"/>
          <w:lang w:val="el-GR"/>
        </w:rPr>
        <w:t>)»</w:t>
      </w:r>
      <w:r w:rsidRPr="0075788F">
        <w:rPr>
          <w:color w:val="000000" w:themeColor="text1"/>
          <w:lang w:val="el-GR"/>
        </w:rPr>
        <w:t>.</w:t>
      </w:r>
    </w:p>
    <w:p w14:paraId="46F7B645" w14:textId="77777777" w:rsidR="007E000B" w:rsidRPr="0075788F" w:rsidRDefault="007E000B" w:rsidP="007E000B">
      <w:pPr>
        <w:overflowPunct w:val="0"/>
        <w:autoSpaceDE w:val="0"/>
        <w:autoSpaceDN w:val="0"/>
        <w:adjustRightInd w:val="0"/>
        <w:spacing w:line="276" w:lineRule="auto"/>
        <w:textAlignment w:val="baseline"/>
        <w:rPr>
          <w:color w:val="000000" w:themeColor="text1"/>
          <w:lang w:val="el-GR"/>
        </w:rPr>
      </w:pPr>
      <w:r w:rsidRPr="0075788F">
        <w:rPr>
          <w:color w:val="000000" w:themeColor="text1"/>
          <w:lang w:val="el-GR"/>
        </w:rPr>
        <w:lastRenderedPageBreak/>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75788F" w:rsidRDefault="007E000B" w:rsidP="007E000B">
      <w:pPr>
        <w:spacing w:line="276" w:lineRule="auto"/>
        <w:jc w:val="right"/>
      </w:pPr>
      <w:r w:rsidRPr="0075788F">
        <w:t>(Εξουσιοδοτημένη υπογραφή)</w:t>
      </w:r>
    </w:p>
    <w:p w14:paraId="0A7F47D6" w14:textId="77777777" w:rsidR="00A84DDC" w:rsidRPr="0075788F" w:rsidRDefault="007E000B" w:rsidP="00354584">
      <w:pPr>
        <w:pStyle w:val="32"/>
        <w:numPr>
          <w:ilvl w:val="0"/>
          <w:numId w:val="8"/>
        </w:numPr>
        <w:rPr>
          <w:rFonts w:cs="Tahoma"/>
          <w:szCs w:val="22"/>
          <w:lang w:val="el-GR" w:eastAsia="el-GR"/>
        </w:rPr>
      </w:pPr>
      <w:bookmarkStart w:id="774" w:name="_Toc97194391"/>
      <w:bookmarkStart w:id="775" w:name="_Toc97194495"/>
      <w:bookmarkStart w:id="776" w:name="_Toc97194593"/>
      <w:bookmarkStart w:id="777" w:name="_Toc97194691"/>
      <w:bookmarkStart w:id="778" w:name="_Toc97194796"/>
      <w:bookmarkStart w:id="779" w:name="_Toc97194893"/>
      <w:bookmarkStart w:id="780" w:name="_Toc97194987"/>
      <w:bookmarkStart w:id="781" w:name="_Toc97195081"/>
      <w:bookmarkStart w:id="782" w:name="_Toc97195175"/>
      <w:bookmarkStart w:id="783" w:name="_Toc97195270"/>
      <w:bookmarkStart w:id="784" w:name="_Toc97195439"/>
      <w:bookmarkStart w:id="785" w:name="_Toc97195608"/>
      <w:bookmarkStart w:id="786" w:name="_Toc97196988"/>
      <w:bookmarkStart w:id="787" w:name="_Toc97197151"/>
      <w:bookmarkStart w:id="788" w:name="_Toc97197313"/>
      <w:bookmarkStart w:id="789" w:name="_Toc97197577"/>
      <w:bookmarkStart w:id="790" w:name="_Toc97197829"/>
      <w:bookmarkStart w:id="791" w:name="_Toc97198113"/>
      <w:bookmarkStart w:id="792" w:name="_Toc97198272"/>
      <w:bookmarkStart w:id="793" w:name="_Toc97200874"/>
      <w:bookmarkStart w:id="794" w:name="_Toc97201033"/>
      <w:bookmarkStart w:id="795" w:name="_Toc97203485"/>
      <w:bookmarkStart w:id="796" w:name="_Toc97204776"/>
      <w:bookmarkStart w:id="797" w:name="_Toc97205029"/>
      <w:bookmarkStart w:id="798" w:name="_Toc140486641"/>
      <w:bookmarkStart w:id="799" w:name="_Toc146703276"/>
      <w:bookmarkStart w:id="800" w:name="_Toc15137380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75788F">
        <w:rPr>
          <w:rFonts w:cs="Tahoma"/>
          <w:lang w:eastAsia="el-GR"/>
        </w:rPr>
        <w:br w:type="page"/>
      </w:r>
      <w:bookmarkStart w:id="801" w:name="_Toc97194392"/>
      <w:bookmarkStart w:id="802" w:name="_Toc97194496"/>
      <w:bookmarkStart w:id="803" w:name="_Toc167222952"/>
      <w:bookmarkEnd w:id="772"/>
      <w:r w:rsidR="00A84DDC" w:rsidRPr="0075788F">
        <w:rPr>
          <w:rFonts w:cs="Tahoma"/>
          <w:szCs w:val="22"/>
          <w:lang w:val="el-GR" w:eastAsia="el-GR"/>
        </w:rPr>
        <w:lastRenderedPageBreak/>
        <w:t>Εγγυητική Επιστολή Καλής Λειτουργίας</w:t>
      </w:r>
      <w:bookmarkEnd w:id="801"/>
      <w:bookmarkEnd w:id="802"/>
      <w:bookmarkEnd w:id="803"/>
      <w:r w:rsidR="00E1337D" w:rsidRPr="0075788F">
        <w:rPr>
          <w:rFonts w:cs="Tahoma"/>
          <w:szCs w:val="22"/>
          <w:lang w:val="el-GR" w:eastAsia="el-GR"/>
        </w:rPr>
        <w:t xml:space="preserve"> </w:t>
      </w:r>
    </w:p>
    <w:p w14:paraId="4FF39251" w14:textId="77777777" w:rsidR="00B048E7" w:rsidRPr="0075788F" w:rsidRDefault="00B048E7">
      <w:pPr>
        <w:suppressAutoHyphens w:val="0"/>
        <w:spacing w:after="0"/>
        <w:jc w:val="left"/>
        <w:rPr>
          <w:lang w:eastAsia="el-GR"/>
        </w:rPr>
      </w:pPr>
    </w:p>
    <w:p w14:paraId="4E410265" w14:textId="77777777" w:rsidR="00B048E7" w:rsidRPr="0075788F" w:rsidRDefault="00B048E7" w:rsidP="00B048E7">
      <w:pPr>
        <w:suppressAutoHyphens w:val="0"/>
        <w:spacing w:after="0"/>
        <w:jc w:val="left"/>
        <w:rPr>
          <w:lang w:val="el-GR"/>
        </w:rPr>
      </w:pPr>
    </w:p>
    <w:p w14:paraId="2F05B5C8" w14:textId="77777777" w:rsidR="00B048E7" w:rsidRPr="0075788F" w:rsidRDefault="00B048E7" w:rsidP="00B048E7">
      <w:pPr>
        <w:spacing w:line="276" w:lineRule="auto"/>
        <w:rPr>
          <w:lang w:val="el-GR"/>
        </w:rPr>
      </w:pPr>
      <w:r w:rsidRPr="0075788F">
        <w:rPr>
          <w:lang w:val="el-GR"/>
        </w:rPr>
        <w:t>ΕΚΔΟΤΗΣ: .......................................................................</w:t>
      </w:r>
    </w:p>
    <w:p w14:paraId="091B9260" w14:textId="77777777" w:rsidR="00B048E7" w:rsidRPr="0075788F" w:rsidRDefault="00B048E7" w:rsidP="00B048E7">
      <w:pPr>
        <w:spacing w:line="276" w:lineRule="auto"/>
        <w:jc w:val="right"/>
        <w:rPr>
          <w:lang w:val="el-GR"/>
        </w:rPr>
      </w:pPr>
      <w:r w:rsidRPr="0075788F">
        <w:rPr>
          <w:lang w:val="el-GR"/>
        </w:rPr>
        <w:t>Ημερομηνία έκδοσης: ...........................</w:t>
      </w:r>
    </w:p>
    <w:p w14:paraId="01CB22C1" w14:textId="77777777" w:rsidR="00B048E7" w:rsidRPr="0075788F" w:rsidRDefault="00B048E7" w:rsidP="00B048E7">
      <w:pPr>
        <w:spacing w:line="276" w:lineRule="auto"/>
        <w:rPr>
          <w:lang w:val="el-GR"/>
        </w:rPr>
      </w:pPr>
      <w:r w:rsidRPr="0075788F">
        <w:rPr>
          <w:lang w:val="el-GR"/>
        </w:rPr>
        <w:t xml:space="preserve">Προς: </w:t>
      </w:r>
    </w:p>
    <w:p w14:paraId="66CF1FC0" w14:textId="6569A361" w:rsidR="00DA360B" w:rsidRPr="0075788F" w:rsidRDefault="00DA360B" w:rsidP="00B048E7">
      <w:pPr>
        <w:rPr>
          <w:lang w:val="el-GR" w:eastAsia="el-GR"/>
        </w:rPr>
      </w:pPr>
      <w:bookmarkStart w:id="804" w:name="_Hlk89177101"/>
      <w:r w:rsidRPr="0075788F">
        <w:rPr>
          <w:lang w:val="el-GR" w:eastAsia="el-GR"/>
        </w:rPr>
        <w:t xml:space="preserve">Κύριο του Έργου </w:t>
      </w:r>
    </w:p>
    <w:bookmarkEnd w:id="804"/>
    <w:p w14:paraId="50FB5247" w14:textId="705ACF49" w:rsidR="00B048E7" w:rsidRPr="0075788F" w:rsidRDefault="00B048E7" w:rsidP="00B048E7">
      <w:pPr>
        <w:rPr>
          <w:lang w:val="el-GR"/>
        </w:rPr>
      </w:pPr>
      <w:r w:rsidRPr="0075788F">
        <w:rPr>
          <w:lang w:val="el-GR"/>
        </w:rPr>
        <w:t xml:space="preserve">Εγγύηση μας υπ’ αριθμ. ……………….. ποσού ………………….……. ευρώ </w:t>
      </w:r>
    </w:p>
    <w:p w14:paraId="549059C4" w14:textId="77777777" w:rsidR="00B048E7" w:rsidRPr="0075788F" w:rsidRDefault="00B048E7" w:rsidP="00B048E7">
      <w:pPr>
        <w:rPr>
          <w:lang w:val="el-GR" w:eastAsia="el-GR"/>
        </w:rPr>
      </w:pPr>
      <w:r w:rsidRPr="0075788F">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75788F">
        <w:rPr>
          <w:lang w:val="el-GR" w:eastAsia="el-GR"/>
        </w:rPr>
        <w:t xml:space="preserve"> </w:t>
      </w:r>
      <w:r w:rsidRPr="0075788F">
        <w:rPr>
          <w:lang w:val="el-GR" w:eastAsia="el-GR"/>
        </w:rPr>
        <w:t>……………………………………………υπέρ του</w:t>
      </w:r>
    </w:p>
    <w:p w14:paraId="40D0843A" w14:textId="77777777" w:rsidR="00B048E7" w:rsidRPr="0075788F" w:rsidRDefault="00B048E7" w:rsidP="00B048E7">
      <w:pPr>
        <w:rPr>
          <w:lang w:val="el-GR" w:eastAsia="el-GR"/>
        </w:rPr>
      </w:pPr>
      <w:r w:rsidRPr="0075788F">
        <w:rPr>
          <w:i/>
          <w:color w:val="FF0000"/>
          <w:u w:val="single"/>
          <w:lang w:val="el-GR" w:eastAsia="el-GR"/>
        </w:rPr>
        <w:t>{σε περίπτωση φυσικού προσώπου}:</w:t>
      </w:r>
      <w:r w:rsidRPr="0075788F">
        <w:rPr>
          <w:bCs/>
          <w:lang w:val="el-GR"/>
        </w:rPr>
        <w:t xml:space="preserve"> </w:t>
      </w:r>
      <w:r w:rsidRPr="0075788F">
        <w:rPr>
          <w:rFonts w:eastAsia="Calibri"/>
          <w:bCs/>
          <w:lang w:val="el-GR"/>
        </w:rPr>
        <w:t>(</w:t>
      </w:r>
      <w:r w:rsidRPr="0075788F">
        <w:rPr>
          <w:lang w:val="el-GR" w:eastAsia="el-GR"/>
        </w:rPr>
        <w:t>ονοματεπώνυμο, πατρώνυμο) ..............................,</w:t>
      </w:r>
      <w:r w:rsidR="00E1337D" w:rsidRPr="0075788F">
        <w:rPr>
          <w:lang w:val="el-GR" w:eastAsia="el-GR"/>
        </w:rPr>
        <w:t xml:space="preserve"> </w:t>
      </w:r>
      <w:r w:rsidRPr="0075788F">
        <w:rPr>
          <w:lang w:val="el-GR" w:eastAsia="el-GR"/>
        </w:rPr>
        <w:t>ΑΦΜ: ................ οδός............................. αριθμός.................ΤΚ………………</w:t>
      </w:r>
    </w:p>
    <w:p w14:paraId="1A6D7E9D" w14:textId="77777777" w:rsidR="00B048E7" w:rsidRPr="0075788F" w:rsidRDefault="00B048E7" w:rsidP="00B048E7">
      <w:pPr>
        <w:rPr>
          <w:lang w:val="el-GR" w:eastAsia="el-GR"/>
        </w:rPr>
      </w:pPr>
      <w:r w:rsidRPr="0075788F">
        <w:rPr>
          <w:lang w:val="el-GR" w:eastAsia="el-GR"/>
        </w:rPr>
        <w:t>{</w:t>
      </w:r>
      <w:r w:rsidRPr="0075788F">
        <w:rPr>
          <w:i/>
          <w:color w:val="FF0000"/>
          <w:u w:val="single"/>
          <w:lang w:val="el-GR" w:eastAsia="el-GR"/>
        </w:rPr>
        <w:t>Σε περίπτωση μεμονωμένης εταιρίας:</w:t>
      </w:r>
      <w:r w:rsidRPr="0075788F">
        <w:rPr>
          <w:lang w:val="el-GR" w:eastAsia="el-GR"/>
        </w:rPr>
        <w:t xml:space="preserve"> της Εταιρίας ………. ΑΦΜ: ...... οδός …………. αριθμός … ΤΚ ………..,}</w:t>
      </w:r>
    </w:p>
    <w:p w14:paraId="759F02D5" w14:textId="77777777" w:rsidR="00B048E7" w:rsidRPr="0075788F" w:rsidRDefault="00B048E7" w:rsidP="00B048E7">
      <w:pPr>
        <w:rPr>
          <w:lang w:val="el-GR" w:eastAsia="el-GR"/>
        </w:rPr>
      </w:pPr>
      <w:r w:rsidRPr="0075788F">
        <w:rPr>
          <w:lang w:val="el-GR" w:eastAsia="el-GR"/>
        </w:rPr>
        <w:t>{</w:t>
      </w:r>
      <w:r w:rsidRPr="0075788F">
        <w:rPr>
          <w:i/>
          <w:color w:val="FF0000"/>
          <w:u w:val="single"/>
          <w:lang w:val="el-GR" w:eastAsia="el-GR"/>
        </w:rPr>
        <w:t>ή σε περίπτωση Ένωσης ή Κοινοπραξίας:</w:t>
      </w:r>
      <w:r w:rsidRPr="0075788F">
        <w:rPr>
          <w:lang w:val="el-GR" w:eastAsia="el-GR"/>
        </w:rPr>
        <w:t xml:space="preserve"> των Εταιριών </w:t>
      </w:r>
    </w:p>
    <w:p w14:paraId="703C8F40" w14:textId="77777777" w:rsidR="00B048E7" w:rsidRPr="0075788F" w:rsidRDefault="00B048E7" w:rsidP="00B048E7">
      <w:pPr>
        <w:rPr>
          <w:lang w:val="el-GR" w:eastAsia="el-GR"/>
        </w:rPr>
      </w:pPr>
      <w:r w:rsidRPr="0075788F">
        <w:rPr>
          <w:lang w:val="el-GR" w:eastAsia="el-GR"/>
        </w:rPr>
        <w:t>α) (πλήρη επωνυμία) …… ΑΦΜ…….….... οδός............................. αριθμός.................ΤΚ………………</w:t>
      </w:r>
    </w:p>
    <w:p w14:paraId="5E507D6A" w14:textId="77777777" w:rsidR="00B048E7" w:rsidRPr="0075788F" w:rsidRDefault="00B048E7" w:rsidP="00B048E7">
      <w:pPr>
        <w:rPr>
          <w:lang w:val="el-GR" w:eastAsia="el-GR"/>
        </w:rPr>
      </w:pPr>
      <w:r w:rsidRPr="0075788F">
        <w:rPr>
          <w:lang w:val="el-GR" w:eastAsia="el-GR"/>
        </w:rPr>
        <w:t>β) (πλήρη επωνυμία) …… ΑΦΜ…….…....</w:t>
      </w:r>
      <w:r w:rsidR="00E1337D" w:rsidRPr="0075788F">
        <w:rPr>
          <w:lang w:val="el-GR" w:eastAsia="el-GR"/>
        </w:rPr>
        <w:t xml:space="preserve"> </w:t>
      </w:r>
      <w:r w:rsidRPr="0075788F">
        <w:rPr>
          <w:lang w:val="el-GR" w:eastAsia="el-GR"/>
        </w:rPr>
        <w:t>οδός............................. αριθμός.................ΤΚ………………</w:t>
      </w:r>
    </w:p>
    <w:p w14:paraId="50E82C64" w14:textId="77777777" w:rsidR="00B048E7" w:rsidRPr="0075788F" w:rsidRDefault="00B048E7" w:rsidP="00B048E7">
      <w:pPr>
        <w:rPr>
          <w:lang w:val="el-GR" w:eastAsia="el-GR"/>
        </w:rPr>
      </w:pPr>
      <w:r w:rsidRPr="0075788F">
        <w:rPr>
          <w:lang w:val="el-GR" w:eastAsia="el-GR"/>
        </w:rPr>
        <w:t>γ) (πλήρη επωνυμία) …… ΑΦΜ…….…....</w:t>
      </w:r>
      <w:r w:rsidR="00E1337D" w:rsidRPr="0075788F">
        <w:rPr>
          <w:lang w:val="el-GR" w:eastAsia="el-GR"/>
        </w:rPr>
        <w:t xml:space="preserve"> </w:t>
      </w:r>
      <w:r w:rsidRPr="0075788F">
        <w:rPr>
          <w:lang w:val="el-GR" w:eastAsia="el-GR"/>
        </w:rPr>
        <w:t>οδός............................. αριθμός.................ΤΚ………………</w:t>
      </w:r>
    </w:p>
    <w:p w14:paraId="75FBCCD8" w14:textId="77777777" w:rsidR="00B048E7" w:rsidRPr="0075788F" w:rsidRDefault="00B048E7" w:rsidP="00B048E7">
      <w:pPr>
        <w:spacing w:line="276" w:lineRule="auto"/>
        <w:rPr>
          <w:color w:val="000000" w:themeColor="text1"/>
          <w:lang w:val="el-GR"/>
        </w:rPr>
      </w:pPr>
      <w:r w:rsidRPr="0075788F">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570BEB" w:rsidRDefault="00B048E7" w:rsidP="00B048E7">
      <w:pPr>
        <w:spacing w:line="276" w:lineRule="auto"/>
        <w:rPr>
          <w:color w:val="000000" w:themeColor="text1"/>
          <w:lang w:val="el-GR"/>
        </w:rPr>
      </w:pPr>
      <w:r w:rsidRPr="00570BEB">
        <w:rPr>
          <w:lang w:val="el-GR"/>
        </w:rPr>
        <w:t xml:space="preserve">για την καλή λειτουργία του αντικειμένου της σύμβασης </w:t>
      </w:r>
      <w:r w:rsidRPr="00570BEB">
        <w:rPr>
          <w:color w:val="000000" w:themeColor="text1"/>
          <w:lang w:val="el-GR"/>
        </w:rPr>
        <w:t xml:space="preserve">με αριθμό...................και τη Διακήρυξή σας με αριθμό………., στο πλαίσιο του διαγωνισμού της </w:t>
      </w:r>
      <w:r w:rsidRPr="00570BEB">
        <w:rPr>
          <w:color w:val="000000" w:themeColor="text1"/>
          <w:lang w:val="el-GR" w:eastAsia="el-GR"/>
        </w:rPr>
        <w:t xml:space="preserve">(συμπληρώνετε την ημερομηνία διενέργειας του διαγωνισμού) </w:t>
      </w:r>
      <w:r w:rsidRPr="00570BEB">
        <w:rPr>
          <w:color w:val="000000" w:themeColor="text1"/>
          <w:lang w:val="el-GR"/>
        </w:rPr>
        <w:t xml:space="preserve">…………. </w:t>
      </w:r>
      <w:r w:rsidR="00CE3230" w:rsidRPr="00570BEB">
        <w:rPr>
          <w:color w:val="000000" w:themeColor="text1"/>
          <w:lang w:val="el-GR"/>
        </w:rPr>
        <w:t>.</w:t>
      </w:r>
    </w:p>
    <w:p w14:paraId="7243F178" w14:textId="77777777" w:rsidR="00CE3230" w:rsidRPr="0075788F" w:rsidRDefault="00CE3230" w:rsidP="00CE3230">
      <w:pPr>
        <w:spacing w:line="276" w:lineRule="auto"/>
        <w:rPr>
          <w:color w:val="000000" w:themeColor="text1"/>
          <w:lang w:val="el-GR"/>
        </w:rPr>
      </w:pPr>
      <w:r w:rsidRPr="0075788F">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7777777" w:rsidR="00CE3230" w:rsidRPr="0075788F" w:rsidRDefault="00CE3230" w:rsidP="00CE3230">
      <w:pPr>
        <w:spacing w:line="276" w:lineRule="auto"/>
        <w:rPr>
          <w:color w:val="000000" w:themeColor="text1"/>
          <w:lang w:val="el-GR"/>
        </w:rPr>
      </w:pPr>
      <w:r w:rsidRPr="0075788F">
        <w:rPr>
          <w:color w:val="000000" w:themeColor="text1"/>
          <w:lang w:val="el-GR"/>
        </w:rPr>
        <w:t xml:space="preserve">Η παρούσα ισχύει </w:t>
      </w:r>
      <w:r w:rsidRPr="0075788F">
        <w:rPr>
          <w:iCs/>
          <w:color w:val="000000" w:themeColor="text1"/>
          <w:lang w:val="el-GR"/>
        </w:rPr>
        <w:t>μέχρι και την ………………(Σημείωση προς την Τράπεζα</w:t>
      </w:r>
      <w:r w:rsidRPr="0075788F">
        <w:rPr>
          <w:b/>
          <w:color w:val="000000" w:themeColor="text1"/>
          <w:lang w:val="el-GR"/>
        </w:rPr>
        <w:t xml:space="preserve">: διάρκεια ισχύος σύμφωνα </w:t>
      </w:r>
      <w:r w:rsidRPr="00570BEB">
        <w:rPr>
          <w:b/>
          <w:color w:val="000000" w:themeColor="text1"/>
          <w:lang w:val="el-GR"/>
        </w:rPr>
        <w:t>με την παρ.</w:t>
      </w:r>
      <w:r w:rsidR="00F82A8D" w:rsidRPr="00570BEB">
        <w:rPr>
          <w:b/>
          <w:color w:val="000000" w:themeColor="text1"/>
          <w:lang w:val="el-GR"/>
        </w:rPr>
        <w:t xml:space="preserve"> </w:t>
      </w:r>
      <w:r w:rsidRPr="00570BEB">
        <w:rPr>
          <w:b/>
          <w:color w:val="000000" w:themeColor="text1"/>
          <w:lang w:val="el-GR"/>
        </w:rPr>
        <w:t xml:space="preserve">ΧΧ της παρούσας </w:t>
      </w:r>
      <w:r w:rsidRPr="00570BEB">
        <w:rPr>
          <w:iCs/>
          <w:color w:val="000000" w:themeColor="text1"/>
          <w:lang w:val="el-GR"/>
        </w:rPr>
        <w:t>)»</w:t>
      </w:r>
      <w:r w:rsidRPr="00570BEB">
        <w:rPr>
          <w:color w:val="000000" w:themeColor="text1"/>
          <w:lang w:val="el-GR"/>
        </w:rPr>
        <w:t>.</w:t>
      </w:r>
    </w:p>
    <w:p w14:paraId="3F04DFA5" w14:textId="77777777" w:rsidR="00CE3230" w:rsidRPr="0075788F" w:rsidRDefault="00CE3230" w:rsidP="00CE3230">
      <w:pPr>
        <w:overflowPunct w:val="0"/>
        <w:autoSpaceDE w:val="0"/>
        <w:autoSpaceDN w:val="0"/>
        <w:adjustRightInd w:val="0"/>
        <w:spacing w:line="276" w:lineRule="auto"/>
        <w:textAlignment w:val="baseline"/>
        <w:rPr>
          <w:color w:val="000000" w:themeColor="text1"/>
          <w:lang w:val="el-GR"/>
        </w:rPr>
      </w:pPr>
      <w:r w:rsidRPr="0075788F">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75788F" w:rsidRDefault="00B048E7" w:rsidP="00B048E7">
      <w:pPr>
        <w:rPr>
          <w:lang w:val="el-GR"/>
        </w:rPr>
      </w:pPr>
    </w:p>
    <w:p w14:paraId="00F0DEA2" w14:textId="77777777" w:rsidR="00882E44" w:rsidRPr="0075788F" w:rsidRDefault="00B048E7" w:rsidP="00B048E7">
      <w:pPr>
        <w:jc w:val="right"/>
        <w:rPr>
          <w:lang w:val="el-GR"/>
        </w:rPr>
      </w:pPr>
      <w:r w:rsidRPr="0075788F">
        <w:rPr>
          <w:lang w:val="el-GR"/>
        </w:rPr>
        <w:t>(Εξουσιοδοτημένη υπογραφή)</w:t>
      </w:r>
      <w:bookmarkEnd w:id="773"/>
    </w:p>
    <w:p w14:paraId="33999DB5" w14:textId="77777777" w:rsidR="00E75240" w:rsidRPr="0075788F" w:rsidRDefault="00E75240">
      <w:pPr>
        <w:suppressAutoHyphens w:val="0"/>
        <w:spacing w:after="0"/>
        <w:jc w:val="left"/>
        <w:rPr>
          <w:lang w:val="el-GR"/>
        </w:rPr>
      </w:pPr>
      <w:r w:rsidRPr="0075788F">
        <w:rPr>
          <w:lang w:val="el-GR"/>
        </w:rPr>
        <w:br w:type="page"/>
      </w:r>
    </w:p>
    <w:p w14:paraId="2743ECB8" w14:textId="4925CBC0" w:rsidR="00E75240" w:rsidRPr="0075788F" w:rsidRDefault="00754574" w:rsidP="00754574">
      <w:pPr>
        <w:pStyle w:val="21"/>
        <w:numPr>
          <w:ilvl w:val="0"/>
          <w:numId w:val="0"/>
        </w:numPr>
        <w:ind w:left="576" w:hanging="576"/>
        <w:rPr>
          <w:rFonts w:cs="Tahoma"/>
          <w:lang w:val="el-GR"/>
        </w:rPr>
      </w:pPr>
      <w:bookmarkStart w:id="805" w:name="_Toc97194393"/>
      <w:bookmarkStart w:id="806" w:name="_Toc97194497"/>
      <w:bookmarkStart w:id="807" w:name="_Toc167222953"/>
      <w:r w:rsidRPr="0075788F">
        <w:rPr>
          <w:rFonts w:cs="Tahoma"/>
          <w:lang w:val="el-GR"/>
        </w:rPr>
        <w:lastRenderedPageBreak/>
        <w:t xml:space="preserve">ΠΑΡΑΡΤΗΜΑ </w:t>
      </w:r>
      <w:r w:rsidRPr="0075788F">
        <w:rPr>
          <w:rFonts w:cs="Tahoma"/>
          <w:lang w:val="en-US"/>
        </w:rPr>
        <w:t>IX</w:t>
      </w:r>
      <w:r w:rsidR="00E75240" w:rsidRPr="0075788F">
        <w:rPr>
          <w:rFonts w:cs="Tahoma"/>
          <w:lang w:val="el-GR"/>
        </w:rPr>
        <w:t>– ΕΝΗΜΕΡΩΣΗ ΓΙΑ ΤΗΝ ΕΠΕΞΕΡΓΑΣΙΑ ΠΡΟΣΩΠΙΚΩΝ ΔΕΔΟΜΕΝΩΝ</w:t>
      </w:r>
      <w:bookmarkEnd w:id="805"/>
      <w:bookmarkEnd w:id="806"/>
      <w:bookmarkEnd w:id="807"/>
      <w:r w:rsidR="00E75240" w:rsidRPr="0075788F">
        <w:rPr>
          <w:rFonts w:cs="Tahoma"/>
          <w:lang w:val="el-GR"/>
        </w:rPr>
        <w:t xml:space="preserve"> </w:t>
      </w:r>
    </w:p>
    <w:p w14:paraId="73DD0427" w14:textId="77777777" w:rsidR="00E75240" w:rsidRPr="0075788F" w:rsidRDefault="00E75240" w:rsidP="00E75240">
      <w:pPr>
        <w:rPr>
          <w:lang w:val="el-GR"/>
        </w:rPr>
      </w:pPr>
      <w:r w:rsidRPr="0075788F">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75788F" w:rsidRDefault="00E75240" w:rsidP="00E75240">
      <w:pPr>
        <w:rPr>
          <w:lang w:val="el-GR"/>
        </w:rPr>
      </w:pPr>
      <w:r w:rsidRPr="0075788F">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75788F" w:rsidRDefault="00E75240" w:rsidP="00E75240">
      <w:pPr>
        <w:rPr>
          <w:lang w:val="el-GR"/>
        </w:rPr>
      </w:pPr>
      <w:r w:rsidRPr="0075788F">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75788F" w:rsidRDefault="00E75240" w:rsidP="00E75240">
      <w:pPr>
        <w:rPr>
          <w:lang w:val="el-GR"/>
        </w:rPr>
      </w:pPr>
      <w:r w:rsidRPr="0075788F">
        <w:rPr>
          <w:lang w:val="el-GR"/>
        </w:rPr>
        <w:t xml:space="preserve">ΙΙΙ. Αποδέκτες των ανωτέρω (υπό Α) δεδομένων στους οποίους κοινοποιούνται είναι: </w:t>
      </w:r>
    </w:p>
    <w:p w14:paraId="0EC0787D" w14:textId="77777777" w:rsidR="00E75240" w:rsidRPr="0075788F" w:rsidRDefault="00E75240" w:rsidP="00E75240">
      <w:pPr>
        <w:rPr>
          <w:lang w:val="el-GR"/>
        </w:rPr>
      </w:pPr>
      <w:r w:rsidRPr="0075788F">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75788F" w:rsidRDefault="00E75240" w:rsidP="00E75240">
      <w:pPr>
        <w:rPr>
          <w:lang w:val="el-GR"/>
        </w:rPr>
      </w:pPr>
      <w:r w:rsidRPr="0075788F">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75788F" w:rsidRDefault="00E75240" w:rsidP="00E75240">
      <w:pPr>
        <w:rPr>
          <w:lang w:val="el-GR"/>
        </w:rPr>
      </w:pPr>
      <w:r w:rsidRPr="0075788F">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75788F" w:rsidRDefault="00E75240" w:rsidP="00E75240">
      <w:pPr>
        <w:rPr>
          <w:lang w:val="el-GR"/>
        </w:rPr>
      </w:pPr>
      <w:r w:rsidRPr="0075788F">
        <w:t>IV</w:t>
      </w:r>
      <w:r w:rsidRPr="0075788F">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75788F" w:rsidRDefault="00E75240" w:rsidP="00E75240">
      <w:pPr>
        <w:rPr>
          <w:lang w:val="el-GR"/>
        </w:rPr>
      </w:pPr>
      <w:r w:rsidRPr="0075788F">
        <w:t>V</w:t>
      </w:r>
      <w:r w:rsidRPr="0075788F">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Pr="0075788F" w:rsidRDefault="00E75240" w:rsidP="00AE28D7">
      <w:pPr>
        <w:rPr>
          <w:lang w:val="el-GR"/>
        </w:rPr>
      </w:pPr>
      <w:r w:rsidRPr="0075788F">
        <w:t>VI</w:t>
      </w:r>
      <w:r w:rsidRPr="0075788F">
        <w:rPr>
          <w:lang w:val="el-GR"/>
        </w:rPr>
        <w:t xml:space="preserve">. </w:t>
      </w:r>
      <w:r w:rsidRPr="0075788F">
        <w:t>H</w:t>
      </w:r>
      <w:r w:rsidRPr="0075788F">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Pr="0075788F" w:rsidRDefault="006C03D6">
      <w:pPr>
        <w:suppressAutoHyphens w:val="0"/>
        <w:spacing w:after="0"/>
        <w:jc w:val="left"/>
        <w:rPr>
          <w:lang w:val="el-GR"/>
        </w:rPr>
      </w:pPr>
      <w:r w:rsidRPr="0075788F">
        <w:rPr>
          <w:lang w:val="el-GR"/>
        </w:rPr>
        <w:br w:type="page"/>
      </w:r>
    </w:p>
    <w:p w14:paraId="60779322" w14:textId="7E1BD8DD" w:rsidR="006C03D6" w:rsidRPr="0075788F" w:rsidRDefault="006C03D6" w:rsidP="006C03D6">
      <w:pPr>
        <w:pStyle w:val="21"/>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808" w:name="_ΠΑΡΑΡΤΗΜΑ_X_–"/>
      <w:bookmarkStart w:id="809" w:name="_Ref118477993"/>
      <w:bookmarkStart w:id="810" w:name="_Toc167222954"/>
      <w:bookmarkEnd w:id="808"/>
      <w:r w:rsidRPr="0075788F">
        <w:rPr>
          <w:rFonts w:cs="Tahoma"/>
          <w:lang w:val="el-GR"/>
        </w:rPr>
        <w:lastRenderedPageBreak/>
        <w:t xml:space="preserve">ΠΑΡΑΡΤΗΜΑ </w:t>
      </w:r>
      <w:r w:rsidRPr="0075788F">
        <w:rPr>
          <w:rFonts w:cs="Tahoma"/>
        </w:rPr>
        <w:t>X</w:t>
      </w:r>
      <w:r w:rsidRPr="0075788F">
        <w:rPr>
          <w:rFonts w:cs="Tahoma"/>
          <w:lang w:val="el-GR"/>
        </w:rPr>
        <w:t xml:space="preserve"> – Ρήτρα Ακεραιότητας</w:t>
      </w:r>
      <w:bookmarkEnd w:id="809"/>
      <w:bookmarkEnd w:id="810"/>
      <w:r w:rsidRPr="0075788F">
        <w:rPr>
          <w:rFonts w:cs="Tahoma"/>
          <w:lang w:val="el-GR"/>
        </w:rPr>
        <w:t xml:space="preserve"> </w:t>
      </w:r>
      <w:bookmarkStart w:id="811" w:name="_Hlk118481870"/>
    </w:p>
    <w:p w14:paraId="66546ED8" w14:textId="77777777" w:rsidR="006C03D6" w:rsidRPr="0075788F" w:rsidRDefault="006C03D6" w:rsidP="006C03D6">
      <w:pPr>
        <w:spacing w:line="276" w:lineRule="auto"/>
        <w:rPr>
          <w:lang w:val="el-GR"/>
        </w:rPr>
      </w:pPr>
      <w:r w:rsidRPr="0075788F">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75788F" w:rsidRDefault="006C03D6" w:rsidP="006C03D6">
      <w:pPr>
        <w:spacing w:line="276" w:lineRule="auto"/>
        <w:rPr>
          <w:lang w:val="el-GR"/>
        </w:rPr>
      </w:pPr>
      <w:r w:rsidRPr="0075788F">
        <w:rPr>
          <w:lang w:val="el-GR"/>
        </w:rPr>
        <w:t>Ειδικότερα, ο Ανάδοχος δηλώνει ότι:</w:t>
      </w:r>
    </w:p>
    <w:p w14:paraId="71F44BBF" w14:textId="77777777" w:rsidR="006C03D6" w:rsidRPr="0075788F" w:rsidRDefault="006C03D6" w:rsidP="006C03D6">
      <w:pPr>
        <w:spacing w:line="276" w:lineRule="auto"/>
        <w:rPr>
          <w:lang w:val="el-GR"/>
        </w:rPr>
      </w:pPr>
      <w:r w:rsidRPr="0075788F">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75788F" w:rsidRDefault="006C03D6" w:rsidP="006C03D6">
      <w:pPr>
        <w:spacing w:line="276" w:lineRule="auto"/>
        <w:rPr>
          <w:lang w:val="el-GR"/>
        </w:rPr>
      </w:pPr>
      <w:r w:rsidRPr="0075788F">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75788F" w:rsidRDefault="006C03D6" w:rsidP="006C03D6">
      <w:pPr>
        <w:spacing w:line="276" w:lineRule="auto"/>
        <w:rPr>
          <w:lang w:val="el-GR"/>
        </w:rPr>
      </w:pPr>
      <w:r w:rsidRPr="0075788F">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75788F" w:rsidRDefault="006C03D6" w:rsidP="006C03D6">
      <w:pPr>
        <w:spacing w:line="276" w:lineRule="auto"/>
        <w:rPr>
          <w:lang w:val="el-GR"/>
        </w:rPr>
      </w:pPr>
      <w:r w:rsidRPr="0075788F">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638455D8" w:rsidR="006C03D6" w:rsidRPr="0075788F" w:rsidRDefault="006C03D6" w:rsidP="006C03D6">
      <w:pPr>
        <w:spacing w:line="276" w:lineRule="auto"/>
        <w:rPr>
          <w:lang w:val="el-GR"/>
        </w:rPr>
      </w:pPr>
      <w:r w:rsidRPr="0075788F">
        <w:rPr>
          <w:lang w:val="el-GR"/>
        </w:rPr>
        <w:t>5) δεν θα επιχειρήσει</w:t>
      </w:r>
      <w:r w:rsidR="00DF776D" w:rsidRPr="0075788F">
        <w:rPr>
          <w:lang w:val="el-GR"/>
        </w:rPr>
        <w:t xml:space="preserve"> </w:t>
      </w:r>
      <w:r w:rsidRPr="0075788F">
        <w:rPr>
          <w:lang w:val="el-GR"/>
        </w:rPr>
        <w:t>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75788F" w:rsidRDefault="006C03D6" w:rsidP="006C03D6">
      <w:pPr>
        <w:spacing w:line="276" w:lineRule="auto"/>
        <w:rPr>
          <w:lang w:val="el-GR"/>
        </w:rPr>
      </w:pPr>
      <w:r w:rsidRPr="0075788F">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75788F" w:rsidRDefault="006C03D6" w:rsidP="006C03D6">
      <w:pPr>
        <w:spacing w:line="276" w:lineRule="auto"/>
        <w:rPr>
          <w:lang w:val="el-GR"/>
        </w:rPr>
      </w:pPr>
      <w:r w:rsidRPr="0075788F">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75788F" w:rsidRDefault="006C03D6" w:rsidP="006C03D6">
      <w:pPr>
        <w:spacing w:line="276" w:lineRule="auto"/>
        <w:rPr>
          <w:lang w:val="el-GR"/>
        </w:rPr>
      </w:pPr>
      <w:r w:rsidRPr="0075788F">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w:t>
      </w:r>
      <w:r w:rsidRPr="0075788F">
        <w:rPr>
          <w:lang w:val="el-GR"/>
        </w:rPr>
        <w:lastRenderedPageBreak/>
        <w:t>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75788F" w:rsidRDefault="006C03D6" w:rsidP="006C03D6">
      <w:pPr>
        <w:spacing w:line="276" w:lineRule="auto"/>
        <w:rPr>
          <w:lang w:val="el-GR"/>
        </w:rPr>
      </w:pPr>
    </w:p>
    <w:p w14:paraId="66DBEE36" w14:textId="7512B41D" w:rsidR="006C03D6" w:rsidRPr="00C56140" w:rsidRDefault="006C03D6" w:rsidP="006C03D6">
      <w:pPr>
        <w:spacing w:line="276" w:lineRule="auto"/>
        <w:rPr>
          <w:lang w:val="el-GR"/>
        </w:rPr>
      </w:pPr>
      <w:r w:rsidRPr="0075788F">
        <w:rPr>
          <w:lang w:val="el-GR"/>
        </w:rPr>
        <w:t>Οι υποχρεώσεις και οι απαγορεύσεις της ρήτρας αυτής ισχύουν, αν ο Ανάδοχος</w:t>
      </w:r>
      <w:r w:rsidR="00DF776D" w:rsidRPr="0075788F">
        <w:rPr>
          <w:lang w:val="el-GR"/>
        </w:rPr>
        <w:t xml:space="preserve"> </w:t>
      </w:r>
      <w:r w:rsidRPr="0075788F">
        <w:rPr>
          <w:lang w:val="el-GR"/>
        </w:rPr>
        <w:t>είναι ένωση, για όλα τα μέλη της ένωσης, καθώς και για τους υπεργολάβους που χρησιμοποιεί.</w:t>
      </w:r>
    </w:p>
    <w:bookmarkEnd w:id="811"/>
    <w:p w14:paraId="1E4E7E3D" w14:textId="77777777" w:rsidR="006C03D6" w:rsidRPr="00C56140" w:rsidRDefault="006C03D6" w:rsidP="006C03D6">
      <w:pPr>
        <w:rPr>
          <w:lang w:val="el-GR"/>
        </w:rPr>
      </w:pPr>
    </w:p>
    <w:p w14:paraId="26595BC7" w14:textId="77777777" w:rsidR="006C03D6" w:rsidRPr="00C56140" w:rsidRDefault="006C03D6" w:rsidP="00AE28D7">
      <w:pPr>
        <w:rPr>
          <w:lang w:val="el-GR"/>
        </w:rPr>
      </w:pPr>
    </w:p>
    <w:sectPr w:rsidR="006C03D6" w:rsidRPr="00C56140" w:rsidSect="00BA0EBF">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26708" w14:textId="77777777" w:rsidR="0040651F" w:rsidRDefault="0040651F">
      <w:pPr>
        <w:spacing w:after="0"/>
      </w:pPr>
      <w:r>
        <w:separator/>
      </w:r>
    </w:p>
  </w:endnote>
  <w:endnote w:type="continuationSeparator" w:id="0">
    <w:p w14:paraId="069CB771" w14:textId="77777777" w:rsidR="0040651F" w:rsidRDefault="0040651F">
      <w:pPr>
        <w:spacing w:after="0"/>
      </w:pPr>
      <w:r>
        <w:continuationSeparator/>
      </w:r>
    </w:p>
  </w:endnote>
  <w:endnote w:type="continuationNotice" w:id="1">
    <w:p w14:paraId="4AA1387D" w14:textId="77777777" w:rsidR="0040651F" w:rsidRDefault="004065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MS Mincho"/>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EE"/>
    <w:family w:val="auto"/>
    <w:notTrueType/>
    <w:pitch w:val="default"/>
    <w:sig w:usb0="00000087" w:usb1="00000000" w:usb2="00000000" w:usb3="00000000" w:csb0="0000000B" w:csb1="00000000"/>
  </w:font>
  <w:font w:name="Gotham-Book">
    <w:altName w:val="Cambria"/>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ymbolMT">
    <w:altName w:val="Cambri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mo">
    <w:altName w:val="Calibri"/>
    <w:charset w:val="A1"/>
    <w:family w:val="swiss"/>
    <w:pitch w:val="variable"/>
    <w:sig w:usb0="E0000AFF" w:usb1="500078FF" w:usb2="00000021" w:usb3="00000000" w:csb0="000001B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6F5D70" w:rsidRPr="00F22514" w14:paraId="5B976144" w14:textId="77777777" w:rsidTr="003366E9">
      <w:tc>
        <w:tcPr>
          <w:tcW w:w="8747" w:type="dxa"/>
          <w:tcBorders>
            <w:top w:val="single" w:sz="4" w:space="0" w:color="auto"/>
          </w:tcBorders>
        </w:tcPr>
        <w:p w14:paraId="38098F39" w14:textId="3A643732" w:rsidR="006F5D70" w:rsidRPr="00F22514" w:rsidRDefault="006F5D70" w:rsidP="00F22514">
          <w:pPr>
            <w:rPr>
              <w:lang w:val="el-GR"/>
            </w:rPr>
          </w:pPr>
          <w:r w:rsidRPr="00F22514">
            <w:rPr>
              <w:lang w:val="el-GR"/>
            </w:rPr>
            <w:t xml:space="preserve">Κοινωνία της Πληροφορίας Μ.Α.Ε. </w:t>
          </w:r>
        </w:p>
      </w:tc>
      <w:tc>
        <w:tcPr>
          <w:tcW w:w="1108" w:type="dxa"/>
          <w:tcBorders>
            <w:top w:val="single" w:sz="4" w:space="0" w:color="auto"/>
          </w:tcBorders>
        </w:tcPr>
        <w:p w14:paraId="61C848A2" w14:textId="77777777" w:rsidR="006F5D70" w:rsidRPr="00F22514" w:rsidRDefault="006F5D70" w:rsidP="00F22514">
          <w:r w:rsidRPr="00F22514">
            <w:fldChar w:fldCharType="begin"/>
          </w:r>
          <w:r w:rsidRPr="00F22514">
            <w:instrText xml:space="preserve"> PAGE </w:instrText>
          </w:r>
          <w:r w:rsidRPr="00F22514">
            <w:fldChar w:fldCharType="separate"/>
          </w:r>
          <w:r w:rsidRPr="00F22514">
            <w:t>16</w:t>
          </w:r>
          <w:r w:rsidRPr="00F22514">
            <w:fldChar w:fldCharType="end"/>
          </w:r>
          <w:r w:rsidRPr="00F22514">
            <w:t xml:space="preserve"> - </w:t>
          </w:r>
          <w:r w:rsidRPr="00F22514">
            <w:fldChar w:fldCharType="begin"/>
          </w:r>
          <w:r w:rsidRPr="00F22514">
            <w:instrText xml:space="preserve"> NUMPAGES </w:instrText>
          </w:r>
          <w:r w:rsidRPr="00F22514">
            <w:fldChar w:fldCharType="separate"/>
          </w:r>
          <w:r w:rsidRPr="00F22514">
            <w:t>113</w:t>
          </w:r>
          <w:r w:rsidRPr="00F22514">
            <w:fldChar w:fldCharType="end"/>
          </w:r>
        </w:p>
      </w:tc>
    </w:tr>
  </w:tbl>
  <w:p w14:paraId="597B558D" w14:textId="77777777" w:rsidR="006F5D70" w:rsidRPr="00F22514" w:rsidRDefault="006F5D70" w:rsidP="00F225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6F5D70" w:rsidRPr="00A73BD3" w14:paraId="09B34DDE" w14:textId="77777777" w:rsidTr="003366E9">
      <w:tc>
        <w:tcPr>
          <w:tcW w:w="8747" w:type="dxa"/>
          <w:tcBorders>
            <w:top w:val="single" w:sz="4" w:space="0" w:color="auto"/>
          </w:tcBorders>
        </w:tcPr>
        <w:p w14:paraId="792C75DB" w14:textId="77777777" w:rsidR="006F5D70" w:rsidRPr="001E54F6" w:rsidRDefault="006F5D70"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39B256A8" w14:textId="77777777" w:rsidR="006F5D70" w:rsidRPr="001E54F6" w:rsidRDefault="006F5D70"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Pr>
              <w:rStyle w:val="a3"/>
              <w:rFonts w:cs="Tahoma"/>
              <w:noProof/>
              <w:sz w:val="20"/>
            </w:rPr>
            <w:t>113</w:t>
          </w:r>
          <w:r w:rsidRPr="001E54F6">
            <w:rPr>
              <w:rStyle w:val="a3"/>
              <w:rFonts w:cs="Tahoma"/>
              <w:sz w:val="20"/>
            </w:rPr>
            <w:fldChar w:fldCharType="end"/>
          </w:r>
        </w:p>
      </w:tc>
    </w:tr>
  </w:tbl>
  <w:p w14:paraId="3EBEE12A" w14:textId="77777777" w:rsidR="006F5D70" w:rsidRPr="00603221" w:rsidRDefault="006F5D70">
    <w:pPr>
      <w:pStyle w:val="af2"/>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6F5D70" w:rsidRPr="00A73BD3" w14:paraId="45E08389" w14:textId="77777777" w:rsidTr="003366E9">
      <w:tc>
        <w:tcPr>
          <w:tcW w:w="8747" w:type="dxa"/>
          <w:tcBorders>
            <w:top w:val="single" w:sz="4" w:space="0" w:color="auto"/>
          </w:tcBorders>
        </w:tcPr>
        <w:p w14:paraId="3B6D278A" w14:textId="77777777" w:rsidR="006F5D70" w:rsidRPr="001E54F6" w:rsidRDefault="006F5D70"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6F5D70" w:rsidRPr="001E54F6" w:rsidRDefault="006F5D70"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Pr>
              <w:rStyle w:val="a3"/>
              <w:rFonts w:cs="Tahoma"/>
              <w:noProof/>
              <w:sz w:val="20"/>
            </w:rPr>
            <w:t>113</w:t>
          </w:r>
          <w:r w:rsidRPr="001E54F6">
            <w:rPr>
              <w:rStyle w:val="a3"/>
              <w:rFonts w:cs="Tahoma"/>
              <w:sz w:val="20"/>
            </w:rPr>
            <w:fldChar w:fldCharType="end"/>
          </w:r>
        </w:p>
      </w:tc>
    </w:tr>
  </w:tbl>
  <w:p w14:paraId="5123092B" w14:textId="77777777" w:rsidR="006F5D70" w:rsidRPr="00603221" w:rsidRDefault="006F5D70">
    <w:pPr>
      <w:pStyle w:val="af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6F5D70" w:rsidRDefault="006F5D70">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6F5D70" w:rsidRPr="00A73BD3" w14:paraId="630EFE35" w14:textId="77777777" w:rsidTr="003366E9">
      <w:tc>
        <w:tcPr>
          <w:tcW w:w="8747" w:type="dxa"/>
          <w:tcBorders>
            <w:top w:val="single" w:sz="4" w:space="0" w:color="auto"/>
          </w:tcBorders>
        </w:tcPr>
        <w:p w14:paraId="3F9E6FC0" w14:textId="1EEDBCC6" w:rsidR="006F5D70" w:rsidRPr="003329FF" w:rsidRDefault="006F5D70"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6F5D70" w:rsidRPr="003329FF" w:rsidRDefault="006F5D70"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Pr>
              <w:rStyle w:val="a3"/>
              <w:rFonts w:cs="Tahoma"/>
              <w:noProof/>
              <w:sz w:val="20"/>
            </w:rPr>
            <w:t>113</w:t>
          </w:r>
          <w:r w:rsidRPr="003329FF">
            <w:rPr>
              <w:rStyle w:val="a3"/>
              <w:rFonts w:cs="Tahoma"/>
              <w:sz w:val="20"/>
            </w:rPr>
            <w:fldChar w:fldCharType="end"/>
          </w:r>
        </w:p>
      </w:tc>
    </w:tr>
  </w:tbl>
  <w:p w14:paraId="513B1FDA" w14:textId="77777777" w:rsidR="006F5D70" w:rsidRDefault="006F5D70"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5438A" w14:textId="77777777" w:rsidR="0040651F" w:rsidRDefault="0040651F">
      <w:pPr>
        <w:spacing w:after="0"/>
      </w:pPr>
      <w:r>
        <w:separator/>
      </w:r>
    </w:p>
  </w:footnote>
  <w:footnote w:type="continuationSeparator" w:id="0">
    <w:p w14:paraId="4355AE27" w14:textId="77777777" w:rsidR="0040651F" w:rsidRDefault="0040651F">
      <w:pPr>
        <w:spacing w:after="0"/>
      </w:pPr>
      <w:r>
        <w:continuationSeparator/>
      </w:r>
    </w:p>
  </w:footnote>
  <w:footnote w:type="continuationNotice" w:id="1">
    <w:p w14:paraId="268702DA" w14:textId="77777777" w:rsidR="0040651F" w:rsidRDefault="0040651F">
      <w:pPr>
        <w:spacing w:after="0"/>
      </w:pPr>
    </w:p>
  </w:footnote>
  <w:footnote w:id="2">
    <w:p w14:paraId="1ABB79D0" w14:textId="506B9669" w:rsidR="006F5D70" w:rsidRPr="00175691" w:rsidRDefault="006F5D70" w:rsidP="005A6D30">
      <w:pPr>
        <w:pStyle w:val="af4"/>
        <w:rPr>
          <w:lang w:val="el-GR"/>
        </w:rPr>
      </w:pPr>
      <w:r>
        <w:rPr>
          <w:rStyle w:val="0"/>
        </w:rPr>
        <w:footnoteRef/>
      </w:r>
      <w:r>
        <w:rPr>
          <w:lang w:val="el-GR"/>
        </w:rPr>
        <w:t xml:space="preserve">  </w:t>
      </w:r>
      <w:r w:rsidRPr="00175691">
        <w:rPr>
          <w:lang w:val="el-GR"/>
        </w:rPr>
        <w:t xml:space="preserve">Πρβλ. άρθρο 80 παρ. 10 ν. 4412/2016 </w:t>
      </w:r>
    </w:p>
  </w:footnote>
  <w:footnote w:id="3">
    <w:p w14:paraId="253CCDE5" w14:textId="6BBAC70F" w:rsidR="006F5D70" w:rsidRPr="00BD65F6" w:rsidRDefault="006F5D70" w:rsidP="00CD3B0E">
      <w:pPr>
        <w:pStyle w:val="af4"/>
        <w:rPr>
          <w:lang w:val="el-GR"/>
        </w:rPr>
      </w:pPr>
      <w:r>
        <w:rPr>
          <w:rStyle w:val="0"/>
        </w:rPr>
        <w:footnoteRef/>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28B39FE9" w14:textId="77777777" w:rsidR="006F5D70" w:rsidRPr="006B2C94" w:rsidRDefault="006F5D70"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6F5D70" w:rsidRPr="006B2C94" w:rsidRDefault="006F5D70" w:rsidP="00E87EA9">
      <w:pPr>
        <w:pStyle w:val="af4"/>
        <w:rPr>
          <w:lang w:val="el-GR"/>
        </w:rPr>
      </w:pPr>
    </w:p>
  </w:footnote>
  <w:footnote w:id="5">
    <w:p w14:paraId="43D17F2B" w14:textId="1D56ECF3" w:rsidR="006F5D70" w:rsidRPr="006B2C94" w:rsidRDefault="006F5D70"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6">
    <w:p w14:paraId="5708749A" w14:textId="77777777" w:rsidR="006F5D70" w:rsidRPr="00BD65F6" w:rsidRDefault="006F5D70"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7">
    <w:p w14:paraId="5ED2B15A" w14:textId="1065CBCE" w:rsidR="006F5D70" w:rsidRPr="0037025A" w:rsidRDefault="006F5D70" w:rsidP="00BE6996">
      <w:pPr>
        <w:pStyle w:val="af4"/>
        <w:rPr>
          <w:lang w:val="el-GR"/>
        </w:rPr>
      </w:pPr>
      <w:r>
        <w:rPr>
          <w:rStyle w:val="ab"/>
        </w:rPr>
        <w:footnoteRef/>
      </w:r>
      <w:r w:rsidRPr="0022250D">
        <w:rPr>
          <w:lang w:val="el-GR"/>
        </w:rPr>
        <w:t xml:space="preserve"> </w:t>
      </w:r>
      <w:r>
        <w:rPr>
          <w:lang w:val="el-GR"/>
        </w:rPr>
        <w:tab/>
      </w:r>
      <w:r w:rsidRPr="000649DF">
        <w:rPr>
          <w:lang w:val="el-GR"/>
        </w:rPr>
        <w:t xml:space="preserve">Πρβλ. Άρθρο 5 της Υ.Α. υπ’αριθμ. 102080/24-10-2022 «Ρύθμιση θεμάτων σχετικά με την εξέταση επανορθωτικών </w:t>
      </w:r>
      <w:r w:rsidRPr="0037025A">
        <w:rPr>
          <w:lang w:val="el-GR"/>
        </w:rPr>
        <w:t>μέτρων από την Επιτροπή της παρ. 9 του άρθρου 73 του ν.</w:t>
      </w:r>
      <w:r w:rsidRPr="0037025A">
        <w:t> </w:t>
      </w:r>
      <w:r w:rsidRPr="0037025A">
        <w:rPr>
          <w:lang w:val="el-GR"/>
        </w:rPr>
        <w:t>4412/2016», ΦΕΚ Β/02-11-2022</w:t>
      </w:r>
    </w:p>
  </w:footnote>
  <w:footnote w:id="8">
    <w:p w14:paraId="7A6E2BEE" w14:textId="77777777" w:rsidR="006F5D70" w:rsidRPr="0029307B" w:rsidRDefault="006F5D70" w:rsidP="00C0210C">
      <w:pPr>
        <w:pStyle w:val="af4"/>
        <w:rPr>
          <w:lang w:val="el-GR"/>
        </w:rPr>
      </w:pPr>
      <w:r w:rsidRPr="0037025A">
        <w:rPr>
          <w:rStyle w:val="ab"/>
        </w:rPr>
        <w:footnoteRef/>
      </w:r>
      <w:r w:rsidRPr="0037025A">
        <w:rPr>
          <w:lang w:val="el-GR"/>
        </w:rPr>
        <w:t xml:space="preserve"> </w:t>
      </w:r>
      <w:r w:rsidRPr="0037025A">
        <w:rPr>
          <w:lang w:val="el-GR"/>
        </w:rPr>
        <w:tab/>
      </w:r>
      <w:r w:rsidRPr="00570BEB">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9">
    <w:p w14:paraId="6F98508E" w14:textId="389190C7" w:rsidR="006F5D70" w:rsidRPr="005B2FD1" w:rsidRDefault="006F5D70"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0">
    <w:p w14:paraId="4157449B" w14:textId="77777777" w:rsidR="006F5D70" w:rsidRPr="006B2C94" w:rsidRDefault="006F5D70" w:rsidP="002B2F6A">
      <w:pPr>
        <w:pStyle w:val="af4"/>
        <w:rPr>
          <w:lang w:val="el-GR"/>
        </w:rPr>
      </w:pPr>
      <w:r>
        <w:rPr>
          <w:rStyle w:val="a4"/>
        </w:rPr>
        <w:footnoteRef/>
      </w:r>
      <w:r>
        <w:rPr>
          <w:lang w:val="el-GR"/>
        </w:rPr>
        <w:tab/>
        <w:t>Άρθρο 96, παρ. 7 του ν. 4412/2016</w:t>
      </w:r>
    </w:p>
  </w:footnote>
  <w:footnote w:id="11">
    <w:p w14:paraId="4BEFD33D" w14:textId="1EA66DB1" w:rsidR="006F5D70" w:rsidRPr="009C1E20" w:rsidRDefault="006F5D70" w:rsidP="002B2F6A">
      <w:pPr>
        <w:pStyle w:val="af4"/>
        <w:rPr>
          <w:lang w:val="el-GR"/>
        </w:rPr>
      </w:pPr>
      <w:r>
        <w:rPr>
          <w:rStyle w:val="ab"/>
        </w:rPr>
        <w:footnoteRef/>
      </w:r>
      <w:r>
        <w:rPr>
          <w:lang w:val="el-GR"/>
        </w:rPr>
        <w:t xml:space="preserve">  Άρθρο 15 ΚΥΑ ΕΣΗΔΗΣ Προμήθειες και Υπηρεσίες</w:t>
      </w:r>
    </w:p>
  </w:footnote>
  <w:footnote w:id="12">
    <w:p w14:paraId="4A879856" w14:textId="10BC6329" w:rsidR="006F5D70" w:rsidRPr="00F93782" w:rsidRDefault="006F5D70" w:rsidP="00486D17">
      <w:pPr>
        <w:pStyle w:val="af4"/>
        <w:rPr>
          <w:lang w:val="el-GR"/>
        </w:rPr>
      </w:pPr>
      <w:r>
        <w:rPr>
          <w:rStyle w:val="ab"/>
        </w:rPr>
        <w:footnoteRef/>
      </w:r>
      <w:r>
        <w:rPr>
          <w:lang w:val="el-GR"/>
        </w:rPr>
        <w:t xml:space="preserve">  Άρθρο 13 παρ. 1.4 και 1.5 της </w:t>
      </w:r>
      <w:r w:rsidRPr="00184870">
        <w:rPr>
          <w:lang w:val="el-GR"/>
        </w:rPr>
        <w:t>Κ.Υ.Α. ΕΣΗΔΗΣ Προμήθειες και Υπηρεσίες</w:t>
      </w:r>
    </w:p>
  </w:footnote>
  <w:footnote w:id="13">
    <w:p w14:paraId="4DAA325A" w14:textId="77777777" w:rsidR="006F5D70" w:rsidRPr="001036EA" w:rsidRDefault="006F5D70" w:rsidP="00130942">
      <w:pPr>
        <w:pStyle w:val="af4"/>
        <w:ind w:left="426" w:hanging="426"/>
        <w:rPr>
          <w:lang w:val="el-GR"/>
        </w:rPr>
      </w:pPr>
      <w:r>
        <w:rPr>
          <w:rStyle w:val="a8"/>
        </w:rPr>
        <w:footnoteRef/>
      </w:r>
      <w:r>
        <w:rPr>
          <w:lang w:val="el-GR"/>
        </w:rPr>
        <w:tab/>
        <w:t>Άρθρο 90 παρ. 2 και 4 του ν. 4412/2016.</w:t>
      </w:r>
    </w:p>
  </w:footnote>
  <w:footnote w:id="14">
    <w:p w14:paraId="155A8256" w14:textId="55826479" w:rsidR="006F5D70" w:rsidRPr="001101C6" w:rsidRDefault="006F5D70" w:rsidP="0084517C">
      <w:pPr>
        <w:pStyle w:val="af4"/>
        <w:ind w:left="426" w:hanging="426"/>
        <w:rPr>
          <w:lang w:val="el-GR"/>
        </w:rPr>
      </w:pPr>
      <w:r>
        <w:rPr>
          <w:rStyle w:val="ab"/>
        </w:rPr>
        <w:footnoteRef/>
      </w:r>
      <w:r>
        <w:rPr>
          <w:lang w:val="el-GR"/>
        </w:rPr>
        <w:t xml:space="preserve">  </w:t>
      </w:r>
      <w:r w:rsidRPr="00FF640E">
        <w:rPr>
          <w:lang w:val="el-GR"/>
        </w:rPr>
        <w:t>Άρθρο 100, παρ. 6 του ν. 4412/2016</w:t>
      </w:r>
      <w:r>
        <w:rPr>
          <w:lang w:val="el-GR"/>
        </w:rPr>
        <w:t xml:space="preserve"> </w:t>
      </w:r>
    </w:p>
  </w:footnote>
  <w:footnote w:id="15">
    <w:p w14:paraId="4C46D656" w14:textId="77777777" w:rsidR="006F5D70" w:rsidRPr="00BD65F6" w:rsidRDefault="006F5D70"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6">
    <w:p w14:paraId="54998AD1" w14:textId="77777777" w:rsidR="006F5D70" w:rsidRPr="00BD65F6" w:rsidRDefault="006F5D70"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7">
    <w:p w14:paraId="216F4B25" w14:textId="12B20D79" w:rsidR="006F5D70" w:rsidRPr="00841073" w:rsidRDefault="006F5D70" w:rsidP="00F005B4">
      <w:pPr>
        <w:pStyle w:val="af4"/>
        <w:ind w:left="426" w:hanging="426"/>
        <w:rPr>
          <w:lang w:val="el-GR"/>
        </w:rPr>
      </w:pPr>
      <w:r>
        <w:rPr>
          <w:rStyle w:val="ab"/>
        </w:rPr>
        <w:footnoteRef/>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8">
    <w:p w14:paraId="4737E955" w14:textId="77777777" w:rsidR="006F5D70" w:rsidRDefault="006F5D70" w:rsidP="005B1D5A">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19">
    <w:p w14:paraId="46FF35CC" w14:textId="77777777" w:rsidR="006F5D70" w:rsidRPr="002913F6" w:rsidRDefault="006F5D70"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20">
    <w:p w14:paraId="47BFBDBB" w14:textId="5EC9B92F" w:rsidR="006F5D70" w:rsidRPr="00D52587" w:rsidRDefault="006F5D70" w:rsidP="005B1D5A">
      <w:pPr>
        <w:pStyle w:val="af4"/>
        <w:rPr>
          <w:lang w:val="el-GR"/>
        </w:rPr>
      </w:pPr>
      <w:r>
        <w:rPr>
          <w:rStyle w:val="ab"/>
        </w:rPr>
        <w:footnoteRef/>
      </w:r>
      <w:r>
        <w:rPr>
          <w:lang w:val="el-GR"/>
        </w:rPr>
        <w:t xml:space="preserve">  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1">
    <w:p w14:paraId="21DE9AFB" w14:textId="465B7621" w:rsidR="006F5D70" w:rsidRPr="00827575" w:rsidRDefault="006F5D70" w:rsidP="005B1D5A">
      <w:pPr>
        <w:pStyle w:val="af4"/>
        <w:rPr>
          <w:lang w:val="el-GR"/>
        </w:rPr>
      </w:pPr>
      <w:r>
        <w:rPr>
          <w:rStyle w:val="ab"/>
        </w:rPr>
        <w:footnoteRef/>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2">
    <w:p w14:paraId="7F02B8BC" w14:textId="77777777" w:rsidR="006F5D70" w:rsidRPr="007C4E1D" w:rsidRDefault="006F5D70" w:rsidP="00072601">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23">
    <w:p w14:paraId="26761104" w14:textId="77777777" w:rsidR="006F5D70" w:rsidRPr="00F40EF3" w:rsidRDefault="006F5D70" w:rsidP="00072601">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24">
    <w:p w14:paraId="754568DA" w14:textId="77777777" w:rsidR="006F5D70" w:rsidRPr="00F40EF3" w:rsidRDefault="006F5D70" w:rsidP="00160FCE">
      <w:pPr>
        <w:pStyle w:val="af4"/>
        <w:rPr>
          <w:lang w:val="el-GR"/>
        </w:rPr>
      </w:pPr>
      <w:r>
        <w:rPr>
          <w:rStyle w:val="ab"/>
        </w:rPr>
        <w:footnoteRef/>
      </w:r>
      <w:r w:rsidRPr="006A44BE">
        <w:rPr>
          <w:lang w:val="el-GR"/>
        </w:rPr>
        <w:t xml:space="preserve"> Πρβλ άρθρο 372 παρ. 6 του ν. 4412/2016.</w:t>
      </w:r>
    </w:p>
  </w:footnote>
  <w:footnote w:id="25">
    <w:p w14:paraId="02D477BF" w14:textId="77777777" w:rsidR="006F5D70" w:rsidRPr="00FF4138" w:rsidRDefault="006F5D70"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6">
    <w:p w14:paraId="2C029A4D" w14:textId="77777777" w:rsidR="006F5D70" w:rsidRPr="001F7E31" w:rsidRDefault="006F5D70" w:rsidP="003F0D9A">
      <w:pPr>
        <w:pStyle w:val="af4"/>
        <w:rPr>
          <w:lang w:val="el-GR"/>
        </w:rPr>
      </w:pPr>
      <w:r>
        <w:rPr>
          <w:rStyle w:val="ab"/>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7">
    <w:p w14:paraId="7AE6537D" w14:textId="6ED22A41" w:rsidR="006F5D70" w:rsidRPr="00F34C63" w:rsidRDefault="006F5D70" w:rsidP="005052FB">
      <w:pPr>
        <w:pStyle w:val="af4"/>
        <w:rPr>
          <w:del w:id="412" w:author="Συντάκτης"/>
          <w:lang w:val="en-US"/>
        </w:rPr>
      </w:pPr>
      <w:r w:rsidRPr="00022C43">
        <w:rPr>
          <w:rStyle w:val="0"/>
        </w:rPr>
        <w:footnoteRef/>
      </w:r>
      <w:r w:rsidRPr="00F34C63">
        <w:rPr>
          <w:lang w:val="en-US"/>
        </w:rPr>
        <w:t xml:space="preserve"> </w:t>
      </w:r>
      <w:r w:rsidRPr="00F34C63">
        <w:rPr>
          <w:lang w:val="en-US"/>
        </w:rPr>
        <w:tab/>
      </w:r>
      <w:r>
        <w:rPr>
          <w:lang w:val="el-GR"/>
        </w:rPr>
        <w:t>Ά</w:t>
      </w:r>
      <w:r w:rsidRPr="00022C43">
        <w:rPr>
          <w:lang w:val="el-GR"/>
        </w:rPr>
        <w:t>ρθρο</w:t>
      </w:r>
      <w:r w:rsidRPr="00F34C63">
        <w:rPr>
          <w:lang w:val="en-US"/>
        </w:rPr>
        <w:t xml:space="preserve"> 205</w:t>
      </w:r>
      <w:r w:rsidRPr="00022C43">
        <w:rPr>
          <w:lang w:val="el-GR"/>
        </w:rPr>
        <w:t>Α</w:t>
      </w:r>
      <w:r w:rsidRPr="00F34C63">
        <w:rPr>
          <w:lang w:val="en-US"/>
        </w:rPr>
        <w:t xml:space="preserve"> </w:t>
      </w:r>
      <w:r w:rsidRPr="00022C43">
        <w:rPr>
          <w:lang w:val="el-GR"/>
        </w:rPr>
        <w:t>του</w:t>
      </w:r>
      <w:r w:rsidRPr="00F34C63">
        <w:rPr>
          <w:lang w:val="en-US"/>
        </w:rPr>
        <w:t xml:space="preserve"> </w:t>
      </w:r>
      <w:r w:rsidRPr="00022C43">
        <w:rPr>
          <w:lang w:val="el-GR"/>
        </w:rPr>
        <w:t>ν</w:t>
      </w:r>
      <w:r w:rsidRPr="00F34C63">
        <w:rPr>
          <w:lang w:val="en-US"/>
        </w:rPr>
        <w:t>. 4412/2016</w:t>
      </w:r>
    </w:p>
  </w:footnote>
  <w:footnote w:id="28">
    <w:p w14:paraId="711DD93E" w14:textId="77777777" w:rsidR="006F5D70" w:rsidRPr="00F34C63" w:rsidRDefault="006F5D70" w:rsidP="006E4901">
      <w:pPr>
        <w:pStyle w:val="af4"/>
        <w:rPr>
          <w:lang w:val="en-US"/>
        </w:rPr>
      </w:pPr>
      <w:r>
        <w:rPr>
          <w:rStyle w:val="ab"/>
        </w:rPr>
        <w:footnoteRef/>
      </w:r>
      <w:r w:rsidRPr="00F34C63">
        <w:rPr>
          <w:lang w:val="en-US"/>
        </w:rPr>
        <w:t xml:space="preserve"> </w:t>
      </w:r>
      <w:r w:rsidRPr="00603221">
        <w:rPr>
          <w:lang w:val="el-GR"/>
        </w:rPr>
        <w:t>Ως</w:t>
      </w:r>
      <w:r w:rsidRPr="00F34C63">
        <w:rPr>
          <w:lang w:val="en-US"/>
        </w:rPr>
        <w:t xml:space="preserve"> </w:t>
      </w:r>
      <w:r w:rsidRPr="00603221">
        <w:rPr>
          <w:lang w:val="el-GR"/>
        </w:rPr>
        <w:t>ΘΕΣΕΙΣ</w:t>
      </w:r>
      <w:r w:rsidRPr="00F34C63">
        <w:rPr>
          <w:lang w:val="en-US"/>
        </w:rPr>
        <w:t xml:space="preserve"> </w:t>
      </w:r>
      <w:r w:rsidRPr="00603221">
        <w:rPr>
          <w:lang w:val="el-GR"/>
        </w:rPr>
        <w:t>ενδεικτικά</w:t>
      </w:r>
      <w:r w:rsidRPr="00F34C63">
        <w:rPr>
          <w:lang w:val="en-US"/>
        </w:rPr>
        <w:t xml:space="preserve"> </w:t>
      </w:r>
      <w:r w:rsidRPr="00603221">
        <w:rPr>
          <w:lang w:val="el-GR"/>
        </w:rPr>
        <w:t>αναφέρονται</w:t>
      </w:r>
      <w:r w:rsidRPr="00F34C63">
        <w:rPr>
          <w:lang w:val="en-US"/>
        </w:rPr>
        <w:t xml:space="preserve"> : </w:t>
      </w:r>
      <w:r>
        <w:rPr>
          <w:lang w:val="en-GB"/>
        </w:rPr>
        <w:t>m</w:t>
      </w:r>
      <w:r>
        <w:rPr>
          <w:lang w:val="en-US"/>
        </w:rPr>
        <w:t>anager</w:t>
      </w:r>
      <w:r w:rsidRPr="00F34C63">
        <w:rPr>
          <w:lang w:val="en-US"/>
        </w:rPr>
        <w:t xml:space="preserve">, </w:t>
      </w:r>
      <w:r>
        <w:rPr>
          <w:lang w:val="en-US"/>
        </w:rPr>
        <w:t>senior</w:t>
      </w:r>
      <w:r w:rsidRPr="00F34C63">
        <w:rPr>
          <w:lang w:val="en-US"/>
        </w:rPr>
        <w:t xml:space="preserve"> </w:t>
      </w:r>
      <w:r>
        <w:rPr>
          <w:lang w:val="en-US"/>
        </w:rPr>
        <w:t>consultant</w:t>
      </w:r>
      <w:r w:rsidRPr="00F34C63">
        <w:rPr>
          <w:lang w:val="en-US"/>
        </w:rPr>
        <w:t xml:space="preserve">, </w:t>
      </w:r>
      <w:r>
        <w:rPr>
          <w:lang w:val="en-US"/>
        </w:rPr>
        <w:t>consultant</w:t>
      </w:r>
      <w:r w:rsidRPr="00F34C63">
        <w:rPr>
          <w:lang w:val="en-US"/>
        </w:rPr>
        <w:t xml:space="preserve">, </w:t>
      </w:r>
      <w:r>
        <w:rPr>
          <w:lang w:val="en-US"/>
        </w:rPr>
        <w:t>business</w:t>
      </w:r>
      <w:r w:rsidRPr="00F34C63">
        <w:rPr>
          <w:lang w:val="en-US"/>
        </w:rPr>
        <w:t xml:space="preserve"> </w:t>
      </w:r>
      <w:r>
        <w:rPr>
          <w:lang w:val="en-US"/>
        </w:rPr>
        <w:t>expert</w:t>
      </w:r>
      <w:r w:rsidRPr="00F34C63">
        <w:rPr>
          <w:lang w:val="en-US"/>
        </w:rPr>
        <w:t xml:space="preserve"> </w:t>
      </w:r>
      <w:r w:rsidRPr="00603221">
        <w:rPr>
          <w:lang w:val="el-GR"/>
        </w:rPr>
        <w:t>κλπ</w:t>
      </w:r>
      <w:r w:rsidRPr="00F34C63">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5D7BF" w14:textId="1F41B82B" w:rsidR="006F5D70" w:rsidRPr="00530507" w:rsidRDefault="00F4589F" w:rsidP="00570BEB">
    <w:pPr>
      <w:pStyle w:val="af3"/>
      <w:pBdr>
        <w:bottom w:val="single" w:sz="4" w:space="1" w:color="auto"/>
      </w:pBdr>
      <w:rPr>
        <w:lang w:val="el-GR"/>
      </w:rPr>
    </w:pPr>
    <w:r w:rsidRPr="005E3D45">
      <w:rPr>
        <w:lang w:val="el-GR"/>
      </w:rPr>
      <w:t>Υποέργο 3</w:t>
    </w:r>
    <w:r w:rsidRPr="00570BEB">
      <w:rPr>
        <w:lang w:val="el-GR"/>
      </w:rPr>
      <w:t>:</w:t>
    </w:r>
    <w:r w:rsidRPr="005E3D45">
      <w:rPr>
        <w:lang w:val="el-GR"/>
      </w:rPr>
      <w:t xml:space="preserve"> «Υπηρεσίες διαχείρισης, επεξεργασίας και αξιοποίησης δεδομένων πολιτικής προστασίας με χρήση τεχνητής νοημοσύνης» του έργου</w:t>
    </w:r>
    <w:r>
      <w:rPr>
        <w:lang w:val="el-GR"/>
      </w:rPr>
      <w:t xml:space="preserve"> «</w:t>
    </w:r>
    <w:r w:rsidRPr="005E3D45">
      <w:rPr>
        <w:lang w:val="el-GR"/>
      </w:rPr>
      <w:t>Εθνική Βάση Δεδομένων: Ολοκληρωμένο Πληροφοριακό Σύστημα Διαχείρισης Κινδύνων και Πρόληψης</w:t>
    </w:r>
    <w:r>
      <w:rPr>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D271D" w14:textId="0563F18D" w:rsidR="006F5D70" w:rsidRPr="00F22514" w:rsidRDefault="006F5D70" w:rsidP="00B510EB">
    <w:pPr>
      <w:rPr>
        <w:lang w:val="el-GR"/>
      </w:rPr>
    </w:pPr>
    <w:r w:rsidRPr="00F22514">
      <w:rPr>
        <w:lang w:val="el-GR"/>
      </w:rPr>
      <w:t>Διακήρυξη Ηλεκτρονικού Ανοικτού Άνω των Ορίων Διαγωνισμού για το Έργο «</w:t>
    </w:r>
    <w:r w:rsidRPr="00204982">
      <w:rPr>
        <w:lang w:val="el-GR"/>
      </w:rPr>
      <w:t xml:space="preserve">«Εθνική Βάση Δεδομένων: Ολοκληρωμένο Πληροφοριακό Σύστημα Διαχείρισης Κινδύνων και Πρόληψης: </w:t>
    </w:r>
    <w:r>
      <w:rPr>
        <w:lang w:val="el-GR"/>
      </w:rPr>
      <w:t xml:space="preserve">Υποέργο 3 </w:t>
    </w:r>
    <w:r w:rsidRPr="00EB3C3A">
      <w:rPr>
        <w:lang w:val="el-GR"/>
      </w:rPr>
      <w:t>Υπηρεσίες διαχείρισης, επεξεργασίας και αξιοποίησης δεδομένων πολιτικής προστασίας με χρήση τεχνητής νοημοσύνης</w:t>
    </w:r>
    <w:r w:rsidRPr="00204982">
      <w:rPr>
        <w:lang w:val="el-GR"/>
      </w:rPr>
      <w:t>»</w:t>
    </w:r>
  </w:p>
  <w:p w14:paraId="2591FD3A" w14:textId="1FEA5C21" w:rsidR="006F5D70" w:rsidRPr="00B510EB" w:rsidRDefault="006F5D70" w:rsidP="00B510EB">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8572F" w14:textId="77777777" w:rsidR="006F5D70" w:rsidRPr="00F22514" w:rsidRDefault="006F5D70" w:rsidP="008B53EE">
    <w:pPr>
      <w:rPr>
        <w:lang w:val="el-GR"/>
      </w:rPr>
    </w:pPr>
    <w:r w:rsidRPr="00F22514">
      <w:rPr>
        <w:lang w:val="el-GR"/>
      </w:rPr>
      <w:t>Διακήρυξη Ηλεκτρονικού Ανοικτού Άνω των Ορίων Διαγωνισμού για το Έργο «</w:t>
    </w:r>
    <w:r w:rsidRPr="00204982">
      <w:rPr>
        <w:lang w:val="el-GR"/>
      </w:rPr>
      <w:t>«Εθνική Βάση Δεδομένων: Ολοκληρωμένο Πληροφοριακό Σύστημα Διαχείρισης Κινδύνων και Πρόληψης: Υποέργο 2 - Εθνικό Σύστημα Έγκαιρης Προειδοποίησης με χρήση Τεχνητής Νοημοσύνης»</w:t>
    </w:r>
  </w:p>
  <w:p w14:paraId="4DEB2D2D" w14:textId="44E34419" w:rsidR="006F5D70" w:rsidRPr="008B53EE" w:rsidRDefault="006F5D70" w:rsidP="008B53EE">
    <w:pPr>
      <w:pStyle w:val="af3"/>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NewEPIK5"/>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953A5780"/>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0008A"/>
    <w:multiLevelType w:val="multilevel"/>
    <w:tmpl w:val="44B8BB98"/>
    <w:name w:val="WW8Num144"/>
    <w:lvl w:ilvl="0">
      <w:start w:val="1"/>
      <w:numFmt w:val="decimal"/>
      <w:lvlText w:val="%1."/>
      <w:lvlJc w:val="left"/>
      <w:pPr>
        <w:tabs>
          <w:tab w:val="num" w:pos="360"/>
        </w:tabs>
        <w:ind w:left="360" w:hanging="360"/>
      </w:pPr>
      <w:rPr>
        <w:b w:val="0"/>
        <w:i w:val="0"/>
        <w:color w:val="auto"/>
        <w:sz w:val="22"/>
        <w:szCs w:val="22"/>
      </w:rPr>
    </w:lvl>
    <w:lvl w:ilvl="1">
      <w:start w:val="1"/>
      <w:numFmt w:val="decimal"/>
      <w:lvlText w:val="Α.%1.%2"/>
      <w:lvlJc w:val="left"/>
      <w:pPr>
        <w:tabs>
          <w:tab w:val="num" w:pos="1080"/>
        </w:tabs>
        <w:ind w:left="565" w:hanging="565"/>
      </w:pPr>
      <w:rPr>
        <w:rFonts w:ascii="Tahoma" w:hAnsi="Tahoma" w:cs="Times New Roman" w:hint="default"/>
      </w:rPr>
    </w:lvl>
    <w:lvl w:ilvl="2">
      <w:start w:val="1"/>
      <w:numFmt w:val="decimal"/>
      <w:lvlText w:val="Α.%1.%2.%3"/>
      <w:lvlJc w:val="left"/>
      <w:pPr>
        <w:tabs>
          <w:tab w:val="num" w:pos="1080"/>
        </w:tabs>
        <w:ind w:left="720" w:hanging="720"/>
      </w:pPr>
      <w:rPr>
        <w:rFonts w:ascii="Tahoma" w:hAnsi="Tahoma" w:cs="Times New Roman" w:hint="default"/>
        <w:sz w:val="22"/>
      </w:rPr>
    </w:lvl>
    <w:lvl w:ilvl="3">
      <w:start w:val="1"/>
      <w:numFmt w:val="decimal"/>
      <w:lvlText w:val="Α.%1.%2.%3.%4"/>
      <w:lvlJc w:val="left"/>
      <w:pPr>
        <w:tabs>
          <w:tab w:val="num" w:pos="1440"/>
        </w:tabs>
        <w:ind w:left="864" w:hanging="864"/>
      </w:pPr>
      <w:rPr>
        <w:rFonts w:ascii="Tahoma" w:hAnsi="Tahoma" w:cs="Times New Roman" w:hint="default"/>
      </w:rPr>
    </w:lvl>
    <w:lvl w:ilvl="4">
      <w:start w:val="1"/>
      <w:numFmt w:val="decimal"/>
      <w:lvlText w:val="Α.%1.%2.%3.%4.%5"/>
      <w:lvlJc w:val="left"/>
      <w:pPr>
        <w:tabs>
          <w:tab w:val="num" w:pos="1800"/>
        </w:tabs>
        <w:ind w:left="1008" w:hanging="1008"/>
      </w:pPr>
      <w:rPr>
        <w:rFonts w:ascii="Tahoma" w:hAnsi="Tahoma" w:cs="Times New Roman" w:hint="default"/>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00000112"/>
    <w:multiLevelType w:val="singleLevel"/>
    <w:tmpl w:val="00000112"/>
    <w:lvl w:ilvl="0">
      <w:start w:val="1"/>
      <w:numFmt w:val="bullet"/>
      <w:lvlText w:val=""/>
      <w:lvlJc w:val="left"/>
      <w:pPr>
        <w:tabs>
          <w:tab w:val="num" w:pos="720"/>
        </w:tabs>
        <w:ind w:left="720" w:hanging="360"/>
      </w:pPr>
      <w:rPr>
        <w:rFonts w:ascii="Symbol" w:hAnsi="Symbol"/>
        <w:color w:val="auto"/>
      </w:rPr>
    </w:lvl>
  </w:abstractNum>
  <w:abstractNum w:abstractNumId="14" w15:restartNumberingAfterBreak="0">
    <w:nsid w:val="004619F1"/>
    <w:multiLevelType w:val="multilevel"/>
    <w:tmpl w:val="61EC1D26"/>
    <w:lvl w:ilvl="0">
      <w:start w:val="1"/>
      <w:numFmt w:val="decimal"/>
      <w:pStyle w:val="BulletVIS"/>
      <w:lvlText w:val="%1."/>
      <w:lvlJc w:val="left"/>
      <w:pPr>
        <w:ind w:left="360" w:hanging="360"/>
      </w:pPr>
      <w:rPr>
        <w:rFonts w:cs="Times New Roman" w:hint="default"/>
      </w:rPr>
    </w:lvl>
    <w:lvl w:ilvl="1">
      <w:start w:val="1"/>
      <w:numFmt w:val="decimal"/>
      <w:lvlText w:val="%1.%2."/>
      <w:lvlJc w:val="left"/>
      <w:pPr>
        <w:ind w:left="858" w:hanging="432"/>
      </w:pPr>
      <w:rPr>
        <w:rFonts w:cs="Times New Roman" w:hint="default"/>
      </w:rPr>
    </w:lvl>
    <w:lvl w:ilvl="2">
      <w:start w:val="1"/>
      <w:numFmt w:val="decimal"/>
      <w:lvlText w:val="%1.%2.%3."/>
      <w:lvlJc w:val="left"/>
      <w:pPr>
        <w:ind w:left="788" w:hanging="504"/>
      </w:pPr>
      <w:rPr>
        <w:rFonts w:cs="Times New Roman" w:hint="default"/>
      </w:rPr>
    </w:lvl>
    <w:lvl w:ilvl="3">
      <w:start w:val="1"/>
      <w:numFmt w:val="decimal"/>
      <w:lvlText w:val="%1.%2.%3.%4."/>
      <w:lvlJc w:val="left"/>
      <w:pPr>
        <w:ind w:left="1641" w:hanging="648"/>
      </w:pPr>
      <w:rPr>
        <w:rFonts w:cs="Times New Roman" w:hint="default"/>
        <w:b w:val="0"/>
        <w:i/>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01B108C8"/>
    <w:multiLevelType w:val="hybridMultilevel"/>
    <w:tmpl w:val="A4E4306C"/>
    <w:lvl w:ilvl="0" w:tplc="04080001">
      <w:start w:val="1"/>
      <w:numFmt w:val="bullet"/>
      <w:lvlText w:val=""/>
      <w:lvlJc w:val="left"/>
      <w:pPr>
        <w:ind w:left="726" w:hanging="360"/>
      </w:pPr>
      <w:rPr>
        <w:rFonts w:ascii="Symbol" w:hAnsi="Symbol" w:hint="default"/>
      </w:rPr>
    </w:lvl>
    <w:lvl w:ilvl="1" w:tplc="04080003" w:tentative="1">
      <w:start w:val="1"/>
      <w:numFmt w:val="bullet"/>
      <w:lvlText w:val="o"/>
      <w:lvlJc w:val="left"/>
      <w:pPr>
        <w:ind w:left="1446" w:hanging="360"/>
      </w:pPr>
      <w:rPr>
        <w:rFonts w:ascii="Courier New" w:hAnsi="Courier New" w:cs="Courier New" w:hint="default"/>
      </w:rPr>
    </w:lvl>
    <w:lvl w:ilvl="2" w:tplc="04080005" w:tentative="1">
      <w:start w:val="1"/>
      <w:numFmt w:val="bullet"/>
      <w:lvlText w:val=""/>
      <w:lvlJc w:val="left"/>
      <w:pPr>
        <w:ind w:left="2166" w:hanging="360"/>
      </w:pPr>
      <w:rPr>
        <w:rFonts w:ascii="Wingdings" w:hAnsi="Wingdings" w:hint="default"/>
      </w:rPr>
    </w:lvl>
    <w:lvl w:ilvl="3" w:tplc="04080001" w:tentative="1">
      <w:start w:val="1"/>
      <w:numFmt w:val="bullet"/>
      <w:lvlText w:val=""/>
      <w:lvlJc w:val="left"/>
      <w:pPr>
        <w:ind w:left="2886" w:hanging="360"/>
      </w:pPr>
      <w:rPr>
        <w:rFonts w:ascii="Symbol" w:hAnsi="Symbol" w:hint="default"/>
      </w:rPr>
    </w:lvl>
    <w:lvl w:ilvl="4" w:tplc="04080003" w:tentative="1">
      <w:start w:val="1"/>
      <w:numFmt w:val="bullet"/>
      <w:lvlText w:val="o"/>
      <w:lvlJc w:val="left"/>
      <w:pPr>
        <w:ind w:left="3606" w:hanging="360"/>
      </w:pPr>
      <w:rPr>
        <w:rFonts w:ascii="Courier New" w:hAnsi="Courier New" w:cs="Courier New" w:hint="default"/>
      </w:rPr>
    </w:lvl>
    <w:lvl w:ilvl="5" w:tplc="04080005" w:tentative="1">
      <w:start w:val="1"/>
      <w:numFmt w:val="bullet"/>
      <w:lvlText w:val=""/>
      <w:lvlJc w:val="left"/>
      <w:pPr>
        <w:ind w:left="4326" w:hanging="360"/>
      </w:pPr>
      <w:rPr>
        <w:rFonts w:ascii="Wingdings" w:hAnsi="Wingdings" w:hint="default"/>
      </w:rPr>
    </w:lvl>
    <w:lvl w:ilvl="6" w:tplc="04080001" w:tentative="1">
      <w:start w:val="1"/>
      <w:numFmt w:val="bullet"/>
      <w:lvlText w:val=""/>
      <w:lvlJc w:val="left"/>
      <w:pPr>
        <w:ind w:left="5046" w:hanging="360"/>
      </w:pPr>
      <w:rPr>
        <w:rFonts w:ascii="Symbol" w:hAnsi="Symbol" w:hint="default"/>
      </w:rPr>
    </w:lvl>
    <w:lvl w:ilvl="7" w:tplc="04080003" w:tentative="1">
      <w:start w:val="1"/>
      <w:numFmt w:val="bullet"/>
      <w:lvlText w:val="o"/>
      <w:lvlJc w:val="left"/>
      <w:pPr>
        <w:ind w:left="5766" w:hanging="360"/>
      </w:pPr>
      <w:rPr>
        <w:rFonts w:ascii="Courier New" w:hAnsi="Courier New" w:cs="Courier New" w:hint="default"/>
      </w:rPr>
    </w:lvl>
    <w:lvl w:ilvl="8" w:tplc="04080005" w:tentative="1">
      <w:start w:val="1"/>
      <w:numFmt w:val="bullet"/>
      <w:lvlText w:val=""/>
      <w:lvlJc w:val="left"/>
      <w:pPr>
        <w:ind w:left="6486" w:hanging="360"/>
      </w:pPr>
      <w:rPr>
        <w:rFonts w:ascii="Wingdings" w:hAnsi="Wingdings" w:hint="default"/>
      </w:rPr>
    </w:lvl>
  </w:abstractNum>
  <w:abstractNum w:abstractNumId="16" w15:restartNumberingAfterBreak="0">
    <w:nsid w:val="01FC54D1"/>
    <w:multiLevelType w:val="multilevel"/>
    <w:tmpl w:val="01FC54D1"/>
    <w:lvl w:ilvl="0">
      <w:start w:val="1"/>
      <w:numFmt w:val="bullet"/>
      <w:lvlText w:val="o"/>
      <w:lvlJc w:val="left"/>
      <w:pPr>
        <w:ind w:left="1146" w:hanging="360"/>
      </w:pPr>
      <w:rPr>
        <w:rFonts w:ascii="Courier New" w:hAnsi="Courier New" w:cs="Courier New"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7" w15:restartNumberingAfterBreak="0">
    <w:nsid w:val="030210CB"/>
    <w:multiLevelType w:val="hybridMultilevel"/>
    <w:tmpl w:val="DD36DD60"/>
    <w:lvl w:ilvl="0" w:tplc="1702F7AE">
      <w:start w:val="1"/>
      <w:numFmt w:val="bullet"/>
      <w:pStyle w:val="Bullet1"/>
      <w:lvlText w:val=""/>
      <w:lvlJc w:val="left"/>
      <w:pPr>
        <w:ind w:left="720" w:hanging="360"/>
      </w:pPr>
      <w:rPr>
        <w:rFonts w:ascii="Symbol" w:hAnsi="Symbol" w:hint="default"/>
      </w:rPr>
    </w:lvl>
    <w:lvl w:ilvl="1" w:tplc="64B266CC">
      <w:start w:val="1"/>
      <w:numFmt w:val="bullet"/>
      <w:lvlText w:val="o"/>
      <w:lvlJc w:val="left"/>
      <w:pPr>
        <w:ind w:left="1440" w:hanging="360"/>
      </w:pPr>
      <w:rPr>
        <w:rFonts w:ascii="Courier New" w:hAnsi="Courier New" w:hint="default"/>
      </w:rPr>
    </w:lvl>
    <w:lvl w:ilvl="2" w:tplc="270C4A3E" w:tentative="1">
      <w:start w:val="1"/>
      <w:numFmt w:val="bullet"/>
      <w:lvlText w:val=""/>
      <w:lvlJc w:val="left"/>
      <w:pPr>
        <w:ind w:left="2160" w:hanging="360"/>
      </w:pPr>
      <w:rPr>
        <w:rFonts w:ascii="Wingdings" w:hAnsi="Wingdings" w:hint="default"/>
      </w:rPr>
    </w:lvl>
    <w:lvl w:ilvl="3" w:tplc="999CA362" w:tentative="1">
      <w:start w:val="1"/>
      <w:numFmt w:val="bullet"/>
      <w:lvlText w:val=""/>
      <w:lvlJc w:val="left"/>
      <w:pPr>
        <w:ind w:left="2880" w:hanging="360"/>
      </w:pPr>
      <w:rPr>
        <w:rFonts w:ascii="Symbol" w:hAnsi="Symbol" w:hint="default"/>
      </w:rPr>
    </w:lvl>
    <w:lvl w:ilvl="4" w:tplc="55A29EB0" w:tentative="1">
      <w:start w:val="1"/>
      <w:numFmt w:val="bullet"/>
      <w:lvlText w:val="o"/>
      <w:lvlJc w:val="left"/>
      <w:pPr>
        <w:ind w:left="3600" w:hanging="360"/>
      </w:pPr>
      <w:rPr>
        <w:rFonts w:ascii="Courier New" w:hAnsi="Courier New" w:hint="default"/>
      </w:rPr>
    </w:lvl>
    <w:lvl w:ilvl="5" w:tplc="4534418A" w:tentative="1">
      <w:start w:val="1"/>
      <w:numFmt w:val="bullet"/>
      <w:lvlText w:val=""/>
      <w:lvlJc w:val="left"/>
      <w:pPr>
        <w:ind w:left="4320" w:hanging="360"/>
      </w:pPr>
      <w:rPr>
        <w:rFonts w:ascii="Wingdings" w:hAnsi="Wingdings" w:hint="default"/>
      </w:rPr>
    </w:lvl>
    <w:lvl w:ilvl="6" w:tplc="A572A734" w:tentative="1">
      <w:start w:val="1"/>
      <w:numFmt w:val="bullet"/>
      <w:lvlText w:val=""/>
      <w:lvlJc w:val="left"/>
      <w:pPr>
        <w:ind w:left="5040" w:hanging="360"/>
      </w:pPr>
      <w:rPr>
        <w:rFonts w:ascii="Symbol" w:hAnsi="Symbol" w:hint="default"/>
      </w:rPr>
    </w:lvl>
    <w:lvl w:ilvl="7" w:tplc="ED28D06A" w:tentative="1">
      <w:start w:val="1"/>
      <w:numFmt w:val="bullet"/>
      <w:lvlText w:val="o"/>
      <w:lvlJc w:val="left"/>
      <w:pPr>
        <w:ind w:left="5760" w:hanging="360"/>
      </w:pPr>
      <w:rPr>
        <w:rFonts w:ascii="Courier New" w:hAnsi="Courier New" w:hint="default"/>
      </w:rPr>
    </w:lvl>
    <w:lvl w:ilvl="8" w:tplc="1D22F0C8" w:tentative="1">
      <w:start w:val="1"/>
      <w:numFmt w:val="bullet"/>
      <w:lvlText w:val=""/>
      <w:lvlJc w:val="left"/>
      <w:pPr>
        <w:ind w:left="6480" w:hanging="360"/>
      </w:pPr>
      <w:rPr>
        <w:rFonts w:ascii="Wingdings" w:hAnsi="Wingdings" w:hint="default"/>
      </w:rPr>
    </w:lvl>
  </w:abstractNum>
  <w:abstractNum w:abstractNumId="18" w15:restartNumberingAfterBreak="0">
    <w:nsid w:val="06CA2AE2"/>
    <w:multiLevelType w:val="hybridMultilevel"/>
    <w:tmpl w:val="02DC1668"/>
    <w:lvl w:ilvl="0" w:tplc="04080001">
      <w:start w:val="1"/>
      <w:numFmt w:val="bullet"/>
      <w:lvlText w:val=""/>
      <w:lvlJc w:val="left"/>
      <w:pPr>
        <w:ind w:left="764" w:hanging="360"/>
      </w:pPr>
      <w:rPr>
        <w:rFonts w:ascii="Symbol" w:hAnsi="Symbol" w:hint="default"/>
      </w:rPr>
    </w:lvl>
    <w:lvl w:ilvl="1" w:tplc="04080003" w:tentative="1">
      <w:start w:val="1"/>
      <w:numFmt w:val="bullet"/>
      <w:lvlText w:val="o"/>
      <w:lvlJc w:val="left"/>
      <w:pPr>
        <w:ind w:left="1484" w:hanging="360"/>
      </w:pPr>
      <w:rPr>
        <w:rFonts w:ascii="Courier New" w:hAnsi="Courier New" w:cs="Courier New" w:hint="default"/>
      </w:rPr>
    </w:lvl>
    <w:lvl w:ilvl="2" w:tplc="04080005" w:tentative="1">
      <w:start w:val="1"/>
      <w:numFmt w:val="bullet"/>
      <w:lvlText w:val=""/>
      <w:lvlJc w:val="left"/>
      <w:pPr>
        <w:ind w:left="2204" w:hanging="360"/>
      </w:pPr>
      <w:rPr>
        <w:rFonts w:ascii="Wingdings" w:hAnsi="Wingdings" w:hint="default"/>
      </w:rPr>
    </w:lvl>
    <w:lvl w:ilvl="3" w:tplc="04080001" w:tentative="1">
      <w:start w:val="1"/>
      <w:numFmt w:val="bullet"/>
      <w:lvlText w:val=""/>
      <w:lvlJc w:val="left"/>
      <w:pPr>
        <w:ind w:left="2924" w:hanging="360"/>
      </w:pPr>
      <w:rPr>
        <w:rFonts w:ascii="Symbol" w:hAnsi="Symbol" w:hint="default"/>
      </w:rPr>
    </w:lvl>
    <w:lvl w:ilvl="4" w:tplc="04080003" w:tentative="1">
      <w:start w:val="1"/>
      <w:numFmt w:val="bullet"/>
      <w:lvlText w:val="o"/>
      <w:lvlJc w:val="left"/>
      <w:pPr>
        <w:ind w:left="3644" w:hanging="360"/>
      </w:pPr>
      <w:rPr>
        <w:rFonts w:ascii="Courier New" w:hAnsi="Courier New" w:cs="Courier New" w:hint="default"/>
      </w:rPr>
    </w:lvl>
    <w:lvl w:ilvl="5" w:tplc="04080005" w:tentative="1">
      <w:start w:val="1"/>
      <w:numFmt w:val="bullet"/>
      <w:lvlText w:val=""/>
      <w:lvlJc w:val="left"/>
      <w:pPr>
        <w:ind w:left="4364" w:hanging="360"/>
      </w:pPr>
      <w:rPr>
        <w:rFonts w:ascii="Wingdings" w:hAnsi="Wingdings" w:hint="default"/>
      </w:rPr>
    </w:lvl>
    <w:lvl w:ilvl="6" w:tplc="04080001" w:tentative="1">
      <w:start w:val="1"/>
      <w:numFmt w:val="bullet"/>
      <w:lvlText w:val=""/>
      <w:lvlJc w:val="left"/>
      <w:pPr>
        <w:ind w:left="5084" w:hanging="360"/>
      </w:pPr>
      <w:rPr>
        <w:rFonts w:ascii="Symbol" w:hAnsi="Symbol" w:hint="default"/>
      </w:rPr>
    </w:lvl>
    <w:lvl w:ilvl="7" w:tplc="04080003" w:tentative="1">
      <w:start w:val="1"/>
      <w:numFmt w:val="bullet"/>
      <w:lvlText w:val="o"/>
      <w:lvlJc w:val="left"/>
      <w:pPr>
        <w:ind w:left="5804" w:hanging="360"/>
      </w:pPr>
      <w:rPr>
        <w:rFonts w:ascii="Courier New" w:hAnsi="Courier New" w:cs="Courier New" w:hint="default"/>
      </w:rPr>
    </w:lvl>
    <w:lvl w:ilvl="8" w:tplc="04080005" w:tentative="1">
      <w:start w:val="1"/>
      <w:numFmt w:val="bullet"/>
      <w:lvlText w:val=""/>
      <w:lvlJc w:val="left"/>
      <w:pPr>
        <w:ind w:left="6524" w:hanging="360"/>
      </w:pPr>
      <w:rPr>
        <w:rFonts w:ascii="Wingdings" w:hAnsi="Wingdings" w:hint="default"/>
      </w:rPr>
    </w:lvl>
  </w:abstractNum>
  <w:abstractNum w:abstractNumId="19" w15:restartNumberingAfterBreak="0">
    <w:nsid w:val="074B759F"/>
    <w:multiLevelType w:val="hybridMultilevel"/>
    <w:tmpl w:val="45A6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77964AF"/>
    <w:multiLevelType w:val="hybridMultilevel"/>
    <w:tmpl w:val="64C8AB2C"/>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8903F77"/>
    <w:multiLevelType w:val="hybridMultilevel"/>
    <w:tmpl w:val="0B226CB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099B3450"/>
    <w:multiLevelType w:val="multilevel"/>
    <w:tmpl w:val="659A3DF2"/>
    <w:styleLink w:val="5"/>
    <w:lvl w:ilvl="0">
      <w:start w:val="1"/>
      <w:numFmt w:val="decimal"/>
      <w:lvlText w:val="Γ.%1"/>
      <w:lvlJc w:val="left"/>
      <w:pPr>
        <w:ind w:left="567" w:hanging="567"/>
      </w:pPr>
      <w:rPr>
        <w:rFonts w:cs="Times New Roman" w:hint="default"/>
        <w:b/>
        <w:sz w:val="24"/>
        <w:szCs w:val="24"/>
      </w:rPr>
    </w:lvl>
    <w:lvl w:ilvl="1">
      <w:start w:val="1"/>
      <w:numFmt w:val="decimal"/>
      <w:lvlText w:val="Γ.%1.%2"/>
      <w:lvlJc w:val="left"/>
      <w:pPr>
        <w:ind w:left="567" w:hanging="454"/>
      </w:pPr>
      <w:rPr>
        <w:rFonts w:cs="Times New Roman" w:hint="default"/>
      </w:rPr>
    </w:lvl>
    <w:lvl w:ilvl="2">
      <w:start w:val="1"/>
      <w:numFmt w:val="decimal"/>
      <w:lvlText w:val="Γ.%1.%2.%3"/>
      <w:lvlJc w:val="left"/>
      <w:pPr>
        <w:ind w:left="567" w:hanging="340"/>
      </w:pPr>
      <w:rPr>
        <w:rFonts w:cs="Times New Roman" w:hint="default"/>
      </w:rPr>
    </w:lvl>
    <w:lvl w:ilvl="3">
      <w:start w:val="1"/>
      <w:numFmt w:val="decimal"/>
      <w:lvlText w:val="Γ.%1.%2.%3.%4"/>
      <w:lvlJc w:val="left"/>
      <w:pPr>
        <w:ind w:left="567" w:hanging="227"/>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09A24004"/>
    <w:multiLevelType w:val="hybridMultilevel"/>
    <w:tmpl w:val="49802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A4D7045"/>
    <w:multiLevelType w:val="hybridMultilevel"/>
    <w:tmpl w:val="C14861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0A591904"/>
    <w:multiLevelType w:val="multilevel"/>
    <w:tmpl w:val="0A591904"/>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15:restartNumberingAfterBreak="0">
    <w:nsid w:val="0C2C30FB"/>
    <w:multiLevelType w:val="hybridMultilevel"/>
    <w:tmpl w:val="79D2DF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0CB82A95"/>
    <w:multiLevelType w:val="multilevel"/>
    <w:tmpl w:val="0408001D"/>
    <w:numStyleLink w:val="Style2"/>
  </w:abstractNum>
  <w:abstractNum w:abstractNumId="29" w15:restartNumberingAfterBreak="0">
    <w:nsid w:val="106C24CC"/>
    <w:multiLevelType w:val="hybridMultilevel"/>
    <w:tmpl w:val="C4CAEF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10E41C91"/>
    <w:multiLevelType w:val="hybridMultilevel"/>
    <w:tmpl w:val="A08A5B18"/>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11191043"/>
    <w:multiLevelType w:val="multilevel"/>
    <w:tmpl w:val="14067FA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1F92B38"/>
    <w:multiLevelType w:val="multilevel"/>
    <w:tmpl w:val="D5884BB0"/>
    <w:lvl w:ilvl="0">
      <w:start w:val="1"/>
      <w:numFmt w:val="decimal"/>
      <w:lvlText w:val="%1."/>
      <w:lvlJc w:val="left"/>
      <w:pPr>
        <w:ind w:left="360" w:hanging="360"/>
      </w:pPr>
      <w:rPr>
        <w:rFonts w:hint="default"/>
      </w:rPr>
    </w:lvl>
    <w:lvl w:ilvl="1">
      <w:start w:val="1"/>
      <w:numFmt w:val="decimal"/>
      <w:pStyle w:val="DG11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2340E9D"/>
    <w:multiLevelType w:val="multilevel"/>
    <w:tmpl w:val="3334AD20"/>
    <w:numStyleLink w:val="Style4"/>
  </w:abstractNum>
  <w:abstractNum w:abstractNumId="34" w15:restartNumberingAfterBreak="0">
    <w:nsid w:val="12B71DE1"/>
    <w:multiLevelType w:val="hybridMultilevel"/>
    <w:tmpl w:val="F7BA344A"/>
    <w:lvl w:ilvl="0" w:tplc="04080005">
      <w:start w:val="1"/>
      <w:numFmt w:val="bullet"/>
      <w:lvlText w:val=""/>
      <w:lvlJc w:val="left"/>
      <w:pPr>
        <w:ind w:left="725" w:hanging="360"/>
      </w:pPr>
      <w:rPr>
        <w:rFonts w:ascii="Wingdings" w:hAnsi="Wingdings" w:hint="default"/>
      </w:rPr>
    </w:lvl>
    <w:lvl w:ilvl="1" w:tplc="04080003">
      <w:start w:val="1"/>
      <w:numFmt w:val="bullet"/>
      <w:lvlText w:val="o"/>
      <w:lvlJc w:val="left"/>
      <w:pPr>
        <w:ind w:left="1445" w:hanging="360"/>
      </w:pPr>
      <w:rPr>
        <w:rFonts w:ascii="Courier New" w:hAnsi="Courier New" w:cs="Courier New" w:hint="default"/>
      </w:rPr>
    </w:lvl>
    <w:lvl w:ilvl="2" w:tplc="04080005" w:tentative="1">
      <w:start w:val="1"/>
      <w:numFmt w:val="bullet"/>
      <w:lvlText w:val=""/>
      <w:lvlJc w:val="left"/>
      <w:pPr>
        <w:ind w:left="2165" w:hanging="360"/>
      </w:pPr>
      <w:rPr>
        <w:rFonts w:ascii="Wingdings" w:hAnsi="Wingdings" w:hint="default"/>
      </w:rPr>
    </w:lvl>
    <w:lvl w:ilvl="3" w:tplc="04080001" w:tentative="1">
      <w:start w:val="1"/>
      <w:numFmt w:val="bullet"/>
      <w:lvlText w:val=""/>
      <w:lvlJc w:val="left"/>
      <w:pPr>
        <w:ind w:left="2885" w:hanging="360"/>
      </w:pPr>
      <w:rPr>
        <w:rFonts w:ascii="Symbol" w:hAnsi="Symbol" w:hint="default"/>
      </w:rPr>
    </w:lvl>
    <w:lvl w:ilvl="4" w:tplc="04080003" w:tentative="1">
      <w:start w:val="1"/>
      <w:numFmt w:val="bullet"/>
      <w:lvlText w:val="o"/>
      <w:lvlJc w:val="left"/>
      <w:pPr>
        <w:ind w:left="3605" w:hanging="360"/>
      </w:pPr>
      <w:rPr>
        <w:rFonts w:ascii="Courier New" w:hAnsi="Courier New" w:cs="Courier New" w:hint="default"/>
      </w:rPr>
    </w:lvl>
    <w:lvl w:ilvl="5" w:tplc="04080005" w:tentative="1">
      <w:start w:val="1"/>
      <w:numFmt w:val="bullet"/>
      <w:lvlText w:val=""/>
      <w:lvlJc w:val="left"/>
      <w:pPr>
        <w:ind w:left="4325" w:hanging="360"/>
      </w:pPr>
      <w:rPr>
        <w:rFonts w:ascii="Wingdings" w:hAnsi="Wingdings" w:hint="default"/>
      </w:rPr>
    </w:lvl>
    <w:lvl w:ilvl="6" w:tplc="04080001" w:tentative="1">
      <w:start w:val="1"/>
      <w:numFmt w:val="bullet"/>
      <w:lvlText w:val=""/>
      <w:lvlJc w:val="left"/>
      <w:pPr>
        <w:ind w:left="5045" w:hanging="360"/>
      </w:pPr>
      <w:rPr>
        <w:rFonts w:ascii="Symbol" w:hAnsi="Symbol" w:hint="default"/>
      </w:rPr>
    </w:lvl>
    <w:lvl w:ilvl="7" w:tplc="04080003" w:tentative="1">
      <w:start w:val="1"/>
      <w:numFmt w:val="bullet"/>
      <w:lvlText w:val="o"/>
      <w:lvlJc w:val="left"/>
      <w:pPr>
        <w:ind w:left="5765" w:hanging="360"/>
      </w:pPr>
      <w:rPr>
        <w:rFonts w:ascii="Courier New" w:hAnsi="Courier New" w:cs="Courier New" w:hint="default"/>
      </w:rPr>
    </w:lvl>
    <w:lvl w:ilvl="8" w:tplc="04080005" w:tentative="1">
      <w:start w:val="1"/>
      <w:numFmt w:val="bullet"/>
      <w:lvlText w:val=""/>
      <w:lvlJc w:val="left"/>
      <w:pPr>
        <w:ind w:left="6485" w:hanging="360"/>
      </w:pPr>
      <w:rPr>
        <w:rFonts w:ascii="Wingdings" w:hAnsi="Wingdings" w:hint="default"/>
      </w:rPr>
    </w:lvl>
  </w:abstractNum>
  <w:abstractNum w:abstractNumId="35"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13AD0CF6"/>
    <w:multiLevelType w:val="hybridMultilevel"/>
    <w:tmpl w:val="00E24304"/>
    <w:lvl w:ilvl="0" w:tplc="04080001">
      <w:start w:val="1"/>
      <w:numFmt w:val="bullet"/>
      <w:pStyle w:val="bullet2"/>
      <w:lvlText w:val="o"/>
      <w:lvlJc w:val="left"/>
      <w:pPr>
        <w:ind w:left="1080" w:hanging="360"/>
      </w:pPr>
      <w:rPr>
        <w:rFonts w:ascii="Courier New" w:hAnsi="Courier New" w:hint="default"/>
      </w:rPr>
    </w:lvl>
    <w:lvl w:ilvl="1" w:tplc="04080003">
      <w:start w:val="1"/>
      <w:numFmt w:val="lowerLetter"/>
      <w:lvlText w:val="%2."/>
      <w:lvlJc w:val="left"/>
      <w:pPr>
        <w:ind w:left="-316" w:hanging="360"/>
      </w:pPr>
      <w:rPr>
        <w:rFonts w:cs="Times New Roman"/>
      </w:rPr>
    </w:lvl>
    <w:lvl w:ilvl="2" w:tplc="04080005">
      <w:start w:val="1"/>
      <w:numFmt w:val="lowerRoman"/>
      <w:lvlText w:val="%3."/>
      <w:lvlJc w:val="right"/>
      <w:pPr>
        <w:ind w:left="404" w:hanging="180"/>
      </w:pPr>
      <w:rPr>
        <w:rFonts w:cs="Times New Roman"/>
      </w:rPr>
    </w:lvl>
    <w:lvl w:ilvl="3" w:tplc="04080001">
      <w:start w:val="1"/>
      <w:numFmt w:val="bullet"/>
      <w:lvlText w:val="o"/>
      <w:lvlJc w:val="left"/>
      <w:pPr>
        <w:ind w:left="1124" w:hanging="360"/>
      </w:pPr>
      <w:rPr>
        <w:rFonts w:ascii="Courier New" w:hAnsi="Courier New" w:hint="default"/>
      </w:rPr>
    </w:lvl>
    <w:lvl w:ilvl="4" w:tplc="04080003" w:tentative="1">
      <w:start w:val="1"/>
      <w:numFmt w:val="lowerLetter"/>
      <w:lvlText w:val="%5."/>
      <w:lvlJc w:val="left"/>
      <w:pPr>
        <w:ind w:left="1844" w:hanging="360"/>
      </w:pPr>
      <w:rPr>
        <w:rFonts w:cs="Times New Roman"/>
      </w:rPr>
    </w:lvl>
    <w:lvl w:ilvl="5" w:tplc="04080005" w:tentative="1">
      <w:start w:val="1"/>
      <w:numFmt w:val="lowerRoman"/>
      <w:lvlText w:val="%6."/>
      <w:lvlJc w:val="right"/>
      <w:pPr>
        <w:ind w:left="2564" w:hanging="180"/>
      </w:pPr>
      <w:rPr>
        <w:rFonts w:cs="Times New Roman"/>
      </w:rPr>
    </w:lvl>
    <w:lvl w:ilvl="6" w:tplc="04080001" w:tentative="1">
      <w:start w:val="1"/>
      <w:numFmt w:val="decimal"/>
      <w:lvlText w:val="%7."/>
      <w:lvlJc w:val="left"/>
      <w:pPr>
        <w:ind w:left="3284" w:hanging="360"/>
      </w:pPr>
      <w:rPr>
        <w:rFonts w:cs="Times New Roman"/>
      </w:rPr>
    </w:lvl>
    <w:lvl w:ilvl="7" w:tplc="04080003" w:tentative="1">
      <w:start w:val="1"/>
      <w:numFmt w:val="lowerLetter"/>
      <w:lvlText w:val="%8."/>
      <w:lvlJc w:val="left"/>
      <w:pPr>
        <w:ind w:left="4004" w:hanging="360"/>
      </w:pPr>
      <w:rPr>
        <w:rFonts w:cs="Times New Roman"/>
      </w:rPr>
    </w:lvl>
    <w:lvl w:ilvl="8" w:tplc="04080005" w:tentative="1">
      <w:start w:val="1"/>
      <w:numFmt w:val="lowerRoman"/>
      <w:lvlText w:val="%9."/>
      <w:lvlJc w:val="right"/>
      <w:pPr>
        <w:ind w:left="4724" w:hanging="180"/>
      </w:pPr>
      <w:rPr>
        <w:rFonts w:cs="Times New Roman"/>
      </w:rPr>
    </w:lvl>
  </w:abstractNum>
  <w:abstractNum w:abstractNumId="3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52D07E0"/>
    <w:multiLevelType w:val="multilevel"/>
    <w:tmpl w:val="315CE316"/>
    <w:styleLink w:val="2"/>
    <w:lvl w:ilvl="0">
      <w:start w:val="1"/>
      <w:numFmt w:val="decimal"/>
      <w:lvlText w:val="Γ.%1."/>
      <w:lvlJc w:val="left"/>
      <w:pPr>
        <w:ind w:left="360" w:hanging="360"/>
      </w:pPr>
      <w:rPr>
        <w:rFonts w:cs="Times New Roman" w:hint="default"/>
        <w:b/>
        <w:sz w:val="24"/>
        <w:szCs w:val="24"/>
      </w:rPr>
    </w:lvl>
    <w:lvl w:ilvl="1">
      <w:start w:val="1"/>
      <w:numFmt w:val="decimal"/>
      <w:lvlText w:val="A.%1.%2."/>
      <w:lvlJc w:val="left"/>
      <w:pPr>
        <w:ind w:left="432" w:hanging="432"/>
      </w:pPr>
      <w:rPr>
        <w:rFonts w:cs="Times New Roman" w:hint="default"/>
      </w:rPr>
    </w:lvl>
    <w:lvl w:ilvl="2">
      <w:start w:val="1"/>
      <w:numFmt w:val="decimal"/>
      <w:lvlText w:val="A.%1.%2.%3."/>
      <w:lvlJc w:val="left"/>
      <w:pPr>
        <w:ind w:left="504" w:hanging="504"/>
      </w:pPr>
      <w:rPr>
        <w:rFonts w:cs="Times New Roman" w:hint="default"/>
      </w:rPr>
    </w:lvl>
    <w:lvl w:ilvl="3">
      <w:start w:val="1"/>
      <w:numFmt w:val="decimal"/>
      <w:lvlText w:val="A.%1.%2.%3.%4."/>
      <w:lvlJc w:val="left"/>
      <w:pPr>
        <w:ind w:left="64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0" w15:restartNumberingAfterBreak="0">
    <w:nsid w:val="164D4B72"/>
    <w:multiLevelType w:val="hybridMultilevel"/>
    <w:tmpl w:val="265289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16E57C5D"/>
    <w:multiLevelType w:val="hybridMultilevel"/>
    <w:tmpl w:val="BA76C7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17AE24B7"/>
    <w:multiLevelType w:val="hybridMultilevel"/>
    <w:tmpl w:val="62BE9C5E"/>
    <w:lvl w:ilvl="0" w:tplc="37A081E8">
      <w:start w:val="1"/>
      <w:numFmt w:val="bullet"/>
      <w:pStyle w:val="ListDash"/>
      <w:lvlText w:val="-"/>
      <w:lvlJc w:val="left"/>
      <w:pPr>
        <w:tabs>
          <w:tab w:val="num" w:pos="1021"/>
        </w:tabs>
        <w:ind w:left="1021" w:hanging="341"/>
      </w:pPr>
      <w:rPr>
        <w:rFonts w:ascii="Courier New" w:hAnsi="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91155CB"/>
    <w:multiLevelType w:val="hybridMultilevel"/>
    <w:tmpl w:val="7888891C"/>
    <w:lvl w:ilvl="0" w:tplc="0408000B">
      <w:start w:val="1"/>
      <w:numFmt w:val="bullet"/>
      <w:pStyle w:val="icomchecklistbullet"/>
      <w:lvlText w:val=""/>
      <w:lvlJc w:val="left"/>
      <w:pPr>
        <w:tabs>
          <w:tab w:val="num" w:pos="1140"/>
        </w:tabs>
        <w:ind w:left="1140" w:hanging="360"/>
      </w:pPr>
      <w:rPr>
        <w:rFonts w:ascii="Wingdings" w:hAnsi="Wingdings" w:hint="default"/>
      </w:rPr>
    </w:lvl>
    <w:lvl w:ilvl="1" w:tplc="04080003">
      <w:start w:val="1"/>
      <w:numFmt w:val="bullet"/>
      <w:lvlText w:val="o"/>
      <w:lvlJc w:val="left"/>
      <w:pPr>
        <w:tabs>
          <w:tab w:val="num" w:pos="780"/>
        </w:tabs>
        <w:ind w:left="780" w:hanging="360"/>
      </w:pPr>
      <w:rPr>
        <w:rFonts w:ascii="Courier New" w:hAnsi="Courier New" w:hint="default"/>
      </w:rPr>
    </w:lvl>
    <w:lvl w:ilvl="2" w:tplc="04080005">
      <w:start w:val="1"/>
      <w:numFmt w:val="bullet"/>
      <w:lvlText w:val=""/>
      <w:lvlJc w:val="left"/>
      <w:pPr>
        <w:tabs>
          <w:tab w:val="num" w:pos="1500"/>
        </w:tabs>
        <w:ind w:left="1500" w:hanging="360"/>
      </w:pPr>
      <w:rPr>
        <w:rFonts w:ascii="Wingdings" w:hAnsi="Wingdings" w:hint="default"/>
      </w:rPr>
    </w:lvl>
    <w:lvl w:ilvl="3" w:tplc="04080001">
      <w:start w:val="1"/>
      <w:numFmt w:val="bullet"/>
      <w:lvlText w:val=""/>
      <w:lvlJc w:val="left"/>
      <w:pPr>
        <w:tabs>
          <w:tab w:val="num" w:pos="2220"/>
        </w:tabs>
        <w:ind w:left="2220" w:hanging="360"/>
      </w:pPr>
      <w:rPr>
        <w:rFonts w:ascii="Symbol" w:hAnsi="Symbol" w:hint="default"/>
      </w:rPr>
    </w:lvl>
    <w:lvl w:ilvl="4" w:tplc="04080003">
      <w:start w:val="1"/>
      <w:numFmt w:val="bullet"/>
      <w:lvlText w:val="o"/>
      <w:lvlJc w:val="left"/>
      <w:pPr>
        <w:tabs>
          <w:tab w:val="num" w:pos="2940"/>
        </w:tabs>
        <w:ind w:left="2940" w:hanging="360"/>
      </w:pPr>
      <w:rPr>
        <w:rFonts w:ascii="Courier New" w:hAnsi="Courier New" w:hint="default"/>
      </w:rPr>
    </w:lvl>
    <w:lvl w:ilvl="5" w:tplc="04080005">
      <w:start w:val="1"/>
      <w:numFmt w:val="bullet"/>
      <w:lvlText w:val=""/>
      <w:lvlJc w:val="left"/>
      <w:pPr>
        <w:tabs>
          <w:tab w:val="num" w:pos="3660"/>
        </w:tabs>
        <w:ind w:left="3660" w:hanging="360"/>
      </w:pPr>
      <w:rPr>
        <w:rFonts w:ascii="Wingdings" w:hAnsi="Wingdings" w:hint="default"/>
      </w:rPr>
    </w:lvl>
    <w:lvl w:ilvl="6" w:tplc="04080001">
      <w:start w:val="1"/>
      <w:numFmt w:val="bullet"/>
      <w:lvlText w:val=""/>
      <w:lvlJc w:val="left"/>
      <w:pPr>
        <w:tabs>
          <w:tab w:val="num" w:pos="4380"/>
        </w:tabs>
        <w:ind w:left="4380" w:hanging="360"/>
      </w:pPr>
      <w:rPr>
        <w:rFonts w:ascii="Symbol" w:hAnsi="Symbol" w:hint="default"/>
      </w:rPr>
    </w:lvl>
    <w:lvl w:ilvl="7" w:tplc="04080003">
      <w:start w:val="1"/>
      <w:numFmt w:val="bullet"/>
      <w:lvlText w:val="o"/>
      <w:lvlJc w:val="left"/>
      <w:pPr>
        <w:tabs>
          <w:tab w:val="num" w:pos="5100"/>
        </w:tabs>
        <w:ind w:left="5100" w:hanging="360"/>
      </w:pPr>
      <w:rPr>
        <w:rFonts w:ascii="Courier New" w:hAnsi="Courier New" w:hint="default"/>
      </w:rPr>
    </w:lvl>
    <w:lvl w:ilvl="8" w:tplc="04080005">
      <w:start w:val="1"/>
      <w:numFmt w:val="bullet"/>
      <w:lvlText w:val=""/>
      <w:lvlJc w:val="left"/>
      <w:pPr>
        <w:tabs>
          <w:tab w:val="num" w:pos="5820"/>
        </w:tabs>
        <w:ind w:left="5820" w:hanging="360"/>
      </w:pPr>
      <w:rPr>
        <w:rFonts w:ascii="Wingdings" w:hAnsi="Wingdings" w:hint="default"/>
      </w:rPr>
    </w:lvl>
  </w:abstractNum>
  <w:abstractNum w:abstractNumId="45"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194D5CCC"/>
    <w:multiLevelType w:val="hybridMultilevel"/>
    <w:tmpl w:val="85188E5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7" w15:restartNumberingAfterBreak="0">
    <w:nsid w:val="19917726"/>
    <w:multiLevelType w:val="multilevel"/>
    <w:tmpl w:val="23A27A9A"/>
    <w:lvl w:ilvl="0">
      <w:start w:val="1"/>
      <w:numFmt w:val="decimal"/>
      <w:pStyle w:val="DG11Heading1"/>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19E80D64"/>
    <w:multiLevelType w:val="hybridMultilevel"/>
    <w:tmpl w:val="5FE68CFA"/>
    <w:lvl w:ilvl="0" w:tplc="9D4E2378">
      <w:start w:val="1"/>
      <w:numFmt w:val="bullet"/>
      <w:lvlRestart w:val="0"/>
      <w:lvlText w:val=""/>
      <w:lvlJc w:val="left"/>
      <w:pPr>
        <w:ind w:left="720" w:hanging="363"/>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1B9C6D7F"/>
    <w:multiLevelType w:val="hybridMultilevel"/>
    <w:tmpl w:val="C97C54B4"/>
    <w:lvl w:ilvl="0" w:tplc="598E3686">
      <w:start w:val="1"/>
      <w:numFmt w:val="bullet"/>
      <w:pStyle w:val="4"/>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CA06B8A"/>
    <w:multiLevelType w:val="multilevel"/>
    <w:tmpl w:val="1CA06B8A"/>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start w:val="1"/>
      <w:numFmt w:val="bullet"/>
      <w:lvlText w:val=""/>
      <w:lvlJc w:val="left"/>
      <w:pPr>
        <w:tabs>
          <w:tab w:val="num" w:pos="2162"/>
        </w:tabs>
        <w:ind w:left="2162" w:hanging="360"/>
      </w:pPr>
      <w:rPr>
        <w:rFonts w:ascii="Wingdings" w:hAnsi="Wingdings" w:hint="default"/>
      </w:rPr>
    </w:lvl>
    <w:lvl w:ilvl="3" w:tplc="04080001">
      <w:start w:val="1"/>
      <w:numFmt w:val="bullet"/>
      <w:lvlText w:val=""/>
      <w:lvlJc w:val="left"/>
      <w:pPr>
        <w:tabs>
          <w:tab w:val="num" w:pos="2882"/>
        </w:tabs>
        <w:ind w:left="2882" w:hanging="360"/>
      </w:pPr>
      <w:rPr>
        <w:rFonts w:ascii="Symbol" w:hAnsi="Symbol" w:hint="default"/>
      </w:rPr>
    </w:lvl>
    <w:lvl w:ilvl="4" w:tplc="04080003">
      <w:start w:val="1"/>
      <w:numFmt w:val="bullet"/>
      <w:lvlText w:val="o"/>
      <w:lvlJc w:val="left"/>
      <w:pPr>
        <w:tabs>
          <w:tab w:val="num" w:pos="3602"/>
        </w:tabs>
        <w:ind w:left="3602" w:hanging="360"/>
      </w:pPr>
      <w:rPr>
        <w:rFonts w:ascii="Courier New" w:hAnsi="Courier New" w:cs="Courier New" w:hint="default"/>
      </w:rPr>
    </w:lvl>
    <w:lvl w:ilvl="5" w:tplc="04080005">
      <w:start w:val="1"/>
      <w:numFmt w:val="bullet"/>
      <w:lvlText w:val=""/>
      <w:lvlJc w:val="left"/>
      <w:pPr>
        <w:tabs>
          <w:tab w:val="num" w:pos="4322"/>
        </w:tabs>
        <w:ind w:left="4322" w:hanging="360"/>
      </w:pPr>
      <w:rPr>
        <w:rFonts w:ascii="Wingdings" w:hAnsi="Wingdings" w:hint="default"/>
      </w:rPr>
    </w:lvl>
    <w:lvl w:ilvl="6" w:tplc="04080001">
      <w:start w:val="1"/>
      <w:numFmt w:val="bullet"/>
      <w:lvlText w:val=""/>
      <w:lvlJc w:val="left"/>
      <w:pPr>
        <w:tabs>
          <w:tab w:val="num" w:pos="5042"/>
        </w:tabs>
        <w:ind w:left="5042" w:hanging="360"/>
      </w:pPr>
      <w:rPr>
        <w:rFonts w:ascii="Symbol" w:hAnsi="Symbol" w:hint="default"/>
      </w:rPr>
    </w:lvl>
    <w:lvl w:ilvl="7" w:tplc="04080003">
      <w:start w:val="1"/>
      <w:numFmt w:val="bullet"/>
      <w:lvlText w:val="o"/>
      <w:lvlJc w:val="left"/>
      <w:pPr>
        <w:tabs>
          <w:tab w:val="num" w:pos="5762"/>
        </w:tabs>
        <w:ind w:left="5762" w:hanging="360"/>
      </w:pPr>
      <w:rPr>
        <w:rFonts w:ascii="Courier New" w:hAnsi="Courier New" w:cs="Courier New" w:hint="default"/>
      </w:rPr>
    </w:lvl>
    <w:lvl w:ilvl="8" w:tplc="04080005">
      <w:start w:val="1"/>
      <w:numFmt w:val="bullet"/>
      <w:lvlText w:val=""/>
      <w:lvlJc w:val="left"/>
      <w:pPr>
        <w:tabs>
          <w:tab w:val="num" w:pos="6482"/>
        </w:tabs>
        <w:ind w:left="6482" w:hanging="360"/>
      </w:pPr>
      <w:rPr>
        <w:rFonts w:ascii="Wingdings" w:hAnsi="Wingdings" w:hint="default"/>
      </w:rPr>
    </w:lvl>
  </w:abstractNum>
  <w:abstractNum w:abstractNumId="53" w15:restartNumberingAfterBreak="0">
    <w:nsid w:val="1D3D5C98"/>
    <w:multiLevelType w:val="hybridMultilevel"/>
    <w:tmpl w:val="14E28166"/>
    <w:lvl w:ilvl="0" w:tplc="4E9E8592">
      <w:start w:val="1"/>
      <w:numFmt w:val="bullet"/>
      <w:pStyle w:val="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E5C738C"/>
    <w:multiLevelType w:val="hybridMultilevel"/>
    <w:tmpl w:val="C3AAD0FC"/>
    <w:lvl w:ilvl="0" w:tplc="32FAFCD4">
      <w:start w:val="1"/>
      <w:numFmt w:val="bullet"/>
      <w:lvlText w:val=""/>
      <w:lvlJc w:val="left"/>
      <w:pPr>
        <w:ind w:left="720" w:hanging="360"/>
      </w:pPr>
      <w:rPr>
        <w:rFonts w:ascii="Symbol" w:hAnsi="Symbol" w:hint="default"/>
      </w:rPr>
    </w:lvl>
    <w:lvl w:ilvl="1" w:tplc="1C0A2D2E">
      <w:start w:val="1"/>
      <w:numFmt w:val="bullet"/>
      <w:lvlText w:val="o"/>
      <w:lvlJc w:val="left"/>
      <w:pPr>
        <w:ind w:left="1440" w:hanging="360"/>
      </w:pPr>
      <w:rPr>
        <w:rFonts w:ascii="Courier New" w:hAnsi="Courier New" w:cs="Courier New" w:hint="default"/>
      </w:rPr>
    </w:lvl>
    <w:lvl w:ilvl="2" w:tplc="B664AAD2" w:tentative="1">
      <w:start w:val="1"/>
      <w:numFmt w:val="bullet"/>
      <w:lvlText w:val=""/>
      <w:lvlJc w:val="left"/>
      <w:pPr>
        <w:ind w:left="2160" w:hanging="360"/>
      </w:pPr>
      <w:rPr>
        <w:rFonts w:ascii="Wingdings" w:hAnsi="Wingdings" w:hint="default"/>
      </w:rPr>
    </w:lvl>
    <w:lvl w:ilvl="3" w:tplc="D1FE9EE2" w:tentative="1">
      <w:start w:val="1"/>
      <w:numFmt w:val="bullet"/>
      <w:lvlText w:val=""/>
      <w:lvlJc w:val="left"/>
      <w:pPr>
        <w:ind w:left="2880" w:hanging="360"/>
      </w:pPr>
      <w:rPr>
        <w:rFonts w:ascii="Symbol" w:hAnsi="Symbol" w:hint="default"/>
      </w:rPr>
    </w:lvl>
    <w:lvl w:ilvl="4" w:tplc="B0A8C39E" w:tentative="1">
      <w:start w:val="1"/>
      <w:numFmt w:val="bullet"/>
      <w:lvlText w:val="o"/>
      <w:lvlJc w:val="left"/>
      <w:pPr>
        <w:ind w:left="3600" w:hanging="360"/>
      </w:pPr>
      <w:rPr>
        <w:rFonts w:ascii="Courier New" w:hAnsi="Courier New" w:cs="Courier New" w:hint="default"/>
      </w:rPr>
    </w:lvl>
    <w:lvl w:ilvl="5" w:tplc="08C24198" w:tentative="1">
      <w:start w:val="1"/>
      <w:numFmt w:val="bullet"/>
      <w:lvlText w:val=""/>
      <w:lvlJc w:val="left"/>
      <w:pPr>
        <w:ind w:left="4320" w:hanging="360"/>
      </w:pPr>
      <w:rPr>
        <w:rFonts w:ascii="Wingdings" w:hAnsi="Wingdings" w:hint="default"/>
      </w:rPr>
    </w:lvl>
    <w:lvl w:ilvl="6" w:tplc="D8745CC0" w:tentative="1">
      <w:start w:val="1"/>
      <w:numFmt w:val="bullet"/>
      <w:lvlText w:val=""/>
      <w:lvlJc w:val="left"/>
      <w:pPr>
        <w:ind w:left="5040" w:hanging="360"/>
      </w:pPr>
      <w:rPr>
        <w:rFonts w:ascii="Symbol" w:hAnsi="Symbol" w:hint="default"/>
      </w:rPr>
    </w:lvl>
    <w:lvl w:ilvl="7" w:tplc="9BB4F370" w:tentative="1">
      <w:start w:val="1"/>
      <w:numFmt w:val="bullet"/>
      <w:lvlText w:val="o"/>
      <w:lvlJc w:val="left"/>
      <w:pPr>
        <w:ind w:left="5760" w:hanging="360"/>
      </w:pPr>
      <w:rPr>
        <w:rFonts w:ascii="Courier New" w:hAnsi="Courier New" w:cs="Courier New" w:hint="default"/>
      </w:rPr>
    </w:lvl>
    <w:lvl w:ilvl="8" w:tplc="CFF68FC8" w:tentative="1">
      <w:start w:val="1"/>
      <w:numFmt w:val="bullet"/>
      <w:lvlText w:val=""/>
      <w:lvlJc w:val="left"/>
      <w:pPr>
        <w:ind w:left="6480" w:hanging="360"/>
      </w:pPr>
      <w:rPr>
        <w:rFonts w:ascii="Wingdings" w:hAnsi="Wingdings" w:hint="default"/>
      </w:rPr>
    </w:lvl>
  </w:abstractNum>
  <w:abstractNum w:abstractNumId="55" w15:restartNumberingAfterBreak="0">
    <w:nsid w:val="1EC17CBC"/>
    <w:multiLevelType w:val="hybridMultilevel"/>
    <w:tmpl w:val="E822F89E"/>
    <w:lvl w:ilvl="0" w:tplc="E78A5F9E">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1FB23625"/>
    <w:multiLevelType w:val="multilevel"/>
    <w:tmpl w:val="34B0C1F8"/>
    <w:lvl w:ilvl="0">
      <w:start w:val="1"/>
      <w:numFmt w:val="decimal"/>
      <w:pStyle w:val="1"/>
      <w:lvlText w:val="%1."/>
      <w:lvlJc w:val="left"/>
      <w:pPr>
        <w:ind w:left="360" w:hanging="360"/>
      </w:pPr>
    </w:lvl>
    <w:lvl w:ilvl="1">
      <w:start w:val="1"/>
      <w:numFmt w:val="decimal"/>
      <w:pStyle w:val="20"/>
      <w:lvlText w:val="%1.%2"/>
      <w:lvlJc w:val="left"/>
      <w:pPr>
        <w:ind w:left="576" w:hanging="576"/>
      </w:pPr>
    </w:lvl>
    <w:lvl w:ilvl="2">
      <w:start w:val="1"/>
      <w:numFmt w:val="decimal"/>
      <w:pStyle w:val="30"/>
      <w:lvlText w:val="%1.%2.%3"/>
      <w:lvlJc w:val="left"/>
      <w:pPr>
        <w:ind w:left="720" w:hanging="720"/>
      </w:pPr>
      <w:rPr>
        <w:i w:val="0"/>
        <w:iCs w:val="0"/>
        <w:color w:val="auto"/>
      </w:rPr>
    </w:lvl>
    <w:lvl w:ilvl="3">
      <w:start w:val="1"/>
      <w:numFmt w:val="decimal"/>
      <w:pStyle w:val="40"/>
      <w:lvlText w:val="%1.%2.%3.%4"/>
      <w:lvlJc w:val="left"/>
      <w:pPr>
        <w:ind w:left="851" w:hanging="851"/>
      </w:pPr>
      <w:rPr>
        <w:b/>
        <w:bCs/>
        <w:i w:val="0"/>
        <w:color w:val="auto"/>
      </w:rPr>
    </w:lvl>
    <w:lvl w:ilvl="4">
      <w:start w:val="1"/>
      <w:numFmt w:val="decimal"/>
      <w:pStyle w:val="50"/>
      <w:lvlText w:val="%1.%2.%3.%4.%5"/>
      <w:lvlJc w:val="left"/>
      <w:pPr>
        <w:ind w:left="1008" w:hanging="1008"/>
      </w:pPr>
      <w:rPr>
        <w:lang w:val="el-GR"/>
      </w:rPr>
    </w:lvl>
    <w:lvl w:ilvl="5">
      <w:start w:val="1"/>
      <w:numFmt w:val="decimal"/>
      <w:pStyle w:val="6new"/>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15:restartNumberingAfterBreak="0">
    <w:nsid w:val="21A314D1"/>
    <w:multiLevelType w:val="hybridMultilevel"/>
    <w:tmpl w:val="7CE86B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23E07081"/>
    <w:multiLevelType w:val="multilevel"/>
    <w:tmpl w:val="E5743710"/>
    <w:styleLink w:val="31"/>
    <w:lvl w:ilvl="0">
      <w:start w:val="1"/>
      <w:numFmt w:val="decimal"/>
      <w:lvlText w:val="Γ.%1."/>
      <w:lvlJc w:val="left"/>
      <w:pPr>
        <w:ind w:left="360" w:hanging="360"/>
      </w:pPr>
      <w:rPr>
        <w:rFonts w:cs="Times New Roman" w:hint="default"/>
        <w:b/>
        <w:sz w:val="24"/>
        <w:szCs w:val="24"/>
      </w:rPr>
    </w:lvl>
    <w:lvl w:ilvl="1">
      <w:start w:val="1"/>
      <w:numFmt w:val="decimal"/>
      <w:lvlText w:val="Γ.%1.%2."/>
      <w:lvlJc w:val="left"/>
      <w:pPr>
        <w:ind w:left="432" w:hanging="432"/>
      </w:pPr>
      <w:rPr>
        <w:rFonts w:cs="Times New Roman" w:hint="default"/>
      </w:rPr>
    </w:lvl>
    <w:lvl w:ilvl="2">
      <w:start w:val="1"/>
      <w:numFmt w:val="decimal"/>
      <w:lvlText w:val="Γ.%1.%2.%3."/>
      <w:lvlJc w:val="left"/>
      <w:pPr>
        <w:ind w:left="504" w:hanging="504"/>
      </w:pPr>
      <w:rPr>
        <w:rFonts w:cs="Times New Roman" w:hint="default"/>
      </w:rPr>
    </w:lvl>
    <w:lvl w:ilvl="3">
      <w:start w:val="1"/>
      <w:numFmt w:val="decimal"/>
      <w:lvlText w:val="Γ.%1.%2.%3.%4."/>
      <w:lvlJc w:val="left"/>
      <w:pPr>
        <w:ind w:left="64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0" w15:restartNumberingAfterBreak="0">
    <w:nsid w:val="240224EB"/>
    <w:multiLevelType w:val="hybridMultilevel"/>
    <w:tmpl w:val="023C3902"/>
    <w:lvl w:ilvl="0" w:tplc="DC5A22AA">
      <w:start w:val="1"/>
      <w:numFmt w:val="bullet"/>
      <w:pStyle w:val="Intable"/>
      <w:lvlText w:val=""/>
      <w:lvlJc w:val="left"/>
      <w:pPr>
        <w:ind w:left="1440" w:hanging="360"/>
      </w:pPr>
      <w:rPr>
        <w:rFonts w:ascii="Wingdings" w:hAnsi="Wingdings" w:hint="default"/>
      </w:rPr>
    </w:lvl>
    <w:lvl w:ilvl="1" w:tplc="338CC946" w:tentative="1">
      <w:start w:val="1"/>
      <w:numFmt w:val="bullet"/>
      <w:lvlText w:val="o"/>
      <w:lvlJc w:val="left"/>
      <w:pPr>
        <w:ind w:left="2160" w:hanging="360"/>
      </w:pPr>
      <w:rPr>
        <w:rFonts w:ascii="Courier New" w:hAnsi="Courier New" w:hint="default"/>
      </w:rPr>
    </w:lvl>
    <w:lvl w:ilvl="2" w:tplc="F6D867FA" w:tentative="1">
      <w:start w:val="1"/>
      <w:numFmt w:val="bullet"/>
      <w:lvlText w:val=""/>
      <w:lvlJc w:val="left"/>
      <w:pPr>
        <w:ind w:left="2880" w:hanging="360"/>
      </w:pPr>
      <w:rPr>
        <w:rFonts w:ascii="Wingdings" w:hAnsi="Wingdings" w:hint="default"/>
      </w:rPr>
    </w:lvl>
    <w:lvl w:ilvl="3" w:tplc="4C526C8E" w:tentative="1">
      <w:start w:val="1"/>
      <w:numFmt w:val="bullet"/>
      <w:lvlText w:val=""/>
      <w:lvlJc w:val="left"/>
      <w:pPr>
        <w:ind w:left="3600" w:hanging="360"/>
      </w:pPr>
      <w:rPr>
        <w:rFonts w:ascii="Symbol" w:hAnsi="Symbol" w:hint="default"/>
      </w:rPr>
    </w:lvl>
    <w:lvl w:ilvl="4" w:tplc="E3B2C47C" w:tentative="1">
      <w:start w:val="1"/>
      <w:numFmt w:val="bullet"/>
      <w:lvlText w:val="o"/>
      <w:lvlJc w:val="left"/>
      <w:pPr>
        <w:ind w:left="4320" w:hanging="360"/>
      </w:pPr>
      <w:rPr>
        <w:rFonts w:ascii="Courier New" w:hAnsi="Courier New" w:hint="default"/>
      </w:rPr>
    </w:lvl>
    <w:lvl w:ilvl="5" w:tplc="61C06C88" w:tentative="1">
      <w:start w:val="1"/>
      <w:numFmt w:val="bullet"/>
      <w:lvlText w:val=""/>
      <w:lvlJc w:val="left"/>
      <w:pPr>
        <w:ind w:left="5040" w:hanging="360"/>
      </w:pPr>
      <w:rPr>
        <w:rFonts w:ascii="Wingdings" w:hAnsi="Wingdings" w:hint="default"/>
      </w:rPr>
    </w:lvl>
    <w:lvl w:ilvl="6" w:tplc="2CC25960" w:tentative="1">
      <w:start w:val="1"/>
      <w:numFmt w:val="bullet"/>
      <w:lvlText w:val=""/>
      <w:lvlJc w:val="left"/>
      <w:pPr>
        <w:ind w:left="5760" w:hanging="360"/>
      </w:pPr>
      <w:rPr>
        <w:rFonts w:ascii="Symbol" w:hAnsi="Symbol" w:hint="default"/>
      </w:rPr>
    </w:lvl>
    <w:lvl w:ilvl="7" w:tplc="1DE2DB62" w:tentative="1">
      <w:start w:val="1"/>
      <w:numFmt w:val="bullet"/>
      <w:lvlText w:val="o"/>
      <w:lvlJc w:val="left"/>
      <w:pPr>
        <w:ind w:left="6480" w:hanging="360"/>
      </w:pPr>
      <w:rPr>
        <w:rFonts w:ascii="Courier New" w:hAnsi="Courier New" w:hint="default"/>
      </w:rPr>
    </w:lvl>
    <w:lvl w:ilvl="8" w:tplc="E0EC6F16" w:tentative="1">
      <w:start w:val="1"/>
      <w:numFmt w:val="bullet"/>
      <w:lvlText w:val=""/>
      <w:lvlJc w:val="left"/>
      <w:pPr>
        <w:ind w:left="7200" w:hanging="360"/>
      </w:pPr>
      <w:rPr>
        <w:rFonts w:ascii="Wingdings" w:hAnsi="Wingdings" w:hint="default"/>
      </w:rPr>
    </w:lvl>
  </w:abstractNum>
  <w:abstractNum w:abstractNumId="61" w15:restartNumberingAfterBreak="0">
    <w:nsid w:val="28C96904"/>
    <w:multiLevelType w:val="hybridMultilevel"/>
    <w:tmpl w:val="0D0A8E82"/>
    <w:lvl w:ilvl="0" w:tplc="04080001">
      <w:numFmt w:val="bullet"/>
      <w:pStyle w:val="RFPbullet1"/>
      <w:lvlText w:val="-"/>
      <w:lvlJc w:val="left"/>
      <w:pPr>
        <w:ind w:left="569" w:hanging="132"/>
      </w:pPr>
      <w:rPr>
        <w:rFonts w:ascii="Arial Narrow" w:eastAsia="Arial Narrow" w:hAnsi="Arial Narrow" w:cs="Arial Narrow" w:hint="default"/>
        <w:w w:val="100"/>
        <w:sz w:val="22"/>
        <w:szCs w:val="22"/>
        <w:lang w:val="el-GR" w:eastAsia="el-GR" w:bidi="el-GR"/>
      </w:rPr>
    </w:lvl>
    <w:lvl w:ilvl="1" w:tplc="04080003">
      <w:numFmt w:val="bullet"/>
      <w:lvlText w:val="•"/>
      <w:lvlJc w:val="left"/>
      <w:pPr>
        <w:ind w:left="1056" w:hanging="132"/>
      </w:pPr>
      <w:rPr>
        <w:rFonts w:hint="default"/>
        <w:lang w:val="el-GR" w:eastAsia="el-GR" w:bidi="el-GR"/>
      </w:rPr>
    </w:lvl>
    <w:lvl w:ilvl="2" w:tplc="04080005">
      <w:numFmt w:val="bullet"/>
      <w:lvlText w:val="•"/>
      <w:lvlJc w:val="left"/>
      <w:pPr>
        <w:ind w:left="1552" w:hanging="132"/>
      </w:pPr>
      <w:rPr>
        <w:rFonts w:hint="default"/>
        <w:lang w:val="el-GR" w:eastAsia="el-GR" w:bidi="el-GR"/>
      </w:rPr>
    </w:lvl>
    <w:lvl w:ilvl="3" w:tplc="04080001">
      <w:numFmt w:val="bullet"/>
      <w:lvlText w:val="•"/>
      <w:lvlJc w:val="left"/>
      <w:pPr>
        <w:ind w:left="2048" w:hanging="132"/>
      </w:pPr>
      <w:rPr>
        <w:rFonts w:hint="default"/>
        <w:lang w:val="el-GR" w:eastAsia="el-GR" w:bidi="el-GR"/>
      </w:rPr>
    </w:lvl>
    <w:lvl w:ilvl="4" w:tplc="04080003">
      <w:numFmt w:val="bullet"/>
      <w:lvlText w:val="•"/>
      <w:lvlJc w:val="left"/>
      <w:pPr>
        <w:ind w:left="2544" w:hanging="132"/>
      </w:pPr>
      <w:rPr>
        <w:rFonts w:hint="default"/>
        <w:lang w:val="el-GR" w:eastAsia="el-GR" w:bidi="el-GR"/>
      </w:rPr>
    </w:lvl>
    <w:lvl w:ilvl="5" w:tplc="04080005">
      <w:numFmt w:val="bullet"/>
      <w:lvlText w:val="•"/>
      <w:lvlJc w:val="left"/>
      <w:pPr>
        <w:ind w:left="3040" w:hanging="132"/>
      </w:pPr>
      <w:rPr>
        <w:rFonts w:hint="default"/>
        <w:lang w:val="el-GR" w:eastAsia="el-GR" w:bidi="el-GR"/>
      </w:rPr>
    </w:lvl>
    <w:lvl w:ilvl="6" w:tplc="04080001">
      <w:numFmt w:val="bullet"/>
      <w:lvlText w:val="•"/>
      <w:lvlJc w:val="left"/>
      <w:pPr>
        <w:ind w:left="3536" w:hanging="132"/>
      </w:pPr>
      <w:rPr>
        <w:rFonts w:hint="default"/>
        <w:lang w:val="el-GR" w:eastAsia="el-GR" w:bidi="el-GR"/>
      </w:rPr>
    </w:lvl>
    <w:lvl w:ilvl="7" w:tplc="04080003">
      <w:numFmt w:val="bullet"/>
      <w:lvlText w:val="•"/>
      <w:lvlJc w:val="left"/>
      <w:pPr>
        <w:ind w:left="4032" w:hanging="132"/>
      </w:pPr>
      <w:rPr>
        <w:rFonts w:hint="default"/>
        <w:lang w:val="el-GR" w:eastAsia="el-GR" w:bidi="el-GR"/>
      </w:rPr>
    </w:lvl>
    <w:lvl w:ilvl="8" w:tplc="04080005">
      <w:numFmt w:val="bullet"/>
      <w:lvlText w:val="•"/>
      <w:lvlJc w:val="left"/>
      <w:pPr>
        <w:ind w:left="4528" w:hanging="132"/>
      </w:pPr>
      <w:rPr>
        <w:rFonts w:hint="default"/>
        <w:lang w:val="el-GR" w:eastAsia="el-GR" w:bidi="el-GR"/>
      </w:rPr>
    </w:lvl>
  </w:abstractNum>
  <w:abstractNum w:abstractNumId="62" w15:restartNumberingAfterBreak="0">
    <w:nsid w:val="28CA188E"/>
    <w:multiLevelType w:val="hybridMultilevel"/>
    <w:tmpl w:val="66E00C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3" w15:restartNumberingAfterBreak="0">
    <w:nsid w:val="28CE136D"/>
    <w:multiLevelType w:val="multilevel"/>
    <w:tmpl w:val="E35267E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65" w15:restartNumberingAfterBreak="0">
    <w:nsid w:val="294B6AC4"/>
    <w:multiLevelType w:val="multilevel"/>
    <w:tmpl w:val="8056D0B6"/>
    <w:styleLink w:val="WWNum36"/>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6"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67"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2B260348"/>
    <w:multiLevelType w:val="hybridMultilevel"/>
    <w:tmpl w:val="2684F2D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0" w15:restartNumberingAfterBreak="0">
    <w:nsid w:val="2CA57FE5"/>
    <w:multiLevelType w:val="hybridMultilevel"/>
    <w:tmpl w:val="9FA2910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2CD3595E"/>
    <w:multiLevelType w:val="multilevel"/>
    <w:tmpl w:val="C1C64820"/>
    <w:lvl w:ilvl="0">
      <w:start w:val="1"/>
      <w:numFmt w:val="decimal"/>
      <w:pStyle w:val="10"/>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1"/>
      <w:lvlText w:val="%1.%2"/>
      <w:lvlJc w:val="left"/>
      <w:pPr>
        <w:ind w:left="576" w:hanging="576"/>
      </w:pPr>
      <w:rPr>
        <w:rFonts w:hint="default"/>
      </w:rPr>
    </w:lvl>
    <w:lvl w:ilvl="2">
      <w:start w:val="1"/>
      <w:numFmt w:val="decimal"/>
      <w:pStyle w:val="32"/>
      <w:lvlText w:val="%1.%2.%3"/>
      <w:lvlJc w:val="left"/>
      <w:pPr>
        <w:ind w:left="7808" w:hanging="720"/>
      </w:pPr>
      <w:rPr>
        <w:rFonts w:hint="default"/>
        <w:i w:val="0"/>
        <w:color w:val="auto"/>
      </w:rPr>
    </w:lvl>
    <w:lvl w:ilvl="3">
      <w:start w:val="1"/>
      <w:numFmt w:val="decimal"/>
      <w:pStyle w:val="41"/>
      <w:lvlText w:val="%1.%2.%3.%4"/>
      <w:lvlJc w:val="left"/>
      <w:pPr>
        <w:ind w:left="864" w:hanging="864"/>
      </w:pPr>
      <w:rPr>
        <w:color w:val="auto"/>
        <w:sz w:val="22"/>
        <w:szCs w:val="22"/>
      </w:rPr>
    </w:lvl>
    <w:lvl w:ilvl="4">
      <w:start w:val="1"/>
      <w:numFmt w:val="decimal"/>
      <w:pStyle w:val="51"/>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2"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73" w15:restartNumberingAfterBreak="0">
    <w:nsid w:val="308E67C1"/>
    <w:multiLevelType w:val="multilevel"/>
    <w:tmpl w:val="308E67C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311B236E"/>
    <w:multiLevelType w:val="hybridMultilevel"/>
    <w:tmpl w:val="AE8E1C52"/>
    <w:lvl w:ilvl="0" w:tplc="0AD884B0">
      <w:start w:val="1"/>
      <w:numFmt w:val="decimal"/>
      <w:lvlText w:val="%1."/>
      <w:lvlJc w:val="left"/>
      <w:pPr>
        <w:ind w:left="1080" w:hanging="72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5" w15:restartNumberingAfterBreak="0">
    <w:nsid w:val="319C6089"/>
    <w:multiLevelType w:val="hybridMultilevel"/>
    <w:tmpl w:val="65AE49B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6" w15:restartNumberingAfterBreak="0">
    <w:nsid w:val="32907EAB"/>
    <w:multiLevelType w:val="multilevel"/>
    <w:tmpl w:val="32907EAB"/>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8" w15:restartNumberingAfterBreak="0">
    <w:nsid w:val="36F8129A"/>
    <w:multiLevelType w:val="hybridMultilevel"/>
    <w:tmpl w:val="C958B08C"/>
    <w:lvl w:ilvl="0" w:tplc="0408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373C35DB"/>
    <w:multiLevelType w:val="multilevel"/>
    <w:tmpl w:val="C4627E12"/>
    <w:lvl w:ilvl="0">
      <w:start w:val="1"/>
      <w:numFmt w:val="decimal"/>
      <w:pStyle w:val="-1"/>
      <w:lvlText w:val="%1."/>
      <w:lvlJc w:val="left"/>
      <w:pPr>
        <w:ind w:left="720" w:hanging="360"/>
      </w:pPr>
      <w:rPr>
        <w:rFonts w:hint="default"/>
      </w:rPr>
    </w:lvl>
    <w:lvl w:ilvl="1">
      <w:start w:val="1"/>
      <w:numFmt w:val="decimal"/>
      <w:pStyle w:val="-2"/>
      <w:lvlText w:val="%1.%2."/>
      <w:lvlJc w:val="left"/>
      <w:pPr>
        <w:ind w:left="1440" w:hanging="360"/>
      </w:pPr>
      <w:rPr>
        <w:rFonts w:hint="default"/>
      </w:rPr>
    </w:lvl>
    <w:lvl w:ilvl="2">
      <w:start w:val="1"/>
      <w:numFmt w:val="decimal"/>
      <w:pStyle w:val="-3"/>
      <w:lvlText w:val="%1.%2.%3."/>
      <w:lvlJc w:val="left"/>
      <w:pPr>
        <w:ind w:left="2160" w:hanging="360"/>
      </w:pPr>
      <w:rPr>
        <w:rFonts w:hint="default"/>
      </w:rPr>
    </w:lvl>
    <w:lvl w:ilvl="3">
      <w:start w:val="1"/>
      <w:numFmt w:val="decimal"/>
      <w:pStyle w:val="-4"/>
      <w:lvlText w:val="%1.%2.%3.%4."/>
      <w:lvlJc w:val="left"/>
      <w:pPr>
        <w:ind w:left="2880" w:hanging="360"/>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1"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3935586F"/>
    <w:multiLevelType w:val="hybridMultilevel"/>
    <w:tmpl w:val="2FA641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3B0A2CF0"/>
    <w:multiLevelType w:val="multilevel"/>
    <w:tmpl w:val="2DA2074C"/>
    <w:styleLink w:val="Bullets1"/>
    <w:lvl w:ilvl="0">
      <w:start w:val="3"/>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4" w15:restartNumberingAfterBreak="0">
    <w:nsid w:val="3C6530FA"/>
    <w:multiLevelType w:val="hybridMultilevel"/>
    <w:tmpl w:val="5EE28070"/>
    <w:lvl w:ilvl="0" w:tplc="EDC081B0">
      <w:start w:val="1"/>
      <w:numFmt w:val="decimal"/>
      <w:lvlText w:val="%1."/>
      <w:lvlJc w:val="left"/>
      <w:pPr>
        <w:ind w:left="720" w:hanging="360"/>
      </w:pPr>
    </w:lvl>
    <w:lvl w:ilvl="1" w:tplc="E46C83E2">
      <w:start w:val="1"/>
      <w:numFmt w:val="decimal"/>
      <w:lvlText w:val="%2."/>
      <w:lvlJc w:val="left"/>
      <w:pPr>
        <w:ind w:left="720" w:hanging="360"/>
      </w:pPr>
    </w:lvl>
    <w:lvl w:ilvl="2" w:tplc="E9C85104">
      <w:start w:val="1"/>
      <w:numFmt w:val="decimal"/>
      <w:lvlText w:val="%3."/>
      <w:lvlJc w:val="left"/>
      <w:pPr>
        <w:ind w:left="720" w:hanging="360"/>
      </w:pPr>
    </w:lvl>
    <w:lvl w:ilvl="3" w:tplc="687AAF52">
      <w:start w:val="1"/>
      <w:numFmt w:val="decimal"/>
      <w:lvlText w:val="%4."/>
      <w:lvlJc w:val="left"/>
      <w:pPr>
        <w:ind w:left="720" w:hanging="360"/>
      </w:pPr>
    </w:lvl>
    <w:lvl w:ilvl="4" w:tplc="6F8487E8">
      <w:start w:val="1"/>
      <w:numFmt w:val="decimal"/>
      <w:lvlText w:val="%5."/>
      <w:lvlJc w:val="left"/>
      <w:pPr>
        <w:ind w:left="720" w:hanging="360"/>
      </w:pPr>
    </w:lvl>
    <w:lvl w:ilvl="5" w:tplc="639E3318">
      <w:start w:val="1"/>
      <w:numFmt w:val="decimal"/>
      <w:lvlText w:val="%6."/>
      <w:lvlJc w:val="left"/>
      <w:pPr>
        <w:ind w:left="720" w:hanging="360"/>
      </w:pPr>
    </w:lvl>
    <w:lvl w:ilvl="6" w:tplc="88C8FAD4">
      <w:start w:val="1"/>
      <w:numFmt w:val="decimal"/>
      <w:lvlText w:val="%7."/>
      <w:lvlJc w:val="left"/>
      <w:pPr>
        <w:ind w:left="720" w:hanging="360"/>
      </w:pPr>
    </w:lvl>
    <w:lvl w:ilvl="7" w:tplc="3BE8C716">
      <w:start w:val="1"/>
      <w:numFmt w:val="decimal"/>
      <w:lvlText w:val="%8."/>
      <w:lvlJc w:val="left"/>
      <w:pPr>
        <w:ind w:left="720" w:hanging="360"/>
      </w:pPr>
    </w:lvl>
    <w:lvl w:ilvl="8" w:tplc="4CDE6F06">
      <w:start w:val="1"/>
      <w:numFmt w:val="decimal"/>
      <w:lvlText w:val="%9."/>
      <w:lvlJc w:val="left"/>
      <w:pPr>
        <w:ind w:left="720" w:hanging="360"/>
      </w:pPr>
    </w:lvl>
  </w:abstractNum>
  <w:abstractNum w:abstractNumId="85" w15:restartNumberingAfterBreak="0">
    <w:nsid w:val="3C8E42F4"/>
    <w:multiLevelType w:val="hybridMultilevel"/>
    <w:tmpl w:val="DF44BF0A"/>
    <w:lvl w:ilvl="0" w:tplc="0408000F">
      <w:start w:val="1"/>
      <w:numFmt w:val="decimal"/>
      <w:lvlText w:val="%1."/>
      <w:lvlJc w:val="left"/>
      <w:pPr>
        <w:ind w:left="720" w:hanging="360"/>
      </w:pPr>
    </w:lvl>
    <w:lvl w:ilvl="1" w:tplc="04080001">
      <w:start w:val="1"/>
      <w:numFmt w:val="bullet"/>
      <w:lvlText w:val=""/>
      <w:lvlJc w:val="left"/>
      <w:pPr>
        <w:ind w:left="720" w:hanging="360"/>
      </w:pPr>
      <w:rPr>
        <w:rFonts w:ascii="Symbol" w:hAnsi="Symbol" w:hint="default"/>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6"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87" w15:restartNumberingAfterBreak="0">
    <w:nsid w:val="3E225318"/>
    <w:multiLevelType w:val="hybridMultilevel"/>
    <w:tmpl w:val="62E43066"/>
    <w:lvl w:ilvl="0" w:tplc="FFFFFFFF">
      <w:start w:val="1"/>
      <w:numFmt w:val="bullet"/>
      <w:pStyle w:val="icombullet2"/>
      <w:lvlText w:val=""/>
      <w:lvlJc w:val="left"/>
      <w:pPr>
        <w:ind w:left="720" w:hanging="360"/>
      </w:pPr>
      <w:rPr>
        <w:rFonts w:ascii="Symbol" w:hAnsi="Symbol"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8" w15:restartNumberingAfterBreak="0">
    <w:nsid w:val="3E3B1F74"/>
    <w:multiLevelType w:val="multilevel"/>
    <w:tmpl w:val="00645B52"/>
    <w:lvl w:ilvl="0">
      <w:start w:val="4"/>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2"/>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15:restartNumberingAfterBreak="0">
    <w:nsid w:val="3E435987"/>
    <w:multiLevelType w:val="hybridMultilevel"/>
    <w:tmpl w:val="8E6EBA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15:restartNumberingAfterBreak="0">
    <w:nsid w:val="3E8F23C0"/>
    <w:multiLevelType w:val="hybridMultilevel"/>
    <w:tmpl w:val="2012980A"/>
    <w:lvl w:ilvl="0" w:tplc="F88CDAE6">
      <w:start w:val="1"/>
      <w:numFmt w:val="bullet"/>
      <w:lvlText w:val=""/>
      <w:lvlJc w:val="left"/>
      <w:pPr>
        <w:ind w:left="720" w:hanging="360"/>
      </w:pPr>
      <w:rPr>
        <w:rFonts w:ascii="Symbol" w:hAnsi="Symbol" w:hint="default"/>
      </w:rPr>
    </w:lvl>
    <w:lvl w:ilvl="1" w:tplc="598CE80C">
      <w:start w:val="1"/>
      <w:numFmt w:val="bullet"/>
      <w:lvlText w:val="o"/>
      <w:lvlJc w:val="left"/>
      <w:pPr>
        <w:ind w:left="305" w:hanging="360"/>
      </w:pPr>
      <w:rPr>
        <w:rFonts w:ascii="Courier New" w:hAnsi="Courier New" w:cs="Courier New" w:hint="default"/>
      </w:rPr>
    </w:lvl>
    <w:lvl w:ilvl="2" w:tplc="91A034BC" w:tentative="1">
      <w:start w:val="1"/>
      <w:numFmt w:val="bullet"/>
      <w:lvlText w:val=""/>
      <w:lvlJc w:val="left"/>
      <w:pPr>
        <w:ind w:left="1025" w:hanging="360"/>
      </w:pPr>
      <w:rPr>
        <w:rFonts w:ascii="Wingdings" w:hAnsi="Wingdings" w:hint="default"/>
      </w:rPr>
    </w:lvl>
    <w:lvl w:ilvl="3" w:tplc="A0CE916A" w:tentative="1">
      <w:start w:val="1"/>
      <w:numFmt w:val="bullet"/>
      <w:lvlText w:val=""/>
      <w:lvlJc w:val="left"/>
      <w:pPr>
        <w:ind w:left="1745" w:hanging="360"/>
      </w:pPr>
      <w:rPr>
        <w:rFonts w:ascii="Symbol" w:hAnsi="Symbol" w:hint="default"/>
      </w:rPr>
    </w:lvl>
    <w:lvl w:ilvl="4" w:tplc="340E6E64" w:tentative="1">
      <w:start w:val="1"/>
      <w:numFmt w:val="bullet"/>
      <w:lvlText w:val="o"/>
      <w:lvlJc w:val="left"/>
      <w:pPr>
        <w:ind w:left="2465" w:hanging="360"/>
      </w:pPr>
      <w:rPr>
        <w:rFonts w:ascii="Courier New" w:hAnsi="Courier New" w:cs="Courier New" w:hint="default"/>
      </w:rPr>
    </w:lvl>
    <w:lvl w:ilvl="5" w:tplc="62C0CC30" w:tentative="1">
      <w:start w:val="1"/>
      <w:numFmt w:val="bullet"/>
      <w:lvlText w:val=""/>
      <w:lvlJc w:val="left"/>
      <w:pPr>
        <w:ind w:left="3185" w:hanging="360"/>
      </w:pPr>
      <w:rPr>
        <w:rFonts w:ascii="Wingdings" w:hAnsi="Wingdings" w:hint="default"/>
      </w:rPr>
    </w:lvl>
    <w:lvl w:ilvl="6" w:tplc="F392D4AC" w:tentative="1">
      <w:start w:val="1"/>
      <w:numFmt w:val="bullet"/>
      <w:lvlText w:val=""/>
      <w:lvlJc w:val="left"/>
      <w:pPr>
        <w:ind w:left="3905" w:hanging="360"/>
      </w:pPr>
      <w:rPr>
        <w:rFonts w:ascii="Symbol" w:hAnsi="Symbol" w:hint="default"/>
      </w:rPr>
    </w:lvl>
    <w:lvl w:ilvl="7" w:tplc="776251C8" w:tentative="1">
      <w:start w:val="1"/>
      <w:numFmt w:val="bullet"/>
      <w:lvlText w:val="o"/>
      <w:lvlJc w:val="left"/>
      <w:pPr>
        <w:ind w:left="4625" w:hanging="360"/>
      </w:pPr>
      <w:rPr>
        <w:rFonts w:ascii="Courier New" w:hAnsi="Courier New" w:cs="Courier New" w:hint="default"/>
      </w:rPr>
    </w:lvl>
    <w:lvl w:ilvl="8" w:tplc="EA4E7016" w:tentative="1">
      <w:start w:val="1"/>
      <w:numFmt w:val="bullet"/>
      <w:lvlText w:val=""/>
      <w:lvlJc w:val="left"/>
      <w:pPr>
        <w:ind w:left="5345" w:hanging="360"/>
      </w:pPr>
      <w:rPr>
        <w:rFonts w:ascii="Wingdings" w:hAnsi="Wingdings" w:hint="default"/>
      </w:rPr>
    </w:lvl>
  </w:abstractNum>
  <w:abstractNum w:abstractNumId="91"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92" w15:restartNumberingAfterBreak="0">
    <w:nsid w:val="40F5402D"/>
    <w:multiLevelType w:val="hybridMultilevel"/>
    <w:tmpl w:val="43F69A64"/>
    <w:lvl w:ilvl="0" w:tplc="04080001">
      <w:start w:val="1"/>
      <w:numFmt w:val="decimal"/>
      <w:lvlText w:val="%1."/>
      <w:lvlJc w:val="left"/>
      <w:pPr>
        <w:ind w:left="360" w:hanging="360"/>
      </w:pPr>
      <w:rPr>
        <w:b/>
      </w:rPr>
    </w:lvl>
    <w:lvl w:ilvl="1" w:tplc="2912EEB2">
      <w:start w:val="1"/>
      <w:numFmt w:val="lowerRoman"/>
      <w:lvlText w:val="%2."/>
      <w:lvlJc w:val="right"/>
      <w:pPr>
        <w:ind w:left="1080" w:hanging="360"/>
      </w:pPr>
      <w:rPr>
        <w:rFonts w:hint="default"/>
      </w:r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93" w15:restartNumberingAfterBreak="0">
    <w:nsid w:val="42E35198"/>
    <w:multiLevelType w:val="hybridMultilevel"/>
    <w:tmpl w:val="9E46688E"/>
    <w:lvl w:ilvl="0" w:tplc="5184C936">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4" w15:restartNumberingAfterBreak="0">
    <w:nsid w:val="43026E7F"/>
    <w:multiLevelType w:val="multilevel"/>
    <w:tmpl w:val="97F04724"/>
    <w:styleLink w:val="WWNum3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5"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594107E"/>
    <w:multiLevelType w:val="multilevel"/>
    <w:tmpl w:val="2E1EA6EA"/>
    <w:styleLink w:val="icomliststyle"/>
    <w:lvl w:ilvl="0">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1418"/>
        </w:tabs>
        <w:ind w:left="1418" w:hanging="1418"/>
      </w:pPr>
      <w:rPr>
        <w:rFonts w:cs="Times New Roman"/>
      </w:rPr>
    </w:lvl>
    <w:lvl w:ilvl="3">
      <w:start w:val="1"/>
      <w:numFmt w:val="decimal"/>
      <w:lvlText w:val="%1.%2.%3.%4"/>
      <w:lvlJc w:val="left"/>
      <w:pPr>
        <w:tabs>
          <w:tab w:val="num" w:pos="1418"/>
        </w:tabs>
        <w:ind w:left="1418" w:hanging="1418"/>
      </w:pPr>
      <w:rPr>
        <w:rFonts w:cs="Times New Roman"/>
      </w:rPr>
    </w:lvl>
    <w:lvl w:ilvl="4">
      <w:start w:val="1"/>
      <w:numFmt w:val="decimal"/>
      <w:lvlText w:val="%1.%2.%3.%4.%5"/>
      <w:lvlJc w:val="left"/>
      <w:pPr>
        <w:tabs>
          <w:tab w:val="num" w:pos="1701"/>
        </w:tabs>
        <w:ind w:left="1701" w:hanging="1701"/>
      </w:pPr>
      <w:rPr>
        <w:rFonts w:cs="Times New Roman"/>
      </w:rPr>
    </w:lvl>
    <w:lvl w:ilvl="5">
      <w:start w:val="1"/>
      <w:numFmt w:val="decimal"/>
      <w:lvlText w:val="%1.%2.%3.%4.%5.%6"/>
      <w:lvlJc w:val="left"/>
      <w:pPr>
        <w:tabs>
          <w:tab w:val="num" w:pos="1701"/>
        </w:tabs>
        <w:ind w:left="1701" w:hanging="1701"/>
      </w:pPr>
      <w:rPr>
        <w:rFonts w:cs="Times New Roman"/>
      </w:rPr>
    </w:lvl>
    <w:lvl w:ilvl="6">
      <w:start w:val="1"/>
      <w:numFmt w:val="decimal"/>
      <w:lvlText w:val="%1.%2.%3.%4.%5.%6.%7"/>
      <w:lvlJc w:val="left"/>
      <w:pPr>
        <w:tabs>
          <w:tab w:val="num" w:pos="2268"/>
        </w:tabs>
        <w:ind w:left="2268" w:hanging="2268"/>
      </w:pPr>
      <w:rPr>
        <w:rFonts w:cs="Times New Roman"/>
      </w:rPr>
    </w:lvl>
    <w:lvl w:ilvl="7">
      <w:start w:val="1"/>
      <w:numFmt w:val="decimal"/>
      <w:lvlText w:val="%1.%2.%3.%4.%5.%6.%7.%8"/>
      <w:lvlJc w:val="left"/>
      <w:pPr>
        <w:tabs>
          <w:tab w:val="num" w:pos="2268"/>
        </w:tabs>
        <w:ind w:left="2268" w:hanging="2268"/>
      </w:pPr>
      <w:rPr>
        <w:rFonts w:cs="Times New Roman"/>
      </w:rPr>
    </w:lvl>
    <w:lvl w:ilvl="8">
      <w:start w:val="1"/>
      <w:numFmt w:val="decimal"/>
      <w:lvlText w:val="%1.%2.%3.%4.%5.%6.%7.%8.%9"/>
      <w:lvlJc w:val="left"/>
      <w:pPr>
        <w:tabs>
          <w:tab w:val="num" w:pos="3119"/>
        </w:tabs>
        <w:ind w:left="3119" w:hanging="3119"/>
      </w:pPr>
      <w:rPr>
        <w:rFonts w:cs="Times New Roman"/>
      </w:rPr>
    </w:lvl>
  </w:abstractNum>
  <w:abstractNum w:abstractNumId="97"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8"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4860609E"/>
    <w:multiLevelType w:val="multilevel"/>
    <w:tmpl w:val="D67AAFBA"/>
    <w:styleLink w:val="11"/>
    <w:lvl w:ilvl="0">
      <w:start w:val="1"/>
      <w:numFmt w:val="decimal"/>
      <w:lvlText w:val="Α.%1."/>
      <w:lvlJc w:val="left"/>
      <w:pPr>
        <w:ind w:left="360" w:hanging="360"/>
      </w:pPr>
      <w:rPr>
        <w:rFonts w:cs="Times New Roman" w:hint="default"/>
        <w:b/>
        <w:sz w:val="24"/>
        <w:szCs w:val="24"/>
      </w:rPr>
    </w:lvl>
    <w:lvl w:ilvl="1">
      <w:start w:val="1"/>
      <w:numFmt w:val="decimal"/>
      <w:lvlText w:val="A.%1.%2."/>
      <w:lvlJc w:val="left"/>
      <w:pPr>
        <w:ind w:left="432" w:hanging="432"/>
      </w:pPr>
      <w:rPr>
        <w:rFonts w:cs="Times New Roman" w:hint="default"/>
      </w:rPr>
    </w:lvl>
    <w:lvl w:ilvl="2">
      <w:start w:val="1"/>
      <w:numFmt w:val="decimal"/>
      <w:lvlText w:val="A.%1.%2.%3."/>
      <w:lvlJc w:val="left"/>
      <w:pPr>
        <w:ind w:left="504" w:hanging="504"/>
      </w:pPr>
      <w:rPr>
        <w:rFonts w:cs="Times New Roman" w:hint="default"/>
      </w:rPr>
    </w:lvl>
    <w:lvl w:ilvl="3">
      <w:start w:val="1"/>
      <w:numFmt w:val="decimal"/>
      <w:lvlText w:val="A.%1.%2.%3.%4."/>
      <w:lvlJc w:val="left"/>
      <w:pPr>
        <w:ind w:left="64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0" w15:restartNumberingAfterBreak="0">
    <w:nsid w:val="48873342"/>
    <w:multiLevelType w:val="hybridMultilevel"/>
    <w:tmpl w:val="72CA15DA"/>
    <w:lvl w:ilvl="0" w:tplc="B92E98D2">
      <w:start w:val="1"/>
      <w:numFmt w:val="bullet"/>
      <w:pStyle w:val="42"/>
      <w:lvlText w:val=""/>
      <w:lvlJc w:val="left"/>
      <w:pPr>
        <w:ind w:left="720" w:hanging="360"/>
      </w:pPr>
      <w:rPr>
        <w:rFonts w:ascii="Wingdings" w:hAnsi="Wingdings" w:hint="default"/>
      </w:rPr>
    </w:lvl>
    <w:lvl w:ilvl="1" w:tplc="3E28F144" w:tentative="1">
      <w:start w:val="1"/>
      <w:numFmt w:val="bullet"/>
      <w:lvlText w:val="o"/>
      <w:lvlJc w:val="left"/>
      <w:pPr>
        <w:ind w:left="1440" w:hanging="360"/>
      </w:pPr>
      <w:rPr>
        <w:rFonts w:ascii="Courier New" w:hAnsi="Courier New" w:hint="default"/>
      </w:rPr>
    </w:lvl>
    <w:lvl w:ilvl="2" w:tplc="747C4238" w:tentative="1">
      <w:start w:val="1"/>
      <w:numFmt w:val="bullet"/>
      <w:lvlText w:val=""/>
      <w:lvlJc w:val="left"/>
      <w:pPr>
        <w:ind w:left="2160" w:hanging="360"/>
      </w:pPr>
      <w:rPr>
        <w:rFonts w:ascii="Wingdings" w:hAnsi="Wingdings" w:hint="default"/>
      </w:rPr>
    </w:lvl>
    <w:lvl w:ilvl="3" w:tplc="CE004A3C" w:tentative="1">
      <w:start w:val="1"/>
      <w:numFmt w:val="bullet"/>
      <w:lvlText w:val=""/>
      <w:lvlJc w:val="left"/>
      <w:pPr>
        <w:ind w:left="2880" w:hanging="360"/>
      </w:pPr>
      <w:rPr>
        <w:rFonts w:ascii="Symbol" w:hAnsi="Symbol" w:hint="default"/>
      </w:rPr>
    </w:lvl>
    <w:lvl w:ilvl="4" w:tplc="3716B894" w:tentative="1">
      <w:start w:val="1"/>
      <w:numFmt w:val="bullet"/>
      <w:lvlText w:val="o"/>
      <w:lvlJc w:val="left"/>
      <w:pPr>
        <w:ind w:left="3600" w:hanging="360"/>
      </w:pPr>
      <w:rPr>
        <w:rFonts w:ascii="Courier New" w:hAnsi="Courier New" w:hint="default"/>
      </w:rPr>
    </w:lvl>
    <w:lvl w:ilvl="5" w:tplc="B8426BC4" w:tentative="1">
      <w:start w:val="1"/>
      <w:numFmt w:val="bullet"/>
      <w:lvlText w:val=""/>
      <w:lvlJc w:val="left"/>
      <w:pPr>
        <w:ind w:left="4320" w:hanging="360"/>
      </w:pPr>
      <w:rPr>
        <w:rFonts w:ascii="Wingdings" w:hAnsi="Wingdings" w:hint="default"/>
      </w:rPr>
    </w:lvl>
    <w:lvl w:ilvl="6" w:tplc="AA3A1FD4" w:tentative="1">
      <w:start w:val="1"/>
      <w:numFmt w:val="bullet"/>
      <w:lvlText w:val=""/>
      <w:lvlJc w:val="left"/>
      <w:pPr>
        <w:ind w:left="5040" w:hanging="360"/>
      </w:pPr>
      <w:rPr>
        <w:rFonts w:ascii="Symbol" w:hAnsi="Symbol" w:hint="default"/>
      </w:rPr>
    </w:lvl>
    <w:lvl w:ilvl="7" w:tplc="8ABE4210" w:tentative="1">
      <w:start w:val="1"/>
      <w:numFmt w:val="bullet"/>
      <w:lvlText w:val="o"/>
      <w:lvlJc w:val="left"/>
      <w:pPr>
        <w:ind w:left="5760" w:hanging="360"/>
      </w:pPr>
      <w:rPr>
        <w:rFonts w:ascii="Courier New" w:hAnsi="Courier New" w:hint="default"/>
      </w:rPr>
    </w:lvl>
    <w:lvl w:ilvl="8" w:tplc="ECFE6EFA" w:tentative="1">
      <w:start w:val="1"/>
      <w:numFmt w:val="bullet"/>
      <w:lvlText w:val=""/>
      <w:lvlJc w:val="left"/>
      <w:pPr>
        <w:ind w:left="6480" w:hanging="360"/>
      </w:pPr>
      <w:rPr>
        <w:rFonts w:ascii="Wingdings" w:hAnsi="Wingdings" w:hint="default"/>
      </w:rPr>
    </w:lvl>
  </w:abstractNum>
  <w:abstractNum w:abstractNumId="101" w15:restartNumberingAfterBreak="0">
    <w:nsid w:val="495D31C2"/>
    <w:multiLevelType w:val="hybridMultilevel"/>
    <w:tmpl w:val="4706155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15:restartNumberingAfterBreak="0">
    <w:nsid w:val="49686B52"/>
    <w:multiLevelType w:val="hybridMultilevel"/>
    <w:tmpl w:val="1004BBB4"/>
    <w:lvl w:ilvl="0" w:tplc="9BF6D7C6">
      <w:numFmt w:val="bullet"/>
      <w:lvlText w:val="-"/>
      <w:lvlJc w:val="left"/>
      <w:pPr>
        <w:ind w:left="1658" w:hanging="360"/>
      </w:pPr>
      <w:rPr>
        <w:rFonts w:ascii="Tahoma" w:eastAsia="Tahoma" w:hAnsi="Tahoma" w:cs="Tahoma" w:hint="default"/>
        <w:w w:val="100"/>
        <w:sz w:val="22"/>
        <w:szCs w:val="22"/>
        <w:lang w:val="el-GR" w:eastAsia="en-US" w:bidi="ar-SA"/>
      </w:rPr>
    </w:lvl>
    <w:lvl w:ilvl="1" w:tplc="78DC2680">
      <w:numFmt w:val="bullet"/>
      <w:lvlText w:val="•"/>
      <w:lvlJc w:val="left"/>
      <w:pPr>
        <w:ind w:left="2556" w:hanging="360"/>
      </w:pPr>
      <w:rPr>
        <w:lang w:val="el-GR" w:eastAsia="en-US" w:bidi="ar-SA"/>
      </w:rPr>
    </w:lvl>
    <w:lvl w:ilvl="2" w:tplc="48FC5E7E">
      <w:numFmt w:val="bullet"/>
      <w:lvlText w:val="•"/>
      <w:lvlJc w:val="left"/>
      <w:pPr>
        <w:ind w:left="3453" w:hanging="360"/>
      </w:pPr>
      <w:rPr>
        <w:lang w:val="el-GR" w:eastAsia="en-US" w:bidi="ar-SA"/>
      </w:rPr>
    </w:lvl>
    <w:lvl w:ilvl="3" w:tplc="8258DB38">
      <w:numFmt w:val="bullet"/>
      <w:lvlText w:val="•"/>
      <w:lvlJc w:val="left"/>
      <w:pPr>
        <w:ind w:left="4349" w:hanging="360"/>
      </w:pPr>
      <w:rPr>
        <w:lang w:val="el-GR" w:eastAsia="en-US" w:bidi="ar-SA"/>
      </w:rPr>
    </w:lvl>
    <w:lvl w:ilvl="4" w:tplc="78CA5230">
      <w:numFmt w:val="bullet"/>
      <w:lvlText w:val="•"/>
      <w:lvlJc w:val="left"/>
      <w:pPr>
        <w:ind w:left="5246" w:hanging="360"/>
      </w:pPr>
      <w:rPr>
        <w:lang w:val="el-GR" w:eastAsia="en-US" w:bidi="ar-SA"/>
      </w:rPr>
    </w:lvl>
    <w:lvl w:ilvl="5" w:tplc="876A6440">
      <w:numFmt w:val="bullet"/>
      <w:lvlText w:val="•"/>
      <w:lvlJc w:val="left"/>
      <w:pPr>
        <w:ind w:left="6143" w:hanging="360"/>
      </w:pPr>
      <w:rPr>
        <w:lang w:val="el-GR" w:eastAsia="en-US" w:bidi="ar-SA"/>
      </w:rPr>
    </w:lvl>
    <w:lvl w:ilvl="6" w:tplc="52B2C8F6">
      <w:numFmt w:val="bullet"/>
      <w:lvlText w:val="•"/>
      <w:lvlJc w:val="left"/>
      <w:pPr>
        <w:ind w:left="7039" w:hanging="360"/>
      </w:pPr>
      <w:rPr>
        <w:lang w:val="el-GR" w:eastAsia="en-US" w:bidi="ar-SA"/>
      </w:rPr>
    </w:lvl>
    <w:lvl w:ilvl="7" w:tplc="05AA99EA">
      <w:numFmt w:val="bullet"/>
      <w:lvlText w:val="•"/>
      <w:lvlJc w:val="left"/>
      <w:pPr>
        <w:ind w:left="7936" w:hanging="360"/>
      </w:pPr>
      <w:rPr>
        <w:lang w:val="el-GR" w:eastAsia="en-US" w:bidi="ar-SA"/>
      </w:rPr>
    </w:lvl>
    <w:lvl w:ilvl="8" w:tplc="4740F34E">
      <w:numFmt w:val="bullet"/>
      <w:lvlText w:val="•"/>
      <w:lvlJc w:val="left"/>
      <w:pPr>
        <w:ind w:left="8833" w:hanging="360"/>
      </w:pPr>
      <w:rPr>
        <w:lang w:val="el-GR" w:eastAsia="en-US" w:bidi="ar-SA"/>
      </w:rPr>
    </w:lvl>
  </w:abstractNum>
  <w:abstractNum w:abstractNumId="103"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4" w15:restartNumberingAfterBreak="0">
    <w:nsid w:val="4A904B1F"/>
    <w:multiLevelType w:val="multilevel"/>
    <w:tmpl w:val="3334AD20"/>
    <w:numStyleLink w:val="Style4"/>
  </w:abstractNum>
  <w:abstractNum w:abstractNumId="105" w15:restartNumberingAfterBreak="0">
    <w:nsid w:val="4B067A7F"/>
    <w:multiLevelType w:val="hybridMultilevel"/>
    <w:tmpl w:val="009A78BE"/>
    <w:lvl w:ilvl="0" w:tplc="FFFFFFFF">
      <w:start w:val="1"/>
      <w:numFmt w:val="decimal"/>
      <w:pStyle w:val="icomnumbullet1"/>
      <w:lvlText w:val="%1."/>
      <w:lvlJc w:val="left"/>
      <w:pPr>
        <w:tabs>
          <w:tab w:val="num" w:pos="1368"/>
        </w:tabs>
        <w:ind w:left="1368" w:hanging="504"/>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6" w15:restartNumberingAfterBreak="0">
    <w:nsid w:val="4B222001"/>
    <w:multiLevelType w:val="multilevel"/>
    <w:tmpl w:val="71FC4E3E"/>
    <w:styleLink w:val="43"/>
    <w:lvl w:ilvl="0">
      <w:start w:val="1"/>
      <w:numFmt w:val="decimal"/>
      <w:lvlText w:val="Γ.%1"/>
      <w:lvlJc w:val="left"/>
      <w:pPr>
        <w:ind w:left="567" w:hanging="567"/>
      </w:pPr>
      <w:rPr>
        <w:rFonts w:cs="Times New Roman" w:hint="default"/>
        <w:b/>
        <w:sz w:val="24"/>
        <w:szCs w:val="24"/>
      </w:rPr>
    </w:lvl>
    <w:lvl w:ilvl="1">
      <w:start w:val="1"/>
      <w:numFmt w:val="decimal"/>
      <w:lvlText w:val="Γ.%1.%2"/>
      <w:lvlJc w:val="left"/>
      <w:pPr>
        <w:ind w:left="567" w:hanging="454"/>
      </w:pPr>
      <w:rPr>
        <w:rFonts w:cs="Times New Roman" w:hint="default"/>
      </w:rPr>
    </w:lvl>
    <w:lvl w:ilvl="2">
      <w:start w:val="1"/>
      <w:numFmt w:val="decimal"/>
      <w:lvlText w:val="Γ.%1.%2.%3"/>
      <w:lvlJc w:val="left"/>
      <w:pPr>
        <w:ind w:left="567" w:hanging="340"/>
      </w:pPr>
      <w:rPr>
        <w:rFonts w:cs="Times New Roman" w:hint="default"/>
      </w:rPr>
    </w:lvl>
    <w:lvl w:ilvl="3">
      <w:start w:val="1"/>
      <w:numFmt w:val="decimal"/>
      <w:lvlText w:val="Γ.%1.%2.%3.%4"/>
      <w:lvlJc w:val="left"/>
      <w:pPr>
        <w:ind w:left="567" w:hanging="227"/>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7" w15:restartNumberingAfterBreak="0">
    <w:nsid w:val="4BA40AA8"/>
    <w:multiLevelType w:val="hybridMultilevel"/>
    <w:tmpl w:val="D95095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8"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09"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10" w15:restartNumberingAfterBreak="0">
    <w:nsid w:val="4D49201F"/>
    <w:multiLevelType w:val="hybridMultilevel"/>
    <w:tmpl w:val="08448CA8"/>
    <w:lvl w:ilvl="0" w:tplc="76529104">
      <w:start w:val="1"/>
      <w:numFmt w:val="decimal"/>
      <w:lvlText w:val="%1."/>
      <w:lvlJc w:val="left"/>
      <w:pPr>
        <w:ind w:left="1020" w:hanging="360"/>
      </w:pPr>
    </w:lvl>
    <w:lvl w:ilvl="1" w:tplc="AEF0C83E">
      <w:start w:val="1"/>
      <w:numFmt w:val="decimal"/>
      <w:lvlText w:val="%2."/>
      <w:lvlJc w:val="left"/>
      <w:pPr>
        <w:ind w:left="1020" w:hanging="360"/>
      </w:pPr>
    </w:lvl>
    <w:lvl w:ilvl="2" w:tplc="B0A4F290">
      <w:start w:val="1"/>
      <w:numFmt w:val="decimal"/>
      <w:lvlText w:val="%3."/>
      <w:lvlJc w:val="left"/>
      <w:pPr>
        <w:ind w:left="1020" w:hanging="360"/>
      </w:pPr>
    </w:lvl>
    <w:lvl w:ilvl="3" w:tplc="449EC922">
      <w:start w:val="1"/>
      <w:numFmt w:val="decimal"/>
      <w:lvlText w:val="%4."/>
      <w:lvlJc w:val="left"/>
      <w:pPr>
        <w:ind w:left="1020" w:hanging="360"/>
      </w:pPr>
    </w:lvl>
    <w:lvl w:ilvl="4" w:tplc="9C5016D4">
      <w:start w:val="1"/>
      <w:numFmt w:val="decimal"/>
      <w:lvlText w:val="%5."/>
      <w:lvlJc w:val="left"/>
      <w:pPr>
        <w:ind w:left="1020" w:hanging="360"/>
      </w:pPr>
    </w:lvl>
    <w:lvl w:ilvl="5" w:tplc="14382DF6">
      <w:start w:val="1"/>
      <w:numFmt w:val="decimal"/>
      <w:lvlText w:val="%6."/>
      <w:lvlJc w:val="left"/>
      <w:pPr>
        <w:ind w:left="1020" w:hanging="360"/>
      </w:pPr>
    </w:lvl>
    <w:lvl w:ilvl="6" w:tplc="A3CE80B0">
      <w:start w:val="1"/>
      <w:numFmt w:val="decimal"/>
      <w:lvlText w:val="%7."/>
      <w:lvlJc w:val="left"/>
      <w:pPr>
        <w:ind w:left="1020" w:hanging="360"/>
      </w:pPr>
    </w:lvl>
    <w:lvl w:ilvl="7" w:tplc="7BCA5C9E">
      <w:start w:val="1"/>
      <w:numFmt w:val="decimal"/>
      <w:lvlText w:val="%8."/>
      <w:lvlJc w:val="left"/>
      <w:pPr>
        <w:ind w:left="1020" w:hanging="360"/>
      </w:pPr>
    </w:lvl>
    <w:lvl w:ilvl="8" w:tplc="9BFCA332">
      <w:start w:val="1"/>
      <w:numFmt w:val="decimal"/>
      <w:lvlText w:val="%9."/>
      <w:lvlJc w:val="left"/>
      <w:pPr>
        <w:ind w:left="1020" w:hanging="360"/>
      </w:pPr>
    </w:lvl>
  </w:abstractNum>
  <w:abstractNum w:abstractNumId="111" w15:restartNumberingAfterBreak="0">
    <w:nsid w:val="4D7003F5"/>
    <w:multiLevelType w:val="hybridMultilevel"/>
    <w:tmpl w:val="14346918"/>
    <w:lvl w:ilvl="0" w:tplc="80B04170">
      <w:start w:val="1"/>
      <w:numFmt w:val="bullet"/>
      <w:pStyle w:val="icomtablebullet1"/>
      <w:lvlText w:val=""/>
      <w:lvlJc w:val="left"/>
      <w:pPr>
        <w:tabs>
          <w:tab w:val="num" w:pos="360"/>
        </w:tabs>
        <w:ind w:left="360" w:hanging="360"/>
      </w:pPr>
      <w:rPr>
        <w:rFonts w:ascii="Wingdings" w:hAnsi="Wingdings" w:hint="default"/>
        <w:sz w:val="18"/>
      </w:rPr>
    </w:lvl>
    <w:lvl w:ilvl="1" w:tplc="04090003">
      <w:start w:val="1"/>
      <w:numFmt w:val="bullet"/>
      <w:lvlText w:val="o"/>
      <w:lvlJc w:val="left"/>
      <w:pPr>
        <w:tabs>
          <w:tab w:val="num" w:pos="-260"/>
        </w:tabs>
        <w:ind w:left="-260" w:hanging="360"/>
      </w:pPr>
      <w:rPr>
        <w:rFonts w:ascii="Courier New" w:hAnsi="Courier New" w:hint="default"/>
      </w:rPr>
    </w:lvl>
    <w:lvl w:ilvl="2" w:tplc="0409000F">
      <w:start w:val="1"/>
      <w:numFmt w:val="bullet"/>
      <w:lvlText w:val=""/>
      <w:lvlJc w:val="left"/>
      <w:pPr>
        <w:tabs>
          <w:tab w:val="num" w:pos="460"/>
        </w:tabs>
        <w:ind w:left="460" w:hanging="360"/>
      </w:pPr>
      <w:rPr>
        <w:rFonts w:ascii="Wingdings" w:hAnsi="Wingdings" w:hint="default"/>
      </w:rPr>
    </w:lvl>
    <w:lvl w:ilvl="3" w:tplc="04090001">
      <w:start w:val="1"/>
      <w:numFmt w:val="bullet"/>
      <w:lvlText w:val=""/>
      <w:lvlJc w:val="left"/>
      <w:pPr>
        <w:tabs>
          <w:tab w:val="num" w:pos="1180"/>
        </w:tabs>
        <w:ind w:left="1180" w:hanging="360"/>
      </w:pPr>
      <w:rPr>
        <w:rFonts w:ascii="Symbol" w:hAnsi="Symbol" w:hint="default"/>
      </w:rPr>
    </w:lvl>
    <w:lvl w:ilvl="4" w:tplc="04090003">
      <w:start w:val="1"/>
      <w:numFmt w:val="bullet"/>
      <w:lvlText w:val="o"/>
      <w:lvlJc w:val="left"/>
      <w:pPr>
        <w:tabs>
          <w:tab w:val="num" w:pos="1900"/>
        </w:tabs>
        <w:ind w:left="1900" w:hanging="360"/>
      </w:pPr>
      <w:rPr>
        <w:rFonts w:ascii="Courier New" w:hAnsi="Courier New" w:hint="default"/>
      </w:rPr>
    </w:lvl>
    <w:lvl w:ilvl="5" w:tplc="04090005">
      <w:start w:val="1"/>
      <w:numFmt w:val="bullet"/>
      <w:lvlText w:val=""/>
      <w:lvlJc w:val="left"/>
      <w:pPr>
        <w:tabs>
          <w:tab w:val="num" w:pos="2620"/>
        </w:tabs>
        <w:ind w:left="2620" w:hanging="360"/>
      </w:pPr>
      <w:rPr>
        <w:rFonts w:ascii="Wingdings" w:hAnsi="Wingdings" w:hint="default"/>
      </w:rPr>
    </w:lvl>
    <w:lvl w:ilvl="6" w:tplc="04090001">
      <w:start w:val="1"/>
      <w:numFmt w:val="bullet"/>
      <w:lvlText w:val=""/>
      <w:lvlJc w:val="left"/>
      <w:pPr>
        <w:tabs>
          <w:tab w:val="num" w:pos="3340"/>
        </w:tabs>
        <w:ind w:left="3340" w:hanging="360"/>
      </w:pPr>
      <w:rPr>
        <w:rFonts w:ascii="Symbol" w:hAnsi="Symbol" w:hint="default"/>
      </w:rPr>
    </w:lvl>
    <w:lvl w:ilvl="7" w:tplc="04090003">
      <w:start w:val="1"/>
      <w:numFmt w:val="bullet"/>
      <w:lvlText w:val="o"/>
      <w:lvlJc w:val="left"/>
      <w:pPr>
        <w:tabs>
          <w:tab w:val="num" w:pos="4060"/>
        </w:tabs>
        <w:ind w:left="4060" w:hanging="360"/>
      </w:pPr>
      <w:rPr>
        <w:rFonts w:ascii="Courier New" w:hAnsi="Courier New" w:hint="default"/>
      </w:rPr>
    </w:lvl>
    <w:lvl w:ilvl="8" w:tplc="04090005">
      <w:start w:val="1"/>
      <w:numFmt w:val="bullet"/>
      <w:lvlText w:val=""/>
      <w:lvlJc w:val="left"/>
      <w:pPr>
        <w:tabs>
          <w:tab w:val="num" w:pos="4780"/>
        </w:tabs>
        <w:ind w:left="4780" w:hanging="360"/>
      </w:pPr>
      <w:rPr>
        <w:rFonts w:ascii="Wingdings" w:hAnsi="Wingdings" w:hint="default"/>
      </w:rPr>
    </w:lvl>
  </w:abstractNum>
  <w:abstractNum w:abstractNumId="112"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3" w15:restartNumberingAfterBreak="0">
    <w:nsid w:val="4FCF73B0"/>
    <w:multiLevelType w:val="hybridMultilevel"/>
    <w:tmpl w:val="C78869AA"/>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4" w15:restartNumberingAfterBreak="0">
    <w:nsid w:val="51562000"/>
    <w:multiLevelType w:val="hybridMultilevel"/>
    <w:tmpl w:val="D5907706"/>
    <w:lvl w:ilvl="0" w:tplc="E7F2EC44">
      <w:start w:val="1"/>
      <w:numFmt w:val="bullet"/>
      <w:pStyle w:val="5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3216BAE"/>
    <w:multiLevelType w:val="hybridMultilevel"/>
    <w:tmpl w:val="9DFC5EF4"/>
    <w:lvl w:ilvl="0" w:tplc="36A82C82">
      <w:start w:val="1"/>
      <w:numFmt w:val="decimal"/>
      <w:lvlText w:val="%1."/>
      <w:lvlJc w:val="left"/>
      <w:pPr>
        <w:ind w:left="1020" w:hanging="360"/>
      </w:pPr>
    </w:lvl>
    <w:lvl w:ilvl="1" w:tplc="F0186910">
      <w:start w:val="1"/>
      <w:numFmt w:val="decimal"/>
      <w:lvlText w:val="%2."/>
      <w:lvlJc w:val="left"/>
      <w:pPr>
        <w:ind w:left="1020" w:hanging="360"/>
      </w:pPr>
    </w:lvl>
    <w:lvl w:ilvl="2" w:tplc="E6A4DA68">
      <w:start w:val="1"/>
      <w:numFmt w:val="decimal"/>
      <w:lvlText w:val="%3."/>
      <w:lvlJc w:val="left"/>
      <w:pPr>
        <w:ind w:left="1020" w:hanging="360"/>
      </w:pPr>
    </w:lvl>
    <w:lvl w:ilvl="3" w:tplc="518E130A">
      <w:start w:val="1"/>
      <w:numFmt w:val="decimal"/>
      <w:lvlText w:val="%4."/>
      <w:lvlJc w:val="left"/>
      <w:pPr>
        <w:ind w:left="1020" w:hanging="360"/>
      </w:pPr>
    </w:lvl>
    <w:lvl w:ilvl="4" w:tplc="B3681318">
      <w:start w:val="1"/>
      <w:numFmt w:val="decimal"/>
      <w:lvlText w:val="%5."/>
      <w:lvlJc w:val="left"/>
      <w:pPr>
        <w:ind w:left="1020" w:hanging="360"/>
      </w:pPr>
    </w:lvl>
    <w:lvl w:ilvl="5" w:tplc="D8B89708">
      <w:start w:val="1"/>
      <w:numFmt w:val="decimal"/>
      <w:lvlText w:val="%6."/>
      <w:lvlJc w:val="left"/>
      <w:pPr>
        <w:ind w:left="1020" w:hanging="360"/>
      </w:pPr>
    </w:lvl>
    <w:lvl w:ilvl="6" w:tplc="B964C5CC">
      <w:start w:val="1"/>
      <w:numFmt w:val="decimal"/>
      <w:lvlText w:val="%7."/>
      <w:lvlJc w:val="left"/>
      <w:pPr>
        <w:ind w:left="1020" w:hanging="360"/>
      </w:pPr>
    </w:lvl>
    <w:lvl w:ilvl="7" w:tplc="9F0C0828">
      <w:start w:val="1"/>
      <w:numFmt w:val="decimal"/>
      <w:lvlText w:val="%8."/>
      <w:lvlJc w:val="left"/>
      <w:pPr>
        <w:ind w:left="1020" w:hanging="360"/>
      </w:pPr>
    </w:lvl>
    <w:lvl w:ilvl="8" w:tplc="51988EB6">
      <w:start w:val="1"/>
      <w:numFmt w:val="decimal"/>
      <w:lvlText w:val="%9."/>
      <w:lvlJc w:val="left"/>
      <w:pPr>
        <w:ind w:left="1020" w:hanging="360"/>
      </w:pPr>
    </w:lvl>
  </w:abstractNum>
  <w:abstractNum w:abstractNumId="117"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51373FB"/>
    <w:multiLevelType w:val="hybridMultilevel"/>
    <w:tmpl w:val="449A17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0" w15:restartNumberingAfterBreak="0">
    <w:nsid w:val="559154A6"/>
    <w:multiLevelType w:val="multilevel"/>
    <w:tmpl w:val="7D28FEFE"/>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56490875"/>
    <w:multiLevelType w:val="hybridMultilevel"/>
    <w:tmpl w:val="D7A8C83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2" w15:restartNumberingAfterBreak="0">
    <w:nsid w:val="56E95E99"/>
    <w:multiLevelType w:val="hybridMultilevel"/>
    <w:tmpl w:val="C090E6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3" w15:restartNumberingAfterBreak="0">
    <w:nsid w:val="57477C0E"/>
    <w:multiLevelType w:val="hybridMultilevel"/>
    <w:tmpl w:val="F4CA757A"/>
    <w:lvl w:ilvl="0" w:tplc="FFFFFFFF">
      <w:start w:val="1"/>
      <w:numFmt w:val="bullet"/>
      <w:lvlText w:val="-"/>
      <w:lvlJc w:val="left"/>
      <w:pPr>
        <w:ind w:left="578" w:hanging="360"/>
      </w:pPr>
      <w:rPr>
        <w:rFonts w:ascii="Tahoma" w:hAnsi="Tahoma" w:hint="default"/>
      </w:rPr>
    </w:lvl>
    <w:lvl w:ilvl="1" w:tplc="FFFFFFFF" w:tentative="1">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124" w15:restartNumberingAfterBreak="0">
    <w:nsid w:val="57A5184B"/>
    <w:multiLevelType w:val="hybridMultilevel"/>
    <w:tmpl w:val="41C2FA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5" w15:restartNumberingAfterBreak="0">
    <w:nsid w:val="582D0263"/>
    <w:multiLevelType w:val="hybridMultilevel"/>
    <w:tmpl w:val="84D2D0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6"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98D47B5"/>
    <w:multiLevelType w:val="hybridMultilevel"/>
    <w:tmpl w:val="077C86F6"/>
    <w:lvl w:ilvl="0" w:tplc="04080001">
      <w:start w:val="1"/>
      <w:numFmt w:val="bullet"/>
      <w:pStyle w:val="icombullet1"/>
      <w:lvlText w:val=""/>
      <w:lvlJc w:val="left"/>
      <w:pPr>
        <w:ind w:left="1211" w:hanging="360"/>
      </w:pPr>
      <w:rPr>
        <w:rFonts w:ascii="Symbol" w:hAnsi="Symbol" w:hint="default"/>
      </w:rPr>
    </w:lvl>
    <w:lvl w:ilvl="1" w:tplc="905CA1CA">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5DBB24F2"/>
    <w:multiLevelType w:val="hybridMultilevel"/>
    <w:tmpl w:val="CD4C7FD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9" w15:restartNumberingAfterBreak="0">
    <w:nsid w:val="5FE067C7"/>
    <w:multiLevelType w:val="multilevel"/>
    <w:tmpl w:val="1C72BB28"/>
    <w:styleLink w:val="60"/>
    <w:lvl w:ilvl="0">
      <w:start w:val="1"/>
      <w:numFmt w:val="upperLetter"/>
      <w:lvlText w:val="%1."/>
      <w:lvlJc w:val="left"/>
      <w:pPr>
        <w:ind w:left="4465" w:hanging="708"/>
      </w:pPr>
      <w:rPr>
        <w:rFonts w:hint="default"/>
        <w:lang w:val="el-GR" w:eastAsia="en-US" w:bidi="ar-SA"/>
      </w:rPr>
    </w:lvl>
    <w:lvl w:ilvl="1">
      <w:start w:val="1"/>
      <w:numFmt w:val="decimal"/>
      <w:lvlText w:val="%1.%2."/>
      <w:lvlJc w:val="left"/>
      <w:pPr>
        <w:ind w:left="4465" w:hanging="708"/>
      </w:pPr>
      <w:rPr>
        <w:rFonts w:asciiTheme="minorHAnsi" w:eastAsia="Arial" w:hAnsiTheme="minorHAnsi" w:cstheme="minorHAnsi" w:hint="default"/>
        <w:b/>
        <w:bCs/>
        <w:spacing w:val="-6"/>
        <w:w w:val="100"/>
        <w:sz w:val="32"/>
        <w:szCs w:val="32"/>
        <w:lang w:val="el-GR" w:eastAsia="en-US" w:bidi="ar-SA"/>
      </w:rPr>
    </w:lvl>
    <w:lvl w:ilvl="2">
      <w:start w:val="1"/>
      <w:numFmt w:val="decimal"/>
      <w:lvlText w:val="%1.%2.%3."/>
      <w:lvlJc w:val="left"/>
      <w:pPr>
        <w:ind w:left="5197" w:hanging="1080"/>
      </w:pPr>
      <w:rPr>
        <w:rFonts w:ascii="Calibri" w:hAnsi="Calibri" w:cs="Calibri" w:hint="default"/>
        <w:b/>
        <w:bCs/>
        <w:spacing w:val="-2"/>
        <w:w w:val="100"/>
        <w:sz w:val="24"/>
        <w:szCs w:val="24"/>
        <w:lang w:val="el-GR" w:eastAsia="en-US" w:bidi="ar-SA"/>
      </w:rPr>
    </w:lvl>
    <w:lvl w:ilvl="3">
      <w:start w:val="1"/>
      <w:numFmt w:val="decimal"/>
      <w:lvlText w:val="%1.%2.%3.%4."/>
      <w:lvlJc w:val="left"/>
      <w:pPr>
        <w:ind w:left="5197" w:hanging="720"/>
      </w:pPr>
      <w:rPr>
        <w:rFonts w:ascii="Calibri" w:hAnsi="Calibri" w:cs="Calibri" w:hint="default"/>
        <w:b/>
        <w:bCs/>
        <w:i/>
        <w:spacing w:val="-2"/>
        <w:w w:val="100"/>
        <w:sz w:val="24"/>
        <w:szCs w:val="22"/>
        <w:lang w:val="el-GR" w:eastAsia="en-US" w:bidi="ar-SA"/>
      </w:rPr>
    </w:lvl>
    <w:lvl w:ilvl="4">
      <w:start w:val="1"/>
      <w:numFmt w:val="decimal"/>
      <w:lvlText w:val="%1.%2.%3.%4.%5."/>
      <w:lvlJc w:val="left"/>
      <w:pPr>
        <w:ind w:left="5918" w:hanging="1081"/>
      </w:pPr>
      <w:rPr>
        <w:rFonts w:cstheme="minorHAnsi" w:hint="default"/>
        <w:spacing w:val="0"/>
        <w:w w:val="100"/>
        <w:sz w:val="24"/>
        <w:szCs w:val="20"/>
        <w:lang w:val="el-GR" w:eastAsia="en-US" w:bidi="ar-SA"/>
      </w:rPr>
    </w:lvl>
    <w:lvl w:ilvl="5">
      <w:start w:val="1"/>
      <w:numFmt w:val="decimal"/>
      <w:lvlText w:val="%1.%2.%3.%4.%5.%6"/>
      <w:lvlJc w:val="left"/>
      <w:pPr>
        <w:ind w:left="6291" w:hanging="1081"/>
      </w:pPr>
      <w:rPr>
        <w:rFonts w:hint="default"/>
        <w:sz w:val="24"/>
      </w:rPr>
    </w:lvl>
    <w:lvl w:ilvl="6">
      <w:start w:val="1"/>
      <w:numFmt w:val="decimal"/>
      <w:lvlText w:val="%1.%2.%3.%4.%5.%6.%7"/>
      <w:lvlJc w:val="left"/>
      <w:pPr>
        <w:ind w:left="9236" w:hanging="3566"/>
      </w:pPr>
      <w:rPr>
        <w:rFonts w:hint="default"/>
        <w:sz w:val="24"/>
        <w:lang w:val="el-GR" w:eastAsia="en-US" w:bidi="ar-SA"/>
      </w:rPr>
    </w:lvl>
    <w:lvl w:ilvl="7">
      <w:numFmt w:val="bullet"/>
      <w:lvlText w:val="•"/>
      <w:lvlJc w:val="left"/>
      <w:pPr>
        <w:ind w:left="10343" w:hanging="1081"/>
      </w:pPr>
      <w:rPr>
        <w:rFonts w:hint="default"/>
        <w:lang w:val="el-GR" w:eastAsia="en-US" w:bidi="ar-SA"/>
      </w:rPr>
    </w:lvl>
    <w:lvl w:ilvl="8">
      <w:numFmt w:val="bullet"/>
      <w:lvlText w:val="•"/>
      <w:lvlJc w:val="left"/>
      <w:pPr>
        <w:ind w:left="11450" w:hanging="1081"/>
      </w:pPr>
      <w:rPr>
        <w:rFonts w:hint="default"/>
        <w:lang w:val="el-GR" w:eastAsia="en-US" w:bidi="ar-SA"/>
      </w:rPr>
    </w:lvl>
  </w:abstractNum>
  <w:abstractNum w:abstractNumId="130" w15:restartNumberingAfterBreak="0">
    <w:nsid w:val="600D2439"/>
    <w:multiLevelType w:val="multilevel"/>
    <w:tmpl w:val="600D2439"/>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1" w15:restartNumberingAfterBreak="0">
    <w:nsid w:val="60B704EE"/>
    <w:multiLevelType w:val="hybridMultilevel"/>
    <w:tmpl w:val="A0B01564"/>
    <w:lvl w:ilvl="0" w:tplc="5F408DF8">
      <w:start w:val="1"/>
      <w:numFmt w:val="bullet"/>
      <w:pStyle w:val="icombullet3"/>
      <w:lvlText w:val=""/>
      <w:lvlJc w:val="left"/>
      <w:pPr>
        <w:tabs>
          <w:tab w:val="num" w:pos="2060"/>
        </w:tabs>
        <w:ind w:left="2060" w:hanging="360"/>
      </w:pPr>
      <w:rPr>
        <w:rFonts w:ascii="Wingdings" w:hAnsi="Wingdings" w:hint="default"/>
        <w:sz w:val="18"/>
      </w:rPr>
    </w:lvl>
    <w:lvl w:ilvl="1" w:tplc="CF3001F6">
      <w:start w:val="1"/>
      <w:numFmt w:val="bullet"/>
      <w:lvlText w:val="o"/>
      <w:lvlJc w:val="left"/>
      <w:pPr>
        <w:tabs>
          <w:tab w:val="num" w:pos="1440"/>
        </w:tabs>
        <w:ind w:left="1440" w:hanging="360"/>
      </w:pPr>
      <w:rPr>
        <w:rFonts w:ascii="Courier New" w:hAnsi="Courier New" w:hint="default"/>
      </w:rPr>
    </w:lvl>
    <w:lvl w:ilvl="2" w:tplc="B804ECC6">
      <w:start w:val="1"/>
      <w:numFmt w:val="bullet"/>
      <w:lvlText w:val=""/>
      <w:lvlJc w:val="left"/>
      <w:pPr>
        <w:tabs>
          <w:tab w:val="num" w:pos="2160"/>
        </w:tabs>
        <w:ind w:left="2160" w:hanging="360"/>
      </w:pPr>
      <w:rPr>
        <w:rFonts w:ascii="Wingdings" w:hAnsi="Wingdings" w:hint="default"/>
      </w:rPr>
    </w:lvl>
    <w:lvl w:ilvl="3" w:tplc="F586D1B6">
      <w:start w:val="1"/>
      <w:numFmt w:val="bullet"/>
      <w:lvlText w:val=""/>
      <w:lvlJc w:val="left"/>
      <w:pPr>
        <w:tabs>
          <w:tab w:val="num" w:pos="2880"/>
        </w:tabs>
        <w:ind w:left="2880" w:hanging="360"/>
      </w:pPr>
      <w:rPr>
        <w:rFonts w:ascii="Symbol" w:hAnsi="Symbol" w:hint="default"/>
      </w:rPr>
    </w:lvl>
    <w:lvl w:ilvl="4" w:tplc="E062C7B6">
      <w:start w:val="1"/>
      <w:numFmt w:val="bullet"/>
      <w:lvlText w:val="o"/>
      <w:lvlJc w:val="left"/>
      <w:pPr>
        <w:tabs>
          <w:tab w:val="num" w:pos="3600"/>
        </w:tabs>
        <w:ind w:left="3600" w:hanging="360"/>
      </w:pPr>
      <w:rPr>
        <w:rFonts w:ascii="Courier New" w:hAnsi="Courier New" w:hint="default"/>
      </w:rPr>
    </w:lvl>
    <w:lvl w:ilvl="5" w:tplc="1A327966">
      <w:start w:val="1"/>
      <w:numFmt w:val="bullet"/>
      <w:lvlText w:val=""/>
      <w:lvlJc w:val="left"/>
      <w:pPr>
        <w:tabs>
          <w:tab w:val="num" w:pos="4320"/>
        </w:tabs>
        <w:ind w:left="4320" w:hanging="360"/>
      </w:pPr>
      <w:rPr>
        <w:rFonts w:ascii="Wingdings" w:hAnsi="Wingdings" w:hint="default"/>
      </w:rPr>
    </w:lvl>
    <w:lvl w:ilvl="6" w:tplc="E31E7300">
      <w:start w:val="1"/>
      <w:numFmt w:val="bullet"/>
      <w:lvlText w:val=""/>
      <w:lvlJc w:val="left"/>
      <w:pPr>
        <w:tabs>
          <w:tab w:val="num" w:pos="5040"/>
        </w:tabs>
        <w:ind w:left="5040" w:hanging="360"/>
      </w:pPr>
      <w:rPr>
        <w:rFonts w:ascii="Symbol" w:hAnsi="Symbol" w:hint="default"/>
      </w:rPr>
    </w:lvl>
    <w:lvl w:ilvl="7" w:tplc="464C541A">
      <w:start w:val="1"/>
      <w:numFmt w:val="bullet"/>
      <w:lvlText w:val="o"/>
      <w:lvlJc w:val="left"/>
      <w:pPr>
        <w:tabs>
          <w:tab w:val="num" w:pos="5760"/>
        </w:tabs>
        <w:ind w:left="5760" w:hanging="360"/>
      </w:pPr>
      <w:rPr>
        <w:rFonts w:ascii="Courier New" w:hAnsi="Courier New" w:hint="default"/>
      </w:rPr>
    </w:lvl>
    <w:lvl w:ilvl="8" w:tplc="EFA66844">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62077A93"/>
    <w:multiLevelType w:val="hybridMultilevel"/>
    <w:tmpl w:val="38B49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3" w15:restartNumberingAfterBreak="0">
    <w:nsid w:val="62DD7A9F"/>
    <w:multiLevelType w:val="hybridMultilevel"/>
    <w:tmpl w:val="38DA8600"/>
    <w:lvl w:ilvl="0" w:tplc="0409001B">
      <w:start w:val="1"/>
      <w:numFmt w:val="lowerRoman"/>
      <w:lvlText w:val="%1."/>
      <w:lvlJc w:val="right"/>
      <w:pPr>
        <w:ind w:left="1440" w:hanging="360"/>
      </w:pPr>
    </w:lvl>
    <w:lvl w:ilvl="1" w:tplc="A5960294">
      <w:start w:val="1"/>
      <w:numFmt w:val="lowerRoman"/>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34" w15:restartNumberingAfterBreak="0">
    <w:nsid w:val="64223CF3"/>
    <w:multiLevelType w:val="hybridMultilevel"/>
    <w:tmpl w:val="16ECD0D6"/>
    <w:lvl w:ilvl="0" w:tplc="FFFFFFFF">
      <w:start w:val="1"/>
      <w:numFmt w:val="decimal"/>
      <w:lvlText w:val="%1."/>
      <w:lvlJc w:val="left"/>
      <w:pPr>
        <w:ind w:left="1080" w:hanging="720"/>
      </w:pPr>
      <w:rPr>
        <w:rFonts w:hint="default"/>
      </w:rPr>
    </w:lvl>
    <w:lvl w:ilvl="1" w:tplc="0408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5" w15:restartNumberingAfterBreak="0">
    <w:nsid w:val="64375A5D"/>
    <w:multiLevelType w:val="hybridMultilevel"/>
    <w:tmpl w:val="D57A65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6" w15:restartNumberingAfterBreak="0">
    <w:nsid w:val="64751658"/>
    <w:multiLevelType w:val="hybridMultilevel"/>
    <w:tmpl w:val="C30C36B0"/>
    <w:lvl w:ilvl="0" w:tplc="04080001">
      <w:start w:val="1"/>
      <w:numFmt w:val="decimal"/>
      <w:lvlText w:val="%1."/>
      <w:lvlJc w:val="left"/>
      <w:pPr>
        <w:ind w:left="720" w:hanging="360"/>
      </w:pPr>
    </w:lvl>
    <w:lvl w:ilvl="1" w:tplc="04080003">
      <w:start w:val="1"/>
      <w:numFmt w:val="lowerLetter"/>
      <w:lvlText w:val="%2."/>
      <w:lvlJc w:val="left"/>
      <w:pPr>
        <w:ind w:left="1440" w:hanging="360"/>
      </w:pPr>
    </w:lvl>
    <w:lvl w:ilvl="2" w:tplc="04080005">
      <w:start w:val="1"/>
      <w:numFmt w:val="lowerRoman"/>
      <w:lvlText w:val="%3."/>
      <w:lvlJc w:val="right"/>
      <w:pPr>
        <w:ind w:left="2160" w:hanging="180"/>
      </w:pPr>
    </w:lvl>
    <w:lvl w:ilvl="3" w:tplc="0408000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137" w15:restartNumberingAfterBreak="0">
    <w:nsid w:val="6552493A"/>
    <w:multiLevelType w:val="hybridMultilevel"/>
    <w:tmpl w:val="6674F746"/>
    <w:lvl w:ilvl="0" w:tplc="0408000F">
      <w:start w:val="1"/>
      <w:numFmt w:val="bullet"/>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start w:val="1"/>
      <w:numFmt w:val="bullet"/>
      <w:lvlText w:val="o"/>
      <w:lvlJc w:val="left"/>
      <w:pPr>
        <w:ind w:left="3600" w:hanging="360"/>
      </w:pPr>
      <w:rPr>
        <w:rFonts w:ascii="Courier New" w:hAnsi="Courier New" w:cs="Courier New" w:hint="default"/>
      </w:rPr>
    </w:lvl>
    <w:lvl w:ilvl="5" w:tplc="0408001B">
      <w:start w:val="1"/>
      <w:numFmt w:val="bullet"/>
      <w:lvlText w:val=""/>
      <w:lvlJc w:val="left"/>
      <w:pPr>
        <w:ind w:left="4320" w:hanging="360"/>
      </w:pPr>
      <w:rPr>
        <w:rFonts w:ascii="Wingdings" w:hAnsi="Wingdings" w:hint="default"/>
      </w:rPr>
    </w:lvl>
    <w:lvl w:ilvl="6" w:tplc="0408000F">
      <w:start w:val="1"/>
      <w:numFmt w:val="bullet"/>
      <w:lvlText w:val=""/>
      <w:lvlJc w:val="left"/>
      <w:pPr>
        <w:ind w:left="5040" w:hanging="360"/>
      </w:pPr>
      <w:rPr>
        <w:rFonts w:ascii="Symbol" w:hAnsi="Symbol" w:hint="default"/>
      </w:rPr>
    </w:lvl>
    <w:lvl w:ilvl="7" w:tplc="04080019">
      <w:start w:val="1"/>
      <w:numFmt w:val="bullet"/>
      <w:lvlText w:val="o"/>
      <w:lvlJc w:val="left"/>
      <w:pPr>
        <w:ind w:left="5760" w:hanging="360"/>
      </w:pPr>
      <w:rPr>
        <w:rFonts w:ascii="Courier New" w:hAnsi="Courier New" w:cs="Courier New" w:hint="default"/>
      </w:rPr>
    </w:lvl>
    <w:lvl w:ilvl="8" w:tplc="0408001B">
      <w:start w:val="1"/>
      <w:numFmt w:val="bullet"/>
      <w:lvlText w:val=""/>
      <w:lvlJc w:val="left"/>
      <w:pPr>
        <w:ind w:left="6480" w:hanging="360"/>
      </w:pPr>
      <w:rPr>
        <w:rFonts w:ascii="Wingdings" w:hAnsi="Wingdings" w:hint="default"/>
      </w:rPr>
    </w:lvl>
  </w:abstractNum>
  <w:abstractNum w:abstractNumId="138" w15:restartNumberingAfterBreak="0">
    <w:nsid w:val="6648326E"/>
    <w:multiLevelType w:val="hybridMultilevel"/>
    <w:tmpl w:val="D6D2BDE8"/>
    <w:lvl w:ilvl="0" w:tplc="0408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9" w15:restartNumberingAfterBreak="0">
    <w:nsid w:val="667D17E7"/>
    <w:multiLevelType w:val="hybridMultilevel"/>
    <w:tmpl w:val="61FC676C"/>
    <w:lvl w:ilvl="0" w:tplc="04080001">
      <w:start w:val="1"/>
      <w:numFmt w:val="decimal"/>
      <w:pStyle w:val="22"/>
      <w:lvlText w:val="%1."/>
      <w:lvlJc w:val="left"/>
      <w:pPr>
        <w:tabs>
          <w:tab w:val="num" w:pos="540"/>
        </w:tabs>
        <w:ind w:left="540" w:hanging="360"/>
      </w:pPr>
      <w:rPr>
        <w:rFonts w:cs="Times New Roman"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67C2532B"/>
    <w:multiLevelType w:val="hybridMultilevel"/>
    <w:tmpl w:val="0DE69568"/>
    <w:lvl w:ilvl="0" w:tplc="0ADCFA76">
      <w:start w:val="1"/>
      <w:numFmt w:val="bullet"/>
      <w:lvlText w:val=""/>
      <w:lvlJc w:val="left"/>
      <w:pPr>
        <w:ind w:left="780" w:hanging="360"/>
      </w:pPr>
      <w:rPr>
        <w:rFonts w:ascii="Symbol" w:hAnsi="Symbol" w:hint="default"/>
      </w:rPr>
    </w:lvl>
    <w:lvl w:ilvl="1" w:tplc="04080003">
      <w:start w:val="1"/>
      <w:numFmt w:val="bullet"/>
      <w:lvlText w:val="o"/>
      <w:lvlJc w:val="left"/>
      <w:pPr>
        <w:ind w:left="1500" w:hanging="360"/>
      </w:pPr>
      <w:rPr>
        <w:rFonts w:ascii="Courier New" w:hAnsi="Courier New" w:cs="Courier New" w:hint="default"/>
      </w:rPr>
    </w:lvl>
    <w:lvl w:ilvl="2" w:tplc="338851B8">
      <w:numFmt w:val="bullet"/>
      <w:lvlText w:val="•"/>
      <w:lvlJc w:val="left"/>
      <w:pPr>
        <w:ind w:left="2220" w:hanging="360"/>
      </w:pPr>
      <w:rPr>
        <w:rFonts w:ascii="Calibri" w:eastAsia="Times New Roman" w:hAnsi="Calibri" w:cs="Calibri" w:hint="default"/>
      </w:rPr>
    </w:lvl>
    <w:lvl w:ilvl="3" w:tplc="0408000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1" w15:restartNumberingAfterBreak="0">
    <w:nsid w:val="68C80C5A"/>
    <w:multiLevelType w:val="hybridMultilevel"/>
    <w:tmpl w:val="F62ED274"/>
    <w:lvl w:ilvl="0" w:tplc="A46AFB0E">
      <w:start w:val="1"/>
      <w:numFmt w:val="decimal"/>
      <w:pStyle w:val="Captionschema"/>
      <w:lvlText w:val="Σχήμα %1:"/>
      <w:lvlJc w:val="left"/>
      <w:pPr>
        <w:tabs>
          <w:tab w:val="num" w:pos="1865"/>
        </w:tabs>
        <w:ind w:left="1145"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42" w15:restartNumberingAfterBreak="0">
    <w:nsid w:val="6D9F31FF"/>
    <w:multiLevelType w:val="hybridMultilevel"/>
    <w:tmpl w:val="7294258A"/>
    <w:lvl w:ilvl="0" w:tplc="9D4E2378">
      <w:start w:val="1"/>
      <w:numFmt w:val="bullet"/>
      <w:lvlText w:val=""/>
      <w:lvlJc w:val="left"/>
      <w:pPr>
        <w:ind w:left="720" w:hanging="363"/>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43" w15:restartNumberingAfterBreak="0">
    <w:nsid w:val="6E103E1F"/>
    <w:multiLevelType w:val="hybridMultilevel"/>
    <w:tmpl w:val="EF508F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4"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5" w15:restartNumberingAfterBreak="0">
    <w:nsid w:val="701407C4"/>
    <w:multiLevelType w:val="hybridMultilevel"/>
    <w:tmpl w:val="1632D628"/>
    <w:lvl w:ilvl="0" w:tplc="FFFFFFFF">
      <w:start w:val="1"/>
      <w:numFmt w:val="bullet"/>
      <w:pStyle w:val="O-Bullet1"/>
      <w:lvlText w:val=""/>
      <w:lvlJc w:val="left"/>
      <w:pPr>
        <w:tabs>
          <w:tab w:val="num" w:pos="360"/>
        </w:tabs>
        <w:ind w:left="360" w:hanging="360"/>
      </w:pPr>
      <w:rPr>
        <w:rFonts w:ascii="Symbol" w:hAnsi="Symbol" w:hint="default"/>
        <w:sz w:val="20"/>
      </w:rPr>
    </w:lvl>
    <w:lvl w:ilvl="1" w:tplc="FFFFFFFF">
      <w:start w:val="1"/>
      <w:numFmt w:val="bullet"/>
      <w:lvlText w:val="-"/>
      <w:lvlJc w:val="left"/>
      <w:pPr>
        <w:tabs>
          <w:tab w:val="num" w:pos="1440"/>
        </w:tabs>
        <w:ind w:left="1440" w:hanging="360"/>
      </w:pPr>
      <w:rPr>
        <w:rFonts w:ascii="Tahoma" w:hAnsi="Tahoma" w:hint="default"/>
        <w:sz w:val="20"/>
      </w:rPr>
    </w:lvl>
    <w:lvl w:ilvl="2" w:tplc="FFFFFFFF">
      <w:start w:val="1"/>
      <w:numFmt w:val="decimal"/>
      <w:lvlText w:val="%3."/>
      <w:lvlJc w:val="left"/>
      <w:pPr>
        <w:tabs>
          <w:tab w:val="num" w:pos="2160"/>
        </w:tabs>
        <w:ind w:left="2160" w:hanging="360"/>
      </w:pPr>
      <w:rPr>
        <w:rFonts w:cs="Times New Roman" w:hint="default"/>
        <w:sz w:val="20"/>
        <w:szCs w:val="20"/>
      </w:rPr>
    </w:lvl>
    <w:lvl w:ilvl="3" w:tplc="FFFFFFFF">
      <w:start w:val="1"/>
      <w:numFmt w:val="bullet"/>
      <w:lvlText w:val="o"/>
      <w:lvlJc w:val="left"/>
      <w:pPr>
        <w:tabs>
          <w:tab w:val="num" w:pos="2880"/>
        </w:tabs>
        <w:ind w:left="2880" w:hanging="360"/>
      </w:pPr>
      <w:rPr>
        <w:rFonts w:ascii="Courier New" w:hAnsi="Courier New" w:hint="default"/>
        <w:sz w:val="16"/>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7" w15:restartNumberingAfterBreak="0">
    <w:nsid w:val="721B4BC5"/>
    <w:multiLevelType w:val="hybridMultilevel"/>
    <w:tmpl w:val="057E260A"/>
    <w:lvl w:ilvl="0" w:tplc="209A261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8"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49" w15:restartNumberingAfterBreak="0">
    <w:nsid w:val="72FB52DB"/>
    <w:multiLevelType w:val="hybridMultilevel"/>
    <w:tmpl w:val="93885976"/>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7331023A"/>
    <w:multiLevelType w:val="hybridMultilevel"/>
    <w:tmpl w:val="3B4067A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1" w15:restartNumberingAfterBreak="0">
    <w:nsid w:val="74B62AA3"/>
    <w:multiLevelType w:val="hybridMultilevel"/>
    <w:tmpl w:val="220458BC"/>
    <w:lvl w:ilvl="0" w:tplc="0408000F">
      <w:start w:val="1"/>
      <w:numFmt w:val="bullet"/>
      <w:pStyle w:val="33"/>
      <w:lvlText w:val=""/>
      <w:lvlJc w:val="left"/>
      <w:pPr>
        <w:tabs>
          <w:tab w:val="num" w:pos="720"/>
        </w:tabs>
        <w:ind w:left="720" w:hanging="360"/>
      </w:pPr>
      <w:rPr>
        <w:rFonts w:ascii="Wingdings" w:hAnsi="Wingdings" w:hint="default"/>
      </w:rPr>
    </w:lvl>
    <w:lvl w:ilvl="1" w:tplc="04080019">
      <w:start w:val="1"/>
      <w:numFmt w:val="bullet"/>
      <w:pStyle w:val="NormalLatinBookmanOldStyle"/>
      <w:lvlText w:val=""/>
      <w:lvlJc w:val="left"/>
      <w:pPr>
        <w:tabs>
          <w:tab w:val="num" w:pos="1440"/>
        </w:tabs>
        <w:ind w:left="1440" w:hanging="360"/>
      </w:pPr>
      <w:rPr>
        <w:rFonts w:ascii="Wingdings" w:hAnsi="Wingdings" w:hint="default"/>
        <w:sz w:val="24"/>
      </w:rPr>
    </w:lvl>
    <w:lvl w:ilvl="2" w:tplc="0408001B">
      <w:start w:val="1"/>
      <w:numFmt w:val="bullet"/>
      <w:lvlText w:val=""/>
      <w:lvlJc w:val="left"/>
      <w:pPr>
        <w:tabs>
          <w:tab w:val="num" w:pos="2160"/>
        </w:tabs>
        <w:ind w:left="2160" w:hanging="360"/>
      </w:pPr>
      <w:rPr>
        <w:rFonts w:ascii="Wingdings" w:hAnsi="Wingdings" w:hint="default"/>
        <w:b/>
        <w:sz w:val="16"/>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5FD3D62"/>
    <w:multiLevelType w:val="multilevel"/>
    <w:tmpl w:val="75FD3D6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4"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5" w15:restartNumberingAfterBreak="0">
    <w:nsid w:val="79B96F2F"/>
    <w:multiLevelType w:val="multilevel"/>
    <w:tmpl w:val="79B96F2F"/>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6" w15:restartNumberingAfterBreak="0">
    <w:nsid w:val="79C4389B"/>
    <w:multiLevelType w:val="hybridMultilevel"/>
    <w:tmpl w:val="B87262C8"/>
    <w:lvl w:ilvl="0" w:tplc="04080001">
      <w:start w:val="1"/>
      <w:numFmt w:val="bullet"/>
      <w:lvlText w:val=""/>
      <w:lvlJc w:val="left"/>
      <w:pPr>
        <w:ind w:left="144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9" w15:restartNumberingAfterBreak="0">
    <w:nsid w:val="7CB613A6"/>
    <w:multiLevelType w:val="hybridMultilevel"/>
    <w:tmpl w:val="0BDE8B96"/>
    <w:lvl w:ilvl="0" w:tplc="F1ECAC78">
      <w:start w:val="1"/>
      <w:numFmt w:val="decimal"/>
      <w:pStyle w:val="53"/>
      <w:lvlText w:val="%1."/>
      <w:lvlJc w:val="left"/>
      <w:pPr>
        <w:ind w:left="720" w:hanging="360"/>
      </w:pPr>
      <w:rPr>
        <w:rFonts w:cs="Times New Roman"/>
      </w:rPr>
    </w:lvl>
    <w:lvl w:ilvl="1" w:tplc="EF0C563E" w:tentative="1">
      <w:start w:val="1"/>
      <w:numFmt w:val="lowerLetter"/>
      <w:lvlText w:val="%2."/>
      <w:lvlJc w:val="left"/>
      <w:pPr>
        <w:ind w:left="1440" w:hanging="360"/>
      </w:pPr>
      <w:rPr>
        <w:rFonts w:cs="Times New Roman"/>
      </w:rPr>
    </w:lvl>
    <w:lvl w:ilvl="2" w:tplc="E620193C" w:tentative="1">
      <w:start w:val="1"/>
      <w:numFmt w:val="lowerRoman"/>
      <w:lvlText w:val="%3."/>
      <w:lvlJc w:val="right"/>
      <w:pPr>
        <w:ind w:left="2160" w:hanging="180"/>
      </w:pPr>
      <w:rPr>
        <w:rFonts w:cs="Times New Roman"/>
      </w:rPr>
    </w:lvl>
    <w:lvl w:ilvl="3" w:tplc="669A9776" w:tentative="1">
      <w:start w:val="1"/>
      <w:numFmt w:val="decimal"/>
      <w:lvlText w:val="%4."/>
      <w:lvlJc w:val="left"/>
      <w:pPr>
        <w:ind w:left="2880" w:hanging="360"/>
      </w:pPr>
      <w:rPr>
        <w:rFonts w:cs="Times New Roman"/>
      </w:rPr>
    </w:lvl>
    <w:lvl w:ilvl="4" w:tplc="0902FCD0" w:tentative="1">
      <w:start w:val="1"/>
      <w:numFmt w:val="lowerLetter"/>
      <w:lvlText w:val="%5."/>
      <w:lvlJc w:val="left"/>
      <w:pPr>
        <w:ind w:left="3600" w:hanging="360"/>
      </w:pPr>
      <w:rPr>
        <w:rFonts w:cs="Times New Roman"/>
      </w:rPr>
    </w:lvl>
    <w:lvl w:ilvl="5" w:tplc="7ADE21FE" w:tentative="1">
      <w:start w:val="1"/>
      <w:numFmt w:val="lowerRoman"/>
      <w:lvlText w:val="%6."/>
      <w:lvlJc w:val="right"/>
      <w:pPr>
        <w:ind w:left="4320" w:hanging="180"/>
      </w:pPr>
      <w:rPr>
        <w:rFonts w:cs="Times New Roman"/>
      </w:rPr>
    </w:lvl>
    <w:lvl w:ilvl="6" w:tplc="6E0A10DC" w:tentative="1">
      <w:start w:val="1"/>
      <w:numFmt w:val="decimal"/>
      <w:lvlText w:val="%7."/>
      <w:lvlJc w:val="left"/>
      <w:pPr>
        <w:ind w:left="5040" w:hanging="360"/>
      </w:pPr>
      <w:rPr>
        <w:rFonts w:cs="Times New Roman"/>
      </w:rPr>
    </w:lvl>
    <w:lvl w:ilvl="7" w:tplc="153CFFA6" w:tentative="1">
      <w:start w:val="1"/>
      <w:numFmt w:val="lowerLetter"/>
      <w:lvlText w:val="%8."/>
      <w:lvlJc w:val="left"/>
      <w:pPr>
        <w:ind w:left="5760" w:hanging="360"/>
      </w:pPr>
      <w:rPr>
        <w:rFonts w:cs="Times New Roman"/>
      </w:rPr>
    </w:lvl>
    <w:lvl w:ilvl="8" w:tplc="0D56FEB6" w:tentative="1">
      <w:start w:val="1"/>
      <w:numFmt w:val="lowerRoman"/>
      <w:lvlText w:val="%9."/>
      <w:lvlJc w:val="right"/>
      <w:pPr>
        <w:ind w:left="6480" w:hanging="180"/>
      </w:pPr>
      <w:rPr>
        <w:rFonts w:cs="Times New Roman"/>
      </w:rPr>
    </w:lvl>
  </w:abstractNum>
  <w:abstractNum w:abstractNumId="160" w15:restartNumberingAfterBreak="0">
    <w:nsid w:val="7CB73BDC"/>
    <w:multiLevelType w:val="hybridMultilevel"/>
    <w:tmpl w:val="1F426C62"/>
    <w:lvl w:ilvl="0" w:tplc="04080001">
      <w:start w:val="1"/>
      <w:numFmt w:val="bullet"/>
      <w:lvlText w:val=""/>
      <w:lvlJc w:val="left"/>
      <w:pPr>
        <w:ind w:left="720" w:hanging="360"/>
      </w:pPr>
      <w:rPr>
        <w:rFonts w:ascii="Symbol" w:hAnsi="Symbol" w:hint="default"/>
      </w:rPr>
    </w:lvl>
    <w:lvl w:ilvl="1" w:tplc="04080003" w:tentative="1">
      <w:start w:val="1"/>
      <w:numFmt w:val="lowerLetter"/>
      <w:lvlText w:val="%2."/>
      <w:lvlJc w:val="left"/>
      <w:pPr>
        <w:ind w:left="1440" w:hanging="360"/>
      </w:pPr>
      <w:rPr>
        <w:rFonts w:cs="Times New Roman"/>
      </w:rPr>
    </w:lvl>
    <w:lvl w:ilvl="2" w:tplc="04080005" w:tentative="1">
      <w:start w:val="1"/>
      <w:numFmt w:val="lowerRoman"/>
      <w:lvlText w:val="%3."/>
      <w:lvlJc w:val="right"/>
      <w:pPr>
        <w:ind w:left="2160" w:hanging="180"/>
      </w:pPr>
      <w:rPr>
        <w:rFonts w:cs="Times New Roman"/>
      </w:rPr>
    </w:lvl>
    <w:lvl w:ilvl="3" w:tplc="04080001" w:tentative="1">
      <w:start w:val="1"/>
      <w:numFmt w:val="decimal"/>
      <w:pStyle w:val="3headingarticle"/>
      <w:lvlText w:val="%4."/>
      <w:lvlJc w:val="left"/>
      <w:pPr>
        <w:ind w:left="2880" w:hanging="360"/>
      </w:pPr>
      <w:rPr>
        <w:rFonts w:cs="Times New Roman"/>
      </w:rPr>
    </w:lvl>
    <w:lvl w:ilvl="4" w:tplc="04080003" w:tentative="1">
      <w:start w:val="1"/>
      <w:numFmt w:val="lowerLetter"/>
      <w:lvlText w:val="%5."/>
      <w:lvlJc w:val="left"/>
      <w:pPr>
        <w:ind w:left="3600" w:hanging="360"/>
      </w:pPr>
      <w:rPr>
        <w:rFonts w:cs="Times New Roman"/>
      </w:rPr>
    </w:lvl>
    <w:lvl w:ilvl="5" w:tplc="04080005" w:tentative="1">
      <w:start w:val="1"/>
      <w:numFmt w:val="lowerRoman"/>
      <w:lvlText w:val="%6."/>
      <w:lvlJc w:val="right"/>
      <w:pPr>
        <w:ind w:left="4320" w:hanging="180"/>
      </w:pPr>
      <w:rPr>
        <w:rFonts w:cs="Times New Roman"/>
      </w:rPr>
    </w:lvl>
    <w:lvl w:ilvl="6" w:tplc="04080001" w:tentative="1">
      <w:start w:val="1"/>
      <w:numFmt w:val="decimal"/>
      <w:lvlText w:val="%7."/>
      <w:lvlJc w:val="left"/>
      <w:pPr>
        <w:ind w:left="5040" w:hanging="360"/>
      </w:pPr>
      <w:rPr>
        <w:rFonts w:cs="Times New Roman"/>
      </w:rPr>
    </w:lvl>
    <w:lvl w:ilvl="7" w:tplc="04080003" w:tentative="1">
      <w:start w:val="1"/>
      <w:numFmt w:val="lowerLetter"/>
      <w:lvlText w:val="%8."/>
      <w:lvlJc w:val="left"/>
      <w:pPr>
        <w:ind w:left="5760" w:hanging="360"/>
      </w:pPr>
      <w:rPr>
        <w:rFonts w:cs="Times New Roman"/>
      </w:rPr>
    </w:lvl>
    <w:lvl w:ilvl="8" w:tplc="04080005" w:tentative="1">
      <w:start w:val="1"/>
      <w:numFmt w:val="lowerRoman"/>
      <w:lvlText w:val="%9."/>
      <w:lvlJc w:val="right"/>
      <w:pPr>
        <w:ind w:left="6480" w:hanging="180"/>
      </w:pPr>
      <w:rPr>
        <w:rFonts w:cs="Times New Roman"/>
      </w:rPr>
    </w:lvl>
  </w:abstractNum>
  <w:abstractNum w:abstractNumId="161" w15:restartNumberingAfterBreak="0">
    <w:nsid w:val="7D9B6964"/>
    <w:multiLevelType w:val="hybridMultilevel"/>
    <w:tmpl w:val="AC46A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E670648"/>
    <w:multiLevelType w:val="hybridMultilevel"/>
    <w:tmpl w:val="22765658"/>
    <w:lvl w:ilvl="0" w:tplc="0408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6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97504755">
    <w:abstractNumId w:val="1"/>
  </w:num>
  <w:num w:numId="2" w16cid:durableId="1299528395">
    <w:abstractNumId w:val="3"/>
  </w:num>
  <w:num w:numId="3" w16cid:durableId="368340741">
    <w:abstractNumId w:val="4"/>
  </w:num>
  <w:num w:numId="4" w16cid:durableId="1411736544">
    <w:abstractNumId w:val="8"/>
  </w:num>
  <w:num w:numId="5" w16cid:durableId="663122447">
    <w:abstractNumId w:val="9"/>
  </w:num>
  <w:num w:numId="6" w16cid:durableId="35395544">
    <w:abstractNumId w:val="146"/>
  </w:num>
  <w:num w:numId="7" w16cid:durableId="1540312466">
    <w:abstractNumId w:val="157"/>
  </w:num>
  <w:num w:numId="8" w16cid:durableId="1263147516">
    <w:abstractNumId w:val="51"/>
  </w:num>
  <w:num w:numId="9" w16cid:durableId="667831753">
    <w:abstractNumId w:val="115"/>
  </w:num>
  <w:num w:numId="10" w16cid:durableId="357895132">
    <w:abstractNumId w:val="71"/>
  </w:num>
  <w:num w:numId="11" w16cid:durableId="659889049">
    <w:abstractNumId w:val="37"/>
  </w:num>
  <w:num w:numId="12" w16cid:durableId="1070999496">
    <w:abstractNumId w:val="86"/>
  </w:num>
  <w:num w:numId="13" w16cid:durableId="1403062899">
    <w:abstractNumId w:val="144"/>
  </w:num>
  <w:num w:numId="14" w16cid:durableId="1225599918">
    <w:abstractNumId w:val="163"/>
  </w:num>
  <w:num w:numId="15" w16cid:durableId="543490686">
    <w:abstractNumId w:val="108"/>
  </w:num>
  <w:num w:numId="16" w16cid:durableId="162161382">
    <w:abstractNumId w:val="43"/>
  </w:num>
  <w:num w:numId="17" w16cid:durableId="1720740418">
    <w:abstractNumId w:val="91"/>
  </w:num>
  <w:num w:numId="18" w16cid:durableId="2097092260">
    <w:abstractNumId w:val="77"/>
  </w:num>
  <w:num w:numId="19" w16cid:durableId="1179586145">
    <w:abstractNumId w:val="33"/>
  </w:num>
  <w:num w:numId="20" w16cid:durableId="111471227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54395239">
    <w:abstractNumId w:val="58"/>
  </w:num>
  <w:num w:numId="22" w16cid:durableId="10962647">
    <w:abstractNumId w:val="5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16cid:durableId="1675719159">
    <w:abstractNumId w:val="104"/>
    <w:lvlOverride w:ilvl="0">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i w:val="0"/>
          <w:color w:val="auto"/>
        </w:rPr>
      </w:lvl>
    </w:lvlOverride>
    <w:lvlOverride w:ilvl="3">
      <w:lvl w:ilvl="3">
        <w:start w:val="1"/>
        <w:numFmt w:val="decimal"/>
        <w:lvlText w:val="%1.%2.%3.%4"/>
        <w:lvlJc w:val="left"/>
        <w:pPr>
          <w:ind w:left="864" w:hanging="864"/>
        </w:pPr>
        <w:rPr>
          <w:rFonts w:hint="default"/>
          <w:b/>
        </w:rPr>
      </w:lvl>
    </w:lvlOverride>
    <w:lvlOverride w:ilvl="4">
      <w:lvl w:ilvl="4">
        <w:start w:val="1"/>
        <w:numFmt w:val="decimal"/>
        <w:lvlText w:val="%1.%2.%3.%4.%5"/>
        <w:lvlJc w:val="left"/>
        <w:pPr>
          <w:ind w:left="1008" w:hanging="1008"/>
        </w:pPr>
        <w:rPr>
          <w:rFonts w:hint="default"/>
          <w:b/>
          <w:u w:val="single"/>
        </w:rPr>
      </w:lvl>
    </w:lvlOverride>
    <w:lvlOverride w:ilvl="5">
      <w:lvl w:ilvl="5">
        <w:start w:val="1"/>
        <w:numFmt w:val="decimal"/>
        <w:lvlText w:val="%1.%2.%3.%4.%5.%6"/>
        <w:lvlJc w:val="left"/>
        <w:pPr>
          <w:ind w:left="1152" w:hanging="1152"/>
        </w:pPr>
        <w:rPr>
          <w:rFonts w:hint="default"/>
          <w:color w:val="auto"/>
        </w:rPr>
      </w:lvl>
    </w:lvlOverride>
    <w:lvlOverride w:ilvl="6">
      <w:lvl w:ilvl="6">
        <w:start w:val="1"/>
        <w:numFmt w:val="decimal"/>
        <w:lvlText w:val="%1.%2.%3.%4.%5.%6.%7"/>
        <w:lvlJc w:val="left"/>
        <w:pPr>
          <w:ind w:left="1296" w:hanging="1296"/>
        </w:pPr>
        <w:rPr>
          <w:rFonts w:hint="default"/>
          <w:b/>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4" w16cid:durableId="560019688">
    <w:abstractNumId w:val="98"/>
  </w:num>
  <w:num w:numId="25" w16cid:durableId="1106462995">
    <w:abstractNumId w:val="72"/>
  </w:num>
  <w:num w:numId="26" w16cid:durableId="489714402">
    <w:abstractNumId w:val="81"/>
  </w:num>
  <w:num w:numId="27" w16cid:durableId="907151317">
    <w:abstractNumId w:val="117"/>
  </w:num>
  <w:num w:numId="28" w16cid:durableId="1212570215">
    <w:abstractNumId w:val="67"/>
  </w:num>
  <w:num w:numId="29" w16cid:durableId="671876739">
    <w:abstractNumId w:val="103"/>
  </w:num>
  <w:num w:numId="30" w16cid:durableId="81951091">
    <w:abstractNumId w:val="148"/>
  </w:num>
  <w:num w:numId="31" w16cid:durableId="944532359">
    <w:abstractNumId w:val="97"/>
  </w:num>
  <w:num w:numId="32" w16cid:durableId="1082409138">
    <w:abstractNumId w:val="66"/>
  </w:num>
  <w:num w:numId="33" w16cid:durableId="734013684">
    <w:abstractNumId w:val="109"/>
  </w:num>
  <w:num w:numId="34" w16cid:durableId="236063852">
    <w:abstractNumId w:val="154"/>
  </w:num>
  <w:num w:numId="35" w16cid:durableId="1178276827">
    <w:abstractNumId w:val="26"/>
  </w:num>
  <w:num w:numId="36" w16cid:durableId="793863076">
    <w:abstractNumId w:val="35"/>
  </w:num>
  <w:num w:numId="37" w16cid:durableId="1808432970">
    <w:abstractNumId w:val="158"/>
  </w:num>
  <w:num w:numId="38" w16cid:durableId="1969506627">
    <w:abstractNumId w:val="69"/>
  </w:num>
  <w:num w:numId="39" w16cid:durableId="271788635">
    <w:abstractNumId w:val="45"/>
  </w:num>
  <w:num w:numId="40" w16cid:durableId="908921716">
    <w:abstractNumId w:val="95"/>
  </w:num>
  <w:num w:numId="41" w16cid:durableId="189196111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22193555">
    <w:abstractNumId w:val="161"/>
  </w:num>
  <w:num w:numId="43" w16cid:durableId="556166266">
    <w:abstractNumId w:val="21"/>
  </w:num>
  <w:num w:numId="44" w16cid:durableId="1089162263">
    <w:abstractNumId w:val="55"/>
  </w:num>
  <w:num w:numId="45" w16cid:durableId="467630922">
    <w:abstractNumId w:val="147"/>
  </w:num>
  <w:num w:numId="46" w16cid:durableId="1453983928">
    <w:abstractNumId w:val="70"/>
  </w:num>
  <w:num w:numId="47" w16cid:durableId="1702198484">
    <w:abstractNumId w:val="54"/>
  </w:num>
  <w:num w:numId="48" w16cid:durableId="1488090652">
    <w:abstractNumId w:val="80"/>
  </w:num>
  <w:num w:numId="49" w16cid:durableId="190804593">
    <w:abstractNumId w:val="155"/>
  </w:num>
  <w:num w:numId="50" w16cid:durableId="337468621">
    <w:abstractNumId w:val="76"/>
  </w:num>
  <w:num w:numId="51" w16cid:durableId="2055425107">
    <w:abstractNumId w:val="73"/>
  </w:num>
  <w:num w:numId="52" w16cid:durableId="2106269156">
    <w:abstractNumId w:val="25"/>
  </w:num>
  <w:num w:numId="53" w16cid:durableId="1400176650">
    <w:abstractNumId w:val="50"/>
  </w:num>
  <w:num w:numId="54" w16cid:durableId="559100891">
    <w:abstractNumId w:val="130"/>
  </w:num>
  <w:num w:numId="55" w16cid:durableId="1778214011">
    <w:abstractNumId w:val="142"/>
  </w:num>
  <w:num w:numId="56" w16cid:durableId="2118131816">
    <w:abstractNumId w:val="153"/>
  </w:num>
  <w:num w:numId="57" w16cid:durableId="874777615">
    <w:abstractNumId w:val="16"/>
  </w:num>
  <w:num w:numId="58" w16cid:durableId="1191988044">
    <w:abstractNumId w:val="135"/>
  </w:num>
  <w:num w:numId="59" w16cid:durableId="2034064398">
    <w:abstractNumId w:val="48"/>
  </w:num>
  <w:num w:numId="60" w16cid:durableId="143359829">
    <w:abstractNumId w:val="78"/>
  </w:num>
  <w:num w:numId="61" w16cid:durableId="1958950913">
    <w:abstractNumId w:val="75"/>
  </w:num>
  <w:num w:numId="62" w16cid:durableId="1745027212">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86709766">
    <w:abstractNumId w:val="23"/>
  </w:num>
  <w:num w:numId="64" w16cid:durableId="1891725901">
    <w:abstractNumId w:val="62"/>
  </w:num>
  <w:num w:numId="65" w16cid:durableId="682978879">
    <w:abstractNumId w:val="102"/>
  </w:num>
  <w:num w:numId="66" w16cid:durableId="503008952">
    <w:abstractNumId w:val="61"/>
  </w:num>
  <w:num w:numId="67" w16cid:durableId="1968510534">
    <w:abstractNumId w:val="105"/>
  </w:num>
  <w:num w:numId="68" w16cid:durableId="539558478">
    <w:abstractNumId w:val="47"/>
  </w:num>
  <w:num w:numId="69" w16cid:durableId="1453282436">
    <w:abstractNumId w:val="32"/>
  </w:num>
  <w:num w:numId="70" w16cid:durableId="503906836">
    <w:abstractNumId w:val="14"/>
  </w:num>
  <w:num w:numId="71" w16cid:durableId="290404264">
    <w:abstractNumId w:val="60"/>
  </w:num>
  <w:num w:numId="72" w16cid:durableId="504176671">
    <w:abstractNumId w:val="65"/>
  </w:num>
  <w:num w:numId="73" w16cid:durableId="1086077798">
    <w:abstractNumId w:val="94"/>
  </w:num>
  <w:num w:numId="74" w16cid:durableId="1299340897">
    <w:abstractNumId w:val="53"/>
  </w:num>
  <w:num w:numId="75" w16cid:durableId="100073491">
    <w:abstractNumId w:val="100"/>
  </w:num>
  <w:num w:numId="76" w16cid:durableId="888801970">
    <w:abstractNumId w:val="159"/>
  </w:num>
  <w:num w:numId="77" w16cid:durableId="1531065360">
    <w:abstractNumId w:val="36"/>
  </w:num>
  <w:num w:numId="78" w16cid:durableId="584725922">
    <w:abstractNumId w:val="139"/>
  </w:num>
  <w:num w:numId="79" w16cid:durableId="2013489337">
    <w:abstractNumId w:val="151"/>
  </w:num>
  <w:num w:numId="80" w16cid:durableId="693456953">
    <w:abstractNumId w:val="49"/>
  </w:num>
  <w:num w:numId="81" w16cid:durableId="402071687">
    <w:abstractNumId w:val="114"/>
  </w:num>
  <w:num w:numId="82" w16cid:durableId="1183711626">
    <w:abstractNumId w:val="87"/>
  </w:num>
  <w:num w:numId="83" w16cid:durableId="506601073">
    <w:abstractNumId w:val="17"/>
  </w:num>
  <w:num w:numId="84" w16cid:durableId="1515653495">
    <w:abstractNumId w:val="131"/>
  </w:num>
  <w:num w:numId="85" w16cid:durableId="1589385782">
    <w:abstractNumId w:val="44"/>
  </w:num>
  <w:num w:numId="86" w16cid:durableId="1118910907">
    <w:abstractNumId w:val="111"/>
  </w:num>
  <w:num w:numId="87" w16cid:durableId="2042626916">
    <w:abstractNumId w:val="96"/>
  </w:num>
  <w:num w:numId="88" w16cid:durableId="1316104649">
    <w:abstractNumId w:val="141"/>
  </w:num>
  <w:num w:numId="89" w16cid:durableId="234051615">
    <w:abstractNumId w:val="160"/>
  </w:num>
  <w:num w:numId="90" w16cid:durableId="1937210128">
    <w:abstractNumId w:val="99"/>
  </w:num>
  <w:num w:numId="91" w16cid:durableId="1290697588">
    <w:abstractNumId w:val="39"/>
  </w:num>
  <w:num w:numId="92" w16cid:durableId="120924946">
    <w:abstractNumId w:val="59"/>
  </w:num>
  <w:num w:numId="93" w16cid:durableId="2061779157">
    <w:abstractNumId w:val="106"/>
  </w:num>
  <w:num w:numId="94" w16cid:durableId="703749868">
    <w:abstractNumId w:val="22"/>
  </w:num>
  <w:num w:numId="95" w16cid:durableId="1680808214">
    <w:abstractNumId w:val="145"/>
  </w:num>
  <w:num w:numId="96" w16cid:durableId="1063336572">
    <w:abstractNumId w:val="129"/>
  </w:num>
  <w:num w:numId="97" w16cid:durableId="276526660">
    <w:abstractNumId w:val="42"/>
  </w:num>
  <w:num w:numId="98" w16cid:durableId="689793160">
    <w:abstractNumId w:val="56"/>
  </w:num>
  <w:num w:numId="99" w16cid:durableId="710417717">
    <w:abstractNumId w:val="127"/>
  </w:num>
  <w:num w:numId="100" w16cid:durableId="2082018906">
    <w:abstractNumId w:val="28"/>
  </w:num>
  <w:num w:numId="101" w16cid:durableId="883757802">
    <w:abstractNumId w:val="18"/>
  </w:num>
  <w:num w:numId="102" w16cid:durableId="1044600878">
    <w:abstractNumId w:val="83"/>
  </w:num>
  <w:num w:numId="103" w16cid:durableId="394399718">
    <w:abstractNumId w:val="57"/>
  </w:num>
  <w:num w:numId="104" w16cid:durableId="582422331">
    <w:abstractNumId w:val="68"/>
  </w:num>
  <w:num w:numId="105" w16cid:durableId="755902378">
    <w:abstractNumId w:val="121"/>
  </w:num>
  <w:num w:numId="106" w16cid:durableId="279648918">
    <w:abstractNumId w:val="85"/>
  </w:num>
  <w:num w:numId="107" w16cid:durableId="604195748">
    <w:abstractNumId w:val="24"/>
  </w:num>
  <w:num w:numId="108" w16cid:durableId="1725331765">
    <w:abstractNumId w:val="89"/>
  </w:num>
  <w:num w:numId="109" w16cid:durableId="1914312205">
    <w:abstractNumId w:val="41"/>
  </w:num>
  <w:num w:numId="110" w16cid:durableId="1637106839">
    <w:abstractNumId w:val="27"/>
  </w:num>
  <w:num w:numId="111" w16cid:durableId="1161581789">
    <w:abstractNumId w:val="40"/>
  </w:num>
  <w:num w:numId="112" w16cid:durableId="515927844">
    <w:abstractNumId w:val="124"/>
  </w:num>
  <w:num w:numId="113" w16cid:durableId="1694107499">
    <w:abstractNumId w:val="156"/>
  </w:num>
  <w:num w:numId="114" w16cid:durableId="1901358025">
    <w:abstractNumId w:val="30"/>
  </w:num>
  <w:num w:numId="115" w16cid:durableId="1531337395">
    <w:abstractNumId w:val="122"/>
  </w:num>
  <w:num w:numId="116" w16cid:durableId="1285650871">
    <w:abstractNumId w:val="125"/>
  </w:num>
  <w:num w:numId="117" w16cid:durableId="1033731789">
    <w:abstractNumId w:val="101"/>
  </w:num>
  <w:num w:numId="118" w16cid:durableId="1891990497">
    <w:abstractNumId w:val="143"/>
  </w:num>
  <w:num w:numId="119" w16cid:durableId="2049795773">
    <w:abstractNumId w:val="119"/>
  </w:num>
  <w:num w:numId="120" w16cid:durableId="8875522">
    <w:abstractNumId w:val="149"/>
  </w:num>
  <w:num w:numId="121" w16cid:durableId="1541890963">
    <w:abstractNumId w:val="140"/>
  </w:num>
  <w:num w:numId="122" w16cid:durableId="1579707804">
    <w:abstractNumId w:val="150"/>
  </w:num>
  <w:num w:numId="123" w16cid:durableId="1828087072">
    <w:abstractNumId w:val="128"/>
  </w:num>
  <w:num w:numId="124" w16cid:durableId="234635252">
    <w:abstractNumId w:val="132"/>
  </w:num>
  <w:num w:numId="125" w16cid:durableId="706032548">
    <w:abstractNumId w:val="88"/>
  </w:num>
  <w:num w:numId="126" w16cid:durableId="1642618090">
    <w:abstractNumId w:val="92"/>
  </w:num>
  <w:num w:numId="127" w16cid:durableId="1807239480">
    <w:abstractNumId w:val="15"/>
  </w:num>
  <w:num w:numId="128" w16cid:durableId="603004119">
    <w:abstractNumId w:val="90"/>
  </w:num>
  <w:num w:numId="129" w16cid:durableId="380061085">
    <w:abstractNumId w:val="34"/>
  </w:num>
  <w:num w:numId="130" w16cid:durableId="1065571080">
    <w:abstractNumId w:val="136"/>
  </w:num>
  <w:num w:numId="131" w16cid:durableId="1807703825">
    <w:abstractNumId w:val="19"/>
  </w:num>
  <w:num w:numId="132" w16cid:durableId="1191452582">
    <w:abstractNumId w:val="126"/>
  </w:num>
  <w:num w:numId="133" w16cid:durableId="734088927">
    <w:abstractNumId w:val="152"/>
  </w:num>
  <w:num w:numId="134" w16cid:durableId="440808957">
    <w:abstractNumId w:val="38"/>
  </w:num>
  <w:num w:numId="135" w16cid:durableId="1972205962">
    <w:abstractNumId w:val="46"/>
  </w:num>
  <w:num w:numId="136" w16cid:durableId="1561596041">
    <w:abstractNumId w:val="93"/>
  </w:num>
  <w:num w:numId="137" w16cid:durableId="322321293">
    <w:abstractNumId w:val="74"/>
  </w:num>
  <w:num w:numId="138" w16cid:durableId="1737973062">
    <w:abstractNumId w:val="134"/>
  </w:num>
  <w:num w:numId="139" w16cid:durableId="1762336003">
    <w:abstractNumId w:val="20"/>
  </w:num>
  <w:num w:numId="140" w16cid:durableId="1988509672">
    <w:abstractNumId w:val="162"/>
  </w:num>
  <w:num w:numId="141" w16cid:durableId="1895658966">
    <w:abstractNumId w:val="112"/>
  </w:num>
  <w:num w:numId="142" w16cid:durableId="1354334012">
    <w:abstractNumId w:val="118"/>
  </w:num>
  <w:num w:numId="143" w16cid:durableId="1783913181">
    <w:abstractNumId w:val="64"/>
  </w:num>
  <w:num w:numId="144" w16cid:durableId="31882868">
    <w:abstractNumId w:val="123"/>
  </w:num>
  <w:num w:numId="145" w16cid:durableId="1280338039">
    <w:abstractNumId w:val="138"/>
  </w:num>
  <w:num w:numId="146" w16cid:durableId="204440342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80454866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57300539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4653533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75366959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994210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201707837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5927154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79193997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70231478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040669463">
    <w:abstractNumId w:val="21"/>
  </w:num>
  <w:num w:numId="157" w16cid:durableId="1242448429">
    <w:abstractNumId w:val="82"/>
  </w:num>
  <w:num w:numId="158" w16cid:durableId="100986822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208163777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772938927">
    <w:abstractNumId w:val="79"/>
  </w:num>
  <w:num w:numId="161" w16cid:durableId="1883519554">
    <w:abstractNumId w:val="13"/>
  </w:num>
  <w:num w:numId="162" w16cid:durableId="1318729521">
    <w:abstractNumId w:val="84"/>
  </w:num>
  <w:num w:numId="163" w16cid:durableId="132725009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32597675">
    <w:abstractNumId w:val="107"/>
  </w:num>
  <w:num w:numId="165" w16cid:durableId="1201821017">
    <w:abstractNumId w:val="137"/>
  </w:num>
  <w:num w:numId="166" w16cid:durableId="280888567">
    <w:abstractNumId w:val="110"/>
  </w:num>
  <w:num w:numId="167" w16cid:durableId="971330888">
    <w:abstractNumId w:val="116"/>
  </w:num>
  <w:num w:numId="168" w16cid:durableId="71047605">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6490516">
    <w:abstractNumId w:val="113"/>
  </w:num>
  <w:num w:numId="170" w16cid:durableId="1690520970">
    <w:abstractNumId w:val="31"/>
  </w:num>
  <w:num w:numId="171" w16cid:durableId="797256912">
    <w:abstractNumId w:val="120"/>
  </w:num>
  <w:num w:numId="172" w16cid:durableId="1666278257">
    <w:abstractNumId w:val="63"/>
  </w:num>
  <w:num w:numId="173" w16cid:durableId="2092580347">
    <w:abstractNumId w:val="29"/>
  </w:num>
  <w:num w:numId="174" w16cid:durableId="146866364">
    <w:abstractNumId w:val="71"/>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1EC"/>
    <w:rsid w:val="00000C8E"/>
    <w:rsid w:val="00005F5C"/>
    <w:rsid w:val="000062FA"/>
    <w:rsid w:val="0000716D"/>
    <w:rsid w:val="00007D97"/>
    <w:rsid w:val="000113D3"/>
    <w:rsid w:val="00011A58"/>
    <w:rsid w:val="0001217D"/>
    <w:rsid w:val="0001224B"/>
    <w:rsid w:val="00013298"/>
    <w:rsid w:val="0001375B"/>
    <w:rsid w:val="00013A52"/>
    <w:rsid w:val="00013B41"/>
    <w:rsid w:val="00014410"/>
    <w:rsid w:val="00014792"/>
    <w:rsid w:val="00014B60"/>
    <w:rsid w:val="00014F48"/>
    <w:rsid w:val="000152A8"/>
    <w:rsid w:val="00015953"/>
    <w:rsid w:val="00015A9D"/>
    <w:rsid w:val="00015F06"/>
    <w:rsid w:val="00016D42"/>
    <w:rsid w:val="00020548"/>
    <w:rsid w:val="00021276"/>
    <w:rsid w:val="00022569"/>
    <w:rsid w:val="00023B52"/>
    <w:rsid w:val="000243F7"/>
    <w:rsid w:val="000244B8"/>
    <w:rsid w:val="00025B9C"/>
    <w:rsid w:val="00025CD5"/>
    <w:rsid w:val="00026155"/>
    <w:rsid w:val="00026667"/>
    <w:rsid w:val="0002765E"/>
    <w:rsid w:val="0002771E"/>
    <w:rsid w:val="000303BF"/>
    <w:rsid w:val="00030907"/>
    <w:rsid w:val="000309DB"/>
    <w:rsid w:val="00030C25"/>
    <w:rsid w:val="000326F6"/>
    <w:rsid w:val="00032711"/>
    <w:rsid w:val="00032A9F"/>
    <w:rsid w:val="00032BBA"/>
    <w:rsid w:val="000330D8"/>
    <w:rsid w:val="0003389C"/>
    <w:rsid w:val="00033BA0"/>
    <w:rsid w:val="00034CDC"/>
    <w:rsid w:val="00034E19"/>
    <w:rsid w:val="00034FF1"/>
    <w:rsid w:val="00035295"/>
    <w:rsid w:val="00035645"/>
    <w:rsid w:val="00035C19"/>
    <w:rsid w:val="00035E2B"/>
    <w:rsid w:val="00035E7D"/>
    <w:rsid w:val="00036CBD"/>
    <w:rsid w:val="00037B97"/>
    <w:rsid w:val="000411E8"/>
    <w:rsid w:val="00041C07"/>
    <w:rsid w:val="00042DB8"/>
    <w:rsid w:val="000432B5"/>
    <w:rsid w:val="00043D44"/>
    <w:rsid w:val="00043F27"/>
    <w:rsid w:val="00044F28"/>
    <w:rsid w:val="00045DCF"/>
    <w:rsid w:val="00046044"/>
    <w:rsid w:val="00046293"/>
    <w:rsid w:val="000462BC"/>
    <w:rsid w:val="0004724C"/>
    <w:rsid w:val="00047C57"/>
    <w:rsid w:val="00050DB8"/>
    <w:rsid w:val="000527FB"/>
    <w:rsid w:val="00053546"/>
    <w:rsid w:val="0005488E"/>
    <w:rsid w:val="00055804"/>
    <w:rsid w:val="00055C5E"/>
    <w:rsid w:val="0005617B"/>
    <w:rsid w:val="00057BBA"/>
    <w:rsid w:val="00057F4A"/>
    <w:rsid w:val="000610D4"/>
    <w:rsid w:val="000616A7"/>
    <w:rsid w:val="00061ADD"/>
    <w:rsid w:val="00061DF4"/>
    <w:rsid w:val="0006207E"/>
    <w:rsid w:val="00062D27"/>
    <w:rsid w:val="000631F7"/>
    <w:rsid w:val="00064589"/>
    <w:rsid w:val="000650A9"/>
    <w:rsid w:val="000653F1"/>
    <w:rsid w:val="00065612"/>
    <w:rsid w:val="00066CE9"/>
    <w:rsid w:val="00067067"/>
    <w:rsid w:val="000674D2"/>
    <w:rsid w:val="0006771D"/>
    <w:rsid w:val="000679D9"/>
    <w:rsid w:val="000705D7"/>
    <w:rsid w:val="000706B1"/>
    <w:rsid w:val="00070731"/>
    <w:rsid w:val="00070D0C"/>
    <w:rsid w:val="00072601"/>
    <w:rsid w:val="000738BC"/>
    <w:rsid w:val="00074A85"/>
    <w:rsid w:val="000764FB"/>
    <w:rsid w:val="00076533"/>
    <w:rsid w:val="00080246"/>
    <w:rsid w:val="0008087C"/>
    <w:rsid w:val="000838A2"/>
    <w:rsid w:val="00084419"/>
    <w:rsid w:val="00084BDA"/>
    <w:rsid w:val="00086782"/>
    <w:rsid w:val="000872BD"/>
    <w:rsid w:val="00087FEA"/>
    <w:rsid w:val="00091076"/>
    <w:rsid w:val="00092ADB"/>
    <w:rsid w:val="0009417F"/>
    <w:rsid w:val="00094340"/>
    <w:rsid w:val="0009468F"/>
    <w:rsid w:val="000949D2"/>
    <w:rsid w:val="00094D2D"/>
    <w:rsid w:val="000957FC"/>
    <w:rsid w:val="00095840"/>
    <w:rsid w:val="00096D8A"/>
    <w:rsid w:val="0009738D"/>
    <w:rsid w:val="000A0069"/>
    <w:rsid w:val="000A12CA"/>
    <w:rsid w:val="000A1CFB"/>
    <w:rsid w:val="000A496F"/>
    <w:rsid w:val="000A4A55"/>
    <w:rsid w:val="000A4B2C"/>
    <w:rsid w:val="000A60A0"/>
    <w:rsid w:val="000A7747"/>
    <w:rsid w:val="000B187C"/>
    <w:rsid w:val="000B1BC2"/>
    <w:rsid w:val="000B236D"/>
    <w:rsid w:val="000B349B"/>
    <w:rsid w:val="000B4B3F"/>
    <w:rsid w:val="000B4E5C"/>
    <w:rsid w:val="000B6F4E"/>
    <w:rsid w:val="000B6FF7"/>
    <w:rsid w:val="000B7FA2"/>
    <w:rsid w:val="000C04E3"/>
    <w:rsid w:val="000C0C05"/>
    <w:rsid w:val="000C1AAF"/>
    <w:rsid w:val="000C2F6D"/>
    <w:rsid w:val="000C4648"/>
    <w:rsid w:val="000C4B25"/>
    <w:rsid w:val="000C59AD"/>
    <w:rsid w:val="000C5D2B"/>
    <w:rsid w:val="000C6122"/>
    <w:rsid w:val="000D2ED0"/>
    <w:rsid w:val="000D33B6"/>
    <w:rsid w:val="000D3554"/>
    <w:rsid w:val="000D3A9E"/>
    <w:rsid w:val="000D45B8"/>
    <w:rsid w:val="000D5FB8"/>
    <w:rsid w:val="000D6DFD"/>
    <w:rsid w:val="000D6E10"/>
    <w:rsid w:val="000D6E43"/>
    <w:rsid w:val="000D748D"/>
    <w:rsid w:val="000D7961"/>
    <w:rsid w:val="000E00B6"/>
    <w:rsid w:val="000E04A1"/>
    <w:rsid w:val="000E0B6C"/>
    <w:rsid w:val="000E12F1"/>
    <w:rsid w:val="000E178C"/>
    <w:rsid w:val="000E1C5E"/>
    <w:rsid w:val="000E2020"/>
    <w:rsid w:val="000E2462"/>
    <w:rsid w:val="000E27C3"/>
    <w:rsid w:val="000E326F"/>
    <w:rsid w:val="000E6B11"/>
    <w:rsid w:val="000E6DC6"/>
    <w:rsid w:val="000E76ED"/>
    <w:rsid w:val="000F0E29"/>
    <w:rsid w:val="000F62F0"/>
    <w:rsid w:val="000F6FD9"/>
    <w:rsid w:val="000F7159"/>
    <w:rsid w:val="000F74B3"/>
    <w:rsid w:val="000F7CF2"/>
    <w:rsid w:val="00100156"/>
    <w:rsid w:val="001009E5"/>
    <w:rsid w:val="00103061"/>
    <w:rsid w:val="001036D3"/>
    <w:rsid w:val="00105242"/>
    <w:rsid w:val="001052FD"/>
    <w:rsid w:val="00105367"/>
    <w:rsid w:val="001055FB"/>
    <w:rsid w:val="00105DBD"/>
    <w:rsid w:val="00105FBE"/>
    <w:rsid w:val="001061A0"/>
    <w:rsid w:val="0010683D"/>
    <w:rsid w:val="00106A59"/>
    <w:rsid w:val="00111D5A"/>
    <w:rsid w:val="001128C9"/>
    <w:rsid w:val="00114833"/>
    <w:rsid w:val="00115643"/>
    <w:rsid w:val="001175A3"/>
    <w:rsid w:val="001201B6"/>
    <w:rsid w:val="001202D5"/>
    <w:rsid w:val="00122891"/>
    <w:rsid w:val="00122AFF"/>
    <w:rsid w:val="00123613"/>
    <w:rsid w:val="001253B5"/>
    <w:rsid w:val="00125BF8"/>
    <w:rsid w:val="001271E3"/>
    <w:rsid w:val="0012785F"/>
    <w:rsid w:val="001308CC"/>
    <w:rsid w:val="00130942"/>
    <w:rsid w:val="001312AF"/>
    <w:rsid w:val="00131FBD"/>
    <w:rsid w:val="0013350B"/>
    <w:rsid w:val="00133E0F"/>
    <w:rsid w:val="001342F1"/>
    <w:rsid w:val="00135A3A"/>
    <w:rsid w:val="001366B7"/>
    <w:rsid w:val="001368C8"/>
    <w:rsid w:val="00137A93"/>
    <w:rsid w:val="00137DAA"/>
    <w:rsid w:val="0014064C"/>
    <w:rsid w:val="00140CA7"/>
    <w:rsid w:val="001415E6"/>
    <w:rsid w:val="00141E27"/>
    <w:rsid w:val="00143040"/>
    <w:rsid w:val="001452C0"/>
    <w:rsid w:val="00145777"/>
    <w:rsid w:val="00146631"/>
    <w:rsid w:val="00147AA3"/>
    <w:rsid w:val="00147B71"/>
    <w:rsid w:val="00150214"/>
    <w:rsid w:val="001518BB"/>
    <w:rsid w:val="00151DC8"/>
    <w:rsid w:val="00153F0B"/>
    <w:rsid w:val="00154368"/>
    <w:rsid w:val="00154623"/>
    <w:rsid w:val="0015499C"/>
    <w:rsid w:val="00154B90"/>
    <w:rsid w:val="00155375"/>
    <w:rsid w:val="0015675F"/>
    <w:rsid w:val="00160FCE"/>
    <w:rsid w:val="00163311"/>
    <w:rsid w:val="00163845"/>
    <w:rsid w:val="001643EB"/>
    <w:rsid w:val="001649E0"/>
    <w:rsid w:val="001652F4"/>
    <w:rsid w:val="0016530B"/>
    <w:rsid w:val="0016622A"/>
    <w:rsid w:val="001662C8"/>
    <w:rsid w:val="00166662"/>
    <w:rsid w:val="00167F10"/>
    <w:rsid w:val="00170CA8"/>
    <w:rsid w:val="00171293"/>
    <w:rsid w:val="001732D9"/>
    <w:rsid w:val="00175FFA"/>
    <w:rsid w:val="001777DE"/>
    <w:rsid w:val="00177F66"/>
    <w:rsid w:val="00180A9E"/>
    <w:rsid w:val="001811C1"/>
    <w:rsid w:val="00181C40"/>
    <w:rsid w:val="0018242D"/>
    <w:rsid w:val="001852F3"/>
    <w:rsid w:val="001859FA"/>
    <w:rsid w:val="00186621"/>
    <w:rsid w:val="001867FF"/>
    <w:rsid w:val="001869A5"/>
    <w:rsid w:val="00186AC5"/>
    <w:rsid w:val="00186BF5"/>
    <w:rsid w:val="001872EE"/>
    <w:rsid w:val="00187D66"/>
    <w:rsid w:val="00191148"/>
    <w:rsid w:val="00192E8A"/>
    <w:rsid w:val="00194C49"/>
    <w:rsid w:val="00195390"/>
    <w:rsid w:val="00195A7F"/>
    <w:rsid w:val="00195B4A"/>
    <w:rsid w:val="001966AA"/>
    <w:rsid w:val="00196D63"/>
    <w:rsid w:val="00196E2A"/>
    <w:rsid w:val="001971AE"/>
    <w:rsid w:val="00197834"/>
    <w:rsid w:val="00197B19"/>
    <w:rsid w:val="001A0CDB"/>
    <w:rsid w:val="001A1212"/>
    <w:rsid w:val="001A1A74"/>
    <w:rsid w:val="001A317F"/>
    <w:rsid w:val="001A61D3"/>
    <w:rsid w:val="001A6CEB"/>
    <w:rsid w:val="001A7AAE"/>
    <w:rsid w:val="001B0443"/>
    <w:rsid w:val="001B235A"/>
    <w:rsid w:val="001B2758"/>
    <w:rsid w:val="001B2EF5"/>
    <w:rsid w:val="001B41E5"/>
    <w:rsid w:val="001B4526"/>
    <w:rsid w:val="001B55ED"/>
    <w:rsid w:val="001B56F1"/>
    <w:rsid w:val="001B585C"/>
    <w:rsid w:val="001B5981"/>
    <w:rsid w:val="001B5CA2"/>
    <w:rsid w:val="001B6564"/>
    <w:rsid w:val="001B65F9"/>
    <w:rsid w:val="001C0DC5"/>
    <w:rsid w:val="001C201E"/>
    <w:rsid w:val="001C227B"/>
    <w:rsid w:val="001C3012"/>
    <w:rsid w:val="001C31B8"/>
    <w:rsid w:val="001C3885"/>
    <w:rsid w:val="001C4403"/>
    <w:rsid w:val="001C44A3"/>
    <w:rsid w:val="001C6408"/>
    <w:rsid w:val="001C673F"/>
    <w:rsid w:val="001C7E8B"/>
    <w:rsid w:val="001D044A"/>
    <w:rsid w:val="001D06AA"/>
    <w:rsid w:val="001D08E8"/>
    <w:rsid w:val="001D0C1B"/>
    <w:rsid w:val="001D0D7B"/>
    <w:rsid w:val="001D0F05"/>
    <w:rsid w:val="001D16C5"/>
    <w:rsid w:val="001D28F8"/>
    <w:rsid w:val="001D2F9A"/>
    <w:rsid w:val="001D4A81"/>
    <w:rsid w:val="001D70C7"/>
    <w:rsid w:val="001D74DB"/>
    <w:rsid w:val="001E0711"/>
    <w:rsid w:val="001E07FC"/>
    <w:rsid w:val="001E11F9"/>
    <w:rsid w:val="001E3887"/>
    <w:rsid w:val="001E38A4"/>
    <w:rsid w:val="001E3C20"/>
    <w:rsid w:val="001E4E76"/>
    <w:rsid w:val="001E54F6"/>
    <w:rsid w:val="001E5DE0"/>
    <w:rsid w:val="001E6103"/>
    <w:rsid w:val="001E6116"/>
    <w:rsid w:val="001E64FE"/>
    <w:rsid w:val="001F11F8"/>
    <w:rsid w:val="001F2ACA"/>
    <w:rsid w:val="001F40A2"/>
    <w:rsid w:val="001F4428"/>
    <w:rsid w:val="001F455A"/>
    <w:rsid w:val="001F500A"/>
    <w:rsid w:val="001F5F4A"/>
    <w:rsid w:val="00200224"/>
    <w:rsid w:val="00201A77"/>
    <w:rsid w:val="00201E03"/>
    <w:rsid w:val="00202574"/>
    <w:rsid w:val="00202AF8"/>
    <w:rsid w:val="00203AC7"/>
    <w:rsid w:val="00203C12"/>
    <w:rsid w:val="00203D78"/>
    <w:rsid w:val="00203F72"/>
    <w:rsid w:val="002041EB"/>
    <w:rsid w:val="00204982"/>
    <w:rsid w:val="00207A57"/>
    <w:rsid w:val="002124D4"/>
    <w:rsid w:val="0021308F"/>
    <w:rsid w:val="0021350B"/>
    <w:rsid w:val="00213B08"/>
    <w:rsid w:val="002145A1"/>
    <w:rsid w:val="00214AF2"/>
    <w:rsid w:val="00214DD7"/>
    <w:rsid w:val="00215C1A"/>
    <w:rsid w:val="002162D8"/>
    <w:rsid w:val="002165C3"/>
    <w:rsid w:val="00216FB0"/>
    <w:rsid w:val="00220C6B"/>
    <w:rsid w:val="00221291"/>
    <w:rsid w:val="00221E41"/>
    <w:rsid w:val="002223B4"/>
    <w:rsid w:val="00222B3E"/>
    <w:rsid w:val="00222D5C"/>
    <w:rsid w:val="00223447"/>
    <w:rsid w:val="00224DA0"/>
    <w:rsid w:val="00225ACD"/>
    <w:rsid w:val="00226B9E"/>
    <w:rsid w:val="0022772A"/>
    <w:rsid w:val="002279F5"/>
    <w:rsid w:val="00227E03"/>
    <w:rsid w:val="00231358"/>
    <w:rsid w:val="00232A03"/>
    <w:rsid w:val="002333E4"/>
    <w:rsid w:val="00233C37"/>
    <w:rsid w:val="0023731E"/>
    <w:rsid w:val="002373E7"/>
    <w:rsid w:val="00240449"/>
    <w:rsid w:val="00240A67"/>
    <w:rsid w:val="00240E05"/>
    <w:rsid w:val="0024279E"/>
    <w:rsid w:val="002427C6"/>
    <w:rsid w:val="002434E1"/>
    <w:rsid w:val="00243C69"/>
    <w:rsid w:val="00243F84"/>
    <w:rsid w:val="0024503F"/>
    <w:rsid w:val="00245754"/>
    <w:rsid w:val="00246172"/>
    <w:rsid w:val="00246973"/>
    <w:rsid w:val="0025005A"/>
    <w:rsid w:val="00250252"/>
    <w:rsid w:val="0025090A"/>
    <w:rsid w:val="00250B80"/>
    <w:rsid w:val="00250D5F"/>
    <w:rsid w:val="00252398"/>
    <w:rsid w:val="00253F52"/>
    <w:rsid w:val="0025444A"/>
    <w:rsid w:val="002548C5"/>
    <w:rsid w:val="002554B6"/>
    <w:rsid w:val="00255F74"/>
    <w:rsid w:val="00256462"/>
    <w:rsid w:val="00257316"/>
    <w:rsid w:val="002604B4"/>
    <w:rsid w:val="002616A3"/>
    <w:rsid w:val="00262E63"/>
    <w:rsid w:val="002639DE"/>
    <w:rsid w:val="00263C2C"/>
    <w:rsid w:val="00263FBB"/>
    <w:rsid w:val="002654F7"/>
    <w:rsid w:val="00265688"/>
    <w:rsid w:val="00266F60"/>
    <w:rsid w:val="00270326"/>
    <w:rsid w:val="00272B7A"/>
    <w:rsid w:val="00272F1F"/>
    <w:rsid w:val="00272FC3"/>
    <w:rsid w:val="0027453E"/>
    <w:rsid w:val="002748D0"/>
    <w:rsid w:val="0027539E"/>
    <w:rsid w:val="00275871"/>
    <w:rsid w:val="00276013"/>
    <w:rsid w:val="002768B4"/>
    <w:rsid w:val="00277E0E"/>
    <w:rsid w:val="00277F8F"/>
    <w:rsid w:val="00280B8B"/>
    <w:rsid w:val="00281EC3"/>
    <w:rsid w:val="002821D5"/>
    <w:rsid w:val="00282306"/>
    <w:rsid w:val="00283F02"/>
    <w:rsid w:val="002858E5"/>
    <w:rsid w:val="00286B99"/>
    <w:rsid w:val="00286F85"/>
    <w:rsid w:val="0028724A"/>
    <w:rsid w:val="002906DD"/>
    <w:rsid w:val="00290B29"/>
    <w:rsid w:val="00290D08"/>
    <w:rsid w:val="00290F81"/>
    <w:rsid w:val="00294393"/>
    <w:rsid w:val="0029545C"/>
    <w:rsid w:val="00295B1A"/>
    <w:rsid w:val="00295C2E"/>
    <w:rsid w:val="00295FEE"/>
    <w:rsid w:val="0029613C"/>
    <w:rsid w:val="00296F4A"/>
    <w:rsid w:val="002A0196"/>
    <w:rsid w:val="002A0D47"/>
    <w:rsid w:val="002A11CD"/>
    <w:rsid w:val="002A123D"/>
    <w:rsid w:val="002A332A"/>
    <w:rsid w:val="002A3476"/>
    <w:rsid w:val="002A37B5"/>
    <w:rsid w:val="002A3AA1"/>
    <w:rsid w:val="002A3BCC"/>
    <w:rsid w:val="002A42C6"/>
    <w:rsid w:val="002A4889"/>
    <w:rsid w:val="002A5438"/>
    <w:rsid w:val="002A631D"/>
    <w:rsid w:val="002A65B3"/>
    <w:rsid w:val="002A7C7B"/>
    <w:rsid w:val="002B04BB"/>
    <w:rsid w:val="002B093F"/>
    <w:rsid w:val="002B2A14"/>
    <w:rsid w:val="002B2EA7"/>
    <w:rsid w:val="002B2F6A"/>
    <w:rsid w:val="002B33C9"/>
    <w:rsid w:val="002B35A9"/>
    <w:rsid w:val="002B7D7E"/>
    <w:rsid w:val="002C20F3"/>
    <w:rsid w:val="002C263A"/>
    <w:rsid w:val="002C42F5"/>
    <w:rsid w:val="002C4383"/>
    <w:rsid w:val="002C50EB"/>
    <w:rsid w:val="002C6350"/>
    <w:rsid w:val="002C67BF"/>
    <w:rsid w:val="002C6CCA"/>
    <w:rsid w:val="002C6DB7"/>
    <w:rsid w:val="002C6F4B"/>
    <w:rsid w:val="002C7E9A"/>
    <w:rsid w:val="002D0CD6"/>
    <w:rsid w:val="002D0D70"/>
    <w:rsid w:val="002D1817"/>
    <w:rsid w:val="002D1A70"/>
    <w:rsid w:val="002D20D2"/>
    <w:rsid w:val="002D24A4"/>
    <w:rsid w:val="002D24F8"/>
    <w:rsid w:val="002D2A70"/>
    <w:rsid w:val="002D3D9B"/>
    <w:rsid w:val="002D4295"/>
    <w:rsid w:val="002D42B9"/>
    <w:rsid w:val="002D4DC7"/>
    <w:rsid w:val="002D63D3"/>
    <w:rsid w:val="002E0DEE"/>
    <w:rsid w:val="002E1FDE"/>
    <w:rsid w:val="002E219D"/>
    <w:rsid w:val="002E36A1"/>
    <w:rsid w:val="002E3CAD"/>
    <w:rsid w:val="002E3F88"/>
    <w:rsid w:val="002E46F3"/>
    <w:rsid w:val="002E4B4F"/>
    <w:rsid w:val="002E4E33"/>
    <w:rsid w:val="002E6472"/>
    <w:rsid w:val="002E651E"/>
    <w:rsid w:val="002E6A1D"/>
    <w:rsid w:val="002E6C04"/>
    <w:rsid w:val="002F0AFB"/>
    <w:rsid w:val="002F15FA"/>
    <w:rsid w:val="002F211A"/>
    <w:rsid w:val="002F2BED"/>
    <w:rsid w:val="002F2E92"/>
    <w:rsid w:val="002F30E4"/>
    <w:rsid w:val="002F337B"/>
    <w:rsid w:val="002F345D"/>
    <w:rsid w:val="002F5250"/>
    <w:rsid w:val="002F5385"/>
    <w:rsid w:val="002F5759"/>
    <w:rsid w:val="002F59FE"/>
    <w:rsid w:val="002F5F28"/>
    <w:rsid w:val="002F6619"/>
    <w:rsid w:val="002F6676"/>
    <w:rsid w:val="002F718F"/>
    <w:rsid w:val="00301904"/>
    <w:rsid w:val="00302CD5"/>
    <w:rsid w:val="0030554F"/>
    <w:rsid w:val="003061E3"/>
    <w:rsid w:val="00306F8F"/>
    <w:rsid w:val="00307790"/>
    <w:rsid w:val="0030791E"/>
    <w:rsid w:val="003103DA"/>
    <w:rsid w:val="00310505"/>
    <w:rsid w:val="00310A95"/>
    <w:rsid w:val="003110A7"/>
    <w:rsid w:val="0031166C"/>
    <w:rsid w:val="003116DE"/>
    <w:rsid w:val="00311EBD"/>
    <w:rsid w:val="003120C5"/>
    <w:rsid w:val="0031232C"/>
    <w:rsid w:val="00312F18"/>
    <w:rsid w:val="00313126"/>
    <w:rsid w:val="00313255"/>
    <w:rsid w:val="00313E31"/>
    <w:rsid w:val="0031449B"/>
    <w:rsid w:val="00314687"/>
    <w:rsid w:val="00314AB5"/>
    <w:rsid w:val="0031527A"/>
    <w:rsid w:val="003153CD"/>
    <w:rsid w:val="0031590C"/>
    <w:rsid w:val="00317788"/>
    <w:rsid w:val="00317904"/>
    <w:rsid w:val="0032146B"/>
    <w:rsid w:val="003218ED"/>
    <w:rsid w:val="00322765"/>
    <w:rsid w:val="00322BC3"/>
    <w:rsid w:val="00325087"/>
    <w:rsid w:val="00325734"/>
    <w:rsid w:val="00325C93"/>
    <w:rsid w:val="003260E1"/>
    <w:rsid w:val="00327511"/>
    <w:rsid w:val="003312BD"/>
    <w:rsid w:val="00331981"/>
    <w:rsid w:val="00332192"/>
    <w:rsid w:val="003329FF"/>
    <w:rsid w:val="0033348A"/>
    <w:rsid w:val="00333FAC"/>
    <w:rsid w:val="0033462B"/>
    <w:rsid w:val="00334AD6"/>
    <w:rsid w:val="00334FCA"/>
    <w:rsid w:val="003352C8"/>
    <w:rsid w:val="003355E7"/>
    <w:rsid w:val="003360C5"/>
    <w:rsid w:val="003366E9"/>
    <w:rsid w:val="00336E40"/>
    <w:rsid w:val="0034072B"/>
    <w:rsid w:val="00340B8C"/>
    <w:rsid w:val="00341581"/>
    <w:rsid w:val="0034186C"/>
    <w:rsid w:val="00341F6A"/>
    <w:rsid w:val="003423F4"/>
    <w:rsid w:val="003436B7"/>
    <w:rsid w:val="00343BB2"/>
    <w:rsid w:val="00344AB9"/>
    <w:rsid w:val="00344FB9"/>
    <w:rsid w:val="0034647E"/>
    <w:rsid w:val="00346AEC"/>
    <w:rsid w:val="00346EFF"/>
    <w:rsid w:val="00347430"/>
    <w:rsid w:val="00351B6C"/>
    <w:rsid w:val="00351D68"/>
    <w:rsid w:val="00352231"/>
    <w:rsid w:val="003528AF"/>
    <w:rsid w:val="00353C49"/>
    <w:rsid w:val="00353D69"/>
    <w:rsid w:val="00354406"/>
    <w:rsid w:val="00354584"/>
    <w:rsid w:val="00354C1F"/>
    <w:rsid w:val="0035700E"/>
    <w:rsid w:val="003575E4"/>
    <w:rsid w:val="0035781F"/>
    <w:rsid w:val="00357CEB"/>
    <w:rsid w:val="00360E3C"/>
    <w:rsid w:val="00362FF8"/>
    <w:rsid w:val="00363799"/>
    <w:rsid w:val="00365129"/>
    <w:rsid w:val="0036512D"/>
    <w:rsid w:val="00366319"/>
    <w:rsid w:val="0036645B"/>
    <w:rsid w:val="00367519"/>
    <w:rsid w:val="00367AD5"/>
    <w:rsid w:val="0037025A"/>
    <w:rsid w:val="00370D99"/>
    <w:rsid w:val="00370EB2"/>
    <w:rsid w:val="003714F7"/>
    <w:rsid w:val="00371877"/>
    <w:rsid w:val="00372204"/>
    <w:rsid w:val="00373B83"/>
    <w:rsid w:val="00373C40"/>
    <w:rsid w:val="003744A8"/>
    <w:rsid w:val="00375FD8"/>
    <w:rsid w:val="00376A3A"/>
    <w:rsid w:val="00377A13"/>
    <w:rsid w:val="00380CB4"/>
    <w:rsid w:val="00380F25"/>
    <w:rsid w:val="003822A5"/>
    <w:rsid w:val="00383F6F"/>
    <w:rsid w:val="003844DC"/>
    <w:rsid w:val="00385477"/>
    <w:rsid w:val="003859F5"/>
    <w:rsid w:val="0038790D"/>
    <w:rsid w:val="00387954"/>
    <w:rsid w:val="0039027F"/>
    <w:rsid w:val="00390733"/>
    <w:rsid w:val="0039187D"/>
    <w:rsid w:val="003918B7"/>
    <w:rsid w:val="00391A6E"/>
    <w:rsid w:val="003926D3"/>
    <w:rsid w:val="003928A3"/>
    <w:rsid w:val="003936F9"/>
    <w:rsid w:val="00394EB0"/>
    <w:rsid w:val="00395A63"/>
    <w:rsid w:val="00395B4A"/>
    <w:rsid w:val="003967C9"/>
    <w:rsid w:val="00397F0B"/>
    <w:rsid w:val="003A092F"/>
    <w:rsid w:val="003A0B33"/>
    <w:rsid w:val="003A109E"/>
    <w:rsid w:val="003A1438"/>
    <w:rsid w:val="003A1CC4"/>
    <w:rsid w:val="003A206A"/>
    <w:rsid w:val="003A287D"/>
    <w:rsid w:val="003A4033"/>
    <w:rsid w:val="003A58A3"/>
    <w:rsid w:val="003A5AAC"/>
    <w:rsid w:val="003A7908"/>
    <w:rsid w:val="003B04C4"/>
    <w:rsid w:val="003B0E89"/>
    <w:rsid w:val="003B13AE"/>
    <w:rsid w:val="003B1573"/>
    <w:rsid w:val="003B211F"/>
    <w:rsid w:val="003B2FC7"/>
    <w:rsid w:val="003B3131"/>
    <w:rsid w:val="003B3E68"/>
    <w:rsid w:val="003B4D3A"/>
    <w:rsid w:val="003B51C3"/>
    <w:rsid w:val="003B5439"/>
    <w:rsid w:val="003B601B"/>
    <w:rsid w:val="003B61FF"/>
    <w:rsid w:val="003C0732"/>
    <w:rsid w:val="003C0ACD"/>
    <w:rsid w:val="003C2039"/>
    <w:rsid w:val="003C2BEF"/>
    <w:rsid w:val="003C3D86"/>
    <w:rsid w:val="003C5C7D"/>
    <w:rsid w:val="003C735A"/>
    <w:rsid w:val="003D0035"/>
    <w:rsid w:val="003D0692"/>
    <w:rsid w:val="003D11A9"/>
    <w:rsid w:val="003D154A"/>
    <w:rsid w:val="003D1750"/>
    <w:rsid w:val="003D21DA"/>
    <w:rsid w:val="003D414E"/>
    <w:rsid w:val="003D417F"/>
    <w:rsid w:val="003D4A3C"/>
    <w:rsid w:val="003D5F3C"/>
    <w:rsid w:val="003D5F82"/>
    <w:rsid w:val="003D60E4"/>
    <w:rsid w:val="003D7E5D"/>
    <w:rsid w:val="003E024F"/>
    <w:rsid w:val="003E1DB4"/>
    <w:rsid w:val="003E23A7"/>
    <w:rsid w:val="003E289C"/>
    <w:rsid w:val="003E2E6E"/>
    <w:rsid w:val="003E3177"/>
    <w:rsid w:val="003E3220"/>
    <w:rsid w:val="003E3336"/>
    <w:rsid w:val="003E34BF"/>
    <w:rsid w:val="003E366C"/>
    <w:rsid w:val="003E4177"/>
    <w:rsid w:val="003E4A6A"/>
    <w:rsid w:val="003E4A7B"/>
    <w:rsid w:val="003E5239"/>
    <w:rsid w:val="003F02EE"/>
    <w:rsid w:val="003F054F"/>
    <w:rsid w:val="003F0D9A"/>
    <w:rsid w:val="003F129A"/>
    <w:rsid w:val="003F29C4"/>
    <w:rsid w:val="003F3008"/>
    <w:rsid w:val="003F353E"/>
    <w:rsid w:val="003F4C85"/>
    <w:rsid w:val="003F6157"/>
    <w:rsid w:val="003F6769"/>
    <w:rsid w:val="003F6F09"/>
    <w:rsid w:val="003F7B85"/>
    <w:rsid w:val="003F7C4B"/>
    <w:rsid w:val="003F7D30"/>
    <w:rsid w:val="00400357"/>
    <w:rsid w:val="004004AE"/>
    <w:rsid w:val="00401AE5"/>
    <w:rsid w:val="00401B42"/>
    <w:rsid w:val="00401C3F"/>
    <w:rsid w:val="0040268E"/>
    <w:rsid w:val="00402DA7"/>
    <w:rsid w:val="00403D94"/>
    <w:rsid w:val="0040438A"/>
    <w:rsid w:val="00404C6A"/>
    <w:rsid w:val="00405F8E"/>
    <w:rsid w:val="0040651F"/>
    <w:rsid w:val="00407351"/>
    <w:rsid w:val="004076A7"/>
    <w:rsid w:val="0041142B"/>
    <w:rsid w:val="004119B6"/>
    <w:rsid w:val="00411E77"/>
    <w:rsid w:val="0041248A"/>
    <w:rsid w:val="004127D4"/>
    <w:rsid w:val="00412DE8"/>
    <w:rsid w:val="00412F8D"/>
    <w:rsid w:val="00413294"/>
    <w:rsid w:val="00413CF0"/>
    <w:rsid w:val="00414212"/>
    <w:rsid w:val="004143A0"/>
    <w:rsid w:val="004143F5"/>
    <w:rsid w:val="00414507"/>
    <w:rsid w:val="004152FA"/>
    <w:rsid w:val="0041770C"/>
    <w:rsid w:val="00417984"/>
    <w:rsid w:val="00417A19"/>
    <w:rsid w:val="00421C3D"/>
    <w:rsid w:val="004229DB"/>
    <w:rsid w:val="004229FD"/>
    <w:rsid w:val="00422D27"/>
    <w:rsid w:val="00423C09"/>
    <w:rsid w:val="004251B0"/>
    <w:rsid w:val="004255F2"/>
    <w:rsid w:val="00425931"/>
    <w:rsid w:val="004276BD"/>
    <w:rsid w:val="00430416"/>
    <w:rsid w:val="00433D32"/>
    <w:rsid w:val="00433E35"/>
    <w:rsid w:val="004341B1"/>
    <w:rsid w:val="004355E9"/>
    <w:rsid w:val="004364F0"/>
    <w:rsid w:val="004369EA"/>
    <w:rsid w:val="00437CE2"/>
    <w:rsid w:val="004402AB"/>
    <w:rsid w:val="004415F3"/>
    <w:rsid w:val="00441D66"/>
    <w:rsid w:val="00443D6B"/>
    <w:rsid w:val="00443EBB"/>
    <w:rsid w:val="004443B1"/>
    <w:rsid w:val="00451382"/>
    <w:rsid w:val="0045228B"/>
    <w:rsid w:val="00452738"/>
    <w:rsid w:val="00454EED"/>
    <w:rsid w:val="004552CB"/>
    <w:rsid w:val="00455B3D"/>
    <w:rsid w:val="00456170"/>
    <w:rsid w:val="00456381"/>
    <w:rsid w:val="00457061"/>
    <w:rsid w:val="004573DE"/>
    <w:rsid w:val="00457DC9"/>
    <w:rsid w:val="00460746"/>
    <w:rsid w:val="00461CF6"/>
    <w:rsid w:val="0046294B"/>
    <w:rsid w:val="004629AE"/>
    <w:rsid w:val="00462CF2"/>
    <w:rsid w:val="0046383D"/>
    <w:rsid w:val="00465DC2"/>
    <w:rsid w:val="00466D78"/>
    <w:rsid w:val="004673F7"/>
    <w:rsid w:val="00471291"/>
    <w:rsid w:val="004717A5"/>
    <w:rsid w:val="00471BAC"/>
    <w:rsid w:val="0047223E"/>
    <w:rsid w:val="004723C0"/>
    <w:rsid w:val="0047274B"/>
    <w:rsid w:val="004731F6"/>
    <w:rsid w:val="0047380D"/>
    <w:rsid w:val="0047394F"/>
    <w:rsid w:val="00474009"/>
    <w:rsid w:val="004754F1"/>
    <w:rsid w:val="00475760"/>
    <w:rsid w:val="00480DF0"/>
    <w:rsid w:val="00480E22"/>
    <w:rsid w:val="004819F3"/>
    <w:rsid w:val="00482B15"/>
    <w:rsid w:val="00482D88"/>
    <w:rsid w:val="00483340"/>
    <w:rsid w:val="00483953"/>
    <w:rsid w:val="00485456"/>
    <w:rsid w:val="0048569A"/>
    <w:rsid w:val="004858FF"/>
    <w:rsid w:val="00485A0C"/>
    <w:rsid w:val="00485DD7"/>
    <w:rsid w:val="00485E75"/>
    <w:rsid w:val="00486D17"/>
    <w:rsid w:val="00486E56"/>
    <w:rsid w:val="00487AA2"/>
    <w:rsid w:val="00487AA3"/>
    <w:rsid w:val="00490EA5"/>
    <w:rsid w:val="00490F9A"/>
    <w:rsid w:val="00493846"/>
    <w:rsid w:val="00495F49"/>
    <w:rsid w:val="0049631E"/>
    <w:rsid w:val="004963E3"/>
    <w:rsid w:val="004972EB"/>
    <w:rsid w:val="00497512"/>
    <w:rsid w:val="00497D35"/>
    <w:rsid w:val="00497D93"/>
    <w:rsid w:val="004A0ECB"/>
    <w:rsid w:val="004A10E6"/>
    <w:rsid w:val="004A1634"/>
    <w:rsid w:val="004A23B9"/>
    <w:rsid w:val="004A2B01"/>
    <w:rsid w:val="004A3382"/>
    <w:rsid w:val="004A5344"/>
    <w:rsid w:val="004A6155"/>
    <w:rsid w:val="004A6A18"/>
    <w:rsid w:val="004A7BC0"/>
    <w:rsid w:val="004B162A"/>
    <w:rsid w:val="004B29C9"/>
    <w:rsid w:val="004B2B10"/>
    <w:rsid w:val="004B44F4"/>
    <w:rsid w:val="004B496C"/>
    <w:rsid w:val="004B5E49"/>
    <w:rsid w:val="004B65E3"/>
    <w:rsid w:val="004B759E"/>
    <w:rsid w:val="004B7E25"/>
    <w:rsid w:val="004C02F7"/>
    <w:rsid w:val="004C0A56"/>
    <w:rsid w:val="004C145A"/>
    <w:rsid w:val="004C1632"/>
    <w:rsid w:val="004C19BF"/>
    <w:rsid w:val="004C26CF"/>
    <w:rsid w:val="004C3A66"/>
    <w:rsid w:val="004C3BBE"/>
    <w:rsid w:val="004C3C1A"/>
    <w:rsid w:val="004C402D"/>
    <w:rsid w:val="004C4576"/>
    <w:rsid w:val="004C54F8"/>
    <w:rsid w:val="004C64D0"/>
    <w:rsid w:val="004C6DAC"/>
    <w:rsid w:val="004C72B8"/>
    <w:rsid w:val="004D042A"/>
    <w:rsid w:val="004D0444"/>
    <w:rsid w:val="004D19FB"/>
    <w:rsid w:val="004D1C23"/>
    <w:rsid w:val="004D3944"/>
    <w:rsid w:val="004D5DB7"/>
    <w:rsid w:val="004D6110"/>
    <w:rsid w:val="004D7343"/>
    <w:rsid w:val="004D76BF"/>
    <w:rsid w:val="004E0748"/>
    <w:rsid w:val="004E084D"/>
    <w:rsid w:val="004E0B63"/>
    <w:rsid w:val="004E1D73"/>
    <w:rsid w:val="004E23FC"/>
    <w:rsid w:val="004E36A7"/>
    <w:rsid w:val="004E3E33"/>
    <w:rsid w:val="004E4A59"/>
    <w:rsid w:val="004E535D"/>
    <w:rsid w:val="004E5A48"/>
    <w:rsid w:val="004E704A"/>
    <w:rsid w:val="004E79B7"/>
    <w:rsid w:val="004E7E09"/>
    <w:rsid w:val="004F0985"/>
    <w:rsid w:val="004F101E"/>
    <w:rsid w:val="004F203B"/>
    <w:rsid w:val="004F34C6"/>
    <w:rsid w:val="004F5DAE"/>
    <w:rsid w:val="004F5F72"/>
    <w:rsid w:val="004F69D2"/>
    <w:rsid w:val="004F7054"/>
    <w:rsid w:val="004F7472"/>
    <w:rsid w:val="004F75FA"/>
    <w:rsid w:val="004F76F8"/>
    <w:rsid w:val="004F7C52"/>
    <w:rsid w:val="00501A34"/>
    <w:rsid w:val="00501C7A"/>
    <w:rsid w:val="0050219F"/>
    <w:rsid w:val="00503BD2"/>
    <w:rsid w:val="00504020"/>
    <w:rsid w:val="00505022"/>
    <w:rsid w:val="005052DB"/>
    <w:rsid w:val="005052FB"/>
    <w:rsid w:val="00505BF7"/>
    <w:rsid w:val="0050664E"/>
    <w:rsid w:val="00507584"/>
    <w:rsid w:val="00507FC0"/>
    <w:rsid w:val="005101FE"/>
    <w:rsid w:val="00510A8A"/>
    <w:rsid w:val="00510D76"/>
    <w:rsid w:val="005117CA"/>
    <w:rsid w:val="0051184D"/>
    <w:rsid w:val="00512083"/>
    <w:rsid w:val="00514DAC"/>
    <w:rsid w:val="00514EB9"/>
    <w:rsid w:val="005158F1"/>
    <w:rsid w:val="0051599E"/>
    <w:rsid w:val="0052106E"/>
    <w:rsid w:val="00523863"/>
    <w:rsid w:val="00523EEE"/>
    <w:rsid w:val="00523F26"/>
    <w:rsid w:val="005252D6"/>
    <w:rsid w:val="00526611"/>
    <w:rsid w:val="0052753D"/>
    <w:rsid w:val="00527ABB"/>
    <w:rsid w:val="00530507"/>
    <w:rsid w:val="00532FF3"/>
    <w:rsid w:val="00533BF0"/>
    <w:rsid w:val="00534461"/>
    <w:rsid w:val="00534807"/>
    <w:rsid w:val="00535BFB"/>
    <w:rsid w:val="00536181"/>
    <w:rsid w:val="0054025C"/>
    <w:rsid w:val="0054042A"/>
    <w:rsid w:val="00540A73"/>
    <w:rsid w:val="00541DDD"/>
    <w:rsid w:val="00542891"/>
    <w:rsid w:val="00544548"/>
    <w:rsid w:val="00544615"/>
    <w:rsid w:val="00544A26"/>
    <w:rsid w:val="00545346"/>
    <w:rsid w:val="00546F92"/>
    <w:rsid w:val="00547146"/>
    <w:rsid w:val="00550040"/>
    <w:rsid w:val="005502CE"/>
    <w:rsid w:val="00550D8B"/>
    <w:rsid w:val="00551A3E"/>
    <w:rsid w:val="005526B5"/>
    <w:rsid w:val="00553AD3"/>
    <w:rsid w:val="00553BB6"/>
    <w:rsid w:val="0055409C"/>
    <w:rsid w:val="00554F16"/>
    <w:rsid w:val="005550B0"/>
    <w:rsid w:val="00555A6C"/>
    <w:rsid w:val="00556A23"/>
    <w:rsid w:val="0056194A"/>
    <w:rsid w:val="005632FF"/>
    <w:rsid w:val="005647D1"/>
    <w:rsid w:val="0056500E"/>
    <w:rsid w:val="00565241"/>
    <w:rsid w:val="005665CC"/>
    <w:rsid w:val="00567706"/>
    <w:rsid w:val="005701EA"/>
    <w:rsid w:val="005709FC"/>
    <w:rsid w:val="00570BEB"/>
    <w:rsid w:val="00570F32"/>
    <w:rsid w:val="0057126B"/>
    <w:rsid w:val="00573F8E"/>
    <w:rsid w:val="00574DB6"/>
    <w:rsid w:val="0057514C"/>
    <w:rsid w:val="00580BCD"/>
    <w:rsid w:val="0058155F"/>
    <w:rsid w:val="005818CF"/>
    <w:rsid w:val="00582A95"/>
    <w:rsid w:val="005837C5"/>
    <w:rsid w:val="0058394A"/>
    <w:rsid w:val="005841B0"/>
    <w:rsid w:val="00585042"/>
    <w:rsid w:val="00586592"/>
    <w:rsid w:val="00586FD9"/>
    <w:rsid w:val="005875C2"/>
    <w:rsid w:val="0059241F"/>
    <w:rsid w:val="00592BCD"/>
    <w:rsid w:val="00592F60"/>
    <w:rsid w:val="00593842"/>
    <w:rsid w:val="00594FE8"/>
    <w:rsid w:val="00596075"/>
    <w:rsid w:val="00596266"/>
    <w:rsid w:val="005A0604"/>
    <w:rsid w:val="005A0ACC"/>
    <w:rsid w:val="005A1609"/>
    <w:rsid w:val="005A1CDF"/>
    <w:rsid w:val="005A1E91"/>
    <w:rsid w:val="005A3530"/>
    <w:rsid w:val="005A36E9"/>
    <w:rsid w:val="005A3DCC"/>
    <w:rsid w:val="005A402F"/>
    <w:rsid w:val="005A4339"/>
    <w:rsid w:val="005A4CA6"/>
    <w:rsid w:val="005A6D1D"/>
    <w:rsid w:val="005A6D30"/>
    <w:rsid w:val="005A74FF"/>
    <w:rsid w:val="005A7600"/>
    <w:rsid w:val="005B1089"/>
    <w:rsid w:val="005B1D5A"/>
    <w:rsid w:val="005B20CB"/>
    <w:rsid w:val="005B2916"/>
    <w:rsid w:val="005B2CE7"/>
    <w:rsid w:val="005B2F33"/>
    <w:rsid w:val="005B434E"/>
    <w:rsid w:val="005B4566"/>
    <w:rsid w:val="005B57E8"/>
    <w:rsid w:val="005B5EAE"/>
    <w:rsid w:val="005B664C"/>
    <w:rsid w:val="005B6E69"/>
    <w:rsid w:val="005C1119"/>
    <w:rsid w:val="005C26E3"/>
    <w:rsid w:val="005C2BD5"/>
    <w:rsid w:val="005C2C15"/>
    <w:rsid w:val="005C31C1"/>
    <w:rsid w:val="005C32C0"/>
    <w:rsid w:val="005C5855"/>
    <w:rsid w:val="005D123B"/>
    <w:rsid w:val="005D1542"/>
    <w:rsid w:val="005D1562"/>
    <w:rsid w:val="005D1B15"/>
    <w:rsid w:val="005D22D7"/>
    <w:rsid w:val="005D2713"/>
    <w:rsid w:val="005D3218"/>
    <w:rsid w:val="005D3944"/>
    <w:rsid w:val="005D3E33"/>
    <w:rsid w:val="005D3F14"/>
    <w:rsid w:val="005D47EF"/>
    <w:rsid w:val="005D5446"/>
    <w:rsid w:val="005D6014"/>
    <w:rsid w:val="005D675C"/>
    <w:rsid w:val="005D690D"/>
    <w:rsid w:val="005D73ED"/>
    <w:rsid w:val="005D780B"/>
    <w:rsid w:val="005E129B"/>
    <w:rsid w:val="005E331D"/>
    <w:rsid w:val="005E335B"/>
    <w:rsid w:val="005E3D45"/>
    <w:rsid w:val="005E433F"/>
    <w:rsid w:val="005E4682"/>
    <w:rsid w:val="005E7812"/>
    <w:rsid w:val="005E7CFF"/>
    <w:rsid w:val="005F1735"/>
    <w:rsid w:val="005F219A"/>
    <w:rsid w:val="005F22E1"/>
    <w:rsid w:val="005F3783"/>
    <w:rsid w:val="005F6AF6"/>
    <w:rsid w:val="005F6FEE"/>
    <w:rsid w:val="00600A42"/>
    <w:rsid w:val="00601749"/>
    <w:rsid w:val="00602A33"/>
    <w:rsid w:val="00603221"/>
    <w:rsid w:val="00603A43"/>
    <w:rsid w:val="00605A3F"/>
    <w:rsid w:val="00606142"/>
    <w:rsid w:val="0060672A"/>
    <w:rsid w:val="00606D5A"/>
    <w:rsid w:val="00606EF6"/>
    <w:rsid w:val="006119DB"/>
    <w:rsid w:val="00611A5E"/>
    <w:rsid w:val="00611C19"/>
    <w:rsid w:val="0061200B"/>
    <w:rsid w:val="006134D0"/>
    <w:rsid w:val="006137C2"/>
    <w:rsid w:val="00613EE4"/>
    <w:rsid w:val="006143A7"/>
    <w:rsid w:val="00614898"/>
    <w:rsid w:val="006153E3"/>
    <w:rsid w:val="00620A43"/>
    <w:rsid w:val="00620F1B"/>
    <w:rsid w:val="00621A10"/>
    <w:rsid w:val="00621ABE"/>
    <w:rsid w:val="00621EF0"/>
    <w:rsid w:val="00623457"/>
    <w:rsid w:val="00624353"/>
    <w:rsid w:val="006243BD"/>
    <w:rsid w:val="006250CC"/>
    <w:rsid w:val="00626490"/>
    <w:rsid w:val="006266B1"/>
    <w:rsid w:val="00630AEA"/>
    <w:rsid w:val="00632FA2"/>
    <w:rsid w:val="006338E2"/>
    <w:rsid w:val="006354B5"/>
    <w:rsid w:val="00635DF7"/>
    <w:rsid w:val="0063694E"/>
    <w:rsid w:val="00636E96"/>
    <w:rsid w:val="0064114D"/>
    <w:rsid w:val="00641561"/>
    <w:rsid w:val="00641C65"/>
    <w:rsid w:val="0064201A"/>
    <w:rsid w:val="00643224"/>
    <w:rsid w:val="00643AB6"/>
    <w:rsid w:val="00644158"/>
    <w:rsid w:val="0064449A"/>
    <w:rsid w:val="00644670"/>
    <w:rsid w:val="006458F8"/>
    <w:rsid w:val="00645FE7"/>
    <w:rsid w:val="00646262"/>
    <w:rsid w:val="00647B24"/>
    <w:rsid w:val="00650113"/>
    <w:rsid w:val="0065188A"/>
    <w:rsid w:val="00651A97"/>
    <w:rsid w:val="00652066"/>
    <w:rsid w:val="00653F07"/>
    <w:rsid w:val="006559B4"/>
    <w:rsid w:val="006562B1"/>
    <w:rsid w:val="00656F7E"/>
    <w:rsid w:val="006572C1"/>
    <w:rsid w:val="006607CE"/>
    <w:rsid w:val="00661A10"/>
    <w:rsid w:val="00661A5E"/>
    <w:rsid w:val="00661F3B"/>
    <w:rsid w:val="00662493"/>
    <w:rsid w:val="00664DEB"/>
    <w:rsid w:val="00670358"/>
    <w:rsid w:val="0067035E"/>
    <w:rsid w:val="00670E43"/>
    <w:rsid w:val="006712BB"/>
    <w:rsid w:val="006712BF"/>
    <w:rsid w:val="006719D5"/>
    <w:rsid w:val="00671C9A"/>
    <w:rsid w:val="00671CD1"/>
    <w:rsid w:val="00671CE2"/>
    <w:rsid w:val="00672221"/>
    <w:rsid w:val="006726E4"/>
    <w:rsid w:val="00672C9B"/>
    <w:rsid w:val="00672DE1"/>
    <w:rsid w:val="00673490"/>
    <w:rsid w:val="00675282"/>
    <w:rsid w:val="006755FB"/>
    <w:rsid w:val="006771AF"/>
    <w:rsid w:val="00680005"/>
    <w:rsid w:val="00680F41"/>
    <w:rsid w:val="006810B5"/>
    <w:rsid w:val="00683114"/>
    <w:rsid w:val="00683307"/>
    <w:rsid w:val="00683396"/>
    <w:rsid w:val="006838F7"/>
    <w:rsid w:val="00683ACF"/>
    <w:rsid w:val="00683B78"/>
    <w:rsid w:val="00683D4A"/>
    <w:rsid w:val="00684A0F"/>
    <w:rsid w:val="00684AC0"/>
    <w:rsid w:val="006858E1"/>
    <w:rsid w:val="00685B7D"/>
    <w:rsid w:val="00685FDF"/>
    <w:rsid w:val="0068732F"/>
    <w:rsid w:val="0068780C"/>
    <w:rsid w:val="00687D77"/>
    <w:rsid w:val="00687F93"/>
    <w:rsid w:val="00691435"/>
    <w:rsid w:val="00692A78"/>
    <w:rsid w:val="0069435C"/>
    <w:rsid w:val="00694974"/>
    <w:rsid w:val="00695448"/>
    <w:rsid w:val="00695491"/>
    <w:rsid w:val="00695EA6"/>
    <w:rsid w:val="006A0637"/>
    <w:rsid w:val="006A0B94"/>
    <w:rsid w:val="006A1396"/>
    <w:rsid w:val="006A37AB"/>
    <w:rsid w:val="006A3CA8"/>
    <w:rsid w:val="006A47B4"/>
    <w:rsid w:val="006A4815"/>
    <w:rsid w:val="006A656C"/>
    <w:rsid w:val="006A67B9"/>
    <w:rsid w:val="006A6A63"/>
    <w:rsid w:val="006A6AE4"/>
    <w:rsid w:val="006A7951"/>
    <w:rsid w:val="006A7CB6"/>
    <w:rsid w:val="006B06BF"/>
    <w:rsid w:val="006B0E96"/>
    <w:rsid w:val="006B14A8"/>
    <w:rsid w:val="006B2319"/>
    <w:rsid w:val="006B3489"/>
    <w:rsid w:val="006B380C"/>
    <w:rsid w:val="006B55CD"/>
    <w:rsid w:val="006B6AD9"/>
    <w:rsid w:val="006B7014"/>
    <w:rsid w:val="006B7B33"/>
    <w:rsid w:val="006C03D6"/>
    <w:rsid w:val="006C055E"/>
    <w:rsid w:val="006C086E"/>
    <w:rsid w:val="006C0D33"/>
    <w:rsid w:val="006C38D8"/>
    <w:rsid w:val="006C47C8"/>
    <w:rsid w:val="006C5FE7"/>
    <w:rsid w:val="006C61C1"/>
    <w:rsid w:val="006C6A17"/>
    <w:rsid w:val="006C6C44"/>
    <w:rsid w:val="006D1B33"/>
    <w:rsid w:val="006D30AC"/>
    <w:rsid w:val="006D36D9"/>
    <w:rsid w:val="006D433D"/>
    <w:rsid w:val="006D4B78"/>
    <w:rsid w:val="006D523A"/>
    <w:rsid w:val="006D70E7"/>
    <w:rsid w:val="006D7A70"/>
    <w:rsid w:val="006E092B"/>
    <w:rsid w:val="006E0B59"/>
    <w:rsid w:val="006E137E"/>
    <w:rsid w:val="006E22A6"/>
    <w:rsid w:val="006E468A"/>
    <w:rsid w:val="006E4901"/>
    <w:rsid w:val="006E4C2E"/>
    <w:rsid w:val="006E5AB3"/>
    <w:rsid w:val="006E5DB7"/>
    <w:rsid w:val="006E6D46"/>
    <w:rsid w:val="006E75EE"/>
    <w:rsid w:val="006E7ADD"/>
    <w:rsid w:val="006E7D75"/>
    <w:rsid w:val="006F430F"/>
    <w:rsid w:val="006F4821"/>
    <w:rsid w:val="006F4DD2"/>
    <w:rsid w:val="006F519D"/>
    <w:rsid w:val="006F589C"/>
    <w:rsid w:val="006F5A24"/>
    <w:rsid w:val="006F5D70"/>
    <w:rsid w:val="006F63EC"/>
    <w:rsid w:val="006F691A"/>
    <w:rsid w:val="006F7E1F"/>
    <w:rsid w:val="0070190E"/>
    <w:rsid w:val="00701BF0"/>
    <w:rsid w:val="00702F66"/>
    <w:rsid w:val="00703531"/>
    <w:rsid w:val="00704D1F"/>
    <w:rsid w:val="007059C8"/>
    <w:rsid w:val="007060B5"/>
    <w:rsid w:val="007079D6"/>
    <w:rsid w:val="007079F5"/>
    <w:rsid w:val="00710535"/>
    <w:rsid w:val="007107ED"/>
    <w:rsid w:val="0071163D"/>
    <w:rsid w:val="0071259E"/>
    <w:rsid w:val="00712F93"/>
    <w:rsid w:val="0071303E"/>
    <w:rsid w:val="00713DCE"/>
    <w:rsid w:val="00715492"/>
    <w:rsid w:val="00716C59"/>
    <w:rsid w:val="007173E9"/>
    <w:rsid w:val="007201B2"/>
    <w:rsid w:val="00720EC8"/>
    <w:rsid w:val="00720EE6"/>
    <w:rsid w:val="007213FD"/>
    <w:rsid w:val="00722D14"/>
    <w:rsid w:val="00724B38"/>
    <w:rsid w:val="00725FEA"/>
    <w:rsid w:val="0072750F"/>
    <w:rsid w:val="00730165"/>
    <w:rsid w:val="00730200"/>
    <w:rsid w:val="00730982"/>
    <w:rsid w:val="00730E2E"/>
    <w:rsid w:val="00730F03"/>
    <w:rsid w:val="00730FB9"/>
    <w:rsid w:val="00731D92"/>
    <w:rsid w:val="0073336A"/>
    <w:rsid w:val="00733EE0"/>
    <w:rsid w:val="007340CA"/>
    <w:rsid w:val="00735A87"/>
    <w:rsid w:val="007377E6"/>
    <w:rsid w:val="00741ABB"/>
    <w:rsid w:val="00742CB3"/>
    <w:rsid w:val="0074319D"/>
    <w:rsid w:val="0074334B"/>
    <w:rsid w:val="00743848"/>
    <w:rsid w:val="00745634"/>
    <w:rsid w:val="00747739"/>
    <w:rsid w:val="0075145D"/>
    <w:rsid w:val="0075191E"/>
    <w:rsid w:val="007541C6"/>
    <w:rsid w:val="00754574"/>
    <w:rsid w:val="007549E2"/>
    <w:rsid w:val="00754F62"/>
    <w:rsid w:val="007551F9"/>
    <w:rsid w:val="007552A6"/>
    <w:rsid w:val="00755711"/>
    <w:rsid w:val="0075576E"/>
    <w:rsid w:val="00756B67"/>
    <w:rsid w:val="007574C4"/>
    <w:rsid w:val="0075788F"/>
    <w:rsid w:val="00760738"/>
    <w:rsid w:val="00762389"/>
    <w:rsid w:val="007638D7"/>
    <w:rsid w:val="007662F0"/>
    <w:rsid w:val="00766AC6"/>
    <w:rsid w:val="00767047"/>
    <w:rsid w:val="00767D08"/>
    <w:rsid w:val="007702DC"/>
    <w:rsid w:val="007703DB"/>
    <w:rsid w:val="00770BE5"/>
    <w:rsid w:val="00770F53"/>
    <w:rsid w:val="00772112"/>
    <w:rsid w:val="00772723"/>
    <w:rsid w:val="007742EA"/>
    <w:rsid w:val="00774693"/>
    <w:rsid w:val="00774C51"/>
    <w:rsid w:val="0077599E"/>
    <w:rsid w:val="00780065"/>
    <w:rsid w:val="007800C1"/>
    <w:rsid w:val="00780173"/>
    <w:rsid w:val="007801E9"/>
    <w:rsid w:val="00780AA8"/>
    <w:rsid w:val="007848FB"/>
    <w:rsid w:val="00784CFD"/>
    <w:rsid w:val="0078594A"/>
    <w:rsid w:val="00786855"/>
    <w:rsid w:val="00786A1B"/>
    <w:rsid w:val="00786BC9"/>
    <w:rsid w:val="007878A8"/>
    <w:rsid w:val="007879F0"/>
    <w:rsid w:val="007910F5"/>
    <w:rsid w:val="00791E05"/>
    <w:rsid w:val="007928C3"/>
    <w:rsid w:val="0079396E"/>
    <w:rsid w:val="00793D43"/>
    <w:rsid w:val="00794D38"/>
    <w:rsid w:val="007958BF"/>
    <w:rsid w:val="00796046"/>
    <w:rsid w:val="00796235"/>
    <w:rsid w:val="00797836"/>
    <w:rsid w:val="007A0404"/>
    <w:rsid w:val="007A0CF7"/>
    <w:rsid w:val="007A1CF5"/>
    <w:rsid w:val="007A2205"/>
    <w:rsid w:val="007A2677"/>
    <w:rsid w:val="007A29CC"/>
    <w:rsid w:val="007A36BD"/>
    <w:rsid w:val="007A3AC0"/>
    <w:rsid w:val="007A42C6"/>
    <w:rsid w:val="007A5DA1"/>
    <w:rsid w:val="007A6703"/>
    <w:rsid w:val="007A7DCA"/>
    <w:rsid w:val="007A7FF2"/>
    <w:rsid w:val="007B024B"/>
    <w:rsid w:val="007B0878"/>
    <w:rsid w:val="007B0C3B"/>
    <w:rsid w:val="007B146F"/>
    <w:rsid w:val="007B3580"/>
    <w:rsid w:val="007B42D7"/>
    <w:rsid w:val="007B5925"/>
    <w:rsid w:val="007B62F5"/>
    <w:rsid w:val="007B7AF2"/>
    <w:rsid w:val="007C009B"/>
    <w:rsid w:val="007C06F4"/>
    <w:rsid w:val="007C1573"/>
    <w:rsid w:val="007C2180"/>
    <w:rsid w:val="007C21E9"/>
    <w:rsid w:val="007C235E"/>
    <w:rsid w:val="007C2AFB"/>
    <w:rsid w:val="007C397A"/>
    <w:rsid w:val="007C4463"/>
    <w:rsid w:val="007C50F6"/>
    <w:rsid w:val="007C5A84"/>
    <w:rsid w:val="007C6571"/>
    <w:rsid w:val="007C6DF1"/>
    <w:rsid w:val="007C6E3D"/>
    <w:rsid w:val="007D167A"/>
    <w:rsid w:val="007D2CC2"/>
    <w:rsid w:val="007D3A48"/>
    <w:rsid w:val="007D679C"/>
    <w:rsid w:val="007D69F3"/>
    <w:rsid w:val="007D6FE2"/>
    <w:rsid w:val="007D792E"/>
    <w:rsid w:val="007E000B"/>
    <w:rsid w:val="007E032B"/>
    <w:rsid w:val="007E0DA7"/>
    <w:rsid w:val="007E243D"/>
    <w:rsid w:val="007E2EB5"/>
    <w:rsid w:val="007E3157"/>
    <w:rsid w:val="007E5EB5"/>
    <w:rsid w:val="007E6107"/>
    <w:rsid w:val="007E61C0"/>
    <w:rsid w:val="007E6704"/>
    <w:rsid w:val="007E67A3"/>
    <w:rsid w:val="007E6DF3"/>
    <w:rsid w:val="007E6FDE"/>
    <w:rsid w:val="007E73F5"/>
    <w:rsid w:val="007E79E2"/>
    <w:rsid w:val="007F03FD"/>
    <w:rsid w:val="007F13A0"/>
    <w:rsid w:val="007F17AC"/>
    <w:rsid w:val="007F193F"/>
    <w:rsid w:val="007F2C74"/>
    <w:rsid w:val="007F32EB"/>
    <w:rsid w:val="007F3E46"/>
    <w:rsid w:val="007F477E"/>
    <w:rsid w:val="007F7282"/>
    <w:rsid w:val="007F7398"/>
    <w:rsid w:val="007F7980"/>
    <w:rsid w:val="007F7A28"/>
    <w:rsid w:val="00800DCB"/>
    <w:rsid w:val="00801202"/>
    <w:rsid w:val="00801521"/>
    <w:rsid w:val="008037A6"/>
    <w:rsid w:val="00803EC4"/>
    <w:rsid w:val="00804A55"/>
    <w:rsid w:val="00805C20"/>
    <w:rsid w:val="00806927"/>
    <w:rsid w:val="00806C9F"/>
    <w:rsid w:val="0080733F"/>
    <w:rsid w:val="0080736B"/>
    <w:rsid w:val="00810E16"/>
    <w:rsid w:val="00811DEB"/>
    <w:rsid w:val="0081224E"/>
    <w:rsid w:val="008129E2"/>
    <w:rsid w:val="0081422D"/>
    <w:rsid w:val="00814752"/>
    <w:rsid w:val="00816B91"/>
    <w:rsid w:val="0081766D"/>
    <w:rsid w:val="00817F86"/>
    <w:rsid w:val="008207F2"/>
    <w:rsid w:val="00820962"/>
    <w:rsid w:val="00821852"/>
    <w:rsid w:val="0082284D"/>
    <w:rsid w:val="008241B2"/>
    <w:rsid w:val="008246E5"/>
    <w:rsid w:val="00824E13"/>
    <w:rsid w:val="00826049"/>
    <w:rsid w:val="008273FC"/>
    <w:rsid w:val="008277DE"/>
    <w:rsid w:val="00827C49"/>
    <w:rsid w:val="008306FF"/>
    <w:rsid w:val="00832E1D"/>
    <w:rsid w:val="00833250"/>
    <w:rsid w:val="008338F0"/>
    <w:rsid w:val="00833988"/>
    <w:rsid w:val="00833A04"/>
    <w:rsid w:val="00833DEA"/>
    <w:rsid w:val="00833E1D"/>
    <w:rsid w:val="00834DDE"/>
    <w:rsid w:val="00835B35"/>
    <w:rsid w:val="00836218"/>
    <w:rsid w:val="00836BC5"/>
    <w:rsid w:val="00837145"/>
    <w:rsid w:val="008376F9"/>
    <w:rsid w:val="008379CC"/>
    <w:rsid w:val="008379F1"/>
    <w:rsid w:val="00837C00"/>
    <w:rsid w:val="00840707"/>
    <w:rsid w:val="00840C40"/>
    <w:rsid w:val="008413C1"/>
    <w:rsid w:val="00842722"/>
    <w:rsid w:val="0084293F"/>
    <w:rsid w:val="00843142"/>
    <w:rsid w:val="0084469B"/>
    <w:rsid w:val="0084517C"/>
    <w:rsid w:val="008457D8"/>
    <w:rsid w:val="00846387"/>
    <w:rsid w:val="00851090"/>
    <w:rsid w:val="00851713"/>
    <w:rsid w:val="00852D40"/>
    <w:rsid w:val="00853A4C"/>
    <w:rsid w:val="00854F57"/>
    <w:rsid w:val="00856834"/>
    <w:rsid w:val="00857543"/>
    <w:rsid w:val="0086129F"/>
    <w:rsid w:val="008617EB"/>
    <w:rsid w:val="00865C6A"/>
    <w:rsid w:val="00865C7D"/>
    <w:rsid w:val="00866D81"/>
    <w:rsid w:val="008675B4"/>
    <w:rsid w:val="008679A7"/>
    <w:rsid w:val="00867A8D"/>
    <w:rsid w:val="008702D8"/>
    <w:rsid w:val="00871602"/>
    <w:rsid w:val="0087255B"/>
    <w:rsid w:val="00872F65"/>
    <w:rsid w:val="0087322B"/>
    <w:rsid w:val="00873AC2"/>
    <w:rsid w:val="0087432B"/>
    <w:rsid w:val="008747E2"/>
    <w:rsid w:val="00875B61"/>
    <w:rsid w:val="0087631A"/>
    <w:rsid w:val="0087656E"/>
    <w:rsid w:val="0087763B"/>
    <w:rsid w:val="00877858"/>
    <w:rsid w:val="00877F68"/>
    <w:rsid w:val="00880C08"/>
    <w:rsid w:val="00880CAC"/>
    <w:rsid w:val="008818C6"/>
    <w:rsid w:val="00881FDA"/>
    <w:rsid w:val="008821CB"/>
    <w:rsid w:val="00882E06"/>
    <w:rsid w:val="00882E44"/>
    <w:rsid w:val="008833AE"/>
    <w:rsid w:val="00883D91"/>
    <w:rsid w:val="00883EF7"/>
    <w:rsid w:val="0088463F"/>
    <w:rsid w:val="00885D8B"/>
    <w:rsid w:val="0088611F"/>
    <w:rsid w:val="0088655F"/>
    <w:rsid w:val="008905BF"/>
    <w:rsid w:val="00890FAC"/>
    <w:rsid w:val="00891776"/>
    <w:rsid w:val="008917A8"/>
    <w:rsid w:val="00891C6C"/>
    <w:rsid w:val="00892358"/>
    <w:rsid w:val="00892932"/>
    <w:rsid w:val="00893B0F"/>
    <w:rsid w:val="00893CDA"/>
    <w:rsid w:val="00893E05"/>
    <w:rsid w:val="008959D1"/>
    <w:rsid w:val="00897E89"/>
    <w:rsid w:val="008A116E"/>
    <w:rsid w:val="008A2615"/>
    <w:rsid w:val="008A3546"/>
    <w:rsid w:val="008A3DAA"/>
    <w:rsid w:val="008A3FC9"/>
    <w:rsid w:val="008A4072"/>
    <w:rsid w:val="008A4C03"/>
    <w:rsid w:val="008A5CE2"/>
    <w:rsid w:val="008A7773"/>
    <w:rsid w:val="008A7F07"/>
    <w:rsid w:val="008B04E3"/>
    <w:rsid w:val="008B18E4"/>
    <w:rsid w:val="008B2945"/>
    <w:rsid w:val="008B41C9"/>
    <w:rsid w:val="008B4891"/>
    <w:rsid w:val="008B4966"/>
    <w:rsid w:val="008B53EE"/>
    <w:rsid w:val="008B540D"/>
    <w:rsid w:val="008B5434"/>
    <w:rsid w:val="008B546A"/>
    <w:rsid w:val="008B685D"/>
    <w:rsid w:val="008B6FE1"/>
    <w:rsid w:val="008B7637"/>
    <w:rsid w:val="008C0673"/>
    <w:rsid w:val="008C0BF3"/>
    <w:rsid w:val="008C0DD5"/>
    <w:rsid w:val="008C0E9C"/>
    <w:rsid w:val="008C2709"/>
    <w:rsid w:val="008C3212"/>
    <w:rsid w:val="008C3823"/>
    <w:rsid w:val="008C4A29"/>
    <w:rsid w:val="008C4AD7"/>
    <w:rsid w:val="008C76FD"/>
    <w:rsid w:val="008C7FFC"/>
    <w:rsid w:val="008D181B"/>
    <w:rsid w:val="008D1CFE"/>
    <w:rsid w:val="008D4A44"/>
    <w:rsid w:val="008D5706"/>
    <w:rsid w:val="008E0D9D"/>
    <w:rsid w:val="008E15CB"/>
    <w:rsid w:val="008E18C3"/>
    <w:rsid w:val="008E1A5C"/>
    <w:rsid w:val="008E30E2"/>
    <w:rsid w:val="008E36D7"/>
    <w:rsid w:val="008E4236"/>
    <w:rsid w:val="008E43C4"/>
    <w:rsid w:val="008E444E"/>
    <w:rsid w:val="008F1CDD"/>
    <w:rsid w:val="008F2472"/>
    <w:rsid w:val="008F30DE"/>
    <w:rsid w:val="008F3F1B"/>
    <w:rsid w:val="008F3F57"/>
    <w:rsid w:val="008F49CE"/>
    <w:rsid w:val="008F4C61"/>
    <w:rsid w:val="008F5B72"/>
    <w:rsid w:val="008F5EE5"/>
    <w:rsid w:val="008F5F0F"/>
    <w:rsid w:val="008F5F41"/>
    <w:rsid w:val="008F63C5"/>
    <w:rsid w:val="008F6735"/>
    <w:rsid w:val="008F7E20"/>
    <w:rsid w:val="009006B5"/>
    <w:rsid w:val="00901D54"/>
    <w:rsid w:val="00902570"/>
    <w:rsid w:val="00904B76"/>
    <w:rsid w:val="00904C07"/>
    <w:rsid w:val="00912378"/>
    <w:rsid w:val="00912CF9"/>
    <w:rsid w:val="009144E7"/>
    <w:rsid w:val="009152EB"/>
    <w:rsid w:val="00915795"/>
    <w:rsid w:val="00915C7C"/>
    <w:rsid w:val="00915DD9"/>
    <w:rsid w:val="00916110"/>
    <w:rsid w:val="009177D5"/>
    <w:rsid w:val="0092107C"/>
    <w:rsid w:val="00921082"/>
    <w:rsid w:val="00921670"/>
    <w:rsid w:val="00921D35"/>
    <w:rsid w:val="00922291"/>
    <w:rsid w:val="00922468"/>
    <w:rsid w:val="009237A9"/>
    <w:rsid w:val="00925636"/>
    <w:rsid w:val="00925C67"/>
    <w:rsid w:val="009264B4"/>
    <w:rsid w:val="009325D7"/>
    <w:rsid w:val="00932844"/>
    <w:rsid w:val="00932CAD"/>
    <w:rsid w:val="009331B5"/>
    <w:rsid w:val="00933266"/>
    <w:rsid w:val="00933A7D"/>
    <w:rsid w:val="00934091"/>
    <w:rsid w:val="00934843"/>
    <w:rsid w:val="00934EB9"/>
    <w:rsid w:val="009354F1"/>
    <w:rsid w:val="00937212"/>
    <w:rsid w:val="00937DE5"/>
    <w:rsid w:val="009414EC"/>
    <w:rsid w:val="00941CA2"/>
    <w:rsid w:val="00942D7E"/>
    <w:rsid w:val="00942E9D"/>
    <w:rsid w:val="009433B4"/>
    <w:rsid w:val="009449F8"/>
    <w:rsid w:val="009453B2"/>
    <w:rsid w:val="0094635B"/>
    <w:rsid w:val="00947DDB"/>
    <w:rsid w:val="00947FD2"/>
    <w:rsid w:val="00950000"/>
    <w:rsid w:val="009502E1"/>
    <w:rsid w:val="0095061E"/>
    <w:rsid w:val="00950927"/>
    <w:rsid w:val="0095150C"/>
    <w:rsid w:val="00951B01"/>
    <w:rsid w:val="009520E2"/>
    <w:rsid w:val="00952126"/>
    <w:rsid w:val="00953E50"/>
    <w:rsid w:val="009549C5"/>
    <w:rsid w:val="009552A9"/>
    <w:rsid w:val="00955333"/>
    <w:rsid w:val="00955BDD"/>
    <w:rsid w:val="00955C56"/>
    <w:rsid w:val="009560E9"/>
    <w:rsid w:val="009567C7"/>
    <w:rsid w:val="00957117"/>
    <w:rsid w:val="00957A03"/>
    <w:rsid w:val="00957F25"/>
    <w:rsid w:val="0096190B"/>
    <w:rsid w:val="00961B91"/>
    <w:rsid w:val="00963C98"/>
    <w:rsid w:val="00964923"/>
    <w:rsid w:val="009649DC"/>
    <w:rsid w:val="00964D8C"/>
    <w:rsid w:val="009652BD"/>
    <w:rsid w:val="0096539B"/>
    <w:rsid w:val="009658D3"/>
    <w:rsid w:val="00965F1E"/>
    <w:rsid w:val="00966A29"/>
    <w:rsid w:val="00966FED"/>
    <w:rsid w:val="009674D0"/>
    <w:rsid w:val="00967A9D"/>
    <w:rsid w:val="0097053C"/>
    <w:rsid w:val="00970818"/>
    <w:rsid w:val="00970864"/>
    <w:rsid w:val="009710CF"/>
    <w:rsid w:val="009715CE"/>
    <w:rsid w:val="00972216"/>
    <w:rsid w:val="009724EE"/>
    <w:rsid w:val="009732FC"/>
    <w:rsid w:val="00976CBB"/>
    <w:rsid w:val="009801FC"/>
    <w:rsid w:val="00980FFC"/>
    <w:rsid w:val="00983203"/>
    <w:rsid w:val="0098350A"/>
    <w:rsid w:val="00983B09"/>
    <w:rsid w:val="00984A46"/>
    <w:rsid w:val="009855B8"/>
    <w:rsid w:val="0098582F"/>
    <w:rsid w:val="00985ED9"/>
    <w:rsid w:val="00987460"/>
    <w:rsid w:val="00987775"/>
    <w:rsid w:val="009877DD"/>
    <w:rsid w:val="00990911"/>
    <w:rsid w:val="009914CC"/>
    <w:rsid w:val="00993706"/>
    <w:rsid w:val="009946B8"/>
    <w:rsid w:val="00995AB8"/>
    <w:rsid w:val="009960B4"/>
    <w:rsid w:val="00996C3E"/>
    <w:rsid w:val="009972E0"/>
    <w:rsid w:val="00997953"/>
    <w:rsid w:val="00997E22"/>
    <w:rsid w:val="009A0653"/>
    <w:rsid w:val="009A0F79"/>
    <w:rsid w:val="009A1C0F"/>
    <w:rsid w:val="009A2156"/>
    <w:rsid w:val="009A284F"/>
    <w:rsid w:val="009A2B17"/>
    <w:rsid w:val="009A324C"/>
    <w:rsid w:val="009A3D76"/>
    <w:rsid w:val="009A426C"/>
    <w:rsid w:val="009A4A5D"/>
    <w:rsid w:val="009A5AB9"/>
    <w:rsid w:val="009A631D"/>
    <w:rsid w:val="009A656D"/>
    <w:rsid w:val="009A66CB"/>
    <w:rsid w:val="009A77D3"/>
    <w:rsid w:val="009B11F9"/>
    <w:rsid w:val="009B195F"/>
    <w:rsid w:val="009B1A8B"/>
    <w:rsid w:val="009B2059"/>
    <w:rsid w:val="009B5911"/>
    <w:rsid w:val="009B68F6"/>
    <w:rsid w:val="009B6AAD"/>
    <w:rsid w:val="009B70DD"/>
    <w:rsid w:val="009C04CC"/>
    <w:rsid w:val="009C056F"/>
    <w:rsid w:val="009C0AFF"/>
    <w:rsid w:val="009C14A3"/>
    <w:rsid w:val="009C1885"/>
    <w:rsid w:val="009C1BEB"/>
    <w:rsid w:val="009C1F70"/>
    <w:rsid w:val="009C3719"/>
    <w:rsid w:val="009C3C60"/>
    <w:rsid w:val="009C54A1"/>
    <w:rsid w:val="009C5EA6"/>
    <w:rsid w:val="009C6FF6"/>
    <w:rsid w:val="009C7C07"/>
    <w:rsid w:val="009D2D0A"/>
    <w:rsid w:val="009D3802"/>
    <w:rsid w:val="009D3BDA"/>
    <w:rsid w:val="009D43A3"/>
    <w:rsid w:val="009D5082"/>
    <w:rsid w:val="009D5173"/>
    <w:rsid w:val="009D5471"/>
    <w:rsid w:val="009D5C73"/>
    <w:rsid w:val="009D7582"/>
    <w:rsid w:val="009E1A71"/>
    <w:rsid w:val="009E2028"/>
    <w:rsid w:val="009E2813"/>
    <w:rsid w:val="009E2949"/>
    <w:rsid w:val="009E3443"/>
    <w:rsid w:val="009E35AB"/>
    <w:rsid w:val="009E4679"/>
    <w:rsid w:val="009E510B"/>
    <w:rsid w:val="009F12EA"/>
    <w:rsid w:val="009F2455"/>
    <w:rsid w:val="009F32AF"/>
    <w:rsid w:val="009F473A"/>
    <w:rsid w:val="009F688B"/>
    <w:rsid w:val="009F6C6A"/>
    <w:rsid w:val="009F7BD5"/>
    <w:rsid w:val="00A01EC2"/>
    <w:rsid w:val="00A05069"/>
    <w:rsid w:val="00A05DC1"/>
    <w:rsid w:val="00A06BE3"/>
    <w:rsid w:val="00A07192"/>
    <w:rsid w:val="00A07CFE"/>
    <w:rsid w:val="00A10029"/>
    <w:rsid w:val="00A1206A"/>
    <w:rsid w:val="00A12F7D"/>
    <w:rsid w:val="00A13CA7"/>
    <w:rsid w:val="00A204F8"/>
    <w:rsid w:val="00A20DEF"/>
    <w:rsid w:val="00A22261"/>
    <w:rsid w:val="00A22456"/>
    <w:rsid w:val="00A22DAD"/>
    <w:rsid w:val="00A237BA"/>
    <w:rsid w:val="00A23DF2"/>
    <w:rsid w:val="00A23EAB"/>
    <w:rsid w:val="00A265A4"/>
    <w:rsid w:val="00A26792"/>
    <w:rsid w:val="00A268D7"/>
    <w:rsid w:val="00A27060"/>
    <w:rsid w:val="00A27BCD"/>
    <w:rsid w:val="00A30120"/>
    <w:rsid w:val="00A30E0F"/>
    <w:rsid w:val="00A30F24"/>
    <w:rsid w:val="00A31960"/>
    <w:rsid w:val="00A31B41"/>
    <w:rsid w:val="00A321C8"/>
    <w:rsid w:val="00A334BA"/>
    <w:rsid w:val="00A36576"/>
    <w:rsid w:val="00A406A5"/>
    <w:rsid w:val="00A41B17"/>
    <w:rsid w:val="00A41E03"/>
    <w:rsid w:val="00A4342C"/>
    <w:rsid w:val="00A43B99"/>
    <w:rsid w:val="00A449C6"/>
    <w:rsid w:val="00A4628B"/>
    <w:rsid w:val="00A4737C"/>
    <w:rsid w:val="00A51D83"/>
    <w:rsid w:val="00A5214E"/>
    <w:rsid w:val="00A522EF"/>
    <w:rsid w:val="00A52A34"/>
    <w:rsid w:val="00A54AB4"/>
    <w:rsid w:val="00A54F02"/>
    <w:rsid w:val="00A5670E"/>
    <w:rsid w:val="00A56F0B"/>
    <w:rsid w:val="00A57790"/>
    <w:rsid w:val="00A57BD8"/>
    <w:rsid w:val="00A57FE4"/>
    <w:rsid w:val="00A6133A"/>
    <w:rsid w:val="00A6137F"/>
    <w:rsid w:val="00A613D1"/>
    <w:rsid w:val="00A61AA7"/>
    <w:rsid w:val="00A632B2"/>
    <w:rsid w:val="00A63AA5"/>
    <w:rsid w:val="00A651BA"/>
    <w:rsid w:val="00A6584E"/>
    <w:rsid w:val="00A659E1"/>
    <w:rsid w:val="00A66112"/>
    <w:rsid w:val="00A66378"/>
    <w:rsid w:val="00A66B44"/>
    <w:rsid w:val="00A70112"/>
    <w:rsid w:val="00A71444"/>
    <w:rsid w:val="00A7258D"/>
    <w:rsid w:val="00A73BD3"/>
    <w:rsid w:val="00A7426F"/>
    <w:rsid w:val="00A75509"/>
    <w:rsid w:val="00A75BF5"/>
    <w:rsid w:val="00A8090C"/>
    <w:rsid w:val="00A817FC"/>
    <w:rsid w:val="00A81D32"/>
    <w:rsid w:val="00A81E32"/>
    <w:rsid w:val="00A82C89"/>
    <w:rsid w:val="00A82E78"/>
    <w:rsid w:val="00A83646"/>
    <w:rsid w:val="00A8382B"/>
    <w:rsid w:val="00A848D1"/>
    <w:rsid w:val="00A84DDC"/>
    <w:rsid w:val="00A84FBC"/>
    <w:rsid w:val="00A8538B"/>
    <w:rsid w:val="00A85627"/>
    <w:rsid w:val="00A860E9"/>
    <w:rsid w:val="00A87CDA"/>
    <w:rsid w:val="00A9034C"/>
    <w:rsid w:val="00A90399"/>
    <w:rsid w:val="00A932BD"/>
    <w:rsid w:val="00A93898"/>
    <w:rsid w:val="00A95686"/>
    <w:rsid w:val="00A96194"/>
    <w:rsid w:val="00A9669D"/>
    <w:rsid w:val="00A96A46"/>
    <w:rsid w:val="00AA077B"/>
    <w:rsid w:val="00AA1BDA"/>
    <w:rsid w:val="00AA21D0"/>
    <w:rsid w:val="00AA2807"/>
    <w:rsid w:val="00AA2F17"/>
    <w:rsid w:val="00AA6688"/>
    <w:rsid w:val="00AA6A50"/>
    <w:rsid w:val="00AA7B12"/>
    <w:rsid w:val="00AB04E1"/>
    <w:rsid w:val="00AB0B86"/>
    <w:rsid w:val="00AB0E23"/>
    <w:rsid w:val="00AB12DA"/>
    <w:rsid w:val="00AB1716"/>
    <w:rsid w:val="00AB1DCF"/>
    <w:rsid w:val="00AB3462"/>
    <w:rsid w:val="00AB3750"/>
    <w:rsid w:val="00AB4EFC"/>
    <w:rsid w:val="00AB7033"/>
    <w:rsid w:val="00AB7674"/>
    <w:rsid w:val="00AC05AC"/>
    <w:rsid w:val="00AC2432"/>
    <w:rsid w:val="00AC27B1"/>
    <w:rsid w:val="00AC2E76"/>
    <w:rsid w:val="00AC46AA"/>
    <w:rsid w:val="00AC5EFF"/>
    <w:rsid w:val="00AC6490"/>
    <w:rsid w:val="00AD23FD"/>
    <w:rsid w:val="00AD2F7C"/>
    <w:rsid w:val="00AD3C9D"/>
    <w:rsid w:val="00AD4432"/>
    <w:rsid w:val="00AD4885"/>
    <w:rsid w:val="00AD558F"/>
    <w:rsid w:val="00AD5EA1"/>
    <w:rsid w:val="00AD6A71"/>
    <w:rsid w:val="00AD70BB"/>
    <w:rsid w:val="00AD70F0"/>
    <w:rsid w:val="00AD76E6"/>
    <w:rsid w:val="00AD7DFB"/>
    <w:rsid w:val="00AE09AD"/>
    <w:rsid w:val="00AE0B8F"/>
    <w:rsid w:val="00AE1240"/>
    <w:rsid w:val="00AE21AF"/>
    <w:rsid w:val="00AE28D7"/>
    <w:rsid w:val="00AE3007"/>
    <w:rsid w:val="00AE32CA"/>
    <w:rsid w:val="00AE3E98"/>
    <w:rsid w:val="00AE5595"/>
    <w:rsid w:val="00AE5B7C"/>
    <w:rsid w:val="00AF20F1"/>
    <w:rsid w:val="00AF44B6"/>
    <w:rsid w:val="00AF4A90"/>
    <w:rsid w:val="00AF6BC2"/>
    <w:rsid w:val="00AF6C77"/>
    <w:rsid w:val="00AF7640"/>
    <w:rsid w:val="00AF7B00"/>
    <w:rsid w:val="00B00DE1"/>
    <w:rsid w:val="00B01679"/>
    <w:rsid w:val="00B02D71"/>
    <w:rsid w:val="00B048E7"/>
    <w:rsid w:val="00B04AF3"/>
    <w:rsid w:val="00B04C97"/>
    <w:rsid w:val="00B05B5D"/>
    <w:rsid w:val="00B05F82"/>
    <w:rsid w:val="00B07A39"/>
    <w:rsid w:val="00B07C02"/>
    <w:rsid w:val="00B11217"/>
    <w:rsid w:val="00B1145F"/>
    <w:rsid w:val="00B1259E"/>
    <w:rsid w:val="00B132C5"/>
    <w:rsid w:val="00B143DA"/>
    <w:rsid w:val="00B14678"/>
    <w:rsid w:val="00B1627B"/>
    <w:rsid w:val="00B16B8B"/>
    <w:rsid w:val="00B17A0B"/>
    <w:rsid w:val="00B20201"/>
    <w:rsid w:val="00B21041"/>
    <w:rsid w:val="00B21220"/>
    <w:rsid w:val="00B2164A"/>
    <w:rsid w:val="00B21B27"/>
    <w:rsid w:val="00B21E1B"/>
    <w:rsid w:val="00B21F56"/>
    <w:rsid w:val="00B22C3C"/>
    <w:rsid w:val="00B22F8D"/>
    <w:rsid w:val="00B235C7"/>
    <w:rsid w:val="00B23FCC"/>
    <w:rsid w:val="00B24B83"/>
    <w:rsid w:val="00B253FB"/>
    <w:rsid w:val="00B256BC"/>
    <w:rsid w:val="00B26618"/>
    <w:rsid w:val="00B305B0"/>
    <w:rsid w:val="00B314AE"/>
    <w:rsid w:val="00B317C0"/>
    <w:rsid w:val="00B3313C"/>
    <w:rsid w:val="00B34377"/>
    <w:rsid w:val="00B34884"/>
    <w:rsid w:val="00B35004"/>
    <w:rsid w:val="00B3743C"/>
    <w:rsid w:val="00B3759B"/>
    <w:rsid w:val="00B37D0A"/>
    <w:rsid w:val="00B40363"/>
    <w:rsid w:val="00B4072B"/>
    <w:rsid w:val="00B40B33"/>
    <w:rsid w:val="00B411FF"/>
    <w:rsid w:val="00B42A77"/>
    <w:rsid w:val="00B42BA2"/>
    <w:rsid w:val="00B43BB4"/>
    <w:rsid w:val="00B45A43"/>
    <w:rsid w:val="00B4685E"/>
    <w:rsid w:val="00B47911"/>
    <w:rsid w:val="00B47A09"/>
    <w:rsid w:val="00B50C47"/>
    <w:rsid w:val="00B50DF1"/>
    <w:rsid w:val="00B510EB"/>
    <w:rsid w:val="00B5140A"/>
    <w:rsid w:val="00B51E12"/>
    <w:rsid w:val="00B52059"/>
    <w:rsid w:val="00B5295F"/>
    <w:rsid w:val="00B530BB"/>
    <w:rsid w:val="00B53297"/>
    <w:rsid w:val="00B53859"/>
    <w:rsid w:val="00B5498D"/>
    <w:rsid w:val="00B55E73"/>
    <w:rsid w:val="00B56A76"/>
    <w:rsid w:val="00B6066A"/>
    <w:rsid w:val="00B608CA"/>
    <w:rsid w:val="00B60E7A"/>
    <w:rsid w:val="00B6180B"/>
    <w:rsid w:val="00B622FA"/>
    <w:rsid w:val="00B63602"/>
    <w:rsid w:val="00B63D72"/>
    <w:rsid w:val="00B64F94"/>
    <w:rsid w:val="00B6523D"/>
    <w:rsid w:val="00B65713"/>
    <w:rsid w:val="00B65B68"/>
    <w:rsid w:val="00B65D70"/>
    <w:rsid w:val="00B66786"/>
    <w:rsid w:val="00B67A1E"/>
    <w:rsid w:val="00B7033A"/>
    <w:rsid w:val="00B71CAC"/>
    <w:rsid w:val="00B736B9"/>
    <w:rsid w:val="00B739BB"/>
    <w:rsid w:val="00B75E31"/>
    <w:rsid w:val="00B765DD"/>
    <w:rsid w:val="00B802EF"/>
    <w:rsid w:val="00B8382F"/>
    <w:rsid w:val="00B84AC3"/>
    <w:rsid w:val="00B8528C"/>
    <w:rsid w:val="00B852FB"/>
    <w:rsid w:val="00B8545D"/>
    <w:rsid w:val="00B861D6"/>
    <w:rsid w:val="00B8653D"/>
    <w:rsid w:val="00B86703"/>
    <w:rsid w:val="00B8683B"/>
    <w:rsid w:val="00B86EA0"/>
    <w:rsid w:val="00B86F4B"/>
    <w:rsid w:val="00B871FD"/>
    <w:rsid w:val="00B876BD"/>
    <w:rsid w:val="00B90581"/>
    <w:rsid w:val="00B90B4B"/>
    <w:rsid w:val="00B9111A"/>
    <w:rsid w:val="00B91944"/>
    <w:rsid w:val="00B94118"/>
    <w:rsid w:val="00B941FC"/>
    <w:rsid w:val="00B9437F"/>
    <w:rsid w:val="00B94EF9"/>
    <w:rsid w:val="00B96028"/>
    <w:rsid w:val="00B97398"/>
    <w:rsid w:val="00BA02D6"/>
    <w:rsid w:val="00BA0693"/>
    <w:rsid w:val="00BA0EBF"/>
    <w:rsid w:val="00BA1D8E"/>
    <w:rsid w:val="00BA29F8"/>
    <w:rsid w:val="00BA2DC9"/>
    <w:rsid w:val="00BA4E79"/>
    <w:rsid w:val="00BA5193"/>
    <w:rsid w:val="00BA5F32"/>
    <w:rsid w:val="00BB14D1"/>
    <w:rsid w:val="00BB1BE8"/>
    <w:rsid w:val="00BB3801"/>
    <w:rsid w:val="00BB41B7"/>
    <w:rsid w:val="00BB4613"/>
    <w:rsid w:val="00BB4A7A"/>
    <w:rsid w:val="00BB555C"/>
    <w:rsid w:val="00BB5BD6"/>
    <w:rsid w:val="00BB63F6"/>
    <w:rsid w:val="00BB6944"/>
    <w:rsid w:val="00BB6963"/>
    <w:rsid w:val="00BB74A3"/>
    <w:rsid w:val="00BC0A27"/>
    <w:rsid w:val="00BC37F6"/>
    <w:rsid w:val="00BC50F5"/>
    <w:rsid w:val="00BC54E1"/>
    <w:rsid w:val="00BC5C8E"/>
    <w:rsid w:val="00BC7C28"/>
    <w:rsid w:val="00BD0298"/>
    <w:rsid w:val="00BD15F9"/>
    <w:rsid w:val="00BD2017"/>
    <w:rsid w:val="00BD358F"/>
    <w:rsid w:val="00BD4049"/>
    <w:rsid w:val="00BD55C4"/>
    <w:rsid w:val="00BD5E53"/>
    <w:rsid w:val="00BD6D0B"/>
    <w:rsid w:val="00BD7717"/>
    <w:rsid w:val="00BD7F6B"/>
    <w:rsid w:val="00BE0328"/>
    <w:rsid w:val="00BE0520"/>
    <w:rsid w:val="00BE0B00"/>
    <w:rsid w:val="00BE1F68"/>
    <w:rsid w:val="00BE2C39"/>
    <w:rsid w:val="00BE3E68"/>
    <w:rsid w:val="00BE40FF"/>
    <w:rsid w:val="00BE4EA8"/>
    <w:rsid w:val="00BE5CFE"/>
    <w:rsid w:val="00BE6996"/>
    <w:rsid w:val="00BE6F4C"/>
    <w:rsid w:val="00BE73E8"/>
    <w:rsid w:val="00BE74F7"/>
    <w:rsid w:val="00BE779C"/>
    <w:rsid w:val="00BF1D2A"/>
    <w:rsid w:val="00BF6024"/>
    <w:rsid w:val="00BF78CD"/>
    <w:rsid w:val="00C00860"/>
    <w:rsid w:val="00C00AC3"/>
    <w:rsid w:val="00C00D4A"/>
    <w:rsid w:val="00C00FE0"/>
    <w:rsid w:val="00C0210C"/>
    <w:rsid w:val="00C024D9"/>
    <w:rsid w:val="00C056E3"/>
    <w:rsid w:val="00C066AE"/>
    <w:rsid w:val="00C06750"/>
    <w:rsid w:val="00C100ED"/>
    <w:rsid w:val="00C103BA"/>
    <w:rsid w:val="00C1135D"/>
    <w:rsid w:val="00C12ADD"/>
    <w:rsid w:val="00C12BE4"/>
    <w:rsid w:val="00C131D0"/>
    <w:rsid w:val="00C137D5"/>
    <w:rsid w:val="00C148B6"/>
    <w:rsid w:val="00C15259"/>
    <w:rsid w:val="00C15414"/>
    <w:rsid w:val="00C15797"/>
    <w:rsid w:val="00C16D10"/>
    <w:rsid w:val="00C17129"/>
    <w:rsid w:val="00C17184"/>
    <w:rsid w:val="00C20F40"/>
    <w:rsid w:val="00C21FC0"/>
    <w:rsid w:val="00C24419"/>
    <w:rsid w:val="00C25AFF"/>
    <w:rsid w:val="00C277E3"/>
    <w:rsid w:val="00C27CEC"/>
    <w:rsid w:val="00C3114B"/>
    <w:rsid w:val="00C31EAF"/>
    <w:rsid w:val="00C3219E"/>
    <w:rsid w:val="00C32653"/>
    <w:rsid w:val="00C32872"/>
    <w:rsid w:val="00C32B0B"/>
    <w:rsid w:val="00C335FC"/>
    <w:rsid w:val="00C33C73"/>
    <w:rsid w:val="00C34321"/>
    <w:rsid w:val="00C34B9F"/>
    <w:rsid w:val="00C35C21"/>
    <w:rsid w:val="00C3643F"/>
    <w:rsid w:val="00C36FBE"/>
    <w:rsid w:val="00C3798E"/>
    <w:rsid w:val="00C40C9D"/>
    <w:rsid w:val="00C40EC3"/>
    <w:rsid w:val="00C40FB9"/>
    <w:rsid w:val="00C41115"/>
    <w:rsid w:val="00C4217E"/>
    <w:rsid w:val="00C441E2"/>
    <w:rsid w:val="00C442A6"/>
    <w:rsid w:val="00C4676E"/>
    <w:rsid w:val="00C47C3C"/>
    <w:rsid w:val="00C50065"/>
    <w:rsid w:val="00C50319"/>
    <w:rsid w:val="00C5078D"/>
    <w:rsid w:val="00C52504"/>
    <w:rsid w:val="00C52DD2"/>
    <w:rsid w:val="00C53568"/>
    <w:rsid w:val="00C535AC"/>
    <w:rsid w:val="00C5415E"/>
    <w:rsid w:val="00C54C91"/>
    <w:rsid w:val="00C55F61"/>
    <w:rsid w:val="00C56140"/>
    <w:rsid w:val="00C5722A"/>
    <w:rsid w:val="00C5749E"/>
    <w:rsid w:val="00C57BFF"/>
    <w:rsid w:val="00C6427F"/>
    <w:rsid w:val="00C65FE4"/>
    <w:rsid w:val="00C6622B"/>
    <w:rsid w:val="00C66EE2"/>
    <w:rsid w:val="00C673A6"/>
    <w:rsid w:val="00C67603"/>
    <w:rsid w:val="00C67764"/>
    <w:rsid w:val="00C70979"/>
    <w:rsid w:val="00C70B7E"/>
    <w:rsid w:val="00C70F8B"/>
    <w:rsid w:val="00C71236"/>
    <w:rsid w:val="00C71514"/>
    <w:rsid w:val="00C71722"/>
    <w:rsid w:val="00C74072"/>
    <w:rsid w:val="00C746EA"/>
    <w:rsid w:val="00C7538D"/>
    <w:rsid w:val="00C77132"/>
    <w:rsid w:val="00C77321"/>
    <w:rsid w:val="00C77CBD"/>
    <w:rsid w:val="00C77D57"/>
    <w:rsid w:val="00C81122"/>
    <w:rsid w:val="00C81258"/>
    <w:rsid w:val="00C816E6"/>
    <w:rsid w:val="00C82832"/>
    <w:rsid w:val="00C8339C"/>
    <w:rsid w:val="00C837EE"/>
    <w:rsid w:val="00C843CA"/>
    <w:rsid w:val="00C84B11"/>
    <w:rsid w:val="00C85E10"/>
    <w:rsid w:val="00C86E94"/>
    <w:rsid w:val="00C87418"/>
    <w:rsid w:val="00C87C2F"/>
    <w:rsid w:val="00C908BD"/>
    <w:rsid w:val="00C90A04"/>
    <w:rsid w:val="00C90E7E"/>
    <w:rsid w:val="00C91AA6"/>
    <w:rsid w:val="00C922C4"/>
    <w:rsid w:val="00C92505"/>
    <w:rsid w:val="00C9274D"/>
    <w:rsid w:val="00C93069"/>
    <w:rsid w:val="00C931A2"/>
    <w:rsid w:val="00C93391"/>
    <w:rsid w:val="00C93CF5"/>
    <w:rsid w:val="00C946E9"/>
    <w:rsid w:val="00C95ACA"/>
    <w:rsid w:val="00C960CF"/>
    <w:rsid w:val="00C9729F"/>
    <w:rsid w:val="00C9790A"/>
    <w:rsid w:val="00CA0F0F"/>
    <w:rsid w:val="00CA11FB"/>
    <w:rsid w:val="00CA1A2B"/>
    <w:rsid w:val="00CA1F25"/>
    <w:rsid w:val="00CA270A"/>
    <w:rsid w:val="00CA3957"/>
    <w:rsid w:val="00CA39CA"/>
    <w:rsid w:val="00CA3A31"/>
    <w:rsid w:val="00CA47A5"/>
    <w:rsid w:val="00CA4C44"/>
    <w:rsid w:val="00CA50A3"/>
    <w:rsid w:val="00CA543A"/>
    <w:rsid w:val="00CA6082"/>
    <w:rsid w:val="00CA7AEF"/>
    <w:rsid w:val="00CA7CA9"/>
    <w:rsid w:val="00CB09B1"/>
    <w:rsid w:val="00CB1740"/>
    <w:rsid w:val="00CB1766"/>
    <w:rsid w:val="00CB27A7"/>
    <w:rsid w:val="00CB3073"/>
    <w:rsid w:val="00CB4F34"/>
    <w:rsid w:val="00CB58A6"/>
    <w:rsid w:val="00CB670F"/>
    <w:rsid w:val="00CC2818"/>
    <w:rsid w:val="00CC477D"/>
    <w:rsid w:val="00CC5353"/>
    <w:rsid w:val="00CC5F3F"/>
    <w:rsid w:val="00CC7FB4"/>
    <w:rsid w:val="00CD1B3A"/>
    <w:rsid w:val="00CD1B9D"/>
    <w:rsid w:val="00CD1C1F"/>
    <w:rsid w:val="00CD20C1"/>
    <w:rsid w:val="00CD2148"/>
    <w:rsid w:val="00CD22D1"/>
    <w:rsid w:val="00CD27F2"/>
    <w:rsid w:val="00CD2A7F"/>
    <w:rsid w:val="00CD323C"/>
    <w:rsid w:val="00CD36FB"/>
    <w:rsid w:val="00CD3B0E"/>
    <w:rsid w:val="00CD3B97"/>
    <w:rsid w:val="00CD3BDA"/>
    <w:rsid w:val="00CD4F51"/>
    <w:rsid w:val="00CD5633"/>
    <w:rsid w:val="00CD776A"/>
    <w:rsid w:val="00CD7843"/>
    <w:rsid w:val="00CE12C7"/>
    <w:rsid w:val="00CE145E"/>
    <w:rsid w:val="00CE1C80"/>
    <w:rsid w:val="00CE2561"/>
    <w:rsid w:val="00CE2F9B"/>
    <w:rsid w:val="00CE3230"/>
    <w:rsid w:val="00CE4019"/>
    <w:rsid w:val="00CE6454"/>
    <w:rsid w:val="00CE64F0"/>
    <w:rsid w:val="00CE7D89"/>
    <w:rsid w:val="00CF092F"/>
    <w:rsid w:val="00CF0EAB"/>
    <w:rsid w:val="00CF197B"/>
    <w:rsid w:val="00CF3A5B"/>
    <w:rsid w:val="00CF3CCB"/>
    <w:rsid w:val="00CF4F1C"/>
    <w:rsid w:val="00CF4FFA"/>
    <w:rsid w:val="00CF6DA6"/>
    <w:rsid w:val="00CF74F2"/>
    <w:rsid w:val="00D00F43"/>
    <w:rsid w:val="00D01F17"/>
    <w:rsid w:val="00D023F0"/>
    <w:rsid w:val="00D02E87"/>
    <w:rsid w:val="00D04758"/>
    <w:rsid w:val="00D04829"/>
    <w:rsid w:val="00D05559"/>
    <w:rsid w:val="00D057A2"/>
    <w:rsid w:val="00D05C7B"/>
    <w:rsid w:val="00D06422"/>
    <w:rsid w:val="00D06739"/>
    <w:rsid w:val="00D06965"/>
    <w:rsid w:val="00D06EDA"/>
    <w:rsid w:val="00D0715B"/>
    <w:rsid w:val="00D10941"/>
    <w:rsid w:val="00D118AB"/>
    <w:rsid w:val="00D13351"/>
    <w:rsid w:val="00D148A9"/>
    <w:rsid w:val="00D157B7"/>
    <w:rsid w:val="00D160E1"/>
    <w:rsid w:val="00D160EF"/>
    <w:rsid w:val="00D166A7"/>
    <w:rsid w:val="00D17558"/>
    <w:rsid w:val="00D17DD0"/>
    <w:rsid w:val="00D17EF6"/>
    <w:rsid w:val="00D204CA"/>
    <w:rsid w:val="00D20739"/>
    <w:rsid w:val="00D2074A"/>
    <w:rsid w:val="00D21F47"/>
    <w:rsid w:val="00D2218E"/>
    <w:rsid w:val="00D22739"/>
    <w:rsid w:val="00D234F9"/>
    <w:rsid w:val="00D241A4"/>
    <w:rsid w:val="00D246C2"/>
    <w:rsid w:val="00D249DE"/>
    <w:rsid w:val="00D25C82"/>
    <w:rsid w:val="00D27608"/>
    <w:rsid w:val="00D30600"/>
    <w:rsid w:val="00D314A8"/>
    <w:rsid w:val="00D32087"/>
    <w:rsid w:val="00D322BC"/>
    <w:rsid w:val="00D3541D"/>
    <w:rsid w:val="00D3694C"/>
    <w:rsid w:val="00D370A8"/>
    <w:rsid w:val="00D37B8E"/>
    <w:rsid w:val="00D40611"/>
    <w:rsid w:val="00D41480"/>
    <w:rsid w:val="00D415B7"/>
    <w:rsid w:val="00D4164C"/>
    <w:rsid w:val="00D44208"/>
    <w:rsid w:val="00D4442C"/>
    <w:rsid w:val="00D45139"/>
    <w:rsid w:val="00D45D61"/>
    <w:rsid w:val="00D468B9"/>
    <w:rsid w:val="00D470B7"/>
    <w:rsid w:val="00D471AD"/>
    <w:rsid w:val="00D472F0"/>
    <w:rsid w:val="00D47563"/>
    <w:rsid w:val="00D50CDE"/>
    <w:rsid w:val="00D50D14"/>
    <w:rsid w:val="00D50F4E"/>
    <w:rsid w:val="00D51954"/>
    <w:rsid w:val="00D5279B"/>
    <w:rsid w:val="00D52D6B"/>
    <w:rsid w:val="00D53186"/>
    <w:rsid w:val="00D54321"/>
    <w:rsid w:val="00D54636"/>
    <w:rsid w:val="00D547CD"/>
    <w:rsid w:val="00D54AF6"/>
    <w:rsid w:val="00D54F03"/>
    <w:rsid w:val="00D54FB9"/>
    <w:rsid w:val="00D55399"/>
    <w:rsid w:val="00D56132"/>
    <w:rsid w:val="00D5744A"/>
    <w:rsid w:val="00D57E11"/>
    <w:rsid w:val="00D61738"/>
    <w:rsid w:val="00D6202B"/>
    <w:rsid w:val="00D62ABC"/>
    <w:rsid w:val="00D62BA6"/>
    <w:rsid w:val="00D633BE"/>
    <w:rsid w:val="00D63417"/>
    <w:rsid w:val="00D642E2"/>
    <w:rsid w:val="00D6440D"/>
    <w:rsid w:val="00D670EE"/>
    <w:rsid w:val="00D705C7"/>
    <w:rsid w:val="00D712DF"/>
    <w:rsid w:val="00D72C0C"/>
    <w:rsid w:val="00D743A6"/>
    <w:rsid w:val="00D74F5E"/>
    <w:rsid w:val="00D75347"/>
    <w:rsid w:val="00D76AD7"/>
    <w:rsid w:val="00D77616"/>
    <w:rsid w:val="00D820D3"/>
    <w:rsid w:val="00D82765"/>
    <w:rsid w:val="00D82FE9"/>
    <w:rsid w:val="00D83E2D"/>
    <w:rsid w:val="00D867C9"/>
    <w:rsid w:val="00D873EA"/>
    <w:rsid w:val="00D874C9"/>
    <w:rsid w:val="00D87E8F"/>
    <w:rsid w:val="00D9243B"/>
    <w:rsid w:val="00D92B90"/>
    <w:rsid w:val="00D92E5F"/>
    <w:rsid w:val="00D92EF1"/>
    <w:rsid w:val="00D9353E"/>
    <w:rsid w:val="00D9390F"/>
    <w:rsid w:val="00D93C0C"/>
    <w:rsid w:val="00D95FCC"/>
    <w:rsid w:val="00D9608C"/>
    <w:rsid w:val="00DA0810"/>
    <w:rsid w:val="00DA0893"/>
    <w:rsid w:val="00DA0EE7"/>
    <w:rsid w:val="00DA1579"/>
    <w:rsid w:val="00DA2351"/>
    <w:rsid w:val="00DA2971"/>
    <w:rsid w:val="00DA2A67"/>
    <w:rsid w:val="00DA32CE"/>
    <w:rsid w:val="00DA360B"/>
    <w:rsid w:val="00DA40AF"/>
    <w:rsid w:val="00DA4667"/>
    <w:rsid w:val="00DA4885"/>
    <w:rsid w:val="00DA7B10"/>
    <w:rsid w:val="00DB024C"/>
    <w:rsid w:val="00DB125B"/>
    <w:rsid w:val="00DB13B2"/>
    <w:rsid w:val="00DB1BCC"/>
    <w:rsid w:val="00DB2303"/>
    <w:rsid w:val="00DB2700"/>
    <w:rsid w:val="00DB2BAF"/>
    <w:rsid w:val="00DB44A5"/>
    <w:rsid w:val="00DB4A5E"/>
    <w:rsid w:val="00DB65C6"/>
    <w:rsid w:val="00DB6E4F"/>
    <w:rsid w:val="00DC0124"/>
    <w:rsid w:val="00DC11E3"/>
    <w:rsid w:val="00DC1287"/>
    <w:rsid w:val="00DC4521"/>
    <w:rsid w:val="00DC5056"/>
    <w:rsid w:val="00DC5139"/>
    <w:rsid w:val="00DC5735"/>
    <w:rsid w:val="00DC687B"/>
    <w:rsid w:val="00DD0DE6"/>
    <w:rsid w:val="00DD0F6F"/>
    <w:rsid w:val="00DD1997"/>
    <w:rsid w:val="00DD1A4B"/>
    <w:rsid w:val="00DD223D"/>
    <w:rsid w:val="00DD29BB"/>
    <w:rsid w:val="00DD2B8E"/>
    <w:rsid w:val="00DD2BF2"/>
    <w:rsid w:val="00DD2EB2"/>
    <w:rsid w:val="00DD3599"/>
    <w:rsid w:val="00DD5380"/>
    <w:rsid w:val="00DD5470"/>
    <w:rsid w:val="00DD5DDD"/>
    <w:rsid w:val="00DD65EE"/>
    <w:rsid w:val="00DD72A9"/>
    <w:rsid w:val="00DD7432"/>
    <w:rsid w:val="00DE03FC"/>
    <w:rsid w:val="00DE2EF3"/>
    <w:rsid w:val="00DE2F1D"/>
    <w:rsid w:val="00DE31C0"/>
    <w:rsid w:val="00DE4E97"/>
    <w:rsid w:val="00DE60EF"/>
    <w:rsid w:val="00DE6525"/>
    <w:rsid w:val="00DE7C3F"/>
    <w:rsid w:val="00DF02B0"/>
    <w:rsid w:val="00DF0C2D"/>
    <w:rsid w:val="00DF1314"/>
    <w:rsid w:val="00DF1C80"/>
    <w:rsid w:val="00DF2EE5"/>
    <w:rsid w:val="00DF3287"/>
    <w:rsid w:val="00DF3663"/>
    <w:rsid w:val="00DF3A1C"/>
    <w:rsid w:val="00DF4441"/>
    <w:rsid w:val="00DF4927"/>
    <w:rsid w:val="00DF6A45"/>
    <w:rsid w:val="00DF6A64"/>
    <w:rsid w:val="00DF776D"/>
    <w:rsid w:val="00E009C3"/>
    <w:rsid w:val="00E01338"/>
    <w:rsid w:val="00E01F92"/>
    <w:rsid w:val="00E02986"/>
    <w:rsid w:val="00E02DEC"/>
    <w:rsid w:val="00E03665"/>
    <w:rsid w:val="00E03D45"/>
    <w:rsid w:val="00E03D9F"/>
    <w:rsid w:val="00E05F03"/>
    <w:rsid w:val="00E05F3A"/>
    <w:rsid w:val="00E0686B"/>
    <w:rsid w:val="00E06C03"/>
    <w:rsid w:val="00E120BF"/>
    <w:rsid w:val="00E1337D"/>
    <w:rsid w:val="00E1385D"/>
    <w:rsid w:val="00E13B10"/>
    <w:rsid w:val="00E14418"/>
    <w:rsid w:val="00E14492"/>
    <w:rsid w:val="00E14FF7"/>
    <w:rsid w:val="00E15015"/>
    <w:rsid w:val="00E15772"/>
    <w:rsid w:val="00E15F1E"/>
    <w:rsid w:val="00E17CF3"/>
    <w:rsid w:val="00E17EA6"/>
    <w:rsid w:val="00E2271E"/>
    <w:rsid w:val="00E23097"/>
    <w:rsid w:val="00E2528B"/>
    <w:rsid w:val="00E256F9"/>
    <w:rsid w:val="00E27FE4"/>
    <w:rsid w:val="00E30ACC"/>
    <w:rsid w:val="00E30C75"/>
    <w:rsid w:val="00E31189"/>
    <w:rsid w:val="00E311EB"/>
    <w:rsid w:val="00E3168F"/>
    <w:rsid w:val="00E32531"/>
    <w:rsid w:val="00E33095"/>
    <w:rsid w:val="00E337F5"/>
    <w:rsid w:val="00E348B3"/>
    <w:rsid w:val="00E3549C"/>
    <w:rsid w:val="00E359A4"/>
    <w:rsid w:val="00E35F02"/>
    <w:rsid w:val="00E361E4"/>
    <w:rsid w:val="00E36548"/>
    <w:rsid w:val="00E4010C"/>
    <w:rsid w:val="00E403E0"/>
    <w:rsid w:val="00E40968"/>
    <w:rsid w:val="00E40E58"/>
    <w:rsid w:val="00E4164C"/>
    <w:rsid w:val="00E4169B"/>
    <w:rsid w:val="00E41FE4"/>
    <w:rsid w:val="00E44F7C"/>
    <w:rsid w:val="00E45012"/>
    <w:rsid w:val="00E457A5"/>
    <w:rsid w:val="00E4675B"/>
    <w:rsid w:val="00E46C13"/>
    <w:rsid w:val="00E47160"/>
    <w:rsid w:val="00E5020E"/>
    <w:rsid w:val="00E50CFE"/>
    <w:rsid w:val="00E51A16"/>
    <w:rsid w:val="00E5211E"/>
    <w:rsid w:val="00E532DD"/>
    <w:rsid w:val="00E53561"/>
    <w:rsid w:val="00E536F5"/>
    <w:rsid w:val="00E53D8A"/>
    <w:rsid w:val="00E57533"/>
    <w:rsid w:val="00E60442"/>
    <w:rsid w:val="00E60FC5"/>
    <w:rsid w:val="00E633B9"/>
    <w:rsid w:val="00E6373E"/>
    <w:rsid w:val="00E64237"/>
    <w:rsid w:val="00E6489A"/>
    <w:rsid w:val="00E67229"/>
    <w:rsid w:val="00E675BF"/>
    <w:rsid w:val="00E67A89"/>
    <w:rsid w:val="00E7277B"/>
    <w:rsid w:val="00E72FB5"/>
    <w:rsid w:val="00E743EB"/>
    <w:rsid w:val="00E74F5B"/>
    <w:rsid w:val="00E75240"/>
    <w:rsid w:val="00E757DA"/>
    <w:rsid w:val="00E7696D"/>
    <w:rsid w:val="00E779D7"/>
    <w:rsid w:val="00E77A2A"/>
    <w:rsid w:val="00E817D9"/>
    <w:rsid w:val="00E829E7"/>
    <w:rsid w:val="00E83D26"/>
    <w:rsid w:val="00E848F0"/>
    <w:rsid w:val="00E8669C"/>
    <w:rsid w:val="00E86AD8"/>
    <w:rsid w:val="00E874B0"/>
    <w:rsid w:val="00E87A4F"/>
    <w:rsid w:val="00E87EA9"/>
    <w:rsid w:val="00E90691"/>
    <w:rsid w:val="00E9143D"/>
    <w:rsid w:val="00E91B8F"/>
    <w:rsid w:val="00E931A1"/>
    <w:rsid w:val="00E942FD"/>
    <w:rsid w:val="00E966C7"/>
    <w:rsid w:val="00E9706C"/>
    <w:rsid w:val="00E972BC"/>
    <w:rsid w:val="00E97481"/>
    <w:rsid w:val="00E97543"/>
    <w:rsid w:val="00E975FD"/>
    <w:rsid w:val="00E97689"/>
    <w:rsid w:val="00E97E4D"/>
    <w:rsid w:val="00EA086C"/>
    <w:rsid w:val="00EA090F"/>
    <w:rsid w:val="00EA149B"/>
    <w:rsid w:val="00EA1B1C"/>
    <w:rsid w:val="00EA1B1E"/>
    <w:rsid w:val="00EA3400"/>
    <w:rsid w:val="00EA4248"/>
    <w:rsid w:val="00EA6606"/>
    <w:rsid w:val="00EA6A06"/>
    <w:rsid w:val="00EA7619"/>
    <w:rsid w:val="00EA7814"/>
    <w:rsid w:val="00EA7E9C"/>
    <w:rsid w:val="00EB0718"/>
    <w:rsid w:val="00EB08BA"/>
    <w:rsid w:val="00EB0ADB"/>
    <w:rsid w:val="00EB0B68"/>
    <w:rsid w:val="00EB11B7"/>
    <w:rsid w:val="00EB1543"/>
    <w:rsid w:val="00EB2712"/>
    <w:rsid w:val="00EB3C3A"/>
    <w:rsid w:val="00EB4107"/>
    <w:rsid w:val="00EB4B2B"/>
    <w:rsid w:val="00EB4B6B"/>
    <w:rsid w:val="00EB57EE"/>
    <w:rsid w:val="00EB68A5"/>
    <w:rsid w:val="00EB736E"/>
    <w:rsid w:val="00EC142F"/>
    <w:rsid w:val="00EC271F"/>
    <w:rsid w:val="00EC2A16"/>
    <w:rsid w:val="00EC2CA4"/>
    <w:rsid w:val="00EC4D71"/>
    <w:rsid w:val="00EC5268"/>
    <w:rsid w:val="00EC6106"/>
    <w:rsid w:val="00EC638C"/>
    <w:rsid w:val="00EC678C"/>
    <w:rsid w:val="00EC71C5"/>
    <w:rsid w:val="00ED0179"/>
    <w:rsid w:val="00ED0CBA"/>
    <w:rsid w:val="00ED1C64"/>
    <w:rsid w:val="00ED44A8"/>
    <w:rsid w:val="00ED4715"/>
    <w:rsid w:val="00ED6037"/>
    <w:rsid w:val="00ED6281"/>
    <w:rsid w:val="00ED72A6"/>
    <w:rsid w:val="00ED783C"/>
    <w:rsid w:val="00EE0915"/>
    <w:rsid w:val="00EE109D"/>
    <w:rsid w:val="00EE19B3"/>
    <w:rsid w:val="00EE1B4B"/>
    <w:rsid w:val="00EE1E0B"/>
    <w:rsid w:val="00EE2614"/>
    <w:rsid w:val="00EE2684"/>
    <w:rsid w:val="00EE3746"/>
    <w:rsid w:val="00EE3EB2"/>
    <w:rsid w:val="00EE4000"/>
    <w:rsid w:val="00EE40A0"/>
    <w:rsid w:val="00EE40E4"/>
    <w:rsid w:val="00EE548F"/>
    <w:rsid w:val="00EE56E2"/>
    <w:rsid w:val="00EE5CC7"/>
    <w:rsid w:val="00EE6D63"/>
    <w:rsid w:val="00EE75CB"/>
    <w:rsid w:val="00EE7F42"/>
    <w:rsid w:val="00EF2204"/>
    <w:rsid w:val="00EF58A4"/>
    <w:rsid w:val="00EF6122"/>
    <w:rsid w:val="00EF6F6E"/>
    <w:rsid w:val="00EF7CC0"/>
    <w:rsid w:val="00F005B4"/>
    <w:rsid w:val="00F006DB"/>
    <w:rsid w:val="00F06005"/>
    <w:rsid w:val="00F07297"/>
    <w:rsid w:val="00F07A67"/>
    <w:rsid w:val="00F10040"/>
    <w:rsid w:val="00F102A1"/>
    <w:rsid w:val="00F107ED"/>
    <w:rsid w:val="00F108AF"/>
    <w:rsid w:val="00F109E1"/>
    <w:rsid w:val="00F11417"/>
    <w:rsid w:val="00F1253C"/>
    <w:rsid w:val="00F12825"/>
    <w:rsid w:val="00F148CE"/>
    <w:rsid w:val="00F14C1A"/>
    <w:rsid w:val="00F152D3"/>
    <w:rsid w:val="00F1538B"/>
    <w:rsid w:val="00F158EB"/>
    <w:rsid w:val="00F1622E"/>
    <w:rsid w:val="00F20355"/>
    <w:rsid w:val="00F205C3"/>
    <w:rsid w:val="00F21EE1"/>
    <w:rsid w:val="00F22514"/>
    <w:rsid w:val="00F23046"/>
    <w:rsid w:val="00F23304"/>
    <w:rsid w:val="00F242FC"/>
    <w:rsid w:val="00F24614"/>
    <w:rsid w:val="00F24EB5"/>
    <w:rsid w:val="00F26D22"/>
    <w:rsid w:val="00F26D6D"/>
    <w:rsid w:val="00F30CA3"/>
    <w:rsid w:val="00F3138B"/>
    <w:rsid w:val="00F32A16"/>
    <w:rsid w:val="00F33E70"/>
    <w:rsid w:val="00F343C5"/>
    <w:rsid w:val="00F34C63"/>
    <w:rsid w:val="00F352AC"/>
    <w:rsid w:val="00F371B3"/>
    <w:rsid w:val="00F37A74"/>
    <w:rsid w:val="00F41119"/>
    <w:rsid w:val="00F415C7"/>
    <w:rsid w:val="00F41A21"/>
    <w:rsid w:val="00F41B58"/>
    <w:rsid w:val="00F41DF5"/>
    <w:rsid w:val="00F423FA"/>
    <w:rsid w:val="00F42E1F"/>
    <w:rsid w:val="00F43A71"/>
    <w:rsid w:val="00F43BA2"/>
    <w:rsid w:val="00F4407D"/>
    <w:rsid w:val="00F457A7"/>
    <w:rsid w:val="00F4589F"/>
    <w:rsid w:val="00F46F5E"/>
    <w:rsid w:val="00F50D0A"/>
    <w:rsid w:val="00F51AD2"/>
    <w:rsid w:val="00F524BD"/>
    <w:rsid w:val="00F525CA"/>
    <w:rsid w:val="00F52CBD"/>
    <w:rsid w:val="00F53E30"/>
    <w:rsid w:val="00F571C4"/>
    <w:rsid w:val="00F573D8"/>
    <w:rsid w:val="00F6060F"/>
    <w:rsid w:val="00F60D4F"/>
    <w:rsid w:val="00F60DA7"/>
    <w:rsid w:val="00F610B7"/>
    <w:rsid w:val="00F61681"/>
    <w:rsid w:val="00F61A10"/>
    <w:rsid w:val="00F62DB8"/>
    <w:rsid w:val="00F6314F"/>
    <w:rsid w:val="00F63C74"/>
    <w:rsid w:val="00F64037"/>
    <w:rsid w:val="00F65621"/>
    <w:rsid w:val="00F66A19"/>
    <w:rsid w:val="00F66F3F"/>
    <w:rsid w:val="00F710B1"/>
    <w:rsid w:val="00F73196"/>
    <w:rsid w:val="00F743CA"/>
    <w:rsid w:val="00F745C2"/>
    <w:rsid w:val="00F75474"/>
    <w:rsid w:val="00F7555E"/>
    <w:rsid w:val="00F756B8"/>
    <w:rsid w:val="00F76019"/>
    <w:rsid w:val="00F77E5B"/>
    <w:rsid w:val="00F80923"/>
    <w:rsid w:val="00F8105C"/>
    <w:rsid w:val="00F810C4"/>
    <w:rsid w:val="00F81A41"/>
    <w:rsid w:val="00F82263"/>
    <w:rsid w:val="00F82A8D"/>
    <w:rsid w:val="00F8504A"/>
    <w:rsid w:val="00F850FF"/>
    <w:rsid w:val="00F85BB2"/>
    <w:rsid w:val="00F86B7A"/>
    <w:rsid w:val="00F87ABD"/>
    <w:rsid w:val="00F90570"/>
    <w:rsid w:val="00F90AF6"/>
    <w:rsid w:val="00F914D6"/>
    <w:rsid w:val="00F9267D"/>
    <w:rsid w:val="00F92A37"/>
    <w:rsid w:val="00F92D57"/>
    <w:rsid w:val="00F92F1A"/>
    <w:rsid w:val="00F94BDA"/>
    <w:rsid w:val="00F94EE1"/>
    <w:rsid w:val="00F950F6"/>
    <w:rsid w:val="00F95963"/>
    <w:rsid w:val="00F966BE"/>
    <w:rsid w:val="00F96F71"/>
    <w:rsid w:val="00F97A6E"/>
    <w:rsid w:val="00F97C41"/>
    <w:rsid w:val="00FA03E7"/>
    <w:rsid w:val="00FA06DD"/>
    <w:rsid w:val="00FA0A70"/>
    <w:rsid w:val="00FA0DA6"/>
    <w:rsid w:val="00FA1669"/>
    <w:rsid w:val="00FA1FF9"/>
    <w:rsid w:val="00FA2B14"/>
    <w:rsid w:val="00FA35DE"/>
    <w:rsid w:val="00FA46BA"/>
    <w:rsid w:val="00FA4CDD"/>
    <w:rsid w:val="00FA57B8"/>
    <w:rsid w:val="00FA6962"/>
    <w:rsid w:val="00FA7283"/>
    <w:rsid w:val="00FB0168"/>
    <w:rsid w:val="00FB03E0"/>
    <w:rsid w:val="00FB0FA2"/>
    <w:rsid w:val="00FB12B1"/>
    <w:rsid w:val="00FB1A6C"/>
    <w:rsid w:val="00FB2E99"/>
    <w:rsid w:val="00FB3E29"/>
    <w:rsid w:val="00FB429E"/>
    <w:rsid w:val="00FB5021"/>
    <w:rsid w:val="00FB65FD"/>
    <w:rsid w:val="00FB6863"/>
    <w:rsid w:val="00FB6B47"/>
    <w:rsid w:val="00FB75D7"/>
    <w:rsid w:val="00FC039B"/>
    <w:rsid w:val="00FC1693"/>
    <w:rsid w:val="00FC1B9E"/>
    <w:rsid w:val="00FC2696"/>
    <w:rsid w:val="00FC2770"/>
    <w:rsid w:val="00FC2B8A"/>
    <w:rsid w:val="00FC3085"/>
    <w:rsid w:val="00FC3100"/>
    <w:rsid w:val="00FC4499"/>
    <w:rsid w:val="00FC47C4"/>
    <w:rsid w:val="00FC644C"/>
    <w:rsid w:val="00FC6E92"/>
    <w:rsid w:val="00FC7AD5"/>
    <w:rsid w:val="00FC7FAC"/>
    <w:rsid w:val="00FD0021"/>
    <w:rsid w:val="00FD09E7"/>
    <w:rsid w:val="00FD0DEB"/>
    <w:rsid w:val="00FD1B57"/>
    <w:rsid w:val="00FD1EC4"/>
    <w:rsid w:val="00FD25A2"/>
    <w:rsid w:val="00FD28E4"/>
    <w:rsid w:val="00FD40D7"/>
    <w:rsid w:val="00FD42A0"/>
    <w:rsid w:val="00FD57B9"/>
    <w:rsid w:val="00FD5C09"/>
    <w:rsid w:val="00FD7D0F"/>
    <w:rsid w:val="00FD7F96"/>
    <w:rsid w:val="00FE037B"/>
    <w:rsid w:val="00FE0985"/>
    <w:rsid w:val="00FE0B62"/>
    <w:rsid w:val="00FE0D21"/>
    <w:rsid w:val="00FE1B6B"/>
    <w:rsid w:val="00FE1C26"/>
    <w:rsid w:val="00FE2F4F"/>
    <w:rsid w:val="00FE3AAE"/>
    <w:rsid w:val="00FE5D8C"/>
    <w:rsid w:val="00FF072B"/>
    <w:rsid w:val="00FF2022"/>
    <w:rsid w:val="00FF344D"/>
    <w:rsid w:val="00FF3871"/>
    <w:rsid w:val="00FF4A66"/>
    <w:rsid w:val="00FF5396"/>
    <w:rsid w:val="5BF2FA5E"/>
    <w:rsid w:val="7215FF63"/>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semiHidden="1" w:uiPriority="1" w:unhideWhenUsed="1" w:qFormat="1"/>
    <w:lsdException w:name="heading 7" w:semiHidden="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1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1BC2"/>
    <w:pPr>
      <w:suppressAutoHyphens/>
      <w:spacing w:after="120"/>
      <w:jc w:val="both"/>
    </w:pPr>
    <w:rPr>
      <w:rFonts w:ascii="Tahoma" w:hAnsi="Tahoma" w:cs="Tahoma"/>
      <w:sz w:val="22"/>
      <w:szCs w:val="22"/>
      <w:lang w:val="en-GB" w:eastAsia="zh-CN"/>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F22514"/>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1">
    <w:name w:val="heading 2"/>
    <w:aliases w:val="2,2 headline,21,???,B Sub/Bold,Chapter Title,H2,H21,H211,H22,Header 2,Header 2nd Page,Heading 2 Hidden,Heading 2_TM,Headline 2,Titre 2,_επικεφαλίδα 2,e2,h,h2,h2 main heading,h21,h22,hd2,headi,heading 2,heading2,kopregel 2,l2,Heading 2-body"/>
    <w:basedOn w:val="10"/>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2">
    <w:name w:val="heading 3"/>
    <w:aliases w:val="H3,Proposa,Project 3,h3,Heading 3 - old,1.2.3.,alltoc,3,Heading 4 Proposal,h31,h32,Bold Head,bh,(1.1.1),hd3,Minor,1.1.1 Heading,0,Heading 2.3,(Alt+3),Titles,(Alt+3)1,(Alt+3)2,(Alt+3)3,(Alt+3)4,(Alt+3)5,(Alt+3)6,(Alt+3)11,(Alt+3)21,l3,H31,H"/>
    <w:basedOn w:val="a"/>
    <w:next w:val="a"/>
    <w:uiPriority w:val="9"/>
    <w:qFormat/>
    <w:rsid w:val="00623457"/>
    <w:pPr>
      <w:keepNext/>
      <w:numPr>
        <w:ilvl w:val="2"/>
        <w:numId w:val="10"/>
      </w:numPr>
      <w:spacing w:before="240" w:after="60"/>
      <w:outlineLvl w:val="2"/>
    </w:pPr>
    <w:rPr>
      <w:rFonts w:cs="Times New Roman"/>
      <w:b/>
      <w:bCs/>
      <w:szCs w:val="26"/>
    </w:rPr>
  </w:style>
  <w:style w:type="paragraph" w:styleId="41">
    <w:name w:val="heading 4"/>
    <w:aliases w:val="RFP_heading4,4,I4,h4,H4,l4,list 4,mh1l,Module heading 1 large (18 points),Head 4,Heading 4 Char3 Char,Heading 4 Char Char2 Char,h4 Char Char2 Char,H41 Char Char2 Char,H4 Char Char2 Char,t4 Char Char2 Char,H41,h41,dash,Map Title,Exhibit"/>
    <w:basedOn w:val="a"/>
    <w:next w:val="a"/>
    <w:uiPriority w:val="9"/>
    <w:qFormat/>
    <w:rsid w:val="0069435C"/>
    <w:pPr>
      <w:keepNext/>
      <w:numPr>
        <w:ilvl w:val="3"/>
        <w:numId w:val="10"/>
      </w:numPr>
      <w:spacing w:before="240" w:after="60"/>
      <w:outlineLvl w:val="3"/>
    </w:pPr>
    <w:rPr>
      <w:rFonts w:cs="Times New Roman"/>
      <w:b/>
      <w:bCs/>
      <w:szCs w:val="28"/>
    </w:rPr>
  </w:style>
  <w:style w:type="paragraph" w:styleId="51">
    <w:name w:val="heading 5"/>
    <w:aliases w:val="H5,H51,h5,H52,H511,H53,H512,H521,H5111,H54,H513,H55,H514,H56,H515,H522,H5112,H531,H5121,H541,H5131,H551,H5141,H57,H516,H523,H5113,H532,H5122,H542,H5132,H552,H5142,H58,H517,H524,H5114,H533,H5123,H543,H5133,H553,H5143,H59,H518,H525,H5115,ti"/>
    <w:basedOn w:val="a"/>
    <w:next w:val="41"/>
    <w:qFormat/>
    <w:rsid w:val="00B42BA2"/>
    <w:pPr>
      <w:numPr>
        <w:ilvl w:val="4"/>
        <w:numId w:val="10"/>
      </w:numPr>
      <w:spacing w:before="200" w:after="200" w:line="280" w:lineRule="exact"/>
      <w:outlineLvl w:val="4"/>
    </w:pPr>
    <w:rPr>
      <w:rFont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not Kinhill,5,6 sub-dash"/>
    <w:basedOn w:val="a"/>
    <w:next w:val="a"/>
    <w:link w:val="6Char"/>
    <w:uiPriority w:val="1"/>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hd7,h7"/>
    <w:basedOn w:val="a"/>
    <w:next w:val="a"/>
    <w:link w:val="7Char"/>
    <w:uiPriority w:val="99"/>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
    <w:next w:val="a"/>
    <w:link w:val="8Char"/>
    <w:uiPriority w:val="1"/>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uiPriority w:val="9"/>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2">
    <w:name w:val="Προεπιλεγμένη γραμματοσειρά1"/>
  </w:style>
  <w:style w:type="character" w:customStyle="1" w:styleId="34">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3">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aliases w:val="H1 Char Char,H1 Char1,Head1 Char,Heading apps Char,h1 Char,BMS Heading 1 Char,H11 Char,H12 Char,H13 Char,H14 Char,H15 Char,H16 Char,H17 Char,Outline1 Char,Level 1 Topic Heading Char,Header1 Char,Heading 1-ERI Char,l1 Char,Head 1 Char"/>
    <w:qFormat/>
    <w:rPr>
      <w:rFonts w:ascii="Arial" w:hAnsi="Arial" w:cs="Arial"/>
      <w:b/>
      <w:bCs/>
      <w:color w:val="333399"/>
      <w:sz w:val="28"/>
      <w:szCs w:val="32"/>
      <w:lang w:val="en-US"/>
    </w:rPr>
  </w:style>
  <w:style w:type="character" w:customStyle="1" w:styleId="Heading2Char">
    <w:name w:val="Heading 2 Char"/>
    <w:aliases w:val="2 Char,2 headline Char,21 Char,??? Char,B Sub/Bold Char,Chapter Title Char,H2 Char,H21 Char,H211 Char,H22 Char,Header 2 Char,Header 2nd Page Char,Heading 2 Hidden Char,Heading 2_TM Char,Headline 2 Char,Titre 2 Char,_επικεφαλίδα 2 Char"/>
    <w:qFormat/>
    <w:rPr>
      <w:rFonts w:ascii="Arial" w:hAnsi="Arial" w:cs="Arial"/>
      <w:b/>
      <w:color w:val="002060"/>
      <w:sz w:val="24"/>
      <w:szCs w:val="22"/>
      <w:lang w:val="en-GB"/>
    </w:rPr>
  </w:style>
  <w:style w:type="character" w:customStyle="1" w:styleId="Heading5Char">
    <w:name w:val="Heading 5 Char"/>
    <w:aliases w:val="H5 Char,H51 Char,h5 Char,H52 Char,H511 Char,H53 Char,H512 Char,H521 Char,H5111 Char,H54 Char,H513 Char,H55 Char,H514 Char,H56 Char,H515 Char,H522 Char,H5112 Char,H531 Char,H5121 Char,H541 Char,H5131 Char,H551 Char,H5141 Char,H57 Char"/>
    <w:qFormat/>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aliases w:val="other_footer Char"/>
    <w:qFormat/>
    <w:rPr>
      <w:rFonts w:eastAsia="MS Mincho" w:cs="Times New Roman"/>
      <w:sz w:val="24"/>
      <w:szCs w:val="24"/>
      <w:lang w:val="en-US" w:eastAsia="ja-JP"/>
    </w:rPr>
  </w:style>
  <w:style w:type="character" w:customStyle="1" w:styleId="CommentReference1">
    <w:name w:val="Comment Reference1"/>
    <w:uiPriority w:val="99"/>
    <w:rPr>
      <w:sz w:val="16"/>
    </w:rPr>
  </w:style>
  <w:style w:type="character" w:styleId="-">
    <w:name w:val="Hyperlink"/>
    <w:uiPriority w:val="99"/>
    <w:rPr>
      <w:color w:val="0000FF"/>
      <w:u w:val="single"/>
    </w:rPr>
  </w:style>
  <w:style w:type="character" w:customStyle="1" w:styleId="HeaderChar">
    <w:name w:val="Header Char"/>
    <w:aliases w:val="hd Char,Alt Header Char,ho Char,header odd Char,Header Titlos Prosforas Char,encabezado Char,ContentsHeader Char,Headertext Char,E.e Char,Header Title Char"/>
    <w:qFormat/>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qFormat/>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3">
    <w:name w:val="Κείμενο κράτησης θέσης1"/>
    <w:uiPriority w:val="99"/>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aliases w:val="H3 Char,Proposa Char,Project 3 Char,h3 Char,Heading 3 - old Char,1.2.3. Char,alltoc Char,3 Char,Heading 4 Proposal Char,h31 Char,h32 Char,Bold Head Char,bh Char,(1.1.1) Char,hd3 Char,Minor Char,1.1.1 Heading Char,0 Char,Heading 2.3 Char"/>
    <w:qFormat/>
    <w:rPr>
      <w:rFonts w:ascii="Arial" w:hAnsi="Arial" w:cs="Arial"/>
      <w:b/>
      <w:bCs/>
      <w:sz w:val="22"/>
      <w:szCs w:val="26"/>
      <w:lang w:val="en-GB"/>
    </w:rPr>
  </w:style>
  <w:style w:type="character" w:customStyle="1" w:styleId="Heading4Char">
    <w:name w:val="Heading 4 Char"/>
    <w:aliases w:val="RFP_heading4 Char"/>
    <w:qFormat/>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4">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5">
    <w:name w:val="Παραπομπή υποσημείωσης1"/>
    <w:rPr>
      <w:vertAlign w:val="superscript"/>
    </w:rPr>
  </w:style>
  <w:style w:type="character" w:customStyle="1" w:styleId="16">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7">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26">
    <w:name w:val="Παραπομπή υποσημείωσης2"/>
    <w:rPr>
      <w:vertAlign w:val="superscript"/>
    </w:rPr>
  </w:style>
  <w:style w:type="character" w:customStyle="1" w:styleId="28">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ftref, BVI fnr,Ref,de nota al pie,16 Point,Superscript 6 Point,BVI fnr,Знак сноски-FN,Footnote Reference Superscript,???? ??????-FN,Footnote Reference Number"/>
    <w:link w:val="FootnotesymbolChar"/>
    <w:uiPriority w:val="99"/>
    <w:qFormat/>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link w:val="Char2"/>
    <w:qFormat/>
    <w:pPr>
      <w:spacing w:after="240"/>
    </w:pPr>
  </w:style>
  <w:style w:type="paragraph" w:styleId="af">
    <w:name w:val="List"/>
    <w:basedOn w:val="ae"/>
    <w:rPr>
      <w:rFonts w:cs="Mangal"/>
    </w:rPr>
  </w:style>
  <w:style w:type="paragraph" w:styleId="af0">
    <w:name w:val="caption"/>
    <w:aliases w:val="Caption Char Char"/>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8">
    <w:name w:val="Λεζάντα1"/>
    <w:basedOn w:val="a"/>
    <w:pPr>
      <w:suppressLineNumbers/>
      <w:spacing w:before="120"/>
    </w:pPr>
    <w:rPr>
      <w:rFonts w:cs="Mangal"/>
      <w:i/>
      <w:iCs/>
      <w:sz w:val="24"/>
    </w:rPr>
  </w:style>
  <w:style w:type="paragraph" w:customStyle="1" w:styleId="29">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9">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a">
    <w:name w:val="Ημερομηνία1"/>
    <w:basedOn w:val="a"/>
    <w:next w:val="a"/>
    <w:uiPriority w:val="99"/>
    <w:pPr>
      <w:spacing w:after="100"/>
    </w:pPr>
    <w:rPr>
      <w:rFonts w:eastAsia="MS Mincho"/>
      <w:lang w:val="en-US" w:eastAsia="ja-JP"/>
    </w:rPr>
  </w:style>
  <w:style w:type="paragraph" w:customStyle="1" w:styleId="DocTitle">
    <w:name w:val="Doc Title"/>
    <w:basedOn w:val="10"/>
  </w:style>
  <w:style w:type="paragraph" w:customStyle="1" w:styleId="inserttext">
    <w:name w:val="insert text"/>
    <w:basedOn w:val="a"/>
    <w:pPr>
      <w:spacing w:after="100"/>
      <w:ind w:left="794"/>
    </w:pPr>
    <w:rPr>
      <w:rFonts w:eastAsia="MS Mincho"/>
      <w:lang w:val="en-US" w:eastAsia="ja-JP"/>
    </w:rPr>
  </w:style>
  <w:style w:type="paragraph" w:styleId="af2">
    <w:name w:val="footer"/>
    <w:aliases w:val="other_footer"/>
    <w:basedOn w:val="a"/>
    <w:link w:val="Char3"/>
    <w:qFormat/>
    <w:pPr>
      <w:spacing w:after="100"/>
    </w:pPr>
    <w:rPr>
      <w:rFonts w:eastAsia="MS Mincho"/>
      <w:lang w:val="en-US" w:eastAsia="ja-JP"/>
    </w:rPr>
  </w:style>
  <w:style w:type="paragraph" w:styleId="af3">
    <w:name w:val="header"/>
    <w:aliases w:val="hd,ho,header odd,Header Titlos Prosforas,Alt Header,encabezado,ContentsHeader,Headertext,E.e,Header Title"/>
    <w:basedOn w:val="a"/>
    <w:link w:val="Char4"/>
  </w:style>
  <w:style w:type="paragraph" w:customStyle="1" w:styleId="1b">
    <w:name w:val="Κείμενο πλαισίου1"/>
    <w:basedOn w:val="a"/>
    <w:rPr>
      <w:sz w:val="16"/>
      <w:szCs w:val="16"/>
    </w:rPr>
  </w:style>
  <w:style w:type="paragraph" w:customStyle="1" w:styleId="CommentText1">
    <w:name w:val="Comment Text1"/>
    <w:basedOn w:val="a"/>
    <w:uiPriority w:val="99"/>
    <w:rPr>
      <w:sz w:val="20"/>
      <w:szCs w:val="20"/>
    </w:rPr>
  </w:style>
  <w:style w:type="paragraph" w:customStyle="1" w:styleId="CommentSubject1">
    <w:name w:val="Comment Subject1"/>
    <w:basedOn w:val="CommentText1"/>
    <w:next w:val="CommentText1"/>
    <w:uiPriority w:val="99"/>
    <w:rPr>
      <w:b/>
      <w:bCs/>
    </w:rPr>
  </w:style>
  <w:style w:type="paragraph" w:customStyle="1" w:styleId="1c">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d">
    <w:name w:val="Παράγραφος λίστας1"/>
    <w:basedOn w:val="a"/>
    <w:qFormat/>
    <w:pPr>
      <w:spacing w:after="200"/>
      <w:ind w:left="720"/>
      <w:contextualSpacing/>
    </w:pPr>
  </w:style>
  <w:style w:type="paragraph" w:styleId="af4">
    <w:name w:val="footnote text"/>
    <w:basedOn w:val="a"/>
    <w:link w:val="Char5"/>
    <w:uiPriority w:val="99"/>
    <w:pPr>
      <w:spacing w:after="0"/>
      <w:ind w:left="425" w:hanging="425"/>
    </w:pPr>
    <w:rPr>
      <w:sz w:val="18"/>
      <w:szCs w:val="20"/>
      <w:lang w:val="en-IE"/>
    </w:rPr>
  </w:style>
  <w:style w:type="paragraph" w:styleId="1e">
    <w:name w:val="toc 1"/>
    <w:basedOn w:val="a"/>
    <w:next w:val="a"/>
    <w:uiPriority w:val="39"/>
    <w:qFormat/>
    <w:pPr>
      <w:spacing w:before="120"/>
      <w:jc w:val="left"/>
    </w:pPr>
    <w:rPr>
      <w:b/>
      <w:bCs/>
      <w:caps/>
      <w:sz w:val="20"/>
      <w:szCs w:val="20"/>
    </w:rPr>
  </w:style>
  <w:style w:type="paragraph" w:styleId="2a">
    <w:name w:val="toc 2"/>
    <w:basedOn w:val="a"/>
    <w:next w:val="a"/>
    <w:uiPriority w:val="39"/>
    <w:qFormat/>
    <w:pPr>
      <w:spacing w:after="0"/>
      <w:ind w:left="220"/>
      <w:jc w:val="left"/>
    </w:pPr>
    <w:rPr>
      <w:smallCaps/>
      <w:sz w:val="20"/>
      <w:szCs w:val="20"/>
    </w:rPr>
  </w:style>
  <w:style w:type="paragraph" w:styleId="35">
    <w:name w:val="toc 3"/>
    <w:basedOn w:val="a"/>
    <w:next w:val="a"/>
    <w:uiPriority w:val="39"/>
    <w:qFormat/>
    <w:pPr>
      <w:spacing w:after="0"/>
      <w:ind w:left="440"/>
      <w:jc w:val="left"/>
    </w:pPr>
    <w:rPr>
      <w:i/>
      <w:iCs/>
      <w:sz w:val="20"/>
      <w:szCs w:val="20"/>
    </w:rPr>
  </w:style>
  <w:style w:type="paragraph" w:styleId="44">
    <w:name w:val="toc 4"/>
    <w:basedOn w:val="a"/>
    <w:next w:val="a"/>
    <w:uiPriority w:val="39"/>
    <w:qFormat/>
    <w:pPr>
      <w:spacing w:after="0"/>
      <w:ind w:left="660"/>
      <w:jc w:val="left"/>
    </w:pPr>
    <w:rPr>
      <w:sz w:val="18"/>
      <w:szCs w:val="18"/>
    </w:rPr>
  </w:style>
  <w:style w:type="paragraph" w:styleId="54">
    <w:name w:val="toc 5"/>
    <w:basedOn w:val="a"/>
    <w:next w:val="a"/>
    <w:uiPriority w:val="39"/>
    <w:qFormat/>
    <w:pPr>
      <w:spacing w:after="0"/>
      <w:ind w:left="880"/>
      <w:jc w:val="left"/>
    </w:pPr>
    <w:rPr>
      <w:sz w:val="18"/>
      <w:szCs w:val="18"/>
    </w:rPr>
  </w:style>
  <w:style w:type="paragraph" w:styleId="61">
    <w:name w:val="toc 6"/>
    <w:basedOn w:val="a"/>
    <w:next w:val="a"/>
    <w:uiPriority w:val="39"/>
    <w:qFormat/>
    <w:pPr>
      <w:spacing w:after="0"/>
      <w:ind w:left="1100"/>
      <w:jc w:val="left"/>
    </w:pPr>
    <w:rPr>
      <w:sz w:val="18"/>
      <w:szCs w:val="18"/>
    </w:rPr>
  </w:style>
  <w:style w:type="paragraph" w:styleId="70">
    <w:name w:val="toc 7"/>
    <w:basedOn w:val="a"/>
    <w:next w:val="a"/>
    <w:uiPriority w:val="39"/>
    <w:qFormat/>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qFormat/>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Pr>
      <w:rFonts w:ascii="Calibri" w:hAnsi="Calibri" w:cs="Calibri"/>
      <w:lang w:val="el-GR"/>
    </w:rPr>
  </w:style>
  <w:style w:type="paragraph" w:styleId="af5">
    <w:name w:val="endnote text"/>
    <w:basedOn w:val="a"/>
    <w:link w:val="Char6"/>
    <w:rPr>
      <w:sz w:val="20"/>
      <w:szCs w:val="20"/>
    </w:rPr>
  </w:style>
  <w:style w:type="paragraph" w:customStyle="1" w:styleId="Default">
    <w:name w:val="Default"/>
    <w:qForma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link w:val="Char7"/>
    <w:pPr>
      <w:ind w:firstLine="1134"/>
    </w:pPr>
    <w:rPr>
      <w:rFonts w:ascii="Arial" w:hAnsi="Arial" w:cs="Arial"/>
    </w:rPr>
  </w:style>
  <w:style w:type="paragraph" w:customStyle="1" w:styleId="normalwithoutspacing">
    <w:name w:val="normal_without_spacing"/>
    <w:basedOn w:val="a"/>
    <w:uiPriority w:val="99"/>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uiPriority w:val="99"/>
    <w:pPr>
      <w:suppressAutoHyphens w:val="0"/>
      <w:spacing w:line="312" w:lineRule="auto"/>
      <w:ind w:left="283"/>
    </w:pPr>
    <w:rPr>
      <w:rFonts w:cs="Times New Roman"/>
      <w:sz w:val="16"/>
      <w:szCs w:val="16"/>
    </w:rPr>
  </w:style>
  <w:style w:type="paragraph" w:customStyle="1" w:styleId="1f">
    <w:name w:val="Χωρίς διάστιχο1"/>
    <w:uiPriority w:val="99"/>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uiPriority w:val="99"/>
    <w:rPr>
      <w:sz w:val="16"/>
      <w:szCs w:val="16"/>
    </w:rPr>
  </w:style>
  <w:style w:type="paragraph" w:customStyle="1" w:styleId="fooot">
    <w:name w:val="fooot"/>
    <w:basedOn w:val="footers"/>
  </w:style>
  <w:style w:type="paragraph" w:styleId="afa">
    <w:name w:val="Balloon Text"/>
    <w:basedOn w:val="a"/>
    <w:link w:val="Char20"/>
    <w:qFormat/>
    <w:pPr>
      <w:spacing w:after="0"/>
    </w:pPr>
    <w:rPr>
      <w:sz w:val="16"/>
      <w:szCs w:val="16"/>
    </w:rPr>
  </w:style>
  <w:style w:type="paragraph" w:customStyle="1" w:styleId="1f0">
    <w:name w:val="Κείμενο σχολίου1"/>
    <w:basedOn w:val="a"/>
    <w:rPr>
      <w:sz w:val="20"/>
      <w:szCs w:val="20"/>
    </w:rPr>
  </w:style>
  <w:style w:type="paragraph" w:styleId="afb">
    <w:name w:val="annotation subject"/>
    <w:basedOn w:val="1f0"/>
    <w:next w:val="1f0"/>
    <w:link w:val="Char21"/>
    <w:qFormat/>
    <w:rPr>
      <w:b/>
      <w:bCs/>
    </w:rPr>
  </w:style>
  <w:style w:type="paragraph" w:styleId="-HTML">
    <w:name w:val="HTML Preformatted"/>
    <w:basedOn w:val="a"/>
    <w:link w:val="-HTMLChar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qFormat/>
    <w:pPr>
      <w:suppressAutoHyphens/>
    </w:pPr>
    <w:rPr>
      <w:rFonts w:ascii="Calibri" w:hAnsi="Calibri" w:cs="Calibri"/>
      <w:sz w:val="22"/>
      <w:szCs w:val="24"/>
      <w:lang w:val="en-GB" w:eastAsia="zh-CN"/>
    </w:rPr>
  </w:style>
  <w:style w:type="paragraph" w:customStyle="1" w:styleId="210">
    <w:name w:val="Λίστα με κουκκίδες 21"/>
    <w:basedOn w:val="a"/>
    <w:uiPriority w:val="99"/>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aliases w:val=" Char2,Char2"/>
    <w:basedOn w:val="a"/>
    <w:link w:val="Char30"/>
    <w:uiPriority w:val="99"/>
    <w:unhideWhenUsed/>
    <w:qFormat/>
    <w:rsid w:val="00D5279B"/>
    <w:rPr>
      <w:sz w:val="20"/>
      <w:szCs w:val="20"/>
    </w:rPr>
  </w:style>
  <w:style w:type="character" w:customStyle="1" w:styleId="Char30">
    <w:name w:val="Κείμενο σχολίου Char3"/>
    <w:aliases w:val=" Char2 Char1,Char2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uiPriority w:val="99"/>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uiPriority w:val="99"/>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8"/>
    <w:uiPriority w:val="34"/>
    <w:qFormat/>
    <w:rsid w:val="005B2CE7"/>
    <w:pPr>
      <w:ind w:left="720"/>
      <w:contextualSpacing/>
    </w:pPr>
  </w:style>
  <w:style w:type="character" w:customStyle="1" w:styleId="36">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qFormat/>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qFormat/>
    <w:rsid w:val="005B4566"/>
    <w:rPr>
      <w:rFonts w:ascii="Tahoma" w:hAnsi="Tahoma"/>
      <w:sz w:val="18"/>
      <w:u w:val="single"/>
      <w:lang w:eastAsia="en-US"/>
    </w:rPr>
  </w:style>
  <w:style w:type="character" w:customStyle="1" w:styleId="8Char">
    <w:name w:val="Επικεφαλίδα 8 Char"/>
    <w:aliases w:val=" Char Char,(Appendix titles) Char,8 Char,Condition Char,FigureTitle Char,Legal Level 1.1.1. Char,Vedlegg Char,h8 Char,heading 81 Char,heading 82 Char,heading 83 Char,heading 84 Char,heading 85 Char,heading 86 Char,heading 87 Char"/>
    <w:basedOn w:val="a0"/>
    <w:link w:val="8"/>
    <w:qFormat/>
    <w:rsid w:val="005B4566"/>
    <w:rPr>
      <w:rFonts w:ascii="Tahoma" w:hAnsi="Tahoma"/>
      <w:sz w:val="18"/>
      <w:u w:val="single"/>
      <w:lang w:eastAsia="en-US"/>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qFormat/>
    <w:rsid w:val="005B4566"/>
    <w:rPr>
      <w:rFonts w:ascii="Tahoma" w:hAnsi="Tahoma"/>
      <w:sz w:val="18"/>
      <w:u w:val="single"/>
      <w:lang w:eastAsia="en-US"/>
    </w:rPr>
  </w:style>
  <w:style w:type="paragraph" w:customStyle="1" w:styleId="Tabletext">
    <w:name w:val="Table text"/>
    <w:aliases w:val="ta"/>
    <w:basedOn w:val="a"/>
    <w:link w:val="TabletextChar1"/>
    <w:qFormat/>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1,H1 Char2,Head1 Char1,Heading apps Char1,h1 Char1,BMS Heading 1 Char1,H11 Char1,H12 Char1,H13 Char1,H14 Char1,H15 Char1,H16 Char1,H17 Char1,Outline1 Char1,Level 1 Topic Heading Char1,Header1 Char1,Heading 1-ERI Char1"/>
    <w:basedOn w:val="a0"/>
    <w:link w:val="10"/>
    <w:rsid w:val="00F22514"/>
    <w:rPr>
      <w:rFonts w:ascii="Tahoma" w:hAnsi="Tahoma"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9"/>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9">
    <w:name w:val="Υπότιτλος Char"/>
    <w:basedOn w:val="a0"/>
    <w:link w:val="aff2"/>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a"/>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a">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5">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8">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5">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7"/>
      </w:numPr>
    </w:pPr>
  </w:style>
  <w:style w:type="paragraph" w:styleId="Web">
    <w:name w:val="Normal (Web)"/>
    <w:basedOn w:val="a"/>
    <w:uiPriority w:val="99"/>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6">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0"/>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1">
    <w:name w:val="ΕΠΙΚ_ΠΑΡ_1"/>
    <w:basedOn w:val="21"/>
    <w:link w:val="1Char0"/>
    <w:qFormat/>
    <w:rsid w:val="00EF6122"/>
    <w:pPr>
      <w:numPr>
        <w:ilvl w:val="0"/>
        <w:numId w:val="41"/>
      </w:numPr>
      <w:pBdr>
        <w:top w:val="none" w:sz="0" w:space="0" w:color="auto"/>
        <w:left w:val="none" w:sz="0" w:space="0" w:color="auto"/>
        <w:bottom w:val="none" w:sz="0" w:space="0" w:color="auto"/>
        <w:right w:val="none" w:sz="0" w:space="0" w:color="auto"/>
      </w:pBdr>
      <w:suppressAutoHyphens w:val="0"/>
      <w:spacing w:line="288" w:lineRule="auto"/>
      <w:jc w:val="left"/>
    </w:pPr>
    <w:rPr>
      <w:rFonts w:eastAsia="SimSun" w:cs="Tahoma"/>
      <w:sz w:val="24"/>
      <w:lang w:val="el-GR"/>
    </w:rPr>
  </w:style>
  <w:style w:type="character" w:customStyle="1" w:styleId="2Char0">
    <w:name w:val="ΕΠΙΚ_ΠΑΡ_2 Char"/>
    <w:link w:val="20"/>
    <w:uiPriority w:val="99"/>
    <w:locked/>
    <w:rsid w:val="00EF6122"/>
    <w:rPr>
      <w:rFonts w:ascii="Tahoma" w:eastAsia="SimSun" w:hAnsi="Tahoma" w:cs="Tahoma"/>
      <w:b/>
      <w:bCs/>
      <w:sz w:val="22"/>
      <w:szCs w:val="26"/>
      <w:lang w:eastAsia="zh-CN"/>
    </w:rPr>
  </w:style>
  <w:style w:type="paragraph" w:customStyle="1" w:styleId="20">
    <w:name w:val="ΕΠΙΚ_ΠΑΡ_2"/>
    <w:basedOn w:val="32"/>
    <w:link w:val="2Char0"/>
    <w:qFormat/>
    <w:rsid w:val="00EF6122"/>
    <w:pPr>
      <w:numPr>
        <w:ilvl w:val="1"/>
        <w:numId w:val="41"/>
      </w:numPr>
      <w:suppressAutoHyphens w:val="0"/>
      <w:spacing w:line="288" w:lineRule="auto"/>
      <w:jc w:val="left"/>
    </w:pPr>
    <w:rPr>
      <w:rFonts w:eastAsia="SimSun" w:cs="Tahoma"/>
      <w:lang w:val="el-GR"/>
    </w:rPr>
  </w:style>
  <w:style w:type="paragraph" w:customStyle="1" w:styleId="30">
    <w:name w:val="ΕΠΙΚ_ΠΑΡ_3"/>
    <w:basedOn w:val="41"/>
    <w:link w:val="3Char"/>
    <w:qFormat/>
    <w:rsid w:val="00EF6122"/>
    <w:pPr>
      <w:numPr>
        <w:ilvl w:val="2"/>
        <w:numId w:val="41"/>
      </w:numPr>
      <w:suppressAutoHyphens w:val="0"/>
      <w:spacing w:line="288" w:lineRule="auto"/>
      <w:jc w:val="left"/>
    </w:pPr>
    <w:rPr>
      <w:rFonts w:eastAsia="SimSun" w:cs="Tahoma"/>
      <w:lang w:val="el-GR"/>
    </w:rPr>
  </w:style>
  <w:style w:type="paragraph" w:customStyle="1" w:styleId="40">
    <w:name w:val="ΕΠΙΚ_ΠΑΡ_4"/>
    <w:basedOn w:val="51"/>
    <w:link w:val="4Char"/>
    <w:qFormat/>
    <w:rsid w:val="00EF6122"/>
    <w:pPr>
      <w:numPr>
        <w:ilvl w:val="3"/>
        <w:numId w:val="41"/>
      </w:numPr>
      <w:tabs>
        <w:tab w:val="num" w:pos="360"/>
      </w:tabs>
      <w:suppressAutoHyphens w:val="0"/>
      <w:ind w:left="0" w:firstLine="0"/>
      <w:jc w:val="left"/>
    </w:pPr>
    <w:rPr>
      <w:rFonts w:eastAsia="SimSun" w:cs="Tahoma"/>
      <w:szCs w:val="22"/>
      <w:lang w:val="el-GR"/>
    </w:rPr>
  </w:style>
  <w:style w:type="paragraph" w:customStyle="1" w:styleId="50">
    <w:name w:val="ΕΠΙΚ_ΠΑΡ_5"/>
    <w:basedOn w:val="a"/>
    <w:link w:val="5Char"/>
    <w:qFormat/>
    <w:rsid w:val="00EF6122"/>
    <w:pPr>
      <w:numPr>
        <w:ilvl w:val="4"/>
        <w:numId w:val="41"/>
      </w:numPr>
      <w:suppressAutoHyphens w:val="0"/>
      <w:spacing w:before="120" w:after="0" w:line="360" w:lineRule="auto"/>
      <w:jc w:val="left"/>
      <w:outlineLvl w:val="5"/>
    </w:pPr>
    <w:rPr>
      <w:rFonts w:eastAsia="SimSun"/>
      <w:b/>
      <w:szCs w:val="18"/>
      <w:lang w:val="en-US" w:eastAsia="en-US"/>
    </w:rPr>
  </w:style>
  <w:style w:type="paragraph" w:customStyle="1" w:styleId="6new">
    <w:name w:val="ΕΠΙΚ_ΠΑΡ_6 (new)"/>
    <w:basedOn w:val="6"/>
    <w:link w:val="6newChar"/>
    <w:rsid w:val="00EF6122"/>
    <w:pPr>
      <w:numPr>
        <w:numId w:val="41"/>
      </w:numPr>
      <w:pBdr>
        <w:bottom w:val="none" w:sz="0" w:space="0" w:color="auto"/>
      </w:pBdr>
      <w:tabs>
        <w:tab w:val="num" w:pos="360"/>
      </w:tabs>
      <w:spacing w:after="0"/>
      <w:ind w:left="0" w:firstLine="0"/>
      <w:jc w:val="left"/>
    </w:pPr>
    <w:rPr>
      <w:rFonts w:ascii="Arial" w:eastAsia="SimSun" w:hAnsi="Arial"/>
      <w:sz w:val="24"/>
    </w:rPr>
  </w:style>
  <w:style w:type="character" w:customStyle="1" w:styleId="3Char">
    <w:name w:val="ΕΠΙΚ_ΠΑΡ_3 Char"/>
    <w:link w:val="30"/>
    <w:rsid w:val="002F5385"/>
    <w:rPr>
      <w:rFonts w:ascii="Tahoma" w:eastAsia="SimSun" w:hAnsi="Tahoma" w:cs="Tahoma"/>
      <w:b/>
      <w:bCs/>
      <w:sz w:val="22"/>
      <w:szCs w:val="28"/>
      <w:lang w:eastAsia="zh-CN"/>
    </w:rPr>
  </w:style>
  <w:style w:type="paragraph" w:customStyle="1" w:styleId="NormalinTables">
    <w:name w:val="Normal in Tables"/>
    <w:basedOn w:val="a"/>
    <w:next w:val="a"/>
    <w:qFormat/>
    <w:rsid w:val="00362FF8"/>
    <w:pPr>
      <w:suppressAutoHyphens w:val="0"/>
      <w:spacing w:before="20" w:after="20" w:line="288" w:lineRule="auto"/>
      <w:jc w:val="left"/>
    </w:pPr>
    <w:rPr>
      <w:rFonts w:ascii="Calibri" w:hAnsi="Calibri" w:cs="Calibri"/>
      <w:lang w:val="el-GR"/>
    </w:rPr>
  </w:style>
  <w:style w:type="paragraph" w:customStyle="1" w:styleId="TableParagraph">
    <w:name w:val="Table Paragraph"/>
    <w:basedOn w:val="a"/>
    <w:uiPriority w:val="1"/>
    <w:qFormat/>
    <w:rsid w:val="00C93391"/>
    <w:pPr>
      <w:widowControl w:val="0"/>
      <w:suppressAutoHyphens w:val="0"/>
      <w:autoSpaceDE w:val="0"/>
      <w:autoSpaceDN w:val="0"/>
      <w:spacing w:after="0"/>
      <w:jc w:val="left"/>
    </w:pPr>
    <w:rPr>
      <w:rFonts w:ascii="Arial Narrow" w:eastAsia="Arial Narrow" w:hAnsi="Arial Narrow" w:cs="Arial Narrow"/>
      <w:lang w:val="el-GR" w:eastAsia="en-US"/>
    </w:rPr>
  </w:style>
  <w:style w:type="paragraph" w:customStyle="1" w:styleId="-1">
    <w:name w:val="Π-Η1"/>
    <w:basedOn w:val="32"/>
    <w:qFormat/>
    <w:rsid w:val="00BB1BE8"/>
    <w:pPr>
      <w:keepNext w:val="0"/>
      <w:numPr>
        <w:ilvl w:val="0"/>
        <w:numId w:val="48"/>
      </w:numPr>
      <w:suppressAutoHyphens w:val="0"/>
      <w:spacing w:after="120"/>
      <w:ind w:left="284" w:hanging="284"/>
      <w:jc w:val="left"/>
    </w:pPr>
    <w:rPr>
      <w:rFonts w:eastAsiaTheme="minorHAnsi" w:cs="Tahoma"/>
      <w:lang w:val="el-GR" w:eastAsia="en-US"/>
    </w:rPr>
  </w:style>
  <w:style w:type="paragraph" w:customStyle="1" w:styleId="-2">
    <w:name w:val="Π-Η2"/>
    <w:basedOn w:val="41"/>
    <w:link w:val="-2Char"/>
    <w:qFormat/>
    <w:rsid w:val="00BB1BE8"/>
    <w:pPr>
      <w:keepNext w:val="0"/>
      <w:numPr>
        <w:ilvl w:val="1"/>
        <w:numId w:val="48"/>
      </w:numPr>
      <w:suppressAutoHyphens w:val="0"/>
      <w:jc w:val="left"/>
    </w:pPr>
    <w:rPr>
      <w:rFonts w:eastAsiaTheme="minorHAnsi" w:cs="Arial"/>
      <w:bCs w:val="0"/>
      <w:color w:val="002060"/>
      <w:lang w:eastAsia="en-US"/>
    </w:rPr>
  </w:style>
  <w:style w:type="character" w:customStyle="1" w:styleId="-2Char">
    <w:name w:val="Π-Η2 Char"/>
    <w:basedOn w:val="Heading2Char"/>
    <w:link w:val="-2"/>
    <w:rsid w:val="00BB1BE8"/>
    <w:rPr>
      <w:rFonts w:ascii="Tahoma" w:eastAsiaTheme="minorHAnsi" w:hAnsi="Tahoma" w:cs="Arial"/>
      <w:b/>
      <w:color w:val="002060"/>
      <w:sz w:val="22"/>
      <w:szCs w:val="28"/>
      <w:lang w:val="en-GB" w:eastAsia="en-US"/>
    </w:rPr>
  </w:style>
  <w:style w:type="paragraph" w:customStyle="1" w:styleId="-3">
    <w:name w:val="Π-Η3"/>
    <w:basedOn w:val="51"/>
    <w:qFormat/>
    <w:rsid w:val="00BB1BE8"/>
    <w:pPr>
      <w:numPr>
        <w:ilvl w:val="2"/>
        <w:numId w:val="48"/>
      </w:numPr>
      <w:suppressAutoHyphens w:val="0"/>
      <w:spacing w:before="240" w:after="120"/>
      <w:jc w:val="left"/>
    </w:pPr>
    <w:rPr>
      <w:rFonts w:eastAsiaTheme="minorHAnsi" w:cs="Tahoma"/>
      <w:szCs w:val="22"/>
      <w:lang w:val="el-GR" w:eastAsia="en-US"/>
    </w:rPr>
  </w:style>
  <w:style w:type="paragraph" w:customStyle="1" w:styleId="-4">
    <w:name w:val="Π-Η4"/>
    <w:basedOn w:val="6"/>
    <w:qFormat/>
    <w:rsid w:val="00BB1BE8"/>
    <w:pPr>
      <w:keepNext/>
      <w:numPr>
        <w:ilvl w:val="3"/>
        <w:numId w:val="48"/>
      </w:numPr>
      <w:pBdr>
        <w:bottom w:val="none" w:sz="0" w:space="0" w:color="auto"/>
      </w:pBdr>
      <w:spacing w:before="240" w:line="240" w:lineRule="auto"/>
      <w:ind w:left="992" w:hanging="992"/>
      <w:jc w:val="left"/>
    </w:pPr>
    <w:rPr>
      <w:rFonts w:eastAsiaTheme="minorHAnsi" w:cs="Tahoma"/>
      <w:szCs w:val="22"/>
    </w:rPr>
  </w:style>
  <w:style w:type="character" w:customStyle="1" w:styleId="00">
    <w:name w:val="Προεπιλεγμένη γραμματοσειρά_0"/>
    <w:rsid w:val="003B1573"/>
  </w:style>
  <w:style w:type="character" w:customStyle="1" w:styleId="DefaultParagraphFont3">
    <w:name w:val="Default Paragraph Font3"/>
    <w:rsid w:val="003B1573"/>
  </w:style>
  <w:style w:type="character" w:customStyle="1" w:styleId="WW-DefaultParagraphFont111111111111111">
    <w:name w:val="WW-Default Paragraph Font111111111111111"/>
    <w:rsid w:val="003B1573"/>
  </w:style>
  <w:style w:type="character" w:customStyle="1" w:styleId="WW-DefaultParagraphFont1111111111111111">
    <w:name w:val="WW-Default Paragraph Font1111111111111111"/>
    <w:rsid w:val="003B1573"/>
  </w:style>
  <w:style w:type="character" w:customStyle="1" w:styleId="WW-DefaultParagraphFont11111111111111111">
    <w:name w:val="WW-Default Paragraph Font11111111111111111"/>
    <w:rsid w:val="003B1573"/>
  </w:style>
  <w:style w:type="character" w:customStyle="1" w:styleId="WW-DefaultParagraphFont111111111111111111">
    <w:name w:val="WW-Default Paragraph Font111111111111111111"/>
    <w:rsid w:val="003B1573"/>
  </w:style>
  <w:style w:type="character" w:customStyle="1" w:styleId="WW-DefaultParagraphFont1111111111111111111">
    <w:name w:val="WW-Default Paragraph Font1111111111111111111"/>
    <w:rsid w:val="003B1573"/>
  </w:style>
  <w:style w:type="character" w:customStyle="1" w:styleId="PlaceholderText1">
    <w:name w:val="Placeholder Text1"/>
    <w:rsid w:val="003B1573"/>
    <w:rPr>
      <w:rFonts w:cs="Times New Roman"/>
      <w:color w:val="808080"/>
    </w:rPr>
  </w:style>
  <w:style w:type="character" w:customStyle="1" w:styleId="FootnoteReference3">
    <w:name w:val="Footnote Reference3"/>
    <w:rsid w:val="003B1573"/>
    <w:rPr>
      <w:vertAlign w:val="superscript"/>
    </w:rPr>
  </w:style>
  <w:style w:type="character" w:customStyle="1" w:styleId="EndnoteReference2">
    <w:name w:val="Endnote Reference2"/>
    <w:rsid w:val="003B1573"/>
    <w:rPr>
      <w:vertAlign w:val="superscript"/>
    </w:rPr>
  </w:style>
  <w:style w:type="character" w:customStyle="1" w:styleId="WW-EndnoteReference15">
    <w:name w:val="WW-Endnote Reference15"/>
    <w:rsid w:val="003B1573"/>
    <w:rPr>
      <w:vertAlign w:val="superscript"/>
    </w:rPr>
  </w:style>
  <w:style w:type="character" w:customStyle="1" w:styleId="WW-FootnoteReference16">
    <w:name w:val="WW-Footnote Reference16"/>
    <w:rsid w:val="003B1573"/>
    <w:rPr>
      <w:vertAlign w:val="superscript"/>
    </w:rPr>
  </w:style>
  <w:style w:type="character" w:customStyle="1" w:styleId="WW-EndnoteReference16">
    <w:name w:val="WW-Endnote Reference16"/>
    <w:rsid w:val="003B1573"/>
    <w:rPr>
      <w:vertAlign w:val="superscript"/>
    </w:rPr>
  </w:style>
  <w:style w:type="character" w:customStyle="1" w:styleId="WW-FootnoteReference18">
    <w:name w:val="WW-Footnote Reference18"/>
    <w:rsid w:val="003B1573"/>
    <w:rPr>
      <w:vertAlign w:val="superscript"/>
    </w:rPr>
  </w:style>
  <w:style w:type="character" w:customStyle="1" w:styleId="WW-EndnoteReference18">
    <w:name w:val="WW-Endnote Reference18"/>
    <w:rsid w:val="003B1573"/>
    <w:rPr>
      <w:vertAlign w:val="superscript"/>
    </w:rPr>
  </w:style>
  <w:style w:type="character" w:customStyle="1" w:styleId="WW-EndnoteReference19">
    <w:name w:val="WW-Endnote Reference19"/>
    <w:rsid w:val="003B1573"/>
    <w:rPr>
      <w:vertAlign w:val="superscript"/>
    </w:rPr>
  </w:style>
  <w:style w:type="character" w:customStyle="1" w:styleId="01">
    <w:name w:val="Παραπομπή σημείωσης τέλους_0"/>
    <w:rsid w:val="003B1573"/>
    <w:rPr>
      <w:vertAlign w:val="superscript"/>
    </w:rPr>
  </w:style>
  <w:style w:type="character" w:customStyle="1" w:styleId="Char2">
    <w:name w:val="Σώμα κειμένου Char"/>
    <w:basedOn w:val="a0"/>
    <w:link w:val="ae"/>
    <w:rsid w:val="003B1573"/>
    <w:rPr>
      <w:rFonts w:ascii="Tahoma" w:hAnsi="Tahoma" w:cs="Tahoma"/>
      <w:sz w:val="22"/>
      <w:szCs w:val="22"/>
      <w:lang w:val="en-GB" w:eastAsia="zh-CN"/>
    </w:rPr>
  </w:style>
  <w:style w:type="paragraph" w:customStyle="1" w:styleId="02">
    <w:name w:val="Λεζάντα_0"/>
    <w:basedOn w:val="a"/>
    <w:qFormat/>
    <w:rsid w:val="003B1573"/>
    <w:pPr>
      <w:suppressLineNumbers/>
      <w:suppressAutoHyphens w:val="0"/>
      <w:spacing w:before="120" w:after="0"/>
      <w:jc w:val="left"/>
    </w:pPr>
    <w:rPr>
      <w:rFonts w:ascii="Calibri" w:hAnsi="Calibri" w:cs="Mangal"/>
      <w:i/>
      <w:iCs/>
      <w:sz w:val="24"/>
      <w:szCs w:val="24"/>
      <w:lang w:val="el-GR"/>
    </w:rPr>
  </w:style>
  <w:style w:type="paragraph" w:customStyle="1" w:styleId="Caption2">
    <w:name w:val="Caption2"/>
    <w:basedOn w:val="a"/>
    <w:rsid w:val="003B1573"/>
    <w:pPr>
      <w:suppressLineNumbers/>
      <w:suppressAutoHyphens w:val="0"/>
      <w:spacing w:before="120" w:after="0"/>
      <w:jc w:val="left"/>
    </w:pPr>
    <w:rPr>
      <w:rFonts w:ascii="Calibri" w:hAnsi="Calibri" w:cs="Mangal"/>
      <w:i/>
      <w:iCs/>
      <w:sz w:val="24"/>
      <w:szCs w:val="24"/>
      <w:lang w:val="el-GR"/>
    </w:rPr>
  </w:style>
  <w:style w:type="paragraph" w:customStyle="1" w:styleId="WW-Caption111111111111111">
    <w:name w:val="WW-Caption111111111111111"/>
    <w:basedOn w:val="a"/>
    <w:rsid w:val="003B1573"/>
    <w:pPr>
      <w:suppressLineNumbers/>
      <w:suppressAutoHyphens w:val="0"/>
      <w:spacing w:before="120" w:after="0"/>
      <w:jc w:val="left"/>
    </w:pPr>
    <w:rPr>
      <w:rFonts w:ascii="Calibri" w:hAnsi="Calibri" w:cs="Mangal"/>
      <w:i/>
      <w:iCs/>
      <w:sz w:val="24"/>
      <w:szCs w:val="24"/>
      <w:lang w:val="el-GR"/>
    </w:rPr>
  </w:style>
  <w:style w:type="paragraph" w:customStyle="1" w:styleId="WW-Caption1111111111111111">
    <w:name w:val="WW-Caption1111111111111111"/>
    <w:basedOn w:val="a"/>
    <w:rsid w:val="003B1573"/>
    <w:pPr>
      <w:suppressLineNumbers/>
      <w:suppressAutoHyphens w:val="0"/>
      <w:spacing w:before="120" w:after="0"/>
      <w:jc w:val="left"/>
    </w:pPr>
    <w:rPr>
      <w:rFonts w:ascii="Calibri" w:hAnsi="Calibri" w:cs="Mangal"/>
      <w:i/>
      <w:iCs/>
      <w:sz w:val="24"/>
      <w:szCs w:val="24"/>
      <w:lang w:val="el-GR"/>
    </w:rPr>
  </w:style>
  <w:style w:type="paragraph" w:customStyle="1" w:styleId="WW-Caption11111111111111111">
    <w:name w:val="WW-Caption11111111111111111"/>
    <w:basedOn w:val="a"/>
    <w:rsid w:val="003B1573"/>
    <w:pPr>
      <w:suppressLineNumbers/>
      <w:suppressAutoHyphens w:val="0"/>
      <w:spacing w:before="120" w:after="0"/>
      <w:jc w:val="left"/>
    </w:pPr>
    <w:rPr>
      <w:rFonts w:ascii="Calibri" w:hAnsi="Calibri" w:cs="Mangal"/>
      <w:i/>
      <w:iCs/>
      <w:sz w:val="24"/>
      <w:szCs w:val="24"/>
      <w:lang w:val="el-GR"/>
    </w:rPr>
  </w:style>
  <w:style w:type="paragraph" w:customStyle="1" w:styleId="WW-Caption111111111111111111">
    <w:name w:val="WW-Caption111111111111111111"/>
    <w:basedOn w:val="a"/>
    <w:rsid w:val="003B1573"/>
    <w:pPr>
      <w:suppressLineNumbers/>
      <w:suppressAutoHyphens w:val="0"/>
      <w:spacing w:before="120" w:after="0"/>
      <w:jc w:val="left"/>
    </w:pPr>
    <w:rPr>
      <w:rFonts w:ascii="Calibri" w:hAnsi="Calibri" w:cs="Mangal"/>
      <w:i/>
      <w:iCs/>
      <w:sz w:val="24"/>
      <w:szCs w:val="24"/>
      <w:lang w:val="el-GR"/>
    </w:rPr>
  </w:style>
  <w:style w:type="paragraph" w:customStyle="1" w:styleId="WW-Caption1111111111111111111">
    <w:name w:val="WW-Caption1111111111111111111"/>
    <w:basedOn w:val="a"/>
    <w:rsid w:val="003B1573"/>
    <w:pPr>
      <w:suppressLineNumbers/>
      <w:suppressAutoHyphens w:val="0"/>
      <w:spacing w:before="120" w:after="0"/>
      <w:jc w:val="left"/>
    </w:pPr>
    <w:rPr>
      <w:rFonts w:ascii="Calibri" w:hAnsi="Calibri" w:cs="Mangal"/>
      <w:i/>
      <w:iCs/>
      <w:sz w:val="24"/>
      <w:szCs w:val="24"/>
      <w:lang w:val="el-GR"/>
    </w:rPr>
  </w:style>
  <w:style w:type="paragraph" w:customStyle="1" w:styleId="Date1">
    <w:name w:val="Date1"/>
    <w:basedOn w:val="a"/>
    <w:next w:val="a"/>
    <w:rsid w:val="003B1573"/>
    <w:pPr>
      <w:suppressAutoHyphens w:val="0"/>
      <w:spacing w:after="100"/>
      <w:jc w:val="left"/>
    </w:pPr>
    <w:rPr>
      <w:rFonts w:ascii="Calibri" w:eastAsia="MS Mincho" w:hAnsi="Calibri" w:cs="Calibri"/>
      <w:szCs w:val="24"/>
      <w:lang w:val="en-US" w:eastAsia="ja-JP"/>
    </w:rPr>
  </w:style>
  <w:style w:type="character" w:customStyle="1" w:styleId="Char3">
    <w:name w:val="Υποσέλιδο Char"/>
    <w:aliases w:val="other_footer Char1"/>
    <w:basedOn w:val="a0"/>
    <w:link w:val="af2"/>
    <w:rsid w:val="003B1573"/>
    <w:rPr>
      <w:rFonts w:ascii="Tahoma" w:eastAsia="MS Mincho" w:hAnsi="Tahoma" w:cs="Tahoma"/>
      <w:sz w:val="22"/>
      <w:szCs w:val="22"/>
      <w:lang w:val="en-US" w:eastAsia="ja-JP"/>
    </w:rPr>
  </w:style>
  <w:style w:type="character" w:customStyle="1" w:styleId="Char4">
    <w:name w:val="Κεφαλίδα Char"/>
    <w:aliases w:val="hd Char1,ho Char1,header odd Char1,Header Titlos Prosforas Char1,Alt Header Char1,encabezado Char1,ContentsHeader Char1,Headertext Char1,E.e Char1,Header Title Char1"/>
    <w:basedOn w:val="a0"/>
    <w:link w:val="af3"/>
    <w:rsid w:val="003B1573"/>
    <w:rPr>
      <w:rFonts w:ascii="Tahoma" w:hAnsi="Tahoma" w:cs="Tahoma"/>
      <w:sz w:val="22"/>
      <w:szCs w:val="22"/>
      <w:lang w:val="en-GB" w:eastAsia="zh-CN"/>
    </w:rPr>
  </w:style>
  <w:style w:type="paragraph" w:customStyle="1" w:styleId="BalloonText1">
    <w:name w:val="Balloon Text1"/>
    <w:basedOn w:val="a"/>
    <w:rsid w:val="003B1573"/>
    <w:pPr>
      <w:suppressAutoHyphens w:val="0"/>
      <w:spacing w:after="0"/>
      <w:jc w:val="left"/>
    </w:pPr>
    <w:rPr>
      <w:sz w:val="16"/>
      <w:szCs w:val="16"/>
      <w:lang w:val="el-GR"/>
    </w:rPr>
  </w:style>
  <w:style w:type="paragraph" w:customStyle="1" w:styleId="Revision1">
    <w:name w:val="Revision1"/>
    <w:rsid w:val="003B1573"/>
    <w:pPr>
      <w:suppressAutoHyphens/>
    </w:pPr>
    <w:rPr>
      <w:sz w:val="24"/>
      <w:szCs w:val="24"/>
      <w:lang w:val="en-GB" w:eastAsia="zh-CN"/>
    </w:rPr>
  </w:style>
  <w:style w:type="paragraph" w:customStyle="1" w:styleId="ListParagraph1">
    <w:name w:val="List Paragraph1"/>
    <w:basedOn w:val="a"/>
    <w:rsid w:val="003B1573"/>
    <w:pPr>
      <w:suppressAutoHyphens w:val="0"/>
      <w:spacing w:after="200"/>
      <w:ind w:left="720"/>
      <w:contextualSpacing/>
      <w:jc w:val="left"/>
    </w:pPr>
    <w:rPr>
      <w:rFonts w:ascii="Calibri" w:hAnsi="Calibri" w:cs="Calibri"/>
      <w:szCs w:val="24"/>
      <w:lang w:val="el-GR"/>
    </w:rPr>
  </w:style>
  <w:style w:type="character" w:customStyle="1" w:styleId="FootnoteTextChar5">
    <w:name w:val="Footnote Text Char5"/>
    <w:basedOn w:val="a0"/>
    <w:uiPriority w:val="99"/>
    <w:rsid w:val="003B1573"/>
    <w:rPr>
      <w:rFonts w:ascii="Calibri" w:hAnsi="Calibri"/>
      <w:lang w:val="en-IE" w:eastAsia="zh-CN"/>
    </w:rPr>
  </w:style>
  <w:style w:type="character" w:customStyle="1" w:styleId="BodyTextIndentChar">
    <w:name w:val="Body Text Indent Char"/>
    <w:basedOn w:val="a0"/>
    <w:link w:val="1f1"/>
    <w:uiPriority w:val="99"/>
    <w:rsid w:val="003B1573"/>
    <w:rPr>
      <w:rFonts w:ascii="Calibri" w:hAnsi="Calibri" w:cs="Calibri"/>
      <w:sz w:val="22"/>
      <w:szCs w:val="24"/>
      <w:lang w:eastAsia="zh-CN"/>
    </w:rPr>
  </w:style>
  <w:style w:type="paragraph" w:customStyle="1" w:styleId="HTMLPreformatted1">
    <w:name w:val="HTML Preformatted1"/>
    <w:basedOn w:val="a"/>
    <w:rsid w:val="003B1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BodyTextIndent31">
    <w:name w:val="Body Text Indent 31"/>
    <w:basedOn w:val="a"/>
    <w:rsid w:val="003B1573"/>
    <w:pPr>
      <w:suppressAutoHyphens w:val="0"/>
      <w:spacing w:after="0" w:line="312" w:lineRule="auto"/>
      <w:ind w:left="283"/>
      <w:jc w:val="left"/>
    </w:pPr>
    <w:rPr>
      <w:rFonts w:ascii="Calibri" w:hAnsi="Calibri" w:cs="Times New Roman"/>
      <w:sz w:val="16"/>
      <w:szCs w:val="16"/>
      <w:lang w:val="el-GR"/>
    </w:rPr>
  </w:style>
  <w:style w:type="paragraph" w:customStyle="1" w:styleId="NoSpacing1">
    <w:name w:val="No Spacing1"/>
    <w:link w:val="NoSpacingChar"/>
    <w:qFormat/>
    <w:rsid w:val="003B1573"/>
    <w:pPr>
      <w:suppressAutoHyphens/>
      <w:jc w:val="both"/>
    </w:pPr>
    <w:rPr>
      <w:rFonts w:ascii="Calibri" w:hAnsi="Calibri" w:cs="Calibri"/>
      <w:sz w:val="22"/>
      <w:szCs w:val="24"/>
      <w:lang w:val="en-GB" w:eastAsia="zh-CN"/>
    </w:rPr>
  </w:style>
  <w:style w:type="paragraph" w:customStyle="1" w:styleId="BodyText31">
    <w:name w:val="Body Text 31"/>
    <w:basedOn w:val="a"/>
    <w:rsid w:val="003B1573"/>
    <w:pPr>
      <w:suppressAutoHyphens w:val="0"/>
      <w:spacing w:after="0"/>
      <w:jc w:val="left"/>
    </w:pPr>
    <w:rPr>
      <w:rFonts w:ascii="Calibri" w:hAnsi="Calibri" w:cs="Calibri"/>
      <w:sz w:val="16"/>
      <w:szCs w:val="16"/>
      <w:lang w:val="el-GR"/>
    </w:rPr>
  </w:style>
  <w:style w:type="character" w:customStyle="1" w:styleId="Char20">
    <w:name w:val="Κείμενο πλαισίου Char2"/>
    <w:basedOn w:val="a0"/>
    <w:link w:val="afa"/>
    <w:rsid w:val="003B1573"/>
    <w:rPr>
      <w:rFonts w:ascii="Tahoma" w:hAnsi="Tahoma" w:cs="Tahoma"/>
      <w:sz w:val="16"/>
      <w:szCs w:val="16"/>
      <w:lang w:val="en-GB" w:eastAsia="zh-CN"/>
    </w:rPr>
  </w:style>
  <w:style w:type="character" w:customStyle="1" w:styleId="CommentTextChar3">
    <w:name w:val="Comment Text Char3"/>
    <w:aliases w:val=" Char2 Char,Char2 Char"/>
    <w:basedOn w:val="a0"/>
    <w:qFormat/>
    <w:rsid w:val="003B1573"/>
    <w:rPr>
      <w:rFonts w:ascii="Calibri" w:hAnsi="Calibri" w:cs="Calibri"/>
      <w:lang w:eastAsia="zh-CN"/>
    </w:rPr>
  </w:style>
  <w:style w:type="character" w:customStyle="1" w:styleId="Char21">
    <w:name w:val="Θέμα σχολίου Char2"/>
    <w:basedOn w:val="CommentTextChar3"/>
    <w:link w:val="afb"/>
    <w:rsid w:val="003B1573"/>
    <w:rPr>
      <w:rFonts w:ascii="Tahoma" w:hAnsi="Tahoma" w:cs="Tahoma"/>
      <w:b/>
      <w:bCs/>
      <w:lang w:val="en-GB" w:eastAsia="zh-CN"/>
    </w:rPr>
  </w:style>
  <w:style w:type="character" w:customStyle="1" w:styleId="-HTMLChar1">
    <w:name w:val="Προ-διαμορφωμένο HTML Char1"/>
    <w:basedOn w:val="a0"/>
    <w:link w:val="-HTML"/>
    <w:uiPriority w:val="99"/>
    <w:rsid w:val="003B1573"/>
    <w:rPr>
      <w:rFonts w:ascii="Courier New" w:hAnsi="Courier New" w:cs="Courier New"/>
      <w:lang w:val="en-US" w:eastAsia="zh-CN"/>
    </w:rPr>
  </w:style>
  <w:style w:type="paragraph" w:customStyle="1" w:styleId="ListBullet21">
    <w:name w:val="List Bullet 21"/>
    <w:basedOn w:val="a"/>
    <w:rsid w:val="003B1573"/>
    <w:pPr>
      <w:tabs>
        <w:tab w:val="num" w:pos="643"/>
      </w:tabs>
      <w:suppressAutoHyphens w:val="0"/>
      <w:spacing w:after="0" w:line="360" w:lineRule="auto"/>
      <w:ind w:left="643" w:hanging="360"/>
      <w:jc w:val="left"/>
    </w:pPr>
    <w:rPr>
      <w:rFonts w:ascii="Trebuchet MS" w:hAnsi="Trebuchet MS" w:cs="Times New Roman"/>
      <w:szCs w:val="20"/>
      <w:lang w:val="en-US"/>
    </w:rPr>
  </w:style>
  <w:style w:type="paragraph" w:customStyle="1" w:styleId="aff6">
    <w:name w:val="Οριζόντια γραμμή"/>
    <w:basedOn w:val="a"/>
    <w:next w:val="ae"/>
    <w:rsid w:val="003B1573"/>
    <w:pPr>
      <w:suppressLineNumbers/>
      <w:pBdr>
        <w:top w:val="none" w:sz="0" w:space="0" w:color="000000"/>
        <w:left w:val="none" w:sz="0" w:space="0" w:color="000000"/>
        <w:bottom w:val="none" w:sz="0" w:space="0" w:color="000000"/>
        <w:right w:val="none" w:sz="0" w:space="0" w:color="000000"/>
      </w:pBdr>
      <w:suppressAutoHyphens w:val="0"/>
      <w:spacing w:after="283"/>
      <w:jc w:val="left"/>
    </w:pPr>
    <w:rPr>
      <w:rFonts w:ascii="Calibri" w:hAnsi="Calibri" w:cs="Calibri"/>
      <w:sz w:val="12"/>
      <w:szCs w:val="12"/>
      <w:lang w:val="el-GR"/>
    </w:rPr>
  </w:style>
  <w:style w:type="character" w:customStyle="1" w:styleId="Char10">
    <w:name w:val="Κείμενο υποσημείωσης Char1"/>
    <w:uiPriority w:val="99"/>
    <w:rsid w:val="003B1573"/>
    <w:rPr>
      <w:rFonts w:ascii="Calibri" w:eastAsia="Times New Roman" w:hAnsi="Calibri" w:cs="Calibri"/>
      <w:sz w:val="18"/>
      <w:szCs w:val="20"/>
      <w:lang w:val="en-IE" w:eastAsia="ar-SA"/>
    </w:rPr>
  </w:style>
  <w:style w:type="paragraph" w:customStyle="1" w:styleId="-HTML2">
    <w:name w:val="Προ-διαμορφωμένο HTML2"/>
    <w:basedOn w:val="a"/>
    <w:rsid w:val="003B1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paragraph" w:customStyle="1" w:styleId="para-1">
    <w:name w:val="para-1"/>
    <w:basedOn w:val="a"/>
    <w:rsid w:val="003B1573"/>
    <w:pPr>
      <w:tabs>
        <w:tab w:val="left" w:pos="1021"/>
        <w:tab w:val="left" w:pos="1588"/>
        <w:tab w:val="left" w:pos="2155"/>
        <w:tab w:val="left" w:pos="2722"/>
        <w:tab w:val="left" w:pos="3289"/>
      </w:tabs>
      <w:suppressAutoHyphens w:val="0"/>
      <w:spacing w:after="0"/>
      <w:ind w:left="1021" w:hanging="1021"/>
      <w:jc w:val="left"/>
    </w:pPr>
    <w:rPr>
      <w:rFonts w:ascii="Arial" w:hAnsi="Arial" w:cs="Arial"/>
      <w:spacing w:val="5"/>
      <w:szCs w:val="20"/>
      <w:lang w:val="el-GR" w:eastAsia="ar-SA"/>
    </w:rPr>
  </w:style>
  <w:style w:type="character" w:customStyle="1" w:styleId="2Char">
    <w:name w:val="Επικεφαλίδα 2 Char"/>
    <w:aliases w:val="2 Char1,2 headline Char1,21 Char1,??? Char1,B Sub/Bold Char1,Chapter Title Char1,H2 Char1,H21 Char1,H211 Char1,H22 Char1,Header 2 Char1,Header 2nd Page Char1,Heading 2 Hidden Char1,Heading 2_TM Char1,Headline 2 Char1,Titre 2 Char1"/>
    <w:link w:val="21"/>
    <w:rsid w:val="003B1573"/>
    <w:rPr>
      <w:rFonts w:ascii="Tahoma" w:hAnsi="Tahoma" w:cs="Arial"/>
      <w:b/>
      <w:color w:val="002060"/>
      <w:sz w:val="22"/>
      <w:szCs w:val="22"/>
      <w:lang w:val="en-GB" w:eastAsia="zh-CN"/>
    </w:rPr>
  </w:style>
  <w:style w:type="paragraph" w:customStyle="1" w:styleId="aff7">
    <w:name w:val="ΘΕΜΑ ΠΕΡΙΕΧΟΜΕΝΟ"/>
    <w:basedOn w:val="a"/>
    <w:rsid w:val="003B1573"/>
    <w:pPr>
      <w:keepLines/>
      <w:suppressAutoHyphens w:val="0"/>
      <w:spacing w:after="0"/>
      <w:jc w:val="left"/>
    </w:pPr>
    <w:rPr>
      <w:rFonts w:ascii="Arial" w:hAnsi="Arial" w:cs="Arial"/>
      <w:b/>
      <w:i/>
      <w:color w:val="000080"/>
      <w:kern w:val="1"/>
      <w:sz w:val="24"/>
      <w:szCs w:val="20"/>
      <w:lang w:val="en-US" w:eastAsia="en-US"/>
    </w:rPr>
  </w:style>
  <w:style w:type="character" w:styleId="aff8">
    <w:name w:val="Intense Reference"/>
    <w:uiPriority w:val="32"/>
    <w:qFormat/>
    <w:rsid w:val="003B1573"/>
    <w:rPr>
      <w:b/>
      <w:bCs/>
      <w:smallCaps/>
      <w:color w:val="4472C4"/>
      <w:spacing w:val="5"/>
    </w:rPr>
  </w:style>
  <w:style w:type="character" w:customStyle="1" w:styleId="Charb">
    <w:name w:val="Τίτλος Char"/>
    <w:link w:val="aff9"/>
    <w:uiPriority w:val="10"/>
    <w:qFormat/>
    <w:rsid w:val="003B1573"/>
    <w:rPr>
      <w:rFonts w:ascii="Arial" w:eastAsia="Arial" w:hAnsi="Arial"/>
      <w:b/>
      <w:bCs/>
      <w:sz w:val="32"/>
      <w:szCs w:val="32"/>
    </w:rPr>
  </w:style>
  <w:style w:type="paragraph" w:styleId="aff9">
    <w:name w:val="Title"/>
    <w:basedOn w:val="a"/>
    <w:link w:val="Charb"/>
    <w:uiPriority w:val="10"/>
    <w:qFormat/>
    <w:rsid w:val="003B1573"/>
    <w:pPr>
      <w:widowControl w:val="0"/>
      <w:suppressAutoHyphens w:val="0"/>
      <w:spacing w:before="187" w:after="0"/>
      <w:ind w:left="1486" w:right="2063"/>
      <w:jc w:val="center"/>
    </w:pPr>
    <w:rPr>
      <w:rFonts w:ascii="Arial" w:eastAsia="Arial" w:hAnsi="Arial" w:cs="Times New Roman"/>
      <w:b/>
      <w:bCs/>
      <w:sz w:val="32"/>
      <w:szCs w:val="32"/>
      <w:lang w:val="el-GR" w:eastAsia="el-GR"/>
    </w:rPr>
  </w:style>
  <w:style w:type="character" w:customStyle="1" w:styleId="TitleChar1">
    <w:name w:val="Title Char1"/>
    <w:basedOn w:val="a0"/>
    <w:uiPriority w:val="10"/>
    <w:rsid w:val="003B1573"/>
    <w:rPr>
      <w:rFonts w:asciiTheme="majorHAnsi" w:eastAsiaTheme="majorEastAsia" w:hAnsiTheme="majorHAnsi" w:cstheme="majorBidi"/>
      <w:spacing w:val="-10"/>
      <w:kern w:val="28"/>
      <w:sz w:val="56"/>
      <w:szCs w:val="56"/>
      <w:lang w:val="en-GB" w:eastAsia="zh-CN"/>
    </w:rPr>
  </w:style>
  <w:style w:type="character" w:customStyle="1" w:styleId="1f2">
    <w:name w:val="Ανεπίλυτη αναφορά1"/>
    <w:rsid w:val="003B1573"/>
    <w:rPr>
      <w:color w:val="605E5C"/>
      <w:shd w:val="clear" w:color="auto" w:fill="E1DFDD"/>
    </w:rPr>
  </w:style>
  <w:style w:type="paragraph" w:customStyle="1" w:styleId="p1">
    <w:name w:val="p1"/>
    <w:basedOn w:val="a"/>
    <w:rsid w:val="003B1573"/>
    <w:pPr>
      <w:suppressAutoHyphens w:val="0"/>
      <w:spacing w:after="0" w:line="288" w:lineRule="auto"/>
      <w:jc w:val="left"/>
    </w:pPr>
    <w:rPr>
      <w:rFonts w:eastAsia="Calibri" w:cs="Times New Roman"/>
      <w:sz w:val="23"/>
      <w:szCs w:val="23"/>
      <w:lang w:val="en-US" w:eastAsia="en-US"/>
    </w:rPr>
  </w:style>
  <w:style w:type="character" w:customStyle="1" w:styleId="s1">
    <w:name w:val="s1"/>
    <w:rsid w:val="003B1573"/>
  </w:style>
  <w:style w:type="character" w:customStyle="1" w:styleId="s2">
    <w:name w:val="s2"/>
    <w:rsid w:val="003B1573"/>
    <w:rPr>
      <w:color w:val="4787FF"/>
      <w:u w:val="single"/>
    </w:rPr>
  </w:style>
  <w:style w:type="character" w:customStyle="1" w:styleId="2b">
    <w:name w:val="Ανεπίλυτη αναφορά2"/>
    <w:uiPriority w:val="99"/>
    <w:rsid w:val="003B1573"/>
    <w:rPr>
      <w:color w:val="605E5C"/>
      <w:shd w:val="clear" w:color="auto" w:fill="E1DFDD"/>
    </w:rPr>
  </w:style>
  <w:style w:type="paragraph" w:customStyle="1" w:styleId="CM4">
    <w:name w:val="CM4"/>
    <w:basedOn w:val="a"/>
    <w:next w:val="a"/>
    <w:rsid w:val="003B1573"/>
    <w:pPr>
      <w:suppressAutoHyphens w:val="0"/>
      <w:autoSpaceDE w:val="0"/>
      <w:autoSpaceDN w:val="0"/>
      <w:adjustRightInd w:val="0"/>
      <w:spacing w:after="0"/>
      <w:jc w:val="left"/>
    </w:pPr>
    <w:rPr>
      <w:rFonts w:ascii="EUAlbertina" w:hAnsi="EUAlbertina" w:cs="Times New Roman"/>
      <w:sz w:val="24"/>
      <w:szCs w:val="24"/>
      <w:lang w:val="en-US" w:eastAsia="el-GR"/>
    </w:rPr>
  </w:style>
  <w:style w:type="character" w:customStyle="1" w:styleId="WW8Num6z4">
    <w:name w:val="WW8Num6z4"/>
    <w:rsid w:val="003B1573"/>
  </w:style>
  <w:style w:type="paragraph" w:customStyle="1" w:styleId="211">
    <w:name w:val="Σώμα κείμενου 21"/>
    <w:basedOn w:val="a"/>
    <w:rsid w:val="003B1573"/>
    <w:pPr>
      <w:suppressAutoHyphens w:val="0"/>
      <w:overflowPunct w:val="0"/>
      <w:autoSpaceDE w:val="0"/>
      <w:spacing w:after="0"/>
      <w:jc w:val="left"/>
    </w:pPr>
    <w:rPr>
      <w:rFonts w:ascii="Arial" w:hAnsi="Arial" w:cs="Arial"/>
      <w:szCs w:val="20"/>
      <w:lang w:val="el-GR"/>
    </w:rPr>
  </w:style>
  <w:style w:type="paragraph" w:customStyle="1" w:styleId="RFPbodytext">
    <w:name w:val="RFP_bodytext"/>
    <w:link w:val="RFPbodytextChar"/>
    <w:qFormat/>
    <w:rsid w:val="003B1573"/>
    <w:pPr>
      <w:spacing w:before="120" w:after="120" w:line="276" w:lineRule="auto"/>
      <w:jc w:val="both"/>
    </w:pPr>
    <w:rPr>
      <w:rFonts w:ascii="Calibri" w:hAnsi="Calibri" w:cs="Arial"/>
      <w:bCs/>
      <w:color w:val="262626"/>
      <w:kern w:val="32"/>
      <w:sz w:val="22"/>
      <w:szCs w:val="28"/>
      <w:lang w:eastAsia="en-US"/>
    </w:rPr>
  </w:style>
  <w:style w:type="character" w:customStyle="1" w:styleId="RFPbodytextChar">
    <w:name w:val="RFP_bodytext Char"/>
    <w:link w:val="RFPbodytext"/>
    <w:rsid w:val="003B1573"/>
    <w:rPr>
      <w:rFonts w:ascii="Calibri" w:hAnsi="Calibri" w:cs="Arial"/>
      <w:bCs/>
      <w:color w:val="262626"/>
      <w:kern w:val="32"/>
      <w:sz w:val="22"/>
      <w:szCs w:val="28"/>
      <w:lang w:eastAsia="en-US"/>
    </w:rPr>
  </w:style>
  <w:style w:type="character" w:customStyle="1" w:styleId="normaltextrun">
    <w:name w:val="normaltextrun"/>
    <w:rsid w:val="003B1573"/>
  </w:style>
  <w:style w:type="paragraph" w:customStyle="1" w:styleId="paragraph">
    <w:name w:val="paragraph"/>
    <w:basedOn w:val="a"/>
    <w:rsid w:val="003B1573"/>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eop">
    <w:name w:val="eop"/>
    <w:rsid w:val="003B1573"/>
  </w:style>
  <w:style w:type="paragraph" w:customStyle="1" w:styleId="RFPbullet1">
    <w:name w:val="RFP_bullet1"/>
    <w:basedOn w:val="RFPbodytext"/>
    <w:link w:val="RFPbullet1Char"/>
    <w:qFormat/>
    <w:rsid w:val="003B1573"/>
    <w:pPr>
      <w:numPr>
        <w:numId w:val="66"/>
      </w:numPr>
      <w:spacing w:before="0" w:line="240" w:lineRule="auto"/>
    </w:pPr>
  </w:style>
  <w:style w:type="character" w:customStyle="1" w:styleId="RFPbullet1Char">
    <w:name w:val="RFP_bullet1 Char"/>
    <w:link w:val="RFPbullet1"/>
    <w:rsid w:val="003B1573"/>
    <w:rPr>
      <w:rFonts w:ascii="Calibri" w:hAnsi="Calibri" w:cs="Arial"/>
      <w:bCs/>
      <w:color w:val="262626"/>
      <w:kern w:val="32"/>
      <w:sz w:val="22"/>
      <w:szCs w:val="28"/>
      <w:lang w:eastAsia="en-US"/>
    </w:rPr>
  </w:style>
  <w:style w:type="character" w:customStyle="1" w:styleId="tabchar">
    <w:name w:val="tabchar"/>
    <w:rsid w:val="003B1573"/>
  </w:style>
  <w:style w:type="character" w:customStyle="1" w:styleId="viiyi">
    <w:name w:val="viiyi"/>
    <w:rsid w:val="003B1573"/>
  </w:style>
  <w:style w:type="character" w:customStyle="1" w:styleId="jlqj4b">
    <w:name w:val="jlqj4b"/>
    <w:rsid w:val="003B1573"/>
  </w:style>
  <w:style w:type="paragraph" w:customStyle="1" w:styleId="icomnumbullet1">
    <w:name w:val="icom_numbullet1"/>
    <w:basedOn w:val="RFPbullet1"/>
    <w:autoRedefine/>
    <w:rsid w:val="003B1573"/>
    <w:pPr>
      <w:numPr>
        <w:numId w:val="67"/>
      </w:numPr>
      <w:tabs>
        <w:tab w:val="clear" w:pos="1368"/>
        <w:tab w:val="num" w:pos="0"/>
        <w:tab w:val="num" w:pos="1418"/>
      </w:tabs>
      <w:spacing w:before="120" w:line="288" w:lineRule="auto"/>
      <w:ind w:left="720" w:hanging="360"/>
    </w:pPr>
    <w:rPr>
      <w:color w:val="auto"/>
      <w:lang w:val="en-US"/>
    </w:rPr>
  </w:style>
  <w:style w:type="paragraph" w:customStyle="1" w:styleId="RFPtablebodytext">
    <w:name w:val="RFP_table_bodytext"/>
    <w:qFormat/>
    <w:rsid w:val="003B1573"/>
    <w:pPr>
      <w:spacing w:line="288" w:lineRule="auto"/>
    </w:pPr>
    <w:rPr>
      <w:rFonts w:ascii="Arial Narrow" w:hAnsi="Arial Narrow" w:cs="Arial"/>
      <w:bCs/>
      <w:kern w:val="32"/>
      <w:sz w:val="18"/>
      <w:szCs w:val="28"/>
      <w:lang w:eastAsia="en-US"/>
    </w:rPr>
  </w:style>
  <w:style w:type="character" w:customStyle="1" w:styleId="findhit">
    <w:name w:val="findhit"/>
    <w:rsid w:val="003B1573"/>
  </w:style>
  <w:style w:type="character" w:customStyle="1" w:styleId="fontstyle01">
    <w:name w:val="fontstyle01"/>
    <w:rsid w:val="003B1573"/>
    <w:rPr>
      <w:rFonts w:ascii="Gotham-Book" w:hAnsi="Gotham-Book" w:hint="default"/>
      <w:b w:val="0"/>
      <w:bCs w:val="0"/>
      <w:i w:val="0"/>
      <w:iCs w:val="0"/>
      <w:color w:val="4D4E4F"/>
      <w:sz w:val="16"/>
      <w:szCs w:val="16"/>
    </w:rPr>
  </w:style>
  <w:style w:type="paragraph" w:customStyle="1" w:styleId="DG11Normal">
    <w:name w:val="DG11 Normal"/>
    <w:basedOn w:val="a"/>
    <w:link w:val="DG11NormalChar"/>
    <w:uiPriority w:val="99"/>
    <w:qFormat/>
    <w:rsid w:val="003B1573"/>
    <w:pPr>
      <w:suppressAutoHyphens w:val="0"/>
      <w:spacing w:after="200" w:line="360" w:lineRule="auto"/>
      <w:jc w:val="left"/>
    </w:pPr>
    <w:rPr>
      <w:rFonts w:ascii="Calibri" w:eastAsia="Calibri" w:hAnsi="Calibri" w:cs="Calibri"/>
      <w:color w:val="002060"/>
      <w:lang w:val="en-US" w:eastAsia="en-US"/>
    </w:rPr>
  </w:style>
  <w:style w:type="character" w:customStyle="1" w:styleId="DG11NormalChar">
    <w:name w:val="DG11 Normal Char"/>
    <w:link w:val="DG11Normal"/>
    <w:uiPriority w:val="99"/>
    <w:rsid w:val="003B1573"/>
    <w:rPr>
      <w:rFonts w:ascii="Calibri" w:eastAsia="Calibri" w:hAnsi="Calibri" w:cs="Calibri"/>
      <w:color w:val="002060"/>
      <w:sz w:val="22"/>
      <w:szCs w:val="22"/>
      <w:lang w:val="en-US" w:eastAsia="en-US"/>
    </w:rPr>
  </w:style>
  <w:style w:type="paragraph" w:customStyle="1" w:styleId="DG11Heading1">
    <w:name w:val="DG11 Heading 1"/>
    <w:basedOn w:val="10"/>
    <w:qFormat/>
    <w:rsid w:val="003B1573"/>
    <w:pPr>
      <w:keepLines/>
      <w:pageBreakBefore w:val="0"/>
      <w:numPr>
        <w:numId w:val="68"/>
      </w:numPr>
      <w:pBdr>
        <w:top w:val="none" w:sz="0" w:space="0" w:color="auto"/>
        <w:left w:val="none" w:sz="0" w:space="0" w:color="auto"/>
        <w:bottom w:val="none" w:sz="0" w:space="0" w:color="auto"/>
        <w:right w:val="none" w:sz="0" w:space="0" w:color="auto"/>
      </w:pBdr>
      <w:suppressAutoHyphens w:val="0"/>
      <w:spacing w:before="480" w:after="0" w:line="276" w:lineRule="auto"/>
      <w:ind w:left="357" w:hanging="187"/>
      <w:jc w:val="left"/>
    </w:pPr>
    <w:rPr>
      <w:rFonts w:ascii="Calibri" w:hAnsi="Calibri" w:cs="Calibri"/>
      <w:color w:val="2F5496"/>
      <w:szCs w:val="28"/>
      <w:lang w:eastAsia="en-US"/>
    </w:rPr>
  </w:style>
  <w:style w:type="paragraph" w:customStyle="1" w:styleId="DG11Heading2">
    <w:name w:val="DG11 Heading 2"/>
    <w:basedOn w:val="21"/>
    <w:link w:val="DG11Heading2Char"/>
    <w:qFormat/>
    <w:rsid w:val="003B1573"/>
    <w:pPr>
      <w:keepLines/>
      <w:numPr>
        <w:numId w:val="69"/>
      </w:numPr>
      <w:pBdr>
        <w:top w:val="none" w:sz="0" w:space="0" w:color="auto"/>
        <w:left w:val="none" w:sz="0" w:space="0" w:color="auto"/>
        <w:bottom w:val="none" w:sz="0" w:space="0" w:color="auto"/>
        <w:right w:val="none" w:sz="0" w:space="0" w:color="auto"/>
      </w:pBdr>
      <w:tabs>
        <w:tab w:val="clear" w:pos="567"/>
      </w:tabs>
      <w:suppressAutoHyphens w:val="0"/>
      <w:spacing w:before="200" w:after="0" w:line="276" w:lineRule="auto"/>
      <w:jc w:val="left"/>
    </w:pPr>
    <w:rPr>
      <w:rFonts w:ascii="Calibri" w:hAnsi="Calibri" w:cs="Calibri"/>
      <w:bCs/>
      <w:color w:val="4472C4"/>
      <w:sz w:val="26"/>
      <w:szCs w:val="26"/>
      <w:lang w:val="en-US" w:eastAsia="en-US"/>
    </w:rPr>
  </w:style>
  <w:style w:type="character" w:customStyle="1" w:styleId="DG11Heading2Char">
    <w:name w:val="DG11 Heading 2 Char"/>
    <w:link w:val="DG11Heading2"/>
    <w:rsid w:val="003B1573"/>
    <w:rPr>
      <w:rFonts w:ascii="Calibri" w:hAnsi="Calibri" w:cs="Calibri"/>
      <w:b/>
      <w:bCs/>
      <w:color w:val="4472C4"/>
      <w:sz w:val="26"/>
      <w:szCs w:val="26"/>
      <w:lang w:val="en-US" w:eastAsia="en-US"/>
    </w:rPr>
  </w:style>
  <w:style w:type="character" w:customStyle="1" w:styleId="fontstyle21">
    <w:name w:val="fontstyle21"/>
    <w:rsid w:val="003B1573"/>
    <w:rPr>
      <w:rFonts w:ascii="Calibri" w:hAnsi="Calibri" w:cs="Calibri" w:hint="default"/>
      <w:b w:val="0"/>
      <w:bCs w:val="0"/>
      <w:i w:val="0"/>
      <w:iCs w:val="0"/>
      <w:color w:val="000000"/>
      <w:sz w:val="22"/>
      <w:szCs w:val="22"/>
    </w:rPr>
  </w:style>
  <w:style w:type="character" w:customStyle="1" w:styleId="highlight">
    <w:name w:val="highlight"/>
    <w:rsid w:val="003B1573"/>
  </w:style>
  <w:style w:type="character" w:customStyle="1" w:styleId="contentcontrol">
    <w:name w:val="contentcontrol"/>
    <w:rsid w:val="003B1573"/>
  </w:style>
  <w:style w:type="character" w:customStyle="1" w:styleId="hpeqsspan">
    <w:name w:val="hpeqsspan"/>
    <w:rsid w:val="003B1573"/>
  </w:style>
  <w:style w:type="character" w:customStyle="1" w:styleId="flistbulleted">
    <w:name w:val="f_listbulleted"/>
    <w:rsid w:val="003B1573"/>
  </w:style>
  <w:style w:type="character" w:customStyle="1" w:styleId="acopre">
    <w:name w:val="acopre"/>
    <w:rsid w:val="003B1573"/>
  </w:style>
  <w:style w:type="character" w:customStyle="1" w:styleId="Heading4Char1">
    <w:name w:val="Heading 4 Char1"/>
    <w:aliases w:val="icom_heading4 Char1"/>
    <w:rsid w:val="003B1573"/>
    <w:rPr>
      <w:rFonts w:ascii="Calibri" w:eastAsia="Calibri" w:hAnsi="Calibri" w:cs="Calibri"/>
      <w:b/>
      <w:bCs/>
      <w:lang w:val="el-GR"/>
    </w:rPr>
  </w:style>
  <w:style w:type="numbering" w:customStyle="1" w:styleId="1f3">
    <w:name w:val="Χωρίς λίστα1"/>
    <w:next w:val="a2"/>
    <w:uiPriority w:val="99"/>
    <w:semiHidden/>
    <w:unhideWhenUsed/>
    <w:rsid w:val="003B1573"/>
  </w:style>
  <w:style w:type="character" w:customStyle="1" w:styleId="WW8Num6z2">
    <w:name w:val="WW8Num6z2"/>
    <w:rsid w:val="003B1573"/>
  </w:style>
  <w:style w:type="character" w:customStyle="1" w:styleId="WW8Num6z3">
    <w:name w:val="WW8Num6z3"/>
    <w:rsid w:val="003B1573"/>
  </w:style>
  <w:style w:type="character" w:customStyle="1" w:styleId="WW8Num6z5">
    <w:name w:val="WW8Num6z5"/>
    <w:rsid w:val="003B1573"/>
  </w:style>
  <w:style w:type="character" w:customStyle="1" w:styleId="WW8Num6z6">
    <w:name w:val="WW8Num6z6"/>
    <w:rsid w:val="003B1573"/>
  </w:style>
  <w:style w:type="character" w:customStyle="1" w:styleId="WW8Num6z7">
    <w:name w:val="WW8Num6z7"/>
    <w:rsid w:val="003B1573"/>
  </w:style>
  <w:style w:type="character" w:customStyle="1" w:styleId="WW8Num6z8">
    <w:name w:val="WW8Num6z8"/>
    <w:rsid w:val="003B1573"/>
  </w:style>
  <w:style w:type="character" w:styleId="affa">
    <w:name w:val="Placeholder Text"/>
    <w:rsid w:val="003B1573"/>
    <w:rPr>
      <w:rFonts w:cs="Times New Roman"/>
      <w:color w:val="808080"/>
    </w:rPr>
  </w:style>
  <w:style w:type="character" w:customStyle="1" w:styleId="110">
    <w:name w:val="Προεπιλεγμένη γραμματοσειρά11"/>
    <w:uiPriority w:val="99"/>
    <w:rsid w:val="003B1573"/>
  </w:style>
  <w:style w:type="character" w:customStyle="1" w:styleId="37">
    <w:name w:val="Παραπομπή σημείωσης τέλους3"/>
    <w:rsid w:val="003B1573"/>
    <w:rPr>
      <w:vertAlign w:val="superscript"/>
    </w:rPr>
  </w:style>
  <w:style w:type="paragraph" w:customStyle="1" w:styleId="111">
    <w:name w:val="Λεζάντα11"/>
    <w:basedOn w:val="a"/>
    <w:uiPriority w:val="99"/>
    <w:rsid w:val="003B1573"/>
    <w:pPr>
      <w:suppressLineNumbers/>
      <w:suppressAutoHyphens w:val="0"/>
      <w:spacing w:before="120" w:after="0" w:line="288" w:lineRule="auto"/>
      <w:jc w:val="left"/>
    </w:pPr>
    <w:rPr>
      <w:rFonts w:ascii="Calibri" w:hAnsi="Calibri" w:cs="Mangal"/>
      <w:i/>
      <w:iCs/>
      <w:sz w:val="24"/>
      <w:szCs w:val="24"/>
      <w:lang w:val="el-GR"/>
    </w:rPr>
  </w:style>
  <w:style w:type="paragraph" w:styleId="affb">
    <w:name w:val="Date"/>
    <w:basedOn w:val="a"/>
    <w:next w:val="a"/>
    <w:link w:val="Charc"/>
    <w:rsid w:val="003B1573"/>
    <w:pPr>
      <w:suppressAutoHyphens w:val="0"/>
      <w:spacing w:after="100" w:line="288" w:lineRule="auto"/>
      <w:jc w:val="left"/>
    </w:pPr>
    <w:rPr>
      <w:rFonts w:ascii="Calibri" w:eastAsia="MS Mincho" w:hAnsi="Calibri" w:cs="Calibri"/>
      <w:szCs w:val="24"/>
      <w:lang w:val="en-US" w:eastAsia="ja-JP"/>
    </w:rPr>
  </w:style>
  <w:style w:type="character" w:customStyle="1" w:styleId="Charc">
    <w:name w:val="Ημερομηνία Char"/>
    <w:basedOn w:val="a0"/>
    <w:link w:val="affb"/>
    <w:rsid w:val="003B1573"/>
    <w:rPr>
      <w:rFonts w:ascii="Calibri" w:eastAsia="MS Mincho" w:hAnsi="Calibri" w:cs="Calibri"/>
      <w:sz w:val="22"/>
      <w:szCs w:val="24"/>
      <w:lang w:val="en-US" w:eastAsia="ja-JP"/>
    </w:rPr>
  </w:style>
  <w:style w:type="character" w:customStyle="1" w:styleId="Char11">
    <w:name w:val="Κείμενο πλαισίου Char1"/>
    <w:locked/>
    <w:rsid w:val="003B1573"/>
    <w:rPr>
      <w:rFonts w:ascii="Tahoma" w:hAnsi="Tahoma" w:cs="Tahoma"/>
      <w:sz w:val="16"/>
      <w:szCs w:val="16"/>
      <w:lang w:eastAsia="zh-CN"/>
    </w:rPr>
  </w:style>
  <w:style w:type="character" w:customStyle="1" w:styleId="Char22">
    <w:name w:val="Κείμενο σχολίου Char2"/>
    <w:uiPriority w:val="99"/>
    <w:locked/>
    <w:rsid w:val="003B1573"/>
    <w:rPr>
      <w:rFonts w:ascii="Calibri" w:hAnsi="Calibri" w:cs="Times New Roman"/>
      <w:lang w:val="en-GB" w:eastAsia="zh-CN"/>
    </w:rPr>
  </w:style>
  <w:style w:type="character" w:customStyle="1" w:styleId="Char12">
    <w:name w:val="Θέμα σχολίου Char1"/>
    <w:locked/>
    <w:rsid w:val="003B1573"/>
    <w:rPr>
      <w:rFonts w:ascii="Calibri" w:hAnsi="Calibri" w:cs="Calibri"/>
      <w:b/>
      <w:bCs/>
      <w:lang w:val="en-GB" w:eastAsia="zh-CN"/>
    </w:rPr>
  </w:style>
  <w:style w:type="character" w:customStyle="1" w:styleId="Char7">
    <w:name w:val="Σώμα κείμενου με εσοχή Char"/>
    <w:link w:val="af7"/>
    <w:rsid w:val="003B1573"/>
    <w:rPr>
      <w:rFonts w:ascii="Arial" w:hAnsi="Arial" w:cs="Arial"/>
      <w:sz w:val="22"/>
      <w:szCs w:val="22"/>
      <w:lang w:val="en-GB" w:eastAsia="zh-CN"/>
    </w:rPr>
  </w:style>
  <w:style w:type="paragraph" w:styleId="38">
    <w:name w:val="Body Text Indent 3"/>
    <w:basedOn w:val="a"/>
    <w:link w:val="3Char0"/>
    <w:rsid w:val="003B1573"/>
    <w:pPr>
      <w:suppressAutoHyphens w:val="0"/>
      <w:spacing w:after="0" w:line="312" w:lineRule="auto"/>
      <w:ind w:left="283"/>
      <w:jc w:val="left"/>
    </w:pPr>
    <w:rPr>
      <w:rFonts w:ascii="Calibri" w:hAnsi="Calibri" w:cs="Times New Roman"/>
      <w:sz w:val="16"/>
      <w:szCs w:val="16"/>
      <w:lang w:val="el-GR"/>
    </w:rPr>
  </w:style>
  <w:style w:type="character" w:customStyle="1" w:styleId="3Char0">
    <w:name w:val="Σώμα κείμενου με εσοχή 3 Char"/>
    <w:basedOn w:val="a0"/>
    <w:link w:val="38"/>
    <w:rsid w:val="003B1573"/>
    <w:rPr>
      <w:rFonts w:ascii="Calibri" w:hAnsi="Calibri"/>
      <w:sz w:val="16"/>
      <w:szCs w:val="16"/>
      <w:lang w:eastAsia="zh-CN"/>
    </w:rPr>
  </w:style>
  <w:style w:type="paragraph" w:styleId="affc">
    <w:name w:val="No Spacing"/>
    <w:qFormat/>
    <w:rsid w:val="003B1573"/>
    <w:pPr>
      <w:suppressAutoHyphens/>
      <w:jc w:val="both"/>
    </w:pPr>
    <w:rPr>
      <w:rFonts w:ascii="Calibri" w:hAnsi="Calibri" w:cs="Calibri"/>
      <w:sz w:val="22"/>
      <w:szCs w:val="24"/>
      <w:lang w:val="en-GB" w:eastAsia="zh-CN"/>
    </w:rPr>
  </w:style>
  <w:style w:type="paragraph" w:styleId="39">
    <w:name w:val="Body Text 3"/>
    <w:basedOn w:val="a"/>
    <w:link w:val="3Char1"/>
    <w:rsid w:val="003B1573"/>
    <w:pPr>
      <w:suppressAutoHyphens w:val="0"/>
      <w:spacing w:after="0" w:line="288" w:lineRule="auto"/>
      <w:jc w:val="left"/>
    </w:pPr>
    <w:rPr>
      <w:rFonts w:ascii="Calibri" w:hAnsi="Calibri" w:cs="Calibri"/>
      <w:sz w:val="16"/>
      <w:szCs w:val="16"/>
      <w:lang w:val="el-GR"/>
    </w:rPr>
  </w:style>
  <w:style w:type="character" w:customStyle="1" w:styleId="3Char1">
    <w:name w:val="Σώμα κείμενου 3 Char"/>
    <w:basedOn w:val="a0"/>
    <w:link w:val="39"/>
    <w:rsid w:val="003B1573"/>
    <w:rPr>
      <w:rFonts w:ascii="Calibri" w:hAnsi="Calibri" w:cs="Calibri"/>
      <w:sz w:val="16"/>
      <w:szCs w:val="16"/>
      <w:lang w:eastAsia="zh-CN"/>
    </w:rPr>
  </w:style>
  <w:style w:type="paragraph" w:customStyle="1" w:styleId="1f4">
    <w:name w:val="Θέμα σχολίου1"/>
    <w:basedOn w:val="1f0"/>
    <w:next w:val="1f0"/>
    <w:rsid w:val="003B1573"/>
    <w:pPr>
      <w:suppressAutoHyphens w:val="0"/>
      <w:spacing w:after="0" w:line="288" w:lineRule="auto"/>
      <w:jc w:val="left"/>
    </w:pPr>
    <w:rPr>
      <w:rFonts w:ascii="Calibri" w:hAnsi="Calibri" w:cs="Calibri"/>
      <w:b/>
      <w:bCs/>
      <w:lang w:val="el-GR"/>
    </w:rPr>
  </w:style>
  <w:style w:type="paragraph" w:styleId="2c">
    <w:name w:val="List Bullet 2"/>
    <w:basedOn w:val="a"/>
    <w:rsid w:val="003B1573"/>
    <w:pPr>
      <w:tabs>
        <w:tab w:val="num" w:pos="643"/>
      </w:tabs>
      <w:suppressAutoHyphens w:val="0"/>
      <w:spacing w:after="60" w:line="360" w:lineRule="auto"/>
      <w:ind w:left="643" w:hanging="360"/>
      <w:jc w:val="left"/>
    </w:pPr>
    <w:rPr>
      <w:rFonts w:ascii="Trebuchet MS" w:hAnsi="Trebuchet MS" w:cs="Times New Roman"/>
      <w:szCs w:val="20"/>
      <w:lang w:val="en-US"/>
    </w:rPr>
  </w:style>
  <w:style w:type="table" w:customStyle="1" w:styleId="1f5">
    <w:name w:val="Πλέγμα πίνακα1"/>
    <w:basedOn w:val="a1"/>
    <w:next w:val="aff0"/>
    <w:uiPriority w:val="99"/>
    <w:rsid w:val="003B1573"/>
    <w:pPr>
      <w:jc w:val="both"/>
    </w:pPr>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Πίνακας 5 με σκούρο πλέγμα - Έμφαση 51"/>
    <w:uiPriority w:val="99"/>
    <w:rsid w:val="003B1573"/>
    <w:pPr>
      <w:jc w:val="both"/>
    </w:pPr>
    <w:rPr>
      <w:rFonts w:ascii="Calibri" w:hAnsi="Calibri"/>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9E2F3"/>
    </w:tcPr>
  </w:style>
  <w:style w:type="paragraph" w:customStyle="1" w:styleId="BodyVIS">
    <w:name w:val="Body_VIS"/>
    <w:basedOn w:val="a"/>
    <w:link w:val="BodyVISChar"/>
    <w:uiPriority w:val="99"/>
    <w:rsid w:val="003B1573"/>
    <w:pPr>
      <w:suppressAutoHyphens w:val="0"/>
      <w:spacing w:after="0" w:line="300" w:lineRule="atLeast"/>
      <w:jc w:val="left"/>
    </w:pPr>
    <w:rPr>
      <w:rFonts w:cs="Times New Roman"/>
      <w:sz w:val="20"/>
      <w:szCs w:val="20"/>
      <w:lang w:val="el-GR" w:eastAsia="en-US"/>
    </w:rPr>
  </w:style>
  <w:style w:type="character" w:customStyle="1" w:styleId="BodyVISChar">
    <w:name w:val="Body_VIS Char"/>
    <w:link w:val="BodyVIS"/>
    <w:uiPriority w:val="99"/>
    <w:locked/>
    <w:rsid w:val="003B1573"/>
    <w:rPr>
      <w:rFonts w:ascii="Tahoma" w:hAnsi="Tahoma"/>
      <w:lang w:eastAsia="en-US"/>
    </w:rPr>
  </w:style>
  <w:style w:type="paragraph" w:customStyle="1" w:styleId="BulletVIS">
    <w:name w:val="Bullet_VIS"/>
    <w:basedOn w:val="a"/>
    <w:link w:val="BulletVISChar"/>
    <w:uiPriority w:val="99"/>
    <w:rsid w:val="003B1573"/>
    <w:pPr>
      <w:numPr>
        <w:numId w:val="70"/>
      </w:numPr>
      <w:suppressAutoHyphens w:val="0"/>
      <w:spacing w:before="120" w:after="60" w:line="300" w:lineRule="atLeast"/>
      <w:jc w:val="left"/>
    </w:pPr>
    <w:rPr>
      <w:rFonts w:cs="Times New Roman"/>
      <w:sz w:val="20"/>
      <w:szCs w:val="20"/>
      <w:lang w:val="el-GR" w:eastAsia="en-US"/>
    </w:rPr>
  </w:style>
  <w:style w:type="character" w:customStyle="1" w:styleId="BulletVISChar">
    <w:name w:val="Bullet_VIS Char"/>
    <w:link w:val="BulletVIS"/>
    <w:uiPriority w:val="99"/>
    <w:locked/>
    <w:rsid w:val="003B1573"/>
    <w:rPr>
      <w:rFonts w:ascii="Tahoma" w:hAnsi="Tahoma"/>
      <w:lang w:eastAsia="en-US"/>
    </w:rPr>
  </w:style>
  <w:style w:type="paragraph" w:customStyle="1" w:styleId="112">
    <w:name w:val="Κείμενο πλαισίου11"/>
    <w:basedOn w:val="a"/>
    <w:uiPriority w:val="99"/>
    <w:rsid w:val="003B1573"/>
    <w:pPr>
      <w:suppressAutoHyphens w:val="0"/>
      <w:spacing w:after="0" w:line="288" w:lineRule="auto"/>
      <w:jc w:val="left"/>
    </w:pPr>
    <w:rPr>
      <w:sz w:val="16"/>
      <w:szCs w:val="16"/>
      <w:lang w:val="el-GR"/>
    </w:rPr>
  </w:style>
  <w:style w:type="paragraph" w:customStyle="1" w:styleId="113">
    <w:name w:val="Αναθεώρηση11"/>
    <w:uiPriority w:val="99"/>
    <w:rsid w:val="003B1573"/>
    <w:pPr>
      <w:suppressAutoHyphens/>
    </w:pPr>
    <w:rPr>
      <w:sz w:val="24"/>
      <w:szCs w:val="24"/>
      <w:lang w:val="en-GB" w:eastAsia="zh-CN"/>
    </w:rPr>
  </w:style>
  <w:style w:type="paragraph" w:customStyle="1" w:styleId="-HTML11">
    <w:name w:val="Προ-διαμορφωμένο HTML11"/>
    <w:basedOn w:val="a"/>
    <w:uiPriority w:val="99"/>
    <w:rsid w:val="003B1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line="288" w:lineRule="auto"/>
      <w:jc w:val="left"/>
    </w:pPr>
    <w:rPr>
      <w:rFonts w:ascii="Courier New" w:hAnsi="Courier New" w:cs="Courier New"/>
      <w:sz w:val="20"/>
      <w:szCs w:val="20"/>
      <w:lang w:val="el-GR"/>
    </w:rPr>
  </w:style>
  <w:style w:type="paragraph" w:customStyle="1" w:styleId="headingarticle">
    <w:name w:val="heading article"/>
    <w:basedOn w:val="21"/>
    <w:next w:val="a"/>
    <w:uiPriority w:val="99"/>
    <w:rsid w:val="003B1573"/>
    <w:pPr>
      <w:numPr>
        <w:ilvl w:val="0"/>
        <w:numId w:val="0"/>
      </w:numPr>
      <w:pBdr>
        <w:top w:val="none" w:sz="0" w:space="0" w:color="auto"/>
        <w:left w:val="none" w:sz="0" w:space="0" w:color="auto"/>
        <w:bottom w:val="none" w:sz="0" w:space="0" w:color="auto"/>
        <w:right w:val="none" w:sz="0" w:space="0" w:color="auto"/>
      </w:pBdr>
      <w:tabs>
        <w:tab w:val="clear" w:pos="567"/>
      </w:tabs>
      <w:suppressAutoHyphens w:val="0"/>
      <w:spacing w:before="360" w:after="60" w:line="288" w:lineRule="auto"/>
      <w:jc w:val="left"/>
    </w:pPr>
    <w:rPr>
      <w:rFonts w:cs="Times New Roman"/>
      <w:color w:val="auto"/>
      <w:szCs w:val="20"/>
      <w:u w:val="single"/>
      <w:lang w:val="el-GR" w:eastAsia="en-US"/>
    </w:rPr>
  </w:style>
  <w:style w:type="paragraph" w:customStyle="1" w:styleId="3headingarticle">
    <w:name w:val="3 heading article"/>
    <w:basedOn w:val="32"/>
    <w:next w:val="a"/>
    <w:uiPriority w:val="99"/>
    <w:rsid w:val="003B1573"/>
    <w:pPr>
      <w:numPr>
        <w:ilvl w:val="3"/>
        <w:numId w:val="89"/>
      </w:numPr>
      <w:suppressAutoHyphens w:val="0"/>
      <w:spacing w:before="480" w:line="288" w:lineRule="auto"/>
      <w:ind w:left="648" w:hanging="194"/>
      <w:jc w:val="left"/>
    </w:pPr>
    <w:rPr>
      <w:bCs w:val="0"/>
      <w:sz w:val="20"/>
      <w:szCs w:val="20"/>
      <w:lang w:val="en-US" w:eastAsia="en-US"/>
    </w:rPr>
  </w:style>
  <w:style w:type="paragraph" w:customStyle="1" w:styleId="headingarticl">
    <w:name w:val="heading articl"/>
    <w:uiPriority w:val="99"/>
    <w:rsid w:val="003B1573"/>
    <w:pPr>
      <w:widowControl w:val="0"/>
      <w:overflowPunct w:val="0"/>
      <w:autoSpaceDE w:val="0"/>
      <w:autoSpaceDN w:val="0"/>
      <w:adjustRightInd w:val="0"/>
      <w:spacing w:before="240" w:after="240"/>
      <w:textAlignment w:val="baseline"/>
    </w:pPr>
    <w:rPr>
      <w:rFonts w:ascii="Tahoma" w:hAnsi="Tahoma" w:cs="Tahoma"/>
      <w:b/>
      <w:sz w:val="24"/>
      <w:szCs w:val="24"/>
      <w:u w:val="single"/>
      <w:lang w:eastAsia="en-US"/>
    </w:rPr>
  </w:style>
  <w:style w:type="paragraph" w:customStyle="1" w:styleId="Articleheading4">
    <w:name w:val="Article heading 4"/>
    <w:basedOn w:val="3headingarticle"/>
    <w:uiPriority w:val="99"/>
    <w:rsid w:val="003B1573"/>
    <w:pPr>
      <w:tabs>
        <w:tab w:val="num" w:pos="1080"/>
      </w:tabs>
      <w:ind w:left="720" w:hanging="720"/>
    </w:pPr>
  </w:style>
  <w:style w:type="paragraph" w:customStyle="1" w:styleId="TableBODYVIS">
    <w:name w:val="Table_BODY_VIS"/>
    <w:basedOn w:val="BodyVIS"/>
    <w:link w:val="TableBODYVISChar"/>
    <w:uiPriority w:val="99"/>
    <w:rsid w:val="003B1573"/>
    <w:pPr>
      <w:spacing w:before="120" w:line="240" w:lineRule="auto"/>
    </w:pPr>
  </w:style>
  <w:style w:type="character" w:customStyle="1" w:styleId="TableBODYVISChar">
    <w:name w:val="Table_BODY_VIS Char"/>
    <w:link w:val="TableBODYVIS"/>
    <w:uiPriority w:val="99"/>
    <w:locked/>
    <w:rsid w:val="003B1573"/>
    <w:rPr>
      <w:rFonts w:ascii="Tahoma" w:hAnsi="Tahoma"/>
      <w:lang w:eastAsia="en-US"/>
    </w:rPr>
  </w:style>
  <w:style w:type="paragraph" w:customStyle="1" w:styleId="O-Table">
    <w:name w:val="!O-Table"/>
    <w:basedOn w:val="a"/>
    <w:uiPriority w:val="99"/>
    <w:rsid w:val="003B1573"/>
    <w:pPr>
      <w:suppressAutoHyphens w:val="0"/>
      <w:spacing w:after="20" w:line="260" w:lineRule="atLeast"/>
      <w:jc w:val="left"/>
    </w:pPr>
    <w:rPr>
      <w:rFonts w:eastAsia="PMingLiU" w:cs="Times New Roman"/>
      <w:lang w:val="el-GR" w:eastAsia="en-US"/>
    </w:rPr>
  </w:style>
  <w:style w:type="paragraph" w:customStyle="1" w:styleId="msonormal0">
    <w:name w:val="msonormal"/>
    <w:basedOn w:val="a"/>
    <w:rsid w:val="003B1573"/>
    <w:pPr>
      <w:suppressAutoHyphens w:val="0"/>
      <w:spacing w:before="100" w:beforeAutospacing="1" w:after="100" w:afterAutospacing="1" w:line="288" w:lineRule="auto"/>
      <w:jc w:val="left"/>
    </w:pPr>
    <w:rPr>
      <w:rFonts w:ascii="Times New Roman" w:hAnsi="Times New Roman" w:cs="Times New Roman"/>
      <w:sz w:val="24"/>
      <w:szCs w:val="24"/>
      <w:lang w:val="el-GR" w:eastAsia="el-GR"/>
    </w:rPr>
  </w:style>
  <w:style w:type="paragraph" w:customStyle="1" w:styleId="TableBodyVIS0">
    <w:name w:val="Table_Body_VIS"/>
    <w:basedOn w:val="a"/>
    <w:uiPriority w:val="99"/>
    <w:semiHidden/>
    <w:rsid w:val="003B1573"/>
    <w:pPr>
      <w:suppressAutoHyphens w:val="0"/>
      <w:spacing w:after="0" w:line="288" w:lineRule="auto"/>
      <w:ind w:left="125" w:right="40"/>
      <w:jc w:val="left"/>
    </w:pPr>
    <w:rPr>
      <w:rFonts w:eastAsia="PMingLiU"/>
      <w:sz w:val="20"/>
      <w:szCs w:val="20"/>
      <w:lang w:val="el-GR" w:eastAsia="en-US"/>
    </w:rPr>
  </w:style>
  <w:style w:type="paragraph" w:customStyle="1" w:styleId="TableBulletVIS">
    <w:name w:val="Table_Bullet_VIS"/>
    <w:basedOn w:val="BulletVIS"/>
    <w:uiPriority w:val="99"/>
    <w:rsid w:val="003B1573"/>
    <w:pPr>
      <w:numPr>
        <w:numId w:val="0"/>
      </w:numPr>
      <w:spacing w:before="0" w:line="240" w:lineRule="auto"/>
    </w:pPr>
    <w:rPr>
      <w:rFonts w:eastAsia="PMingLiU"/>
    </w:rPr>
  </w:style>
  <w:style w:type="paragraph" w:customStyle="1" w:styleId="Intable">
    <w:name w:val="Intable"/>
    <w:basedOn w:val="a"/>
    <w:uiPriority w:val="99"/>
    <w:rsid w:val="003B1573"/>
    <w:pPr>
      <w:numPr>
        <w:numId w:val="71"/>
      </w:numPr>
      <w:suppressAutoHyphens w:val="0"/>
      <w:spacing w:after="0" w:line="288" w:lineRule="auto"/>
      <w:ind w:left="0" w:firstLine="0"/>
      <w:jc w:val="left"/>
    </w:pPr>
    <w:rPr>
      <w:rFonts w:ascii="Times New Roman" w:hAnsi="Times New Roman" w:cs="Times New Roman"/>
      <w:b/>
      <w:szCs w:val="24"/>
      <w:lang w:val="el-GR" w:eastAsia="en-US"/>
    </w:rPr>
  </w:style>
  <w:style w:type="paragraph" w:customStyle="1" w:styleId="bodynumberingChar">
    <w:name w:val="body numbering Char"/>
    <w:uiPriority w:val="99"/>
    <w:semiHidden/>
    <w:rsid w:val="003B1573"/>
    <w:pPr>
      <w:jc w:val="both"/>
    </w:pPr>
    <w:rPr>
      <w:rFonts w:ascii="Tahoma" w:hAnsi="Tahoma"/>
      <w:strike/>
      <w:sz w:val="22"/>
      <w:szCs w:val="22"/>
    </w:rPr>
  </w:style>
  <w:style w:type="character" w:customStyle="1" w:styleId="Char13">
    <w:name w:val="Κείμενο σχολίου Char1"/>
    <w:uiPriority w:val="99"/>
    <w:qFormat/>
    <w:rsid w:val="003B1573"/>
    <w:rPr>
      <w:rFonts w:ascii="Calibri" w:hAnsi="Calibri"/>
      <w:lang w:val="en-GB" w:eastAsia="zh-CN"/>
    </w:rPr>
  </w:style>
  <w:style w:type="paragraph" w:customStyle="1" w:styleId="xl65">
    <w:name w:val="xl65"/>
    <w:basedOn w:val="a"/>
    <w:rsid w:val="003B1573"/>
    <w:pPr>
      <w:suppressAutoHyphens w:val="0"/>
      <w:spacing w:before="100" w:beforeAutospacing="1" w:after="100" w:afterAutospacing="1" w:line="288" w:lineRule="auto"/>
      <w:jc w:val="left"/>
    </w:pPr>
    <w:rPr>
      <w:rFonts w:ascii="Times New Roman" w:hAnsi="Times New Roman" w:cs="Times New Roman"/>
      <w:sz w:val="24"/>
      <w:szCs w:val="24"/>
      <w:lang w:val="en-US" w:eastAsia="en-US"/>
    </w:rPr>
  </w:style>
  <w:style w:type="paragraph" w:customStyle="1" w:styleId="xl66">
    <w:name w:val="xl66"/>
    <w:basedOn w:val="a"/>
    <w:rsid w:val="003B1573"/>
    <w:pPr>
      <w:shd w:val="clear" w:color="000000" w:fill="BFBFBF"/>
      <w:suppressAutoHyphens w:val="0"/>
      <w:spacing w:before="100" w:beforeAutospacing="1" w:after="100" w:afterAutospacing="1" w:line="288" w:lineRule="auto"/>
      <w:jc w:val="left"/>
    </w:pPr>
    <w:rPr>
      <w:rFonts w:ascii="Times New Roman" w:hAnsi="Times New Roman" w:cs="Times New Roman"/>
      <w:sz w:val="20"/>
      <w:szCs w:val="20"/>
      <w:lang w:val="en-US" w:eastAsia="en-US"/>
    </w:rPr>
  </w:style>
  <w:style w:type="paragraph" w:customStyle="1" w:styleId="xl67">
    <w:name w:val="xl67"/>
    <w:basedOn w:val="a"/>
    <w:rsid w:val="003B15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hAnsi="Times New Roman" w:cs="Times New Roman"/>
      <w:sz w:val="24"/>
      <w:szCs w:val="24"/>
      <w:lang w:val="en-US" w:eastAsia="en-US"/>
    </w:rPr>
  </w:style>
  <w:style w:type="paragraph" w:customStyle="1" w:styleId="xl68">
    <w:name w:val="xl68"/>
    <w:basedOn w:val="a"/>
    <w:rsid w:val="003B157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line="288" w:lineRule="auto"/>
      <w:jc w:val="left"/>
    </w:pPr>
    <w:rPr>
      <w:rFonts w:ascii="Arial" w:hAnsi="Arial" w:cs="Arial"/>
      <w:b/>
      <w:bCs/>
      <w:color w:val="FFFFFF"/>
      <w:sz w:val="20"/>
      <w:szCs w:val="20"/>
      <w:lang w:val="en-US" w:eastAsia="en-US"/>
    </w:rPr>
  </w:style>
  <w:style w:type="paragraph" w:customStyle="1" w:styleId="xl69">
    <w:name w:val="xl69"/>
    <w:basedOn w:val="a"/>
    <w:rsid w:val="003B15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hAnsi="Arial" w:cs="Arial"/>
      <w:color w:val="0000CC"/>
      <w:sz w:val="20"/>
      <w:szCs w:val="20"/>
      <w:lang w:val="en-US" w:eastAsia="en-US"/>
    </w:rPr>
  </w:style>
  <w:style w:type="paragraph" w:customStyle="1" w:styleId="xl70">
    <w:name w:val="xl70"/>
    <w:basedOn w:val="a"/>
    <w:rsid w:val="003B15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hAnsi="Arial" w:cs="Arial"/>
      <w:b/>
      <w:bCs/>
      <w:sz w:val="20"/>
      <w:szCs w:val="20"/>
      <w:lang w:val="en-US" w:eastAsia="en-US"/>
    </w:rPr>
  </w:style>
  <w:style w:type="paragraph" w:customStyle="1" w:styleId="xl71">
    <w:name w:val="xl71"/>
    <w:basedOn w:val="a"/>
    <w:rsid w:val="003B15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hAnsi="Arial" w:cs="Arial"/>
      <w:sz w:val="20"/>
      <w:szCs w:val="20"/>
      <w:lang w:val="en-US" w:eastAsia="en-US"/>
    </w:rPr>
  </w:style>
  <w:style w:type="paragraph" w:customStyle="1" w:styleId="xl72">
    <w:name w:val="xl72"/>
    <w:basedOn w:val="a"/>
    <w:rsid w:val="003B1573"/>
    <w:pPr>
      <w:suppressAutoHyphens w:val="0"/>
      <w:spacing w:before="100" w:beforeAutospacing="1" w:after="100" w:afterAutospacing="1" w:line="288" w:lineRule="auto"/>
      <w:jc w:val="left"/>
    </w:pPr>
    <w:rPr>
      <w:rFonts w:ascii="Arial" w:hAnsi="Arial" w:cs="Arial"/>
      <w:b/>
      <w:bCs/>
      <w:color w:val="FFFFFF"/>
      <w:sz w:val="20"/>
      <w:szCs w:val="20"/>
      <w:lang w:val="en-US" w:eastAsia="en-US"/>
    </w:rPr>
  </w:style>
  <w:style w:type="paragraph" w:customStyle="1" w:styleId="xl73">
    <w:name w:val="xl73"/>
    <w:basedOn w:val="a"/>
    <w:rsid w:val="003B15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hAnsi="Arial" w:cs="Arial"/>
      <w:b/>
      <w:bCs/>
      <w:color w:val="FFFFFF"/>
      <w:sz w:val="20"/>
      <w:szCs w:val="20"/>
      <w:lang w:val="en-US" w:eastAsia="en-US"/>
    </w:rPr>
  </w:style>
  <w:style w:type="paragraph" w:customStyle="1" w:styleId="xl74">
    <w:name w:val="xl74"/>
    <w:basedOn w:val="a"/>
    <w:rsid w:val="003B1573"/>
    <w:pPr>
      <w:suppressAutoHyphens w:val="0"/>
      <w:spacing w:before="100" w:beforeAutospacing="1" w:after="100" w:afterAutospacing="1" w:line="288" w:lineRule="auto"/>
      <w:jc w:val="left"/>
    </w:pPr>
    <w:rPr>
      <w:rFonts w:ascii="Times New Roman" w:hAnsi="Times New Roman" w:cs="Times New Roman"/>
      <w:sz w:val="20"/>
      <w:szCs w:val="20"/>
      <w:lang w:val="en-US" w:eastAsia="en-US"/>
    </w:rPr>
  </w:style>
  <w:style w:type="paragraph" w:customStyle="1" w:styleId="xl75">
    <w:name w:val="xl75"/>
    <w:basedOn w:val="a"/>
    <w:rsid w:val="003B1573"/>
    <w:pPr>
      <w:pBdr>
        <w:top w:val="single" w:sz="4" w:space="0" w:color="auto"/>
        <w:left w:val="single" w:sz="4" w:space="0" w:color="auto"/>
        <w:bottom w:val="single" w:sz="4" w:space="0" w:color="auto"/>
        <w:right w:val="single" w:sz="4" w:space="0" w:color="auto"/>
      </w:pBdr>
      <w:shd w:val="clear" w:color="000000" w:fill="808080"/>
      <w:suppressAutoHyphens w:val="0"/>
      <w:spacing w:before="100" w:beforeAutospacing="1" w:after="100" w:afterAutospacing="1" w:line="288" w:lineRule="auto"/>
      <w:jc w:val="left"/>
    </w:pPr>
    <w:rPr>
      <w:rFonts w:ascii="Arial" w:hAnsi="Arial" w:cs="Arial"/>
      <w:b/>
      <w:bCs/>
      <w:color w:val="FFFFFF"/>
      <w:sz w:val="20"/>
      <w:szCs w:val="20"/>
      <w:lang w:val="en-US" w:eastAsia="en-US"/>
    </w:rPr>
  </w:style>
  <w:style w:type="paragraph" w:customStyle="1" w:styleId="xl76">
    <w:name w:val="xl76"/>
    <w:basedOn w:val="a"/>
    <w:rsid w:val="003B1573"/>
    <w:pPr>
      <w:pBdr>
        <w:top w:val="single" w:sz="4" w:space="0" w:color="auto"/>
        <w:left w:val="single" w:sz="4" w:space="0" w:color="auto"/>
        <w:bottom w:val="single" w:sz="4" w:space="0" w:color="auto"/>
        <w:right w:val="single" w:sz="4" w:space="0" w:color="auto"/>
      </w:pBdr>
      <w:shd w:val="clear" w:color="000000" w:fill="808080"/>
      <w:suppressAutoHyphens w:val="0"/>
      <w:spacing w:before="100" w:beforeAutospacing="1" w:after="100" w:afterAutospacing="1" w:line="288" w:lineRule="auto"/>
      <w:jc w:val="left"/>
    </w:pPr>
    <w:rPr>
      <w:rFonts w:ascii="Arial" w:hAnsi="Arial" w:cs="Arial"/>
      <w:b/>
      <w:bCs/>
      <w:color w:val="FFFFFF"/>
      <w:sz w:val="20"/>
      <w:szCs w:val="20"/>
      <w:lang w:val="en-US" w:eastAsia="en-US"/>
    </w:rPr>
  </w:style>
  <w:style w:type="paragraph" w:customStyle="1" w:styleId="xl77">
    <w:name w:val="xl77"/>
    <w:basedOn w:val="a"/>
    <w:rsid w:val="003B15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hAnsi="Times New Roman" w:cs="Times New Roman"/>
      <w:sz w:val="24"/>
      <w:szCs w:val="24"/>
      <w:lang w:val="en-US" w:eastAsia="en-US"/>
    </w:rPr>
  </w:style>
  <w:style w:type="paragraph" w:customStyle="1" w:styleId="Bullet1">
    <w:name w:val="Bullet 1"/>
    <w:basedOn w:val="a"/>
    <w:uiPriority w:val="99"/>
    <w:rsid w:val="003B1573"/>
    <w:pPr>
      <w:numPr>
        <w:numId w:val="83"/>
      </w:numPr>
      <w:suppressAutoHyphens w:val="0"/>
      <w:spacing w:before="120" w:after="60" w:line="288" w:lineRule="auto"/>
      <w:contextualSpacing/>
      <w:jc w:val="left"/>
    </w:pPr>
    <w:rPr>
      <w:rFonts w:ascii="Calibri" w:eastAsia="SimSun" w:hAnsi="Calibri" w:cs="Calibri"/>
      <w:bCs/>
      <w:szCs w:val="24"/>
      <w:lang w:val="el-GR"/>
    </w:rPr>
  </w:style>
  <w:style w:type="paragraph" w:customStyle="1" w:styleId="bullet2">
    <w:name w:val="bullet 2"/>
    <w:basedOn w:val="Bullet1"/>
    <w:uiPriority w:val="99"/>
    <w:rsid w:val="003B1573"/>
    <w:pPr>
      <w:numPr>
        <w:numId w:val="77"/>
      </w:numPr>
    </w:pPr>
  </w:style>
  <w:style w:type="paragraph" w:customStyle="1" w:styleId="NormalLatinBookmanOldStyle">
    <w:name w:val="Normal + (Latin) Bookman Old Style"/>
    <w:aliases w:val="(Complex) Arial,11 pt,(Latin) Bold,(La..."/>
    <w:basedOn w:val="21"/>
    <w:uiPriority w:val="99"/>
    <w:rsid w:val="003B1573"/>
    <w:pPr>
      <w:keepLines/>
      <w:numPr>
        <w:numId w:val="79"/>
      </w:numPr>
      <w:pBdr>
        <w:top w:val="none" w:sz="0" w:space="0" w:color="auto"/>
        <w:left w:val="none" w:sz="0" w:space="0" w:color="auto"/>
        <w:bottom w:val="none" w:sz="0" w:space="0" w:color="auto"/>
        <w:right w:val="none" w:sz="0" w:space="0" w:color="auto"/>
      </w:pBdr>
      <w:tabs>
        <w:tab w:val="clear" w:pos="567"/>
      </w:tabs>
      <w:suppressAutoHyphens w:val="0"/>
      <w:spacing w:after="60" w:line="288" w:lineRule="auto"/>
      <w:jc w:val="left"/>
    </w:pPr>
    <w:rPr>
      <w:rFonts w:ascii="Bookman Old Style" w:hAnsi="Bookman Old Style" w:cs="Times New Roman"/>
      <w:b w:val="0"/>
      <w:i/>
      <w:color w:val="auto"/>
      <w:szCs w:val="20"/>
      <w:lang w:val="el-GR" w:eastAsia="el-GR"/>
    </w:rPr>
  </w:style>
  <w:style w:type="paragraph" w:styleId="affd">
    <w:name w:val="Document Map"/>
    <w:basedOn w:val="a"/>
    <w:link w:val="Chard"/>
    <w:uiPriority w:val="99"/>
    <w:semiHidden/>
    <w:rsid w:val="003B1573"/>
    <w:pPr>
      <w:shd w:val="clear" w:color="auto" w:fill="000080"/>
      <w:suppressAutoHyphens w:val="0"/>
      <w:spacing w:after="60" w:line="288" w:lineRule="auto"/>
      <w:ind w:left="720"/>
      <w:jc w:val="left"/>
    </w:pPr>
    <w:rPr>
      <w:rFonts w:ascii="Calibri" w:hAnsi="Calibri"/>
      <w:bCs/>
      <w:kern w:val="32"/>
      <w:sz w:val="20"/>
      <w:szCs w:val="20"/>
      <w:lang w:val="el-GR" w:eastAsia="en-US"/>
    </w:rPr>
  </w:style>
  <w:style w:type="character" w:customStyle="1" w:styleId="Chard">
    <w:name w:val="Χάρτης εγγράφου Char"/>
    <w:basedOn w:val="a0"/>
    <w:link w:val="affd"/>
    <w:uiPriority w:val="99"/>
    <w:semiHidden/>
    <w:rsid w:val="003B1573"/>
    <w:rPr>
      <w:rFonts w:ascii="Calibri" w:hAnsi="Calibri" w:cs="Tahoma"/>
      <w:bCs/>
      <w:kern w:val="32"/>
      <w:shd w:val="clear" w:color="auto" w:fill="000080"/>
      <w:lang w:eastAsia="en-US"/>
    </w:rPr>
  </w:style>
  <w:style w:type="paragraph" w:styleId="2d">
    <w:name w:val="Body Text 2"/>
    <w:basedOn w:val="a"/>
    <w:link w:val="2Char1"/>
    <w:uiPriority w:val="99"/>
    <w:rsid w:val="003B1573"/>
    <w:pPr>
      <w:suppressAutoHyphens w:val="0"/>
      <w:spacing w:after="0" w:line="480" w:lineRule="auto"/>
      <w:ind w:left="720"/>
      <w:jc w:val="left"/>
    </w:pPr>
    <w:rPr>
      <w:rFonts w:ascii="Calibri" w:hAnsi="Calibri" w:cs="Arial"/>
      <w:bCs/>
      <w:kern w:val="32"/>
      <w:sz w:val="20"/>
      <w:szCs w:val="28"/>
      <w:lang w:val="el-GR" w:eastAsia="en-US"/>
    </w:rPr>
  </w:style>
  <w:style w:type="character" w:customStyle="1" w:styleId="2Char1">
    <w:name w:val="Σώμα κείμενου 2 Char"/>
    <w:basedOn w:val="a0"/>
    <w:link w:val="2d"/>
    <w:uiPriority w:val="99"/>
    <w:rsid w:val="003B1573"/>
    <w:rPr>
      <w:rFonts w:ascii="Calibri" w:hAnsi="Calibri" w:cs="Arial"/>
      <w:bCs/>
      <w:kern w:val="32"/>
      <w:szCs w:val="28"/>
      <w:lang w:eastAsia="en-US"/>
    </w:rPr>
  </w:style>
  <w:style w:type="paragraph" w:styleId="affe">
    <w:name w:val="List Number"/>
    <w:basedOn w:val="a"/>
    <w:uiPriority w:val="19"/>
    <w:qFormat/>
    <w:rsid w:val="003B1573"/>
    <w:pPr>
      <w:suppressAutoHyphens w:val="0"/>
      <w:spacing w:before="120" w:after="0" w:line="288" w:lineRule="auto"/>
      <w:ind w:left="720" w:hanging="360"/>
      <w:jc w:val="left"/>
    </w:pPr>
    <w:rPr>
      <w:rFonts w:ascii="Calibri" w:hAnsi="Calibri" w:cs="Arial"/>
      <w:bCs/>
      <w:kern w:val="32"/>
      <w:szCs w:val="28"/>
      <w:lang w:val="el-GR" w:eastAsia="en-US"/>
    </w:rPr>
  </w:style>
  <w:style w:type="paragraph" w:styleId="22">
    <w:name w:val="List Number 2"/>
    <w:basedOn w:val="a"/>
    <w:uiPriority w:val="99"/>
    <w:rsid w:val="003B1573"/>
    <w:pPr>
      <w:numPr>
        <w:numId w:val="78"/>
      </w:numPr>
      <w:tabs>
        <w:tab w:val="clear" w:pos="540"/>
      </w:tabs>
      <w:suppressAutoHyphens w:val="0"/>
      <w:spacing w:before="120" w:after="0" w:line="288" w:lineRule="auto"/>
      <w:ind w:left="720"/>
      <w:jc w:val="left"/>
    </w:pPr>
    <w:rPr>
      <w:rFonts w:ascii="Calibri" w:hAnsi="Calibri" w:cs="Arial"/>
      <w:bCs/>
      <w:kern w:val="32"/>
      <w:szCs w:val="28"/>
      <w:lang w:val="el-GR" w:eastAsia="en-US"/>
    </w:rPr>
  </w:style>
  <w:style w:type="paragraph" w:styleId="33">
    <w:name w:val="List Number 3"/>
    <w:basedOn w:val="a"/>
    <w:uiPriority w:val="99"/>
    <w:rsid w:val="003B1573"/>
    <w:pPr>
      <w:numPr>
        <w:numId w:val="79"/>
      </w:numPr>
      <w:tabs>
        <w:tab w:val="clear" w:pos="720"/>
      </w:tabs>
      <w:suppressAutoHyphens w:val="0"/>
      <w:spacing w:before="120" w:after="0" w:line="288" w:lineRule="auto"/>
      <w:ind w:left="360"/>
      <w:jc w:val="left"/>
    </w:pPr>
    <w:rPr>
      <w:rFonts w:ascii="Calibri" w:hAnsi="Calibri" w:cs="Arial"/>
      <w:bCs/>
      <w:kern w:val="32"/>
      <w:szCs w:val="28"/>
      <w:lang w:val="el-GR" w:eastAsia="en-US"/>
    </w:rPr>
  </w:style>
  <w:style w:type="paragraph" w:styleId="4">
    <w:name w:val="List Number 4"/>
    <w:basedOn w:val="a"/>
    <w:uiPriority w:val="99"/>
    <w:rsid w:val="003B1573"/>
    <w:pPr>
      <w:numPr>
        <w:numId w:val="80"/>
      </w:numPr>
      <w:tabs>
        <w:tab w:val="clear" w:pos="720"/>
        <w:tab w:val="num" w:pos="360"/>
      </w:tabs>
      <w:suppressAutoHyphens w:val="0"/>
      <w:spacing w:before="120" w:after="0" w:line="288" w:lineRule="auto"/>
      <w:ind w:left="360"/>
      <w:jc w:val="left"/>
    </w:pPr>
    <w:rPr>
      <w:rFonts w:ascii="Calibri" w:hAnsi="Calibri" w:cs="Arial"/>
      <w:bCs/>
      <w:kern w:val="32"/>
      <w:szCs w:val="28"/>
      <w:lang w:val="el-GR" w:eastAsia="en-US"/>
    </w:rPr>
  </w:style>
  <w:style w:type="paragraph" w:styleId="52">
    <w:name w:val="List Number 5"/>
    <w:basedOn w:val="a"/>
    <w:uiPriority w:val="99"/>
    <w:rsid w:val="003B1573"/>
    <w:pPr>
      <w:numPr>
        <w:numId w:val="81"/>
      </w:numPr>
      <w:tabs>
        <w:tab w:val="clear" w:pos="720"/>
      </w:tabs>
      <w:suppressAutoHyphens w:val="0"/>
      <w:spacing w:before="120" w:after="0" w:line="288" w:lineRule="auto"/>
      <w:jc w:val="left"/>
    </w:pPr>
    <w:rPr>
      <w:rFonts w:ascii="Calibri" w:hAnsi="Calibri" w:cs="Arial"/>
      <w:bCs/>
      <w:kern w:val="32"/>
      <w:szCs w:val="28"/>
      <w:lang w:val="el-GR" w:eastAsia="en-US"/>
    </w:rPr>
  </w:style>
  <w:style w:type="paragraph" w:styleId="afff">
    <w:name w:val="List Continue"/>
    <w:basedOn w:val="a"/>
    <w:uiPriority w:val="99"/>
    <w:rsid w:val="003B1573"/>
    <w:pPr>
      <w:suppressAutoHyphens w:val="0"/>
      <w:spacing w:before="120" w:after="0" w:line="288" w:lineRule="auto"/>
      <w:ind w:left="283"/>
      <w:jc w:val="left"/>
    </w:pPr>
    <w:rPr>
      <w:rFonts w:ascii="Calibri" w:hAnsi="Calibri" w:cs="Arial"/>
      <w:bCs/>
      <w:kern w:val="32"/>
      <w:szCs w:val="28"/>
      <w:lang w:val="el-GR" w:eastAsia="en-US"/>
    </w:rPr>
  </w:style>
  <w:style w:type="paragraph" w:styleId="2e">
    <w:name w:val="List Continue 2"/>
    <w:basedOn w:val="a"/>
    <w:uiPriority w:val="99"/>
    <w:rsid w:val="003B1573"/>
    <w:pPr>
      <w:suppressAutoHyphens w:val="0"/>
      <w:spacing w:before="120" w:after="0" w:line="288" w:lineRule="auto"/>
      <w:ind w:left="566"/>
      <w:jc w:val="left"/>
    </w:pPr>
    <w:rPr>
      <w:rFonts w:ascii="Calibri" w:hAnsi="Calibri" w:cs="Arial"/>
      <w:bCs/>
      <w:kern w:val="32"/>
      <w:szCs w:val="28"/>
      <w:lang w:val="el-GR" w:eastAsia="en-US"/>
    </w:rPr>
  </w:style>
  <w:style w:type="paragraph" w:styleId="3a">
    <w:name w:val="List Continue 3"/>
    <w:basedOn w:val="a"/>
    <w:uiPriority w:val="99"/>
    <w:rsid w:val="003B1573"/>
    <w:pPr>
      <w:suppressAutoHyphens w:val="0"/>
      <w:spacing w:before="120" w:after="0" w:line="288" w:lineRule="auto"/>
      <w:ind w:left="849"/>
      <w:jc w:val="left"/>
    </w:pPr>
    <w:rPr>
      <w:rFonts w:ascii="Calibri" w:hAnsi="Calibri" w:cs="Arial"/>
      <w:bCs/>
      <w:kern w:val="32"/>
      <w:szCs w:val="28"/>
      <w:lang w:val="el-GR" w:eastAsia="en-US"/>
    </w:rPr>
  </w:style>
  <w:style w:type="paragraph" w:styleId="46">
    <w:name w:val="List Continue 4"/>
    <w:basedOn w:val="a"/>
    <w:uiPriority w:val="99"/>
    <w:rsid w:val="003B1573"/>
    <w:pPr>
      <w:suppressAutoHyphens w:val="0"/>
      <w:spacing w:before="120" w:after="0" w:line="288" w:lineRule="auto"/>
      <w:ind w:left="1132"/>
      <w:jc w:val="left"/>
    </w:pPr>
    <w:rPr>
      <w:rFonts w:ascii="Calibri" w:hAnsi="Calibri" w:cs="Arial"/>
      <w:bCs/>
      <w:kern w:val="32"/>
      <w:szCs w:val="28"/>
      <w:lang w:val="el-GR" w:eastAsia="en-US"/>
    </w:rPr>
  </w:style>
  <w:style w:type="paragraph" w:styleId="55">
    <w:name w:val="List Continue 5"/>
    <w:basedOn w:val="a"/>
    <w:uiPriority w:val="99"/>
    <w:rsid w:val="003B1573"/>
    <w:pPr>
      <w:suppressAutoHyphens w:val="0"/>
      <w:spacing w:before="120" w:after="0" w:line="288" w:lineRule="auto"/>
      <w:ind w:left="1415"/>
      <w:jc w:val="left"/>
    </w:pPr>
    <w:rPr>
      <w:rFonts w:ascii="Calibri" w:hAnsi="Calibri" w:cs="Arial"/>
      <w:bCs/>
      <w:kern w:val="32"/>
      <w:szCs w:val="28"/>
      <w:lang w:val="el-GR" w:eastAsia="en-US"/>
    </w:rPr>
  </w:style>
  <w:style w:type="paragraph" w:styleId="53">
    <w:name w:val="List Bullet 5"/>
    <w:basedOn w:val="a"/>
    <w:uiPriority w:val="99"/>
    <w:rsid w:val="003B1573"/>
    <w:pPr>
      <w:numPr>
        <w:numId w:val="76"/>
      </w:numPr>
      <w:suppressAutoHyphens w:val="0"/>
      <w:spacing w:before="120" w:after="0" w:line="288" w:lineRule="auto"/>
      <w:jc w:val="left"/>
    </w:pPr>
    <w:rPr>
      <w:rFonts w:ascii="Calibri" w:hAnsi="Calibri" w:cs="Arial"/>
      <w:bCs/>
      <w:kern w:val="32"/>
      <w:szCs w:val="28"/>
      <w:lang w:val="el-GR" w:eastAsia="en-US"/>
    </w:rPr>
  </w:style>
  <w:style w:type="paragraph" w:styleId="42">
    <w:name w:val="List Bullet 4"/>
    <w:basedOn w:val="a"/>
    <w:uiPriority w:val="99"/>
    <w:rsid w:val="003B1573"/>
    <w:pPr>
      <w:numPr>
        <w:numId w:val="75"/>
      </w:numPr>
      <w:suppressAutoHyphens w:val="0"/>
      <w:spacing w:before="120" w:after="0" w:line="288" w:lineRule="auto"/>
      <w:jc w:val="left"/>
    </w:pPr>
    <w:rPr>
      <w:rFonts w:ascii="Calibri" w:hAnsi="Calibri" w:cs="Arial"/>
      <w:bCs/>
      <w:kern w:val="32"/>
      <w:szCs w:val="28"/>
      <w:lang w:val="el-GR" w:eastAsia="en-US"/>
    </w:rPr>
  </w:style>
  <w:style w:type="paragraph" w:styleId="3">
    <w:name w:val="List Bullet 3"/>
    <w:basedOn w:val="a"/>
    <w:uiPriority w:val="99"/>
    <w:rsid w:val="003B1573"/>
    <w:pPr>
      <w:numPr>
        <w:numId w:val="74"/>
      </w:numPr>
      <w:tabs>
        <w:tab w:val="num" w:pos="720"/>
      </w:tabs>
      <w:suppressAutoHyphens w:val="0"/>
      <w:spacing w:before="120" w:after="0" w:line="288" w:lineRule="auto"/>
      <w:jc w:val="left"/>
    </w:pPr>
    <w:rPr>
      <w:rFonts w:ascii="Calibri" w:hAnsi="Calibri" w:cs="Arial"/>
      <w:bCs/>
      <w:kern w:val="32"/>
      <w:szCs w:val="28"/>
      <w:lang w:val="el-GR" w:eastAsia="en-US"/>
    </w:rPr>
  </w:style>
  <w:style w:type="paragraph" w:styleId="afff0">
    <w:name w:val="List Bullet"/>
    <w:basedOn w:val="a"/>
    <w:qFormat/>
    <w:rsid w:val="003B1573"/>
    <w:pPr>
      <w:tabs>
        <w:tab w:val="num" w:pos="1800"/>
      </w:tabs>
      <w:suppressAutoHyphens w:val="0"/>
      <w:spacing w:before="120" w:after="0" w:line="288" w:lineRule="auto"/>
      <w:ind w:left="1800" w:hanging="360"/>
      <w:jc w:val="left"/>
    </w:pPr>
    <w:rPr>
      <w:rFonts w:ascii="Calibri" w:hAnsi="Calibri" w:cs="Arial"/>
      <w:bCs/>
      <w:kern w:val="32"/>
      <w:szCs w:val="28"/>
      <w:lang w:val="el-GR" w:eastAsia="en-US"/>
    </w:rPr>
  </w:style>
  <w:style w:type="paragraph" w:styleId="56">
    <w:name w:val="List 5"/>
    <w:basedOn w:val="a"/>
    <w:uiPriority w:val="99"/>
    <w:rsid w:val="003B1573"/>
    <w:pPr>
      <w:suppressAutoHyphens w:val="0"/>
      <w:spacing w:before="120" w:after="0" w:line="288" w:lineRule="auto"/>
      <w:ind w:left="1415" w:hanging="283"/>
      <w:jc w:val="left"/>
    </w:pPr>
    <w:rPr>
      <w:rFonts w:ascii="Calibri" w:hAnsi="Calibri" w:cs="Arial"/>
      <w:bCs/>
      <w:kern w:val="32"/>
      <w:szCs w:val="28"/>
      <w:lang w:val="el-GR" w:eastAsia="en-US"/>
    </w:rPr>
  </w:style>
  <w:style w:type="paragraph" w:styleId="47">
    <w:name w:val="List 4"/>
    <w:basedOn w:val="a"/>
    <w:uiPriority w:val="99"/>
    <w:rsid w:val="003B1573"/>
    <w:pPr>
      <w:suppressAutoHyphens w:val="0"/>
      <w:spacing w:before="120" w:after="0" w:line="288" w:lineRule="auto"/>
      <w:ind w:left="1132" w:hanging="283"/>
      <w:jc w:val="left"/>
    </w:pPr>
    <w:rPr>
      <w:rFonts w:ascii="Calibri" w:hAnsi="Calibri" w:cs="Arial"/>
      <w:bCs/>
      <w:kern w:val="32"/>
      <w:szCs w:val="28"/>
      <w:lang w:val="el-GR" w:eastAsia="en-US"/>
    </w:rPr>
  </w:style>
  <w:style w:type="paragraph" w:styleId="3b">
    <w:name w:val="List 3"/>
    <w:basedOn w:val="a"/>
    <w:uiPriority w:val="99"/>
    <w:rsid w:val="003B1573"/>
    <w:pPr>
      <w:suppressAutoHyphens w:val="0"/>
      <w:spacing w:before="120" w:after="0" w:line="288" w:lineRule="auto"/>
      <w:ind w:left="849" w:hanging="283"/>
      <w:jc w:val="left"/>
    </w:pPr>
    <w:rPr>
      <w:rFonts w:ascii="Calibri" w:hAnsi="Calibri" w:cs="Arial"/>
      <w:bCs/>
      <w:kern w:val="32"/>
      <w:szCs w:val="28"/>
      <w:lang w:val="el-GR" w:eastAsia="en-US"/>
    </w:rPr>
  </w:style>
  <w:style w:type="paragraph" w:styleId="2f">
    <w:name w:val="List 2"/>
    <w:basedOn w:val="a"/>
    <w:uiPriority w:val="99"/>
    <w:rsid w:val="003B1573"/>
    <w:pPr>
      <w:suppressAutoHyphens w:val="0"/>
      <w:spacing w:before="120" w:after="0" w:line="288" w:lineRule="auto"/>
      <w:ind w:left="566" w:hanging="283"/>
      <w:jc w:val="left"/>
    </w:pPr>
    <w:rPr>
      <w:rFonts w:ascii="Calibri" w:hAnsi="Calibri" w:cs="Arial"/>
      <w:bCs/>
      <w:kern w:val="32"/>
      <w:szCs w:val="28"/>
      <w:lang w:val="el-GR" w:eastAsia="en-US"/>
    </w:rPr>
  </w:style>
  <w:style w:type="paragraph" w:customStyle="1" w:styleId="MMTitle">
    <w:name w:val="MM Title"/>
    <w:basedOn w:val="a"/>
    <w:link w:val="MMTitleChar"/>
    <w:uiPriority w:val="99"/>
    <w:rsid w:val="003B1573"/>
    <w:pPr>
      <w:suppressAutoHyphens w:val="0"/>
      <w:spacing w:after="60" w:line="288" w:lineRule="auto"/>
      <w:ind w:left="1843"/>
      <w:jc w:val="center"/>
    </w:pPr>
    <w:rPr>
      <w:rFonts w:cs="Times New Roman"/>
      <w:b/>
      <w:color w:val="FF0000"/>
      <w:kern w:val="32"/>
      <w:sz w:val="32"/>
      <w:szCs w:val="20"/>
      <w:lang w:val="en-US" w:eastAsia="en-US"/>
    </w:rPr>
  </w:style>
  <w:style w:type="character" w:customStyle="1" w:styleId="MMTitleChar">
    <w:name w:val="MM Title Char"/>
    <w:link w:val="MMTitle"/>
    <w:uiPriority w:val="99"/>
    <w:locked/>
    <w:rsid w:val="003B1573"/>
    <w:rPr>
      <w:rFonts w:ascii="Tahoma" w:hAnsi="Tahoma"/>
      <w:b/>
      <w:color w:val="FF0000"/>
      <w:kern w:val="32"/>
      <w:sz w:val="32"/>
      <w:lang w:val="en-US" w:eastAsia="en-US"/>
    </w:rPr>
  </w:style>
  <w:style w:type="paragraph" w:customStyle="1" w:styleId="MMTopic1">
    <w:name w:val="MM Topic 1"/>
    <w:basedOn w:val="21"/>
    <w:link w:val="MMTopic1Char"/>
    <w:uiPriority w:val="99"/>
    <w:rsid w:val="003B1573"/>
    <w:pPr>
      <w:keepNext w:val="0"/>
      <w:numPr>
        <w:numId w:val="0"/>
      </w:numPr>
      <w:pBdr>
        <w:top w:val="none" w:sz="0" w:space="0" w:color="auto"/>
        <w:left w:val="none" w:sz="0" w:space="0" w:color="auto"/>
        <w:bottom w:val="none" w:sz="0" w:space="0" w:color="auto"/>
        <w:right w:val="none" w:sz="0" w:space="0" w:color="auto"/>
      </w:pBdr>
      <w:tabs>
        <w:tab w:val="clear" w:pos="567"/>
        <w:tab w:val="num" w:pos="1135"/>
      </w:tabs>
      <w:suppressAutoHyphens w:val="0"/>
      <w:spacing w:after="240" w:line="288" w:lineRule="auto"/>
      <w:ind w:left="1135" w:hanging="851"/>
      <w:jc w:val="left"/>
      <w:outlineLvl w:val="0"/>
    </w:pPr>
    <w:rPr>
      <w:rFonts w:ascii="Calibri" w:hAnsi="Calibri" w:cs="Times New Roman"/>
      <w:color w:val="000080"/>
      <w:kern w:val="32"/>
      <w:sz w:val="28"/>
      <w:szCs w:val="20"/>
      <w:lang w:val="en-US" w:eastAsia="en-US"/>
    </w:rPr>
  </w:style>
  <w:style w:type="character" w:customStyle="1" w:styleId="MMTopic1Char">
    <w:name w:val="MM Topic 1 Char"/>
    <w:link w:val="MMTopic1"/>
    <w:uiPriority w:val="99"/>
    <w:locked/>
    <w:rsid w:val="003B1573"/>
    <w:rPr>
      <w:rFonts w:ascii="Calibri" w:hAnsi="Calibri"/>
      <w:b/>
      <w:color w:val="000080"/>
      <w:kern w:val="32"/>
      <w:sz w:val="28"/>
      <w:lang w:val="en-US" w:eastAsia="en-US"/>
    </w:rPr>
  </w:style>
  <w:style w:type="paragraph" w:customStyle="1" w:styleId="MMTopic2">
    <w:name w:val="MM Topic 2"/>
    <w:basedOn w:val="32"/>
    <w:link w:val="MMTopic2Char"/>
    <w:uiPriority w:val="99"/>
    <w:rsid w:val="003B1573"/>
    <w:pPr>
      <w:numPr>
        <w:ilvl w:val="0"/>
        <w:numId w:val="0"/>
      </w:numPr>
      <w:tabs>
        <w:tab w:val="num" w:pos="851"/>
        <w:tab w:val="num" w:pos="1418"/>
      </w:tabs>
      <w:suppressAutoHyphens w:val="0"/>
      <w:spacing w:line="288" w:lineRule="auto"/>
      <w:ind w:left="1418" w:hanging="1418"/>
      <w:jc w:val="left"/>
    </w:pPr>
    <w:rPr>
      <w:rFonts w:ascii="Calibri" w:hAnsi="Calibri"/>
      <w:bCs w:val="0"/>
      <w:color w:val="000080"/>
      <w:kern w:val="32"/>
      <w:sz w:val="26"/>
      <w:szCs w:val="20"/>
      <w:lang w:val="en-US" w:eastAsia="en-US"/>
    </w:rPr>
  </w:style>
  <w:style w:type="character" w:customStyle="1" w:styleId="MMTopic2Char">
    <w:name w:val="MM Topic 2 Char"/>
    <w:link w:val="MMTopic2"/>
    <w:uiPriority w:val="99"/>
    <w:locked/>
    <w:rsid w:val="003B1573"/>
    <w:rPr>
      <w:rFonts w:ascii="Calibri" w:hAnsi="Calibri"/>
      <w:b/>
      <w:color w:val="000080"/>
      <w:kern w:val="32"/>
      <w:sz w:val="26"/>
      <w:lang w:val="en-US" w:eastAsia="en-US"/>
    </w:rPr>
  </w:style>
  <w:style w:type="paragraph" w:customStyle="1" w:styleId="MMTopic3">
    <w:name w:val="MM Topic 3"/>
    <w:basedOn w:val="41"/>
    <w:link w:val="MMTopic3Char"/>
    <w:uiPriority w:val="99"/>
    <w:rsid w:val="003B1573"/>
    <w:pPr>
      <w:numPr>
        <w:numId w:val="0"/>
      </w:numPr>
      <w:tabs>
        <w:tab w:val="num" w:pos="1418"/>
      </w:tabs>
      <w:suppressAutoHyphens w:val="0"/>
      <w:spacing w:after="240" w:line="288" w:lineRule="auto"/>
      <w:ind w:left="1418" w:hanging="1418"/>
      <w:jc w:val="left"/>
    </w:pPr>
    <w:rPr>
      <w:rFonts w:ascii="Calibri" w:hAnsi="Calibri"/>
      <w:bCs w:val="0"/>
      <w:color w:val="000080"/>
      <w:kern w:val="32"/>
      <w:sz w:val="28"/>
      <w:szCs w:val="20"/>
      <w:lang w:val="el-GR" w:eastAsia="en-US"/>
    </w:rPr>
  </w:style>
  <w:style w:type="character" w:customStyle="1" w:styleId="MMTopic3Char">
    <w:name w:val="MM Topic 3 Char"/>
    <w:link w:val="MMTopic3"/>
    <w:uiPriority w:val="99"/>
    <w:locked/>
    <w:rsid w:val="003B1573"/>
    <w:rPr>
      <w:rFonts w:ascii="Calibri" w:hAnsi="Calibri"/>
      <w:b/>
      <w:color w:val="000080"/>
      <w:kern w:val="32"/>
      <w:sz w:val="28"/>
      <w:lang w:eastAsia="en-US"/>
    </w:rPr>
  </w:style>
  <w:style w:type="paragraph" w:customStyle="1" w:styleId="MMNotes">
    <w:name w:val="MM Notes"/>
    <w:basedOn w:val="a"/>
    <w:link w:val="MMNotesChar"/>
    <w:uiPriority w:val="99"/>
    <w:rsid w:val="003B1573"/>
    <w:pPr>
      <w:suppressAutoHyphens w:val="0"/>
      <w:spacing w:before="120" w:after="0" w:line="288" w:lineRule="auto"/>
      <w:ind w:left="851"/>
      <w:jc w:val="left"/>
    </w:pPr>
    <w:rPr>
      <w:rFonts w:ascii="Calibri" w:hAnsi="Calibri" w:cs="Times New Roman"/>
      <w:kern w:val="32"/>
      <w:sz w:val="28"/>
      <w:szCs w:val="20"/>
      <w:lang w:val="en-US" w:eastAsia="en-US"/>
    </w:rPr>
  </w:style>
  <w:style w:type="character" w:customStyle="1" w:styleId="MMNotesChar">
    <w:name w:val="MM Notes Char"/>
    <w:link w:val="MMNotes"/>
    <w:uiPriority w:val="99"/>
    <w:locked/>
    <w:rsid w:val="003B1573"/>
    <w:rPr>
      <w:rFonts w:ascii="Calibri" w:hAnsi="Calibri"/>
      <w:kern w:val="32"/>
      <w:sz w:val="28"/>
      <w:lang w:val="en-US" w:eastAsia="en-US"/>
    </w:rPr>
  </w:style>
  <w:style w:type="paragraph" w:customStyle="1" w:styleId="MMEmpty">
    <w:name w:val="MM Empty"/>
    <w:basedOn w:val="a"/>
    <w:link w:val="MMEmptyChar"/>
    <w:uiPriority w:val="99"/>
    <w:rsid w:val="003B1573"/>
    <w:pPr>
      <w:suppressAutoHyphens w:val="0"/>
      <w:spacing w:after="60" w:line="288" w:lineRule="auto"/>
      <w:ind w:left="720"/>
      <w:jc w:val="left"/>
    </w:pPr>
    <w:rPr>
      <w:rFonts w:ascii="Calibri" w:hAnsi="Calibri" w:cs="Times New Roman"/>
      <w:kern w:val="32"/>
      <w:sz w:val="28"/>
      <w:szCs w:val="20"/>
      <w:lang w:val="en-US" w:eastAsia="en-US"/>
    </w:rPr>
  </w:style>
  <w:style w:type="character" w:customStyle="1" w:styleId="MMEmptyChar">
    <w:name w:val="MM Empty Char"/>
    <w:link w:val="MMEmpty"/>
    <w:uiPriority w:val="99"/>
    <w:locked/>
    <w:rsid w:val="003B1573"/>
    <w:rPr>
      <w:rFonts w:ascii="Calibri" w:hAnsi="Calibri"/>
      <w:kern w:val="32"/>
      <w:sz w:val="28"/>
      <w:lang w:val="en-US" w:eastAsia="en-US"/>
    </w:rPr>
  </w:style>
  <w:style w:type="paragraph" w:customStyle="1" w:styleId="MMHyperlink">
    <w:name w:val="MM Hyperlink"/>
    <w:basedOn w:val="a"/>
    <w:link w:val="MMHyperlinkChar"/>
    <w:uiPriority w:val="99"/>
    <w:rsid w:val="003B1573"/>
    <w:pPr>
      <w:suppressAutoHyphens w:val="0"/>
      <w:spacing w:after="60" w:line="288" w:lineRule="auto"/>
      <w:ind w:left="720"/>
      <w:jc w:val="left"/>
    </w:pPr>
    <w:rPr>
      <w:rFonts w:ascii="Calibri" w:hAnsi="Calibri" w:cs="Arial"/>
      <w:bCs/>
      <w:kern w:val="32"/>
      <w:sz w:val="20"/>
      <w:szCs w:val="28"/>
      <w:lang w:val="el-GR" w:eastAsia="en-US"/>
    </w:rPr>
  </w:style>
  <w:style w:type="character" w:customStyle="1" w:styleId="MMHyperlinkChar">
    <w:name w:val="MM Hyperlink Char"/>
    <w:link w:val="MMHyperlink"/>
    <w:uiPriority w:val="99"/>
    <w:locked/>
    <w:rsid w:val="003B1573"/>
    <w:rPr>
      <w:rFonts w:ascii="Calibri" w:hAnsi="Calibri" w:cs="Arial"/>
      <w:bCs/>
      <w:kern w:val="32"/>
      <w:szCs w:val="28"/>
      <w:lang w:eastAsia="en-US"/>
    </w:rPr>
  </w:style>
  <w:style w:type="paragraph" w:customStyle="1" w:styleId="MMResource">
    <w:name w:val="MM Resource"/>
    <w:basedOn w:val="a"/>
    <w:link w:val="MMResourceChar"/>
    <w:uiPriority w:val="99"/>
    <w:rsid w:val="003B1573"/>
    <w:pPr>
      <w:suppressAutoHyphens w:val="0"/>
      <w:spacing w:after="60" w:line="288" w:lineRule="auto"/>
      <w:ind w:left="851"/>
      <w:jc w:val="left"/>
    </w:pPr>
    <w:rPr>
      <w:rFonts w:ascii="Calibri" w:hAnsi="Calibri" w:cs="Arial"/>
      <w:b/>
      <w:bCs/>
      <w:color w:val="FF0000"/>
      <w:kern w:val="32"/>
      <w:sz w:val="20"/>
      <w:szCs w:val="28"/>
      <w:u w:val="single"/>
      <w:lang w:val="el-GR" w:eastAsia="en-US"/>
    </w:rPr>
  </w:style>
  <w:style w:type="character" w:customStyle="1" w:styleId="MMResourceChar">
    <w:name w:val="MM Resource Char"/>
    <w:link w:val="MMResource"/>
    <w:uiPriority w:val="99"/>
    <w:locked/>
    <w:rsid w:val="003B1573"/>
    <w:rPr>
      <w:rFonts w:ascii="Calibri" w:hAnsi="Calibri" w:cs="Arial"/>
      <w:b/>
      <w:bCs/>
      <w:color w:val="FF0000"/>
      <w:kern w:val="32"/>
      <w:szCs w:val="28"/>
      <w:u w:val="single"/>
      <w:lang w:eastAsia="en-US"/>
    </w:rPr>
  </w:style>
  <w:style w:type="paragraph" w:customStyle="1" w:styleId="MMTopic4">
    <w:name w:val="MM Topic 4"/>
    <w:basedOn w:val="41"/>
    <w:link w:val="MMTopic4Char"/>
    <w:uiPriority w:val="99"/>
    <w:rsid w:val="003B1573"/>
    <w:pPr>
      <w:numPr>
        <w:numId w:val="0"/>
      </w:numPr>
      <w:tabs>
        <w:tab w:val="num" w:pos="1418"/>
      </w:tabs>
      <w:suppressAutoHyphens w:val="0"/>
      <w:spacing w:after="240" w:line="288" w:lineRule="auto"/>
      <w:ind w:left="1418" w:hanging="1418"/>
      <w:jc w:val="left"/>
    </w:pPr>
    <w:rPr>
      <w:rFonts w:ascii="Calibri" w:hAnsi="Calibri"/>
      <w:bCs w:val="0"/>
      <w:color w:val="000080"/>
      <w:kern w:val="32"/>
      <w:sz w:val="28"/>
      <w:szCs w:val="20"/>
      <w:lang w:val="el-GR"/>
    </w:rPr>
  </w:style>
  <w:style w:type="character" w:customStyle="1" w:styleId="MMTopic4Char">
    <w:name w:val="MM Topic 4 Char"/>
    <w:link w:val="MMTopic4"/>
    <w:uiPriority w:val="99"/>
    <w:locked/>
    <w:rsid w:val="003B1573"/>
    <w:rPr>
      <w:rFonts w:ascii="Calibri" w:hAnsi="Calibri"/>
      <w:b/>
      <w:color w:val="000080"/>
      <w:kern w:val="32"/>
      <w:sz w:val="28"/>
      <w:lang w:eastAsia="zh-CN"/>
    </w:rPr>
  </w:style>
  <w:style w:type="paragraph" w:customStyle="1" w:styleId="MMTopic5">
    <w:name w:val="MM Topic 5"/>
    <w:basedOn w:val="51"/>
    <w:link w:val="MMTopic5Char"/>
    <w:uiPriority w:val="99"/>
    <w:rsid w:val="003B1573"/>
    <w:pPr>
      <w:numPr>
        <w:numId w:val="0"/>
      </w:numPr>
      <w:tabs>
        <w:tab w:val="num" w:pos="1701"/>
      </w:tabs>
      <w:suppressAutoHyphens w:val="0"/>
      <w:spacing w:before="240" w:after="240" w:line="288" w:lineRule="auto"/>
      <w:ind w:left="1701" w:hanging="1701"/>
      <w:jc w:val="left"/>
    </w:pPr>
    <w:rPr>
      <w:rFonts w:ascii="Calibri" w:hAnsi="Calibri" w:cs="Arial"/>
      <w:bCs/>
      <w:i/>
      <w:iCs/>
      <w:color w:val="000080"/>
      <w:kern w:val="32"/>
      <w:sz w:val="24"/>
      <w:szCs w:val="28"/>
      <w:lang w:val="en-GB" w:eastAsia="en-US"/>
    </w:rPr>
  </w:style>
  <w:style w:type="character" w:customStyle="1" w:styleId="MMTopic5Char">
    <w:name w:val="MM Topic 5 Char"/>
    <w:link w:val="MMTopic5"/>
    <w:uiPriority w:val="99"/>
    <w:locked/>
    <w:rsid w:val="003B1573"/>
    <w:rPr>
      <w:rFonts w:ascii="Calibri" w:hAnsi="Calibri" w:cs="Arial"/>
      <w:b/>
      <w:bCs/>
      <w:i/>
      <w:iCs/>
      <w:color w:val="000080"/>
      <w:kern w:val="32"/>
      <w:sz w:val="24"/>
      <w:szCs w:val="28"/>
      <w:lang w:val="en-GB" w:eastAsia="en-US"/>
    </w:rPr>
  </w:style>
  <w:style w:type="paragraph" w:customStyle="1" w:styleId="2f0">
    <w:name w:val="Παράγραφος λίστας2"/>
    <w:basedOn w:val="a"/>
    <w:rsid w:val="003B1573"/>
    <w:pPr>
      <w:suppressAutoHyphens w:val="0"/>
      <w:spacing w:after="200" w:line="276" w:lineRule="auto"/>
      <w:ind w:left="720"/>
      <w:contextualSpacing/>
      <w:jc w:val="left"/>
    </w:pPr>
    <w:rPr>
      <w:rFonts w:ascii="Calibri" w:hAnsi="Calibri" w:cs="Times New Roman"/>
      <w:lang w:val="el-GR" w:eastAsia="en-US"/>
    </w:rPr>
  </w:style>
  <w:style w:type="paragraph" w:customStyle="1" w:styleId="CharChar9CharChar">
    <w:name w:val="Char Char9 Char Char"/>
    <w:basedOn w:val="a"/>
    <w:uiPriority w:val="99"/>
    <w:rsid w:val="003B1573"/>
    <w:pPr>
      <w:suppressAutoHyphens w:val="0"/>
      <w:autoSpaceDE w:val="0"/>
      <w:autoSpaceDN w:val="0"/>
      <w:adjustRightInd w:val="0"/>
      <w:spacing w:after="160" w:line="240" w:lineRule="exact"/>
      <w:jc w:val="left"/>
    </w:pPr>
    <w:rPr>
      <w:rFonts w:ascii="Verdana" w:hAnsi="Verdana" w:cs="Times New Roman"/>
      <w:sz w:val="20"/>
      <w:szCs w:val="20"/>
      <w:lang w:val="en-US" w:eastAsia="en-US"/>
    </w:rPr>
  </w:style>
  <w:style w:type="paragraph" w:customStyle="1" w:styleId="BodyText">
    <w:name w:val="*Body Text"/>
    <w:link w:val="BodyTextZchn"/>
    <w:uiPriority w:val="99"/>
    <w:rsid w:val="003B1573"/>
    <w:pPr>
      <w:spacing w:after="120"/>
    </w:pPr>
    <w:rPr>
      <w:rFonts w:ascii="Arial" w:hAnsi="Arial"/>
      <w:color w:val="000000"/>
      <w:sz w:val="22"/>
      <w:szCs w:val="22"/>
      <w:lang w:val="en-US" w:eastAsia="en-US"/>
    </w:rPr>
  </w:style>
  <w:style w:type="character" w:customStyle="1" w:styleId="BodyTextZchn">
    <w:name w:val="*Body Text Zchn"/>
    <w:link w:val="BodyText"/>
    <w:uiPriority w:val="99"/>
    <w:locked/>
    <w:rsid w:val="003B1573"/>
    <w:rPr>
      <w:rFonts w:ascii="Arial" w:hAnsi="Arial"/>
      <w:color w:val="000000"/>
      <w:sz w:val="22"/>
      <w:szCs w:val="22"/>
      <w:lang w:val="en-US" w:eastAsia="en-US"/>
    </w:rPr>
  </w:style>
  <w:style w:type="character" w:customStyle="1" w:styleId="Heading6Char1">
    <w:name w:val="Heading 6 Char1"/>
    <w:aliases w:val="icom_heading6 Char1"/>
    <w:uiPriority w:val="99"/>
    <w:semiHidden/>
    <w:rsid w:val="003B1573"/>
    <w:rPr>
      <w:rFonts w:ascii="Calibri Light" w:hAnsi="Calibri Light" w:cs="Times New Roman"/>
      <w:bCs/>
      <w:color w:val="1F3763"/>
      <w:kern w:val="32"/>
      <w:sz w:val="28"/>
      <w:szCs w:val="28"/>
      <w:lang w:eastAsia="en-US"/>
    </w:rPr>
  </w:style>
  <w:style w:type="character" w:customStyle="1" w:styleId="icomheading7Char1">
    <w:name w:val="icom_heading7 Char1"/>
    <w:uiPriority w:val="99"/>
    <w:semiHidden/>
    <w:rsid w:val="003B1573"/>
    <w:rPr>
      <w:rFonts w:ascii="Calibri Light" w:hAnsi="Calibri Light" w:cs="Times New Roman"/>
      <w:bCs/>
      <w:i/>
      <w:iCs/>
      <w:color w:val="1F3763"/>
      <w:kern w:val="32"/>
      <w:sz w:val="28"/>
      <w:szCs w:val="28"/>
      <w:lang w:eastAsia="en-US"/>
    </w:rPr>
  </w:style>
  <w:style w:type="character" w:customStyle="1" w:styleId="Heading8Char1">
    <w:name w:val="Heading 8 Char1"/>
    <w:aliases w:val="icom_heading8 Char1"/>
    <w:uiPriority w:val="99"/>
    <w:semiHidden/>
    <w:rsid w:val="003B1573"/>
    <w:rPr>
      <w:rFonts w:ascii="Calibri Light" w:hAnsi="Calibri Light" w:cs="Times New Roman"/>
      <w:bCs/>
      <w:color w:val="272727"/>
      <w:kern w:val="32"/>
      <w:sz w:val="21"/>
      <w:szCs w:val="21"/>
      <w:lang w:eastAsia="en-US"/>
    </w:rPr>
  </w:style>
  <w:style w:type="character" w:customStyle="1" w:styleId="Heading9Char1">
    <w:name w:val="Heading 9 Char1"/>
    <w:aliases w:val="icom_heading9 Char1"/>
    <w:uiPriority w:val="99"/>
    <w:semiHidden/>
    <w:rsid w:val="003B1573"/>
    <w:rPr>
      <w:rFonts w:ascii="Calibri Light" w:hAnsi="Calibri Light" w:cs="Times New Roman"/>
      <w:bCs/>
      <w:i/>
      <w:iCs/>
      <w:color w:val="272727"/>
      <w:kern w:val="32"/>
      <w:sz w:val="21"/>
      <w:szCs w:val="21"/>
      <w:lang w:eastAsia="en-US"/>
    </w:rPr>
  </w:style>
  <w:style w:type="paragraph" w:customStyle="1" w:styleId="icomtableofcontentstitle">
    <w:name w:val="icom_tableofcontents_title"/>
    <w:uiPriority w:val="99"/>
    <w:rsid w:val="003B1573"/>
    <w:pPr>
      <w:jc w:val="center"/>
    </w:pPr>
    <w:rPr>
      <w:rFonts w:ascii="Tahoma" w:hAnsi="Tahoma" w:cs="Arial"/>
      <w:b/>
      <w:bCs/>
      <w:color w:val="1F497D"/>
      <w:kern w:val="32"/>
      <w:sz w:val="32"/>
      <w:szCs w:val="32"/>
      <w:lang w:eastAsia="en-US"/>
    </w:rPr>
  </w:style>
  <w:style w:type="paragraph" w:customStyle="1" w:styleId="icombullet3">
    <w:name w:val="icom_bullet3"/>
    <w:basedOn w:val="2d"/>
    <w:uiPriority w:val="99"/>
    <w:rsid w:val="003B1573"/>
    <w:pPr>
      <w:numPr>
        <w:numId w:val="84"/>
      </w:numPr>
      <w:tabs>
        <w:tab w:val="clear" w:pos="2060"/>
        <w:tab w:val="num" w:pos="2410"/>
      </w:tabs>
      <w:spacing w:line="288" w:lineRule="auto"/>
      <w:ind w:left="2438" w:hanging="595"/>
    </w:pPr>
    <w:rPr>
      <w:lang w:val="en-US"/>
    </w:rPr>
  </w:style>
  <w:style w:type="paragraph" w:customStyle="1" w:styleId="icombullet2">
    <w:name w:val="icom_bullet2"/>
    <w:basedOn w:val="RFPbullet1"/>
    <w:uiPriority w:val="99"/>
    <w:rsid w:val="003B1573"/>
    <w:pPr>
      <w:numPr>
        <w:numId w:val="82"/>
      </w:numPr>
      <w:tabs>
        <w:tab w:val="num" w:pos="397"/>
        <w:tab w:val="num" w:pos="1492"/>
        <w:tab w:val="num" w:pos="1800"/>
      </w:tabs>
      <w:spacing w:before="120" w:line="288" w:lineRule="auto"/>
      <w:ind w:left="1800" w:hanging="400"/>
    </w:pPr>
    <w:rPr>
      <w:color w:val="auto"/>
      <w:lang w:val="en-US"/>
    </w:rPr>
  </w:style>
  <w:style w:type="paragraph" w:customStyle="1" w:styleId="icomchecklistbullet">
    <w:name w:val="icom_checklist_bullet"/>
    <w:basedOn w:val="RFPbodytext"/>
    <w:uiPriority w:val="99"/>
    <w:rsid w:val="003B1573"/>
    <w:pPr>
      <w:numPr>
        <w:numId w:val="85"/>
      </w:numPr>
      <w:tabs>
        <w:tab w:val="clear" w:pos="1140"/>
        <w:tab w:val="num" w:pos="360"/>
        <w:tab w:val="num" w:pos="720"/>
        <w:tab w:val="left" w:pos="1843"/>
      </w:tabs>
      <w:spacing w:line="288" w:lineRule="auto"/>
      <w:ind w:left="1871" w:hanging="567"/>
    </w:pPr>
    <w:rPr>
      <w:rFonts w:cs="Times New Roman"/>
      <w:bCs w:val="0"/>
      <w:color w:val="auto"/>
      <w:szCs w:val="22"/>
    </w:rPr>
  </w:style>
  <w:style w:type="paragraph" w:customStyle="1" w:styleId="icomchaptercoverdesc">
    <w:name w:val="icom_chapter_cover_desc"/>
    <w:uiPriority w:val="99"/>
    <w:rsid w:val="003B1573"/>
    <w:pPr>
      <w:ind w:left="1843"/>
      <w:jc w:val="center"/>
    </w:pPr>
    <w:rPr>
      <w:rFonts w:ascii="Calibri" w:hAnsi="Calibri"/>
      <w:b/>
      <w:bCs/>
      <w:caps/>
      <w:kern w:val="32"/>
      <w:sz w:val="22"/>
      <w:szCs w:val="22"/>
      <w:lang w:eastAsia="en-US"/>
    </w:rPr>
  </w:style>
  <w:style w:type="paragraph" w:customStyle="1" w:styleId="icomheader">
    <w:name w:val="icom_header"/>
    <w:uiPriority w:val="99"/>
    <w:rsid w:val="003B1573"/>
    <w:pPr>
      <w:tabs>
        <w:tab w:val="center" w:pos="5112"/>
      </w:tabs>
    </w:pPr>
    <w:rPr>
      <w:rFonts w:ascii="Calibri" w:hAnsi="Calibri" w:cs="Arial"/>
      <w:bCs/>
      <w:kern w:val="32"/>
      <w:sz w:val="16"/>
      <w:szCs w:val="16"/>
      <w:lang w:eastAsia="en-US"/>
    </w:rPr>
  </w:style>
  <w:style w:type="character" w:customStyle="1" w:styleId="icomchaptercovertitleChar">
    <w:name w:val="icom_chapter_cover_title Char"/>
    <w:link w:val="icomchaptercovertitle"/>
    <w:uiPriority w:val="99"/>
    <w:locked/>
    <w:rsid w:val="003B1573"/>
    <w:rPr>
      <w:rFonts w:ascii="Tahoma" w:hAnsi="Tahoma"/>
      <w:b/>
      <w:color w:val="FF0000"/>
      <w:kern w:val="32"/>
      <w:sz w:val="32"/>
    </w:rPr>
  </w:style>
  <w:style w:type="paragraph" w:customStyle="1" w:styleId="icomchaptercovertitle">
    <w:name w:val="icom_chapter_cover_title"/>
    <w:link w:val="icomchaptercovertitleChar"/>
    <w:uiPriority w:val="99"/>
    <w:rsid w:val="003B1573"/>
    <w:pPr>
      <w:ind w:left="1843"/>
      <w:jc w:val="center"/>
    </w:pPr>
    <w:rPr>
      <w:rFonts w:ascii="Tahoma" w:hAnsi="Tahoma"/>
      <w:b/>
      <w:color w:val="FF0000"/>
      <w:kern w:val="32"/>
      <w:sz w:val="32"/>
    </w:rPr>
  </w:style>
  <w:style w:type="paragraph" w:customStyle="1" w:styleId="icomtablecolumntitle">
    <w:name w:val="icom_table_columntitle"/>
    <w:basedOn w:val="RFPtablebodytext"/>
    <w:uiPriority w:val="99"/>
    <w:rsid w:val="003B1573"/>
    <w:pPr>
      <w:jc w:val="center"/>
    </w:pPr>
    <w:rPr>
      <w:b/>
      <w:szCs w:val="20"/>
    </w:rPr>
  </w:style>
  <w:style w:type="paragraph" w:customStyle="1" w:styleId="icompicturecaption">
    <w:name w:val="icom_picture_caption"/>
    <w:basedOn w:val="RFPbodytext"/>
    <w:next w:val="RFPbodytext"/>
    <w:uiPriority w:val="99"/>
    <w:rsid w:val="003B1573"/>
    <w:pPr>
      <w:spacing w:line="288" w:lineRule="auto"/>
      <w:ind w:left="851"/>
      <w:jc w:val="center"/>
    </w:pPr>
    <w:rPr>
      <w:rFonts w:cs="Times New Roman"/>
      <w:b/>
      <w:bCs w:val="0"/>
      <w:color w:val="auto"/>
      <w:sz w:val="18"/>
      <w:szCs w:val="18"/>
    </w:rPr>
  </w:style>
  <w:style w:type="paragraph" w:customStyle="1" w:styleId="icomtablebullet1">
    <w:name w:val="icom_table_bullet1"/>
    <w:basedOn w:val="RFPtablebodytext"/>
    <w:uiPriority w:val="99"/>
    <w:rsid w:val="003B1573"/>
    <w:pPr>
      <w:numPr>
        <w:numId w:val="86"/>
      </w:numPr>
      <w:tabs>
        <w:tab w:val="num" w:pos="158"/>
      </w:tabs>
      <w:ind w:left="160" w:hanging="140"/>
    </w:pPr>
  </w:style>
  <w:style w:type="paragraph" w:customStyle="1" w:styleId="xl78">
    <w:name w:val="xl78"/>
    <w:basedOn w:val="a"/>
    <w:rsid w:val="003B1573"/>
    <w:pPr>
      <w:pBdr>
        <w:top w:val="single" w:sz="4" w:space="0" w:color="auto"/>
        <w:left w:val="single" w:sz="4" w:space="0" w:color="auto"/>
        <w:bottom w:val="single" w:sz="4" w:space="0" w:color="auto"/>
        <w:right w:val="single" w:sz="4" w:space="0" w:color="auto"/>
      </w:pBdr>
      <w:shd w:val="clear" w:color="auto" w:fill="D9D9D9"/>
      <w:suppressAutoHyphens w:val="0"/>
      <w:spacing w:before="100" w:beforeAutospacing="1" w:after="100" w:afterAutospacing="1" w:line="288" w:lineRule="auto"/>
      <w:jc w:val="left"/>
    </w:pPr>
    <w:rPr>
      <w:rFonts w:ascii="Times New Roman" w:hAnsi="Times New Roman" w:cs="Times New Roman"/>
      <w:b/>
      <w:bCs/>
      <w:sz w:val="18"/>
      <w:szCs w:val="18"/>
      <w:lang w:val="el-GR" w:eastAsia="el-GR"/>
    </w:rPr>
  </w:style>
  <w:style w:type="paragraph" w:customStyle="1" w:styleId="xl79">
    <w:name w:val="xl79"/>
    <w:basedOn w:val="a"/>
    <w:rsid w:val="003B15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hAnsi="Times New Roman" w:cs="Times New Roman"/>
      <w:color w:val="008000"/>
      <w:sz w:val="18"/>
      <w:szCs w:val="18"/>
      <w:lang w:val="el-GR" w:eastAsia="el-GR"/>
    </w:rPr>
  </w:style>
  <w:style w:type="paragraph" w:customStyle="1" w:styleId="xl80">
    <w:name w:val="xl80"/>
    <w:basedOn w:val="a"/>
    <w:rsid w:val="003B15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hAnsi="Times New Roman" w:cs="Times New Roman"/>
      <w:color w:val="008000"/>
      <w:sz w:val="18"/>
      <w:szCs w:val="18"/>
      <w:lang w:val="el-GR" w:eastAsia="el-GR"/>
    </w:rPr>
  </w:style>
  <w:style w:type="paragraph" w:customStyle="1" w:styleId="xl81">
    <w:name w:val="xl81"/>
    <w:basedOn w:val="a"/>
    <w:rsid w:val="003B1573"/>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88" w:lineRule="auto"/>
      <w:jc w:val="left"/>
    </w:pPr>
    <w:rPr>
      <w:rFonts w:ascii="Times New Roman" w:hAnsi="Times New Roman" w:cs="Times New Roman"/>
      <w:color w:val="008000"/>
      <w:sz w:val="18"/>
      <w:szCs w:val="18"/>
      <w:lang w:val="el-GR" w:eastAsia="el-GR"/>
    </w:rPr>
  </w:style>
  <w:style w:type="paragraph" w:customStyle="1" w:styleId="xl82">
    <w:name w:val="xl82"/>
    <w:basedOn w:val="a"/>
    <w:rsid w:val="003B1573"/>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88" w:lineRule="auto"/>
      <w:jc w:val="left"/>
    </w:pPr>
    <w:rPr>
      <w:rFonts w:ascii="Times New Roman" w:hAnsi="Times New Roman" w:cs="Times New Roman"/>
      <w:color w:val="008000"/>
      <w:sz w:val="18"/>
      <w:szCs w:val="18"/>
      <w:lang w:val="el-GR" w:eastAsia="el-GR"/>
    </w:rPr>
  </w:style>
  <w:style w:type="character" w:customStyle="1" w:styleId="icombodytextb">
    <w:name w:val="icom_bodytext_b"/>
    <w:uiPriority w:val="99"/>
    <w:rsid w:val="003B1573"/>
    <w:rPr>
      <w:rFonts w:ascii="Calibri" w:hAnsi="Calibri"/>
      <w:b/>
      <w:kern w:val="32"/>
      <w:sz w:val="28"/>
      <w:lang w:val="en-US" w:eastAsia="en-US"/>
    </w:rPr>
  </w:style>
  <w:style w:type="character" w:customStyle="1" w:styleId="icombodytexti">
    <w:name w:val="icom_bodytext_i"/>
    <w:uiPriority w:val="99"/>
    <w:rsid w:val="003B1573"/>
    <w:rPr>
      <w:rFonts w:ascii="Calibri" w:hAnsi="Calibri"/>
      <w:i/>
      <w:kern w:val="32"/>
      <w:sz w:val="28"/>
      <w:lang w:val="en-US" w:eastAsia="en-US"/>
    </w:rPr>
  </w:style>
  <w:style w:type="character" w:customStyle="1" w:styleId="icombodytextbi">
    <w:name w:val="icom_bodytext_bi"/>
    <w:uiPriority w:val="99"/>
    <w:rsid w:val="003B1573"/>
    <w:rPr>
      <w:rFonts w:ascii="Calibri" w:hAnsi="Calibri"/>
      <w:b/>
      <w:i/>
      <w:kern w:val="32"/>
      <w:sz w:val="28"/>
      <w:lang w:val="en-US" w:eastAsia="en-US"/>
    </w:rPr>
  </w:style>
  <w:style w:type="character" w:customStyle="1" w:styleId="icombodytextu">
    <w:name w:val="icom_bodytext_u"/>
    <w:uiPriority w:val="99"/>
    <w:rsid w:val="003B1573"/>
    <w:rPr>
      <w:rFonts w:ascii="Calibri" w:hAnsi="Calibri"/>
      <w:kern w:val="32"/>
      <w:sz w:val="28"/>
      <w:u w:val="single"/>
      <w:lang w:val="en-US" w:eastAsia="en-US"/>
    </w:rPr>
  </w:style>
  <w:style w:type="character" w:customStyle="1" w:styleId="icombodytextbu">
    <w:name w:val="icom_bodytext_bu"/>
    <w:uiPriority w:val="99"/>
    <w:rsid w:val="003B1573"/>
    <w:rPr>
      <w:rFonts w:ascii="Calibri" w:hAnsi="Calibri"/>
      <w:b/>
      <w:kern w:val="32"/>
      <w:sz w:val="28"/>
      <w:u w:val="single"/>
      <w:lang w:val="en-US" w:eastAsia="en-US"/>
    </w:rPr>
  </w:style>
  <w:style w:type="character" w:customStyle="1" w:styleId="icombodytextbui">
    <w:name w:val="icom_bodytext_bui"/>
    <w:uiPriority w:val="99"/>
    <w:rsid w:val="003B1573"/>
    <w:rPr>
      <w:rFonts w:ascii="Calibri" w:hAnsi="Calibri"/>
      <w:b/>
      <w:i/>
      <w:kern w:val="32"/>
      <w:sz w:val="28"/>
      <w:u w:val="single"/>
      <w:lang w:val="en-US" w:eastAsia="en-US"/>
    </w:rPr>
  </w:style>
  <w:style w:type="character" w:customStyle="1" w:styleId="CharChar3">
    <w:name w:val="Char Char3"/>
    <w:uiPriority w:val="99"/>
    <w:semiHidden/>
    <w:locked/>
    <w:rsid w:val="003B1573"/>
    <w:rPr>
      <w:rFonts w:ascii="Times New Roman" w:hAnsi="Times New Roman"/>
      <w:sz w:val="24"/>
      <w:lang w:val="el-GR" w:eastAsia="ar-SA" w:bidi="ar-SA"/>
    </w:rPr>
  </w:style>
  <w:style w:type="character" w:styleId="HTML">
    <w:name w:val="HTML Typewriter"/>
    <w:uiPriority w:val="99"/>
    <w:rsid w:val="003B1573"/>
    <w:rPr>
      <w:rFonts w:ascii="Courier New" w:eastAsia="MS Mincho" w:hAnsi="Courier New" w:cs="Courier New"/>
      <w:sz w:val="20"/>
      <w:szCs w:val="20"/>
    </w:rPr>
  </w:style>
  <w:style w:type="paragraph" w:customStyle="1" w:styleId="48">
    <w:name w:val="Αρίθμηση επίπεδο 4(α)"/>
    <w:basedOn w:val="41"/>
    <w:uiPriority w:val="99"/>
    <w:rsid w:val="003B1573"/>
    <w:pPr>
      <w:keepNext w:val="0"/>
      <w:numPr>
        <w:ilvl w:val="0"/>
        <w:numId w:val="0"/>
      </w:numPr>
      <w:shd w:val="clear" w:color="auto" w:fill="FFFFFF"/>
      <w:suppressAutoHyphens w:val="0"/>
      <w:spacing w:before="60" w:line="288" w:lineRule="auto"/>
      <w:jc w:val="left"/>
    </w:pPr>
    <w:rPr>
      <w:rFonts w:ascii="Times New Roman" w:hAnsi="Times New Roman"/>
      <w:b w:val="0"/>
      <w:bCs w:val="0"/>
      <w:color w:val="000000"/>
      <w:w w:val="102"/>
      <w:sz w:val="24"/>
      <w:szCs w:val="24"/>
      <w:lang w:val="el-GR" w:eastAsia="en-US"/>
    </w:rPr>
  </w:style>
  <w:style w:type="character" w:customStyle="1" w:styleId="fontstyle31">
    <w:name w:val="fontstyle31"/>
    <w:uiPriority w:val="99"/>
    <w:rsid w:val="003B1573"/>
    <w:rPr>
      <w:rFonts w:ascii="SymbolMT" w:hAnsi="SymbolMT" w:cs="Times New Roman"/>
      <w:color w:val="FF0000"/>
      <w:sz w:val="20"/>
      <w:szCs w:val="20"/>
    </w:rPr>
  </w:style>
  <w:style w:type="paragraph" w:customStyle="1" w:styleId="Captionschema">
    <w:name w:val="Caption schema"/>
    <w:basedOn w:val="af0"/>
    <w:uiPriority w:val="99"/>
    <w:rsid w:val="003B1573"/>
    <w:pPr>
      <w:numPr>
        <w:numId w:val="88"/>
      </w:numPr>
      <w:suppressLineNumbers w:val="0"/>
      <w:tabs>
        <w:tab w:val="clear" w:pos="1865"/>
        <w:tab w:val="left" w:pos="1134"/>
        <w:tab w:val="num" w:pos="1492"/>
        <w:tab w:val="num" w:pos="1701"/>
      </w:tabs>
      <w:suppressAutoHyphens w:val="0"/>
      <w:spacing w:after="0" w:line="288" w:lineRule="auto"/>
      <w:ind w:left="1139" w:hanging="357"/>
      <w:jc w:val="center"/>
    </w:pPr>
    <w:rPr>
      <w:rFonts w:ascii="Times New Roman" w:hAnsi="Times New Roman" w:cs="Times New Roman"/>
      <w:b/>
      <w:bCs/>
      <w:i w:val="0"/>
      <w:iCs w:val="0"/>
      <w:sz w:val="20"/>
      <w:szCs w:val="24"/>
      <w:lang w:val="el-GR" w:eastAsia="en-US"/>
    </w:rPr>
  </w:style>
  <w:style w:type="paragraph" w:customStyle="1" w:styleId="Table">
    <w:name w:val="Table"/>
    <w:basedOn w:val="a"/>
    <w:rsid w:val="003B1573"/>
    <w:pPr>
      <w:suppressAutoHyphens w:val="0"/>
      <w:spacing w:after="0" w:line="288" w:lineRule="auto"/>
      <w:jc w:val="left"/>
    </w:pPr>
    <w:rPr>
      <w:rFonts w:ascii="Times New Roman" w:hAnsi="Times New Roman" w:cs="Times New Roman"/>
      <w:sz w:val="24"/>
      <w:szCs w:val="24"/>
      <w:lang w:val="el-GR" w:eastAsia="en-US"/>
    </w:rPr>
  </w:style>
  <w:style w:type="paragraph" w:customStyle="1" w:styleId="Bullets">
    <w:name w:val="Bullets"/>
    <w:basedOn w:val="a"/>
    <w:rsid w:val="003B1573"/>
    <w:pPr>
      <w:tabs>
        <w:tab w:val="num" w:pos="360"/>
      </w:tabs>
      <w:suppressAutoHyphens w:val="0"/>
      <w:spacing w:after="0" w:line="288" w:lineRule="auto"/>
      <w:ind w:left="357" w:hanging="357"/>
      <w:jc w:val="left"/>
    </w:pPr>
    <w:rPr>
      <w:rFonts w:ascii="Times New Roman" w:hAnsi="Times New Roman" w:cs="Times New Roman"/>
      <w:sz w:val="24"/>
      <w:szCs w:val="24"/>
      <w:lang w:val="el-GR" w:eastAsia="en-US"/>
    </w:rPr>
  </w:style>
  <w:style w:type="paragraph" w:customStyle="1" w:styleId="Num">
    <w:name w:val="_Num#"/>
    <w:basedOn w:val="a"/>
    <w:uiPriority w:val="99"/>
    <w:rsid w:val="003B1573"/>
    <w:pPr>
      <w:tabs>
        <w:tab w:val="num" w:pos="360"/>
      </w:tabs>
      <w:suppressAutoHyphens w:val="0"/>
      <w:spacing w:after="0" w:line="288" w:lineRule="auto"/>
      <w:ind w:left="360" w:hanging="360"/>
      <w:jc w:val="left"/>
    </w:pPr>
    <w:rPr>
      <w:rFonts w:cs="Times New Roman"/>
      <w:szCs w:val="20"/>
      <w:lang w:val="el-GR" w:eastAsia="en-US"/>
    </w:rPr>
  </w:style>
  <w:style w:type="character" w:customStyle="1" w:styleId="Tahoma">
    <w:name w:val="Στυλ Tahoma"/>
    <w:rsid w:val="003B1573"/>
    <w:rPr>
      <w:rFonts w:ascii="Tahoma" w:hAnsi="Tahoma" w:cs="Times New Roman"/>
      <w:sz w:val="22"/>
    </w:rPr>
  </w:style>
  <w:style w:type="character" w:customStyle="1" w:styleId="apple-style-span">
    <w:name w:val="apple-style-span"/>
    <w:uiPriority w:val="99"/>
    <w:rsid w:val="003B1573"/>
    <w:rPr>
      <w:rFonts w:cs="Times New Roman"/>
    </w:rPr>
  </w:style>
  <w:style w:type="paragraph" w:customStyle="1" w:styleId="Tabletitle">
    <w:name w:val="Table_title"/>
    <w:basedOn w:val="Table"/>
    <w:uiPriority w:val="99"/>
    <w:rsid w:val="003B1573"/>
    <w:rPr>
      <w:b/>
    </w:rPr>
  </w:style>
  <w:style w:type="paragraph" w:styleId="HTML0">
    <w:name w:val="HTML Address"/>
    <w:basedOn w:val="a"/>
    <w:link w:val="HTMLChar"/>
    <w:uiPriority w:val="99"/>
    <w:rsid w:val="003B1573"/>
    <w:pPr>
      <w:suppressAutoHyphens w:val="0"/>
      <w:spacing w:after="0" w:line="288" w:lineRule="auto"/>
      <w:jc w:val="left"/>
    </w:pPr>
    <w:rPr>
      <w:rFonts w:ascii="Times New Roman" w:hAnsi="Times New Roman" w:cs="Times New Roman"/>
      <w:i/>
      <w:iCs/>
      <w:sz w:val="24"/>
      <w:szCs w:val="24"/>
      <w:lang w:val="el-GR" w:eastAsia="en-US"/>
    </w:rPr>
  </w:style>
  <w:style w:type="character" w:customStyle="1" w:styleId="HTMLChar">
    <w:name w:val="Διεύθυνση HTML Char"/>
    <w:basedOn w:val="a0"/>
    <w:link w:val="HTML0"/>
    <w:uiPriority w:val="99"/>
    <w:rsid w:val="003B1573"/>
    <w:rPr>
      <w:i/>
      <w:iCs/>
      <w:sz w:val="24"/>
      <w:szCs w:val="24"/>
      <w:lang w:eastAsia="en-US"/>
    </w:rPr>
  </w:style>
  <w:style w:type="character" w:customStyle="1" w:styleId="2f1">
    <w:name w:val="Κείμενο κράτησης θέσης2"/>
    <w:uiPriority w:val="99"/>
    <w:rsid w:val="003B1573"/>
    <w:rPr>
      <w:rFonts w:cs="Times New Roman"/>
      <w:color w:val="808080"/>
    </w:rPr>
  </w:style>
  <w:style w:type="paragraph" w:customStyle="1" w:styleId="2f2">
    <w:name w:val="Αναθεώρηση2"/>
    <w:uiPriority w:val="99"/>
    <w:rsid w:val="003B1573"/>
    <w:pPr>
      <w:suppressAutoHyphens/>
    </w:pPr>
    <w:rPr>
      <w:sz w:val="24"/>
      <w:szCs w:val="24"/>
      <w:lang w:val="en-GB" w:eastAsia="zh-CN"/>
    </w:rPr>
  </w:style>
  <w:style w:type="paragraph" w:customStyle="1" w:styleId="1f1">
    <w:name w:val="Σώμα κείμενου με εσοχή1"/>
    <w:basedOn w:val="a"/>
    <w:link w:val="BodyTextIndentChar"/>
    <w:uiPriority w:val="99"/>
    <w:rsid w:val="003B1573"/>
    <w:pPr>
      <w:suppressAutoHyphens w:val="0"/>
      <w:spacing w:after="0" w:line="288" w:lineRule="auto"/>
      <w:ind w:firstLine="1134"/>
      <w:jc w:val="left"/>
    </w:pPr>
    <w:rPr>
      <w:rFonts w:ascii="Calibri" w:hAnsi="Calibri" w:cs="Calibri"/>
      <w:szCs w:val="24"/>
      <w:lang w:val="el-GR"/>
    </w:rPr>
  </w:style>
  <w:style w:type="paragraph" w:customStyle="1" w:styleId="2f3">
    <w:name w:val="Χωρίς διάστιχο2"/>
    <w:uiPriority w:val="99"/>
    <w:rsid w:val="003B1573"/>
    <w:pPr>
      <w:suppressAutoHyphens/>
      <w:jc w:val="both"/>
    </w:pPr>
    <w:rPr>
      <w:rFonts w:ascii="Calibri" w:hAnsi="Calibri" w:cs="Calibri"/>
      <w:sz w:val="22"/>
      <w:szCs w:val="24"/>
      <w:lang w:val="en-GB" w:eastAsia="zh-CN"/>
    </w:rPr>
  </w:style>
  <w:style w:type="paragraph" w:customStyle="1" w:styleId="1f6">
    <w:name w:val="Επικεφαλίδα ΠΠ1"/>
    <w:basedOn w:val="10"/>
    <w:next w:val="a"/>
    <w:uiPriority w:val="99"/>
    <w:rsid w:val="003B1573"/>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480" w:after="60" w:line="276" w:lineRule="auto"/>
      <w:jc w:val="left"/>
      <w:outlineLvl w:val="9"/>
    </w:pPr>
    <w:rPr>
      <w:rFonts w:ascii="Cambria" w:hAnsi="Cambria" w:cs="Calibri"/>
      <w:bCs w:val="0"/>
      <w:color w:val="365F91"/>
      <w:sz w:val="32"/>
      <w:szCs w:val="28"/>
      <w:lang w:val="el-GR" w:eastAsia="en-US"/>
    </w:rPr>
  </w:style>
  <w:style w:type="numbering" w:customStyle="1" w:styleId="5">
    <w:name w:val="Στυλ5"/>
    <w:rsid w:val="003B1573"/>
    <w:pPr>
      <w:numPr>
        <w:numId w:val="94"/>
      </w:numPr>
    </w:pPr>
  </w:style>
  <w:style w:type="numbering" w:customStyle="1" w:styleId="2">
    <w:name w:val="Στυλ2"/>
    <w:rsid w:val="003B1573"/>
    <w:pPr>
      <w:numPr>
        <w:numId w:val="91"/>
      </w:numPr>
    </w:pPr>
  </w:style>
  <w:style w:type="numbering" w:customStyle="1" w:styleId="31">
    <w:name w:val="Στυλ3"/>
    <w:rsid w:val="003B1573"/>
    <w:pPr>
      <w:numPr>
        <w:numId w:val="92"/>
      </w:numPr>
    </w:pPr>
  </w:style>
  <w:style w:type="numbering" w:customStyle="1" w:styleId="WWNum36">
    <w:name w:val="WWNum36"/>
    <w:rsid w:val="003B1573"/>
    <w:pPr>
      <w:numPr>
        <w:numId w:val="72"/>
      </w:numPr>
    </w:pPr>
  </w:style>
  <w:style w:type="numbering" w:customStyle="1" w:styleId="WWNum37">
    <w:name w:val="WWNum37"/>
    <w:rsid w:val="003B1573"/>
    <w:pPr>
      <w:numPr>
        <w:numId w:val="73"/>
      </w:numPr>
    </w:pPr>
  </w:style>
  <w:style w:type="numbering" w:customStyle="1" w:styleId="icomliststyle">
    <w:name w:val="icom_liststyle"/>
    <w:rsid w:val="003B1573"/>
    <w:pPr>
      <w:numPr>
        <w:numId w:val="87"/>
      </w:numPr>
    </w:pPr>
  </w:style>
  <w:style w:type="numbering" w:customStyle="1" w:styleId="11">
    <w:name w:val="Στυλ1"/>
    <w:rsid w:val="003B1573"/>
    <w:pPr>
      <w:numPr>
        <w:numId w:val="90"/>
      </w:numPr>
    </w:pPr>
  </w:style>
  <w:style w:type="numbering" w:customStyle="1" w:styleId="43">
    <w:name w:val="Στυλ4"/>
    <w:rsid w:val="003B1573"/>
    <w:pPr>
      <w:numPr>
        <w:numId w:val="93"/>
      </w:numPr>
    </w:pPr>
  </w:style>
  <w:style w:type="paragraph" w:customStyle="1" w:styleId="Numbers">
    <w:name w:val="Numbers"/>
    <w:basedOn w:val="a"/>
    <w:rsid w:val="003B1573"/>
    <w:pPr>
      <w:suppressAutoHyphens w:val="0"/>
      <w:spacing w:after="0"/>
      <w:jc w:val="left"/>
    </w:pPr>
    <w:rPr>
      <w:rFonts w:ascii="Times New Roman" w:hAnsi="Times New Roman" w:cs="Arial"/>
      <w:sz w:val="24"/>
      <w:szCs w:val="24"/>
      <w:lang w:val="el-GR" w:eastAsia="en-US"/>
    </w:rPr>
  </w:style>
  <w:style w:type="paragraph" w:customStyle="1" w:styleId="O-Bullet1">
    <w:name w:val="!O-Bullet1"/>
    <w:basedOn w:val="a"/>
    <w:rsid w:val="003B1573"/>
    <w:pPr>
      <w:numPr>
        <w:numId w:val="95"/>
      </w:numPr>
      <w:suppressAutoHyphens w:val="0"/>
      <w:spacing w:after="0" w:line="320" w:lineRule="atLeast"/>
      <w:jc w:val="left"/>
    </w:pPr>
    <w:rPr>
      <w:rFonts w:cs="Times New Roman"/>
      <w:szCs w:val="24"/>
      <w:lang w:val="el-GR" w:eastAsia="en-US"/>
    </w:rPr>
  </w:style>
  <w:style w:type="numbering" w:customStyle="1" w:styleId="60">
    <w:name w:val="Στυλ6"/>
    <w:uiPriority w:val="99"/>
    <w:rsid w:val="003B1573"/>
    <w:pPr>
      <w:numPr>
        <w:numId w:val="96"/>
      </w:numPr>
    </w:pPr>
  </w:style>
  <w:style w:type="paragraph" w:customStyle="1" w:styleId="BodyTextKeep">
    <w:name w:val="Body Text Keep"/>
    <w:basedOn w:val="ae"/>
    <w:next w:val="ae"/>
    <w:rsid w:val="003B1573"/>
    <w:pPr>
      <w:keepNext/>
      <w:suppressAutoHyphens w:val="0"/>
      <w:spacing w:before="240" w:after="120"/>
      <w:jc w:val="left"/>
    </w:pPr>
    <w:rPr>
      <w:rFonts w:ascii="Times New Roman" w:hAnsi="Times New Roman" w:cs="Times New Roman"/>
      <w:kern w:val="24"/>
      <w:sz w:val="24"/>
      <w:szCs w:val="20"/>
      <w:lang w:val="el-GR" w:eastAsia="en-US"/>
    </w:rPr>
  </w:style>
  <w:style w:type="paragraph" w:customStyle="1" w:styleId="2f4">
    <w:name w:val="Σώμα κειμένου (2)"/>
    <w:basedOn w:val="a"/>
    <w:rsid w:val="003B1573"/>
    <w:pPr>
      <w:widowControl w:val="0"/>
      <w:shd w:val="clear" w:color="auto" w:fill="FFFFFF"/>
      <w:suppressAutoHyphens w:val="0"/>
      <w:spacing w:before="180" w:after="300" w:line="240" w:lineRule="atLeast"/>
      <w:ind w:hanging="380"/>
      <w:jc w:val="left"/>
    </w:pPr>
    <w:rPr>
      <w:rFonts w:ascii="Calibri" w:eastAsia="Calibri" w:hAnsi="Calibri" w:cs="Times New Roman"/>
      <w:lang w:val="el-GR"/>
    </w:rPr>
  </w:style>
  <w:style w:type="paragraph" w:customStyle="1" w:styleId="1f7">
    <w:name w:val="Κείμενο υποσημείωσης1"/>
    <w:basedOn w:val="a"/>
    <w:rsid w:val="003B1573"/>
    <w:pPr>
      <w:suppressAutoHyphens w:val="0"/>
      <w:spacing w:after="160" w:line="252" w:lineRule="auto"/>
      <w:jc w:val="left"/>
    </w:pPr>
    <w:rPr>
      <w:rFonts w:ascii="Calibri" w:hAnsi="Calibri" w:cs="Times New Roman"/>
      <w:sz w:val="20"/>
      <w:szCs w:val="20"/>
      <w:lang w:val="el-GR"/>
    </w:rPr>
  </w:style>
  <w:style w:type="paragraph" w:customStyle="1" w:styleId="yiv9780602523ydpe628b1c6msolistparagraph">
    <w:name w:val="yiv9780602523ydpe628b1c6msolistparagraph"/>
    <w:basedOn w:val="a"/>
    <w:rsid w:val="003B1573"/>
    <w:pPr>
      <w:suppressAutoHyphens w:val="0"/>
      <w:spacing w:before="280" w:after="280"/>
      <w:jc w:val="left"/>
    </w:pPr>
    <w:rPr>
      <w:rFonts w:ascii="Times New Roman" w:hAnsi="Times New Roman" w:cs="Times New Roman"/>
      <w:sz w:val="24"/>
      <w:szCs w:val="24"/>
      <w:lang w:val="el-GR"/>
    </w:rPr>
  </w:style>
  <w:style w:type="character" w:customStyle="1" w:styleId="WW8Num22z3">
    <w:name w:val="WW8Num22z3"/>
    <w:rsid w:val="003B1573"/>
    <w:rPr>
      <w:rFonts w:ascii="Symbol" w:hAnsi="Symbol" w:cs="Symbol" w:hint="default"/>
    </w:rPr>
  </w:style>
  <w:style w:type="character" w:customStyle="1" w:styleId="2f5">
    <w:name w:val="Σώμα κειμένου (2)_"/>
    <w:rsid w:val="003B1573"/>
    <w:rPr>
      <w:rFonts w:ascii="Calibri" w:hAnsi="Calibri" w:cs="Calibri"/>
      <w:shd w:val="clear" w:color="auto" w:fill="FFFFFF"/>
    </w:rPr>
  </w:style>
  <w:style w:type="character" w:customStyle="1" w:styleId="afff1">
    <w:name w:val="Υποσημείωση_"/>
    <w:rsid w:val="003B1573"/>
    <w:rPr>
      <w:rFonts w:ascii="Book Antiqua" w:hAnsi="Book Antiqua" w:cs="Book Antiqua"/>
      <w:sz w:val="19"/>
      <w:szCs w:val="19"/>
      <w:shd w:val="clear" w:color="auto" w:fill="FFFFFF"/>
    </w:rPr>
  </w:style>
  <w:style w:type="character" w:customStyle="1" w:styleId="285">
    <w:name w:val="Σώμα κειμένου (2) + 8.5 στ..Έντονη γραφή"/>
    <w:rsid w:val="003B1573"/>
    <w:rPr>
      <w:rFonts w:ascii="Calibri" w:eastAsia="Calibri" w:hAnsi="Calibri" w:cs="Calibri"/>
      <w:b/>
      <w:bCs/>
      <w:i w:val="0"/>
      <w:iCs w:val="0"/>
      <w:caps w:val="0"/>
      <w:smallCaps w:val="0"/>
      <w:strike w:val="0"/>
      <w:dstrike w:val="0"/>
      <w:color w:val="000000"/>
      <w:spacing w:val="0"/>
      <w:w w:val="100"/>
      <w:position w:val="0"/>
      <w:sz w:val="17"/>
      <w:szCs w:val="17"/>
      <w:u w:val="none"/>
      <w:shd w:val="clear" w:color="auto" w:fill="FFFFFF"/>
      <w:vertAlign w:val="baseline"/>
      <w:lang w:val="el-GR" w:bidi="el-GR"/>
    </w:rPr>
  </w:style>
  <w:style w:type="character" w:customStyle="1" w:styleId="2850">
    <w:name w:val="Σώμα κειμένου (2) + 8.5 στ..Έντονη γραφή.Πλάγια γραφή"/>
    <w:rsid w:val="003B1573"/>
    <w:rPr>
      <w:rFonts w:ascii="Calibri" w:eastAsia="Calibri" w:hAnsi="Calibri" w:cs="Calibri"/>
      <w:b/>
      <w:bCs/>
      <w:i/>
      <w:iCs/>
      <w:caps w:val="0"/>
      <w:smallCaps w:val="0"/>
      <w:strike w:val="0"/>
      <w:dstrike w:val="0"/>
      <w:color w:val="000000"/>
      <w:spacing w:val="0"/>
      <w:w w:val="100"/>
      <w:position w:val="0"/>
      <w:sz w:val="17"/>
      <w:szCs w:val="17"/>
      <w:u w:val="none"/>
      <w:shd w:val="clear" w:color="auto" w:fill="FFFFFF"/>
      <w:vertAlign w:val="baseline"/>
      <w:lang w:val="el-GR" w:bidi="el-GR"/>
    </w:rPr>
  </w:style>
  <w:style w:type="character" w:customStyle="1" w:styleId="114">
    <w:name w:val="Λεζάντα εικόνας (11)_"/>
    <w:rsid w:val="003B1573"/>
    <w:rPr>
      <w:rFonts w:ascii="Calibri" w:eastAsia="Calibri" w:hAnsi="Calibri" w:cs="Calibri"/>
      <w:b/>
      <w:bCs/>
      <w:sz w:val="17"/>
      <w:szCs w:val="17"/>
      <w:shd w:val="clear" w:color="auto" w:fill="FFFFFF"/>
    </w:rPr>
  </w:style>
  <w:style w:type="character" w:customStyle="1" w:styleId="2f6">
    <w:name w:val="Σώμα κειμένου (2) + Μικρά κεφαλαία"/>
    <w:rsid w:val="003B1573"/>
    <w:rPr>
      <w:rFonts w:ascii="Calibri" w:eastAsia="Calibri" w:hAnsi="Calibri" w:cs="Calibri"/>
      <w:b w:val="0"/>
      <w:bCs w:val="0"/>
      <w:i w:val="0"/>
      <w:iCs w:val="0"/>
      <w:smallCaps/>
      <w:strike w:val="0"/>
      <w:dstrike w:val="0"/>
      <w:color w:val="000000"/>
      <w:spacing w:val="0"/>
      <w:w w:val="100"/>
      <w:position w:val="0"/>
      <w:sz w:val="20"/>
      <w:szCs w:val="20"/>
      <w:u w:val="none"/>
      <w:shd w:val="clear" w:color="auto" w:fill="FFFFFF"/>
      <w:vertAlign w:val="baseline"/>
      <w:lang w:val="el-GR" w:bidi="el-GR"/>
    </w:rPr>
  </w:style>
  <w:style w:type="character" w:customStyle="1" w:styleId="260">
    <w:name w:val="Σώμα κειμένου (2) + 6 στ..Έντονη γραφή"/>
    <w:rsid w:val="003B1573"/>
    <w:rPr>
      <w:rFonts w:ascii="Calibri" w:eastAsia="Calibri" w:hAnsi="Calibri" w:cs="Calibri"/>
      <w:b/>
      <w:bCs/>
      <w:i w:val="0"/>
      <w:iCs w:val="0"/>
      <w:caps w:val="0"/>
      <w:smallCaps w:val="0"/>
      <w:strike w:val="0"/>
      <w:dstrike w:val="0"/>
      <w:color w:val="000000"/>
      <w:spacing w:val="0"/>
      <w:w w:val="100"/>
      <w:position w:val="0"/>
      <w:sz w:val="12"/>
      <w:szCs w:val="12"/>
      <w:u w:val="none"/>
      <w:shd w:val="clear" w:color="auto" w:fill="FFFFFF"/>
      <w:vertAlign w:val="baseline"/>
      <w:lang w:val="el-GR" w:bidi="el-GR"/>
    </w:rPr>
  </w:style>
  <w:style w:type="character" w:customStyle="1" w:styleId="2SegoeUI6">
    <w:name w:val="Σώμα κειμένου (2) + Segoe UI.6 στ."/>
    <w:rsid w:val="003B1573"/>
    <w:rPr>
      <w:rFonts w:ascii="Segoe UI" w:eastAsia="Segoe UI" w:hAnsi="Segoe UI" w:cs="Segoe UI"/>
      <w:b w:val="0"/>
      <w:bCs w:val="0"/>
      <w:i w:val="0"/>
      <w:iCs w:val="0"/>
      <w:caps w:val="0"/>
      <w:smallCaps w:val="0"/>
      <w:strike w:val="0"/>
      <w:dstrike w:val="0"/>
      <w:color w:val="000000"/>
      <w:spacing w:val="0"/>
      <w:w w:val="100"/>
      <w:position w:val="0"/>
      <w:sz w:val="12"/>
      <w:szCs w:val="12"/>
      <w:u w:val="none"/>
      <w:shd w:val="clear" w:color="auto" w:fill="FFFFFF"/>
      <w:vertAlign w:val="baseline"/>
      <w:lang w:val="el-GR" w:bidi="el-GR"/>
    </w:rPr>
  </w:style>
  <w:style w:type="character" w:customStyle="1" w:styleId="280">
    <w:name w:val="Σώμα κειμένου (2) + 8 στ."/>
    <w:rsid w:val="003B1573"/>
    <w:rPr>
      <w:rFonts w:ascii="Calibri" w:eastAsia="Calibri" w:hAnsi="Calibri" w:cs="Calibri"/>
      <w:b w:val="0"/>
      <w:bCs w:val="0"/>
      <w:i w:val="0"/>
      <w:iCs w:val="0"/>
      <w:caps w:val="0"/>
      <w:smallCaps w:val="0"/>
      <w:strike w:val="0"/>
      <w:dstrike w:val="0"/>
      <w:color w:val="000000"/>
      <w:spacing w:val="0"/>
      <w:w w:val="100"/>
      <w:position w:val="0"/>
      <w:sz w:val="16"/>
      <w:szCs w:val="16"/>
      <w:u w:val="none"/>
      <w:shd w:val="clear" w:color="auto" w:fill="FFFFFF"/>
      <w:vertAlign w:val="baseline"/>
      <w:lang w:val="el-GR" w:bidi="el-GR"/>
    </w:rPr>
  </w:style>
  <w:style w:type="character" w:customStyle="1" w:styleId="49">
    <w:name w:val="Επικεφαλίδα #4_"/>
    <w:rsid w:val="003B1573"/>
    <w:rPr>
      <w:rFonts w:ascii="Calibri" w:eastAsia="Calibri" w:hAnsi="Calibri" w:cs="Calibri"/>
      <w:shd w:val="clear" w:color="auto" w:fill="FFFFFF"/>
    </w:rPr>
  </w:style>
  <w:style w:type="character" w:customStyle="1" w:styleId="180">
    <w:name w:val="Σώμα κειμένου (18)_"/>
    <w:rsid w:val="003B1573"/>
    <w:rPr>
      <w:rFonts w:ascii="Segoe UI" w:eastAsia="Segoe UI" w:hAnsi="Segoe UI" w:cs="Segoe UI"/>
      <w:i/>
      <w:iCs/>
      <w:sz w:val="18"/>
      <w:szCs w:val="18"/>
      <w:shd w:val="clear" w:color="auto" w:fill="FFFFFF"/>
    </w:rPr>
  </w:style>
  <w:style w:type="character" w:customStyle="1" w:styleId="212">
    <w:name w:val="Σώμα κειμένου (2) + Διάστιχο 1 στ."/>
    <w:rsid w:val="003B1573"/>
    <w:rPr>
      <w:rFonts w:ascii="Calibri" w:eastAsia="Calibri" w:hAnsi="Calibri" w:cs="Calibri"/>
      <w:b w:val="0"/>
      <w:bCs w:val="0"/>
      <w:i w:val="0"/>
      <w:iCs w:val="0"/>
      <w:caps w:val="0"/>
      <w:smallCaps w:val="0"/>
      <w:strike w:val="0"/>
      <w:dstrike w:val="0"/>
      <w:color w:val="000000"/>
      <w:spacing w:val="30"/>
      <w:w w:val="100"/>
      <w:position w:val="0"/>
      <w:sz w:val="20"/>
      <w:szCs w:val="20"/>
      <w:u w:val="none"/>
      <w:shd w:val="clear" w:color="auto" w:fill="FFFFFF"/>
      <w:vertAlign w:val="baseline"/>
      <w:lang w:val="el-GR" w:bidi="el-GR"/>
    </w:rPr>
  </w:style>
  <w:style w:type="character" w:customStyle="1" w:styleId="230">
    <w:name w:val="Σώμα κειμένου (23)_"/>
    <w:rsid w:val="003B1573"/>
    <w:rPr>
      <w:rFonts w:ascii="Calibri" w:eastAsia="Calibri" w:hAnsi="Calibri" w:cs="Calibri"/>
      <w:b/>
      <w:bCs/>
      <w:i/>
      <w:iCs/>
      <w:shd w:val="clear" w:color="auto" w:fill="FFFFFF"/>
    </w:rPr>
  </w:style>
  <w:style w:type="character" w:customStyle="1" w:styleId="footnotereference">
    <w:name w:val="footnotereference"/>
    <w:rsid w:val="003B1573"/>
  </w:style>
  <w:style w:type="character" w:customStyle="1" w:styleId="yiv9780602523ydpe628b1c6msofootnotereference">
    <w:name w:val="yiv9780602523ydpe628b1c6msofootnotereference"/>
    <w:rsid w:val="003B1573"/>
  </w:style>
  <w:style w:type="character" w:customStyle="1" w:styleId="st">
    <w:name w:val="st"/>
    <w:rsid w:val="003B1573"/>
  </w:style>
  <w:style w:type="character" w:customStyle="1" w:styleId="afff2">
    <w:name w:val="Άλλα_"/>
    <w:rsid w:val="003B1573"/>
    <w:rPr>
      <w:rFonts w:ascii="Arial" w:eastAsia="Arial" w:hAnsi="Arial" w:cs="Arial"/>
      <w:sz w:val="16"/>
      <w:szCs w:val="16"/>
      <w:shd w:val="clear" w:color="auto" w:fill="FFFFFF"/>
    </w:rPr>
  </w:style>
  <w:style w:type="character" w:customStyle="1" w:styleId="afff3">
    <w:name w:val="Σώμα κειμένου_"/>
    <w:rsid w:val="003B1573"/>
    <w:rPr>
      <w:rFonts w:ascii="Arial" w:eastAsia="Arial" w:hAnsi="Arial" w:cs="Arial"/>
      <w:b/>
      <w:bCs/>
      <w:sz w:val="16"/>
      <w:szCs w:val="16"/>
      <w:shd w:val="clear" w:color="auto" w:fill="FFFFFF"/>
    </w:rPr>
  </w:style>
  <w:style w:type="character" w:customStyle="1" w:styleId="afff4">
    <w:name w:val="Λεζάντα πίνακα_"/>
    <w:rsid w:val="003B1573"/>
    <w:rPr>
      <w:rFonts w:ascii="Arial" w:eastAsia="Arial" w:hAnsi="Arial" w:cs="Arial"/>
      <w:sz w:val="16"/>
      <w:szCs w:val="16"/>
      <w:shd w:val="clear" w:color="auto" w:fill="FFFFFF"/>
    </w:rPr>
  </w:style>
  <w:style w:type="character" w:customStyle="1" w:styleId="WW-0">
    <w:name w:val="WW-Χαρακτήρες σημείωσης τέλους"/>
    <w:rsid w:val="003B1573"/>
  </w:style>
  <w:style w:type="paragraph" w:customStyle="1" w:styleId="afff5">
    <w:name w:val="Κεφαλίδα και υποσέλιδο"/>
    <w:basedOn w:val="a"/>
    <w:rsid w:val="003B1573"/>
    <w:pPr>
      <w:suppressLineNumbers/>
      <w:tabs>
        <w:tab w:val="center" w:pos="4819"/>
        <w:tab w:val="right" w:pos="9638"/>
      </w:tabs>
      <w:suppressAutoHyphens w:val="0"/>
      <w:spacing w:after="200" w:line="276" w:lineRule="auto"/>
      <w:jc w:val="left"/>
    </w:pPr>
    <w:rPr>
      <w:rFonts w:ascii="Calibri" w:hAnsi="Calibri" w:cs="Times New Roman"/>
      <w:lang w:val="el-GR"/>
    </w:rPr>
  </w:style>
  <w:style w:type="character" w:customStyle="1" w:styleId="Char14">
    <w:name w:val="Κεφαλίδα Char1"/>
    <w:uiPriority w:val="99"/>
    <w:rsid w:val="003B1573"/>
    <w:rPr>
      <w:rFonts w:ascii="Calibri" w:eastAsia="Times New Roman" w:hAnsi="Calibri" w:cs="Times New Roman"/>
      <w:lang w:eastAsia="zh-CN"/>
    </w:rPr>
  </w:style>
  <w:style w:type="character" w:customStyle="1" w:styleId="Char15">
    <w:name w:val="Υποσέλιδο Char1"/>
    <w:uiPriority w:val="99"/>
    <w:rsid w:val="003B1573"/>
    <w:rPr>
      <w:rFonts w:ascii="Calibri" w:eastAsia="Times New Roman" w:hAnsi="Calibri" w:cs="Times New Roman"/>
      <w:lang w:eastAsia="zh-CN"/>
    </w:rPr>
  </w:style>
  <w:style w:type="paragraph" w:customStyle="1" w:styleId="115">
    <w:name w:val="Λεζάντα εικόνας (11)"/>
    <w:basedOn w:val="a"/>
    <w:rsid w:val="003B1573"/>
    <w:pPr>
      <w:widowControl w:val="0"/>
      <w:shd w:val="clear" w:color="auto" w:fill="FFFFFF"/>
      <w:suppressAutoHyphens w:val="0"/>
      <w:spacing w:after="60" w:line="0" w:lineRule="atLeast"/>
      <w:jc w:val="left"/>
    </w:pPr>
    <w:rPr>
      <w:rFonts w:ascii="Calibri" w:eastAsia="Calibri" w:hAnsi="Calibri" w:cs="Calibri"/>
      <w:b/>
      <w:bCs/>
      <w:sz w:val="17"/>
      <w:szCs w:val="17"/>
      <w:lang w:val="el-GR"/>
    </w:rPr>
  </w:style>
  <w:style w:type="paragraph" w:customStyle="1" w:styleId="4a">
    <w:name w:val="Επικεφαλίδα #4"/>
    <w:basedOn w:val="a"/>
    <w:rsid w:val="003B1573"/>
    <w:pPr>
      <w:widowControl w:val="0"/>
      <w:shd w:val="clear" w:color="auto" w:fill="FFFFFF"/>
      <w:suppressAutoHyphens w:val="0"/>
      <w:spacing w:before="420" w:after="180" w:line="0" w:lineRule="atLeast"/>
      <w:jc w:val="left"/>
    </w:pPr>
    <w:rPr>
      <w:rFonts w:ascii="Calibri" w:eastAsia="Calibri" w:hAnsi="Calibri" w:cs="Calibri"/>
      <w:lang w:val="el-GR"/>
    </w:rPr>
  </w:style>
  <w:style w:type="paragraph" w:customStyle="1" w:styleId="181">
    <w:name w:val="Σώμα κειμένου (18)"/>
    <w:basedOn w:val="a"/>
    <w:rsid w:val="003B1573"/>
    <w:pPr>
      <w:widowControl w:val="0"/>
      <w:shd w:val="clear" w:color="auto" w:fill="FFFFFF"/>
      <w:suppressAutoHyphens w:val="0"/>
      <w:spacing w:before="360" w:after="360" w:line="0" w:lineRule="atLeast"/>
      <w:ind w:hanging="420"/>
      <w:jc w:val="left"/>
    </w:pPr>
    <w:rPr>
      <w:rFonts w:ascii="Segoe UI" w:eastAsia="Segoe UI" w:hAnsi="Segoe UI" w:cs="Segoe UI"/>
      <w:i/>
      <w:iCs/>
      <w:sz w:val="18"/>
      <w:szCs w:val="18"/>
      <w:lang w:val="el-GR"/>
    </w:rPr>
  </w:style>
  <w:style w:type="paragraph" w:customStyle="1" w:styleId="231">
    <w:name w:val="Σώμα κειμένου (23)"/>
    <w:basedOn w:val="a"/>
    <w:rsid w:val="003B1573"/>
    <w:pPr>
      <w:widowControl w:val="0"/>
      <w:shd w:val="clear" w:color="auto" w:fill="FFFFFF"/>
      <w:suppressAutoHyphens w:val="0"/>
      <w:spacing w:before="360" w:after="0" w:line="293" w:lineRule="exact"/>
      <w:jc w:val="left"/>
    </w:pPr>
    <w:rPr>
      <w:rFonts w:ascii="Calibri" w:eastAsia="Calibri" w:hAnsi="Calibri" w:cs="Calibri"/>
      <w:b/>
      <w:bCs/>
      <w:i/>
      <w:iCs/>
      <w:lang w:val="el-GR"/>
    </w:rPr>
  </w:style>
  <w:style w:type="paragraph" w:customStyle="1" w:styleId="1f8">
    <w:name w:val="Βασικό1"/>
    <w:basedOn w:val="a"/>
    <w:rsid w:val="003B1573"/>
    <w:pPr>
      <w:suppressAutoHyphens w:val="0"/>
      <w:spacing w:before="280" w:after="280"/>
      <w:jc w:val="left"/>
    </w:pPr>
    <w:rPr>
      <w:rFonts w:ascii="Times New Roman" w:hAnsi="Times New Roman" w:cs="Times New Roman"/>
      <w:sz w:val="24"/>
      <w:szCs w:val="24"/>
      <w:lang w:val="el-GR"/>
    </w:rPr>
  </w:style>
  <w:style w:type="paragraph" w:customStyle="1" w:styleId="yiv9780602523ydpe628b1c6msolistparagraphcxspmiddle">
    <w:name w:val="yiv9780602523ydpe628b1c6msolistparagraphcxspmiddle"/>
    <w:basedOn w:val="a"/>
    <w:rsid w:val="003B1573"/>
    <w:pPr>
      <w:suppressAutoHyphens w:val="0"/>
      <w:spacing w:before="280" w:after="280"/>
      <w:jc w:val="left"/>
    </w:pPr>
    <w:rPr>
      <w:rFonts w:ascii="Times New Roman" w:hAnsi="Times New Roman" w:cs="Times New Roman"/>
      <w:sz w:val="24"/>
      <w:szCs w:val="24"/>
      <w:lang w:val="el-GR"/>
    </w:rPr>
  </w:style>
  <w:style w:type="paragraph" w:customStyle="1" w:styleId="yiv9780602523ydpe628b1c6msolistparagraphcxsplast">
    <w:name w:val="yiv9780602523ydpe628b1c6msolistparagraphcxsplast"/>
    <w:basedOn w:val="a"/>
    <w:rsid w:val="003B1573"/>
    <w:pPr>
      <w:suppressAutoHyphens w:val="0"/>
      <w:spacing w:before="280" w:after="280"/>
      <w:jc w:val="left"/>
    </w:pPr>
    <w:rPr>
      <w:rFonts w:ascii="Times New Roman" w:hAnsi="Times New Roman" w:cs="Times New Roman"/>
      <w:sz w:val="24"/>
      <w:szCs w:val="24"/>
      <w:lang w:val="el-GR"/>
    </w:rPr>
  </w:style>
  <w:style w:type="paragraph" w:customStyle="1" w:styleId="yiv9780602523ydpe628b1c6msonormal">
    <w:name w:val="yiv9780602523ydpe628b1c6msonormal"/>
    <w:basedOn w:val="a"/>
    <w:rsid w:val="003B1573"/>
    <w:pPr>
      <w:suppressAutoHyphens w:val="0"/>
      <w:spacing w:before="280" w:after="280"/>
      <w:jc w:val="left"/>
    </w:pPr>
    <w:rPr>
      <w:rFonts w:ascii="Times New Roman" w:hAnsi="Times New Roman" w:cs="Times New Roman"/>
      <w:sz w:val="24"/>
      <w:szCs w:val="24"/>
      <w:lang w:val="el-GR"/>
    </w:rPr>
  </w:style>
  <w:style w:type="paragraph" w:customStyle="1" w:styleId="afff6">
    <w:name w:val="Άλλα"/>
    <w:basedOn w:val="a"/>
    <w:rsid w:val="003B1573"/>
    <w:pPr>
      <w:widowControl w:val="0"/>
      <w:shd w:val="clear" w:color="auto" w:fill="FFFFFF"/>
      <w:suppressAutoHyphens w:val="0"/>
      <w:spacing w:after="0"/>
      <w:jc w:val="left"/>
    </w:pPr>
    <w:rPr>
      <w:rFonts w:ascii="Arial" w:eastAsia="Arial" w:hAnsi="Arial" w:cs="Times New Roman"/>
      <w:sz w:val="16"/>
      <w:szCs w:val="16"/>
      <w:shd w:val="clear" w:color="auto" w:fill="FFFFFF"/>
      <w:lang w:val="el-GR"/>
    </w:rPr>
  </w:style>
  <w:style w:type="paragraph" w:customStyle="1" w:styleId="1f9">
    <w:name w:val="Σώμα κειμένου1"/>
    <w:basedOn w:val="a"/>
    <w:rsid w:val="003B1573"/>
    <w:pPr>
      <w:widowControl w:val="0"/>
      <w:shd w:val="clear" w:color="auto" w:fill="FFFFFF"/>
      <w:suppressAutoHyphens w:val="0"/>
      <w:spacing w:after="140" w:line="254" w:lineRule="auto"/>
      <w:jc w:val="center"/>
    </w:pPr>
    <w:rPr>
      <w:rFonts w:ascii="Arial" w:eastAsia="Arial" w:hAnsi="Arial" w:cs="Times New Roman"/>
      <w:b/>
      <w:bCs/>
      <w:sz w:val="16"/>
      <w:szCs w:val="16"/>
      <w:shd w:val="clear" w:color="auto" w:fill="FFFFFF"/>
      <w:lang w:val="el-GR"/>
    </w:rPr>
  </w:style>
  <w:style w:type="paragraph" w:customStyle="1" w:styleId="afff7">
    <w:name w:val="Λεζάντα πίνακα"/>
    <w:basedOn w:val="a"/>
    <w:rsid w:val="003B1573"/>
    <w:pPr>
      <w:widowControl w:val="0"/>
      <w:shd w:val="clear" w:color="auto" w:fill="FFFFFF"/>
      <w:suppressAutoHyphens w:val="0"/>
      <w:spacing w:after="0"/>
      <w:ind w:firstLine="180"/>
      <w:jc w:val="left"/>
    </w:pPr>
    <w:rPr>
      <w:rFonts w:ascii="Arial" w:eastAsia="Arial" w:hAnsi="Arial" w:cs="Times New Roman"/>
      <w:sz w:val="16"/>
      <w:szCs w:val="16"/>
      <w:shd w:val="clear" w:color="auto" w:fill="FFFFFF"/>
      <w:lang w:val="el-GR"/>
    </w:rPr>
  </w:style>
  <w:style w:type="paragraph" w:customStyle="1" w:styleId="yiv6065138663ydp1e854bd2msonormal">
    <w:name w:val="yiv6065138663ydp1e854bd2msonormal"/>
    <w:basedOn w:val="a"/>
    <w:rsid w:val="003B1573"/>
    <w:pPr>
      <w:suppressAutoHyphens w:val="0"/>
      <w:spacing w:before="100" w:beforeAutospacing="1" w:after="100" w:afterAutospacing="1"/>
      <w:jc w:val="left"/>
    </w:pPr>
    <w:rPr>
      <w:rFonts w:ascii="Times New Roman" w:hAnsi="Times New Roman" w:cs="Times New Roman"/>
      <w:sz w:val="24"/>
      <w:szCs w:val="24"/>
      <w:lang w:val="el-GR" w:eastAsia="el-GR"/>
    </w:rPr>
  </w:style>
  <w:style w:type="paragraph" w:customStyle="1" w:styleId="oj-doc-ti">
    <w:name w:val="oj-doc-ti"/>
    <w:basedOn w:val="a"/>
    <w:rsid w:val="003B1573"/>
    <w:pPr>
      <w:suppressAutoHyphens w:val="0"/>
      <w:spacing w:before="100" w:beforeAutospacing="1" w:after="100" w:afterAutospacing="1"/>
      <w:jc w:val="left"/>
    </w:pPr>
    <w:rPr>
      <w:rFonts w:ascii="Times New Roman" w:hAnsi="Times New Roman" w:cs="Times New Roman"/>
      <w:sz w:val="24"/>
      <w:szCs w:val="24"/>
      <w:lang w:val="el-GR" w:eastAsia="el-GR"/>
    </w:rPr>
  </w:style>
  <w:style w:type="paragraph" w:customStyle="1" w:styleId="font5">
    <w:name w:val="font5"/>
    <w:basedOn w:val="a"/>
    <w:rsid w:val="003B1573"/>
    <w:pPr>
      <w:suppressAutoHyphens w:val="0"/>
      <w:spacing w:before="100" w:beforeAutospacing="1" w:after="100" w:afterAutospacing="1"/>
      <w:jc w:val="left"/>
    </w:pPr>
    <w:rPr>
      <w:rFonts w:ascii="Calibri" w:hAnsi="Calibri" w:cs="Calibri"/>
      <w:b/>
      <w:bCs/>
      <w:color w:val="000000"/>
      <w:sz w:val="16"/>
      <w:szCs w:val="16"/>
      <w:lang w:val="en-US" w:eastAsia="en-US" w:bidi="he-IL"/>
    </w:rPr>
  </w:style>
  <w:style w:type="paragraph" w:customStyle="1" w:styleId="font6">
    <w:name w:val="font6"/>
    <w:basedOn w:val="a"/>
    <w:rsid w:val="003B1573"/>
    <w:pPr>
      <w:suppressAutoHyphens w:val="0"/>
      <w:spacing w:before="100" w:beforeAutospacing="1" w:after="100" w:afterAutospacing="1"/>
      <w:jc w:val="left"/>
    </w:pPr>
    <w:rPr>
      <w:rFonts w:ascii="Calibri" w:hAnsi="Calibri" w:cs="Calibri"/>
      <w:color w:val="000000"/>
      <w:sz w:val="16"/>
      <w:szCs w:val="16"/>
      <w:lang w:val="en-US" w:eastAsia="en-US" w:bidi="he-IL"/>
    </w:rPr>
  </w:style>
  <w:style w:type="paragraph" w:customStyle="1" w:styleId="font7">
    <w:name w:val="font7"/>
    <w:basedOn w:val="a"/>
    <w:rsid w:val="003B1573"/>
    <w:pPr>
      <w:suppressAutoHyphens w:val="0"/>
      <w:spacing w:before="100" w:beforeAutospacing="1" w:after="100" w:afterAutospacing="1"/>
      <w:jc w:val="left"/>
    </w:pPr>
    <w:rPr>
      <w:rFonts w:ascii="Calibri" w:hAnsi="Calibri" w:cs="Calibri"/>
      <w:i/>
      <w:iCs/>
      <w:color w:val="000000"/>
      <w:sz w:val="16"/>
      <w:szCs w:val="16"/>
      <w:lang w:val="en-US" w:eastAsia="en-US" w:bidi="he-IL"/>
    </w:rPr>
  </w:style>
  <w:style w:type="paragraph" w:customStyle="1" w:styleId="font8">
    <w:name w:val="font8"/>
    <w:basedOn w:val="a"/>
    <w:rsid w:val="003B1573"/>
    <w:pPr>
      <w:suppressAutoHyphens w:val="0"/>
      <w:spacing w:before="100" w:beforeAutospacing="1" w:after="100" w:afterAutospacing="1"/>
      <w:jc w:val="left"/>
    </w:pPr>
    <w:rPr>
      <w:rFonts w:ascii="Calibri" w:hAnsi="Calibri" w:cs="Calibri"/>
      <w:b/>
      <w:bCs/>
      <w:i/>
      <w:iCs/>
      <w:color w:val="000000"/>
      <w:sz w:val="16"/>
      <w:szCs w:val="16"/>
      <w:lang w:val="en-US" w:eastAsia="en-US" w:bidi="he-IL"/>
    </w:rPr>
  </w:style>
  <w:style w:type="paragraph" w:customStyle="1" w:styleId="xl63">
    <w:name w:val="xl63"/>
    <w:basedOn w:val="a"/>
    <w:rsid w:val="003B1573"/>
    <w:pPr>
      <w:pBdr>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64">
    <w:name w:val="xl64"/>
    <w:basedOn w:val="a"/>
    <w:rsid w:val="003B1573"/>
    <w:pPr>
      <w:pBdr>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i/>
      <w:iCs/>
      <w:color w:val="000000"/>
      <w:sz w:val="16"/>
      <w:szCs w:val="16"/>
      <w:lang w:val="en-US" w:eastAsia="en-US" w:bidi="he-IL"/>
    </w:rPr>
  </w:style>
  <w:style w:type="paragraph" w:customStyle="1" w:styleId="xl83">
    <w:name w:val="xl83"/>
    <w:basedOn w:val="a"/>
    <w:rsid w:val="003B1573"/>
    <w:pPr>
      <w:pBdr>
        <w:left w:val="single" w:sz="8" w:space="0" w:color="000000"/>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i/>
      <w:iCs/>
      <w:color w:val="000000"/>
      <w:sz w:val="16"/>
      <w:szCs w:val="16"/>
      <w:lang w:val="en-US" w:eastAsia="en-US" w:bidi="he-IL"/>
    </w:rPr>
  </w:style>
  <w:style w:type="paragraph" w:customStyle="1" w:styleId="xl84">
    <w:name w:val="xl84"/>
    <w:basedOn w:val="a"/>
    <w:rsid w:val="003B1573"/>
    <w:pPr>
      <w:pBdr>
        <w:top w:val="single" w:sz="8" w:space="0" w:color="000000"/>
        <w:left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85">
    <w:name w:val="xl85"/>
    <w:basedOn w:val="a"/>
    <w:rsid w:val="003B1573"/>
    <w:pPr>
      <w:pBdr>
        <w:left w:val="single" w:sz="8" w:space="0" w:color="000000"/>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86">
    <w:name w:val="xl86"/>
    <w:basedOn w:val="a"/>
    <w:rsid w:val="003B1573"/>
    <w:pPr>
      <w:pBdr>
        <w:left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87">
    <w:name w:val="xl87"/>
    <w:basedOn w:val="a"/>
    <w:rsid w:val="003B1573"/>
    <w:pPr>
      <w:pBdr>
        <w:top w:val="single" w:sz="8" w:space="0" w:color="000000"/>
        <w:lef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88">
    <w:name w:val="xl88"/>
    <w:basedOn w:val="a"/>
    <w:rsid w:val="003B1573"/>
    <w:pPr>
      <w:pBdr>
        <w:top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89">
    <w:name w:val="xl89"/>
    <w:basedOn w:val="a"/>
    <w:rsid w:val="003B1573"/>
    <w:pPr>
      <w:pBdr>
        <w:left w:val="single" w:sz="8" w:space="0" w:color="000000"/>
        <w:bottom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90">
    <w:name w:val="xl90"/>
    <w:basedOn w:val="a"/>
    <w:rsid w:val="003B1573"/>
    <w:pPr>
      <w:pBdr>
        <w:top w:val="single" w:sz="8" w:space="0" w:color="000000"/>
        <w:left w:val="single" w:sz="8" w:space="0" w:color="000000"/>
        <w:bottom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91">
    <w:name w:val="xl91"/>
    <w:basedOn w:val="a"/>
    <w:rsid w:val="003B1573"/>
    <w:pPr>
      <w:pBdr>
        <w:top w:val="single" w:sz="8" w:space="0" w:color="000000"/>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92">
    <w:name w:val="xl92"/>
    <w:basedOn w:val="a"/>
    <w:rsid w:val="003B1573"/>
    <w:pPr>
      <w:pBdr>
        <w:top w:val="single" w:sz="8" w:space="0" w:color="000000"/>
        <w:left w:val="single" w:sz="8" w:space="0" w:color="000000"/>
        <w:bottom w:val="single" w:sz="8" w:space="0" w:color="000000"/>
      </w:pBdr>
      <w:shd w:val="clear" w:color="000000" w:fill="CCFFCC"/>
      <w:suppressAutoHyphens w:val="0"/>
      <w:spacing w:before="100" w:beforeAutospacing="1" w:after="100" w:afterAutospacing="1"/>
      <w:jc w:val="left"/>
      <w:textAlignment w:val="center"/>
    </w:pPr>
    <w:rPr>
      <w:rFonts w:ascii="Times New Roman" w:hAnsi="Times New Roman" w:cs="Times New Roman"/>
      <w:color w:val="000000"/>
      <w:sz w:val="16"/>
      <w:szCs w:val="16"/>
      <w:lang w:val="en-US" w:eastAsia="en-US" w:bidi="he-IL"/>
    </w:rPr>
  </w:style>
  <w:style w:type="paragraph" w:customStyle="1" w:styleId="xl93">
    <w:name w:val="xl93"/>
    <w:basedOn w:val="a"/>
    <w:rsid w:val="003B1573"/>
    <w:pPr>
      <w:pBdr>
        <w:top w:val="single" w:sz="8" w:space="0" w:color="000000"/>
        <w:bottom w:val="single" w:sz="8" w:space="0" w:color="000000"/>
      </w:pBdr>
      <w:shd w:val="clear" w:color="000000" w:fill="CCFFCC"/>
      <w:suppressAutoHyphens w:val="0"/>
      <w:spacing w:before="100" w:beforeAutospacing="1" w:after="100" w:afterAutospacing="1"/>
      <w:jc w:val="left"/>
      <w:textAlignment w:val="center"/>
    </w:pPr>
    <w:rPr>
      <w:rFonts w:ascii="Times New Roman" w:hAnsi="Times New Roman" w:cs="Times New Roman"/>
      <w:color w:val="000000"/>
      <w:sz w:val="16"/>
      <w:szCs w:val="16"/>
      <w:lang w:val="en-US" w:eastAsia="en-US" w:bidi="he-IL"/>
    </w:rPr>
  </w:style>
  <w:style w:type="paragraph" w:customStyle="1" w:styleId="xl94">
    <w:name w:val="xl94"/>
    <w:basedOn w:val="a"/>
    <w:rsid w:val="003B1573"/>
    <w:pPr>
      <w:pBdr>
        <w:top w:val="single" w:sz="8" w:space="0" w:color="000000"/>
        <w:bottom w:val="single" w:sz="8" w:space="0" w:color="000000"/>
        <w:right w:val="single" w:sz="8" w:space="0" w:color="000000"/>
      </w:pBdr>
      <w:shd w:val="clear" w:color="000000" w:fill="CCFFCC"/>
      <w:suppressAutoHyphens w:val="0"/>
      <w:spacing w:before="100" w:beforeAutospacing="1" w:after="100" w:afterAutospacing="1"/>
      <w:jc w:val="left"/>
      <w:textAlignment w:val="center"/>
    </w:pPr>
    <w:rPr>
      <w:rFonts w:ascii="Times New Roman" w:hAnsi="Times New Roman" w:cs="Times New Roman"/>
      <w:color w:val="000000"/>
      <w:sz w:val="16"/>
      <w:szCs w:val="16"/>
      <w:lang w:val="en-US" w:eastAsia="en-US" w:bidi="he-IL"/>
    </w:rPr>
  </w:style>
  <w:style w:type="paragraph" w:customStyle="1" w:styleId="xl95">
    <w:name w:val="xl95"/>
    <w:basedOn w:val="a"/>
    <w:rsid w:val="003B1573"/>
    <w:pPr>
      <w:pBdr>
        <w:top w:val="single" w:sz="8" w:space="0" w:color="000000"/>
        <w:left w:val="single" w:sz="8" w:space="0" w:color="000000"/>
        <w:right w:val="single" w:sz="8" w:space="0" w:color="000000"/>
      </w:pBdr>
      <w:suppressAutoHyphens w:val="0"/>
      <w:spacing w:before="100" w:beforeAutospacing="1" w:after="100" w:afterAutospacing="1"/>
      <w:jc w:val="left"/>
      <w:textAlignment w:val="center"/>
    </w:pPr>
    <w:rPr>
      <w:rFonts w:ascii="Times New Roman" w:hAnsi="Times New Roman" w:cs="Times New Roman"/>
      <w:b/>
      <w:bCs/>
      <w:sz w:val="16"/>
      <w:szCs w:val="16"/>
      <w:lang w:val="en-US" w:eastAsia="en-US" w:bidi="he-IL"/>
    </w:rPr>
  </w:style>
  <w:style w:type="paragraph" w:customStyle="1" w:styleId="xl96">
    <w:name w:val="xl96"/>
    <w:basedOn w:val="a"/>
    <w:rsid w:val="003B1573"/>
    <w:pPr>
      <w:pBdr>
        <w:top w:val="single" w:sz="8" w:space="0" w:color="000000"/>
        <w:bottom w:val="single" w:sz="8" w:space="0" w:color="000000"/>
      </w:pBdr>
      <w:shd w:val="clear" w:color="000000" w:fill="FFFF99"/>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97">
    <w:name w:val="xl97"/>
    <w:basedOn w:val="a"/>
    <w:rsid w:val="003B1573"/>
    <w:pPr>
      <w:pBdr>
        <w:left w:val="single" w:sz="8" w:space="0" w:color="000000"/>
        <w:right w:val="single" w:sz="8" w:space="0" w:color="000000"/>
      </w:pBdr>
      <w:suppressAutoHyphens w:val="0"/>
      <w:spacing w:before="100" w:beforeAutospacing="1" w:after="100" w:afterAutospacing="1"/>
      <w:jc w:val="left"/>
      <w:textAlignment w:val="center"/>
    </w:pPr>
    <w:rPr>
      <w:rFonts w:ascii="Times New Roman" w:hAnsi="Times New Roman" w:cs="Times New Roman"/>
      <w:b/>
      <w:bCs/>
      <w:sz w:val="16"/>
      <w:szCs w:val="16"/>
      <w:lang w:val="en-US" w:eastAsia="en-US" w:bidi="he-IL"/>
    </w:rPr>
  </w:style>
  <w:style w:type="paragraph" w:customStyle="1" w:styleId="xl98">
    <w:name w:val="xl98"/>
    <w:basedOn w:val="a"/>
    <w:rsid w:val="003B1573"/>
    <w:pPr>
      <w:pBdr>
        <w:top w:val="single" w:sz="8" w:space="0" w:color="000000"/>
        <w:left w:val="single" w:sz="8" w:space="0" w:color="000000"/>
        <w:bottom w:val="single" w:sz="8" w:space="0" w:color="000000"/>
      </w:pBdr>
      <w:shd w:val="clear" w:color="000000" w:fill="CCFFCC"/>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99">
    <w:name w:val="xl99"/>
    <w:basedOn w:val="a"/>
    <w:rsid w:val="003B1573"/>
    <w:pPr>
      <w:pBdr>
        <w:top w:val="single" w:sz="8" w:space="0" w:color="000000"/>
        <w:bottom w:val="single" w:sz="8" w:space="0" w:color="000000"/>
      </w:pBdr>
      <w:shd w:val="clear" w:color="000000" w:fill="CCFFCC"/>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paragraph" w:customStyle="1" w:styleId="xl100">
    <w:name w:val="xl100"/>
    <w:basedOn w:val="a"/>
    <w:rsid w:val="003B1573"/>
    <w:pPr>
      <w:pBdr>
        <w:top w:val="single" w:sz="8" w:space="0" w:color="000000"/>
        <w:bottom w:val="single" w:sz="8" w:space="0" w:color="000000"/>
        <w:right w:val="single" w:sz="8" w:space="0" w:color="000000"/>
      </w:pBdr>
      <w:shd w:val="clear" w:color="000000" w:fill="CCFFCC"/>
      <w:suppressAutoHyphens w:val="0"/>
      <w:spacing w:before="100" w:beforeAutospacing="1" w:after="100" w:afterAutospacing="1"/>
      <w:jc w:val="left"/>
      <w:textAlignment w:val="center"/>
    </w:pPr>
    <w:rPr>
      <w:rFonts w:ascii="Times New Roman" w:hAnsi="Times New Roman" w:cs="Times New Roman"/>
      <w:b/>
      <w:bCs/>
      <w:color w:val="000000"/>
      <w:sz w:val="16"/>
      <w:szCs w:val="16"/>
      <w:lang w:val="en-US" w:eastAsia="en-US" w:bidi="he-IL"/>
    </w:rPr>
  </w:style>
  <w:style w:type="table" w:customStyle="1" w:styleId="TableNormal1">
    <w:name w:val="Table Normal1"/>
    <w:uiPriority w:val="2"/>
    <w:qFormat/>
    <w:rsid w:val="003B1573"/>
    <w:rPr>
      <w:rFonts w:ascii="Arimo" w:eastAsia="Arimo" w:hAnsi="Arimo" w:cs="Arimo"/>
      <w:sz w:val="24"/>
      <w:szCs w:val="24"/>
      <w:lang w:eastAsia="en-US"/>
    </w:rPr>
    <w:tblPr>
      <w:tblCellMar>
        <w:top w:w="0" w:type="dxa"/>
        <w:left w:w="0" w:type="dxa"/>
        <w:bottom w:w="0" w:type="dxa"/>
        <w:right w:w="0" w:type="dxa"/>
      </w:tblCellMar>
    </w:tblPr>
  </w:style>
  <w:style w:type="paragraph" w:customStyle="1" w:styleId="ListDash">
    <w:name w:val="List Dash"/>
    <w:basedOn w:val="a"/>
    <w:uiPriority w:val="19"/>
    <w:qFormat/>
    <w:rsid w:val="003B1573"/>
    <w:pPr>
      <w:numPr>
        <w:numId w:val="97"/>
      </w:numPr>
      <w:suppressAutoHyphens w:val="0"/>
      <w:spacing w:before="60" w:after="60" w:line="312" w:lineRule="auto"/>
      <w:jc w:val="left"/>
    </w:pPr>
    <w:rPr>
      <w:rFonts w:cs="Times New Roman"/>
      <w:sz w:val="20"/>
      <w:szCs w:val="24"/>
      <w:lang w:val="en-US" w:eastAsia="en-US"/>
    </w:rPr>
  </w:style>
  <w:style w:type="paragraph" w:customStyle="1" w:styleId="ColorfulList-Accent12">
    <w:name w:val="Colorful List - Accent 12"/>
    <w:basedOn w:val="a"/>
    <w:rsid w:val="003B1573"/>
    <w:pPr>
      <w:suppressAutoHyphens w:val="0"/>
      <w:spacing w:before="60" w:after="60"/>
      <w:ind w:left="720"/>
      <w:jc w:val="left"/>
    </w:pPr>
    <w:rPr>
      <w:rFonts w:ascii="Calibri" w:hAnsi="Calibri" w:cs="Calibri"/>
      <w:sz w:val="24"/>
      <w:lang w:val="el-GR" w:eastAsia="ar-SA"/>
    </w:rPr>
  </w:style>
  <w:style w:type="paragraph" w:customStyle="1" w:styleId="NORM2a">
    <w:name w:val="NORM_2a"/>
    <w:basedOn w:val="a"/>
    <w:rsid w:val="003B1573"/>
    <w:pPr>
      <w:suppressAutoHyphens w:val="0"/>
      <w:spacing w:before="120" w:after="0" w:line="300" w:lineRule="auto"/>
      <w:ind w:left="1418" w:right="-781"/>
      <w:jc w:val="left"/>
    </w:pPr>
    <w:rPr>
      <w:rFonts w:ascii="Arial" w:hAnsi="Arial" w:cs="Times New Roman"/>
      <w:sz w:val="24"/>
      <w:szCs w:val="20"/>
      <w:lang w:val="el-GR" w:eastAsia="el-GR"/>
    </w:rPr>
  </w:style>
  <w:style w:type="paragraph" w:customStyle="1" w:styleId="StyleJustified">
    <w:name w:val="Style Justified"/>
    <w:basedOn w:val="a"/>
    <w:link w:val="StyleJustifiedChar"/>
    <w:rsid w:val="003B1573"/>
    <w:pPr>
      <w:suppressAutoHyphens w:val="0"/>
      <w:spacing w:after="0"/>
      <w:jc w:val="left"/>
    </w:pPr>
    <w:rPr>
      <w:rFonts w:cs="Times New Roman"/>
      <w:szCs w:val="20"/>
      <w:lang w:val="el-GR" w:eastAsia="en-US"/>
    </w:rPr>
  </w:style>
  <w:style w:type="character" w:customStyle="1" w:styleId="StyleJustifiedChar">
    <w:name w:val="Style Justified Char"/>
    <w:link w:val="StyleJustified"/>
    <w:rsid w:val="003B1573"/>
    <w:rPr>
      <w:rFonts w:ascii="Tahoma" w:hAnsi="Tahoma"/>
      <w:sz w:val="22"/>
      <w:lang w:eastAsia="en-US"/>
    </w:rPr>
  </w:style>
  <w:style w:type="paragraph" w:customStyle="1" w:styleId="Bullet4">
    <w:name w:val="Bullet4"/>
    <w:basedOn w:val="a"/>
    <w:rsid w:val="003B1573"/>
    <w:pPr>
      <w:tabs>
        <w:tab w:val="num" w:pos="360"/>
        <w:tab w:val="num" w:pos="567"/>
      </w:tabs>
      <w:suppressAutoHyphens w:val="0"/>
      <w:spacing w:after="0"/>
      <w:ind w:left="567" w:hanging="567"/>
      <w:jc w:val="left"/>
    </w:pPr>
    <w:rPr>
      <w:rFonts w:cs="Times New Roman"/>
      <w:szCs w:val="20"/>
      <w:lang w:val="el-GR" w:eastAsia="en-US"/>
    </w:rPr>
  </w:style>
  <w:style w:type="paragraph" w:customStyle="1" w:styleId="RFPBbodytext">
    <w:name w:val="RFP_B_bodytext"/>
    <w:link w:val="RFPBbodytextChar"/>
    <w:qFormat/>
    <w:rsid w:val="003B1573"/>
    <w:pPr>
      <w:spacing w:before="120" w:after="120" w:line="276" w:lineRule="auto"/>
      <w:jc w:val="both"/>
    </w:pPr>
    <w:rPr>
      <w:rFonts w:ascii="Calibri" w:hAnsi="Calibri" w:cs="Arial"/>
      <w:bCs/>
      <w:color w:val="262626"/>
      <w:kern w:val="32"/>
      <w:sz w:val="22"/>
      <w:szCs w:val="28"/>
      <w:lang w:eastAsia="en-US"/>
    </w:rPr>
  </w:style>
  <w:style w:type="character" w:customStyle="1" w:styleId="RFPBbodytextChar">
    <w:name w:val="RFP_B_bodytext Char"/>
    <w:link w:val="RFPBbodytext"/>
    <w:rsid w:val="003B1573"/>
    <w:rPr>
      <w:rFonts w:ascii="Calibri" w:hAnsi="Calibri" w:cs="Arial"/>
      <w:bCs/>
      <w:color w:val="262626"/>
      <w:kern w:val="32"/>
      <w:sz w:val="22"/>
      <w:szCs w:val="28"/>
      <w:lang w:eastAsia="en-US"/>
    </w:rPr>
  </w:style>
  <w:style w:type="character" w:customStyle="1" w:styleId="FontStyle138">
    <w:name w:val="Font Style138"/>
    <w:uiPriority w:val="99"/>
    <w:rsid w:val="003B1573"/>
    <w:rPr>
      <w:rFonts w:ascii="Calibri" w:hAnsi="Calibri" w:cs="Calibri"/>
      <w:color w:val="000000"/>
      <w:sz w:val="18"/>
      <w:szCs w:val="18"/>
    </w:rPr>
  </w:style>
  <w:style w:type="paragraph" w:customStyle="1" w:styleId="CharChar9">
    <w:name w:val="Char Char9"/>
    <w:basedOn w:val="a"/>
    <w:rsid w:val="003B1573"/>
    <w:pPr>
      <w:suppressAutoHyphens w:val="0"/>
      <w:autoSpaceDE w:val="0"/>
      <w:autoSpaceDN w:val="0"/>
      <w:adjustRightInd w:val="0"/>
      <w:spacing w:after="160" w:line="240" w:lineRule="exact"/>
      <w:jc w:val="left"/>
    </w:pPr>
    <w:rPr>
      <w:rFonts w:ascii="Verdana" w:hAnsi="Verdana" w:cs="Times New Roman"/>
      <w:sz w:val="20"/>
      <w:szCs w:val="20"/>
      <w:lang w:val="en-US" w:eastAsia="en-US"/>
    </w:rPr>
  </w:style>
  <w:style w:type="paragraph" w:customStyle="1" w:styleId="Preformatted">
    <w:name w:val="Preformatted"/>
    <w:basedOn w:val="a"/>
    <w:rsid w:val="003B157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spacing w:after="0"/>
      <w:jc w:val="left"/>
    </w:pPr>
    <w:rPr>
      <w:rFonts w:ascii="Courier New" w:hAnsi="Courier New" w:cs="Times New Roman"/>
      <w:sz w:val="20"/>
      <w:szCs w:val="20"/>
      <w:lang w:val="en-US" w:eastAsia="ar-SA"/>
    </w:rPr>
  </w:style>
  <w:style w:type="paragraph" w:customStyle="1" w:styleId="312">
    <w:name w:val="Επικεφαλίδα 31"/>
    <w:basedOn w:val="a"/>
    <w:rsid w:val="003B1573"/>
    <w:pPr>
      <w:suppressAutoHyphens w:val="0"/>
      <w:spacing w:after="200"/>
      <w:jc w:val="left"/>
      <w:outlineLvl w:val="2"/>
    </w:pPr>
    <w:rPr>
      <w:rFonts w:cs="Times New Roman"/>
      <w:b/>
      <w:color w:val="000000"/>
      <w:szCs w:val="27"/>
      <w:lang w:val="el-GR" w:eastAsia="en-US"/>
    </w:rPr>
  </w:style>
  <w:style w:type="character" w:customStyle="1" w:styleId="afff8">
    <w:name w:val="Αγκίστρωση υποσημείωσης"/>
    <w:rsid w:val="003B1573"/>
    <w:rPr>
      <w:vertAlign w:val="superscript"/>
    </w:rPr>
  </w:style>
  <w:style w:type="paragraph" w:customStyle="1" w:styleId="afff9">
    <w:name w:val="Υποσημείωση"/>
    <w:basedOn w:val="a"/>
    <w:rsid w:val="003B1573"/>
    <w:pPr>
      <w:suppressAutoHyphens w:val="0"/>
      <w:spacing w:after="0"/>
      <w:jc w:val="left"/>
    </w:pPr>
    <w:rPr>
      <w:rFonts w:eastAsia="Arimo" w:cs="Arimo"/>
      <w:color w:val="00000A"/>
      <w:szCs w:val="24"/>
      <w:lang w:val="el-GR" w:eastAsia="en-US"/>
    </w:rPr>
  </w:style>
  <w:style w:type="paragraph" w:customStyle="1" w:styleId="FootnotesymbolChar">
    <w:name w:val="Footnote symbol Char"/>
    <w:basedOn w:val="a"/>
    <w:link w:val="ab"/>
    <w:uiPriority w:val="99"/>
    <w:rsid w:val="003B1573"/>
    <w:pPr>
      <w:suppressAutoHyphens w:val="0"/>
      <w:spacing w:before="120" w:after="160" w:line="240" w:lineRule="exact"/>
      <w:jc w:val="left"/>
    </w:pPr>
    <w:rPr>
      <w:rFonts w:ascii="Times New Roman" w:hAnsi="Times New Roman" w:cs="Times New Roman"/>
      <w:sz w:val="20"/>
      <w:szCs w:val="20"/>
      <w:vertAlign w:val="superscript"/>
      <w:lang w:val="el-GR" w:eastAsia="el-GR"/>
    </w:rPr>
  </w:style>
  <w:style w:type="character" w:customStyle="1" w:styleId="1Char0">
    <w:name w:val="ΕΠΙΚ_ΠΑΡ_1 Char"/>
    <w:link w:val="1"/>
    <w:rsid w:val="003B1573"/>
    <w:rPr>
      <w:rFonts w:ascii="Tahoma" w:eastAsia="SimSun" w:hAnsi="Tahoma" w:cs="Tahoma"/>
      <w:b/>
      <w:color w:val="002060"/>
      <w:sz w:val="24"/>
      <w:szCs w:val="22"/>
      <w:lang w:eastAsia="zh-CN"/>
    </w:rPr>
  </w:style>
  <w:style w:type="character" w:customStyle="1" w:styleId="4Char">
    <w:name w:val="ΕΠΙΚ_ΠΑΡ_4 Char"/>
    <w:link w:val="40"/>
    <w:rsid w:val="003B1573"/>
    <w:rPr>
      <w:rFonts w:ascii="Tahoma" w:eastAsia="SimSun" w:hAnsi="Tahoma" w:cs="Tahoma"/>
      <w:b/>
      <w:sz w:val="22"/>
      <w:szCs w:val="22"/>
      <w:lang w:eastAsia="zh-CN"/>
    </w:rPr>
  </w:style>
  <w:style w:type="character" w:customStyle="1" w:styleId="5Char">
    <w:name w:val="ΕΠΙΚ_ΠΑΡ_5 Char"/>
    <w:link w:val="50"/>
    <w:rsid w:val="003B1573"/>
    <w:rPr>
      <w:rFonts w:ascii="Tahoma" w:eastAsia="SimSun" w:hAnsi="Tahoma" w:cs="Tahoma"/>
      <w:b/>
      <w:sz w:val="22"/>
      <w:szCs w:val="18"/>
      <w:lang w:val="en-US" w:eastAsia="en-US"/>
    </w:rPr>
  </w:style>
  <w:style w:type="paragraph" w:customStyle="1" w:styleId="otherbodytext">
    <w:name w:val="other_bodytext"/>
    <w:link w:val="otherbodytextChar"/>
    <w:qFormat/>
    <w:rsid w:val="003B1573"/>
    <w:pPr>
      <w:spacing w:before="120" w:after="120" w:line="276" w:lineRule="auto"/>
      <w:jc w:val="both"/>
    </w:pPr>
    <w:rPr>
      <w:rFonts w:ascii="Calibri" w:hAnsi="Calibri" w:cs="Arial"/>
      <w:bCs/>
      <w:color w:val="262626"/>
      <w:kern w:val="32"/>
      <w:sz w:val="22"/>
      <w:szCs w:val="28"/>
      <w:lang w:eastAsia="en-US"/>
    </w:rPr>
  </w:style>
  <w:style w:type="character" w:customStyle="1" w:styleId="otherbodytextChar">
    <w:name w:val="other_bodytext Char"/>
    <w:link w:val="otherbodytext"/>
    <w:rsid w:val="003B1573"/>
    <w:rPr>
      <w:rFonts w:ascii="Calibri" w:hAnsi="Calibri" w:cs="Arial"/>
      <w:bCs/>
      <w:color w:val="262626"/>
      <w:kern w:val="32"/>
      <w:sz w:val="22"/>
      <w:szCs w:val="28"/>
      <w:lang w:eastAsia="en-US"/>
    </w:rPr>
  </w:style>
  <w:style w:type="paragraph" w:customStyle="1" w:styleId="1fa">
    <w:name w:val="ΕΠΙΚ_ΠΣ_1"/>
    <w:basedOn w:val="1"/>
    <w:next w:val="a"/>
    <w:link w:val="1Char1"/>
    <w:qFormat/>
    <w:rsid w:val="003B1573"/>
    <w:pPr>
      <w:numPr>
        <w:numId w:val="0"/>
      </w:numPr>
      <w:spacing w:before="60" w:after="60" w:line="276" w:lineRule="auto"/>
      <w:ind w:left="360" w:hanging="360"/>
    </w:pPr>
    <w:rPr>
      <w:rFonts w:eastAsia="Times New Roman"/>
    </w:rPr>
  </w:style>
  <w:style w:type="paragraph" w:customStyle="1" w:styleId="2f7">
    <w:name w:val="ΕΠΙΚ_ΠΣ_2"/>
    <w:basedOn w:val="20"/>
    <w:next w:val="a"/>
    <w:link w:val="2Char2"/>
    <w:qFormat/>
    <w:rsid w:val="003B1573"/>
    <w:pPr>
      <w:numPr>
        <w:ilvl w:val="0"/>
        <w:numId w:val="0"/>
      </w:numPr>
      <w:ind w:left="720" w:hanging="360"/>
    </w:pPr>
  </w:style>
  <w:style w:type="character" w:customStyle="1" w:styleId="1Char1">
    <w:name w:val="ΕΠΙΚ_ΠΣ_1 Char"/>
    <w:link w:val="1fa"/>
    <w:rsid w:val="003B1573"/>
    <w:rPr>
      <w:rFonts w:ascii="Tahoma" w:hAnsi="Tahoma" w:cs="Tahoma"/>
      <w:b/>
      <w:color w:val="002060"/>
      <w:sz w:val="24"/>
      <w:szCs w:val="22"/>
      <w:lang w:eastAsia="zh-CN"/>
    </w:rPr>
  </w:style>
  <w:style w:type="paragraph" w:customStyle="1" w:styleId="3c">
    <w:name w:val="ΕΠΙΚ_ΠΣ_3"/>
    <w:basedOn w:val="30"/>
    <w:next w:val="a"/>
    <w:link w:val="3Char2"/>
    <w:qFormat/>
    <w:rsid w:val="003B1573"/>
    <w:pPr>
      <w:numPr>
        <w:ilvl w:val="0"/>
        <w:numId w:val="0"/>
      </w:numPr>
      <w:ind w:left="1080" w:hanging="360"/>
    </w:pPr>
    <w:rPr>
      <w:b w:val="0"/>
    </w:rPr>
  </w:style>
  <w:style w:type="character" w:customStyle="1" w:styleId="2Char2">
    <w:name w:val="ΕΠΙΚ_ΠΣ_2 Char"/>
    <w:link w:val="2f7"/>
    <w:rsid w:val="003B1573"/>
    <w:rPr>
      <w:rFonts w:ascii="Tahoma" w:eastAsia="SimSun" w:hAnsi="Tahoma" w:cs="Tahoma"/>
      <w:b/>
      <w:bCs/>
      <w:sz w:val="22"/>
      <w:szCs w:val="26"/>
      <w:lang w:eastAsia="zh-CN"/>
    </w:rPr>
  </w:style>
  <w:style w:type="character" w:customStyle="1" w:styleId="3Char2">
    <w:name w:val="ΕΠΙΚ_ΠΣ_3 Char"/>
    <w:link w:val="3c"/>
    <w:rsid w:val="003B1573"/>
    <w:rPr>
      <w:rFonts w:ascii="Tahoma" w:eastAsia="SimSun" w:hAnsi="Tahoma" w:cs="Tahoma"/>
      <w:bCs/>
      <w:sz w:val="22"/>
      <w:szCs w:val="28"/>
      <w:lang w:eastAsia="zh-CN"/>
    </w:rPr>
  </w:style>
  <w:style w:type="paragraph" w:customStyle="1" w:styleId="4b">
    <w:name w:val="ΕΠΙΚ_ΠΣ_4"/>
    <w:basedOn w:val="40"/>
    <w:next w:val="a"/>
    <w:link w:val="4Char0"/>
    <w:qFormat/>
    <w:rsid w:val="003B1573"/>
    <w:pPr>
      <w:numPr>
        <w:ilvl w:val="0"/>
        <w:numId w:val="0"/>
      </w:numPr>
      <w:ind w:left="1440" w:hanging="360"/>
    </w:pPr>
  </w:style>
  <w:style w:type="character" w:customStyle="1" w:styleId="4Char0">
    <w:name w:val="ΕΠΙΚ_ΠΣ_4 Char"/>
    <w:link w:val="4b"/>
    <w:rsid w:val="003B1573"/>
    <w:rPr>
      <w:rFonts w:ascii="Tahoma" w:eastAsia="SimSun" w:hAnsi="Tahoma" w:cs="Tahoma"/>
      <w:b/>
      <w:sz w:val="22"/>
      <w:szCs w:val="22"/>
      <w:lang w:eastAsia="zh-CN"/>
    </w:rPr>
  </w:style>
  <w:style w:type="character" w:customStyle="1" w:styleId="icombullet1Char">
    <w:name w:val="icom_bullet1 Char"/>
    <w:link w:val="icombullet1"/>
    <w:uiPriority w:val="99"/>
    <w:locked/>
    <w:rsid w:val="003B1573"/>
    <w:rPr>
      <w:rFonts w:cs="Arial"/>
      <w:bCs/>
      <w:color w:val="262626"/>
      <w:kern w:val="32"/>
      <w:sz w:val="22"/>
      <w:szCs w:val="28"/>
    </w:rPr>
  </w:style>
  <w:style w:type="paragraph" w:customStyle="1" w:styleId="icombullet1">
    <w:name w:val="icom_bullet1"/>
    <w:basedOn w:val="a"/>
    <w:link w:val="icombullet1Char"/>
    <w:uiPriority w:val="99"/>
    <w:qFormat/>
    <w:rsid w:val="003B1573"/>
    <w:pPr>
      <w:numPr>
        <w:numId w:val="99"/>
      </w:numPr>
      <w:suppressAutoHyphens w:val="0"/>
      <w:spacing w:after="0"/>
      <w:jc w:val="left"/>
    </w:pPr>
    <w:rPr>
      <w:rFonts w:ascii="Times New Roman" w:hAnsi="Times New Roman" w:cs="Arial"/>
      <w:bCs/>
      <w:color w:val="262626"/>
      <w:kern w:val="32"/>
      <w:szCs w:val="28"/>
      <w:lang w:val="el-GR" w:eastAsia="el-GR"/>
    </w:rPr>
  </w:style>
  <w:style w:type="character" w:customStyle="1" w:styleId="Bodytext5">
    <w:name w:val="Body text (5)"/>
    <w:rsid w:val="003B1573"/>
    <w:rPr>
      <w:rFonts w:ascii="Times New Roman" w:eastAsia="Times New Roman" w:hAnsi="Times New Roman" w:cs="Times New Roman"/>
      <w:b/>
      <w:bCs/>
      <w:i w:val="0"/>
      <w:iCs w:val="0"/>
      <w:smallCaps w:val="0"/>
      <w:strike w:val="0"/>
      <w:color w:val="1B3052"/>
      <w:spacing w:val="0"/>
      <w:w w:val="100"/>
      <w:position w:val="0"/>
      <w:sz w:val="26"/>
      <w:szCs w:val="26"/>
      <w:u w:val="single"/>
      <w:lang w:val="el-GR" w:eastAsia="el-GR" w:bidi="el-GR"/>
    </w:rPr>
  </w:style>
  <w:style w:type="character" w:customStyle="1" w:styleId="6Char0">
    <w:name w:val="Στυλ6 Char"/>
    <w:basedOn w:val="a0"/>
    <w:rsid w:val="003B1573"/>
    <w:rPr>
      <w:rFonts w:ascii="Tahoma" w:hAnsi="Tahoma"/>
      <w:b/>
      <w:bCs/>
      <w:sz w:val="22"/>
      <w:szCs w:val="26"/>
      <w:lang w:eastAsia="zh-CN"/>
    </w:rPr>
  </w:style>
  <w:style w:type="paragraph" w:customStyle="1" w:styleId="4c">
    <w:name w:val="Στυλ4α"/>
    <w:basedOn w:val="a"/>
    <w:link w:val="4Char1"/>
    <w:autoRedefine/>
    <w:qFormat/>
    <w:rsid w:val="003B1573"/>
    <w:pPr>
      <w:keepNext/>
      <w:suppressAutoHyphens w:val="0"/>
      <w:spacing w:before="240" w:after="0" w:line="276" w:lineRule="auto"/>
      <w:jc w:val="left"/>
      <w:outlineLvl w:val="1"/>
    </w:pPr>
    <w:rPr>
      <w:rFonts w:ascii="Cambria" w:hAnsi="Cambria" w:cs="Times New Roman"/>
      <w:b/>
      <w:sz w:val="24"/>
      <w:szCs w:val="20"/>
      <w:lang w:val="el-GR" w:eastAsia="el-GR"/>
    </w:rPr>
  </w:style>
  <w:style w:type="character" w:customStyle="1" w:styleId="4Char1">
    <w:name w:val="Στυλ4α Char"/>
    <w:link w:val="4c"/>
    <w:rsid w:val="003B1573"/>
    <w:rPr>
      <w:rFonts w:ascii="Cambria" w:hAnsi="Cambria"/>
      <w:b/>
      <w:sz w:val="24"/>
    </w:rPr>
  </w:style>
  <w:style w:type="paragraph" w:customStyle="1" w:styleId="afffa">
    <w:name w:val="Χαρακτηριστικό ΠΣ"/>
    <w:basedOn w:val="a"/>
    <w:link w:val="Chare"/>
    <w:qFormat/>
    <w:rsid w:val="003B1573"/>
    <w:pPr>
      <w:tabs>
        <w:tab w:val="left" w:pos="1854"/>
      </w:tabs>
      <w:suppressAutoHyphens w:val="0"/>
      <w:spacing w:before="80" w:after="80"/>
      <w:jc w:val="left"/>
    </w:pPr>
    <w:rPr>
      <w:rFonts w:ascii="Verdana" w:hAnsi="Verdana" w:cs="Times New Roman"/>
      <w:sz w:val="16"/>
      <w:szCs w:val="16"/>
      <w:lang w:val="el-GR"/>
    </w:rPr>
  </w:style>
  <w:style w:type="character" w:customStyle="1" w:styleId="Chare">
    <w:name w:val="Χαρακτηριστικό ΠΣ Char"/>
    <w:link w:val="afffa"/>
    <w:locked/>
    <w:rsid w:val="003B1573"/>
    <w:rPr>
      <w:rFonts w:ascii="Verdana" w:hAnsi="Verdana"/>
      <w:sz w:val="16"/>
      <w:szCs w:val="16"/>
      <w:lang w:eastAsia="zh-CN"/>
    </w:rPr>
  </w:style>
  <w:style w:type="character" w:customStyle="1" w:styleId="ts-alignment-element">
    <w:name w:val="ts-alignment-element"/>
    <w:basedOn w:val="a0"/>
    <w:rsid w:val="003B1573"/>
  </w:style>
  <w:style w:type="paragraph" w:customStyle="1" w:styleId="NewEPIK5">
    <w:name w:val="New_EPIK_5"/>
    <w:basedOn w:val="51"/>
    <w:link w:val="NewEPIK5Char"/>
    <w:rsid w:val="003B1573"/>
    <w:pPr>
      <w:numPr>
        <w:numId w:val="1"/>
      </w:numPr>
      <w:suppressAutoHyphens w:val="0"/>
      <w:jc w:val="left"/>
    </w:pPr>
    <w:rPr>
      <w:rFonts w:ascii="Lucida Sans" w:eastAsia="SimSun" w:hAnsi="Lucida Sans"/>
      <w:szCs w:val="22"/>
    </w:rPr>
  </w:style>
  <w:style w:type="paragraph" w:customStyle="1" w:styleId="62">
    <w:name w:val="ΕΠΙΚ_ΠΑΡ_6"/>
    <w:basedOn w:val="6"/>
    <w:link w:val="6Char1"/>
    <w:rsid w:val="003B1573"/>
    <w:pPr>
      <w:numPr>
        <w:ilvl w:val="0"/>
        <w:numId w:val="0"/>
      </w:numPr>
      <w:pBdr>
        <w:bottom w:val="none" w:sz="0" w:space="0" w:color="auto"/>
      </w:pBdr>
      <w:spacing w:after="0"/>
      <w:jc w:val="left"/>
    </w:pPr>
    <w:rPr>
      <w:rFonts w:cs="Tahoma"/>
      <w:szCs w:val="18"/>
    </w:rPr>
  </w:style>
  <w:style w:type="character" w:customStyle="1" w:styleId="NewEPIK5Char">
    <w:name w:val="New_EPIK_5 Char"/>
    <w:basedOn w:val="4Char"/>
    <w:link w:val="NewEPIK5"/>
    <w:rsid w:val="003B1573"/>
    <w:rPr>
      <w:rFonts w:ascii="Lucida Sans" w:eastAsia="SimSun" w:hAnsi="Lucida Sans" w:cs="Lucida Sans"/>
      <w:b/>
      <w:sz w:val="22"/>
      <w:szCs w:val="22"/>
      <w:lang w:val="en-US" w:eastAsia="zh-CN"/>
    </w:rPr>
  </w:style>
  <w:style w:type="character" w:customStyle="1" w:styleId="6Char1">
    <w:name w:val="ΕΠΙΚ_ΠΑΡ_6 Char"/>
    <w:basedOn w:val="6Char"/>
    <w:link w:val="62"/>
    <w:rsid w:val="003B1573"/>
    <w:rPr>
      <w:rFonts w:ascii="Tahoma" w:hAnsi="Tahoma" w:cs="Tahoma"/>
      <w:b/>
      <w:sz w:val="22"/>
      <w:szCs w:val="18"/>
      <w:lang w:eastAsia="en-US"/>
    </w:rPr>
  </w:style>
  <w:style w:type="character" w:customStyle="1" w:styleId="ts-alignment-element-highlighted">
    <w:name w:val="ts-alignment-element-highlighted"/>
    <w:basedOn w:val="a0"/>
    <w:rsid w:val="003B1573"/>
  </w:style>
  <w:style w:type="character" w:customStyle="1" w:styleId="6newChar">
    <w:name w:val="ΕΠΙΚ_ΠΑΡ_6 (new) Char"/>
    <w:basedOn w:val="6Char"/>
    <w:link w:val="6new"/>
    <w:rsid w:val="003B1573"/>
    <w:rPr>
      <w:rFonts w:ascii="Arial" w:eastAsia="SimSun" w:hAnsi="Arial"/>
      <w:b/>
      <w:sz w:val="24"/>
      <w:lang w:eastAsia="en-US"/>
    </w:rPr>
  </w:style>
  <w:style w:type="numbering" w:customStyle="1" w:styleId="Bullets1">
    <w:name w:val="Bullets1"/>
    <w:uiPriority w:val="99"/>
    <w:rsid w:val="003B1573"/>
    <w:pPr>
      <w:numPr>
        <w:numId w:val="102"/>
      </w:numPr>
    </w:pPr>
  </w:style>
  <w:style w:type="character" w:customStyle="1" w:styleId="NoSpacingChar">
    <w:name w:val="No Spacing Char"/>
    <w:link w:val="NoSpacing1"/>
    <w:rsid w:val="003B1573"/>
    <w:rPr>
      <w:rFonts w:ascii="Calibri" w:hAnsi="Calibri" w:cs="Calibri"/>
      <w:sz w:val="22"/>
      <w:szCs w:val="24"/>
      <w:lang w:val="en-GB" w:eastAsia="zh-CN"/>
    </w:rPr>
  </w:style>
  <w:style w:type="character" w:customStyle="1" w:styleId="4d">
    <w:name w:val="Προεπιλεγμένη γραμματοσειρά4"/>
    <w:rsid w:val="003B1573"/>
  </w:style>
  <w:style w:type="paragraph" w:customStyle="1" w:styleId="3d">
    <w:name w:val="Λεζάντα3"/>
    <w:basedOn w:val="a"/>
    <w:rsid w:val="003B1573"/>
    <w:pPr>
      <w:suppressLineNumbers/>
      <w:spacing w:before="120"/>
    </w:pPr>
    <w:rPr>
      <w:rFonts w:ascii="Calibri" w:hAnsi="Calibri" w:cs="Mangal"/>
      <w:i/>
      <w:iCs/>
      <w:sz w:val="24"/>
      <w:szCs w:val="24"/>
      <w:lang w:val="el-GR"/>
    </w:rPr>
  </w:style>
  <w:style w:type="paragraph" w:customStyle="1" w:styleId="Heading31">
    <w:name w:val="Heading 31"/>
    <w:basedOn w:val="a"/>
    <w:uiPriority w:val="1"/>
    <w:qFormat/>
    <w:rsid w:val="003B1573"/>
    <w:pPr>
      <w:widowControl w:val="0"/>
      <w:suppressAutoHyphens w:val="0"/>
      <w:autoSpaceDE w:val="0"/>
      <w:autoSpaceDN w:val="0"/>
      <w:spacing w:after="0"/>
      <w:ind w:left="162"/>
      <w:jc w:val="left"/>
      <w:outlineLvl w:val="3"/>
    </w:pPr>
    <w:rPr>
      <w:rFonts w:eastAsia="Tahoma"/>
      <w:b/>
      <w:bCs/>
      <w:lang w:val="el-GR" w:eastAsia="en-US"/>
    </w:rPr>
  </w:style>
  <w:style w:type="paragraph" w:customStyle="1" w:styleId="FNRefeCharChar">
    <w:name w:val="FNRefe Char Char"/>
    <w:basedOn w:val="a"/>
    <w:uiPriority w:val="99"/>
    <w:rsid w:val="003B1573"/>
    <w:pPr>
      <w:suppressAutoHyphens w:val="0"/>
      <w:spacing w:after="200" w:line="240" w:lineRule="exact"/>
    </w:pPr>
    <w:rPr>
      <w:rFonts w:ascii="Times New Roman" w:hAnsi="Times New Roman" w:cs="Times New Roman"/>
      <w:sz w:val="20"/>
      <w:szCs w:val="20"/>
      <w:vertAlign w:val="superscript"/>
      <w:lang w:val="el-GR" w:eastAsia="el-GR"/>
    </w:rPr>
  </w:style>
  <w:style w:type="paragraph" w:customStyle="1" w:styleId="StyleStyle2Before3pt">
    <w:name w:val="Style Style2 + Before:  3 pt"/>
    <w:basedOn w:val="a"/>
    <w:uiPriority w:val="99"/>
    <w:rsid w:val="003B1573"/>
    <w:pPr>
      <w:suppressAutoHyphens w:val="0"/>
      <w:spacing w:before="60" w:after="0" w:line="360" w:lineRule="auto"/>
      <w:jc w:val="left"/>
    </w:pPr>
    <w:rPr>
      <w:rFonts w:ascii="Arial" w:hAnsi="Arial" w:cs="Times New Roman"/>
      <w:b/>
      <w:bCs/>
      <w:szCs w:val="20"/>
      <w:lang w:val="el-GR" w:eastAsia="el-GR"/>
    </w:rPr>
  </w:style>
  <w:style w:type="character" w:customStyle="1" w:styleId="afffb">
    <w:name w:val="Κανένα"/>
    <w:rsid w:val="003B1573"/>
  </w:style>
  <w:style w:type="character" w:customStyle="1" w:styleId="UnresolvedMention11">
    <w:name w:val="Unresolved Mention11"/>
    <w:uiPriority w:val="99"/>
    <w:semiHidden/>
    <w:unhideWhenUsed/>
    <w:rsid w:val="003B1573"/>
    <w:rPr>
      <w:color w:val="605E5C"/>
      <w:shd w:val="clear" w:color="auto" w:fill="E1DFDD"/>
    </w:rPr>
  </w:style>
  <w:style w:type="character" w:customStyle="1" w:styleId="3e">
    <w:name w:val="Ανεπίλυτη αναφορά3"/>
    <w:basedOn w:val="a0"/>
    <w:uiPriority w:val="99"/>
    <w:semiHidden/>
    <w:unhideWhenUsed/>
    <w:rsid w:val="003B1573"/>
    <w:rPr>
      <w:color w:val="605E5C"/>
      <w:shd w:val="clear" w:color="auto" w:fill="E1DFDD"/>
    </w:rPr>
  </w:style>
  <w:style w:type="table" w:customStyle="1" w:styleId="4-11">
    <w:name w:val="Πίνακας 4 με πλέγμα - Έμφαση 11"/>
    <w:basedOn w:val="a1"/>
    <w:uiPriority w:val="49"/>
    <w:rsid w:val="003B1573"/>
    <w:rPr>
      <w:lang w:val="en-US"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2f8">
    <w:name w:val="Body Text Indent 2"/>
    <w:basedOn w:val="a"/>
    <w:link w:val="2Char3"/>
    <w:uiPriority w:val="99"/>
    <w:unhideWhenUsed/>
    <w:rsid w:val="003B1573"/>
    <w:pPr>
      <w:spacing w:line="480" w:lineRule="auto"/>
      <w:ind w:left="283"/>
    </w:pPr>
    <w:rPr>
      <w:rFonts w:ascii="Calibri" w:hAnsi="Calibri" w:cs="Times New Roman"/>
      <w:szCs w:val="24"/>
    </w:rPr>
  </w:style>
  <w:style w:type="character" w:customStyle="1" w:styleId="2Char3">
    <w:name w:val="Σώμα κείμενου με εσοχή 2 Char"/>
    <w:basedOn w:val="a0"/>
    <w:link w:val="2f8"/>
    <w:uiPriority w:val="99"/>
    <w:rsid w:val="003B1573"/>
    <w:rPr>
      <w:rFonts w:ascii="Calibri" w:hAnsi="Calibri"/>
      <w:sz w:val="22"/>
      <w:szCs w:val="24"/>
      <w:lang w:val="en-GB" w:eastAsia="zh-CN"/>
    </w:rPr>
  </w:style>
  <w:style w:type="table" w:customStyle="1" w:styleId="GridTable4-Accent11">
    <w:name w:val="Grid Table 4 - Accent 11"/>
    <w:basedOn w:val="a1"/>
    <w:uiPriority w:val="49"/>
    <w:rsid w:val="003B1573"/>
    <w:rPr>
      <w:lang w:val="en-US"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Header4">
    <w:name w:val="Header 4"/>
    <w:basedOn w:val="a"/>
    <w:link w:val="Header4Char"/>
    <w:qFormat/>
    <w:rsid w:val="00967A9D"/>
    <w:pPr>
      <w:keepNext/>
      <w:tabs>
        <w:tab w:val="left" w:pos="709"/>
      </w:tabs>
      <w:spacing w:before="240" w:after="80"/>
      <w:ind w:left="720" w:hanging="720"/>
      <w:outlineLvl w:val="1"/>
    </w:pPr>
    <w:rPr>
      <w:rFonts w:eastAsia="SimSun"/>
      <w:b/>
      <w:lang w:val="el-GR"/>
    </w:rPr>
  </w:style>
  <w:style w:type="character" w:customStyle="1" w:styleId="Header4Char">
    <w:name w:val="Header 4 Char"/>
    <w:link w:val="Header4"/>
    <w:rsid w:val="00967A9D"/>
    <w:rPr>
      <w:rFonts w:ascii="Tahoma" w:eastAsia="SimSun" w:hAnsi="Tahoma" w:cs="Tahoma"/>
      <w:b/>
      <w:sz w:val="22"/>
      <w:szCs w:val="22"/>
      <w:lang w:eastAsia="zh-CN"/>
    </w:rPr>
  </w:style>
  <w:style w:type="character" w:customStyle="1" w:styleId="ui-provider">
    <w:name w:val="ui-provider"/>
    <w:basedOn w:val="a0"/>
    <w:rsid w:val="004F7054"/>
  </w:style>
  <w:style w:type="character" w:customStyle="1" w:styleId="101">
    <w:name w:val="Προεπιλεγμένη γραμματοσειρά10"/>
    <w:rsid w:val="006F7E1F"/>
  </w:style>
  <w:style w:type="character" w:customStyle="1" w:styleId="200">
    <w:name w:val="Παραπομπή υποσημείωσης20"/>
    <w:rsid w:val="006F7E1F"/>
    <w:rPr>
      <w:vertAlign w:val="superscript"/>
    </w:rPr>
  </w:style>
  <w:style w:type="character" w:customStyle="1" w:styleId="201">
    <w:name w:val="Παραπομπή σημείωσης τέλους20"/>
    <w:rsid w:val="006F7E1F"/>
    <w:rPr>
      <w:vertAlign w:val="superscript"/>
    </w:rPr>
  </w:style>
  <w:style w:type="paragraph" w:customStyle="1" w:styleId="102">
    <w:name w:val="Λεζάντα10"/>
    <w:basedOn w:val="a"/>
    <w:rsid w:val="006F7E1F"/>
    <w:pPr>
      <w:suppressLineNumbers/>
      <w:spacing w:before="120"/>
    </w:pPr>
    <w:rPr>
      <w:rFonts w:cs="Mangal"/>
      <w:i/>
      <w:iCs/>
      <w:sz w:val="24"/>
    </w:rPr>
  </w:style>
  <w:style w:type="character" w:customStyle="1" w:styleId="1000">
    <w:name w:val="Προεπιλεγμένη γραμματοσειρά100"/>
    <w:rsid w:val="006858E1"/>
  </w:style>
  <w:style w:type="character" w:customStyle="1" w:styleId="2000">
    <w:name w:val="Παραπομπή υποσημείωσης200"/>
    <w:rsid w:val="006858E1"/>
    <w:rPr>
      <w:vertAlign w:val="superscript"/>
    </w:rPr>
  </w:style>
  <w:style w:type="character" w:customStyle="1" w:styleId="2001">
    <w:name w:val="Παραπομπή σημείωσης τέλους200"/>
    <w:rsid w:val="006858E1"/>
    <w:rPr>
      <w:vertAlign w:val="superscript"/>
    </w:rPr>
  </w:style>
  <w:style w:type="paragraph" w:customStyle="1" w:styleId="1001">
    <w:name w:val="Λεζάντα100"/>
    <w:basedOn w:val="a"/>
    <w:rsid w:val="006858E1"/>
    <w:pPr>
      <w:suppressLineNumbers/>
      <w:spacing w:before="120"/>
    </w:pPr>
    <w:rPr>
      <w:rFonts w:cs="Mangal"/>
      <w:i/>
      <w:iCs/>
      <w:sz w:val="24"/>
    </w:rPr>
  </w:style>
  <w:style w:type="character" w:customStyle="1" w:styleId="Bodytext2">
    <w:name w:val="Body text (2)"/>
    <w:basedOn w:val="a0"/>
    <w:rsid w:val="007E67A3"/>
    <w:rPr>
      <w:rFonts w:ascii="Calibri" w:eastAsia="Calibri" w:hAnsi="Calibri" w:cs="Calibri"/>
      <w:b w:val="0"/>
      <w:bCs w:val="0"/>
      <w:i w:val="0"/>
      <w:iCs w:val="0"/>
      <w:smallCaps w:val="0"/>
      <w:strike w:val="0"/>
      <w:color w:val="000000"/>
      <w:spacing w:val="0"/>
      <w:w w:val="100"/>
      <w:position w:val="0"/>
      <w:sz w:val="22"/>
      <w:szCs w:val="22"/>
      <w:u w:val="single"/>
      <w:lang w:val="en-US" w:eastAsia="en-US" w:bidi="en-US"/>
    </w:rPr>
  </w:style>
  <w:style w:type="character" w:customStyle="1" w:styleId="Heading2">
    <w:name w:val="Heading #2"/>
    <w:basedOn w:val="a0"/>
    <w:rsid w:val="007E67A3"/>
    <w:rPr>
      <w:rFonts w:ascii="Calibri" w:eastAsia="Calibri" w:hAnsi="Calibri" w:cs="Calibri"/>
      <w:b/>
      <w:bCs/>
      <w:i w:val="0"/>
      <w:iCs w:val="0"/>
      <w:smallCaps w:val="0"/>
      <w:strike w:val="0"/>
      <w:color w:val="000000"/>
      <w:spacing w:val="0"/>
      <w:w w:val="100"/>
      <w:position w:val="0"/>
      <w:sz w:val="22"/>
      <w:szCs w:val="22"/>
      <w:u w:val="single"/>
      <w:lang w:val="el-GR" w:eastAsia="el-GR" w:bidi="el-GR"/>
    </w:rPr>
  </w:style>
  <w:style w:type="character" w:customStyle="1" w:styleId="Bodytext2Bold">
    <w:name w:val="Body text (2) + Bold"/>
    <w:basedOn w:val="a0"/>
    <w:rsid w:val="007E67A3"/>
    <w:rPr>
      <w:rFonts w:ascii="Calibri" w:eastAsia="Calibri" w:hAnsi="Calibri" w:cs="Calibri"/>
      <w:b/>
      <w:bCs/>
      <w:i w:val="0"/>
      <w:iCs w:val="0"/>
      <w:smallCaps w:val="0"/>
      <w:strike w:val="0"/>
      <w:color w:val="000000"/>
      <w:spacing w:val="0"/>
      <w:w w:val="100"/>
      <w:position w:val="0"/>
      <w:sz w:val="22"/>
      <w:szCs w:val="22"/>
      <w:u w:val="none"/>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2518">
      <w:bodyDiv w:val="1"/>
      <w:marLeft w:val="0"/>
      <w:marRight w:val="0"/>
      <w:marTop w:val="0"/>
      <w:marBottom w:val="0"/>
      <w:divBdr>
        <w:top w:val="none" w:sz="0" w:space="0" w:color="auto"/>
        <w:left w:val="none" w:sz="0" w:space="0" w:color="auto"/>
        <w:bottom w:val="none" w:sz="0" w:space="0" w:color="auto"/>
        <w:right w:val="none" w:sz="0" w:space="0" w:color="auto"/>
      </w:divBdr>
    </w:div>
    <w:div w:id="94448521">
      <w:bodyDiv w:val="1"/>
      <w:marLeft w:val="0"/>
      <w:marRight w:val="0"/>
      <w:marTop w:val="0"/>
      <w:marBottom w:val="0"/>
      <w:divBdr>
        <w:top w:val="none" w:sz="0" w:space="0" w:color="auto"/>
        <w:left w:val="none" w:sz="0" w:space="0" w:color="auto"/>
        <w:bottom w:val="none" w:sz="0" w:space="0" w:color="auto"/>
        <w:right w:val="none" w:sz="0" w:space="0" w:color="auto"/>
      </w:divBdr>
    </w:div>
    <w:div w:id="123424021">
      <w:bodyDiv w:val="1"/>
      <w:marLeft w:val="0"/>
      <w:marRight w:val="0"/>
      <w:marTop w:val="0"/>
      <w:marBottom w:val="0"/>
      <w:divBdr>
        <w:top w:val="none" w:sz="0" w:space="0" w:color="auto"/>
        <w:left w:val="none" w:sz="0" w:space="0" w:color="auto"/>
        <w:bottom w:val="none" w:sz="0" w:space="0" w:color="auto"/>
        <w:right w:val="none" w:sz="0" w:space="0" w:color="auto"/>
      </w:divBdr>
    </w:div>
    <w:div w:id="128519327">
      <w:bodyDiv w:val="1"/>
      <w:marLeft w:val="0"/>
      <w:marRight w:val="0"/>
      <w:marTop w:val="0"/>
      <w:marBottom w:val="0"/>
      <w:divBdr>
        <w:top w:val="none" w:sz="0" w:space="0" w:color="auto"/>
        <w:left w:val="none" w:sz="0" w:space="0" w:color="auto"/>
        <w:bottom w:val="none" w:sz="0" w:space="0" w:color="auto"/>
        <w:right w:val="none" w:sz="0" w:space="0" w:color="auto"/>
      </w:divBdr>
    </w:div>
    <w:div w:id="241181799">
      <w:bodyDiv w:val="1"/>
      <w:marLeft w:val="0"/>
      <w:marRight w:val="0"/>
      <w:marTop w:val="0"/>
      <w:marBottom w:val="0"/>
      <w:divBdr>
        <w:top w:val="none" w:sz="0" w:space="0" w:color="auto"/>
        <w:left w:val="none" w:sz="0" w:space="0" w:color="auto"/>
        <w:bottom w:val="none" w:sz="0" w:space="0" w:color="auto"/>
        <w:right w:val="none" w:sz="0" w:space="0" w:color="auto"/>
      </w:divBdr>
    </w:div>
    <w:div w:id="29071792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42725193">
      <w:bodyDiv w:val="1"/>
      <w:marLeft w:val="0"/>
      <w:marRight w:val="0"/>
      <w:marTop w:val="0"/>
      <w:marBottom w:val="0"/>
      <w:divBdr>
        <w:top w:val="none" w:sz="0" w:space="0" w:color="auto"/>
        <w:left w:val="none" w:sz="0" w:space="0" w:color="auto"/>
        <w:bottom w:val="none" w:sz="0" w:space="0" w:color="auto"/>
        <w:right w:val="none" w:sz="0" w:space="0" w:color="auto"/>
      </w:divBdr>
    </w:div>
    <w:div w:id="466972041">
      <w:bodyDiv w:val="1"/>
      <w:marLeft w:val="0"/>
      <w:marRight w:val="0"/>
      <w:marTop w:val="0"/>
      <w:marBottom w:val="0"/>
      <w:divBdr>
        <w:top w:val="none" w:sz="0" w:space="0" w:color="auto"/>
        <w:left w:val="none" w:sz="0" w:space="0" w:color="auto"/>
        <w:bottom w:val="none" w:sz="0" w:space="0" w:color="auto"/>
        <w:right w:val="none" w:sz="0" w:space="0" w:color="auto"/>
      </w:divBdr>
    </w:div>
    <w:div w:id="563372137">
      <w:bodyDiv w:val="1"/>
      <w:marLeft w:val="0"/>
      <w:marRight w:val="0"/>
      <w:marTop w:val="0"/>
      <w:marBottom w:val="0"/>
      <w:divBdr>
        <w:top w:val="none" w:sz="0" w:space="0" w:color="auto"/>
        <w:left w:val="none" w:sz="0" w:space="0" w:color="auto"/>
        <w:bottom w:val="none" w:sz="0" w:space="0" w:color="auto"/>
        <w:right w:val="none" w:sz="0" w:space="0" w:color="auto"/>
      </w:divBdr>
    </w:div>
    <w:div w:id="588973229">
      <w:bodyDiv w:val="1"/>
      <w:marLeft w:val="0"/>
      <w:marRight w:val="0"/>
      <w:marTop w:val="0"/>
      <w:marBottom w:val="0"/>
      <w:divBdr>
        <w:top w:val="none" w:sz="0" w:space="0" w:color="auto"/>
        <w:left w:val="none" w:sz="0" w:space="0" w:color="auto"/>
        <w:bottom w:val="none" w:sz="0" w:space="0" w:color="auto"/>
        <w:right w:val="none" w:sz="0" w:space="0" w:color="auto"/>
      </w:divBdr>
    </w:div>
    <w:div w:id="624697306">
      <w:bodyDiv w:val="1"/>
      <w:marLeft w:val="0"/>
      <w:marRight w:val="0"/>
      <w:marTop w:val="0"/>
      <w:marBottom w:val="0"/>
      <w:divBdr>
        <w:top w:val="none" w:sz="0" w:space="0" w:color="auto"/>
        <w:left w:val="none" w:sz="0" w:space="0" w:color="auto"/>
        <w:bottom w:val="none" w:sz="0" w:space="0" w:color="auto"/>
        <w:right w:val="none" w:sz="0" w:space="0" w:color="auto"/>
      </w:divBdr>
    </w:div>
    <w:div w:id="836119863">
      <w:bodyDiv w:val="1"/>
      <w:marLeft w:val="0"/>
      <w:marRight w:val="0"/>
      <w:marTop w:val="0"/>
      <w:marBottom w:val="0"/>
      <w:divBdr>
        <w:top w:val="none" w:sz="0" w:space="0" w:color="auto"/>
        <w:left w:val="none" w:sz="0" w:space="0" w:color="auto"/>
        <w:bottom w:val="none" w:sz="0" w:space="0" w:color="auto"/>
        <w:right w:val="none" w:sz="0" w:space="0" w:color="auto"/>
      </w:divBdr>
    </w:div>
    <w:div w:id="842628510">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110910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67005110">
      <w:bodyDiv w:val="1"/>
      <w:marLeft w:val="0"/>
      <w:marRight w:val="0"/>
      <w:marTop w:val="0"/>
      <w:marBottom w:val="0"/>
      <w:divBdr>
        <w:top w:val="none" w:sz="0" w:space="0" w:color="auto"/>
        <w:left w:val="none" w:sz="0" w:space="0" w:color="auto"/>
        <w:bottom w:val="none" w:sz="0" w:space="0" w:color="auto"/>
        <w:right w:val="none" w:sz="0" w:space="0" w:color="auto"/>
      </w:divBdr>
    </w:div>
    <w:div w:id="977222098">
      <w:bodyDiv w:val="1"/>
      <w:marLeft w:val="0"/>
      <w:marRight w:val="0"/>
      <w:marTop w:val="0"/>
      <w:marBottom w:val="0"/>
      <w:divBdr>
        <w:top w:val="none" w:sz="0" w:space="0" w:color="auto"/>
        <w:left w:val="none" w:sz="0" w:space="0" w:color="auto"/>
        <w:bottom w:val="none" w:sz="0" w:space="0" w:color="auto"/>
        <w:right w:val="none" w:sz="0" w:space="0" w:color="auto"/>
      </w:divBdr>
    </w:div>
    <w:div w:id="1028022724">
      <w:bodyDiv w:val="1"/>
      <w:marLeft w:val="0"/>
      <w:marRight w:val="0"/>
      <w:marTop w:val="0"/>
      <w:marBottom w:val="0"/>
      <w:divBdr>
        <w:top w:val="none" w:sz="0" w:space="0" w:color="auto"/>
        <w:left w:val="none" w:sz="0" w:space="0" w:color="auto"/>
        <w:bottom w:val="none" w:sz="0" w:space="0" w:color="auto"/>
        <w:right w:val="none" w:sz="0" w:space="0" w:color="auto"/>
      </w:divBdr>
    </w:div>
    <w:div w:id="1036584935">
      <w:bodyDiv w:val="1"/>
      <w:marLeft w:val="0"/>
      <w:marRight w:val="0"/>
      <w:marTop w:val="0"/>
      <w:marBottom w:val="0"/>
      <w:divBdr>
        <w:top w:val="none" w:sz="0" w:space="0" w:color="auto"/>
        <w:left w:val="none" w:sz="0" w:space="0" w:color="auto"/>
        <w:bottom w:val="none" w:sz="0" w:space="0" w:color="auto"/>
        <w:right w:val="none" w:sz="0" w:space="0" w:color="auto"/>
      </w:divBdr>
    </w:div>
    <w:div w:id="1177621054">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78829716">
      <w:bodyDiv w:val="1"/>
      <w:marLeft w:val="0"/>
      <w:marRight w:val="0"/>
      <w:marTop w:val="0"/>
      <w:marBottom w:val="0"/>
      <w:divBdr>
        <w:top w:val="none" w:sz="0" w:space="0" w:color="auto"/>
        <w:left w:val="none" w:sz="0" w:space="0" w:color="auto"/>
        <w:bottom w:val="none" w:sz="0" w:space="0" w:color="auto"/>
        <w:right w:val="none" w:sz="0" w:space="0" w:color="auto"/>
      </w:divBdr>
    </w:div>
    <w:div w:id="1320957478">
      <w:bodyDiv w:val="1"/>
      <w:marLeft w:val="0"/>
      <w:marRight w:val="0"/>
      <w:marTop w:val="0"/>
      <w:marBottom w:val="0"/>
      <w:divBdr>
        <w:top w:val="none" w:sz="0" w:space="0" w:color="auto"/>
        <w:left w:val="none" w:sz="0" w:space="0" w:color="auto"/>
        <w:bottom w:val="none" w:sz="0" w:space="0" w:color="auto"/>
        <w:right w:val="none" w:sz="0" w:space="0" w:color="auto"/>
      </w:divBdr>
    </w:div>
    <w:div w:id="1376658020">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6119376">
      <w:bodyDiv w:val="1"/>
      <w:marLeft w:val="0"/>
      <w:marRight w:val="0"/>
      <w:marTop w:val="0"/>
      <w:marBottom w:val="0"/>
      <w:divBdr>
        <w:top w:val="none" w:sz="0" w:space="0" w:color="auto"/>
        <w:left w:val="none" w:sz="0" w:space="0" w:color="auto"/>
        <w:bottom w:val="none" w:sz="0" w:space="0" w:color="auto"/>
        <w:right w:val="none" w:sz="0" w:space="0" w:color="auto"/>
      </w:divBdr>
    </w:div>
    <w:div w:id="1520973377">
      <w:bodyDiv w:val="1"/>
      <w:marLeft w:val="0"/>
      <w:marRight w:val="0"/>
      <w:marTop w:val="0"/>
      <w:marBottom w:val="0"/>
      <w:divBdr>
        <w:top w:val="none" w:sz="0" w:space="0" w:color="auto"/>
        <w:left w:val="none" w:sz="0" w:space="0" w:color="auto"/>
        <w:bottom w:val="none" w:sz="0" w:space="0" w:color="auto"/>
        <w:right w:val="none" w:sz="0" w:space="0" w:color="auto"/>
      </w:divBdr>
    </w:div>
    <w:div w:id="1604459753">
      <w:bodyDiv w:val="1"/>
      <w:marLeft w:val="0"/>
      <w:marRight w:val="0"/>
      <w:marTop w:val="0"/>
      <w:marBottom w:val="0"/>
      <w:divBdr>
        <w:top w:val="none" w:sz="0" w:space="0" w:color="auto"/>
        <w:left w:val="none" w:sz="0" w:space="0" w:color="auto"/>
        <w:bottom w:val="none" w:sz="0" w:space="0" w:color="auto"/>
        <w:right w:val="none" w:sz="0" w:space="0" w:color="auto"/>
      </w:divBdr>
    </w:div>
    <w:div w:id="1646932723">
      <w:bodyDiv w:val="1"/>
      <w:marLeft w:val="0"/>
      <w:marRight w:val="0"/>
      <w:marTop w:val="0"/>
      <w:marBottom w:val="0"/>
      <w:divBdr>
        <w:top w:val="none" w:sz="0" w:space="0" w:color="auto"/>
        <w:left w:val="none" w:sz="0" w:space="0" w:color="auto"/>
        <w:bottom w:val="none" w:sz="0" w:space="0" w:color="auto"/>
        <w:right w:val="none" w:sz="0" w:space="0" w:color="auto"/>
      </w:divBdr>
    </w:div>
    <w:div w:id="1818952841">
      <w:bodyDiv w:val="1"/>
      <w:marLeft w:val="0"/>
      <w:marRight w:val="0"/>
      <w:marTop w:val="0"/>
      <w:marBottom w:val="0"/>
      <w:divBdr>
        <w:top w:val="none" w:sz="0" w:space="0" w:color="auto"/>
        <w:left w:val="none" w:sz="0" w:space="0" w:color="auto"/>
        <w:bottom w:val="none" w:sz="0" w:space="0" w:color="auto"/>
        <w:right w:val="none" w:sz="0" w:space="0" w:color="auto"/>
      </w:divBdr>
    </w:div>
    <w:div w:id="1964313341">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2071803332">
      <w:bodyDiv w:val="1"/>
      <w:marLeft w:val="0"/>
      <w:marRight w:val="0"/>
      <w:marTop w:val="0"/>
      <w:marBottom w:val="0"/>
      <w:divBdr>
        <w:top w:val="none" w:sz="0" w:space="0" w:color="auto"/>
        <w:left w:val="none" w:sz="0" w:space="0" w:color="auto"/>
        <w:bottom w:val="none" w:sz="0" w:space="0" w:color="auto"/>
        <w:right w:val="none" w:sz="0" w:space="0" w:color="auto"/>
      </w:divBdr>
    </w:div>
    <w:div w:id="213675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39" Type="http://schemas.openxmlformats.org/officeDocument/2006/relationships/footer" Target="footer4.xml"/><Relationship Id="rId21" Type="http://schemas.openxmlformats.org/officeDocument/2006/relationships/hyperlink" Target="mailto:epanorthotika@eaadhsy.gr" TargetMode="External"/><Relationship Id="rId34" Type="http://schemas.openxmlformats.org/officeDocument/2006/relationships/hyperlink" Target="https://azure.microsoft.com/en-us/pricing/calculator"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s://civilprotection.gov.gr/"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hsppa.gr/" TargetMode="External"/><Relationship Id="rId32" Type="http://schemas.openxmlformats.org/officeDocument/2006/relationships/hyperlink" Target="https://www.gsis.gr/ypiresies-kybernitikoy-nefoys" TargetMode="External"/><Relationship Id="rId37" Type="http://schemas.openxmlformats.org/officeDocument/2006/relationships/footer" Target="footer3.xml"/><Relationship Id="rId40"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ktpae.gr" TargetMode="External"/><Relationship Id="rId23" Type="http://schemas.openxmlformats.org/officeDocument/2006/relationships/hyperlink" Target="http://www.eaadhsy.gr/" TargetMode="External"/><Relationship Id="rId28" Type="http://schemas.openxmlformats.org/officeDocument/2006/relationships/hyperlink" Target="http://www.eaadhsy.gr/n4412/n4412fulltextlinks.html"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hyperlink" Target="https://civilprotection.gov.g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tpae.gr" TargetMode="External"/><Relationship Id="rId22" Type="http://schemas.openxmlformats.org/officeDocument/2006/relationships/hyperlink" Target="http://www.eaadhsy.gr/" TargetMode="External"/><Relationship Id="rId27" Type="http://schemas.openxmlformats.org/officeDocument/2006/relationships/hyperlink" Target="http://www.eaadhsy.gr/n4412/art79a" TargetMode="External"/><Relationship Id="rId30" Type="http://schemas.openxmlformats.org/officeDocument/2006/relationships/hyperlink" Target="https://civilprotection.gov.gr/" TargetMode="External"/><Relationship Id="rId35" Type="http://schemas.openxmlformats.org/officeDocument/2006/relationships/image" Target="media/image1.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hyperlink" Target="https://www.gsis.gr/ypiresies-kybernitikoy-nefoys" TargetMode="External"/><Relationship Id="rId38"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8a607c2b-9430-4417-bd21-e8df6817173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B8106E610F8C7A40822C2682D6D8D938" ma:contentTypeVersion="5" ma:contentTypeDescription="Δημιουργία νέου εγγράφου" ma:contentTypeScope="" ma:versionID="93036b7f7ba66baff60fa07d4ed3957f">
  <xsd:schema xmlns:xsd="http://www.w3.org/2001/XMLSchema" xmlns:xs="http://www.w3.org/2001/XMLSchema" xmlns:p="http://schemas.microsoft.com/office/2006/metadata/properties" xmlns:ns2="8a607c2b-9430-4417-bd21-e8df68171736" targetNamespace="http://schemas.microsoft.com/office/2006/metadata/properties" ma:root="true" ma:fieldsID="f73976c26bd51a58f918c2b3919c9140" ns2:_="">
    <xsd:import namespace="8a607c2b-9430-4417-bd21-e8df681717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607c2b-9430-4417-bd21-e8df681717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Flow_SignoffStatus" ma:index="12" nillable="true" ma:displayName="Κατάσταση" ma:internalName="_x039a__x03b1__x03c4__x03ac__x03c3__x03c4__x03b1__x03c3__x03b7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40E3FC-E4AC-4209-98D3-84F4B7BEAB3F}">
  <ds:schemaRefs>
    <ds:schemaRef ds:uri="http://purl.org/dc/dcmitype/"/>
    <ds:schemaRef ds:uri="http://www.w3.org/XML/1998/namespac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8a607c2b-9430-4417-bd21-e8df68171736"/>
  </ds:schemaRefs>
</ds:datastoreItem>
</file>

<file path=customXml/itemProps2.xml><?xml version="1.0" encoding="utf-8"?>
<ds:datastoreItem xmlns:ds="http://schemas.openxmlformats.org/officeDocument/2006/customXml" ds:itemID="{3B27D353-2B9A-4342-96D8-A3D22DA4EC31}">
  <ds:schemaRefs>
    <ds:schemaRef ds:uri="http://schemas.openxmlformats.org/officeDocument/2006/bibliography"/>
  </ds:schemaRefs>
</ds:datastoreItem>
</file>

<file path=customXml/itemProps3.xml><?xml version="1.0" encoding="utf-8"?>
<ds:datastoreItem xmlns:ds="http://schemas.openxmlformats.org/officeDocument/2006/customXml" ds:itemID="{E4FAE918-E0A7-4B93-8E44-34542A276D0D}">
  <ds:schemaRefs>
    <ds:schemaRef ds:uri="http://schemas.microsoft.com/sharepoint/v3/contenttype/forms"/>
  </ds:schemaRefs>
</ds:datastoreItem>
</file>

<file path=customXml/itemProps4.xml><?xml version="1.0" encoding="utf-8"?>
<ds:datastoreItem xmlns:ds="http://schemas.openxmlformats.org/officeDocument/2006/customXml" ds:itemID="{D07AACA5-239B-4579-860B-911F4F340E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607c2b-9430-4417-bd21-e8df681717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58758</Words>
  <Characters>334922</Characters>
  <Application>Microsoft Office Word</Application>
  <DocSecurity>0</DocSecurity>
  <Lines>2791</Lines>
  <Paragraphs>785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392895</CharactersWithSpaces>
  <SharedDoc>false</SharedDoc>
  <HLinks>
    <vt:vector size="1080" baseType="variant">
      <vt:variant>
        <vt:i4>5046273</vt:i4>
      </vt:variant>
      <vt:variant>
        <vt:i4>1302</vt:i4>
      </vt:variant>
      <vt:variant>
        <vt:i4>0</vt:i4>
      </vt:variant>
      <vt:variant>
        <vt:i4>5</vt:i4>
      </vt:variant>
      <vt:variant>
        <vt:lpwstr>https://www.gsis.gr/dimosia-dioikisi/G-Cloud</vt:lpwstr>
      </vt:variant>
      <vt:variant>
        <vt:lpwstr/>
      </vt:variant>
      <vt:variant>
        <vt:i4>7143469</vt:i4>
      </vt:variant>
      <vt:variant>
        <vt:i4>1293</vt:i4>
      </vt:variant>
      <vt:variant>
        <vt:i4>0</vt:i4>
      </vt:variant>
      <vt:variant>
        <vt:i4>5</vt:i4>
      </vt:variant>
      <vt:variant>
        <vt:lpwstr>https://civilprotection.gov.gr/</vt:lpwstr>
      </vt:variant>
      <vt:variant>
        <vt:lpwstr/>
      </vt:variant>
      <vt:variant>
        <vt:i4>7143469</vt:i4>
      </vt:variant>
      <vt:variant>
        <vt:i4>1287</vt:i4>
      </vt:variant>
      <vt:variant>
        <vt:i4>0</vt:i4>
      </vt:variant>
      <vt:variant>
        <vt:i4>5</vt:i4>
      </vt:variant>
      <vt:variant>
        <vt:lpwstr>https://civilprotection.gov.gr/</vt:lpwstr>
      </vt:variant>
      <vt:variant>
        <vt:lpwstr/>
      </vt:variant>
      <vt:variant>
        <vt:i4>1376325</vt:i4>
      </vt:variant>
      <vt:variant>
        <vt:i4>1281</vt:i4>
      </vt:variant>
      <vt:variant>
        <vt:i4>0</vt:i4>
      </vt:variant>
      <vt:variant>
        <vt:i4>5</vt:i4>
      </vt:variant>
      <vt:variant>
        <vt:lpwstr>http://www.mindigital.gr/</vt:lpwstr>
      </vt:variant>
      <vt:variant>
        <vt:lpwstr/>
      </vt:variant>
      <vt:variant>
        <vt:i4>543948839</vt:i4>
      </vt:variant>
      <vt:variant>
        <vt:i4>1257</vt:i4>
      </vt:variant>
      <vt:variant>
        <vt:i4>0</vt:i4>
      </vt:variant>
      <vt:variant>
        <vt:i4>5</vt:i4>
      </vt:variant>
      <vt:variant>
        <vt:lpwstr/>
      </vt:variant>
      <vt:variant>
        <vt:lpwstr>_ΠΑΡΑΡΤΗΜΑ_Ι_–</vt:lpwstr>
      </vt:variant>
      <vt:variant>
        <vt:i4>598540327</vt:i4>
      </vt:variant>
      <vt:variant>
        <vt:i4>1236</vt:i4>
      </vt:variant>
      <vt:variant>
        <vt:i4>0</vt:i4>
      </vt:variant>
      <vt:variant>
        <vt:i4>5</vt:i4>
      </vt:variant>
      <vt:variant>
        <vt:lpwstr/>
      </vt:variant>
      <vt:variant>
        <vt:lpwstr>_ΠΑΡΑΡΤΗΜΑ_X_–</vt:lpwstr>
      </vt:variant>
      <vt:variant>
        <vt:i4>917573</vt:i4>
      </vt:variant>
      <vt:variant>
        <vt:i4>1233</vt:i4>
      </vt:variant>
      <vt:variant>
        <vt:i4>0</vt:i4>
      </vt:variant>
      <vt:variant>
        <vt:i4>5</vt:i4>
      </vt:variant>
      <vt:variant>
        <vt:lpwstr>https://www.espa.gr/el/Documents/odigos epikoinonias_landscape_v6.pdf</vt:lpwstr>
      </vt:variant>
      <vt:variant>
        <vt:lpwstr/>
      </vt:variant>
      <vt:variant>
        <vt:i4>6488112</vt:i4>
      </vt:variant>
      <vt:variant>
        <vt:i4>1230</vt:i4>
      </vt:variant>
      <vt:variant>
        <vt:i4>0</vt:i4>
      </vt:variant>
      <vt:variant>
        <vt:i4>5</vt:i4>
      </vt:variant>
      <vt:variant>
        <vt:lpwstr>https://www.espa.gr/el/Pages/elibraryFS.aspx?item=2087</vt:lpwstr>
      </vt:variant>
      <vt:variant>
        <vt:lpwstr/>
      </vt:variant>
      <vt:variant>
        <vt:i4>6029327</vt:i4>
      </vt:variant>
      <vt:variant>
        <vt:i4>1215</vt:i4>
      </vt:variant>
      <vt:variant>
        <vt:i4>0</vt:i4>
      </vt:variant>
      <vt:variant>
        <vt:i4>5</vt:i4>
      </vt:variant>
      <vt:variant>
        <vt:lpwstr>http://www.eaadhsy.gr/n4412/n4412fulltextlinks.html</vt:lpwstr>
      </vt:variant>
      <vt:variant>
        <vt:lpwstr>art104</vt:lpwstr>
      </vt:variant>
      <vt:variant>
        <vt:i4>7864382</vt:i4>
      </vt:variant>
      <vt:variant>
        <vt:i4>1212</vt:i4>
      </vt:variant>
      <vt:variant>
        <vt:i4>0</vt:i4>
      </vt:variant>
      <vt:variant>
        <vt:i4>5</vt:i4>
      </vt:variant>
      <vt:variant>
        <vt:lpwstr>http://www.eaadhsy.gr/n4412/art79a</vt:lpwstr>
      </vt:variant>
      <vt:variant>
        <vt:lpwstr/>
      </vt:variant>
      <vt:variant>
        <vt:i4>7077975</vt:i4>
      </vt:variant>
      <vt:variant>
        <vt:i4>1209</vt:i4>
      </vt:variant>
      <vt:variant>
        <vt:i4>0</vt:i4>
      </vt:variant>
      <vt:variant>
        <vt:i4>5</vt:i4>
      </vt:variant>
      <vt:variant>
        <vt:lpwstr>http://www.eaadhsy.gr/n4412/n4412fulltextlinks.html</vt:lpwstr>
      </vt:variant>
      <vt:variant>
        <vt:lpwstr>art372_4</vt:lpwstr>
      </vt:variant>
      <vt:variant>
        <vt:i4>7077975</vt:i4>
      </vt:variant>
      <vt:variant>
        <vt:i4>1206</vt:i4>
      </vt:variant>
      <vt:variant>
        <vt:i4>0</vt:i4>
      </vt:variant>
      <vt:variant>
        <vt:i4>5</vt:i4>
      </vt:variant>
      <vt:variant>
        <vt:lpwstr>http://www.eaadhsy.gr/n4412/n4412fulltextlinks.html</vt:lpwstr>
      </vt:variant>
      <vt:variant>
        <vt:lpwstr>art372_4</vt:lpwstr>
      </vt:variant>
      <vt:variant>
        <vt:i4>7077975</vt:i4>
      </vt:variant>
      <vt:variant>
        <vt:i4>1203</vt:i4>
      </vt:variant>
      <vt:variant>
        <vt:i4>0</vt:i4>
      </vt:variant>
      <vt:variant>
        <vt:i4>5</vt:i4>
      </vt:variant>
      <vt:variant>
        <vt:lpwstr>http://www.eaadhsy.gr/n4412/n4412fulltextlinks.html</vt:lpwstr>
      </vt:variant>
      <vt:variant>
        <vt:lpwstr>art372_4</vt:lpwstr>
      </vt:variant>
      <vt:variant>
        <vt:i4>65994769</vt:i4>
      </vt:variant>
      <vt:variant>
        <vt:i4>1167</vt:i4>
      </vt:variant>
      <vt:variant>
        <vt:i4>0</vt:i4>
      </vt:variant>
      <vt:variant>
        <vt:i4>5</vt:i4>
      </vt:variant>
      <vt:variant>
        <vt:lpwstr/>
      </vt:variant>
      <vt:variant>
        <vt:lpwstr>_ΠΑΡΑΡΤΗΜΑ_VI_–</vt:lpwstr>
      </vt:variant>
      <vt:variant>
        <vt:i4>597884967</vt:i4>
      </vt:variant>
      <vt:variant>
        <vt:i4>1164</vt:i4>
      </vt:variant>
      <vt:variant>
        <vt:i4>0</vt:i4>
      </vt:variant>
      <vt:variant>
        <vt:i4>5</vt:i4>
      </vt:variant>
      <vt:variant>
        <vt:lpwstr/>
      </vt:variant>
      <vt:variant>
        <vt:lpwstr>_ΠΑΡΑΡΤΗΜΑ_V_–</vt:lpwstr>
      </vt:variant>
      <vt:variant>
        <vt:i4>537199518</vt:i4>
      </vt:variant>
      <vt:variant>
        <vt:i4>1155</vt:i4>
      </vt:variant>
      <vt:variant>
        <vt:i4>0</vt:i4>
      </vt:variant>
      <vt:variant>
        <vt:i4>5</vt:i4>
      </vt:variant>
      <vt:variant>
        <vt:lpwstr/>
      </vt:variant>
      <vt:variant>
        <vt:lpwstr>_ΠΑΡΑΡΤΗΜΑ_ΙΙI_–</vt:lpwstr>
      </vt:variant>
      <vt:variant>
        <vt:i4>6094939</vt:i4>
      </vt:variant>
      <vt:variant>
        <vt:i4>1152</vt:i4>
      </vt:variant>
      <vt:variant>
        <vt:i4>0</vt:i4>
      </vt:variant>
      <vt:variant>
        <vt:i4>5</vt:i4>
      </vt:variant>
      <vt:variant>
        <vt:lpwstr>http://www.promitheus.gov.gr/</vt:lpwstr>
      </vt:variant>
      <vt:variant>
        <vt:lpwstr/>
      </vt:variant>
      <vt:variant>
        <vt:i4>65798147</vt:i4>
      </vt:variant>
      <vt:variant>
        <vt:i4>1148</vt:i4>
      </vt:variant>
      <vt:variant>
        <vt:i4>0</vt:i4>
      </vt:variant>
      <vt:variant>
        <vt:i4>5</vt:i4>
      </vt:variant>
      <vt:variant>
        <vt:lpwstr/>
      </vt:variant>
      <vt:variant>
        <vt:lpwstr>_ΕΥΡΩΠΑΙΚΟ_ΕΝΙΑΙΟ_ΕΓΓΡΑΦΟ</vt:lpwstr>
      </vt:variant>
      <vt:variant>
        <vt:i4>1703951</vt:i4>
      </vt:variant>
      <vt:variant>
        <vt:i4>1125</vt:i4>
      </vt:variant>
      <vt:variant>
        <vt:i4>0</vt:i4>
      </vt:variant>
      <vt:variant>
        <vt:i4>5</vt:i4>
      </vt:variant>
      <vt:variant>
        <vt:lpwstr>http://www.hsppa.gr/</vt:lpwstr>
      </vt:variant>
      <vt:variant>
        <vt:lpwstr/>
      </vt:variant>
      <vt:variant>
        <vt:i4>7733370</vt:i4>
      </vt:variant>
      <vt:variant>
        <vt:i4>1122</vt:i4>
      </vt:variant>
      <vt:variant>
        <vt:i4>0</vt:i4>
      </vt:variant>
      <vt:variant>
        <vt:i4>5</vt:i4>
      </vt:variant>
      <vt:variant>
        <vt:lpwstr>http://www.eaadhsy.gr/</vt:lpwstr>
      </vt:variant>
      <vt:variant>
        <vt:lpwstr/>
      </vt:variant>
      <vt:variant>
        <vt:i4>543948839</vt:i4>
      </vt:variant>
      <vt:variant>
        <vt:i4>1104</vt:i4>
      </vt:variant>
      <vt:variant>
        <vt:i4>0</vt:i4>
      </vt:variant>
      <vt:variant>
        <vt:i4>5</vt:i4>
      </vt:variant>
      <vt:variant>
        <vt:lpwstr/>
      </vt:variant>
      <vt:variant>
        <vt:lpwstr>_ΠΑΡΑΡΤΗΜΑ_Ι_–</vt:lpwstr>
      </vt:variant>
      <vt:variant>
        <vt:i4>7733370</vt:i4>
      </vt:variant>
      <vt:variant>
        <vt:i4>1026</vt:i4>
      </vt:variant>
      <vt:variant>
        <vt:i4>0</vt:i4>
      </vt:variant>
      <vt:variant>
        <vt:i4>5</vt:i4>
      </vt:variant>
      <vt:variant>
        <vt:lpwstr>http://www.eaadhsy.gr/</vt:lpwstr>
      </vt:variant>
      <vt:variant>
        <vt:lpwstr/>
      </vt:variant>
      <vt:variant>
        <vt:i4>6815817</vt:i4>
      </vt:variant>
      <vt:variant>
        <vt:i4>957</vt:i4>
      </vt:variant>
      <vt:variant>
        <vt:i4>0</vt:i4>
      </vt:variant>
      <vt:variant>
        <vt:i4>5</vt:i4>
      </vt:variant>
      <vt:variant>
        <vt:lpwstr>mailto:epanorthotika@eaadhsy.gr</vt:lpwstr>
      </vt:variant>
      <vt:variant>
        <vt:lpwstr/>
      </vt:variant>
      <vt:variant>
        <vt:i4>538574926</vt:i4>
      </vt:variant>
      <vt:variant>
        <vt:i4>918</vt:i4>
      </vt:variant>
      <vt:variant>
        <vt:i4>0</vt:i4>
      </vt:variant>
      <vt:variant>
        <vt:i4>5</vt:i4>
      </vt:variant>
      <vt:variant>
        <vt:lpwstr/>
      </vt:variant>
      <vt:variant>
        <vt:lpwstr>_ΠΑΡΑΡΤΗΜΑ_VIΙ_–</vt:lpwstr>
      </vt:variant>
      <vt:variant>
        <vt:i4>6094939</vt:i4>
      </vt:variant>
      <vt:variant>
        <vt:i4>909</vt:i4>
      </vt:variant>
      <vt:variant>
        <vt:i4>0</vt:i4>
      </vt:variant>
      <vt:variant>
        <vt:i4>5</vt:i4>
      </vt:variant>
      <vt:variant>
        <vt:lpwstr>http://www.promitheus.gov.gr/</vt:lpwstr>
      </vt:variant>
      <vt:variant>
        <vt:lpwstr/>
      </vt:variant>
      <vt:variant>
        <vt:i4>6094939</vt:i4>
      </vt:variant>
      <vt:variant>
        <vt:i4>906</vt:i4>
      </vt:variant>
      <vt:variant>
        <vt:i4>0</vt:i4>
      </vt:variant>
      <vt:variant>
        <vt:i4>5</vt:i4>
      </vt:variant>
      <vt:variant>
        <vt:lpwstr>http://www.promitheus.gov.gr/</vt:lpwstr>
      </vt:variant>
      <vt:variant>
        <vt:lpwstr/>
      </vt:variant>
      <vt:variant>
        <vt:i4>1900569</vt:i4>
      </vt:variant>
      <vt:variant>
        <vt:i4>903</vt:i4>
      </vt:variant>
      <vt:variant>
        <vt:i4>0</vt:i4>
      </vt:variant>
      <vt:variant>
        <vt:i4>5</vt:i4>
      </vt:variant>
      <vt:variant>
        <vt:lpwstr>http://www.ktpae.gr/</vt:lpwstr>
      </vt:variant>
      <vt:variant>
        <vt:lpwstr/>
      </vt:variant>
      <vt:variant>
        <vt:i4>6094939</vt:i4>
      </vt:variant>
      <vt:variant>
        <vt:i4>900</vt:i4>
      </vt:variant>
      <vt:variant>
        <vt:i4>0</vt:i4>
      </vt:variant>
      <vt:variant>
        <vt:i4>5</vt:i4>
      </vt:variant>
      <vt:variant>
        <vt:lpwstr>http://www.promitheus.gov.gr/</vt:lpwstr>
      </vt:variant>
      <vt:variant>
        <vt:lpwstr/>
      </vt:variant>
      <vt:variant>
        <vt:i4>6094939</vt:i4>
      </vt:variant>
      <vt:variant>
        <vt:i4>876</vt:i4>
      </vt:variant>
      <vt:variant>
        <vt:i4>0</vt:i4>
      </vt:variant>
      <vt:variant>
        <vt:i4>5</vt:i4>
      </vt:variant>
      <vt:variant>
        <vt:lpwstr>http://www.promitheus.gov.gr/</vt:lpwstr>
      </vt:variant>
      <vt:variant>
        <vt:lpwstr/>
      </vt:variant>
      <vt:variant>
        <vt:i4>1900569</vt:i4>
      </vt:variant>
      <vt:variant>
        <vt:i4>873</vt:i4>
      </vt:variant>
      <vt:variant>
        <vt:i4>0</vt:i4>
      </vt:variant>
      <vt:variant>
        <vt:i4>5</vt:i4>
      </vt:variant>
      <vt:variant>
        <vt:lpwstr>http://www.ktpae.gr/</vt:lpwstr>
      </vt:variant>
      <vt:variant>
        <vt:lpwstr/>
      </vt:variant>
      <vt:variant>
        <vt:i4>1900569</vt:i4>
      </vt:variant>
      <vt:variant>
        <vt:i4>870</vt:i4>
      </vt:variant>
      <vt:variant>
        <vt:i4>0</vt:i4>
      </vt:variant>
      <vt:variant>
        <vt:i4>5</vt:i4>
      </vt:variant>
      <vt:variant>
        <vt:lpwstr>http://www.ktpae.gr/</vt:lpwstr>
      </vt:variant>
      <vt:variant>
        <vt:lpwstr/>
      </vt:variant>
      <vt:variant>
        <vt:i4>6553682</vt:i4>
      </vt:variant>
      <vt:variant>
        <vt:i4>867</vt:i4>
      </vt:variant>
      <vt:variant>
        <vt:i4>0</vt:i4>
      </vt:variant>
      <vt:variant>
        <vt:i4>5</vt:i4>
      </vt:variant>
      <vt:variant>
        <vt:lpwstr>mailto:info@ktpae.gr</vt:lpwstr>
      </vt:variant>
      <vt:variant>
        <vt:lpwstr/>
      </vt:variant>
      <vt:variant>
        <vt:i4>1638457</vt:i4>
      </vt:variant>
      <vt:variant>
        <vt:i4>860</vt:i4>
      </vt:variant>
      <vt:variant>
        <vt:i4>0</vt:i4>
      </vt:variant>
      <vt:variant>
        <vt:i4>5</vt:i4>
      </vt:variant>
      <vt:variant>
        <vt:lpwstr/>
      </vt:variant>
      <vt:variant>
        <vt:lpwstr>_Toc162098302</vt:lpwstr>
      </vt:variant>
      <vt:variant>
        <vt:i4>1638457</vt:i4>
      </vt:variant>
      <vt:variant>
        <vt:i4>854</vt:i4>
      </vt:variant>
      <vt:variant>
        <vt:i4>0</vt:i4>
      </vt:variant>
      <vt:variant>
        <vt:i4>5</vt:i4>
      </vt:variant>
      <vt:variant>
        <vt:lpwstr/>
      </vt:variant>
      <vt:variant>
        <vt:lpwstr>_Toc162098301</vt:lpwstr>
      </vt:variant>
      <vt:variant>
        <vt:i4>1638457</vt:i4>
      </vt:variant>
      <vt:variant>
        <vt:i4>848</vt:i4>
      </vt:variant>
      <vt:variant>
        <vt:i4>0</vt:i4>
      </vt:variant>
      <vt:variant>
        <vt:i4>5</vt:i4>
      </vt:variant>
      <vt:variant>
        <vt:lpwstr/>
      </vt:variant>
      <vt:variant>
        <vt:lpwstr>_Toc162098300</vt:lpwstr>
      </vt:variant>
      <vt:variant>
        <vt:i4>1048632</vt:i4>
      </vt:variant>
      <vt:variant>
        <vt:i4>842</vt:i4>
      </vt:variant>
      <vt:variant>
        <vt:i4>0</vt:i4>
      </vt:variant>
      <vt:variant>
        <vt:i4>5</vt:i4>
      </vt:variant>
      <vt:variant>
        <vt:lpwstr/>
      </vt:variant>
      <vt:variant>
        <vt:lpwstr>_Toc162098299</vt:lpwstr>
      </vt:variant>
      <vt:variant>
        <vt:i4>1048632</vt:i4>
      </vt:variant>
      <vt:variant>
        <vt:i4>836</vt:i4>
      </vt:variant>
      <vt:variant>
        <vt:i4>0</vt:i4>
      </vt:variant>
      <vt:variant>
        <vt:i4>5</vt:i4>
      </vt:variant>
      <vt:variant>
        <vt:lpwstr/>
      </vt:variant>
      <vt:variant>
        <vt:lpwstr>_Toc162098298</vt:lpwstr>
      </vt:variant>
      <vt:variant>
        <vt:i4>1048632</vt:i4>
      </vt:variant>
      <vt:variant>
        <vt:i4>830</vt:i4>
      </vt:variant>
      <vt:variant>
        <vt:i4>0</vt:i4>
      </vt:variant>
      <vt:variant>
        <vt:i4>5</vt:i4>
      </vt:variant>
      <vt:variant>
        <vt:lpwstr/>
      </vt:variant>
      <vt:variant>
        <vt:lpwstr>_Toc162098297</vt:lpwstr>
      </vt:variant>
      <vt:variant>
        <vt:i4>1048632</vt:i4>
      </vt:variant>
      <vt:variant>
        <vt:i4>824</vt:i4>
      </vt:variant>
      <vt:variant>
        <vt:i4>0</vt:i4>
      </vt:variant>
      <vt:variant>
        <vt:i4>5</vt:i4>
      </vt:variant>
      <vt:variant>
        <vt:lpwstr/>
      </vt:variant>
      <vt:variant>
        <vt:lpwstr>_Toc162098296</vt:lpwstr>
      </vt:variant>
      <vt:variant>
        <vt:i4>1048632</vt:i4>
      </vt:variant>
      <vt:variant>
        <vt:i4>818</vt:i4>
      </vt:variant>
      <vt:variant>
        <vt:i4>0</vt:i4>
      </vt:variant>
      <vt:variant>
        <vt:i4>5</vt:i4>
      </vt:variant>
      <vt:variant>
        <vt:lpwstr/>
      </vt:variant>
      <vt:variant>
        <vt:lpwstr>_Toc162098295</vt:lpwstr>
      </vt:variant>
      <vt:variant>
        <vt:i4>1048632</vt:i4>
      </vt:variant>
      <vt:variant>
        <vt:i4>812</vt:i4>
      </vt:variant>
      <vt:variant>
        <vt:i4>0</vt:i4>
      </vt:variant>
      <vt:variant>
        <vt:i4>5</vt:i4>
      </vt:variant>
      <vt:variant>
        <vt:lpwstr/>
      </vt:variant>
      <vt:variant>
        <vt:lpwstr>_Toc162098294</vt:lpwstr>
      </vt:variant>
      <vt:variant>
        <vt:i4>1048632</vt:i4>
      </vt:variant>
      <vt:variant>
        <vt:i4>806</vt:i4>
      </vt:variant>
      <vt:variant>
        <vt:i4>0</vt:i4>
      </vt:variant>
      <vt:variant>
        <vt:i4>5</vt:i4>
      </vt:variant>
      <vt:variant>
        <vt:lpwstr/>
      </vt:variant>
      <vt:variant>
        <vt:lpwstr>_Toc162098293</vt:lpwstr>
      </vt:variant>
      <vt:variant>
        <vt:i4>1048632</vt:i4>
      </vt:variant>
      <vt:variant>
        <vt:i4>800</vt:i4>
      </vt:variant>
      <vt:variant>
        <vt:i4>0</vt:i4>
      </vt:variant>
      <vt:variant>
        <vt:i4>5</vt:i4>
      </vt:variant>
      <vt:variant>
        <vt:lpwstr/>
      </vt:variant>
      <vt:variant>
        <vt:lpwstr>_Toc162098292</vt:lpwstr>
      </vt:variant>
      <vt:variant>
        <vt:i4>1048632</vt:i4>
      </vt:variant>
      <vt:variant>
        <vt:i4>794</vt:i4>
      </vt:variant>
      <vt:variant>
        <vt:i4>0</vt:i4>
      </vt:variant>
      <vt:variant>
        <vt:i4>5</vt:i4>
      </vt:variant>
      <vt:variant>
        <vt:lpwstr/>
      </vt:variant>
      <vt:variant>
        <vt:lpwstr>_Toc162098291</vt:lpwstr>
      </vt:variant>
      <vt:variant>
        <vt:i4>1048632</vt:i4>
      </vt:variant>
      <vt:variant>
        <vt:i4>788</vt:i4>
      </vt:variant>
      <vt:variant>
        <vt:i4>0</vt:i4>
      </vt:variant>
      <vt:variant>
        <vt:i4>5</vt:i4>
      </vt:variant>
      <vt:variant>
        <vt:lpwstr/>
      </vt:variant>
      <vt:variant>
        <vt:lpwstr>_Toc162098290</vt:lpwstr>
      </vt:variant>
      <vt:variant>
        <vt:i4>1114168</vt:i4>
      </vt:variant>
      <vt:variant>
        <vt:i4>782</vt:i4>
      </vt:variant>
      <vt:variant>
        <vt:i4>0</vt:i4>
      </vt:variant>
      <vt:variant>
        <vt:i4>5</vt:i4>
      </vt:variant>
      <vt:variant>
        <vt:lpwstr/>
      </vt:variant>
      <vt:variant>
        <vt:lpwstr>_Toc162098289</vt:lpwstr>
      </vt:variant>
      <vt:variant>
        <vt:i4>1114168</vt:i4>
      </vt:variant>
      <vt:variant>
        <vt:i4>776</vt:i4>
      </vt:variant>
      <vt:variant>
        <vt:i4>0</vt:i4>
      </vt:variant>
      <vt:variant>
        <vt:i4>5</vt:i4>
      </vt:variant>
      <vt:variant>
        <vt:lpwstr/>
      </vt:variant>
      <vt:variant>
        <vt:lpwstr>_Toc162098288</vt:lpwstr>
      </vt:variant>
      <vt:variant>
        <vt:i4>1114168</vt:i4>
      </vt:variant>
      <vt:variant>
        <vt:i4>770</vt:i4>
      </vt:variant>
      <vt:variant>
        <vt:i4>0</vt:i4>
      </vt:variant>
      <vt:variant>
        <vt:i4>5</vt:i4>
      </vt:variant>
      <vt:variant>
        <vt:lpwstr/>
      </vt:variant>
      <vt:variant>
        <vt:lpwstr>_Toc162098287</vt:lpwstr>
      </vt:variant>
      <vt:variant>
        <vt:i4>1114168</vt:i4>
      </vt:variant>
      <vt:variant>
        <vt:i4>764</vt:i4>
      </vt:variant>
      <vt:variant>
        <vt:i4>0</vt:i4>
      </vt:variant>
      <vt:variant>
        <vt:i4>5</vt:i4>
      </vt:variant>
      <vt:variant>
        <vt:lpwstr/>
      </vt:variant>
      <vt:variant>
        <vt:lpwstr>_Toc162098286</vt:lpwstr>
      </vt:variant>
      <vt:variant>
        <vt:i4>1114168</vt:i4>
      </vt:variant>
      <vt:variant>
        <vt:i4>758</vt:i4>
      </vt:variant>
      <vt:variant>
        <vt:i4>0</vt:i4>
      </vt:variant>
      <vt:variant>
        <vt:i4>5</vt:i4>
      </vt:variant>
      <vt:variant>
        <vt:lpwstr/>
      </vt:variant>
      <vt:variant>
        <vt:lpwstr>_Toc162098285</vt:lpwstr>
      </vt:variant>
      <vt:variant>
        <vt:i4>1114168</vt:i4>
      </vt:variant>
      <vt:variant>
        <vt:i4>752</vt:i4>
      </vt:variant>
      <vt:variant>
        <vt:i4>0</vt:i4>
      </vt:variant>
      <vt:variant>
        <vt:i4>5</vt:i4>
      </vt:variant>
      <vt:variant>
        <vt:lpwstr/>
      </vt:variant>
      <vt:variant>
        <vt:lpwstr>_Toc162098284</vt:lpwstr>
      </vt:variant>
      <vt:variant>
        <vt:i4>1114168</vt:i4>
      </vt:variant>
      <vt:variant>
        <vt:i4>746</vt:i4>
      </vt:variant>
      <vt:variant>
        <vt:i4>0</vt:i4>
      </vt:variant>
      <vt:variant>
        <vt:i4>5</vt:i4>
      </vt:variant>
      <vt:variant>
        <vt:lpwstr/>
      </vt:variant>
      <vt:variant>
        <vt:lpwstr>_Toc162098283</vt:lpwstr>
      </vt:variant>
      <vt:variant>
        <vt:i4>1114168</vt:i4>
      </vt:variant>
      <vt:variant>
        <vt:i4>740</vt:i4>
      </vt:variant>
      <vt:variant>
        <vt:i4>0</vt:i4>
      </vt:variant>
      <vt:variant>
        <vt:i4>5</vt:i4>
      </vt:variant>
      <vt:variant>
        <vt:lpwstr/>
      </vt:variant>
      <vt:variant>
        <vt:lpwstr>_Toc162098282</vt:lpwstr>
      </vt:variant>
      <vt:variant>
        <vt:i4>1114168</vt:i4>
      </vt:variant>
      <vt:variant>
        <vt:i4>734</vt:i4>
      </vt:variant>
      <vt:variant>
        <vt:i4>0</vt:i4>
      </vt:variant>
      <vt:variant>
        <vt:i4>5</vt:i4>
      </vt:variant>
      <vt:variant>
        <vt:lpwstr/>
      </vt:variant>
      <vt:variant>
        <vt:lpwstr>_Toc162098281</vt:lpwstr>
      </vt:variant>
      <vt:variant>
        <vt:i4>1114168</vt:i4>
      </vt:variant>
      <vt:variant>
        <vt:i4>728</vt:i4>
      </vt:variant>
      <vt:variant>
        <vt:i4>0</vt:i4>
      </vt:variant>
      <vt:variant>
        <vt:i4>5</vt:i4>
      </vt:variant>
      <vt:variant>
        <vt:lpwstr/>
      </vt:variant>
      <vt:variant>
        <vt:lpwstr>_Toc162098280</vt:lpwstr>
      </vt:variant>
      <vt:variant>
        <vt:i4>1966136</vt:i4>
      </vt:variant>
      <vt:variant>
        <vt:i4>722</vt:i4>
      </vt:variant>
      <vt:variant>
        <vt:i4>0</vt:i4>
      </vt:variant>
      <vt:variant>
        <vt:i4>5</vt:i4>
      </vt:variant>
      <vt:variant>
        <vt:lpwstr/>
      </vt:variant>
      <vt:variant>
        <vt:lpwstr>_Toc162098279</vt:lpwstr>
      </vt:variant>
      <vt:variant>
        <vt:i4>1966136</vt:i4>
      </vt:variant>
      <vt:variant>
        <vt:i4>716</vt:i4>
      </vt:variant>
      <vt:variant>
        <vt:i4>0</vt:i4>
      </vt:variant>
      <vt:variant>
        <vt:i4>5</vt:i4>
      </vt:variant>
      <vt:variant>
        <vt:lpwstr/>
      </vt:variant>
      <vt:variant>
        <vt:lpwstr>_Toc162098278</vt:lpwstr>
      </vt:variant>
      <vt:variant>
        <vt:i4>1966136</vt:i4>
      </vt:variant>
      <vt:variant>
        <vt:i4>710</vt:i4>
      </vt:variant>
      <vt:variant>
        <vt:i4>0</vt:i4>
      </vt:variant>
      <vt:variant>
        <vt:i4>5</vt:i4>
      </vt:variant>
      <vt:variant>
        <vt:lpwstr/>
      </vt:variant>
      <vt:variant>
        <vt:lpwstr>_Toc162098277</vt:lpwstr>
      </vt:variant>
      <vt:variant>
        <vt:i4>1966136</vt:i4>
      </vt:variant>
      <vt:variant>
        <vt:i4>704</vt:i4>
      </vt:variant>
      <vt:variant>
        <vt:i4>0</vt:i4>
      </vt:variant>
      <vt:variant>
        <vt:i4>5</vt:i4>
      </vt:variant>
      <vt:variant>
        <vt:lpwstr/>
      </vt:variant>
      <vt:variant>
        <vt:lpwstr>_Toc162098276</vt:lpwstr>
      </vt:variant>
      <vt:variant>
        <vt:i4>1966136</vt:i4>
      </vt:variant>
      <vt:variant>
        <vt:i4>698</vt:i4>
      </vt:variant>
      <vt:variant>
        <vt:i4>0</vt:i4>
      </vt:variant>
      <vt:variant>
        <vt:i4>5</vt:i4>
      </vt:variant>
      <vt:variant>
        <vt:lpwstr/>
      </vt:variant>
      <vt:variant>
        <vt:lpwstr>_Toc162098275</vt:lpwstr>
      </vt:variant>
      <vt:variant>
        <vt:i4>1966136</vt:i4>
      </vt:variant>
      <vt:variant>
        <vt:i4>692</vt:i4>
      </vt:variant>
      <vt:variant>
        <vt:i4>0</vt:i4>
      </vt:variant>
      <vt:variant>
        <vt:i4>5</vt:i4>
      </vt:variant>
      <vt:variant>
        <vt:lpwstr/>
      </vt:variant>
      <vt:variant>
        <vt:lpwstr>_Toc162098274</vt:lpwstr>
      </vt:variant>
      <vt:variant>
        <vt:i4>1966136</vt:i4>
      </vt:variant>
      <vt:variant>
        <vt:i4>686</vt:i4>
      </vt:variant>
      <vt:variant>
        <vt:i4>0</vt:i4>
      </vt:variant>
      <vt:variant>
        <vt:i4>5</vt:i4>
      </vt:variant>
      <vt:variant>
        <vt:lpwstr/>
      </vt:variant>
      <vt:variant>
        <vt:lpwstr>_Toc162098273</vt:lpwstr>
      </vt:variant>
      <vt:variant>
        <vt:i4>1966136</vt:i4>
      </vt:variant>
      <vt:variant>
        <vt:i4>680</vt:i4>
      </vt:variant>
      <vt:variant>
        <vt:i4>0</vt:i4>
      </vt:variant>
      <vt:variant>
        <vt:i4>5</vt:i4>
      </vt:variant>
      <vt:variant>
        <vt:lpwstr/>
      </vt:variant>
      <vt:variant>
        <vt:lpwstr>_Toc162098272</vt:lpwstr>
      </vt:variant>
      <vt:variant>
        <vt:i4>1966136</vt:i4>
      </vt:variant>
      <vt:variant>
        <vt:i4>674</vt:i4>
      </vt:variant>
      <vt:variant>
        <vt:i4>0</vt:i4>
      </vt:variant>
      <vt:variant>
        <vt:i4>5</vt:i4>
      </vt:variant>
      <vt:variant>
        <vt:lpwstr/>
      </vt:variant>
      <vt:variant>
        <vt:lpwstr>_Toc162098271</vt:lpwstr>
      </vt:variant>
      <vt:variant>
        <vt:i4>1966136</vt:i4>
      </vt:variant>
      <vt:variant>
        <vt:i4>668</vt:i4>
      </vt:variant>
      <vt:variant>
        <vt:i4>0</vt:i4>
      </vt:variant>
      <vt:variant>
        <vt:i4>5</vt:i4>
      </vt:variant>
      <vt:variant>
        <vt:lpwstr/>
      </vt:variant>
      <vt:variant>
        <vt:lpwstr>_Toc162098270</vt:lpwstr>
      </vt:variant>
      <vt:variant>
        <vt:i4>2031672</vt:i4>
      </vt:variant>
      <vt:variant>
        <vt:i4>662</vt:i4>
      </vt:variant>
      <vt:variant>
        <vt:i4>0</vt:i4>
      </vt:variant>
      <vt:variant>
        <vt:i4>5</vt:i4>
      </vt:variant>
      <vt:variant>
        <vt:lpwstr/>
      </vt:variant>
      <vt:variant>
        <vt:lpwstr>_Toc162098269</vt:lpwstr>
      </vt:variant>
      <vt:variant>
        <vt:i4>2031672</vt:i4>
      </vt:variant>
      <vt:variant>
        <vt:i4>656</vt:i4>
      </vt:variant>
      <vt:variant>
        <vt:i4>0</vt:i4>
      </vt:variant>
      <vt:variant>
        <vt:i4>5</vt:i4>
      </vt:variant>
      <vt:variant>
        <vt:lpwstr/>
      </vt:variant>
      <vt:variant>
        <vt:lpwstr>_Toc162098268</vt:lpwstr>
      </vt:variant>
      <vt:variant>
        <vt:i4>2031672</vt:i4>
      </vt:variant>
      <vt:variant>
        <vt:i4>650</vt:i4>
      </vt:variant>
      <vt:variant>
        <vt:i4>0</vt:i4>
      </vt:variant>
      <vt:variant>
        <vt:i4>5</vt:i4>
      </vt:variant>
      <vt:variant>
        <vt:lpwstr/>
      </vt:variant>
      <vt:variant>
        <vt:lpwstr>_Toc162098267</vt:lpwstr>
      </vt:variant>
      <vt:variant>
        <vt:i4>2031672</vt:i4>
      </vt:variant>
      <vt:variant>
        <vt:i4>644</vt:i4>
      </vt:variant>
      <vt:variant>
        <vt:i4>0</vt:i4>
      </vt:variant>
      <vt:variant>
        <vt:i4>5</vt:i4>
      </vt:variant>
      <vt:variant>
        <vt:lpwstr/>
      </vt:variant>
      <vt:variant>
        <vt:lpwstr>_Toc162098266</vt:lpwstr>
      </vt:variant>
      <vt:variant>
        <vt:i4>2031672</vt:i4>
      </vt:variant>
      <vt:variant>
        <vt:i4>638</vt:i4>
      </vt:variant>
      <vt:variant>
        <vt:i4>0</vt:i4>
      </vt:variant>
      <vt:variant>
        <vt:i4>5</vt:i4>
      </vt:variant>
      <vt:variant>
        <vt:lpwstr/>
      </vt:variant>
      <vt:variant>
        <vt:lpwstr>_Toc162098265</vt:lpwstr>
      </vt:variant>
      <vt:variant>
        <vt:i4>2031672</vt:i4>
      </vt:variant>
      <vt:variant>
        <vt:i4>632</vt:i4>
      </vt:variant>
      <vt:variant>
        <vt:i4>0</vt:i4>
      </vt:variant>
      <vt:variant>
        <vt:i4>5</vt:i4>
      </vt:variant>
      <vt:variant>
        <vt:lpwstr/>
      </vt:variant>
      <vt:variant>
        <vt:lpwstr>_Toc162098264</vt:lpwstr>
      </vt:variant>
      <vt:variant>
        <vt:i4>2031672</vt:i4>
      </vt:variant>
      <vt:variant>
        <vt:i4>626</vt:i4>
      </vt:variant>
      <vt:variant>
        <vt:i4>0</vt:i4>
      </vt:variant>
      <vt:variant>
        <vt:i4>5</vt:i4>
      </vt:variant>
      <vt:variant>
        <vt:lpwstr/>
      </vt:variant>
      <vt:variant>
        <vt:lpwstr>_Toc162098263</vt:lpwstr>
      </vt:variant>
      <vt:variant>
        <vt:i4>2031672</vt:i4>
      </vt:variant>
      <vt:variant>
        <vt:i4>620</vt:i4>
      </vt:variant>
      <vt:variant>
        <vt:i4>0</vt:i4>
      </vt:variant>
      <vt:variant>
        <vt:i4>5</vt:i4>
      </vt:variant>
      <vt:variant>
        <vt:lpwstr/>
      </vt:variant>
      <vt:variant>
        <vt:lpwstr>_Toc162098262</vt:lpwstr>
      </vt:variant>
      <vt:variant>
        <vt:i4>2031672</vt:i4>
      </vt:variant>
      <vt:variant>
        <vt:i4>614</vt:i4>
      </vt:variant>
      <vt:variant>
        <vt:i4>0</vt:i4>
      </vt:variant>
      <vt:variant>
        <vt:i4>5</vt:i4>
      </vt:variant>
      <vt:variant>
        <vt:lpwstr/>
      </vt:variant>
      <vt:variant>
        <vt:lpwstr>_Toc162098261</vt:lpwstr>
      </vt:variant>
      <vt:variant>
        <vt:i4>2031672</vt:i4>
      </vt:variant>
      <vt:variant>
        <vt:i4>608</vt:i4>
      </vt:variant>
      <vt:variant>
        <vt:i4>0</vt:i4>
      </vt:variant>
      <vt:variant>
        <vt:i4>5</vt:i4>
      </vt:variant>
      <vt:variant>
        <vt:lpwstr/>
      </vt:variant>
      <vt:variant>
        <vt:lpwstr>_Toc162098260</vt:lpwstr>
      </vt:variant>
      <vt:variant>
        <vt:i4>1835064</vt:i4>
      </vt:variant>
      <vt:variant>
        <vt:i4>602</vt:i4>
      </vt:variant>
      <vt:variant>
        <vt:i4>0</vt:i4>
      </vt:variant>
      <vt:variant>
        <vt:i4>5</vt:i4>
      </vt:variant>
      <vt:variant>
        <vt:lpwstr/>
      </vt:variant>
      <vt:variant>
        <vt:lpwstr>_Toc162098259</vt:lpwstr>
      </vt:variant>
      <vt:variant>
        <vt:i4>1835064</vt:i4>
      </vt:variant>
      <vt:variant>
        <vt:i4>596</vt:i4>
      </vt:variant>
      <vt:variant>
        <vt:i4>0</vt:i4>
      </vt:variant>
      <vt:variant>
        <vt:i4>5</vt:i4>
      </vt:variant>
      <vt:variant>
        <vt:lpwstr/>
      </vt:variant>
      <vt:variant>
        <vt:lpwstr>_Toc162098258</vt:lpwstr>
      </vt:variant>
      <vt:variant>
        <vt:i4>1835064</vt:i4>
      </vt:variant>
      <vt:variant>
        <vt:i4>590</vt:i4>
      </vt:variant>
      <vt:variant>
        <vt:i4>0</vt:i4>
      </vt:variant>
      <vt:variant>
        <vt:i4>5</vt:i4>
      </vt:variant>
      <vt:variant>
        <vt:lpwstr/>
      </vt:variant>
      <vt:variant>
        <vt:lpwstr>_Toc162098257</vt:lpwstr>
      </vt:variant>
      <vt:variant>
        <vt:i4>1835064</vt:i4>
      </vt:variant>
      <vt:variant>
        <vt:i4>584</vt:i4>
      </vt:variant>
      <vt:variant>
        <vt:i4>0</vt:i4>
      </vt:variant>
      <vt:variant>
        <vt:i4>5</vt:i4>
      </vt:variant>
      <vt:variant>
        <vt:lpwstr/>
      </vt:variant>
      <vt:variant>
        <vt:lpwstr>_Toc162098256</vt:lpwstr>
      </vt:variant>
      <vt:variant>
        <vt:i4>1835064</vt:i4>
      </vt:variant>
      <vt:variant>
        <vt:i4>578</vt:i4>
      </vt:variant>
      <vt:variant>
        <vt:i4>0</vt:i4>
      </vt:variant>
      <vt:variant>
        <vt:i4>5</vt:i4>
      </vt:variant>
      <vt:variant>
        <vt:lpwstr/>
      </vt:variant>
      <vt:variant>
        <vt:lpwstr>_Toc162098255</vt:lpwstr>
      </vt:variant>
      <vt:variant>
        <vt:i4>1835064</vt:i4>
      </vt:variant>
      <vt:variant>
        <vt:i4>572</vt:i4>
      </vt:variant>
      <vt:variant>
        <vt:i4>0</vt:i4>
      </vt:variant>
      <vt:variant>
        <vt:i4>5</vt:i4>
      </vt:variant>
      <vt:variant>
        <vt:lpwstr/>
      </vt:variant>
      <vt:variant>
        <vt:lpwstr>_Toc162098254</vt:lpwstr>
      </vt:variant>
      <vt:variant>
        <vt:i4>1835064</vt:i4>
      </vt:variant>
      <vt:variant>
        <vt:i4>566</vt:i4>
      </vt:variant>
      <vt:variant>
        <vt:i4>0</vt:i4>
      </vt:variant>
      <vt:variant>
        <vt:i4>5</vt:i4>
      </vt:variant>
      <vt:variant>
        <vt:lpwstr/>
      </vt:variant>
      <vt:variant>
        <vt:lpwstr>_Toc162098253</vt:lpwstr>
      </vt:variant>
      <vt:variant>
        <vt:i4>1835064</vt:i4>
      </vt:variant>
      <vt:variant>
        <vt:i4>560</vt:i4>
      </vt:variant>
      <vt:variant>
        <vt:i4>0</vt:i4>
      </vt:variant>
      <vt:variant>
        <vt:i4>5</vt:i4>
      </vt:variant>
      <vt:variant>
        <vt:lpwstr/>
      </vt:variant>
      <vt:variant>
        <vt:lpwstr>_Toc162098252</vt:lpwstr>
      </vt:variant>
      <vt:variant>
        <vt:i4>1835064</vt:i4>
      </vt:variant>
      <vt:variant>
        <vt:i4>554</vt:i4>
      </vt:variant>
      <vt:variant>
        <vt:i4>0</vt:i4>
      </vt:variant>
      <vt:variant>
        <vt:i4>5</vt:i4>
      </vt:variant>
      <vt:variant>
        <vt:lpwstr/>
      </vt:variant>
      <vt:variant>
        <vt:lpwstr>_Toc162098251</vt:lpwstr>
      </vt:variant>
      <vt:variant>
        <vt:i4>1835064</vt:i4>
      </vt:variant>
      <vt:variant>
        <vt:i4>548</vt:i4>
      </vt:variant>
      <vt:variant>
        <vt:i4>0</vt:i4>
      </vt:variant>
      <vt:variant>
        <vt:i4>5</vt:i4>
      </vt:variant>
      <vt:variant>
        <vt:lpwstr/>
      </vt:variant>
      <vt:variant>
        <vt:lpwstr>_Toc162098250</vt:lpwstr>
      </vt:variant>
      <vt:variant>
        <vt:i4>1900600</vt:i4>
      </vt:variant>
      <vt:variant>
        <vt:i4>542</vt:i4>
      </vt:variant>
      <vt:variant>
        <vt:i4>0</vt:i4>
      </vt:variant>
      <vt:variant>
        <vt:i4>5</vt:i4>
      </vt:variant>
      <vt:variant>
        <vt:lpwstr/>
      </vt:variant>
      <vt:variant>
        <vt:lpwstr>_Toc162098249</vt:lpwstr>
      </vt:variant>
      <vt:variant>
        <vt:i4>1900600</vt:i4>
      </vt:variant>
      <vt:variant>
        <vt:i4>536</vt:i4>
      </vt:variant>
      <vt:variant>
        <vt:i4>0</vt:i4>
      </vt:variant>
      <vt:variant>
        <vt:i4>5</vt:i4>
      </vt:variant>
      <vt:variant>
        <vt:lpwstr/>
      </vt:variant>
      <vt:variant>
        <vt:lpwstr>_Toc162098248</vt:lpwstr>
      </vt:variant>
      <vt:variant>
        <vt:i4>1900600</vt:i4>
      </vt:variant>
      <vt:variant>
        <vt:i4>530</vt:i4>
      </vt:variant>
      <vt:variant>
        <vt:i4>0</vt:i4>
      </vt:variant>
      <vt:variant>
        <vt:i4>5</vt:i4>
      </vt:variant>
      <vt:variant>
        <vt:lpwstr/>
      </vt:variant>
      <vt:variant>
        <vt:lpwstr>_Toc162098247</vt:lpwstr>
      </vt:variant>
      <vt:variant>
        <vt:i4>1900600</vt:i4>
      </vt:variant>
      <vt:variant>
        <vt:i4>524</vt:i4>
      </vt:variant>
      <vt:variant>
        <vt:i4>0</vt:i4>
      </vt:variant>
      <vt:variant>
        <vt:i4>5</vt:i4>
      </vt:variant>
      <vt:variant>
        <vt:lpwstr/>
      </vt:variant>
      <vt:variant>
        <vt:lpwstr>_Toc162098246</vt:lpwstr>
      </vt:variant>
      <vt:variant>
        <vt:i4>1900600</vt:i4>
      </vt:variant>
      <vt:variant>
        <vt:i4>518</vt:i4>
      </vt:variant>
      <vt:variant>
        <vt:i4>0</vt:i4>
      </vt:variant>
      <vt:variant>
        <vt:i4>5</vt:i4>
      </vt:variant>
      <vt:variant>
        <vt:lpwstr/>
      </vt:variant>
      <vt:variant>
        <vt:lpwstr>_Toc162098245</vt:lpwstr>
      </vt:variant>
      <vt:variant>
        <vt:i4>1900600</vt:i4>
      </vt:variant>
      <vt:variant>
        <vt:i4>512</vt:i4>
      </vt:variant>
      <vt:variant>
        <vt:i4>0</vt:i4>
      </vt:variant>
      <vt:variant>
        <vt:i4>5</vt:i4>
      </vt:variant>
      <vt:variant>
        <vt:lpwstr/>
      </vt:variant>
      <vt:variant>
        <vt:lpwstr>_Toc162098244</vt:lpwstr>
      </vt:variant>
      <vt:variant>
        <vt:i4>1900600</vt:i4>
      </vt:variant>
      <vt:variant>
        <vt:i4>506</vt:i4>
      </vt:variant>
      <vt:variant>
        <vt:i4>0</vt:i4>
      </vt:variant>
      <vt:variant>
        <vt:i4>5</vt:i4>
      </vt:variant>
      <vt:variant>
        <vt:lpwstr/>
      </vt:variant>
      <vt:variant>
        <vt:lpwstr>_Toc162098243</vt:lpwstr>
      </vt:variant>
      <vt:variant>
        <vt:i4>1900600</vt:i4>
      </vt:variant>
      <vt:variant>
        <vt:i4>500</vt:i4>
      </vt:variant>
      <vt:variant>
        <vt:i4>0</vt:i4>
      </vt:variant>
      <vt:variant>
        <vt:i4>5</vt:i4>
      </vt:variant>
      <vt:variant>
        <vt:lpwstr/>
      </vt:variant>
      <vt:variant>
        <vt:lpwstr>_Toc162098242</vt:lpwstr>
      </vt:variant>
      <vt:variant>
        <vt:i4>1900600</vt:i4>
      </vt:variant>
      <vt:variant>
        <vt:i4>494</vt:i4>
      </vt:variant>
      <vt:variant>
        <vt:i4>0</vt:i4>
      </vt:variant>
      <vt:variant>
        <vt:i4>5</vt:i4>
      </vt:variant>
      <vt:variant>
        <vt:lpwstr/>
      </vt:variant>
      <vt:variant>
        <vt:lpwstr>_Toc162098241</vt:lpwstr>
      </vt:variant>
      <vt:variant>
        <vt:i4>1900600</vt:i4>
      </vt:variant>
      <vt:variant>
        <vt:i4>488</vt:i4>
      </vt:variant>
      <vt:variant>
        <vt:i4>0</vt:i4>
      </vt:variant>
      <vt:variant>
        <vt:i4>5</vt:i4>
      </vt:variant>
      <vt:variant>
        <vt:lpwstr/>
      </vt:variant>
      <vt:variant>
        <vt:lpwstr>_Toc162098240</vt:lpwstr>
      </vt:variant>
      <vt:variant>
        <vt:i4>1703992</vt:i4>
      </vt:variant>
      <vt:variant>
        <vt:i4>482</vt:i4>
      </vt:variant>
      <vt:variant>
        <vt:i4>0</vt:i4>
      </vt:variant>
      <vt:variant>
        <vt:i4>5</vt:i4>
      </vt:variant>
      <vt:variant>
        <vt:lpwstr/>
      </vt:variant>
      <vt:variant>
        <vt:lpwstr>_Toc162098239</vt:lpwstr>
      </vt:variant>
      <vt:variant>
        <vt:i4>1703992</vt:i4>
      </vt:variant>
      <vt:variant>
        <vt:i4>476</vt:i4>
      </vt:variant>
      <vt:variant>
        <vt:i4>0</vt:i4>
      </vt:variant>
      <vt:variant>
        <vt:i4>5</vt:i4>
      </vt:variant>
      <vt:variant>
        <vt:lpwstr/>
      </vt:variant>
      <vt:variant>
        <vt:lpwstr>_Toc162098238</vt:lpwstr>
      </vt:variant>
      <vt:variant>
        <vt:i4>1703992</vt:i4>
      </vt:variant>
      <vt:variant>
        <vt:i4>470</vt:i4>
      </vt:variant>
      <vt:variant>
        <vt:i4>0</vt:i4>
      </vt:variant>
      <vt:variant>
        <vt:i4>5</vt:i4>
      </vt:variant>
      <vt:variant>
        <vt:lpwstr/>
      </vt:variant>
      <vt:variant>
        <vt:lpwstr>_Toc162098237</vt:lpwstr>
      </vt:variant>
      <vt:variant>
        <vt:i4>1703992</vt:i4>
      </vt:variant>
      <vt:variant>
        <vt:i4>464</vt:i4>
      </vt:variant>
      <vt:variant>
        <vt:i4>0</vt:i4>
      </vt:variant>
      <vt:variant>
        <vt:i4>5</vt:i4>
      </vt:variant>
      <vt:variant>
        <vt:lpwstr/>
      </vt:variant>
      <vt:variant>
        <vt:lpwstr>_Toc162098236</vt:lpwstr>
      </vt:variant>
      <vt:variant>
        <vt:i4>1703992</vt:i4>
      </vt:variant>
      <vt:variant>
        <vt:i4>458</vt:i4>
      </vt:variant>
      <vt:variant>
        <vt:i4>0</vt:i4>
      </vt:variant>
      <vt:variant>
        <vt:i4>5</vt:i4>
      </vt:variant>
      <vt:variant>
        <vt:lpwstr/>
      </vt:variant>
      <vt:variant>
        <vt:lpwstr>_Toc162098235</vt:lpwstr>
      </vt:variant>
      <vt:variant>
        <vt:i4>1703992</vt:i4>
      </vt:variant>
      <vt:variant>
        <vt:i4>452</vt:i4>
      </vt:variant>
      <vt:variant>
        <vt:i4>0</vt:i4>
      </vt:variant>
      <vt:variant>
        <vt:i4>5</vt:i4>
      </vt:variant>
      <vt:variant>
        <vt:lpwstr/>
      </vt:variant>
      <vt:variant>
        <vt:lpwstr>_Toc162098234</vt:lpwstr>
      </vt:variant>
      <vt:variant>
        <vt:i4>1703992</vt:i4>
      </vt:variant>
      <vt:variant>
        <vt:i4>446</vt:i4>
      </vt:variant>
      <vt:variant>
        <vt:i4>0</vt:i4>
      </vt:variant>
      <vt:variant>
        <vt:i4>5</vt:i4>
      </vt:variant>
      <vt:variant>
        <vt:lpwstr/>
      </vt:variant>
      <vt:variant>
        <vt:lpwstr>_Toc162098233</vt:lpwstr>
      </vt:variant>
      <vt:variant>
        <vt:i4>1703992</vt:i4>
      </vt:variant>
      <vt:variant>
        <vt:i4>440</vt:i4>
      </vt:variant>
      <vt:variant>
        <vt:i4>0</vt:i4>
      </vt:variant>
      <vt:variant>
        <vt:i4>5</vt:i4>
      </vt:variant>
      <vt:variant>
        <vt:lpwstr/>
      </vt:variant>
      <vt:variant>
        <vt:lpwstr>_Toc162098232</vt:lpwstr>
      </vt:variant>
      <vt:variant>
        <vt:i4>1703992</vt:i4>
      </vt:variant>
      <vt:variant>
        <vt:i4>434</vt:i4>
      </vt:variant>
      <vt:variant>
        <vt:i4>0</vt:i4>
      </vt:variant>
      <vt:variant>
        <vt:i4>5</vt:i4>
      </vt:variant>
      <vt:variant>
        <vt:lpwstr/>
      </vt:variant>
      <vt:variant>
        <vt:lpwstr>_Toc162098231</vt:lpwstr>
      </vt:variant>
      <vt:variant>
        <vt:i4>1703992</vt:i4>
      </vt:variant>
      <vt:variant>
        <vt:i4>428</vt:i4>
      </vt:variant>
      <vt:variant>
        <vt:i4>0</vt:i4>
      </vt:variant>
      <vt:variant>
        <vt:i4>5</vt:i4>
      </vt:variant>
      <vt:variant>
        <vt:lpwstr/>
      </vt:variant>
      <vt:variant>
        <vt:lpwstr>_Toc162098230</vt:lpwstr>
      </vt:variant>
      <vt:variant>
        <vt:i4>1769528</vt:i4>
      </vt:variant>
      <vt:variant>
        <vt:i4>422</vt:i4>
      </vt:variant>
      <vt:variant>
        <vt:i4>0</vt:i4>
      </vt:variant>
      <vt:variant>
        <vt:i4>5</vt:i4>
      </vt:variant>
      <vt:variant>
        <vt:lpwstr/>
      </vt:variant>
      <vt:variant>
        <vt:lpwstr>_Toc162098229</vt:lpwstr>
      </vt:variant>
      <vt:variant>
        <vt:i4>1769528</vt:i4>
      </vt:variant>
      <vt:variant>
        <vt:i4>416</vt:i4>
      </vt:variant>
      <vt:variant>
        <vt:i4>0</vt:i4>
      </vt:variant>
      <vt:variant>
        <vt:i4>5</vt:i4>
      </vt:variant>
      <vt:variant>
        <vt:lpwstr/>
      </vt:variant>
      <vt:variant>
        <vt:lpwstr>_Toc162098228</vt:lpwstr>
      </vt:variant>
      <vt:variant>
        <vt:i4>1769528</vt:i4>
      </vt:variant>
      <vt:variant>
        <vt:i4>410</vt:i4>
      </vt:variant>
      <vt:variant>
        <vt:i4>0</vt:i4>
      </vt:variant>
      <vt:variant>
        <vt:i4>5</vt:i4>
      </vt:variant>
      <vt:variant>
        <vt:lpwstr/>
      </vt:variant>
      <vt:variant>
        <vt:lpwstr>_Toc162098227</vt:lpwstr>
      </vt:variant>
      <vt:variant>
        <vt:i4>1769528</vt:i4>
      </vt:variant>
      <vt:variant>
        <vt:i4>404</vt:i4>
      </vt:variant>
      <vt:variant>
        <vt:i4>0</vt:i4>
      </vt:variant>
      <vt:variant>
        <vt:i4>5</vt:i4>
      </vt:variant>
      <vt:variant>
        <vt:lpwstr/>
      </vt:variant>
      <vt:variant>
        <vt:lpwstr>_Toc162098226</vt:lpwstr>
      </vt:variant>
      <vt:variant>
        <vt:i4>1769528</vt:i4>
      </vt:variant>
      <vt:variant>
        <vt:i4>398</vt:i4>
      </vt:variant>
      <vt:variant>
        <vt:i4>0</vt:i4>
      </vt:variant>
      <vt:variant>
        <vt:i4>5</vt:i4>
      </vt:variant>
      <vt:variant>
        <vt:lpwstr/>
      </vt:variant>
      <vt:variant>
        <vt:lpwstr>_Toc162098225</vt:lpwstr>
      </vt:variant>
      <vt:variant>
        <vt:i4>1769528</vt:i4>
      </vt:variant>
      <vt:variant>
        <vt:i4>392</vt:i4>
      </vt:variant>
      <vt:variant>
        <vt:i4>0</vt:i4>
      </vt:variant>
      <vt:variant>
        <vt:i4>5</vt:i4>
      </vt:variant>
      <vt:variant>
        <vt:lpwstr/>
      </vt:variant>
      <vt:variant>
        <vt:lpwstr>_Toc162098224</vt:lpwstr>
      </vt:variant>
      <vt:variant>
        <vt:i4>1769528</vt:i4>
      </vt:variant>
      <vt:variant>
        <vt:i4>386</vt:i4>
      </vt:variant>
      <vt:variant>
        <vt:i4>0</vt:i4>
      </vt:variant>
      <vt:variant>
        <vt:i4>5</vt:i4>
      </vt:variant>
      <vt:variant>
        <vt:lpwstr/>
      </vt:variant>
      <vt:variant>
        <vt:lpwstr>_Toc162098223</vt:lpwstr>
      </vt:variant>
      <vt:variant>
        <vt:i4>1769528</vt:i4>
      </vt:variant>
      <vt:variant>
        <vt:i4>380</vt:i4>
      </vt:variant>
      <vt:variant>
        <vt:i4>0</vt:i4>
      </vt:variant>
      <vt:variant>
        <vt:i4>5</vt:i4>
      </vt:variant>
      <vt:variant>
        <vt:lpwstr/>
      </vt:variant>
      <vt:variant>
        <vt:lpwstr>_Toc162098222</vt:lpwstr>
      </vt:variant>
      <vt:variant>
        <vt:i4>1769528</vt:i4>
      </vt:variant>
      <vt:variant>
        <vt:i4>374</vt:i4>
      </vt:variant>
      <vt:variant>
        <vt:i4>0</vt:i4>
      </vt:variant>
      <vt:variant>
        <vt:i4>5</vt:i4>
      </vt:variant>
      <vt:variant>
        <vt:lpwstr/>
      </vt:variant>
      <vt:variant>
        <vt:lpwstr>_Toc162098221</vt:lpwstr>
      </vt:variant>
      <vt:variant>
        <vt:i4>1769528</vt:i4>
      </vt:variant>
      <vt:variant>
        <vt:i4>368</vt:i4>
      </vt:variant>
      <vt:variant>
        <vt:i4>0</vt:i4>
      </vt:variant>
      <vt:variant>
        <vt:i4>5</vt:i4>
      </vt:variant>
      <vt:variant>
        <vt:lpwstr/>
      </vt:variant>
      <vt:variant>
        <vt:lpwstr>_Toc162098220</vt:lpwstr>
      </vt:variant>
      <vt:variant>
        <vt:i4>1572920</vt:i4>
      </vt:variant>
      <vt:variant>
        <vt:i4>362</vt:i4>
      </vt:variant>
      <vt:variant>
        <vt:i4>0</vt:i4>
      </vt:variant>
      <vt:variant>
        <vt:i4>5</vt:i4>
      </vt:variant>
      <vt:variant>
        <vt:lpwstr/>
      </vt:variant>
      <vt:variant>
        <vt:lpwstr>_Toc162098219</vt:lpwstr>
      </vt:variant>
      <vt:variant>
        <vt:i4>1572920</vt:i4>
      </vt:variant>
      <vt:variant>
        <vt:i4>356</vt:i4>
      </vt:variant>
      <vt:variant>
        <vt:i4>0</vt:i4>
      </vt:variant>
      <vt:variant>
        <vt:i4>5</vt:i4>
      </vt:variant>
      <vt:variant>
        <vt:lpwstr/>
      </vt:variant>
      <vt:variant>
        <vt:lpwstr>_Toc162098218</vt:lpwstr>
      </vt:variant>
      <vt:variant>
        <vt:i4>1572920</vt:i4>
      </vt:variant>
      <vt:variant>
        <vt:i4>350</vt:i4>
      </vt:variant>
      <vt:variant>
        <vt:i4>0</vt:i4>
      </vt:variant>
      <vt:variant>
        <vt:i4>5</vt:i4>
      </vt:variant>
      <vt:variant>
        <vt:lpwstr/>
      </vt:variant>
      <vt:variant>
        <vt:lpwstr>_Toc162098217</vt:lpwstr>
      </vt:variant>
      <vt:variant>
        <vt:i4>1572920</vt:i4>
      </vt:variant>
      <vt:variant>
        <vt:i4>344</vt:i4>
      </vt:variant>
      <vt:variant>
        <vt:i4>0</vt:i4>
      </vt:variant>
      <vt:variant>
        <vt:i4>5</vt:i4>
      </vt:variant>
      <vt:variant>
        <vt:lpwstr/>
      </vt:variant>
      <vt:variant>
        <vt:lpwstr>_Toc162098216</vt:lpwstr>
      </vt:variant>
      <vt:variant>
        <vt:i4>1572920</vt:i4>
      </vt:variant>
      <vt:variant>
        <vt:i4>338</vt:i4>
      </vt:variant>
      <vt:variant>
        <vt:i4>0</vt:i4>
      </vt:variant>
      <vt:variant>
        <vt:i4>5</vt:i4>
      </vt:variant>
      <vt:variant>
        <vt:lpwstr/>
      </vt:variant>
      <vt:variant>
        <vt:lpwstr>_Toc162098215</vt:lpwstr>
      </vt:variant>
      <vt:variant>
        <vt:i4>1572920</vt:i4>
      </vt:variant>
      <vt:variant>
        <vt:i4>332</vt:i4>
      </vt:variant>
      <vt:variant>
        <vt:i4>0</vt:i4>
      </vt:variant>
      <vt:variant>
        <vt:i4>5</vt:i4>
      </vt:variant>
      <vt:variant>
        <vt:lpwstr/>
      </vt:variant>
      <vt:variant>
        <vt:lpwstr>_Toc162098214</vt:lpwstr>
      </vt:variant>
      <vt:variant>
        <vt:i4>1572920</vt:i4>
      </vt:variant>
      <vt:variant>
        <vt:i4>326</vt:i4>
      </vt:variant>
      <vt:variant>
        <vt:i4>0</vt:i4>
      </vt:variant>
      <vt:variant>
        <vt:i4>5</vt:i4>
      </vt:variant>
      <vt:variant>
        <vt:lpwstr/>
      </vt:variant>
      <vt:variant>
        <vt:lpwstr>_Toc162098213</vt:lpwstr>
      </vt:variant>
      <vt:variant>
        <vt:i4>1572920</vt:i4>
      </vt:variant>
      <vt:variant>
        <vt:i4>320</vt:i4>
      </vt:variant>
      <vt:variant>
        <vt:i4>0</vt:i4>
      </vt:variant>
      <vt:variant>
        <vt:i4>5</vt:i4>
      </vt:variant>
      <vt:variant>
        <vt:lpwstr/>
      </vt:variant>
      <vt:variant>
        <vt:lpwstr>_Toc162098212</vt:lpwstr>
      </vt:variant>
      <vt:variant>
        <vt:i4>1572920</vt:i4>
      </vt:variant>
      <vt:variant>
        <vt:i4>314</vt:i4>
      </vt:variant>
      <vt:variant>
        <vt:i4>0</vt:i4>
      </vt:variant>
      <vt:variant>
        <vt:i4>5</vt:i4>
      </vt:variant>
      <vt:variant>
        <vt:lpwstr/>
      </vt:variant>
      <vt:variant>
        <vt:lpwstr>_Toc162098211</vt:lpwstr>
      </vt:variant>
      <vt:variant>
        <vt:i4>1572920</vt:i4>
      </vt:variant>
      <vt:variant>
        <vt:i4>308</vt:i4>
      </vt:variant>
      <vt:variant>
        <vt:i4>0</vt:i4>
      </vt:variant>
      <vt:variant>
        <vt:i4>5</vt:i4>
      </vt:variant>
      <vt:variant>
        <vt:lpwstr/>
      </vt:variant>
      <vt:variant>
        <vt:lpwstr>_Toc162098210</vt:lpwstr>
      </vt:variant>
      <vt:variant>
        <vt:i4>1638456</vt:i4>
      </vt:variant>
      <vt:variant>
        <vt:i4>302</vt:i4>
      </vt:variant>
      <vt:variant>
        <vt:i4>0</vt:i4>
      </vt:variant>
      <vt:variant>
        <vt:i4>5</vt:i4>
      </vt:variant>
      <vt:variant>
        <vt:lpwstr/>
      </vt:variant>
      <vt:variant>
        <vt:lpwstr>_Toc162098209</vt:lpwstr>
      </vt:variant>
      <vt:variant>
        <vt:i4>1638456</vt:i4>
      </vt:variant>
      <vt:variant>
        <vt:i4>296</vt:i4>
      </vt:variant>
      <vt:variant>
        <vt:i4>0</vt:i4>
      </vt:variant>
      <vt:variant>
        <vt:i4>5</vt:i4>
      </vt:variant>
      <vt:variant>
        <vt:lpwstr/>
      </vt:variant>
      <vt:variant>
        <vt:lpwstr>_Toc162098208</vt:lpwstr>
      </vt:variant>
      <vt:variant>
        <vt:i4>1638456</vt:i4>
      </vt:variant>
      <vt:variant>
        <vt:i4>290</vt:i4>
      </vt:variant>
      <vt:variant>
        <vt:i4>0</vt:i4>
      </vt:variant>
      <vt:variant>
        <vt:i4>5</vt:i4>
      </vt:variant>
      <vt:variant>
        <vt:lpwstr/>
      </vt:variant>
      <vt:variant>
        <vt:lpwstr>_Toc162098207</vt:lpwstr>
      </vt:variant>
      <vt:variant>
        <vt:i4>1638456</vt:i4>
      </vt:variant>
      <vt:variant>
        <vt:i4>284</vt:i4>
      </vt:variant>
      <vt:variant>
        <vt:i4>0</vt:i4>
      </vt:variant>
      <vt:variant>
        <vt:i4>5</vt:i4>
      </vt:variant>
      <vt:variant>
        <vt:lpwstr/>
      </vt:variant>
      <vt:variant>
        <vt:lpwstr>_Toc162098206</vt:lpwstr>
      </vt:variant>
      <vt:variant>
        <vt:i4>1638456</vt:i4>
      </vt:variant>
      <vt:variant>
        <vt:i4>278</vt:i4>
      </vt:variant>
      <vt:variant>
        <vt:i4>0</vt:i4>
      </vt:variant>
      <vt:variant>
        <vt:i4>5</vt:i4>
      </vt:variant>
      <vt:variant>
        <vt:lpwstr/>
      </vt:variant>
      <vt:variant>
        <vt:lpwstr>_Toc162098205</vt:lpwstr>
      </vt:variant>
      <vt:variant>
        <vt:i4>1638456</vt:i4>
      </vt:variant>
      <vt:variant>
        <vt:i4>272</vt:i4>
      </vt:variant>
      <vt:variant>
        <vt:i4>0</vt:i4>
      </vt:variant>
      <vt:variant>
        <vt:i4>5</vt:i4>
      </vt:variant>
      <vt:variant>
        <vt:lpwstr/>
      </vt:variant>
      <vt:variant>
        <vt:lpwstr>_Toc162098204</vt:lpwstr>
      </vt:variant>
      <vt:variant>
        <vt:i4>1638456</vt:i4>
      </vt:variant>
      <vt:variant>
        <vt:i4>266</vt:i4>
      </vt:variant>
      <vt:variant>
        <vt:i4>0</vt:i4>
      </vt:variant>
      <vt:variant>
        <vt:i4>5</vt:i4>
      </vt:variant>
      <vt:variant>
        <vt:lpwstr/>
      </vt:variant>
      <vt:variant>
        <vt:lpwstr>_Toc162098203</vt:lpwstr>
      </vt:variant>
      <vt:variant>
        <vt:i4>1638456</vt:i4>
      </vt:variant>
      <vt:variant>
        <vt:i4>260</vt:i4>
      </vt:variant>
      <vt:variant>
        <vt:i4>0</vt:i4>
      </vt:variant>
      <vt:variant>
        <vt:i4>5</vt:i4>
      </vt:variant>
      <vt:variant>
        <vt:lpwstr/>
      </vt:variant>
      <vt:variant>
        <vt:lpwstr>_Toc162098202</vt:lpwstr>
      </vt:variant>
      <vt:variant>
        <vt:i4>1638456</vt:i4>
      </vt:variant>
      <vt:variant>
        <vt:i4>254</vt:i4>
      </vt:variant>
      <vt:variant>
        <vt:i4>0</vt:i4>
      </vt:variant>
      <vt:variant>
        <vt:i4>5</vt:i4>
      </vt:variant>
      <vt:variant>
        <vt:lpwstr/>
      </vt:variant>
      <vt:variant>
        <vt:lpwstr>_Toc162098201</vt:lpwstr>
      </vt:variant>
      <vt:variant>
        <vt:i4>1638456</vt:i4>
      </vt:variant>
      <vt:variant>
        <vt:i4>248</vt:i4>
      </vt:variant>
      <vt:variant>
        <vt:i4>0</vt:i4>
      </vt:variant>
      <vt:variant>
        <vt:i4>5</vt:i4>
      </vt:variant>
      <vt:variant>
        <vt:lpwstr/>
      </vt:variant>
      <vt:variant>
        <vt:lpwstr>_Toc162098200</vt:lpwstr>
      </vt:variant>
      <vt:variant>
        <vt:i4>1048635</vt:i4>
      </vt:variant>
      <vt:variant>
        <vt:i4>242</vt:i4>
      </vt:variant>
      <vt:variant>
        <vt:i4>0</vt:i4>
      </vt:variant>
      <vt:variant>
        <vt:i4>5</vt:i4>
      </vt:variant>
      <vt:variant>
        <vt:lpwstr/>
      </vt:variant>
      <vt:variant>
        <vt:lpwstr>_Toc162098199</vt:lpwstr>
      </vt:variant>
      <vt:variant>
        <vt:i4>1048635</vt:i4>
      </vt:variant>
      <vt:variant>
        <vt:i4>236</vt:i4>
      </vt:variant>
      <vt:variant>
        <vt:i4>0</vt:i4>
      </vt:variant>
      <vt:variant>
        <vt:i4>5</vt:i4>
      </vt:variant>
      <vt:variant>
        <vt:lpwstr/>
      </vt:variant>
      <vt:variant>
        <vt:lpwstr>_Toc162098198</vt:lpwstr>
      </vt:variant>
      <vt:variant>
        <vt:i4>1048635</vt:i4>
      </vt:variant>
      <vt:variant>
        <vt:i4>230</vt:i4>
      </vt:variant>
      <vt:variant>
        <vt:i4>0</vt:i4>
      </vt:variant>
      <vt:variant>
        <vt:i4>5</vt:i4>
      </vt:variant>
      <vt:variant>
        <vt:lpwstr/>
      </vt:variant>
      <vt:variant>
        <vt:lpwstr>_Toc162098197</vt:lpwstr>
      </vt:variant>
      <vt:variant>
        <vt:i4>1048635</vt:i4>
      </vt:variant>
      <vt:variant>
        <vt:i4>224</vt:i4>
      </vt:variant>
      <vt:variant>
        <vt:i4>0</vt:i4>
      </vt:variant>
      <vt:variant>
        <vt:i4>5</vt:i4>
      </vt:variant>
      <vt:variant>
        <vt:lpwstr/>
      </vt:variant>
      <vt:variant>
        <vt:lpwstr>_Toc162098196</vt:lpwstr>
      </vt:variant>
      <vt:variant>
        <vt:i4>1048635</vt:i4>
      </vt:variant>
      <vt:variant>
        <vt:i4>218</vt:i4>
      </vt:variant>
      <vt:variant>
        <vt:i4>0</vt:i4>
      </vt:variant>
      <vt:variant>
        <vt:i4>5</vt:i4>
      </vt:variant>
      <vt:variant>
        <vt:lpwstr/>
      </vt:variant>
      <vt:variant>
        <vt:lpwstr>_Toc162098195</vt:lpwstr>
      </vt:variant>
      <vt:variant>
        <vt:i4>1048635</vt:i4>
      </vt:variant>
      <vt:variant>
        <vt:i4>212</vt:i4>
      </vt:variant>
      <vt:variant>
        <vt:i4>0</vt:i4>
      </vt:variant>
      <vt:variant>
        <vt:i4>5</vt:i4>
      </vt:variant>
      <vt:variant>
        <vt:lpwstr/>
      </vt:variant>
      <vt:variant>
        <vt:lpwstr>_Toc162098194</vt:lpwstr>
      </vt:variant>
      <vt:variant>
        <vt:i4>1048635</vt:i4>
      </vt:variant>
      <vt:variant>
        <vt:i4>206</vt:i4>
      </vt:variant>
      <vt:variant>
        <vt:i4>0</vt:i4>
      </vt:variant>
      <vt:variant>
        <vt:i4>5</vt:i4>
      </vt:variant>
      <vt:variant>
        <vt:lpwstr/>
      </vt:variant>
      <vt:variant>
        <vt:lpwstr>_Toc162098193</vt:lpwstr>
      </vt:variant>
      <vt:variant>
        <vt:i4>1048635</vt:i4>
      </vt:variant>
      <vt:variant>
        <vt:i4>200</vt:i4>
      </vt:variant>
      <vt:variant>
        <vt:i4>0</vt:i4>
      </vt:variant>
      <vt:variant>
        <vt:i4>5</vt:i4>
      </vt:variant>
      <vt:variant>
        <vt:lpwstr/>
      </vt:variant>
      <vt:variant>
        <vt:lpwstr>_Toc162098192</vt:lpwstr>
      </vt:variant>
      <vt:variant>
        <vt:i4>1048635</vt:i4>
      </vt:variant>
      <vt:variant>
        <vt:i4>194</vt:i4>
      </vt:variant>
      <vt:variant>
        <vt:i4>0</vt:i4>
      </vt:variant>
      <vt:variant>
        <vt:i4>5</vt:i4>
      </vt:variant>
      <vt:variant>
        <vt:lpwstr/>
      </vt:variant>
      <vt:variant>
        <vt:lpwstr>_Toc162098191</vt:lpwstr>
      </vt:variant>
      <vt:variant>
        <vt:i4>1048635</vt:i4>
      </vt:variant>
      <vt:variant>
        <vt:i4>188</vt:i4>
      </vt:variant>
      <vt:variant>
        <vt:i4>0</vt:i4>
      </vt:variant>
      <vt:variant>
        <vt:i4>5</vt:i4>
      </vt:variant>
      <vt:variant>
        <vt:lpwstr/>
      </vt:variant>
      <vt:variant>
        <vt:lpwstr>_Toc162098190</vt:lpwstr>
      </vt:variant>
      <vt:variant>
        <vt:i4>1114171</vt:i4>
      </vt:variant>
      <vt:variant>
        <vt:i4>182</vt:i4>
      </vt:variant>
      <vt:variant>
        <vt:i4>0</vt:i4>
      </vt:variant>
      <vt:variant>
        <vt:i4>5</vt:i4>
      </vt:variant>
      <vt:variant>
        <vt:lpwstr/>
      </vt:variant>
      <vt:variant>
        <vt:lpwstr>_Toc162098189</vt:lpwstr>
      </vt:variant>
      <vt:variant>
        <vt:i4>1114171</vt:i4>
      </vt:variant>
      <vt:variant>
        <vt:i4>176</vt:i4>
      </vt:variant>
      <vt:variant>
        <vt:i4>0</vt:i4>
      </vt:variant>
      <vt:variant>
        <vt:i4>5</vt:i4>
      </vt:variant>
      <vt:variant>
        <vt:lpwstr/>
      </vt:variant>
      <vt:variant>
        <vt:lpwstr>_Toc162098188</vt:lpwstr>
      </vt:variant>
      <vt:variant>
        <vt:i4>1114171</vt:i4>
      </vt:variant>
      <vt:variant>
        <vt:i4>170</vt:i4>
      </vt:variant>
      <vt:variant>
        <vt:i4>0</vt:i4>
      </vt:variant>
      <vt:variant>
        <vt:i4>5</vt:i4>
      </vt:variant>
      <vt:variant>
        <vt:lpwstr/>
      </vt:variant>
      <vt:variant>
        <vt:lpwstr>_Toc162098187</vt:lpwstr>
      </vt:variant>
      <vt:variant>
        <vt:i4>1114171</vt:i4>
      </vt:variant>
      <vt:variant>
        <vt:i4>164</vt:i4>
      </vt:variant>
      <vt:variant>
        <vt:i4>0</vt:i4>
      </vt:variant>
      <vt:variant>
        <vt:i4>5</vt:i4>
      </vt:variant>
      <vt:variant>
        <vt:lpwstr/>
      </vt:variant>
      <vt:variant>
        <vt:lpwstr>_Toc162098186</vt:lpwstr>
      </vt:variant>
      <vt:variant>
        <vt:i4>1114171</vt:i4>
      </vt:variant>
      <vt:variant>
        <vt:i4>158</vt:i4>
      </vt:variant>
      <vt:variant>
        <vt:i4>0</vt:i4>
      </vt:variant>
      <vt:variant>
        <vt:i4>5</vt:i4>
      </vt:variant>
      <vt:variant>
        <vt:lpwstr/>
      </vt:variant>
      <vt:variant>
        <vt:lpwstr>_Toc162098185</vt:lpwstr>
      </vt:variant>
      <vt:variant>
        <vt:i4>1114171</vt:i4>
      </vt:variant>
      <vt:variant>
        <vt:i4>152</vt:i4>
      </vt:variant>
      <vt:variant>
        <vt:i4>0</vt:i4>
      </vt:variant>
      <vt:variant>
        <vt:i4>5</vt:i4>
      </vt:variant>
      <vt:variant>
        <vt:lpwstr/>
      </vt:variant>
      <vt:variant>
        <vt:lpwstr>_Toc162098184</vt:lpwstr>
      </vt:variant>
      <vt:variant>
        <vt:i4>1114171</vt:i4>
      </vt:variant>
      <vt:variant>
        <vt:i4>146</vt:i4>
      </vt:variant>
      <vt:variant>
        <vt:i4>0</vt:i4>
      </vt:variant>
      <vt:variant>
        <vt:i4>5</vt:i4>
      </vt:variant>
      <vt:variant>
        <vt:lpwstr/>
      </vt:variant>
      <vt:variant>
        <vt:lpwstr>_Toc162098183</vt:lpwstr>
      </vt:variant>
      <vt:variant>
        <vt:i4>1114171</vt:i4>
      </vt:variant>
      <vt:variant>
        <vt:i4>140</vt:i4>
      </vt:variant>
      <vt:variant>
        <vt:i4>0</vt:i4>
      </vt:variant>
      <vt:variant>
        <vt:i4>5</vt:i4>
      </vt:variant>
      <vt:variant>
        <vt:lpwstr/>
      </vt:variant>
      <vt:variant>
        <vt:lpwstr>_Toc162098182</vt:lpwstr>
      </vt:variant>
      <vt:variant>
        <vt:i4>1114171</vt:i4>
      </vt:variant>
      <vt:variant>
        <vt:i4>134</vt:i4>
      </vt:variant>
      <vt:variant>
        <vt:i4>0</vt:i4>
      </vt:variant>
      <vt:variant>
        <vt:i4>5</vt:i4>
      </vt:variant>
      <vt:variant>
        <vt:lpwstr/>
      </vt:variant>
      <vt:variant>
        <vt:lpwstr>_Toc162098181</vt:lpwstr>
      </vt:variant>
      <vt:variant>
        <vt:i4>1114171</vt:i4>
      </vt:variant>
      <vt:variant>
        <vt:i4>128</vt:i4>
      </vt:variant>
      <vt:variant>
        <vt:i4>0</vt:i4>
      </vt:variant>
      <vt:variant>
        <vt:i4>5</vt:i4>
      </vt:variant>
      <vt:variant>
        <vt:lpwstr/>
      </vt:variant>
      <vt:variant>
        <vt:lpwstr>_Toc162098180</vt:lpwstr>
      </vt:variant>
      <vt:variant>
        <vt:i4>1966139</vt:i4>
      </vt:variant>
      <vt:variant>
        <vt:i4>122</vt:i4>
      </vt:variant>
      <vt:variant>
        <vt:i4>0</vt:i4>
      </vt:variant>
      <vt:variant>
        <vt:i4>5</vt:i4>
      </vt:variant>
      <vt:variant>
        <vt:lpwstr/>
      </vt:variant>
      <vt:variant>
        <vt:lpwstr>_Toc162098179</vt:lpwstr>
      </vt:variant>
      <vt:variant>
        <vt:i4>1966139</vt:i4>
      </vt:variant>
      <vt:variant>
        <vt:i4>116</vt:i4>
      </vt:variant>
      <vt:variant>
        <vt:i4>0</vt:i4>
      </vt:variant>
      <vt:variant>
        <vt:i4>5</vt:i4>
      </vt:variant>
      <vt:variant>
        <vt:lpwstr/>
      </vt:variant>
      <vt:variant>
        <vt:lpwstr>_Toc162098178</vt:lpwstr>
      </vt:variant>
      <vt:variant>
        <vt:i4>1966139</vt:i4>
      </vt:variant>
      <vt:variant>
        <vt:i4>110</vt:i4>
      </vt:variant>
      <vt:variant>
        <vt:i4>0</vt:i4>
      </vt:variant>
      <vt:variant>
        <vt:i4>5</vt:i4>
      </vt:variant>
      <vt:variant>
        <vt:lpwstr/>
      </vt:variant>
      <vt:variant>
        <vt:lpwstr>_Toc162098177</vt:lpwstr>
      </vt:variant>
      <vt:variant>
        <vt:i4>1966139</vt:i4>
      </vt:variant>
      <vt:variant>
        <vt:i4>104</vt:i4>
      </vt:variant>
      <vt:variant>
        <vt:i4>0</vt:i4>
      </vt:variant>
      <vt:variant>
        <vt:i4>5</vt:i4>
      </vt:variant>
      <vt:variant>
        <vt:lpwstr/>
      </vt:variant>
      <vt:variant>
        <vt:lpwstr>_Toc162098176</vt:lpwstr>
      </vt:variant>
      <vt:variant>
        <vt:i4>1966139</vt:i4>
      </vt:variant>
      <vt:variant>
        <vt:i4>98</vt:i4>
      </vt:variant>
      <vt:variant>
        <vt:i4>0</vt:i4>
      </vt:variant>
      <vt:variant>
        <vt:i4>5</vt:i4>
      </vt:variant>
      <vt:variant>
        <vt:lpwstr/>
      </vt:variant>
      <vt:variant>
        <vt:lpwstr>_Toc162098175</vt:lpwstr>
      </vt:variant>
      <vt:variant>
        <vt:i4>1966139</vt:i4>
      </vt:variant>
      <vt:variant>
        <vt:i4>92</vt:i4>
      </vt:variant>
      <vt:variant>
        <vt:i4>0</vt:i4>
      </vt:variant>
      <vt:variant>
        <vt:i4>5</vt:i4>
      </vt:variant>
      <vt:variant>
        <vt:lpwstr/>
      </vt:variant>
      <vt:variant>
        <vt:lpwstr>_Toc162098174</vt:lpwstr>
      </vt:variant>
      <vt:variant>
        <vt:i4>1966139</vt:i4>
      </vt:variant>
      <vt:variant>
        <vt:i4>86</vt:i4>
      </vt:variant>
      <vt:variant>
        <vt:i4>0</vt:i4>
      </vt:variant>
      <vt:variant>
        <vt:i4>5</vt:i4>
      </vt:variant>
      <vt:variant>
        <vt:lpwstr/>
      </vt:variant>
      <vt:variant>
        <vt:lpwstr>_Toc162098173</vt:lpwstr>
      </vt:variant>
      <vt:variant>
        <vt:i4>1966139</vt:i4>
      </vt:variant>
      <vt:variant>
        <vt:i4>80</vt:i4>
      </vt:variant>
      <vt:variant>
        <vt:i4>0</vt:i4>
      </vt:variant>
      <vt:variant>
        <vt:i4>5</vt:i4>
      </vt:variant>
      <vt:variant>
        <vt:lpwstr/>
      </vt:variant>
      <vt:variant>
        <vt:lpwstr>_Toc162098172</vt:lpwstr>
      </vt:variant>
      <vt:variant>
        <vt:i4>1966139</vt:i4>
      </vt:variant>
      <vt:variant>
        <vt:i4>74</vt:i4>
      </vt:variant>
      <vt:variant>
        <vt:i4>0</vt:i4>
      </vt:variant>
      <vt:variant>
        <vt:i4>5</vt:i4>
      </vt:variant>
      <vt:variant>
        <vt:lpwstr/>
      </vt:variant>
      <vt:variant>
        <vt:lpwstr>_Toc162098171</vt:lpwstr>
      </vt:variant>
      <vt:variant>
        <vt:i4>1966139</vt:i4>
      </vt:variant>
      <vt:variant>
        <vt:i4>68</vt:i4>
      </vt:variant>
      <vt:variant>
        <vt:i4>0</vt:i4>
      </vt:variant>
      <vt:variant>
        <vt:i4>5</vt:i4>
      </vt:variant>
      <vt:variant>
        <vt:lpwstr/>
      </vt:variant>
      <vt:variant>
        <vt:lpwstr>_Toc162098170</vt:lpwstr>
      </vt:variant>
      <vt:variant>
        <vt:i4>2031675</vt:i4>
      </vt:variant>
      <vt:variant>
        <vt:i4>62</vt:i4>
      </vt:variant>
      <vt:variant>
        <vt:i4>0</vt:i4>
      </vt:variant>
      <vt:variant>
        <vt:i4>5</vt:i4>
      </vt:variant>
      <vt:variant>
        <vt:lpwstr/>
      </vt:variant>
      <vt:variant>
        <vt:lpwstr>_Toc162098169</vt:lpwstr>
      </vt:variant>
      <vt:variant>
        <vt:i4>2031675</vt:i4>
      </vt:variant>
      <vt:variant>
        <vt:i4>56</vt:i4>
      </vt:variant>
      <vt:variant>
        <vt:i4>0</vt:i4>
      </vt:variant>
      <vt:variant>
        <vt:i4>5</vt:i4>
      </vt:variant>
      <vt:variant>
        <vt:lpwstr/>
      </vt:variant>
      <vt:variant>
        <vt:lpwstr>_Toc162098168</vt:lpwstr>
      </vt:variant>
      <vt:variant>
        <vt:i4>2031675</vt:i4>
      </vt:variant>
      <vt:variant>
        <vt:i4>50</vt:i4>
      </vt:variant>
      <vt:variant>
        <vt:i4>0</vt:i4>
      </vt:variant>
      <vt:variant>
        <vt:i4>5</vt:i4>
      </vt:variant>
      <vt:variant>
        <vt:lpwstr/>
      </vt:variant>
      <vt:variant>
        <vt:lpwstr>_Toc162098167</vt:lpwstr>
      </vt:variant>
      <vt:variant>
        <vt:i4>2031675</vt:i4>
      </vt:variant>
      <vt:variant>
        <vt:i4>44</vt:i4>
      </vt:variant>
      <vt:variant>
        <vt:i4>0</vt:i4>
      </vt:variant>
      <vt:variant>
        <vt:i4>5</vt:i4>
      </vt:variant>
      <vt:variant>
        <vt:lpwstr/>
      </vt:variant>
      <vt:variant>
        <vt:lpwstr>_Toc162098166</vt:lpwstr>
      </vt:variant>
      <vt:variant>
        <vt:i4>2031675</vt:i4>
      </vt:variant>
      <vt:variant>
        <vt:i4>38</vt:i4>
      </vt:variant>
      <vt:variant>
        <vt:i4>0</vt:i4>
      </vt:variant>
      <vt:variant>
        <vt:i4>5</vt:i4>
      </vt:variant>
      <vt:variant>
        <vt:lpwstr/>
      </vt:variant>
      <vt:variant>
        <vt:lpwstr>_Toc162098165</vt:lpwstr>
      </vt:variant>
      <vt:variant>
        <vt:i4>2031675</vt:i4>
      </vt:variant>
      <vt:variant>
        <vt:i4>32</vt:i4>
      </vt:variant>
      <vt:variant>
        <vt:i4>0</vt:i4>
      </vt:variant>
      <vt:variant>
        <vt:i4>5</vt:i4>
      </vt:variant>
      <vt:variant>
        <vt:lpwstr/>
      </vt:variant>
      <vt:variant>
        <vt:lpwstr>_Toc162098164</vt:lpwstr>
      </vt:variant>
      <vt:variant>
        <vt:i4>2031675</vt:i4>
      </vt:variant>
      <vt:variant>
        <vt:i4>26</vt:i4>
      </vt:variant>
      <vt:variant>
        <vt:i4>0</vt:i4>
      </vt:variant>
      <vt:variant>
        <vt:i4>5</vt:i4>
      </vt:variant>
      <vt:variant>
        <vt:lpwstr/>
      </vt:variant>
      <vt:variant>
        <vt:lpwstr>_Toc162098163</vt:lpwstr>
      </vt:variant>
      <vt:variant>
        <vt:i4>2031675</vt:i4>
      </vt:variant>
      <vt:variant>
        <vt:i4>20</vt:i4>
      </vt:variant>
      <vt:variant>
        <vt:i4>0</vt:i4>
      </vt:variant>
      <vt:variant>
        <vt:i4>5</vt:i4>
      </vt:variant>
      <vt:variant>
        <vt:lpwstr/>
      </vt:variant>
      <vt:variant>
        <vt:lpwstr>_Toc162098162</vt:lpwstr>
      </vt:variant>
      <vt:variant>
        <vt:i4>2031675</vt:i4>
      </vt:variant>
      <vt:variant>
        <vt:i4>14</vt:i4>
      </vt:variant>
      <vt:variant>
        <vt:i4>0</vt:i4>
      </vt:variant>
      <vt:variant>
        <vt:i4>5</vt:i4>
      </vt:variant>
      <vt:variant>
        <vt:lpwstr/>
      </vt:variant>
      <vt:variant>
        <vt:lpwstr>_Toc162098161</vt:lpwstr>
      </vt:variant>
      <vt:variant>
        <vt:i4>2031675</vt:i4>
      </vt:variant>
      <vt:variant>
        <vt:i4>8</vt:i4>
      </vt:variant>
      <vt:variant>
        <vt:i4>0</vt:i4>
      </vt:variant>
      <vt:variant>
        <vt:i4>5</vt:i4>
      </vt:variant>
      <vt:variant>
        <vt:lpwstr/>
      </vt:variant>
      <vt:variant>
        <vt:lpwstr>_Toc162098160</vt:lpwstr>
      </vt:variant>
      <vt:variant>
        <vt:i4>1835067</vt:i4>
      </vt:variant>
      <vt:variant>
        <vt:i4>2</vt:i4>
      </vt:variant>
      <vt:variant>
        <vt:i4>0</vt:i4>
      </vt:variant>
      <vt:variant>
        <vt:i4>5</vt:i4>
      </vt:variant>
      <vt:variant>
        <vt:lpwstr/>
      </vt:variant>
      <vt:variant>
        <vt:lpwstr>_Toc162098159</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2024-05-21T15:34:00Z</dcterms:created>
  <dcterms:modified xsi:type="dcterms:W3CDTF">2024-05-31T19:47:00Z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0x010100B8106E610F8C7A40822C2682D6D8D938</vt:lpwstr>
  </property>
</Properties>
</file>