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65AA56F0"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0527EE">
        <w:rPr>
          <w:b/>
          <w:sz w:val="32"/>
          <w:szCs w:val="32"/>
          <w:lang w:val="el-GR"/>
        </w:rPr>
        <w:t>(Διεθνούς)</w:t>
      </w:r>
      <w:r w:rsidRPr="000527EE">
        <w:rPr>
          <w:b/>
          <w:sz w:val="32"/>
          <w:szCs w:val="32"/>
          <w:lang w:val="el-GR"/>
        </w:rPr>
        <w:t xml:space="preserve"> Άνω </w:t>
      </w:r>
      <w:r w:rsidR="008B4966" w:rsidRPr="000527EE">
        <w:rPr>
          <w:b/>
          <w:sz w:val="32"/>
          <w:szCs w:val="32"/>
          <w:lang w:val="el-GR"/>
        </w:rPr>
        <w:t xml:space="preserve">των </w:t>
      </w:r>
      <w:r w:rsidRPr="000527EE">
        <w:rPr>
          <w:b/>
          <w:sz w:val="32"/>
          <w:szCs w:val="32"/>
          <w:lang w:val="el-GR"/>
        </w:rPr>
        <w:t>Ο</w:t>
      </w:r>
      <w:r w:rsidR="008B4966" w:rsidRPr="000527EE">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4B00419E" w:rsidR="0024279E" w:rsidRPr="00603221" w:rsidRDefault="0024279E" w:rsidP="00A406A5">
      <w:pPr>
        <w:jc w:val="center"/>
        <w:rPr>
          <w:b/>
          <w:iCs/>
          <w:sz w:val="32"/>
          <w:szCs w:val="32"/>
          <w:lang w:val="el-GR"/>
        </w:rPr>
      </w:pPr>
      <w:r w:rsidRPr="00603221">
        <w:rPr>
          <w:b/>
          <w:sz w:val="32"/>
          <w:szCs w:val="32"/>
          <w:lang w:val="el-GR"/>
        </w:rPr>
        <w:t>για το Έργο</w:t>
      </w:r>
      <w:r w:rsidR="00A406A5">
        <w:rPr>
          <w:b/>
          <w:sz w:val="32"/>
          <w:szCs w:val="32"/>
          <w:lang w:val="el-GR"/>
        </w:rPr>
        <w:t xml:space="preserve"> </w:t>
      </w:r>
      <w:r w:rsidRPr="000527EE">
        <w:rPr>
          <w:b/>
          <w:iCs/>
          <w:sz w:val="32"/>
          <w:szCs w:val="32"/>
          <w:lang w:val="el-GR"/>
        </w:rPr>
        <w:t>«</w:t>
      </w:r>
      <w:r w:rsidR="00491828" w:rsidRPr="00491828">
        <w:rPr>
          <w:b/>
          <w:sz w:val="32"/>
          <w:szCs w:val="32"/>
          <w:lang w:val="el-GR"/>
        </w:rPr>
        <w:t>Κεντρική Συμφωνία Προμήθειας και Συντήρησης Αδειών Λογισμικού Microsoft μέσω Enterprise Agreement</w:t>
      </w:r>
      <w:r w:rsidRPr="000527EE">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0550D8B">
        <w:tc>
          <w:tcPr>
            <w:tcW w:w="2830" w:type="dxa"/>
            <w:shd w:val="clear" w:color="auto" w:fill="auto"/>
            <w:vAlign w:val="bottom"/>
          </w:tcPr>
          <w:p w14:paraId="2BF80F82" w14:textId="77777777" w:rsidR="0024279E" w:rsidRPr="00603221" w:rsidRDefault="0024279E" w:rsidP="00136671">
            <w:pPr>
              <w:autoSpaceDE w:val="0"/>
              <w:autoSpaceDN w:val="0"/>
              <w:adjustRightInd w:val="0"/>
              <w:spacing w:before="120"/>
              <w:jc w:val="right"/>
              <w:rPr>
                <w:b/>
                <w:color w:val="000000"/>
              </w:rPr>
            </w:pPr>
            <w:r w:rsidRPr="00603221">
              <w:rPr>
                <w:b/>
                <w:color w:val="000000"/>
              </w:rPr>
              <w:t xml:space="preserve">Κωδ. ΟΠΣ: </w:t>
            </w:r>
          </w:p>
        </w:tc>
        <w:tc>
          <w:tcPr>
            <w:tcW w:w="6798" w:type="dxa"/>
            <w:gridSpan w:val="2"/>
            <w:shd w:val="clear" w:color="auto" w:fill="auto"/>
            <w:vAlign w:val="bottom"/>
          </w:tcPr>
          <w:p w14:paraId="6677BE66" w14:textId="7D27D268" w:rsidR="0024279E" w:rsidRPr="00603221" w:rsidRDefault="00491828" w:rsidP="00136671">
            <w:pPr>
              <w:autoSpaceDE w:val="0"/>
              <w:autoSpaceDN w:val="0"/>
              <w:adjustRightInd w:val="0"/>
              <w:spacing w:before="120"/>
              <w:rPr>
                <w:b/>
                <w:color w:val="0000FF"/>
                <w:highlight w:val="cyan"/>
              </w:rPr>
            </w:pPr>
            <w:r w:rsidRPr="00491828">
              <w:rPr>
                <w:b/>
                <w:color w:val="000000"/>
              </w:rPr>
              <w:t>5222887</w:t>
            </w:r>
          </w:p>
        </w:tc>
      </w:tr>
      <w:tr w:rsidR="0024279E" w:rsidRPr="00DF02B0" w14:paraId="4530F4FA" w14:textId="77777777" w:rsidTr="00550D8B">
        <w:tc>
          <w:tcPr>
            <w:tcW w:w="2830" w:type="dxa"/>
            <w:shd w:val="clear" w:color="auto" w:fill="auto"/>
            <w:vAlign w:val="bottom"/>
          </w:tcPr>
          <w:p w14:paraId="40C8D354" w14:textId="77777777" w:rsidR="0024279E" w:rsidRPr="00603221" w:rsidRDefault="0024279E" w:rsidP="00136671">
            <w:pPr>
              <w:autoSpaceDE w:val="0"/>
              <w:autoSpaceDN w:val="0"/>
              <w:adjustRightInd w:val="0"/>
              <w:spacing w:before="120"/>
              <w:jc w:val="right"/>
              <w:rPr>
                <w:b/>
                <w:color w:val="000000"/>
              </w:rPr>
            </w:pPr>
            <w:r w:rsidRPr="00603221">
              <w:rPr>
                <w:b/>
                <w:color w:val="000000"/>
              </w:rPr>
              <w:t>Επιχειρησιακό Πρόγραμμα:</w:t>
            </w:r>
          </w:p>
        </w:tc>
        <w:tc>
          <w:tcPr>
            <w:tcW w:w="6798" w:type="dxa"/>
            <w:gridSpan w:val="2"/>
            <w:shd w:val="clear" w:color="auto" w:fill="auto"/>
            <w:vAlign w:val="bottom"/>
          </w:tcPr>
          <w:p w14:paraId="736001C6" w14:textId="4F561C37" w:rsidR="0024279E" w:rsidRPr="000527EE" w:rsidRDefault="00491828" w:rsidP="00136671">
            <w:pPr>
              <w:autoSpaceDE w:val="0"/>
              <w:autoSpaceDN w:val="0"/>
              <w:adjustRightInd w:val="0"/>
              <w:spacing w:before="120"/>
              <w:rPr>
                <w:b/>
                <w:color w:val="000000"/>
                <w:lang w:val="el-GR"/>
              </w:rPr>
            </w:pPr>
            <w:r>
              <w:rPr>
                <w:b/>
                <w:color w:val="000000"/>
                <w:lang w:val="el-GR"/>
              </w:rPr>
              <w:t>Εθνικό Πρόγραμμα Ανάπτυξης 2021-2025</w:t>
            </w:r>
          </w:p>
        </w:tc>
      </w:tr>
      <w:tr w:rsidR="0024279E" w:rsidRPr="00401692" w14:paraId="0BCC5B53" w14:textId="77777777" w:rsidTr="00550D8B">
        <w:tc>
          <w:tcPr>
            <w:tcW w:w="2830" w:type="dxa"/>
            <w:shd w:val="clear" w:color="auto" w:fill="auto"/>
            <w:vAlign w:val="bottom"/>
          </w:tcPr>
          <w:p w14:paraId="0232F1F7" w14:textId="01EF9080" w:rsidR="0024279E" w:rsidRPr="00603221" w:rsidRDefault="00E05F03" w:rsidP="00136671">
            <w:pPr>
              <w:autoSpaceDE w:val="0"/>
              <w:autoSpaceDN w:val="0"/>
              <w:adjustRightInd w:val="0"/>
              <w:spacing w:before="12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136671">
            <w:pPr>
              <w:autoSpaceDE w:val="0"/>
              <w:autoSpaceDN w:val="0"/>
              <w:adjustRightInd w:val="0"/>
              <w:spacing w:before="120"/>
              <w:jc w:val="right"/>
              <w:rPr>
                <w:b/>
                <w:color w:val="000000"/>
              </w:rPr>
            </w:pPr>
          </w:p>
        </w:tc>
        <w:tc>
          <w:tcPr>
            <w:tcW w:w="6798" w:type="dxa"/>
            <w:gridSpan w:val="2"/>
            <w:shd w:val="clear" w:color="auto" w:fill="auto"/>
            <w:vAlign w:val="bottom"/>
          </w:tcPr>
          <w:p w14:paraId="42D23AAF" w14:textId="5979CCC7" w:rsidR="008037A6" w:rsidRPr="00491828" w:rsidRDefault="0031449B" w:rsidP="00DC759B">
            <w:pPr>
              <w:pStyle w:val="Tabletext"/>
              <w:numPr>
                <w:ilvl w:val="0"/>
                <w:numId w:val="14"/>
              </w:numPr>
              <w:spacing w:before="120" w:after="0"/>
              <w:ind w:left="242" w:hanging="242"/>
              <w:jc w:val="both"/>
              <w:rPr>
                <w:rFonts w:cs="Tahoma"/>
                <w:b/>
                <w:bCs/>
                <w:color w:val="000000"/>
                <w:sz w:val="22"/>
                <w:szCs w:val="22"/>
                <w:lang w:eastAsia="el-GR"/>
              </w:rPr>
            </w:pPr>
            <w:r w:rsidRPr="0031449B">
              <w:rPr>
                <w:rFonts w:cs="Tahoma"/>
                <w:sz w:val="22"/>
                <w:szCs w:val="22"/>
              </w:rPr>
              <w:t>Εκτιμώμενη αξία</w:t>
            </w:r>
            <w:r w:rsidR="001F455A">
              <w:rPr>
                <w:rFonts w:cs="Tahoma"/>
                <w:sz w:val="22"/>
                <w:szCs w:val="22"/>
              </w:rPr>
              <w:t xml:space="preserve"> παρούσας</w:t>
            </w:r>
            <w:r w:rsidRPr="0031449B">
              <w:rPr>
                <w:rFonts w:cs="Tahoma"/>
                <w:sz w:val="22"/>
                <w:szCs w:val="22"/>
              </w:rPr>
              <w:t xml:space="preserve"> </w:t>
            </w:r>
            <w:r>
              <w:rPr>
                <w:rFonts w:cs="Tahoma"/>
                <w:sz w:val="22"/>
                <w:szCs w:val="22"/>
              </w:rPr>
              <w:t xml:space="preserve">σύμβασης </w:t>
            </w:r>
            <w:r w:rsidR="00491828" w:rsidRPr="000527EE">
              <w:rPr>
                <w:rFonts w:cs="Tahoma"/>
                <w:b/>
                <w:bCs/>
                <w:color w:val="000000"/>
                <w:sz w:val="22"/>
                <w:szCs w:val="22"/>
                <w:lang w:eastAsia="el-GR"/>
              </w:rPr>
              <w:t>47.079.994,35</w:t>
            </w:r>
            <w:r w:rsidR="00574127">
              <w:rPr>
                <w:rFonts w:cs="Tahoma"/>
                <w:b/>
                <w:bCs/>
                <w:color w:val="000000"/>
                <w:sz w:val="22"/>
                <w:szCs w:val="22"/>
                <w:lang w:eastAsia="el-GR"/>
              </w:rPr>
              <w:t xml:space="preserve"> </w:t>
            </w:r>
            <w:r w:rsidR="00365129" w:rsidRPr="000527EE">
              <w:rPr>
                <w:rFonts w:cs="Tahoma"/>
                <w:b/>
                <w:bCs/>
                <w:color w:val="000000"/>
                <w:sz w:val="22"/>
                <w:szCs w:val="22"/>
                <w:lang w:eastAsia="el-GR"/>
              </w:rPr>
              <w:t>€</w:t>
            </w:r>
            <w:r w:rsidR="00365129" w:rsidRPr="00491828">
              <w:rPr>
                <w:rFonts w:cs="Tahoma"/>
                <w:b/>
                <w:bCs/>
                <w:color w:val="000000"/>
                <w:sz w:val="22"/>
                <w:szCs w:val="22"/>
                <w:lang w:eastAsia="el-GR"/>
              </w:rPr>
              <w:t xml:space="preserve"> </w:t>
            </w:r>
            <w:r w:rsidR="008037A6" w:rsidRPr="00491828">
              <w:rPr>
                <w:rFonts w:cs="Tahoma"/>
                <w:sz w:val="22"/>
                <w:szCs w:val="22"/>
              </w:rPr>
              <w:t xml:space="preserve">μη περιλαμβανομένου ΦΠΑ (Προϋπολογισμός με ΦΠΑ: </w:t>
            </w:r>
            <w:r w:rsidR="00365129" w:rsidRPr="000527EE">
              <w:rPr>
                <w:rFonts w:cs="Tahoma"/>
                <w:b/>
                <w:bCs/>
                <w:color w:val="000000"/>
                <w:sz w:val="22"/>
                <w:szCs w:val="22"/>
                <w:lang w:eastAsia="el-GR"/>
              </w:rPr>
              <w:t xml:space="preserve"> </w:t>
            </w:r>
            <w:r w:rsidR="00491828" w:rsidRPr="00491828">
              <w:rPr>
                <w:rFonts w:cs="Tahoma"/>
                <w:b/>
                <w:bCs/>
                <w:color w:val="000000"/>
                <w:sz w:val="22"/>
                <w:szCs w:val="22"/>
                <w:lang w:eastAsia="el-GR"/>
              </w:rPr>
              <w:t>58.379.</w:t>
            </w:r>
            <w:r w:rsidR="00737DA6" w:rsidRPr="00491828">
              <w:rPr>
                <w:rFonts w:cs="Tahoma"/>
                <w:b/>
                <w:bCs/>
                <w:color w:val="000000"/>
                <w:sz w:val="22"/>
                <w:szCs w:val="22"/>
                <w:lang w:eastAsia="el-GR"/>
              </w:rPr>
              <w:t>19</w:t>
            </w:r>
            <w:r w:rsidR="00737DA6" w:rsidRPr="00DC759B">
              <w:rPr>
                <w:rFonts w:cs="Tahoma"/>
                <w:b/>
                <w:bCs/>
                <w:color w:val="000000"/>
                <w:sz w:val="22"/>
                <w:szCs w:val="22"/>
                <w:lang w:eastAsia="el-GR"/>
              </w:rPr>
              <w:t>2</w:t>
            </w:r>
            <w:r w:rsidR="00491828" w:rsidRPr="00491828">
              <w:rPr>
                <w:rFonts w:cs="Tahoma"/>
                <w:b/>
                <w:bCs/>
                <w:color w:val="000000"/>
                <w:sz w:val="22"/>
                <w:szCs w:val="22"/>
                <w:lang w:eastAsia="el-GR"/>
              </w:rPr>
              <w:t>,</w:t>
            </w:r>
            <w:r w:rsidR="00737DA6" w:rsidRPr="00DC759B">
              <w:rPr>
                <w:rFonts w:cs="Tahoma"/>
                <w:b/>
                <w:bCs/>
                <w:color w:val="000000"/>
                <w:sz w:val="22"/>
                <w:szCs w:val="22"/>
                <w:lang w:eastAsia="el-GR"/>
              </w:rPr>
              <w:t>99</w:t>
            </w:r>
            <w:r w:rsidR="00574127">
              <w:rPr>
                <w:rFonts w:cs="Tahoma"/>
                <w:b/>
                <w:bCs/>
                <w:color w:val="000000"/>
                <w:sz w:val="22"/>
                <w:szCs w:val="22"/>
                <w:lang w:eastAsia="el-GR"/>
              </w:rPr>
              <w:t xml:space="preserve"> </w:t>
            </w:r>
            <w:r w:rsidR="00491828" w:rsidRPr="00491828">
              <w:rPr>
                <w:rFonts w:cs="Tahoma"/>
                <w:b/>
                <w:bCs/>
                <w:color w:val="000000"/>
                <w:sz w:val="22"/>
                <w:szCs w:val="22"/>
                <w:lang w:eastAsia="el-GR"/>
              </w:rPr>
              <w:t>€</w:t>
            </w:r>
            <w:r w:rsidR="008037A6" w:rsidRPr="00136671">
              <w:rPr>
                <w:rFonts w:cs="Tahoma"/>
                <w:color w:val="000000"/>
                <w:sz w:val="22"/>
                <w:szCs w:val="22"/>
                <w:lang w:eastAsia="el-GR"/>
              </w:rPr>
              <w:t>,</w:t>
            </w:r>
            <w:r w:rsidR="008037A6" w:rsidRPr="00491828">
              <w:rPr>
                <w:rFonts w:cs="Tahoma"/>
                <w:b/>
                <w:bCs/>
                <w:color w:val="000000"/>
                <w:sz w:val="22"/>
                <w:szCs w:val="22"/>
                <w:lang w:eastAsia="el-GR"/>
              </w:rPr>
              <w:t xml:space="preserve"> </w:t>
            </w:r>
            <w:r w:rsidR="008037A6" w:rsidRPr="00136671">
              <w:rPr>
                <w:rFonts w:cs="Tahoma"/>
                <w:color w:val="000000"/>
                <w:sz w:val="22"/>
                <w:szCs w:val="22"/>
                <w:lang w:eastAsia="el-GR"/>
              </w:rPr>
              <w:t>ΦΠΑ</w:t>
            </w:r>
            <w:r w:rsidR="00365129" w:rsidRPr="00136671">
              <w:rPr>
                <w:rFonts w:cs="Tahoma"/>
                <w:color w:val="000000"/>
                <w:sz w:val="22"/>
                <w:szCs w:val="22"/>
                <w:lang w:eastAsia="el-GR"/>
              </w:rPr>
              <w:t xml:space="preserve"> </w:t>
            </w:r>
            <w:r w:rsidR="00365129" w:rsidRPr="00136671">
              <w:rPr>
                <w:rFonts w:cs="Tahoma"/>
                <w:sz w:val="22"/>
                <w:szCs w:val="22"/>
              </w:rPr>
              <w:t>24%</w:t>
            </w:r>
            <w:r w:rsidR="00574127" w:rsidRPr="00136671">
              <w:rPr>
                <w:rFonts w:cs="Tahoma"/>
                <w:sz w:val="22"/>
                <w:szCs w:val="22"/>
              </w:rPr>
              <w:t>:</w:t>
            </w:r>
            <w:r w:rsidR="00365129" w:rsidRPr="000527EE">
              <w:rPr>
                <w:rFonts w:cs="Tahoma"/>
                <w:b/>
                <w:bCs/>
                <w:color w:val="000000"/>
                <w:sz w:val="22"/>
                <w:szCs w:val="22"/>
                <w:lang w:eastAsia="el-GR"/>
              </w:rPr>
              <w:t xml:space="preserve"> </w:t>
            </w:r>
            <w:r w:rsidR="00491828" w:rsidRPr="00491828">
              <w:rPr>
                <w:rFonts w:cs="Tahoma"/>
                <w:b/>
                <w:bCs/>
                <w:color w:val="000000"/>
                <w:sz w:val="22"/>
                <w:szCs w:val="22"/>
                <w:lang w:eastAsia="el-GR"/>
              </w:rPr>
              <w:t>11.299.198,</w:t>
            </w:r>
            <w:r w:rsidR="00737DA6" w:rsidRPr="00491828">
              <w:rPr>
                <w:rFonts w:cs="Tahoma"/>
                <w:b/>
                <w:bCs/>
                <w:color w:val="000000"/>
                <w:sz w:val="22"/>
                <w:szCs w:val="22"/>
                <w:lang w:eastAsia="el-GR"/>
              </w:rPr>
              <w:t>6</w:t>
            </w:r>
            <w:r w:rsidR="00737DA6" w:rsidRPr="00DC759B">
              <w:rPr>
                <w:rFonts w:cs="Tahoma"/>
                <w:b/>
                <w:bCs/>
                <w:color w:val="000000"/>
                <w:sz w:val="22"/>
                <w:szCs w:val="22"/>
                <w:lang w:eastAsia="el-GR"/>
              </w:rPr>
              <w:t>4</w:t>
            </w:r>
            <w:r w:rsidR="00574127">
              <w:rPr>
                <w:rFonts w:cs="Tahoma"/>
                <w:b/>
                <w:bCs/>
                <w:color w:val="000000"/>
                <w:sz w:val="22"/>
                <w:szCs w:val="22"/>
                <w:lang w:eastAsia="el-GR"/>
              </w:rPr>
              <w:t xml:space="preserve"> </w:t>
            </w:r>
            <w:r w:rsidR="00491828">
              <w:rPr>
                <w:rFonts w:cs="Tahoma"/>
                <w:b/>
                <w:bCs/>
                <w:color w:val="000000"/>
                <w:sz w:val="22"/>
                <w:szCs w:val="22"/>
                <w:lang w:eastAsia="el-GR"/>
              </w:rPr>
              <w:t>€</w:t>
            </w:r>
            <w:r w:rsidR="008037A6" w:rsidRPr="00491828">
              <w:rPr>
                <w:rFonts w:cs="Tahoma"/>
                <w:color w:val="000000"/>
                <w:sz w:val="22"/>
                <w:szCs w:val="22"/>
                <w:lang w:eastAsia="el-GR"/>
              </w:rPr>
              <w:t>)</w:t>
            </w:r>
          </w:p>
          <w:p w14:paraId="16222544" w14:textId="0425A703" w:rsidR="00365129" w:rsidRPr="00CB3DBA" w:rsidRDefault="0031449B" w:rsidP="00DC759B">
            <w:pPr>
              <w:pStyle w:val="Tabletext"/>
              <w:numPr>
                <w:ilvl w:val="0"/>
                <w:numId w:val="14"/>
              </w:numPr>
              <w:spacing w:before="120" w:after="0"/>
              <w:ind w:left="242" w:hanging="242"/>
              <w:jc w:val="both"/>
              <w:rPr>
                <w:rFonts w:cs="Tahoma"/>
                <w:b/>
                <w:color w:val="000000"/>
                <w:szCs w:val="22"/>
              </w:rPr>
            </w:pPr>
            <w:r w:rsidRPr="00CB3DBA">
              <w:rPr>
                <w:rFonts w:cs="Tahoma"/>
                <w:sz w:val="22"/>
                <w:szCs w:val="22"/>
              </w:rPr>
              <w:t xml:space="preserve">Εκτιμώμενη αξία </w:t>
            </w:r>
            <w:r w:rsidR="008037A6" w:rsidRPr="00CB3DBA">
              <w:rPr>
                <w:rFonts w:cs="Tahoma"/>
                <w:sz w:val="22"/>
                <w:szCs w:val="22"/>
              </w:rPr>
              <w:t>δικαιώματος προαίρεσης</w:t>
            </w:r>
            <w:r w:rsidR="003F6F09" w:rsidRPr="00CB3DBA">
              <w:rPr>
                <w:rFonts w:cs="Tahoma"/>
                <w:sz w:val="22"/>
                <w:szCs w:val="22"/>
              </w:rPr>
              <w:t xml:space="preserve"> </w:t>
            </w:r>
            <w:r w:rsidR="00365129" w:rsidRPr="00CB3DBA">
              <w:rPr>
                <w:rFonts w:cs="Tahoma"/>
                <w:sz w:val="22"/>
                <w:szCs w:val="22"/>
              </w:rPr>
              <w:t xml:space="preserve">αύξησης </w:t>
            </w:r>
            <w:r w:rsidR="003F6F09" w:rsidRPr="00CB3DBA">
              <w:rPr>
                <w:rFonts w:cs="Tahoma"/>
                <w:sz w:val="22"/>
                <w:szCs w:val="22"/>
              </w:rPr>
              <w:t>φυσικού αντικειμένου</w:t>
            </w:r>
            <w:r w:rsidR="008037A6" w:rsidRPr="00CB3DBA">
              <w:rPr>
                <w:rFonts w:cs="Tahoma"/>
                <w:sz w:val="22"/>
                <w:szCs w:val="22"/>
              </w:rPr>
              <w:t xml:space="preserve">: έως </w:t>
            </w:r>
            <w:r w:rsidR="00CB3DBA" w:rsidRPr="00CB3DBA">
              <w:rPr>
                <w:rFonts w:cs="Tahoma"/>
                <w:b/>
                <w:bCs/>
                <w:sz w:val="22"/>
                <w:szCs w:val="22"/>
              </w:rPr>
              <w:t>23.539.997,17</w:t>
            </w:r>
            <w:r w:rsidR="00574127">
              <w:rPr>
                <w:rFonts w:cs="Tahoma"/>
                <w:b/>
                <w:bCs/>
                <w:sz w:val="22"/>
                <w:szCs w:val="22"/>
              </w:rPr>
              <w:t xml:space="preserve"> </w:t>
            </w:r>
            <w:r w:rsidR="00365129" w:rsidRPr="00CB3DBA">
              <w:rPr>
                <w:rFonts w:cs="Tahoma"/>
                <w:b/>
                <w:bCs/>
                <w:color w:val="000000"/>
                <w:sz w:val="22"/>
                <w:szCs w:val="22"/>
                <w:lang w:eastAsia="el-GR"/>
              </w:rPr>
              <w:t>€</w:t>
            </w:r>
            <w:r w:rsidR="008037A6" w:rsidRPr="00CB3DBA">
              <w:rPr>
                <w:rFonts w:cs="Tahoma"/>
                <w:sz w:val="22"/>
                <w:szCs w:val="22"/>
              </w:rPr>
              <w:t xml:space="preserve"> μη περιλαμβανομένου ΦΠΑ </w:t>
            </w:r>
            <w:r w:rsidR="00365129" w:rsidRPr="00CB3DBA">
              <w:rPr>
                <w:rFonts w:cs="Tahoma"/>
                <w:sz w:val="22"/>
                <w:szCs w:val="22"/>
              </w:rPr>
              <w:t>(Προϋπολογισμός με ΦΠΑ</w:t>
            </w:r>
            <w:r w:rsidR="00CB3DBA" w:rsidRPr="00CB3DBA">
              <w:rPr>
                <w:rFonts w:cs="Tahoma"/>
                <w:sz w:val="22"/>
                <w:szCs w:val="22"/>
              </w:rPr>
              <w:t xml:space="preserve">: </w:t>
            </w:r>
            <w:r w:rsidR="00CB3DBA" w:rsidRPr="00CB3DBA">
              <w:rPr>
                <w:rFonts w:cs="Tahoma"/>
                <w:b/>
                <w:bCs/>
                <w:sz w:val="22"/>
                <w:szCs w:val="22"/>
              </w:rPr>
              <w:t>29.189.5</w:t>
            </w:r>
            <w:r w:rsidR="00075ED6">
              <w:rPr>
                <w:rFonts w:cs="Tahoma"/>
                <w:b/>
                <w:bCs/>
                <w:sz w:val="22"/>
                <w:szCs w:val="22"/>
              </w:rPr>
              <w:t>96</w:t>
            </w:r>
            <w:r w:rsidR="00CB3DBA" w:rsidRPr="00CB3DBA">
              <w:rPr>
                <w:rFonts w:cs="Tahoma"/>
                <w:b/>
                <w:bCs/>
                <w:sz w:val="22"/>
                <w:szCs w:val="22"/>
              </w:rPr>
              <w:t>,</w:t>
            </w:r>
            <w:r w:rsidR="00737DA6" w:rsidRPr="00DC759B">
              <w:rPr>
                <w:rFonts w:cs="Tahoma"/>
                <w:b/>
                <w:bCs/>
                <w:sz w:val="22"/>
                <w:szCs w:val="22"/>
              </w:rPr>
              <w:t>49</w:t>
            </w:r>
            <w:r w:rsidR="00574127">
              <w:rPr>
                <w:rFonts w:cs="Tahoma"/>
                <w:b/>
                <w:bCs/>
                <w:sz w:val="22"/>
                <w:szCs w:val="22"/>
              </w:rPr>
              <w:t xml:space="preserve"> </w:t>
            </w:r>
            <w:r w:rsidR="00365129" w:rsidRPr="00CB3DBA">
              <w:rPr>
                <w:rFonts w:cs="Tahoma"/>
                <w:b/>
                <w:bCs/>
                <w:color w:val="000000"/>
                <w:sz w:val="22"/>
                <w:szCs w:val="22"/>
                <w:lang w:eastAsia="el-GR"/>
              </w:rPr>
              <w:t>€</w:t>
            </w:r>
            <w:r w:rsidR="00365129" w:rsidRPr="00574127">
              <w:rPr>
                <w:rFonts w:cs="Tahoma"/>
                <w:color w:val="000000"/>
                <w:sz w:val="22"/>
                <w:szCs w:val="22"/>
                <w:lang w:eastAsia="el-GR"/>
              </w:rPr>
              <w:t>,</w:t>
            </w:r>
            <w:r w:rsidR="00365129" w:rsidRPr="00CB3DBA">
              <w:rPr>
                <w:rFonts w:cs="Tahoma"/>
                <w:b/>
                <w:bCs/>
                <w:color w:val="000000"/>
                <w:sz w:val="22"/>
                <w:szCs w:val="22"/>
                <w:lang w:eastAsia="el-GR"/>
              </w:rPr>
              <w:t xml:space="preserve"> </w:t>
            </w:r>
            <w:r w:rsidR="00365129" w:rsidRPr="00136671">
              <w:rPr>
                <w:rFonts w:cs="Tahoma"/>
                <w:color w:val="000000"/>
                <w:sz w:val="22"/>
                <w:szCs w:val="22"/>
                <w:lang w:eastAsia="el-GR"/>
              </w:rPr>
              <w:t xml:space="preserve">ΦΠΑ </w:t>
            </w:r>
            <w:r w:rsidR="00365129" w:rsidRPr="00136671">
              <w:rPr>
                <w:rFonts w:cs="Tahoma"/>
                <w:sz w:val="22"/>
                <w:szCs w:val="22"/>
              </w:rPr>
              <w:t>24%</w:t>
            </w:r>
            <w:r w:rsidR="00574127" w:rsidRPr="00136671">
              <w:rPr>
                <w:rFonts w:cs="Tahoma"/>
                <w:sz w:val="22"/>
                <w:szCs w:val="22"/>
              </w:rPr>
              <w:t>:</w:t>
            </w:r>
            <w:r w:rsidR="00365129" w:rsidRPr="00CB3DBA">
              <w:rPr>
                <w:rFonts w:cs="Tahoma"/>
                <w:b/>
                <w:bCs/>
                <w:color w:val="000000"/>
                <w:sz w:val="22"/>
                <w:szCs w:val="22"/>
                <w:lang w:eastAsia="el-GR"/>
              </w:rPr>
              <w:t xml:space="preserve">  </w:t>
            </w:r>
            <w:r w:rsidR="00CB3DBA" w:rsidRPr="00CB3DBA">
              <w:rPr>
                <w:rFonts w:cs="Tahoma"/>
                <w:b/>
                <w:bCs/>
                <w:color w:val="000000"/>
                <w:sz w:val="22"/>
                <w:szCs w:val="22"/>
                <w:lang w:eastAsia="el-GR"/>
              </w:rPr>
              <w:t>5.649.</w:t>
            </w:r>
            <w:r w:rsidR="00075ED6">
              <w:rPr>
                <w:rFonts w:cs="Tahoma"/>
                <w:b/>
                <w:bCs/>
                <w:color w:val="000000"/>
                <w:sz w:val="22"/>
                <w:szCs w:val="22"/>
                <w:lang w:eastAsia="el-GR"/>
              </w:rPr>
              <w:t>599</w:t>
            </w:r>
            <w:r w:rsidR="00CB3DBA" w:rsidRPr="00CB3DBA">
              <w:rPr>
                <w:rFonts w:cs="Tahoma"/>
                <w:b/>
                <w:bCs/>
                <w:color w:val="000000"/>
                <w:sz w:val="22"/>
                <w:szCs w:val="22"/>
                <w:lang w:eastAsia="el-GR"/>
              </w:rPr>
              <w:t>,</w:t>
            </w:r>
            <w:r w:rsidR="00737DA6" w:rsidRPr="00CB3DBA">
              <w:rPr>
                <w:rFonts w:cs="Tahoma"/>
                <w:b/>
                <w:bCs/>
                <w:color w:val="000000"/>
                <w:sz w:val="22"/>
                <w:szCs w:val="22"/>
                <w:lang w:eastAsia="el-GR"/>
              </w:rPr>
              <w:t>3</w:t>
            </w:r>
            <w:r w:rsidR="00737DA6" w:rsidRPr="00DC759B">
              <w:rPr>
                <w:rFonts w:cs="Tahoma"/>
                <w:b/>
                <w:bCs/>
                <w:color w:val="000000"/>
                <w:sz w:val="22"/>
                <w:szCs w:val="22"/>
                <w:lang w:eastAsia="el-GR"/>
              </w:rPr>
              <w:t>2</w:t>
            </w:r>
            <w:r w:rsidR="00574127">
              <w:rPr>
                <w:rFonts w:cs="Tahoma"/>
                <w:b/>
                <w:bCs/>
                <w:color w:val="000000"/>
                <w:sz w:val="22"/>
                <w:szCs w:val="22"/>
                <w:lang w:eastAsia="el-GR"/>
              </w:rPr>
              <w:t xml:space="preserve"> </w:t>
            </w:r>
            <w:r w:rsidR="00365129" w:rsidRPr="00CB3DBA">
              <w:rPr>
                <w:rFonts w:cs="Tahoma"/>
                <w:b/>
                <w:bCs/>
                <w:color w:val="000000"/>
                <w:sz w:val="22"/>
                <w:szCs w:val="22"/>
                <w:lang w:eastAsia="el-GR"/>
              </w:rPr>
              <w:t>€</w:t>
            </w:r>
            <w:r w:rsidR="00365129" w:rsidRPr="00CB3DBA">
              <w:rPr>
                <w:rFonts w:cs="Tahoma"/>
                <w:color w:val="000000"/>
                <w:sz w:val="22"/>
                <w:szCs w:val="22"/>
                <w:lang w:eastAsia="el-GR"/>
              </w:rPr>
              <w:t>)</w:t>
            </w:r>
          </w:p>
          <w:p w14:paraId="36FC6570" w14:textId="511A9727" w:rsidR="001F455A" w:rsidRPr="00136671" w:rsidRDefault="001F455A" w:rsidP="00136671">
            <w:pPr>
              <w:pStyle w:val="TabletextChar"/>
              <w:spacing w:before="120" w:line="240" w:lineRule="auto"/>
              <w:jc w:val="both"/>
              <w:rPr>
                <w:rFonts w:cs="Tahoma"/>
                <w:b/>
                <w:bCs/>
                <w:color w:val="000000"/>
                <w:sz w:val="22"/>
                <w:szCs w:val="22"/>
                <w:lang w:eastAsia="el-GR"/>
              </w:rPr>
            </w:pPr>
            <w:r w:rsidRPr="00CB3DBA">
              <w:rPr>
                <w:rFonts w:cs="Tahoma"/>
                <w:sz w:val="22"/>
                <w:szCs w:val="22"/>
              </w:rPr>
              <w:t xml:space="preserve">Συνολική  εκτιμώμενη αξία σύμβασης </w:t>
            </w:r>
            <w:r w:rsidR="00CB3DBA" w:rsidRPr="00CB3DBA">
              <w:rPr>
                <w:rFonts w:cs="Tahoma"/>
                <w:b/>
                <w:bCs/>
                <w:color w:val="000000"/>
                <w:sz w:val="22"/>
                <w:szCs w:val="22"/>
                <w:lang w:eastAsia="el-GR"/>
              </w:rPr>
              <w:t>70.619.991</w:t>
            </w:r>
            <w:r w:rsidR="00075ED6">
              <w:rPr>
                <w:rFonts w:cs="Tahoma"/>
                <w:b/>
                <w:bCs/>
                <w:color w:val="000000"/>
                <w:sz w:val="22"/>
                <w:szCs w:val="22"/>
                <w:lang w:eastAsia="el-GR"/>
              </w:rPr>
              <w:t>,</w:t>
            </w:r>
            <w:r w:rsidR="00CB3DBA" w:rsidRPr="00CB3DBA">
              <w:rPr>
                <w:rFonts w:cs="Tahoma"/>
                <w:b/>
                <w:bCs/>
                <w:color w:val="000000"/>
                <w:sz w:val="22"/>
                <w:szCs w:val="22"/>
                <w:lang w:eastAsia="el-GR"/>
              </w:rPr>
              <w:t>52</w:t>
            </w:r>
            <w:r w:rsidR="00574127">
              <w:rPr>
                <w:rFonts w:cs="Tahoma"/>
                <w:b/>
                <w:bCs/>
                <w:color w:val="000000"/>
                <w:sz w:val="22"/>
                <w:szCs w:val="22"/>
                <w:lang w:eastAsia="el-GR"/>
              </w:rPr>
              <w:t xml:space="preserve"> </w:t>
            </w:r>
            <w:r w:rsidRPr="00CB3DBA">
              <w:rPr>
                <w:rFonts w:cs="Tahoma"/>
                <w:b/>
                <w:bCs/>
                <w:color w:val="000000"/>
                <w:sz w:val="22"/>
                <w:szCs w:val="22"/>
                <w:lang w:eastAsia="el-GR"/>
              </w:rPr>
              <w:t xml:space="preserve">€ </w:t>
            </w:r>
            <w:r w:rsidRPr="00CB3DBA">
              <w:rPr>
                <w:rFonts w:cs="Tahoma"/>
                <w:sz w:val="22"/>
                <w:szCs w:val="22"/>
              </w:rPr>
              <w:t>μη περιλαμβανομένου ΦΠΑ</w:t>
            </w:r>
            <w:r w:rsidR="00136671">
              <w:rPr>
                <w:rFonts w:cs="Tahoma"/>
                <w:sz w:val="22"/>
                <w:szCs w:val="22"/>
              </w:rPr>
              <w:t xml:space="preserve"> (Π</w:t>
            </w:r>
            <w:r w:rsidRPr="00CB3DBA">
              <w:rPr>
                <w:rFonts w:cs="Tahoma"/>
                <w:sz w:val="22"/>
                <w:szCs w:val="22"/>
              </w:rPr>
              <w:t xml:space="preserve">ροϋπολογισμός με ΦΠΑ: </w:t>
            </w:r>
            <w:r w:rsidR="00CB3DBA" w:rsidRPr="00CB3DBA">
              <w:rPr>
                <w:rFonts w:cs="Tahoma"/>
                <w:b/>
                <w:bCs/>
                <w:color w:val="000000"/>
                <w:sz w:val="22"/>
                <w:szCs w:val="22"/>
                <w:lang w:eastAsia="el-GR"/>
              </w:rPr>
              <w:t>87.568.7</w:t>
            </w:r>
            <w:r w:rsidR="00075ED6">
              <w:rPr>
                <w:rFonts w:cs="Tahoma"/>
                <w:b/>
                <w:bCs/>
                <w:color w:val="000000"/>
                <w:sz w:val="22"/>
                <w:szCs w:val="22"/>
                <w:lang w:eastAsia="el-GR"/>
              </w:rPr>
              <w:t>89</w:t>
            </w:r>
            <w:r w:rsidR="00CB3DBA" w:rsidRPr="00CB3DBA">
              <w:rPr>
                <w:rFonts w:cs="Tahoma"/>
                <w:b/>
                <w:bCs/>
                <w:color w:val="000000"/>
                <w:sz w:val="22"/>
                <w:szCs w:val="22"/>
                <w:lang w:eastAsia="el-GR"/>
              </w:rPr>
              <w:t>,</w:t>
            </w:r>
            <w:r w:rsidR="00737DA6" w:rsidRPr="00DC759B">
              <w:rPr>
                <w:rFonts w:cs="Tahoma"/>
                <w:b/>
                <w:bCs/>
                <w:color w:val="000000"/>
                <w:sz w:val="22"/>
                <w:szCs w:val="22"/>
                <w:lang w:eastAsia="el-GR"/>
              </w:rPr>
              <w:t>48</w:t>
            </w:r>
            <w:r w:rsidR="00574127">
              <w:rPr>
                <w:rFonts w:cs="Tahoma"/>
                <w:b/>
                <w:bCs/>
                <w:color w:val="000000"/>
                <w:sz w:val="22"/>
                <w:szCs w:val="22"/>
                <w:lang w:eastAsia="el-GR"/>
              </w:rPr>
              <w:t xml:space="preserve"> </w:t>
            </w:r>
            <w:r w:rsidRPr="00CB3DBA">
              <w:rPr>
                <w:rFonts w:cs="Tahoma"/>
                <w:b/>
                <w:bCs/>
                <w:color w:val="000000"/>
                <w:sz w:val="22"/>
                <w:szCs w:val="22"/>
                <w:lang w:eastAsia="el-GR"/>
              </w:rPr>
              <w:t>€</w:t>
            </w:r>
            <w:r w:rsidRPr="00136671">
              <w:rPr>
                <w:rFonts w:cs="Tahoma"/>
                <w:color w:val="000000"/>
                <w:sz w:val="22"/>
                <w:szCs w:val="22"/>
                <w:lang w:eastAsia="el-GR"/>
              </w:rPr>
              <w:t>,</w:t>
            </w:r>
            <w:r w:rsidRPr="00CB3DBA">
              <w:rPr>
                <w:rFonts w:cs="Tahoma"/>
                <w:b/>
                <w:bCs/>
                <w:color w:val="000000"/>
                <w:sz w:val="22"/>
                <w:szCs w:val="22"/>
                <w:lang w:eastAsia="el-GR"/>
              </w:rPr>
              <w:t xml:space="preserve"> </w:t>
            </w:r>
            <w:r w:rsidRPr="00136671">
              <w:rPr>
                <w:rFonts w:cs="Tahoma"/>
                <w:color w:val="000000"/>
                <w:sz w:val="22"/>
                <w:szCs w:val="22"/>
                <w:lang w:eastAsia="el-GR"/>
              </w:rPr>
              <w:t>ΦΠΑ 24%</w:t>
            </w:r>
            <w:r w:rsidR="00574127" w:rsidRPr="00136671">
              <w:rPr>
                <w:rFonts w:cs="Tahoma"/>
                <w:color w:val="000000"/>
                <w:sz w:val="22"/>
                <w:szCs w:val="22"/>
                <w:lang w:eastAsia="el-GR"/>
              </w:rPr>
              <w:t>:</w:t>
            </w:r>
            <w:r w:rsidRPr="00CB3DBA">
              <w:rPr>
                <w:rFonts w:cs="Tahoma"/>
                <w:b/>
                <w:bCs/>
                <w:color w:val="000000"/>
                <w:sz w:val="22"/>
                <w:szCs w:val="22"/>
                <w:lang w:eastAsia="el-GR"/>
              </w:rPr>
              <w:t xml:space="preserve">  </w:t>
            </w:r>
            <w:r w:rsidR="00CB3DBA" w:rsidRPr="00CB3DBA">
              <w:rPr>
                <w:rFonts w:cs="Tahoma"/>
                <w:b/>
                <w:bCs/>
                <w:color w:val="000000"/>
                <w:sz w:val="22"/>
                <w:szCs w:val="22"/>
                <w:lang w:eastAsia="el-GR"/>
              </w:rPr>
              <w:t>16.948.7</w:t>
            </w:r>
            <w:r w:rsidR="00075ED6">
              <w:rPr>
                <w:rFonts w:cs="Tahoma"/>
                <w:b/>
                <w:bCs/>
                <w:color w:val="000000"/>
                <w:sz w:val="22"/>
                <w:szCs w:val="22"/>
                <w:lang w:eastAsia="el-GR"/>
              </w:rPr>
              <w:t>97</w:t>
            </w:r>
            <w:r w:rsidR="00CB3DBA" w:rsidRPr="00CB3DBA">
              <w:rPr>
                <w:rFonts w:cs="Tahoma"/>
                <w:b/>
                <w:bCs/>
                <w:color w:val="000000"/>
                <w:sz w:val="22"/>
                <w:szCs w:val="22"/>
                <w:lang w:eastAsia="el-GR"/>
              </w:rPr>
              <w:t>,</w:t>
            </w:r>
            <w:r w:rsidR="00737DA6" w:rsidRPr="00DC759B">
              <w:rPr>
                <w:rFonts w:cs="Tahoma"/>
                <w:b/>
                <w:bCs/>
                <w:color w:val="000000"/>
                <w:sz w:val="22"/>
                <w:szCs w:val="22"/>
                <w:lang w:eastAsia="el-GR"/>
              </w:rPr>
              <w:t>96</w:t>
            </w:r>
            <w:r w:rsidR="00136671">
              <w:rPr>
                <w:rFonts w:cs="Tahoma"/>
                <w:b/>
                <w:bCs/>
                <w:color w:val="000000"/>
                <w:sz w:val="22"/>
                <w:szCs w:val="22"/>
                <w:lang w:eastAsia="el-GR"/>
              </w:rPr>
              <w:t xml:space="preserve"> </w:t>
            </w:r>
            <w:r w:rsidRPr="00CB3DBA">
              <w:rPr>
                <w:rFonts w:cs="Tahoma"/>
                <w:b/>
                <w:bCs/>
                <w:color w:val="000000"/>
                <w:sz w:val="22"/>
                <w:szCs w:val="22"/>
                <w:lang w:eastAsia="el-GR"/>
              </w:rPr>
              <w:t>€</w:t>
            </w:r>
            <w:r w:rsidR="00136671" w:rsidRPr="00136671">
              <w:rPr>
                <w:rFonts w:cs="Tahoma"/>
                <w:color w:val="000000"/>
                <w:sz w:val="22"/>
                <w:szCs w:val="22"/>
                <w:lang w:eastAsia="el-GR"/>
              </w:rPr>
              <w:t>)</w:t>
            </w:r>
          </w:p>
        </w:tc>
      </w:tr>
      <w:tr w:rsidR="0024279E" w:rsidRPr="00DF02B0" w14:paraId="35B1EA53" w14:textId="77777777" w:rsidTr="00550D8B">
        <w:tc>
          <w:tcPr>
            <w:tcW w:w="2830" w:type="dxa"/>
            <w:shd w:val="clear" w:color="auto" w:fill="auto"/>
            <w:vAlign w:val="bottom"/>
          </w:tcPr>
          <w:p w14:paraId="39D82644" w14:textId="77777777" w:rsidR="0024279E" w:rsidRPr="00603221" w:rsidRDefault="0024279E" w:rsidP="00136671">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4E7FBBD4" w14:textId="77777777" w:rsidR="002375D8" w:rsidRDefault="002375D8" w:rsidP="00136671">
            <w:pPr>
              <w:pStyle w:val="TabletextChar"/>
              <w:spacing w:before="120" w:after="0" w:line="240" w:lineRule="auto"/>
              <w:rPr>
                <w:rFonts w:cs="Tahoma"/>
                <w:sz w:val="22"/>
                <w:szCs w:val="22"/>
              </w:rPr>
            </w:pPr>
            <w:r w:rsidRPr="00713761">
              <w:rPr>
                <w:rFonts w:cs="Tahoma"/>
                <w:sz w:val="22"/>
                <w:szCs w:val="22"/>
              </w:rPr>
              <w:t xml:space="preserve">48000000-8 </w:t>
            </w:r>
            <w:r>
              <w:t xml:space="preserve"> </w:t>
            </w:r>
            <w:r w:rsidRPr="00713761">
              <w:rPr>
                <w:rFonts w:cs="Tahoma"/>
                <w:sz w:val="22"/>
                <w:szCs w:val="22"/>
              </w:rPr>
              <w:t>Πακέτα λογισμικού και συστήματα πληροφορικής</w:t>
            </w:r>
            <w:r>
              <w:rPr>
                <w:rFonts w:cs="Tahoma"/>
                <w:sz w:val="22"/>
                <w:szCs w:val="22"/>
              </w:rPr>
              <w:t xml:space="preserve">, </w:t>
            </w:r>
          </w:p>
          <w:p w14:paraId="3440D180" w14:textId="0A294301" w:rsidR="0024279E" w:rsidRPr="00603221" w:rsidRDefault="002375D8" w:rsidP="00136671">
            <w:pPr>
              <w:autoSpaceDE w:val="0"/>
              <w:autoSpaceDN w:val="0"/>
              <w:adjustRightInd w:val="0"/>
              <w:spacing w:before="120"/>
              <w:rPr>
                <w:b/>
                <w:color w:val="000000"/>
                <w:highlight w:val="cyan"/>
              </w:rPr>
            </w:pPr>
            <w:r w:rsidRPr="007F20B4">
              <w:t>72210000-0</w:t>
            </w:r>
            <w:r w:rsidR="00136671">
              <w:rPr>
                <w:lang w:val="el-GR"/>
              </w:rPr>
              <w:t xml:space="preserve">  </w:t>
            </w:r>
            <w:r w:rsidRPr="007F20B4">
              <w:t>Υπηρεσίες προγραμματισμού πακέτων λογισμικού</w:t>
            </w:r>
          </w:p>
        </w:tc>
      </w:tr>
      <w:tr w:rsidR="0024279E" w:rsidRPr="00401692" w14:paraId="5035F07E" w14:textId="77777777" w:rsidTr="00550D8B">
        <w:tc>
          <w:tcPr>
            <w:tcW w:w="2830" w:type="dxa"/>
            <w:shd w:val="clear" w:color="auto" w:fill="auto"/>
            <w:vAlign w:val="bottom"/>
          </w:tcPr>
          <w:p w14:paraId="05774F4B" w14:textId="77777777" w:rsidR="0024279E" w:rsidRPr="00603221" w:rsidRDefault="0024279E" w:rsidP="00136671">
            <w:pPr>
              <w:autoSpaceDE w:val="0"/>
              <w:autoSpaceDN w:val="0"/>
              <w:adjustRightInd w:val="0"/>
              <w:spacing w:before="12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185B477F" w:rsidR="006E5AB3" w:rsidRPr="00603221" w:rsidRDefault="002375D8" w:rsidP="00136671">
            <w:pPr>
              <w:autoSpaceDE w:val="0"/>
              <w:autoSpaceDN w:val="0"/>
              <w:adjustRightInd w:val="0"/>
              <w:spacing w:before="120"/>
              <w:rPr>
                <w:b/>
                <w:color w:val="000000"/>
                <w:lang w:val="el-GR"/>
              </w:rPr>
            </w:pPr>
            <w:r w:rsidRPr="00603221">
              <w:rPr>
                <w:b/>
                <w:color w:val="000000"/>
                <w:lang w:val="el-GR"/>
              </w:rPr>
              <w:t>Η πλέον συμφέρουσα από οικονομική άποψη προσφορά βάσει προσφερομενης τιμής μόνο</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136671">
            <w:pPr>
              <w:autoSpaceDE w:val="0"/>
              <w:autoSpaceDN w:val="0"/>
              <w:adjustRightInd w:val="0"/>
              <w:spacing w:before="12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47F2EC23" w:rsidR="0024279E" w:rsidRPr="004D42FE" w:rsidDel="005977E7" w:rsidRDefault="004D42FE" w:rsidP="00C82832">
            <w:pPr>
              <w:autoSpaceDE w:val="0"/>
              <w:autoSpaceDN w:val="0"/>
              <w:adjustRightInd w:val="0"/>
              <w:spacing w:before="120" w:after="0"/>
              <w:jc w:val="left"/>
              <w:rPr>
                <w:b/>
                <w:color w:val="000000"/>
                <w:lang w:val="el-GR"/>
              </w:rPr>
            </w:pPr>
            <w:r>
              <w:rPr>
                <w:b/>
                <w:color w:val="000000"/>
                <w:lang w:val="el-GR"/>
              </w:rPr>
              <w:t>26-02-2024</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136671">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12E5EB50" w:rsidR="00C82832" w:rsidRPr="00603221" w:rsidDel="005977E7" w:rsidRDefault="004D42FE" w:rsidP="00136671">
            <w:pPr>
              <w:autoSpaceDE w:val="0"/>
              <w:autoSpaceDN w:val="0"/>
              <w:adjustRightInd w:val="0"/>
              <w:spacing w:before="120"/>
              <w:rPr>
                <w:b/>
                <w:color w:val="000000"/>
                <w:highlight w:val="yellow"/>
              </w:rPr>
            </w:pPr>
            <w:r>
              <w:rPr>
                <w:b/>
                <w:color w:val="000000"/>
                <w:lang w:val="el-GR"/>
              </w:rPr>
              <w:t>29-01-2024</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136671">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3E5035AF" w:rsidR="00C82832" w:rsidRPr="00603221" w:rsidDel="005977E7" w:rsidRDefault="004D42FE" w:rsidP="00136671">
            <w:pPr>
              <w:autoSpaceDE w:val="0"/>
              <w:autoSpaceDN w:val="0"/>
              <w:adjustRightInd w:val="0"/>
              <w:spacing w:before="120"/>
              <w:rPr>
                <w:b/>
                <w:color w:val="000000"/>
                <w:highlight w:val="yellow"/>
              </w:rPr>
            </w:pPr>
            <w:r>
              <w:rPr>
                <w:b/>
                <w:color w:val="000000"/>
                <w:lang w:val="el-GR"/>
              </w:rPr>
              <w:t>29-01-2024</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136671">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30E49B09" w:rsidR="00C82832" w:rsidRPr="00603221" w:rsidRDefault="004D42FE" w:rsidP="00136671">
            <w:pPr>
              <w:autoSpaceDE w:val="0"/>
              <w:autoSpaceDN w:val="0"/>
              <w:adjustRightInd w:val="0"/>
              <w:spacing w:before="120"/>
              <w:jc w:val="left"/>
              <w:rPr>
                <w:b/>
                <w:color w:val="000000"/>
              </w:rPr>
            </w:pPr>
            <w:r>
              <w:rPr>
                <w:b/>
                <w:color w:val="000000"/>
                <w:lang w:val="el-GR"/>
              </w:rPr>
              <w:t>22-01-2024</w:t>
            </w:r>
          </w:p>
        </w:tc>
      </w:tr>
      <w:tr w:rsidR="004D42FE" w:rsidRPr="004D42FE" w:rsidDel="005977E7" w14:paraId="433D04A3" w14:textId="77777777" w:rsidTr="00AE28D7">
        <w:tc>
          <w:tcPr>
            <w:tcW w:w="7332" w:type="dxa"/>
            <w:gridSpan w:val="2"/>
            <w:tcBorders>
              <w:bottom w:val="single" w:sz="4" w:space="0" w:color="auto"/>
            </w:tcBorders>
            <w:shd w:val="clear" w:color="auto" w:fill="auto"/>
            <w:vAlign w:val="bottom"/>
          </w:tcPr>
          <w:p w14:paraId="27A3A581" w14:textId="3E6C05B2" w:rsidR="004D42FE" w:rsidRPr="00603221" w:rsidRDefault="004D42FE" w:rsidP="00136671">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w:t>
            </w:r>
            <w:r>
              <w:rPr>
                <w:b/>
                <w:lang w:val="el-GR"/>
              </w:rPr>
              <w:t xml:space="preserve">Δημοσίευσης </w:t>
            </w:r>
            <w:r w:rsidRPr="00603221">
              <w:rPr>
                <w:b/>
                <w:lang w:val="el-GR"/>
              </w:rPr>
              <w:t>Διακήρυξης σε Ε.Ε.</w:t>
            </w:r>
          </w:p>
        </w:tc>
        <w:tc>
          <w:tcPr>
            <w:tcW w:w="2296" w:type="dxa"/>
            <w:shd w:val="clear" w:color="auto" w:fill="auto"/>
            <w:vAlign w:val="center"/>
          </w:tcPr>
          <w:p w14:paraId="4C110015" w14:textId="50E06079" w:rsidR="004D42FE" w:rsidRDefault="004D42FE" w:rsidP="00136671">
            <w:pPr>
              <w:autoSpaceDE w:val="0"/>
              <w:autoSpaceDN w:val="0"/>
              <w:adjustRightInd w:val="0"/>
              <w:spacing w:before="120"/>
              <w:jc w:val="left"/>
              <w:rPr>
                <w:b/>
                <w:color w:val="000000"/>
                <w:lang w:val="el-GR"/>
              </w:rPr>
            </w:pPr>
            <w:r>
              <w:rPr>
                <w:b/>
                <w:color w:val="000000"/>
                <w:lang w:val="el-GR"/>
              </w:rPr>
              <w:t>26-01-2024</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136671">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1720B86A" w:rsidR="00C82832" w:rsidRPr="00603221" w:rsidRDefault="004D42FE" w:rsidP="00136671">
            <w:pPr>
              <w:autoSpaceDE w:val="0"/>
              <w:autoSpaceDN w:val="0"/>
              <w:adjustRightInd w:val="0"/>
              <w:spacing w:before="120"/>
              <w:rPr>
                <w:b/>
                <w:highlight w:val="magenta"/>
                <w:lang w:val="el-GR"/>
              </w:rPr>
            </w:pPr>
            <w:r>
              <w:rPr>
                <w:b/>
                <w:color w:val="000000"/>
                <w:lang w:val="el-GR"/>
              </w:rPr>
              <w:t>29-01-2024</w:t>
            </w:r>
          </w:p>
        </w:tc>
      </w:tr>
    </w:tbl>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401692"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38C7EA1C" w:rsidR="0024279E" w:rsidRPr="000527EE" w:rsidRDefault="00BD0EDF" w:rsidP="00136671">
            <w:pPr>
              <w:pStyle w:val="TabletextChar"/>
              <w:spacing w:before="120"/>
              <w:jc w:val="both"/>
              <w:rPr>
                <w:rFonts w:cs="Tahoma"/>
                <w:b/>
                <w:sz w:val="22"/>
                <w:szCs w:val="22"/>
              </w:rPr>
            </w:pPr>
            <w:r w:rsidRPr="000527EE">
              <w:rPr>
                <w:rFonts w:cs="Tahoma"/>
                <w:b/>
                <w:sz w:val="22"/>
                <w:szCs w:val="22"/>
              </w:rPr>
              <w:t>Κεντρική Συμφωνία Προμήθειας και Συντήρησης Αδειών Λογισμικού Microsoft μέσω Enterprise Agreement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136671">
            <w:pPr>
              <w:pStyle w:val="TabletextChar"/>
              <w:spacing w:before="120"/>
              <w:jc w:val="both"/>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BD0EDF" w:rsidRPr="00401692" w14:paraId="3B001AD1" w14:textId="77777777" w:rsidTr="0031590C">
        <w:tc>
          <w:tcPr>
            <w:tcW w:w="3708" w:type="dxa"/>
            <w:vAlign w:val="center"/>
          </w:tcPr>
          <w:p w14:paraId="6E86843A" w14:textId="77777777" w:rsidR="00BD0EDF" w:rsidRPr="00603221" w:rsidRDefault="00BD0EDF" w:rsidP="00BD0EDF">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7D135CD2" w:rsidR="00BD0EDF" w:rsidRPr="00603221" w:rsidRDefault="00BD0EDF" w:rsidP="00136671">
            <w:pPr>
              <w:pStyle w:val="TabletextChar"/>
              <w:spacing w:before="120"/>
              <w:jc w:val="both"/>
              <w:rPr>
                <w:rFonts w:cs="Tahoma"/>
                <w:b/>
                <w:sz w:val="22"/>
                <w:szCs w:val="22"/>
              </w:rPr>
            </w:pPr>
            <w:r w:rsidRPr="00067195">
              <w:rPr>
                <w:rFonts w:cs="Tahoma"/>
                <w:b/>
                <w:sz w:val="22"/>
                <w:szCs w:val="22"/>
              </w:rPr>
              <w:t xml:space="preserve">Γενική Γραμματεία Πληροφοριακών Συστημάτων </w:t>
            </w:r>
            <w:r>
              <w:rPr>
                <w:rFonts w:cs="Tahoma"/>
                <w:b/>
                <w:sz w:val="22"/>
                <w:szCs w:val="22"/>
              </w:rPr>
              <w:t>και Ψηφιακής Διακυβέρνησης (ΓΓΠΣΨΔ)</w:t>
            </w:r>
          </w:p>
        </w:tc>
      </w:tr>
      <w:tr w:rsidR="00286E90" w:rsidRPr="00401692" w14:paraId="54746909" w14:textId="77777777" w:rsidTr="000527EE">
        <w:tc>
          <w:tcPr>
            <w:tcW w:w="3708" w:type="dxa"/>
            <w:vAlign w:val="center"/>
          </w:tcPr>
          <w:p w14:paraId="0E11A93B" w14:textId="77777777" w:rsidR="00286E90" w:rsidRPr="00603221" w:rsidRDefault="00286E90" w:rsidP="00286E90">
            <w:pPr>
              <w:pStyle w:val="TabletextChar"/>
              <w:rPr>
                <w:rFonts w:cs="Tahoma"/>
                <w:b/>
                <w:sz w:val="22"/>
                <w:szCs w:val="22"/>
              </w:rPr>
            </w:pPr>
            <w:r w:rsidRPr="00603221">
              <w:rPr>
                <w:rFonts w:cs="Tahoma"/>
                <w:b/>
                <w:sz w:val="22"/>
                <w:szCs w:val="22"/>
              </w:rPr>
              <w:t>ΚΥΡΙΟΣ ΤΟΥ ΕΡΓΟΥ</w:t>
            </w:r>
          </w:p>
        </w:tc>
        <w:tc>
          <w:tcPr>
            <w:tcW w:w="6147" w:type="dxa"/>
          </w:tcPr>
          <w:p w14:paraId="56960616" w14:textId="43D662CF" w:rsidR="00286E90" w:rsidRPr="00603221" w:rsidRDefault="00286E90" w:rsidP="00136671">
            <w:pPr>
              <w:pStyle w:val="TabletextChar"/>
              <w:spacing w:before="120"/>
              <w:jc w:val="both"/>
              <w:rPr>
                <w:rFonts w:cs="Tahoma"/>
                <w:sz w:val="22"/>
                <w:szCs w:val="22"/>
              </w:rPr>
            </w:pPr>
            <w:r w:rsidRPr="008324D0">
              <w:rPr>
                <w:rFonts w:cs="Tahoma"/>
                <w:b/>
                <w:sz w:val="22"/>
                <w:szCs w:val="22"/>
              </w:rPr>
              <w:t>Γενική Γραμματεία Πληροφοριακών Συστημάτων και Ψηφιακής Διακυβέρνησης (ΓΓΠΣΨΔ)</w:t>
            </w:r>
          </w:p>
        </w:tc>
      </w:tr>
      <w:tr w:rsidR="00286E90" w:rsidRPr="005D1EC3" w14:paraId="17DCF025" w14:textId="77777777" w:rsidTr="000527EE">
        <w:tc>
          <w:tcPr>
            <w:tcW w:w="3708" w:type="dxa"/>
            <w:vAlign w:val="center"/>
          </w:tcPr>
          <w:p w14:paraId="10EE5F74" w14:textId="77777777" w:rsidR="00286E90" w:rsidRPr="00603221" w:rsidRDefault="00286E90" w:rsidP="00286E90">
            <w:pPr>
              <w:pStyle w:val="TabletextChar"/>
              <w:rPr>
                <w:rFonts w:cs="Tahoma"/>
                <w:b/>
                <w:sz w:val="22"/>
                <w:szCs w:val="22"/>
              </w:rPr>
            </w:pPr>
            <w:r w:rsidRPr="00603221">
              <w:rPr>
                <w:rFonts w:cs="Tahoma"/>
                <w:b/>
                <w:sz w:val="22"/>
                <w:szCs w:val="22"/>
              </w:rPr>
              <w:t>ΦΟΡΕΑΣ ΧΡΗΜΑΤΟΔΟΤΗΣΗΣ</w:t>
            </w:r>
          </w:p>
        </w:tc>
        <w:tc>
          <w:tcPr>
            <w:tcW w:w="6147" w:type="dxa"/>
          </w:tcPr>
          <w:p w14:paraId="23D0AF2C" w14:textId="583E3462" w:rsidR="00286E90" w:rsidRPr="00603221" w:rsidRDefault="002E198C" w:rsidP="00136671">
            <w:pPr>
              <w:pStyle w:val="TabletextChar"/>
              <w:spacing w:before="120"/>
              <w:jc w:val="both"/>
              <w:rPr>
                <w:rFonts w:cs="Tahoma"/>
                <w:b/>
                <w:sz w:val="22"/>
                <w:szCs w:val="22"/>
              </w:rPr>
            </w:pPr>
            <w:r w:rsidRPr="002E198C">
              <w:rPr>
                <w:rFonts w:cs="Tahoma"/>
                <w:b/>
                <w:sz w:val="22"/>
                <w:szCs w:val="22"/>
              </w:rPr>
              <w:t>Υπουργείο Ψηφιακής Διακυβέρνησης</w:t>
            </w:r>
          </w:p>
        </w:tc>
      </w:tr>
      <w:tr w:rsidR="0024279E" w:rsidRPr="00401692"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63D5C5B8" w:rsidR="0024279E" w:rsidRPr="00603221" w:rsidRDefault="00286E90" w:rsidP="00136671">
            <w:pPr>
              <w:pStyle w:val="TabletextChar"/>
              <w:spacing w:before="120"/>
              <w:jc w:val="both"/>
              <w:rPr>
                <w:rFonts w:cs="Tahoma"/>
                <w:sz w:val="22"/>
                <w:szCs w:val="22"/>
              </w:rPr>
            </w:pPr>
            <w:r w:rsidRPr="008324D0">
              <w:rPr>
                <w:rFonts w:cs="Tahoma"/>
                <w:b/>
                <w:sz w:val="22"/>
                <w:szCs w:val="22"/>
              </w:rPr>
              <w:t>Γενική Γραμματεία Πληροφοριακών Συστημάτων και Ψηφιακής Διακυβέρνησης (ΓΓΠΣΨΔ)</w:t>
            </w:r>
          </w:p>
        </w:tc>
      </w:tr>
      <w:tr w:rsidR="0024279E" w:rsidRPr="00401692"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68EC7444" w:rsidR="0024279E" w:rsidRPr="00603221" w:rsidRDefault="00D157B7" w:rsidP="00136671">
            <w:pPr>
              <w:pStyle w:val="TabletextChar"/>
              <w:spacing w:before="120"/>
              <w:jc w:val="both"/>
              <w:rPr>
                <w:rFonts w:cs="Tahoma"/>
                <w:b/>
                <w:sz w:val="22"/>
                <w:szCs w:val="22"/>
              </w:rPr>
            </w:pPr>
            <w:r w:rsidRPr="00603221">
              <w:rPr>
                <w:rFonts w:cs="Tahoma"/>
                <w:b/>
                <w:sz w:val="22"/>
                <w:szCs w:val="22"/>
                <w:lang w:val="en-US"/>
              </w:rPr>
              <w:t>CPV</w:t>
            </w:r>
            <w:r w:rsidRPr="00603221">
              <w:rPr>
                <w:rFonts w:cs="Tahoma"/>
                <w:b/>
                <w:sz w:val="22"/>
                <w:szCs w:val="22"/>
              </w:rPr>
              <w:t>:</w:t>
            </w:r>
            <w:r w:rsidR="00286E90" w:rsidRPr="000527EE">
              <w:rPr>
                <w:rFonts w:cs="Tahoma"/>
                <w:sz w:val="22"/>
                <w:szCs w:val="22"/>
              </w:rPr>
              <w:t xml:space="preserve"> </w:t>
            </w:r>
            <w:r w:rsidR="00286E90" w:rsidRPr="001B7C59">
              <w:rPr>
                <w:rFonts w:cs="Tahoma"/>
                <w:sz w:val="22"/>
                <w:szCs w:val="22"/>
              </w:rPr>
              <w:t>48000000-8 Πακέτα λογισμικού και συστήματα πληροφορικής</w:t>
            </w:r>
            <w:r w:rsidR="00286E90">
              <w:rPr>
                <w:rFonts w:cs="Tahoma"/>
                <w:sz w:val="22"/>
                <w:szCs w:val="22"/>
              </w:rPr>
              <w:t xml:space="preserve">, </w:t>
            </w:r>
            <w:r w:rsidR="00286E90" w:rsidRPr="007F20B4">
              <w:rPr>
                <w:rFonts w:cs="Tahoma"/>
                <w:sz w:val="22"/>
                <w:szCs w:val="22"/>
              </w:rPr>
              <w:t>72210000-0</w:t>
            </w:r>
            <w:r w:rsidR="00D710BA">
              <w:rPr>
                <w:rFonts w:cs="Tahoma"/>
                <w:sz w:val="22"/>
                <w:szCs w:val="22"/>
              </w:rPr>
              <w:t xml:space="preserve"> </w:t>
            </w:r>
            <w:r w:rsidR="00286E90" w:rsidRPr="007F20B4">
              <w:rPr>
                <w:rFonts w:cs="Tahoma"/>
                <w:sz w:val="22"/>
                <w:szCs w:val="22"/>
              </w:rPr>
              <w:t>Υπηρεσίες προγραμματισμού πακέτων λογισμικού</w:t>
            </w:r>
          </w:p>
        </w:tc>
      </w:tr>
      <w:tr w:rsidR="0024279E" w:rsidRPr="00401692"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0F1D47C1" w:rsidR="0024279E" w:rsidRPr="00603221" w:rsidRDefault="003C0732" w:rsidP="00136671">
            <w:pPr>
              <w:pStyle w:val="TabletextChar"/>
              <w:spacing w:before="120"/>
              <w:jc w:val="both"/>
            </w:pPr>
            <w:r w:rsidRPr="003465BC">
              <w:rPr>
                <w:rFonts w:cs="Tahoma"/>
                <w:sz w:val="22"/>
                <w:szCs w:val="22"/>
              </w:rPr>
              <w:t xml:space="preserve">Ηλεκτρονικός </w:t>
            </w:r>
            <w:r w:rsidR="0024279E" w:rsidRPr="003465BC">
              <w:rPr>
                <w:rFonts w:cs="Tahoma"/>
                <w:sz w:val="22"/>
                <w:szCs w:val="22"/>
              </w:rPr>
              <w:t xml:space="preserve">Ανοικτός </w:t>
            </w:r>
            <w:r w:rsidR="00A406A5" w:rsidRPr="003465BC">
              <w:rPr>
                <w:rFonts w:cs="Tahoma"/>
                <w:sz w:val="22"/>
                <w:szCs w:val="22"/>
              </w:rPr>
              <w:t xml:space="preserve">Διεθνής </w:t>
            </w:r>
            <w:r w:rsidR="00A406A5" w:rsidRPr="000527EE">
              <w:rPr>
                <w:rFonts w:cs="Tahoma"/>
                <w:sz w:val="22"/>
                <w:szCs w:val="22"/>
              </w:rPr>
              <w:t xml:space="preserve">άνω </w:t>
            </w:r>
            <w:r w:rsidR="004355E9" w:rsidRPr="000527EE">
              <w:rPr>
                <w:rFonts w:cs="Tahoma"/>
                <w:sz w:val="22"/>
                <w:szCs w:val="22"/>
              </w:rPr>
              <w:t>των ορίων</w:t>
            </w:r>
            <w:r w:rsidR="004355E9" w:rsidRPr="003465BC">
              <w:rPr>
                <w:rFonts w:cs="Tahoma"/>
                <w:sz w:val="22"/>
                <w:szCs w:val="22"/>
              </w:rPr>
              <w:t xml:space="preserve"> </w:t>
            </w:r>
            <w:r w:rsidR="0024279E" w:rsidRPr="003465BC">
              <w:rPr>
                <w:rFonts w:cs="Tahoma"/>
                <w:sz w:val="22"/>
                <w:szCs w:val="22"/>
              </w:rPr>
              <w:t xml:space="preserve">Διαγωνισμός με κριτήριο ανάθεσης </w:t>
            </w:r>
            <w:r w:rsidR="001E64FE" w:rsidRPr="003465BC">
              <w:rPr>
                <w:rFonts w:cs="Tahoma"/>
                <w:sz w:val="22"/>
                <w:szCs w:val="22"/>
              </w:rPr>
              <w:t>την πλέον συμφέρουσα από οικονομική άποψη προσφορά</w:t>
            </w:r>
            <w:r w:rsidR="003465BC" w:rsidRPr="003465BC">
              <w:rPr>
                <w:rFonts w:cs="Tahoma"/>
                <w:sz w:val="22"/>
                <w:szCs w:val="22"/>
              </w:rPr>
              <w:t xml:space="preserve"> βάσει προσφερόμενης τιμής μόνο.</w:t>
            </w:r>
            <w:r w:rsidR="001E64FE" w:rsidRPr="000527EE">
              <w:rPr>
                <w:rStyle w:val="WW-FootnoteReference2"/>
                <w:vertAlign w:val="baseline"/>
              </w:rPr>
              <w:t xml:space="preserve"> </w:t>
            </w:r>
          </w:p>
        </w:tc>
      </w:tr>
      <w:tr w:rsidR="0024279E" w:rsidRPr="00401692" w14:paraId="118555D2" w14:textId="77777777" w:rsidTr="0031590C">
        <w:tc>
          <w:tcPr>
            <w:tcW w:w="3708" w:type="dxa"/>
            <w:vAlign w:val="center"/>
          </w:tcPr>
          <w:p w14:paraId="3F97C59A" w14:textId="4F8B1A5D"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985C891" w14:textId="76FFC615" w:rsidR="00075ED6" w:rsidRPr="00491828" w:rsidRDefault="00075ED6" w:rsidP="00DC759B">
            <w:pPr>
              <w:pStyle w:val="Tabletext"/>
              <w:numPr>
                <w:ilvl w:val="0"/>
                <w:numId w:val="14"/>
              </w:numPr>
              <w:spacing w:before="120" w:after="0"/>
              <w:ind w:left="242" w:hanging="242"/>
              <w:jc w:val="both"/>
              <w:rPr>
                <w:rFonts w:cs="Tahoma"/>
                <w:b/>
                <w:bCs/>
                <w:color w:val="000000"/>
                <w:sz w:val="22"/>
                <w:szCs w:val="22"/>
                <w:lang w:eastAsia="el-GR"/>
              </w:rPr>
            </w:pPr>
            <w:r w:rsidRPr="0031449B">
              <w:rPr>
                <w:rFonts w:cs="Tahoma"/>
                <w:sz w:val="22"/>
                <w:szCs w:val="22"/>
              </w:rPr>
              <w:t>Εκτιμώμενη αξία</w:t>
            </w:r>
            <w:r>
              <w:rPr>
                <w:rFonts w:cs="Tahoma"/>
                <w:sz w:val="22"/>
                <w:szCs w:val="22"/>
              </w:rPr>
              <w:t xml:space="preserve"> παρούσας</w:t>
            </w:r>
            <w:r w:rsidRPr="0031449B">
              <w:rPr>
                <w:rFonts w:cs="Tahoma"/>
                <w:sz w:val="22"/>
                <w:szCs w:val="22"/>
              </w:rPr>
              <w:t xml:space="preserve"> </w:t>
            </w:r>
            <w:r>
              <w:rPr>
                <w:rFonts w:cs="Tahoma"/>
                <w:sz w:val="22"/>
                <w:szCs w:val="22"/>
              </w:rPr>
              <w:t xml:space="preserve">σύμβασης </w:t>
            </w:r>
            <w:r w:rsidRPr="000527EE">
              <w:rPr>
                <w:rFonts w:cs="Tahoma"/>
                <w:b/>
                <w:bCs/>
                <w:color w:val="000000"/>
                <w:sz w:val="22"/>
                <w:szCs w:val="22"/>
                <w:lang w:eastAsia="el-GR"/>
              </w:rPr>
              <w:t>47.079.994,35</w:t>
            </w:r>
            <w:r w:rsidR="00D710BA">
              <w:rPr>
                <w:rFonts w:cs="Tahoma"/>
                <w:b/>
                <w:bCs/>
                <w:color w:val="000000"/>
                <w:sz w:val="22"/>
                <w:szCs w:val="22"/>
                <w:lang w:eastAsia="el-GR"/>
              </w:rPr>
              <w:t xml:space="preserve"> </w:t>
            </w:r>
            <w:r w:rsidRPr="000527EE">
              <w:rPr>
                <w:rFonts w:cs="Tahoma"/>
                <w:b/>
                <w:bCs/>
                <w:color w:val="000000"/>
                <w:sz w:val="22"/>
                <w:szCs w:val="22"/>
                <w:lang w:eastAsia="el-GR"/>
              </w:rPr>
              <w:t>€</w:t>
            </w:r>
            <w:r w:rsidRPr="00491828">
              <w:rPr>
                <w:rFonts w:cs="Tahoma"/>
                <w:b/>
                <w:bCs/>
                <w:color w:val="000000"/>
                <w:sz w:val="22"/>
                <w:szCs w:val="22"/>
                <w:lang w:eastAsia="el-GR"/>
              </w:rPr>
              <w:t xml:space="preserve"> </w:t>
            </w:r>
            <w:r w:rsidRPr="00491828">
              <w:rPr>
                <w:rFonts w:cs="Tahoma"/>
                <w:sz w:val="22"/>
                <w:szCs w:val="22"/>
              </w:rPr>
              <w:t xml:space="preserve">μη περιλαμβανομένου ΦΠΑ (Προϋπολογισμός με ΦΠΑ: </w:t>
            </w:r>
            <w:r w:rsidRPr="000527EE">
              <w:rPr>
                <w:rFonts w:cs="Tahoma"/>
                <w:b/>
                <w:bCs/>
                <w:color w:val="000000"/>
                <w:sz w:val="22"/>
                <w:szCs w:val="22"/>
                <w:lang w:eastAsia="el-GR"/>
              </w:rPr>
              <w:t xml:space="preserve"> </w:t>
            </w:r>
            <w:r w:rsidRPr="00491828">
              <w:rPr>
                <w:rFonts w:cs="Tahoma"/>
                <w:b/>
                <w:bCs/>
                <w:color w:val="000000"/>
                <w:sz w:val="22"/>
                <w:szCs w:val="22"/>
                <w:lang w:eastAsia="el-GR"/>
              </w:rPr>
              <w:t>58.379.</w:t>
            </w:r>
            <w:r w:rsidR="008A78D2" w:rsidRPr="00491828">
              <w:rPr>
                <w:rFonts w:cs="Tahoma"/>
                <w:b/>
                <w:bCs/>
                <w:color w:val="000000"/>
                <w:sz w:val="22"/>
                <w:szCs w:val="22"/>
                <w:lang w:eastAsia="el-GR"/>
              </w:rPr>
              <w:t>19</w:t>
            </w:r>
            <w:r w:rsidR="008A78D2" w:rsidRPr="00DC759B">
              <w:rPr>
                <w:rFonts w:cs="Tahoma"/>
                <w:b/>
                <w:bCs/>
                <w:color w:val="000000"/>
                <w:sz w:val="22"/>
                <w:szCs w:val="22"/>
                <w:lang w:eastAsia="el-GR"/>
              </w:rPr>
              <w:t>2</w:t>
            </w:r>
            <w:r w:rsidRPr="00491828">
              <w:rPr>
                <w:rFonts w:cs="Tahoma"/>
                <w:b/>
                <w:bCs/>
                <w:color w:val="000000"/>
                <w:sz w:val="22"/>
                <w:szCs w:val="22"/>
                <w:lang w:eastAsia="el-GR"/>
              </w:rPr>
              <w:t>,</w:t>
            </w:r>
            <w:r w:rsidR="008A78D2" w:rsidRPr="00DC759B">
              <w:rPr>
                <w:rFonts w:cs="Tahoma"/>
                <w:b/>
                <w:bCs/>
                <w:color w:val="000000"/>
                <w:sz w:val="22"/>
                <w:szCs w:val="22"/>
                <w:lang w:eastAsia="el-GR"/>
              </w:rPr>
              <w:t>99</w:t>
            </w:r>
            <w:r w:rsidR="00D710BA">
              <w:rPr>
                <w:rFonts w:cs="Tahoma"/>
                <w:b/>
                <w:bCs/>
                <w:color w:val="000000"/>
                <w:sz w:val="22"/>
                <w:szCs w:val="22"/>
                <w:lang w:eastAsia="el-GR"/>
              </w:rPr>
              <w:t xml:space="preserve"> </w:t>
            </w:r>
            <w:r w:rsidRPr="00491828">
              <w:rPr>
                <w:rFonts w:cs="Tahoma"/>
                <w:b/>
                <w:bCs/>
                <w:color w:val="000000"/>
                <w:sz w:val="22"/>
                <w:szCs w:val="22"/>
                <w:lang w:eastAsia="el-GR"/>
              </w:rPr>
              <w:t>€</w:t>
            </w:r>
            <w:r w:rsidRPr="00C97085">
              <w:rPr>
                <w:rFonts w:cs="Tahoma"/>
                <w:color w:val="000000"/>
                <w:sz w:val="22"/>
                <w:szCs w:val="22"/>
                <w:lang w:eastAsia="el-GR"/>
              </w:rPr>
              <w:t xml:space="preserve">, ΦΠΑ </w:t>
            </w:r>
            <w:r w:rsidRPr="00C97085">
              <w:rPr>
                <w:rFonts w:cs="Tahoma"/>
                <w:sz w:val="22"/>
                <w:szCs w:val="22"/>
              </w:rPr>
              <w:t>24%</w:t>
            </w:r>
            <w:r w:rsidR="00D710BA" w:rsidRPr="00C97085">
              <w:rPr>
                <w:rFonts w:cs="Tahoma"/>
                <w:sz w:val="22"/>
                <w:szCs w:val="22"/>
              </w:rPr>
              <w:t>:</w:t>
            </w:r>
            <w:r w:rsidRPr="00C97085">
              <w:rPr>
                <w:rFonts w:cs="Tahoma"/>
                <w:color w:val="000000"/>
                <w:sz w:val="22"/>
                <w:szCs w:val="22"/>
                <w:lang w:eastAsia="el-GR"/>
              </w:rPr>
              <w:t xml:space="preserve">  </w:t>
            </w:r>
            <w:r w:rsidRPr="00491828">
              <w:rPr>
                <w:rFonts w:cs="Tahoma"/>
                <w:b/>
                <w:bCs/>
                <w:color w:val="000000"/>
                <w:sz w:val="22"/>
                <w:szCs w:val="22"/>
                <w:lang w:eastAsia="el-GR"/>
              </w:rPr>
              <w:t>11.299.198,</w:t>
            </w:r>
            <w:r w:rsidR="008A78D2" w:rsidRPr="00491828">
              <w:rPr>
                <w:rFonts w:cs="Tahoma"/>
                <w:b/>
                <w:bCs/>
                <w:color w:val="000000"/>
                <w:sz w:val="22"/>
                <w:szCs w:val="22"/>
                <w:lang w:eastAsia="el-GR"/>
              </w:rPr>
              <w:t>6</w:t>
            </w:r>
            <w:r w:rsidR="008A78D2" w:rsidRPr="00DC759B">
              <w:rPr>
                <w:rFonts w:cs="Tahoma"/>
                <w:b/>
                <w:bCs/>
                <w:color w:val="000000"/>
                <w:sz w:val="22"/>
                <w:szCs w:val="22"/>
                <w:lang w:eastAsia="el-GR"/>
              </w:rPr>
              <w:t>4</w:t>
            </w:r>
            <w:r w:rsidR="00D710BA">
              <w:rPr>
                <w:rFonts w:cs="Tahoma"/>
                <w:b/>
                <w:bCs/>
                <w:color w:val="000000"/>
                <w:sz w:val="22"/>
                <w:szCs w:val="22"/>
                <w:lang w:eastAsia="el-GR"/>
              </w:rPr>
              <w:t xml:space="preserve"> </w:t>
            </w:r>
            <w:r>
              <w:rPr>
                <w:rFonts w:cs="Tahoma"/>
                <w:b/>
                <w:bCs/>
                <w:color w:val="000000"/>
                <w:sz w:val="22"/>
                <w:szCs w:val="22"/>
                <w:lang w:eastAsia="el-GR"/>
              </w:rPr>
              <w:t>€</w:t>
            </w:r>
            <w:r w:rsidRPr="00491828">
              <w:rPr>
                <w:rFonts w:cs="Tahoma"/>
                <w:color w:val="000000"/>
                <w:sz w:val="22"/>
                <w:szCs w:val="22"/>
                <w:lang w:eastAsia="el-GR"/>
              </w:rPr>
              <w:t>)</w:t>
            </w:r>
          </w:p>
          <w:p w14:paraId="6C6C13FA" w14:textId="60FDD7D2" w:rsidR="00075ED6" w:rsidRPr="00CB3DBA" w:rsidRDefault="00075ED6" w:rsidP="00DC759B">
            <w:pPr>
              <w:pStyle w:val="Tabletext"/>
              <w:numPr>
                <w:ilvl w:val="0"/>
                <w:numId w:val="14"/>
              </w:numPr>
              <w:spacing w:before="120" w:after="0"/>
              <w:ind w:left="242" w:hanging="242"/>
              <w:jc w:val="both"/>
              <w:rPr>
                <w:rFonts w:cs="Tahoma"/>
                <w:b/>
                <w:color w:val="000000"/>
                <w:szCs w:val="22"/>
              </w:rPr>
            </w:pPr>
            <w:r w:rsidRPr="00CB3DBA">
              <w:rPr>
                <w:rFonts w:cs="Tahoma"/>
                <w:sz w:val="22"/>
                <w:szCs w:val="22"/>
              </w:rPr>
              <w:t xml:space="preserve">Εκτιμώμενη αξία δικαιώματος προαίρεσης αύξησης φυσικού αντικειμένου: έως </w:t>
            </w:r>
            <w:r w:rsidRPr="00CB3DBA">
              <w:rPr>
                <w:rFonts w:cs="Tahoma"/>
                <w:b/>
                <w:bCs/>
                <w:sz w:val="22"/>
                <w:szCs w:val="22"/>
              </w:rPr>
              <w:t>23.539.997,17</w:t>
            </w:r>
            <w:r w:rsidR="00D710BA">
              <w:rPr>
                <w:rFonts w:cs="Tahoma"/>
                <w:b/>
                <w:bCs/>
                <w:sz w:val="22"/>
                <w:szCs w:val="22"/>
              </w:rPr>
              <w:t xml:space="preserve"> </w:t>
            </w:r>
            <w:r w:rsidRPr="00CB3DBA">
              <w:rPr>
                <w:rFonts w:cs="Tahoma"/>
                <w:b/>
                <w:bCs/>
                <w:color w:val="000000"/>
                <w:sz w:val="22"/>
                <w:szCs w:val="22"/>
                <w:lang w:eastAsia="el-GR"/>
              </w:rPr>
              <w:t>€</w:t>
            </w:r>
            <w:r w:rsidRPr="00CB3DBA">
              <w:rPr>
                <w:rFonts w:cs="Tahoma"/>
                <w:sz w:val="22"/>
                <w:szCs w:val="22"/>
              </w:rPr>
              <w:t xml:space="preserve"> μη περιλαμβανομένου ΦΠΑ (Προϋπολογισμός με ΦΠΑ: </w:t>
            </w:r>
            <w:r w:rsidRPr="00CB3DBA">
              <w:rPr>
                <w:rFonts w:cs="Tahoma"/>
                <w:b/>
                <w:bCs/>
                <w:sz w:val="22"/>
                <w:szCs w:val="22"/>
              </w:rPr>
              <w:t>29.189.5</w:t>
            </w:r>
            <w:r>
              <w:rPr>
                <w:rFonts w:cs="Tahoma"/>
                <w:b/>
                <w:bCs/>
                <w:sz w:val="22"/>
                <w:szCs w:val="22"/>
              </w:rPr>
              <w:t>96</w:t>
            </w:r>
            <w:r w:rsidRPr="00CB3DBA">
              <w:rPr>
                <w:rFonts w:cs="Tahoma"/>
                <w:b/>
                <w:bCs/>
                <w:sz w:val="22"/>
                <w:szCs w:val="22"/>
              </w:rPr>
              <w:t>,</w:t>
            </w:r>
            <w:r w:rsidR="008A78D2" w:rsidRPr="00DC759B">
              <w:rPr>
                <w:rFonts w:cs="Tahoma"/>
                <w:b/>
                <w:bCs/>
                <w:sz w:val="22"/>
                <w:szCs w:val="22"/>
              </w:rPr>
              <w:t>49</w:t>
            </w:r>
            <w:r w:rsidR="00D710BA">
              <w:rPr>
                <w:rFonts w:cs="Tahoma"/>
                <w:b/>
                <w:bCs/>
                <w:sz w:val="22"/>
                <w:szCs w:val="22"/>
              </w:rPr>
              <w:t xml:space="preserve"> </w:t>
            </w:r>
            <w:r w:rsidRPr="00CB3DBA">
              <w:rPr>
                <w:rFonts w:cs="Tahoma"/>
                <w:b/>
                <w:bCs/>
                <w:color w:val="000000"/>
                <w:sz w:val="22"/>
                <w:szCs w:val="22"/>
                <w:lang w:eastAsia="el-GR"/>
              </w:rPr>
              <w:t>€</w:t>
            </w:r>
            <w:r w:rsidRPr="00C97085">
              <w:rPr>
                <w:rFonts w:cs="Tahoma"/>
                <w:color w:val="000000"/>
                <w:sz w:val="22"/>
                <w:szCs w:val="22"/>
                <w:lang w:eastAsia="el-GR"/>
              </w:rPr>
              <w:t xml:space="preserve">, ΦΠΑ </w:t>
            </w:r>
            <w:r w:rsidRPr="00C97085">
              <w:rPr>
                <w:rFonts w:cs="Tahoma"/>
                <w:sz w:val="22"/>
                <w:szCs w:val="22"/>
              </w:rPr>
              <w:t>24%</w:t>
            </w:r>
            <w:r w:rsidR="00D710BA" w:rsidRPr="00C97085">
              <w:rPr>
                <w:rFonts w:cs="Tahoma"/>
                <w:sz w:val="22"/>
                <w:szCs w:val="22"/>
              </w:rPr>
              <w:t>:</w:t>
            </w:r>
            <w:r w:rsidRPr="00CB3DBA">
              <w:rPr>
                <w:rFonts w:cs="Tahoma"/>
                <w:b/>
                <w:bCs/>
                <w:color w:val="000000"/>
                <w:sz w:val="22"/>
                <w:szCs w:val="22"/>
                <w:lang w:eastAsia="el-GR"/>
              </w:rPr>
              <w:t xml:space="preserve">  5.649.</w:t>
            </w:r>
            <w:r>
              <w:rPr>
                <w:rFonts w:cs="Tahoma"/>
                <w:b/>
                <w:bCs/>
                <w:color w:val="000000"/>
                <w:sz w:val="22"/>
                <w:szCs w:val="22"/>
                <w:lang w:eastAsia="el-GR"/>
              </w:rPr>
              <w:t>599</w:t>
            </w:r>
            <w:r w:rsidRPr="00CB3DBA">
              <w:rPr>
                <w:rFonts w:cs="Tahoma"/>
                <w:b/>
                <w:bCs/>
                <w:color w:val="000000"/>
                <w:sz w:val="22"/>
                <w:szCs w:val="22"/>
                <w:lang w:eastAsia="el-GR"/>
              </w:rPr>
              <w:t>,</w:t>
            </w:r>
            <w:r w:rsidR="008A78D2" w:rsidRPr="00CB3DBA">
              <w:rPr>
                <w:rFonts w:cs="Tahoma"/>
                <w:b/>
                <w:bCs/>
                <w:color w:val="000000"/>
                <w:sz w:val="22"/>
                <w:szCs w:val="22"/>
                <w:lang w:eastAsia="el-GR"/>
              </w:rPr>
              <w:t>3</w:t>
            </w:r>
            <w:r w:rsidR="008A78D2" w:rsidRPr="00DC759B">
              <w:rPr>
                <w:rFonts w:cs="Tahoma"/>
                <w:b/>
                <w:bCs/>
                <w:color w:val="000000"/>
                <w:sz w:val="22"/>
                <w:szCs w:val="22"/>
                <w:lang w:eastAsia="el-GR"/>
              </w:rPr>
              <w:t>2</w:t>
            </w:r>
            <w:r w:rsidR="00D710BA">
              <w:rPr>
                <w:rFonts w:cs="Tahoma"/>
                <w:b/>
                <w:bCs/>
                <w:color w:val="000000"/>
                <w:sz w:val="22"/>
                <w:szCs w:val="22"/>
                <w:lang w:eastAsia="el-GR"/>
              </w:rPr>
              <w:t xml:space="preserve"> </w:t>
            </w:r>
            <w:r w:rsidRPr="00CB3DBA">
              <w:rPr>
                <w:rFonts w:cs="Tahoma"/>
                <w:b/>
                <w:bCs/>
                <w:color w:val="000000"/>
                <w:sz w:val="22"/>
                <w:szCs w:val="22"/>
                <w:lang w:eastAsia="el-GR"/>
              </w:rPr>
              <w:t>€</w:t>
            </w:r>
            <w:r w:rsidRPr="00CB3DBA">
              <w:rPr>
                <w:rFonts w:cs="Tahoma"/>
                <w:color w:val="000000"/>
                <w:sz w:val="22"/>
                <w:szCs w:val="22"/>
                <w:lang w:eastAsia="el-GR"/>
              </w:rPr>
              <w:t>)</w:t>
            </w:r>
          </w:p>
          <w:p w14:paraId="08110F51" w14:textId="054D8350" w:rsidR="001F455A" w:rsidRPr="00D710BA" w:rsidRDefault="00075ED6" w:rsidP="00D710BA">
            <w:pPr>
              <w:pStyle w:val="TabletextChar"/>
              <w:spacing w:before="120" w:line="240" w:lineRule="auto"/>
              <w:jc w:val="both"/>
              <w:rPr>
                <w:rFonts w:cs="Tahoma"/>
                <w:b/>
                <w:bCs/>
                <w:color w:val="000000"/>
                <w:sz w:val="22"/>
                <w:szCs w:val="22"/>
                <w:lang w:eastAsia="el-GR"/>
              </w:rPr>
            </w:pPr>
            <w:r w:rsidRPr="00CB3DBA">
              <w:rPr>
                <w:rFonts w:cs="Tahoma"/>
                <w:sz w:val="22"/>
                <w:szCs w:val="22"/>
              </w:rPr>
              <w:t xml:space="preserve">Συνολική  εκτιμώμενη αξία σύμβασης  </w:t>
            </w:r>
            <w:r w:rsidRPr="00CB3DBA">
              <w:rPr>
                <w:rFonts w:cs="Tahoma"/>
                <w:b/>
                <w:bCs/>
                <w:color w:val="000000"/>
                <w:sz w:val="22"/>
                <w:szCs w:val="22"/>
                <w:lang w:eastAsia="el-GR"/>
              </w:rPr>
              <w:t>70.619.991</w:t>
            </w:r>
            <w:r>
              <w:rPr>
                <w:rFonts w:cs="Tahoma"/>
                <w:b/>
                <w:bCs/>
                <w:color w:val="000000"/>
                <w:sz w:val="22"/>
                <w:szCs w:val="22"/>
                <w:lang w:eastAsia="el-GR"/>
              </w:rPr>
              <w:t>,</w:t>
            </w:r>
            <w:r w:rsidRPr="00CB3DBA">
              <w:rPr>
                <w:rFonts w:cs="Tahoma"/>
                <w:b/>
                <w:bCs/>
                <w:color w:val="000000"/>
                <w:sz w:val="22"/>
                <w:szCs w:val="22"/>
                <w:lang w:eastAsia="el-GR"/>
              </w:rPr>
              <w:t>52</w:t>
            </w:r>
            <w:r w:rsidR="00D710BA">
              <w:rPr>
                <w:rFonts w:cs="Tahoma"/>
                <w:b/>
                <w:bCs/>
                <w:color w:val="000000"/>
                <w:sz w:val="22"/>
                <w:szCs w:val="22"/>
                <w:lang w:eastAsia="el-GR"/>
              </w:rPr>
              <w:t xml:space="preserve"> </w:t>
            </w:r>
            <w:r w:rsidRPr="00CB3DBA">
              <w:rPr>
                <w:rFonts w:cs="Tahoma"/>
                <w:b/>
                <w:bCs/>
                <w:color w:val="000000"/>
                <w:sz w:val="22"/>
                <w:szCs w:val="22"/>
                <w:lang w:eastAsia="el-GR"/>
              </w:rPr>
              <w:t xml:space="preserve">€ </w:t>
            </w:r>
            <w:r w:rsidRPr="00CB3DBA">
              <w:rPr>
                <w:rFonts w:cs="Tahoma"/>
                <w:sz w:val="22"/>
                <w:szCs w:val="22"/>
              </w:rPr>
              <w:t>μη περιλαμβανομένου ΦΠΑ</w:t>
            </w:r>
            <w:r w:rsidR="00D710BA">
              <w:rPr>
                <w:rFonts w:cs="Tahoma"/>
                <w:sz w:val="22"/>
                <w:szCs w:val="22"/>
              </w:rPr>
              <w:t xml:space="preserve"> (Π</w:t>
            </w:r>
            <w:r w:rsidRPr="00CB3DBA">
              <w:rPr>
                <w:rFonts w:cs="Tahoma"/>
                <w:sz w:val="22"/>
                <w:szCs w:val="22"/>
              </w:rPr>
              <w:t xml:space="preserve">ροϋπολογισμός με ΦΠΑ: </w:t>
            </w:r>
            <w:r w:rsidRPr="00CB3DBA">
              <w:rPr>
                <w:rFonts w:cs="Tahoma"/>
                <w:b/>
                <w:bCs/>
                <w:color w:val="000000"/>
                <w:sz w:val="22"/>
                <w:szCs w:val="22"/>
                <w:lang w:eastAsia="el-GR"/>
              </w:rPr>
              <w:t>87.568.7</w:t>
            </w:r>
            <w:r>
              <w:rPr>
                <w:rFonts w:cs="Tahoma"/>
                <w:b/>
                <w:bCs/>
                <w:color w:val="000000"/>
                <w:sz w:val="22"/>
                <w:szCs w:val="22"/>
                <w:lang w:eastAsia="el-GR"/>
              </w:rPr>
              <w:t>89</w:t>
            </w:r>
            <w:r w:rsidRPr="00CB3DBA">
              <w:rPr>
                <w:rFonts w:cs="Tahoma"/>
                <w:b/>
                <w:bCs/>
                <w:color w:val="000000"/>
                <w:sz w:val="22"/>
                <w:szCs w:val="22"/>
                <w:lang w:eastAsia="el-GR"/>
              </w:rPr>
              <w:t>,</w:t>
            </w:r>
            <w:r w:rsidR="008A78D2" w:rsidRPr="00DC759B">
              <w:rPr>
                <w:rFonts w:cs="Tahoma"/>
                <w:b/>
                <w:bCs/>
                <w:color w:val="000000"/>
                <w:sz w:val="22"/>
                <w:szCs w:val="22"/>
                <w:lang w:eastAsia="el-GR"/>
              </w:rPr>
              <w:t>48</w:t>
            </w:r>
            <w:r w:rsidR="00D710BA">
              <w:rPr>
                <w:rFonts w:cs="Tahoma"/>
                <w:b/>
                <w:bCs/>
                <w:color w:val="000000"/>
                <w:sz w:val="22"/>
                <w:szCs w:val="22"/>
                <w:lang w:eastAsia="el-GR"/>
              </w:rPr>
              <w:t xml:space="preserve"> </w:t>
            </w:r>
            <w:r w:rsidRPr="00CB3DBA">
              <w:rPr>
                <w:rFonts w:cs="Tahoma"/>
                <w:b/>
                <w:bCs/>
                <w:color w:val="000000"/>
                <w:sz w:val="22"/>
                <w:szCs w:val="22"/>
                <w:lang w:eastAsia="el-GR"/>
              </w:rPr>
              <w:t>€</w:t>
            </w:r>
            <w:r w:rsidRPr="00C97085">
              <w:rPr>
                <w:rFonts w:cs="Tahoma"/>
                <w:color w:val="000000"/>
                <w:sz w:val="22"/>
                <w:szCs w:val="22"/>
                <w:lang w:eastAsia="el-GR"/>
              </w:rPr>
              <w:t>, ΦΠΑ 24%</w:t>
            </w:r>
            <w:r w:rsidR="00C97085">
              <w:rPr>
                <w:rFonts w:cs="Tahoma"/>
                <w:color w:val="000000"/>
                <w:sz w:val="22"/>
                <w:szCs w:val="22"/>
                <w:lang w:eastAsia="el-GR"/>
              </w:rPr>
              <w:t>:</w:t>
            </w:r>
            <w:r w:rsidRPr="00C97085">
              <w:rPr>
                <w:rFonts w:cs="Tahoma"/>
                <w:color w:val="000000"/>
                <w:sz w:val="22"/>
                <w:szCs w:val="22"/>
                <w:lang w:eastAsia="el-GR"/>
              </w:rPr>
              <w:t xml:space="preserve">  </w:t>
            </w:r>
            <w:r w:rsidRPr="00CB3DBA">
              <w:rPr>
                <w:rFonts w:cs="Tahoma"/>
                <w:b/>
                <w:bCs/>
                <w:color w:val="000000"/>
                <w:sz w:val="22"/>
                <w:szCs w:val="22"/>
                <w:lang w:eastAsia="el-GR"/>
              </w:rPr>
              <w:t>16.948.7</w:t>
            </w:r>
            <w:r>
              <w:rPr>
                <w:rFonts w:cs="Tahoma"/>
                <w:b/>
                <w:bCs/>
                <w:color w:val="000000"/>
                <w:sz w:val="22"/>
                <w:szCs w:val="22"/>
                <w:lang w:eastAsia="el-GR"/>
              </w:rPr>
              <w:t>97</w:t>
            </w:r>
            <w:r w:rsidRPr="00CB3DBA">
              <w:rPr>
                <w:rFonts w:cs="Tahoma"/>
                <w:b/>
                <w:bCs/>
                <w:color w:val="000000"/>
                <w:sz w:val="22"/>
                <w:szCs w:val="22"/>
                <w:lang w:eastAsia="el-GR"/>
              </w:rPr>
              <w:t>,</w:t>
            </w:r>
            <w:r w:rsidR="008A78D2" w:rsidRPr="00CB3DBA">
              <w:rPr>
                <w:rFonts w:cs="Tahoma"/>
                <w:b/>
                <w:bCs/>
                <w:color w:val="000000"/>
                <w:sz w:val="22"/>
                <w:szCs w:val="22"/>
                <w:lang w:eastAsia="el-GR"/>
              </w:rPr>
              <w:t>9</w:t>
            </w:r>
            <w:r w:rsidR="008A78D2" w:rsidRPr="00DC759B">
              <w:rPr>
                <w:rFonts w:cs="Tahoma"/>
                <w:b/>
                <w:bCs/>
                <w:color w:val="000000"/>
                <w:sz w:val="22"/>
                <w:szCs w:val="22"/>
                <w:lang w:eastAsia="el-GR"/>
              </w:rPr>
              <w:t>6</w:t>
            </w:r>
            <w:r w:rsidR="00D710BA">
              <w:rPr>
                <w:rFonts w:cs="Tahoma"/>
                <w:b/>
                <w:bCs/>
                <w:color w:val="000000"/>
                <w:sz w:val="22"/>
                <w:szCs w:val="22"/>
                <w:lang w:eastAsia="el-GR"/>
              </w:rPr>
              <w:t xml:space="preserve"> </w:t>
            </w:r>
            <w:r w:rsidRPr="00CB3DBA">
              <w:rPr>
                <w:rFonts w:cs="Tahoma"/>
                <w:b/>
                <w:bCs/>
                <w:color w:val="000000"/>
                <w:sz w:val="22"/>
                <w:szCs w:val="22"/>
                <w:lang w:eastAsia="el-GR"/>
              </w:rPr>
              <w:t>€</w:t>
            </w:r>
            <w:r w:rsidR="00D710BA" w:rsidRPr="00D710BA">
              <w:rPr>
                <w:rFonts w:cs="Tahoma"/>
                <w:color w:val="000000"/>
                <w:sz w:val="22"/>
                <w:szCs w:val="22"/>
                <w:lang w:eastAsia="el-GR"/>
              </w:rPr>
              <w:t>)</w:t>
            </w:r>
          </w:p>
        </w:tc>
      </w:tr>
      <w:tr w:rsidR="0024279E" w:rsidRPr="00401692"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38381068" w:rsidR="00A05069" w:rsidRPr="00603221" w:rsidRDefault="0024279E" w:rsidP="00136671">
            <w:pPr>
              <w:pStyle w:val="TabletextChar"/>
              <w:spacing w:before="120"/>
              <w:jc w:val="both"/>
              <w:rPr>
                <w:rFonts w:cs="Tahoma"/>
                <w:sz w:val="22"/>
                <w:szCs w:val="22"/>
              </w:rPr>
            </w:pPr>
            <w:r w:rsidRPr="00603221">
              <w:rPr>
                <w:rFonts w:cs="Tahoma"/>
                <w:sz w:val="22"/>
                <w:szCs w:val="22"/>
              </w:rPr>
              <w:t xml:space="preserve">Το Έργο χρηματοδοτείται από Εθνικούς Πόρους. Οι δαπάνες του Έργου θα βαρύνουν το Πρόγραμμα Δημοσίων Επενδύσεων (ΠΔΕ), και συγκεκριμένα </w:t>
            </w:r>
            <w:r w:rsidR="00DE2EF3" w:rsidRPr="00603221">
              <w:rPr>
                <w:rFonts w:cs="Tahoma"/>
                <w:sz w:val="22"/>
                <w:szCs w:val="22"/>
              </w:rPr>
              <w:t xml:space="preserve">από την </w:t>
            </w:r>
            <w:r w:rsidR="00136671" w:rsidRPr="00136671">
              <w:rPr>
                <w:rFonts w:cs="Tahoma"/>
                <w:sz w:val="22"/>
                <w:szCs w:val="22"/>
              </w:rPr>
              <w:t xml:space="preserve">ΣΑ ΝΑ163 </w:t>
            </w:r>
            <w:r w:rsidR="00DE2EF3" w:rsidRPr="00603221">
              <w:rPr>
                <w:rFonts w:cs="Tahoma"/>
                <w:sz w:val="22"/>
                <w:szCs w:val="22"/>
              </w:rPr>
              <w:t xml:space="preserve">με ενάριθμο κωδικό </w:t>
            </w:r>
            <w:r w:rsidR="00136671" w:rsidRPr="00136671">
              <w:rPr>
                <w:rFonts w:cs="Tahoma"/>
                <w:sz w:val="22"/>
                <w:szCs w:val="22"/>
              </w:rPr>
              <w:t>2024ΝΑ16300000</w:t>
            </w:r>
          </w:p>
        </w:tc>
      </w:tr>
      <w:tr w:rsidR="0024279E" w:rsidRPr="00810673"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02F3BFCF" w14:textId="77777777" w:rsidR="0024279E" w:rsidRDefault="00810673" w:rsidP="00136671">
            <w:pPr>
              <w:spacing w:before="120"/>
              <w:rPr>
                <w:lang w:val="el-GR"/>
              </w:rPr>
            </w:pPr>
            <w:r>
              <w:rPr>
                <w:lang w:val="el-GR"/>
              </w:rPr>
              <w:t>Έναρξη: Η ημερομηνία υπογραφής της Σύμβασης</w:t>
            </w:r>
          </w:p>
          <w:p w14:paraId="13DA802F" w14:textId="05154E1A" w:rsidR="00810673" w:rsidRPr="00810673" w:rsidRDefault="00810673" w:rsidP="0031590C">
            <w:pPr>
              <w:rPr>
                <w:lang w:val="el-GR"/>
              </w:rPr>
            </w:pPr>
            <w:r>
              <w:rPr>
                <w:lang w:val="el-GR"/>
              </w:rPr>
              <w:t>Λήξη: 31-12-2026</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23CB3B6C" w:rsidR="00C82832" w:rsidRPr="00C82832" w:rsidRDefault="00D710BA" w:rsidP="00136671">
            <w:pPr>
              <w:pStyle w:val="TabletextChar"/>
              <w:spacing w:before="120"/>
              <w:rPr>
                <w:rFonts w:cs="Tahoma"/>
                <w:b/>
                <w:sz w:val="22"/>
                <w:szCs w:val="24"/>
              </w:rPr>
            </w:pPr>
            <w:r w:rsidRPr="00D710BA">
              <w:rPr>
                <w:rFonts w:cs="Tahoma"/>
                <w:b/>
                <w:color w:val="000000"/>
                <w:sz w:val="22"/>
                <w:szCs w:val="22"/>
                <w:lang w:eastAsia="zh-CN"/>
              </w:rPr>
              <w:t>22-01-2024</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26F2E3BB" w14:textId="5AF2F182" w:rsidR="00C82832" w:rsidRPr="00C82832" w:rsidRDefault="00136671" w:rsidP="00C82832">
            <w:pPr>
              <w:pStyle w:val="TabletextChar"/>
              <w:rPr>
                <w:rFonts w:cs="Tahoma"/>
                <w:b/>
                <w:sz w:val="22"/>
                <w:szCs w:val="24"/>
              </w:rPr>
            </w:pPr>
            <w:r>
              <w:rPr>
                <w:rFonts w:cs="Tahoma"/>
                <w:b/>
                <w:color w:val="000000"/>
                <w:sz w:val="22"/>
                <w:szCs w:val="22"/>
                <w:lang w:eastAsia="zh-CN"/>
              </w:rPr>
              <w:t>08</w:t>
            </w:r>
            <w:r w:rsidRPr="00D710BA">
              <w:rPr>
                <w:rFonts w:cs="Tahoma"/>
                <w:b/>
                <w:color w:val="000000"/>
                <w:sz w:val="22"/>
                <w:szCs w:val="22"/>
                <w:lang w:eastAsia="zh-CN"/>
              </w:rPr>
              <w:t>-0</w:t>
            </w:r>
            <w:r>
              <w:rPr>
                <w:rFonts w:cs="Tahoma"/>
                <w:b/>
                <w:color w:val="000000"/>
                <w:sz w:val="22"/>
                <w:szCs w:val="22"/>
                <w:lang w:eastAsia="zh-CN"/>
              </w:rPr>
              <w:t>2</w:t>
            </w:r>
            <w:r w:rsidRPr="00D710BA">
              <w:rPr>
                <w:rFonts w:cs="Tahoma"/>
                <w:b/>
                <w:color w:val="000000"/>
                <w:sz w:val="22"/>
                <w:szCs w:val="22"/>
                <w:lang w:eastAsia="zh-CN"/>
              </w:rPr>
              <w:t>-2024</w:t>
            </w:r>
          </w:p>
        </w:tc>
      </w:tr>
      <w:tr w:rsidR="00DF02B0" w:rsidRPr="00574127"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151CE72" w:rsidR="00DF02B0" w:rsidRPr="00A406A5" w:rsidRDefault="00136671" w:rsidP="00DF02B0">
            <w:pPr>
              <w:pStyle w:val="TabletextChar"/>
              <w:rPr>
                <w:rFonts w:cs="Tahoma"/>
                <w:b/>
                <w:color w:val="000000"/>
                <w:sz w:val="22"/>
                <w:szCs w:val="22"/>
                <w:highlight w:val="magenta"/>
              </w:rPr>
            </w:pPr>
            <w:r w:rsidRPr="00D710BA">
              <w:rPr>
                <w:rFonts w:cs="Tahoma"/>
                <w:b/>
                <w:color w:val="000000"/>
                <w:sz w:val="22"/>
                <w:szCs w:val="22"/>
                <w:lang w:eastAsia="zh-CN"/>
              </w:rPr>
              <w:t>2</w:t>
            </w:r>
            <w:r>
              <w:rPr>
                <w:rFonts w:cs="Tahoma"/>
                <w:b/>
                <w:color w:val="000000"/>
                <w:sz w:val="22"/>
                <w:szCs w:val="22"/>
                <w:lang w:eastAsia="zh-CN"/>
              </w:rPr>
              <w:t>9</w:t>
            </w:r>
            <w:r w:rsidRPr="00D710BA">
              <w:rPr>
                <w:rFonts w:cs="Tahoma"/>
                <w:b/>
                <w:color w:val="000000"/>
                <w:sz w:val="22"/>
                <w:szCs w:val="22"/>
                <w:lang w:eastAsia="zh-CN"/>
              </w:rPr>
              <w:t>-01-2024</w:t>
            </w:r>
          </w:p>
        </w:tc>
      </w:tr>
      <w:tr w:rsidR="00DF02B0" w:rsidRPr="00574127"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7CB4938E" w:rsidR="00DF02B0" w:rsidRPr="00433D32" w:rsidRDefault="00136671" w:rsidP="00DF02B0">
            <w:pPr>
              <w:autoSpaceDE w:val="0"/>
              <w:autoSpaceDN w:val="0"/>
              <w:adjustRightInd w:val="0"/>
              <w:spacing w:after="0" w:line="276" w:lineRule="auto"/>
              <w:jc w:val="left"/>
              <w:rPr>
                <w:lang w:val="el-GR"/>
              </w:rPr>
            </w:pPr>
            <w:r>
              <w:rPr>
                <w:b/>
                <w:color w:val="000000"/>
                <w:lang w:val="el-GR"/>
              </w:rPr>
              <w:t>26</w:t>
            </w:r>
            <w:r w:rsidRPr="00D710BA">
              <w:rPr>
                <w:b/>
                <w:color w:val="000000"/>
                <w:lang w:val="el-GR"/>
              </w:rPr>
              <w:t>-0</w:t>
            </w:r>
            <w:r>
              <w:rPr>
                <w:b/>
                <w:color w:val="000000"/>
              </w:rPr>
              <w:t>2</w:t>
            </w:r>
            <w:r w:rsidRPr="00D710BA">
              <w:rPr>
                <w:b/>
                <w:color w:val="000000"/>
                <w:lang w:val="el-GR"/>
              </w:rPr>
              <w:t>-2024</w:t>
            </w:r>
            <w:r w:rsidR="00C91AA6" w:rsidRPr="00A406A5">
              <w:rPr>
                <w:color w:val="000000"/>
                <w:lang w:val="el-GR"/>
              </w:rPr>
              <w:t>, ημέρα</w:t>
            </w:r>
            <w:r>
              <w:rPr>
                <w:color w:val="000000"/>
                <w:lang w:val="el-GR"/>
              </w:rPr>
              <w:t xml:space="preserve"> </w:t>
            </w:r>
            <w:r w:rsidRPr="00136671">
              <w:rPr>
                <w:b/>
                <w:bCs/>
                <w:color w:val="000000"/>
                <w:lang w:val="el-GR"/>
              </w:rPr>
              <w:t>Δευτέρα</w:t>
            </w:r>
            <w:r>
              <w:rPr>
                <w:b/>
                <w:bCs/>
                <w:color w:val="000000"/>
                <w:lang w:val="el-GR"/>
              </w:rPr>
              <w:t xml:space="preserve"> </w:t>
            </w:r>
            <w:r w:rsidRPr="00136671">
              <w:rPr>
                <w:color w:val="000000"/>
                <w:lang w:val="el-GR"/>
              </w:rPr>
              <w:t>και</w:t>
            </w:r>
            <w:r w:rsidR="00C91AA6" w:rsidRPr="00A406A5">
              <w:rPr>
                <w:b/>
                <w:lang w:val="el-GR"/>
              </w:rPr>
              <w:t xml:space="preserve"> </w:t>
            </w:r>
            <w:r w:rsidR="00C91AA6" w:rsidRPr="00A406A5">
              <w:rPr>
                <w:color w:val="000000"/>
                <w:lang w:val="el-GR"/>
              </w:rPr>
              <w:t xml:space="preserve">ώρα </w:t>
            </w:r>
            <w:r w:rsidRPr="00136671">
              <w:rPr>
                <w:b/>
                <w:bCs/>
                <w:color w:val="000000"/>
                <w:lang w:val="el-GR"/>
              </w:rPr>
              <w:t>14:00</w:t>
            </w:r>
          </w:p>
        </w:tc>
      </w:tr>
      <w:tr w:rsidR="00DF02B0" w:rsidRPr="00401692"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2F5196">
            <w:pPr>
              <w:autoSpaceDE w:val="0"/>
              <w:autoSpaceDN w:val="0"/>
              <w:adjustRightInd w:val="0"/>
              <w:spacing w:line="276" w:lineRule="auto"/>
              <w:jc w:val="left"/>
              <w:rPr>
                <w:color w:val="000000"/>
                <w:lang w:val="el-GR"/>
              </w:rPr>
            </w:pPr>
            <w:r w:rsidRPr="00603221">
              <w:rPr>
                <w:color w:val="000000"/>
                <w:lang w:val="el-GR"/>
              </w:rPr>
              <w:t>Ηλεκτρονική Υποβολή:</w:t>
            </w:r>
          </w:p>
          <w:p w14:paraId="16C65153" w14:textId="13150209" w:rsidR="00DF02B0" w:rsidRPr="00603221" w:rsidRDefault="00DF02B0" w:rsidP="002F5196">
            <w:pPr>
              <w:autoSpaceDE w:val="0"/>
              <w:autoSpaceDN w:val="0"/>
              <w:adjustRightInd w:val="0"/>
              <w:spacing w:after="24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2F5196">
              <w:rPr>
                <w:color w:val="000000"/>
                <w:lang w:val="el-GR"/>
              </w:rPr>
              <w:t xml:space="preserve"> </w:t>
            </w:r>
            <w:r w:rsidRPr="00603221">
              <w:rPr>
                <w:color w:val="000000"/>
                <w:lang w:val="el-GR"/>
              </w:rPr>
              <w:t>Εθνικού Συστήματος Ηλεκτρονικών Δημοσίων Συμβάσεων</w:t>
            </w:r>
            <w:r w:rsidR="002F5196">
              <w:rPr>
                <w:color w:val="000000"/>
                <w:lang w:val="el-GR"/>
              </w:rPr>
              <w:t xml:space="preserve"> </w:t>
            </w: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7E3BAB69" w:rsidR="00433D32" w:rsidRPr="00603221" w:rsidRDefault="00136671" w:rsidP="00433D32">
            <w:pPr>
              <w:autoSpaceDE w:val="0"/>
              <w:autoSpaceDN w:val="0"/>
              <w:adjustRightInd w:val="0"/>
              <w:spacing w:after="0" w:line="276" w:lineRule="auto"/>
              <w:jc w:val="left"/>
              <w:rPr>
                <w:color w:val="000000"/>
              </w:rPr>
            </w:pPr>
            <w:r w:rsidRPr="00D710BA">
              <w:rPr>
                <w:b/>
                <w:color w:val="000000"/>
                <w:lang w:val="el-GR"/>
              </w:rPr>
              <w:t>2</w:t>
            </w:r>
            <w:r>
              <w:rPr>
                <w:b/>
                <w:color w:val="000000"/>
              </w:rPr>
              <w:t>9</w:t>
            </w:r>
            <w:r w:rsidRPr="00D710BA">
              <w:rPr>
                <w:b/>
                <w:color w:val="000000"/>
                <w:lang w:val="el-GR"/>
              </w:rPr>
              <w:t>-01-2024</w:t>
            </w:r>
          </w:p>
        </w:tc>
      </w:tr>
      <w:tr w:rsidR="00433D32" w:rsidRPr="00574127"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759A4394" w:rsidR="00433D32" w:rsidRPr="00603221" w:rsidRDefault="00136671" w:rsidP="00433D32">
            <w:pPr>
              <w:pStyle w:val="TabletextChar"/>
              <w:rPr>
                <w:rFonts w:cs="Tahoma"/>
                <w:sz w:val="22"/>
                <w:szCs w:val="22"/>
              </w:rPr>
            </w:pPr>
            <w:r w:rsidRPr="00136671">
              <w:rPr>
                <w:rFonts w:cs="Tahoma"/>
                <w:b/>
                <w:color w:val="000000"/>
                <w:sz w:val="22"/>
                <w:szCs w:val="22"/>
                <w:lang w:eastAsia="zh-CN"/>
              </w:rPr>
              <w:t>01</w:t>
            </w:r>
            <w:r w:rsidRPr="00D710BA">
              <w:rPr>
                <w:rFonts w:cs="Tahoma"/>
                <w:b/>
                <w:color w:val="000000"/>
                <w:sz w:val="22"/>
                <w:szCs w:val="22"/>
                <w:lang w:eastAsia="zh-CN"/>
              </w:rPr>
              <w:t>-0</w:t>
            </w:r>
            <w:r>
              <w:rPr>
                <w:rFonts w:cs="Tahoma"/>
                <w:b/>
                <w:color w:val="000000"/>
                <w:sz w:val="22"/>
                <w:szCs w:val="22"/>
                <w:lang w:eastAsia="zh-CN"/>
              </w:rPr>
              <w:t>3</w:t>
            </w:r>
            <w:r w:rsidRPr="00D710BA">
              <w:rPr>
                <w:rFonts w:cs="Tahoma"/>
                <w:b/>
                <w:color w:val="000000"/>
                <w:sz w:val="22"/>
                <w:szCs w:val="22"/>
                <w:lang w:eastAsia="zh-CN"/>
              </w:rPr>
              <w:t>-2024</w:t>
            </w:r>
            <w:r w:rsidRPr="00A406A5">
              <w:rPr>
                <w:color w:val="000000"/>
              </w:rPr>
              <w:t>, ημέρα</w:t>
            </w:r>
            <w:r>
              <w:rPr>
                <w:color w:val="000000"/>
              </w:rPr>
              <w:t xml:space="preserve"> </w:t>
            </w:r>
            <w:r w:rsidRPr="002F5196">
              <w:rPr>
                <w:rFonts w:cs="Tahoma"/>
                <w:b/>
                <w:color w:val="000000"/>
                <w:sz w:val="22"/>
                <w:szCs w:val="22"/>
                <w:lang w:eastAsia="zh-CN"/>
              </w:rPr>
              <w:t>Παρασκευή</w:t>
            </w:r>
            <w:r>
              <w:rPr>
                <w:b/>
                <w:bCs/>
                <w:color w:val="000000"/>
              </w:rPr>
              <w:t xml:space="preserve"> </w:t>
            </w:r>
            <w:r w:rsidRPr="00136671">
              <w:rPr>
                <w:color w:val="000000"/>
              </w:rPr>
              <w:t>και</w:t>
            </w:r>
            <w:r w:rsidRPr="00A406A5">
              <w:rPr>
                <w:b/>
              </w:rPr>
              <w:t xml:space="preserve"> </w:t>
            </w:r>
            <w:r w:rsidRPr="00A406A5">
              <w:rPr>
                <w:color w:val="000000"/>
              </w:rPr>
              <w:t xml:space="preserve">ώρα </w:t>
            </w:r>
            <w:r w:rsidRPr="002F5196">
              <w:rPr>
                <w:rFonts w:cs="Tahoma"/>
                <w:b/>
                <w:color w:val="000000"/>
                <w:sz w:val="22"/>
                <w:szCs w:val="22"/>
                <w:lang w:eastAsia="zh-CN"/>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1BECBAC" w14:textId="1C1697A5" w:rsidR="00526E39"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55976665" w:history="1">
            <w:r w:rsidR="00526E39" w:rsidRPr="0050719F">
              <w:rPr>
                <w:rStyle w:val="-"/>
                <w:noProof/>
                <w:lang w:val="el-GR"/>
                <w14:scene3d>
                  <w14:camera w14:prst="orthographicFront"/>
                  <w14:lightRig w14:rig="threePt" w14:dir="t">
                    <w14:rot w14:lat="0" w14:lon="0" w14:rev="0"/>
                  </w14:lightRig>
                </w14:scene3d>
              </w:rPr>
              <w:t>1.</w:t>
            </w:r>
            <w:r w:rsidR="00526E39">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26E39" w:rsidRPr="0050719F">
              <w:rPr>
                <w:rStyle w:val="-"/>
                <w:noProof/>
                <w:lang w:val="el-GR"/>
              </w:rPr>
              <w:t>ΑΝΑΘΕΤΟΥΣΑ ΑΡΧΗ ΚΑΙ ΑΝΤΙΚΕΙΜΕΝΟ ΣΥΜΒΑΣΗΣ</w:t>
            </w:r>
            <w:r w:rsidR="00526E39">
              <w:rPr>
                <w:noProof/>
                <w:webHidden/>
              </w:rPr>
              <w:tab/>
            </w:r>
            <w:r w:rsidR="00526E39">
              <w:rPr>
                <w:noProof/>
                <w:webHidden/>
              </w:rPr>
              <w:fldChar w:fldCharType="begin"/>
            </w:r>
            <w:r w:rsidR="00526E39">
              <w:rPr>
                <w:noProof/>
                <w:webHidden/>
              </w:rPr>
              <w:instrText xml:space="preserve"> PAGEREF _Toc155976665 \h </w:instrText>
            </w:r>
            <w:r w:rsidR="00526E39">
              <w:rPr>
                <w:noProof/>
                <w:webHidden/>
              </w:rPr>
            </w:r>
            <w:r w:rsidR="00526E39">
              <w:rPr>
                <w:noProof/>
                <w:webHidden/>
              </w:rPr>
              <w:fldChar w:fldCharType="separate"/>
            </w:r>
            <w:r w:rsidR="0084427D">
              <w:rPr>
                <w:noProof/>
                <w:webHidden/>
              </w:rPr>
              <w:t>7</w:t>
            </w:r>
            <w:r w:rsidR="00526E39">
              <w:rPr>
                <w:noProof/>
                <w:webHidden/>
              </w:rPr>
              <w:fldChar w:fldCharType="end"/>
            </w:r>
          </w:hyperlink>
        </w:p>
        <w:p w14:paraId="2F984C38" w14:textId="02C389F9"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66" w:history="1">
            <w:r w:rsidR="00526E39" w:rsidRPr="0050719F">
              <w:rPr>
                <w:rStyle w:val="-"/>
                <w:noProof/>
                <w:lang w:val="el-GR"/>
              </w:rPr>
              <w:t>1.1</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Στοιχεία Αναθέτουσας Αρχής</w:t>
            </w:r>
            <w:r w:rsidR="00526E39">
              <w:rPr>
                <w:noProof/>
                <w:webHidden/>
              </w:rPr>
              <w:tab/>
            </w:r>
            <w:r w:rsidR="00526E39">
              <w:rPr>
                <w:noProof/>
                <w:webHidden/>
              </w:rPr>
              <w:fldChar w:fldCharType="begin"/>
            </w:r>
            <w:r w:rsidR="00526E39">
              <w:rPr>
                <w:noProof/>
                <w:webHidden/>
              </w:rPr>
              <w:instrText xml:space="preserve"> PAGEREF _Toc155976666 \h </w:instrText>
            </w:r>
            <w:r w:rsidR="00526E39">
              <w:rPr>
                <w:noProof/>
                <w:webHidden/>
              </w:rPr>
            </w:r>
            <w:r w:rsidR="00526E39">
              <w:rPr>
                <w:noProof/>
                <w:webHidden/>
              </w:rPr>
              <w:fldChar w:fldCharType="separate"/>
            </w:r>
            <w:r>
              <w:rPr>
                <w:noProof/>
                <w:webHidden/>
              </w:rPr>
              <w:t>7</w:t>
            </w:r>
            <w:r w:rsidR="00526E39">
              <w:rPr>
                <w:noProof/>
                <w:webHidden/>
              </w:rPr>
              <w:fldChar w:fldCharType="end"/>
            </w:r>
          </w:hyperlink>
        </w:p>
        <w:p w14:paraId="00B0C5CE" w14:textId="274FB416"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67" w:history="1">
            <w:r w:rsidR="00526E39" w:rsidRPr="0050719F">
              <w:rPr>
                <w:rStyle w:val="-"/>
                <w:noProof/>
                <w:lang w:val="el-GR"/>
              </w:rPr>
              <w:t>1.2</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Στοιχεία Διαδικασίας - Χρηματοδότηση</w:t>
            </w:r>
            <w:r w:rsidR="00526E39">
              <w:rPr>
                <w:noProof/>
                <w:webHidden/>
              </w:rPr>
              <w:tab/>
            </w:r>
            <w:r w:rsidR="00526E39">
              <w:rPr>
                <w:noProof/>
                <w:webHidden/>
              </w:rPr>
              <w:fldChar w:fldCharType="begin"/>
            </w:r>
            <w:r w:rsidR="00526E39">
              <w:rPr>
                <w:noProof/>
                <w:webHidden/>
              </w:rPr>
              <w:instrText xml:space="preserve"> PAGEREF _Toc155976667 \h </w:instrText>
            </w:r>
            <w:r w:rsidR="00526E39">
              <w:rPr>
                <w:noProof/>
                <w:webHidden/>
              </w:rPr>
            </w:r>
            <w:r w:rsidR="00526E39">
              <w:rPr>
                <w:noProof/>
                <w:webHidden/>
              </w:rPr>
              <w:fldChar w:fldCharType="separate"/>
            </w:r>
            <w:r>
              <w:rPr>
                <w:noProof/>
                <w:webHidden/>
              </w:rPr>
              <w:t>7</w:t>
            </w:r>
            <w:r w:rsidR="00526E39">
              <w:rPr>
                <w:noProof/>
                <w:webHidden/>
              </w:rPr>
              <w:fldChar w:fldCharType="end"/>
            </w:r>
          </w:hyperlink>
        </w:p>
        <w:p w14:paraId="18A131ED" w14:textId="585E0D76"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68" w:history="1">
            <w:r w:rsidR="00526E39" w:rsidRPr="0050719F">
              <w:rPr>
                <w:rStyle w:val="-"/>
                <w:noProof/>
                <w:lang w:val="el-GR"/>
              </w:rPr>
              <w:t>1.3</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Συνοπτική Περιγραφή φυσικού και οικονομικού αντικειμένου της σύμβασης</w:t>
            </w:r>
            <w:r w:rsidR="00526E39">
              <w:rPr>
                <w:noProof/>
                <w:webHidden/>
              </w:rPr>
              <w:tab/>
            </w:r>
            <w:r w:rsidR="00526E39">
              <w:rPr>
                <w:noProof/>
                <w:webHidden/>
              </w:rPr>
              <w:fldChar w:fldCharType="begin"/>
            </w:r>
            <w:r w:rsidR="00526E39">
              <w:rPr>
                <w:noProof/>
                <w:webHidden/>
              </w:rPr>
              <w:instrText xml:space="preserve"> PAGEREF _Toc155976668 \h </w:instrText>
            </w:r>
            <w:r w:rsidR="00526E39">
              <w:rPr>
                <w:noProof/>
                <w:webHidden/>
              </w:rPr>
            </w:r>
            <w:r w:rsidR="00526E39">
              <w:rPr>
                <w:noProof/>
                <w:webHidden/>
              </w:rPr>
              <w:fldChar w:fldCharType="separate"/>
            </w:r>
            <w:r>
              <w:rPr>
                <w:noProof/>
                <w:webHidden/>
              </w:rPr>
              <w:t>8</w:t>
            </w:r>
            <w:r w:rsidR="00526E39">
              <w:rPr>
                <w:noProof/>
                <w:webHidden/>
              </w:rPr>
              <w:fldChar w:fldCharType="end"/>
            </w:r>
          </w:hyperlink>
        </w:p>
        <w:p w14:paraId="7B050C84" w14:textId="143BE5A7"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69" w:history="1">
            <w:r w:rsidR="00526E39" w:rsidRPr="0050719F">
              <w:rPr>
                <w:rStyle w:val="-"/>
                <w:noProof/>
                <w:lang w:val="el-GR"/>
              </w:rPr>
              <w:t>1.4</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Θεσμικό πλαίσιο</w:t>
            </w:r>
            <w:r w:rsidR="00526E39">
              <w:rPr>
                <w:noProof/>
                <w:webHidden/>
              </w:rPr>
              <w:tab/>
            </w:r>
            <w:r w:rsidR="00526E39">
              <w:rPr>
                <w:noProof/>
                <w:webHidden/>
              </w:rPr>
              <w:fldChar w:fldCharType="begin"/>
            </w:r>
            <w:r w:rsidR="00526E39">
              <w:rPr>
                <w:noProof/>
                <w:webHidden/>
              </w:rPr>
              <w:instrText xml:space="preserve"> PAGEREF _Toc155976669 \h </w:instrText>
            </w:r>
            <w:r w:rsidR="00526E39">
              <w:rPr>
                <w:noProof/>
                <w:webHidden/>
              </w:rPr>
            </w:r>
            <w:r w:rsidR="00526E39">
              <w:rPr>
                <w:noProof/>
                <w:webHidden/>
              </w:rPr>
              <w:fldChar w:fldCharType="separate"/>
            </w:r>
            <w:r>
              <w:rPr>
                <w:noProof/>
                <w:webHidden/>
              </w:rPr>
              <w:t>10</w:t>
            </w:r>
            <w:r w:rsidR="00526E39">
              <w:rPr>
                <w:noProof/>
                <w:webHidden/>
              </w:rPr>
              <w:fldChar w:fldCharType="end"/>
            </w:r>
          </w:hyperlink>
        </w:p>
        <w:p w14:paraId="0BBE0ADF" w14:textId="60E5BDBC"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70" w:history="1">
            <w:r w:rsidR="00526E39" w:rsidRPr="0050719F">
              <w:rPr>
                <w:rStyle w:val="-"/>
                <w:noProof/>
                <w:lang w:val="el-GR"/>
              </w:rPr>
              <w:t>1.5</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Προθεσμία παραλαβής προσφορών και διενέργεια διαγωνισμού</w:t>
            </w:r>
            <w:r w:rsidR="00526E39">
              <w:rPr>
                <w:noProof/>
                <w:webHidden/>
              </w:rPr>
              <w:tab/>
            </w:r>
            <w:r w:rsidR="00526E39">
              <w:rPr>
                <w:noProof/>
                <w:webHidden/>
              </w:rPr>
              <w:fldChar w:fldCharType="begin"/>
            </w:r>
            <w:r w:rsidR="00526E39">
              <w:rPr>
                <w:noProof/>
                <w:webHidden/>
              </w:rPr>
              <w:instrText xml:space="preserve"> PAGEREF _Toc155976670 \h </w:instrText>
            </w:r>
            <w:r w:rsidR="00526E39">
              <w:rPr>
                <w:noProof/>
                <w:webHidden/>
              </w:rPr>
            </w:r>
            <w:r w:rsidR="00526E39">
              <w:rPr>
                <w:noProof/>
                <w:webHidden/>
              </w:rPr>
              <w:fldChar w:fldCharType="separate"/>
            </w:r>
            <w:r>
              <w:rPr>
                <w:noProof/>
                <w:webHidden/>
              </w:rPr>
              <w:t>14</w:t>
            </w:r>
            <w:r w:rsidR="00526E39">
              <w:rPr>
                <w:noProof/>
                <w:webHidden/>
              </w:rPr>
              <w:fldChar w:fldCharType="end"/>
            </w:r>
          </w:hyperlink>
        </w:p>
        <w:p w14:paraId="14B3BFE4" w14:textId="72C2A097"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71" w:history="1">
            <w:r w:rsidR="00526E39" w:rsidRPr="0050719F">
              <w:rPr>
                <w:rStyle w:val="-"/>
                <w:noProof/>
                <w:lang w:val="el-GR"/>
              </w:rPr>
              <w:t>1.6</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Δημοσιότητα</w:t>
            </w:r>
            <w:r w:rsidR="00526E39">
              <w:rPr>
                <w:noProof/>
                <w:webHidden/>
              </w:rPr>
              <w:tab/>
            </w:r>
            <w:r w:rsidR="00526E39">
              <w:rPr>
                <w:noProof/>
                <w:webHidden/>
              </w:rPr>
              <w:fldChar w:fldCharType="begin"/>
            </w:r>
            <w:r w:rsidR="00526E39">
              <w:rPr>
                <w:noProof/>
                <w:webHidden/>
              </w:rPr>
              <w:instrText xml:space="preserve"> PAGEREF _Toc155976671 \h </w:instrText>
            </w:r>
            <w:r w:rsidR="00526E39">
              <w:rPr>
                <w:noProof/>
                <w:webHidden/>
              </w:rPr>
            </w:r>
            <w:r w:rsidR="00526E39">
              <w:rPr>
                <w:noProof/>
                <w:webHidden/>
              </w:rPr>
              <w:fldChar w:fldCharType="separate"/>
            </w:r>
            <w:r>
              <w:rPr>
                <w:noProof/>
                <w:webHidden/>
              </w:rPr>
              <w:t>14</w:t>
            </w:r>
            <w:r w:rsidR="00526E39">
              <w:rPr>
                <w:noProof/>
                <w:webHidden/>
              </w:rPr>
              <w:fldChar w:fldCharType="end"/>
            </w:r>
          </w:hyperlink>
        </w:p>
        <w:p w14:paraId="4ED54E1E" w14:textId="7A343697"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72" w:history="1">
            <w:r w:rsidR="00526E39" w:rsidRPr="0050719F">
              <w:rPr>
                <w:rStyle w:val="-"/>
                <w:noProof/>
                <w:lang w:val="el-GR"/>
              </w:rPr>
              <w:t>1.7</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Αρχές εφαρμοζόμενες στη διαδικασία σύναψης</w:t>
            </w:r>
            <w:r w:rsidR="00526E39">
              <w:rPr>
                <w:noProof/>
                <w:webHidden/>
              </w:rPr>
              <w:tab/>
            </w:r>
            <w:r w:rsidR="00526E39">
              <w:rPr>
                <w:noProof/>
                <w:webHidden/>
              </w:rPr>
              <w:fldChar w:fldCharType="begin"/>
            </w:r>
            <w:r w:rsidR="00526E39">
              <w:rPr>
                <w:noProof/>
                <w:webHidden/>
              </w:rPr>
              <w:instrText xml:space="preserve"> PAGEREF _Toc155976672 \h </w:instrText>
            </w:r>
            <w:r w:rsidR="00526E39">
              <w:rPr>
                <w:noProof/>
                <w:webHidden/>
              </w:rPr>
            </w:r>
            <w:r w:rsidR="00526E39">
              <w:rPr>
                <w:noProof/>
                <w:webHidden/>
              </w:rPr>
              <w:fldChar w:fldCharType="separate"/>
            </w:r>
            <w:r>
              <w:rPr>
                <w:noProof/>
                <w:webHidden/>
              </w:rPr>
              <w:t>14</w:t>
            </w:r>
            <w:r w:rsidR="00526E39">
              <w:rPr>
                <w:noProof/>
                <w:webHidden/>
              </w:rPr>
              <w:fldChar w:fldCharType="end"/>
            </w:r>
          </w:hyperlink>
        </w:p>
        <w:p w14:paraId="6822A8E4" w14:textId="3FB2AF27" w:rsidR="00526E39" w:rsidRDefault="0084427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55976673" w:history="1">
            <w:r w:rsidR="00526E39" w:rsidRPr="0050719F">
              <w:rPr>
                <w:rStyle w:val="-"/>
                <w:noProof/>
                <w14:scene3d>
                  <w14:camera w14:prst="orthographicFront"/>
                  <w14:lightRig w14:rig="threePt" w14:dir="t">
                    <w14:rot w14:lat="0" w14:lon="0" w14:rev="0"/>
                  </w14:lightRig>
                </w14:scene3d>
              </w:rPr>
              <w:t>2.</w:t>
            </w:r>
            <w:r w:rsidR="00526E39">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26E39" w:rsidRPr="0050719F">
              <w:rPr>
                <w:rStyle w:val="-"/>
                <w:noProof/>
              </w:rPr>
              <w:t>ΓΕΝΙΚΟΙ ΚΑΙ ΕΙΔΙΚΟΙ ΟΡΟΙ ΣΥΜΜΕΤΟΧΗΣ</w:t>
            </w:r>
            <w:r w:rsidR="00526E39">
              <w:rPr>
                <w:noProof/>
                <w:webHidden/>
              </w:rPr>
              <w:tab/>
            </w:r>
            <w:r w:rsidR="00526E39">
              <w:rPr>
                <w:noProof/>
                <w:webHidden/>
              </w:rPr>
              <w:fldChar w:fldCharType="begin"/>
            </w:r>
            <w:r w:rsidR="00526E39">
              <w:rPr>
                <w:noProof/>
                <w:webHidden/>
              </w:rPr>
              <w:instrText xml:space="preserve"> PAGEREF _Toc155976673 \h </w:instrText>
            </w:r>
            <w:r w:rsidR="00526E39">
              <w:rPr>
                <w:noProof/>
                <w:webHidden/>
              </w:rPr>
            </w:r>
            <w:r w:rsidR="00526E39">
              <w:rPr>
                <w:noProof/>
                <w:webHidden/>
              </w:rPr>
              <w:fldChar w:fldCharType="separate"/>
            </w:r>
            <w:r>
              <w:rPr>
                <w:noProof/>
                <w:webHidden/>
              </w:rPr>
              <w:t>16</w:t>
            </w:r>
            <w:r w:rsidR="00526E39">
              <w:rPr>
                <w:noProof/>
                <w:webHidden/>
              </w:rPr>
              <w:fldChar w:fldCharType="end"/>
            </w:r>
          </w:hyperlink>
        </w:p>
        <w:p w14:paraId="14B6246C" w14:textId="023B8B8E"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74" w:history="1">
            <w:r w:rsidR="00526E39" w:rsidRPr="0050719F">
              <w:rPr>
                <w:rStyle w:val="-"/>
                <w:noProof/>
                <w:lang w:val="el-GR"/>
              </w:rPr>
              <w:t>2.1</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Γενικές Πληροφορίες</w:t>
            </w:r>
            <w:r w:rsidR="00526E39">
              <w:rPr>
                <w:noProof/>
                <w:webHidden/>
              </w:rPr>
              <w:tab/>
            </w:r>
            <w:r w:rsidR="00526E39">
              <w:rPr>
                <w:noProof/>
                <w:webHidden/>
              </w:rPr>
              <w:fldChar w:fldCharType="begin"/>
            </w:r>
            <w:r w:rsidR="00526E39">
              <w:rPr>
                <w:noProof/>
                <w:webHidden/>
              </w:rPr>
              <w:instrText xml:space="preserve"> PAGEREF _Toc155976674 \h </w:instrText>
            </w:r>
            <w:r w:rsidR="00526E39">
              <w:rPr>
                <w:noProof/>
                <w:webHidden/>
              </w:rPr>
            </w:r>
            <w:r w:rsidR="00526E39">
              <w:rPr>
                <w:noProof/>
                <w:webHidden/>
              </w:rPr>
              <w:fldChar w:fldCharType="separate"/>
            </w:r>
            <w:r>
              <w:rPr>
                <w:noProof/>
                <w:webHidden/>
              </w:rPr>
              <w:t>16</w:t>
            </w:r>
            <w:r w:rsidR="00526E39">
              <w:rPr>
                <w:noProof/>
                <w:webHidden/>
              </w:rPr>
              <w:fldChar w:fldCharType="end"/>
            </w:r>
          </w:hyperlink>
        </w:p>
        <w:p w14:paraId="2AA004CC" w14:textId="7D199187"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75" w:history="1">
            <w:r w:rsidR="00526E39" w:rsidRPr="0050719F">
              <w:rPr>
                <w:rStyle w:val="-"/>
                <w:noProof/>
                <w:lang w:val="el-GR"/>
              </w:rPr>
              <w:t>2.1.1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Έγγραφα της σύμβασης</w:t>
            </w:r>
            <w:r w:rsidR="00526E39">
              <w:rPr>
                <w:noProof/>
                <w:webHidden/>
              </w:rPr>
              <w:tab/>
            </w:r>
            <w:r w:rsidR="00526E39">
              <w:rPr>
                <w:noProof/>
                <w:webHidden/>
              </w:rPr>
              <w:fldChar w:fldCharType="begin"/>
            </w:r>
            <w:r w:rsidR="00526E39">
              <w:rPr>
                <w:noProof/>
                <w:webHidden/>
              </w:rPr>
              <w:instrText xml:space="preserve"> PAGEREF _Toc155976675 \h </w:instrText>
            </w:r>
            <w:r w:rsidR="00526E39">
              <w:rPr>
                <w:noProof/>
                <w:webHidden/>
              </w:rPr>
            </w:r>
            <w:r w:rsidR="00526E39">
              <w:rPr>
                <w:noProof/>
                <w:webHidden/>
              </w:rPr>
              <w:fldChar w:fldCharType="separate"/>
            </w:r>
            <w:r>
              <w:rPr>
                <w:noProof/>
                <w:webHidden/>
              </w:rPr>
              <w:t>16</w:t>
            </w:r>
            <w:r w:rsidR="00526E39">
              <w:rPr>
                <w:noProof/>
                <w:webHidden/>
              </w:rPr>
              <w:fldChar w:fldCharType="end"/>
            </w:r>
          </w:hyperlink>
        </w:p>
        <w:p w14:paraId="57E4DD7A" w14:textId="26936336"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76" w:history="1">
            <w:r w:rsidR="00526E39" w:rsidRPr="0050719F">
              <w:rPr>
                <w:rStyle w:val="-"/>
                <w:noProof/>
                <w:lang w:val="el-GR"/>
              </w:rPr>
              <w:t>2.1.2</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Επικοινωνία – Πρόσβαση στα έγγραφα της Σύμβασης</w:t>
            </w:r>
            <w:r w:rsidR="00526E39">
              <w:rPr>
                <w:noProof/>
                <w:webHidden/>
              </w:rPr>
              <w:tab/>
            </w:r>
            <w:r w:rsidR="00526E39">
              <w:rPr>
                <w:noProof/>
                <w:webHidden/>
              </w:rPr>
              <w:fldChar w:fldCharType="begin"/>
            </w:r>
            <w:r w:rsidR="00526E39">
              <w:rPr>
                <w:noProof/>
                <w:webHidden/>
              </w:rPr>
              <w:instrText xml:space="preserve"> PAGEREF _Toc155976676 \h </w:instrText>
            </w:r>
            <w:r w:rsidR="00526E39">
              <w:rPr>
                <w:noProof/>
                <w:webHidden/>
              </w:rPr>
            </w:r>
            <w:r w:rsidR="00526E39">
              <w:rPr>
                <w:noProof/>
                <w:webHidden/>
              </w:rPr>
              <w:fldChar w:fldCharType="separate"/>
            </w:r>
            <w:r>
              <w:rPr>
                <w:noProof/>
                <w:webHidden/>
              </w:rPr>
              <w:t>16</w:t>
            </w:r>
            <w:r w:rsidR="00526E39">
              <w:rPr>
                <w:noProof/>
                <w:webHidden/>
              </w:rPr>
              <w:fldChar w:fldCharType="end"/>
            </w:r>
          </w:hyperlink>
        </w:p>
        <w:p w14:paraId="02116339" w14:textId="262A19E8"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77" w:history="1">
            <w:r w:rsidR="00526E39" w:rsidRPr="0050719F">
              <w:rPr>
                <w:rStyle w:val="-"/>
                <w:noProof/>
                <w:lang w:val="el-GR"/>
              </w:rPr>
              <w:t>2.1.3</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Παροχή Διευκρινίσεων</w:t>
            </w:r>
            <w:r w:rsidR="00526E39">
              <w:rPr>
                <w:noProof/>
                <w:webHidden/>
              </w:rPr>
              <w:tab/>
            </w:r>
            <w:r w:rsidR="00526E39">
              <w:rPr>
                <w:noProof/>
                <w:webHidden/>
              </w:rPr>
              <w:fldChar w:fldCharType="begin"/>
            </w:r>
            <w:r w:rsidR="00526E39">
              <w:rPr>
                <w:noProof/>
                <w:webHidden/>
              </w:rPr>
              <w:instrText xml:space="preserve"> PAGEREF _Toc155976677 \h </w:instrText>
            </w:r>
            <w:r w:rsidR="00526E39">
              <w:rPr>
                <w:noProof/>
                <w:webHidden/>
              </w:rPr>
            </w:r>
            <w:r w:rsidR="00526E39">
              <w:rPr>
                <w:noProof/>
                <w:webHidden/>
              </w:rPr>
              <w:fldChar w:fldCharType="separate"/>
            </w:r>
            <w:r>
              <w:rPr>
                <w:noProof/>
                <w:webHidden/>
              </w:rPr>
              <w:t>16</w:t>
            </w:r>
            <w:r w:rsidR="00526E39">
              <w:rPr>
                <w:noProof/>
                <w:webHidden/>
              </w:rPr>
              <w:fldChar w:fldCharType="end"/>
            </w:r>
          </w:hyperlink>
        </w:p>
        <w:p w14:paraId="70182346" w14:textId="4020C75F"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78" w:history="1">
            <w:r w:rsidR="00526E39" w:rsidRPr="0050719F">
              <w:rPr>
                <w:rStyle w:val="-"/>
                <w:noProof/>
                <w:lang w:val="el-GR"/>
              </w:rPr>
              <w:t>2.1.4</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Γλώσσα</w:t>
            </w:r>
            <w:r w:rsidR="00526E39">
              <w:rPr>
                <w:noProof/>
                <w:webHidden/>
              </w:rPr>
              <w:tab/>
            </w:r>
            <w:r w:rsidR="00526E39">
              <w:rPr>
                <w:noProof/>
                <w:webHidden/>
              </w:rPr>
              <w:fldChar w:fldCharType="begin"/>
            </w:r>
            <w:r w:rsidR="00526E39">
              <w:rPr>
                <w:noProof/>
                <w:webHidden/>
              </w:rPr>
              <w:instrText xml:space="preserve"> PAGEREF _Toc155976678 \h </w:instrText>
            </w:r>
            <w:r w:rsidR="00526E39">
              <w:rPr>
                <w:noProof/>
                <w:webHidden/>
              </w:rPr>
            </w:r>
            <w:r w:rsidR="00526E39">
              <w:rPr>
                <w:noProof/>
                <w:webHidden/>
              </w:rPr>
              <w:fldChar w:fldCharType="separate"/>
            </w:r>
            <w:r>
              <w:rPr>
                <w:noProof/>
                <w:webHidden/>
              </w:rPr>
              <w:t>17</w:t>
            </w:r>
            <w:r w:rsidR="00526E39">
              <w:rPr>
                <w:noProof/>
                <w:webHidden/>
              </w:rPr>
              <w:fldChar w:fldCharType="end"/>
            </w:r>
          </w:hyperlink>
        </w:p>
        <w:p w14:paraId="690E1CA8" w14:textId="5ACECEC8"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79" w:history="1">
            <w:r w:rsidR="00526E39" w:rsidRPr="0050719F">
              <w:rPr>
                <w:rStyle w:val="-"/>
                <w:noProof/>
                <w:lang w:val="el-GR"/>
              </w:rPr>
              <w:t>2.1.5</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Εγγυήσεις</w:t>
            </w:r>
            <w:r w:rsidR="00526E39">
              <w:rPr>
                <w:noProof/>
                <w:webHidden/>
              </w:rPr>
              <w:tab/>
            </w:r>
            <w:r w:rsidR="00526E39">
              <w:rPr>
                <w:noProof/>
                <w:webHidden/>
              </w:rPr>
              <w:fldChar w:fldCharType="begin"/>
            </w:r>
            <w:r w:rsidR="00526E39">
              <w:rPr>
                <w:noProof/>
                <w:webHidden/>
              </w:rPr>
              <w:instrText xml:space="preserve"> PAGEREF _Toc155976679 \h </w:instrText>
            </w:r>
            <w:r w:rsidR="00526E39">
              <w:rPr>
                <w:noProof/>
                <w:webHidden/>
              </w:rPr>
            </w:r>
            <w:r w:rsidR="00526E39">
              <w:rPr>
                <w:noProof/>
                <w:webHidden/>
              </w:rPr>
              <w:fldChar w:fldCharType="separate"/>
            </w:r>
            <w:r>
              <w:rPr>
                <w:noProof/>
                <w:webHidden/>
              </w:rPr>
              <w:t>17</w:t>
            </w:r>
            <w:r w:rsidR="00526E39">
              <w:rPr>
                <w:noProof/>
                <w:webHidden/>
              </w:rPr>
              <w:fldChar w:fldCharType="end"/>
            </w:r>
          </w:hyperlink>
        </w:p>
        <w:p w14:paraId="5D6E3CE9" w14:textId="711A9E8A"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0" w:history="1">
            <w:r w:rsidR="00526E39" w:rsidRPr="0050719F">
              <w:rPr>
                <w:rStyle w:val="-"/>
                <w:noProof/>
                <w:lang w:val="el-GR"/>
              </w:rPr>
              <w:t>2.1.6</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Προστασία Προσωπικών Δεδομένων</w:t>
            </w:r>
            <w:r w:rsidR="00526E39">
              <w:rPr>
                <w:noProof/>
                <w:webHidden/>
              </w:rPr>
              <w:tab/>
            </w:r>
            <w:r w:rsidR="00526E39">
              <w:rPr>
                <w:noProof/>
                <w:webHidden/>
              </w:rPr>
              <w:fldChar w:fldCharType="begin"/>
            </w:r>
            <w:r w:rsidR="00526E39">
              <w:rPr>
                <w:noProof/>
                <w:webHidden/>
              </w:rPr>
              <w:instrText xml:space="preserve"> PAGEREF _Toc155976680 \h </w:instrText>
            </w:r>
            <w:r w:rsidR="00526E39">
              <w:rPr>
                <w:noProof/>
                <w:webHidden/>
              </w:rPr>
            </w:r>
            <w:r w:rsidR="00526E39">
              <w:rPr>
                <w:noProof/>
                <w:webHidden/>
              </w:rPr>
              <w:fldChar w:fldCharType="separate"/>
            </w:r>
            <w:r>
              <w:rPr>
                <w:noProof/>
                <w:webHidden/>
              </w:rPr>
              <w:t>18</w:t>
            </w:r>
            <w:r w:rsidR="00526E39">
              <w:rPr>
                <w:noProof/>
                <w:webHidden/>
              </w:rPr>
              <w:fldChar w:fldCharType="end"/>
            </w:r>
          </w:hyperlink>
        </w:p>
        <w:p w14:paraId="6923955A" w14:textId="09F7753B"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81" w:history="1">
            <w:r w:rsidR="00526E39" w:rsidRPr="0050719F">
              <w:rPr>
                <w:rStyle w:val="-"/>
                <w:noProof/>
                <w:lang w:val="el-GR"/>
              </w:rPr>
              <w:t>2.2</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Δικαίωμα Συμμετοχής - Κριτήρια Ποιοτικής Επιλογής</w:t>
            </w:r>
            <w:r w:rsidR="00526E39">
              <w:rPr>
                <w:noProof/>
                <w:webHidden/>
              </w:rPr>
              <w:tab/>
            </w:r>
            <w:r w:rsidR="00526E39">
              <w:rPr>
                <w:noProof/>
                <w:webHidden/>
              </w:rPr>
              <w:fldChar w:fldCharType="begin"/>
            </w:r>
            <w:r w:rsidR="00526E39">
              <w:rPr>
                <w:noProof/>
                <w:webHidden/>
              </w:rPr>
              <w:instrText xml:space="preserve"> PAGEREF _Toc155976681 \h </w:instrText>
            </w:r>
            <w:r w:rsidR="00526E39">
              <w:rPr>
                <w:noProof/>
                <w:webHidden/>
              </w:rPr>
            </w:r>
            <w:r w:rsidR="00526E39">
              <w:rPr>
                <w:noProof/>
                <w:webHidden/>
              </w:rPr>
              <w:fldChar w:fldCharType="separate"/>
            </w:r>
            <w:r>
              <w:rPr>
                <w:noProof/>
                <w:webHidden/>
              </w:rPr>
              <w:t>19</w:t>
            </w:r>
            <w:r w:rsidR="00526E39">
              <w:rPr>
                <w:noProof/>
                <w:webHidden/>
              </w:rPr>
              <w:fldChar w:fldCharType="end"/>
            </w:r>
          </w:hyperlink>
        </w:p>
        <w:p w14:paraId="15258E51" w14:textId="5C1CB5C9"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2" w:history="1">
            <w:r w:rsidR="00526E39" w:rsidRPr="0050719F">
              <w:rPr>
                <w:rStyle w:val="-"/>
                <w:noProof/>
                <w:lang w:val="el-GR"/>
              </w:rPr>
              <w:t>2.2.1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Δικαιούμενοι συμμετοχής</w:t>
            </w:r>
            <w:r w:rsidR="00526E39">
              <w:rPr>
                <w:noProof/>
                <w:webHidden/>
              </w:rPr>
              <w:tab/>
            </w:r>
            <w:r w:rsidR="00526E39">
              <w:rPr>
                <w:noProof/>
                <w:webHidden/>
              </w:rPr>
              <w:fldChar w:fldCharType="begin"/>
            </w:r>
            <w:r w:rsidR="00526E39">
              <w:rPr>
                <w:noProof/>
                <w:webHidden/>
              </w:rPr>
              <w:instrText xml:space="preserve"> PAGEREF _Toc155976682 \h </w:instrText>
            </w:r>
            <w:r w:rsidR="00526E39">
              <w:rPr>
                <w:noProof/>
                <w:webHidden/>
              </w:rPr>
            </w:r>
            <w:r w:rsidR="00526E39">
              <w:rPr>
                <w:noProof/>
                <w:webHidden/>
              </w:rPr>
              <w:fldChar w:fldCharType="separate"/>
            </w:r>
            <w:r>
              <w:rPr>
                <w:noProof/>
                <w:webHidden/>
              </w:rPr>
              <w:t>19</w:t>
            </w:r>
            <w:r w:rsidR="00526E39">
              <w:rPr>
                <w:noProof/>
                <w:webHidden/>
              </w:rPr>
              <w:fldChar w:fldCharType="end"/>
            </w:r>
          </w:hyperlink>
        </w:p>
        <w:p w14:paraId="5CD16D20" w14:textId="36777342"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3" w:history="1">
            <w:r w:rsidR="00526E39" w:rsidRPr="0050719F">
              <w:rPr>
                <w:rStyle w:val="-"/>
                <w:noProof/>
                <w:lang w:val="el-GR"/>
              </w:rPr>
              <w:t>2.2.2</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Εγγύηση συμμετοχής</w:t>
            </w:r>
            <w:r w:rsidR="00526E39">
              <w:rPr>
                <w:noProof/>
                <w:webHidden/>
              </w:rPr>
              <w:tab/>
            </w:r>
            <w:r w:rsidR="00526E39">
              <w:rPr>
                <w:noProof/>
                <w:webHidden/>
              </w:rPr>
              <w:fldChar w:fldCharType="begin"/>
            </w:r>
            <w:r w:rsidR="00526E39">
              <w:rPr>
                <w:noProof/>
                <w:webHidden/>
              </w:rPr>
              <w:instrText xml:space="preserve"> PAGEREF _Toc155976683 \h </w:instrText>
            </w:r>
            <w:r w:rsidR="00526E39">
              <w:rPr>
                <w:noProof/>
                <w:webHidden/>
              </w:rPr>
            </w:r>
            <w:r w:rsidR="00526E39">
              <w:rPr>
                <w:noProof/>
                <w:webHidden/>
              </w:rPr>
              <w:fldChar w:fldCharType="separate"/>
            </w:r>
            <w:r>
              <w:rPr>
                <w:noProof/>
                <w:webHidden/>
              </w:rPr>
              <w:t>20</w:t>
            </w:r>
            <w:r w:rsidR="00526E39">
              <w:rPr>
                <w:noProof/>
                <w:webHidden/>
              </w:rPr>
              <w:fldChar w:fldCharType="end"/>
            </w:r>
          </w:hyperlink>
        </w:p>
        <w:p w14:paraId="69544B33" w14:textId="5347B4C5"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4" w:history="1">
            <w:r w:rsidR="00526E39" w:rsidRPr="0050719F">
              <w:rPr>
                <w:rStyle w:val="-"/>
                <w:noProof/>
                <w:lang w:val="el-GR"/>
              </w:rPr>
              <w:t>2.2.3</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Λόγοι αποκλεισμού</w:t>
            </w:r>
            <w:r w:rsidR="00526E39">
              <w:rPr>
                <w:noProof/>
                <w:webHidden/>
              </w:rPr>
              <w:tab/>
            </w:r>
            <w:r w:rsidR="00526E39">
              <w:rPr>
                <w:noProof/>
                <w:webHidden/>
              </w:rPr>
              <w:fldChar w:fldCharType="begin"/>
            </w:r>
            <w:r w:rsidR="00526E39">
              <w:rPr>
                <w:noProof/>
                <w:webHidden/>
              </w:rPr>
              <w:instrText xml:space="preserve"> PAGEREF _Toc155976684 \h </w:instrText>
            </w:r>
            <w:r w:rsidR="00526E39">
              <w:rPr>
                <w:noProof/>
                <w:webHidden/>
              </w:rPr>
            </w:r>
            <w:r w:rsidR="00526E39">
              <w:rPr>
                <w:noProof/>
                <w:webHidden/>
              </w:rPr>
              <w:fldChar w:fldCharType="separate"/>
            </w:r>
            <w:r>
              <w:rPr>
                <w:noProof/>
                <w:webHidden/>
              </w:rPr>
              <w:t>21</w:t>
            </w:r>
            <w:r w:rsidR="00526E39">
              <w:rPr>
                <w:noProof/>
                <w:webHidden/>
              </w:rPr>
              <w:fldChar w:fldCharType="end"/>
            </w:r>
          </w:hyperlink>
        </w:p>
        <w:p w14:paraId="61D5D6EA" w14:textId="5C1D48B4" w:rsidR="00526E39" w:rsidRDefault="0084427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5" w:history="1">
            <w:r w:rsidR="00526E39" w:rsidRPr="0050719F">
              <w:rPr>
                <w:rStyle w:val="-"/>
                <w:noProof/>
                <w:lang w:val="el-GR"/>
              </w:rPr>
              <w:t>Κριτήρια Ποιοτικής Επιλογής &amp; αποδεικτά στοιχεία</w:t>
            </w:r>
            <w:r w:rsidR="00526E39">
              <w:rPr>
                <w:noProof/>
                <w:webHidden/>
              </w:rPr>
              <w:tab/>
            </w:r>
            <w:r w:rsidR="00526E39">
              <w:rPr>
                <w:noProof/>
                <w:webHidden/>
              </w:rPr>
              <w:fldChar w:fldCharType="begin"/>
            </w:r>
            <w:r w:rsidR="00526E39">
              <w:rPr>
                <w:noProof/>
                <w:webHidden/>
              </w:rPr>
              <w:instrText xml:space="preserve"> PAGEREF _Toc155976685 \h </w:instrText>
            </w:r>
            <w:r w:rsidR="00526E39">
              <w:rPr>
                <w:noProof/>
                <w:webHidden/>
              </w:rPr>
            </w:r>
            <w:r w:rsidR="00526E39">
              <w:rPr>
                <w:noProof/>
                <w:webHidden/>
              </w:rPr>
              <w:fldChar w:fldCharType="separate"/>
            </w:r>
            <w:r>
              <w:rPr>
                <w:noProof/>
                <w:webHidden/>
              </w:rPr>
              <w:t>26</w:t>
            </w:r>
            <w:r w:rsidR="00526E39">
              <w:rPr>
                <w:noProof/>
                <w:webHidden/>
              </w:rPr>
              <w:fldChar w:fldCharType="end"/>
            </w:r>
          </w:hyperlink>
        </w:p>
        <w:p w14:paraId="63A2C4B8" w14:textId="4F230B2A"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6" w:history="1">
            <w:r w:rsidR="00526E39" w:rsidRPr="0050719F">
              <w:rPr>
                <w:rStyle w:val="-"/>
                <w:noProof/>
                <w:lang w:val="el-GR"/>
              </w:rPr>
              <w:t>2.2.4</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Καταλληλόλητα άσκησης επαγγελματικής δραστηριότητας</w:t>
            </w:r>
            <w:r w:rsidR="00526E39">
              <w:rPr>
                <w:noProof/>
                <w:webHidden/>
              </w:rPr>
              <w:tab/>
            </w:r>
            <w:r w:rsidR="00526E39">
              <w:rPr>
                <w:noProof/>
                <w:webHidden/>
              </w:rPr>
              <w:fldChar w:fldCharType="begin"/>
            </w:r>
            <w:r w:rsidR="00526E39">
              <w:rPr>
                <w:noProof/>
                <w:webHidden/>
              </w:rPr>
              <w:instrText xml:space="preserve"> PAGEREF _Toc155976686 \h </w:instrText>
            </w:r>
            <w:r w:rsidR="00526E39">
              <w:rPr>
                <w:noProof/>
                <w:webHidden/>
              </w:rPr>
            </w:r>
            <w:r w:rsidR="00526E39">
              <w:rPr>
                <w:noProof/>
                <w:webHidden/>
              </w:rPr>
              <w:fldChar w:fldCharType="separate"/>
            </w:r>
            <w:r>
              <w:rPr>
                <w:noProof/>
                <w:webHidden/>
              </w:rPr>
              <w:t>26</w:t>
            </w:r>
            <w:r w:rsidR="00526E39">
              <w:rPr>
                <w:noProof/>
                <w:webHidden/>
              </w:rPr>
              <w:fldChar w:fldCharType="end"/>
            </w:r>
          </w:hyperlink>
        </w:p>
        <w:p w14:paraId="7661AE64" w14:textId="62B5547A"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7" w:history="1">
            <w:r w:rsidR="00526E39" w:rsidRPr="0050719F">
              <w:rPr>
                <w:rStyle w:val="-"/>
                <w:noProof/>
                <w:lang w:val="el-GR"/>
              </w:rPr>
              <w:t>2.2.5</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Οικονομική και χρηματοοικονομική επάρκεια</w:t>
            </w:r>
            <w:r w:rsidR="00526E39">
              <w:rPr>
                <w:noProof/>
                <w:webHidden/>
              </w:rPr>
              <w:tab/>
            </w:r>
            <w:r w:rsidR="00526E39">
              <w:rPr>
                <w:noProof/>
                <w:webHidden/>
              </w:rPr>
              <w:fldChar w:fldCharType="begin"/>
            </w:r>
            <w:r w:rsidR="00526E39">
              <w:rPr>
                <w:noProof/>
                <w:webHidden/>
              </w:rPr>
              <w:instrText xml:space="preserve"> PAGEREF _Toc155976687 \h </w:instrText>
            </w:r>
            <w:r w:rsidR="00526E39">
              <w:rPr>
                <w:noProof/>
                <w:webHidden/>
              </w:rPr>
            </w:r>
            <w:r w:rsidR="00526E39">
              <w:rPr>
                <w:noProof/>
                <w:webHidden/>
              </w:rPr>
              <w:fldChar w:fldCharType="separate"/>
            </w:r>
            <w:r>
              <w:rPr>
                <w:noProof/>
                <w:webHidden/>
              </w:rPr>
              <w:t>26</w:t>
            </w:r>
            <w:r w:rsidR="00526E39">
              <w:rPr>
                <w:noProof/>
                <w:webHidden/>
              </w:rPr>
              <w:fldChar w:fldCharType="end"/>
            </w:r>
          </w:hyperlink>
        </w:p>
        <w:p w14:paraId="1C6C3395" w14:textId="1DA0CF5D"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8" w:history="1">
            <w:r w:rsidR="00526E39" w:rsidRPr="0050719F">
              <w:rPr>
                <w:rStyle w:val="-"/>
                <w:noProof/>
                <w:lang w:val="el-GR"/>
              </w:rPr>
              <w:t>2.2.6</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Τεχνική και επαγγελματική ικανότητα</w:t>
            </w:r>
            <w:r w:rsidR="00526E39">
              <w:rPr>
                <w:noProof/>
                <w:webHidden/>
              </w:rPr>
              <w:tab/>
            </w:r>
            <w:r w:rsidR="00526E39">
              <w:rPr>
                <w:noProof/>
                <w:webHidden/>
              </w:rPr>
              <w:fldChar w:fldCharType="begin"/>
            </w:r>
            <w:r w:rsidR="00526E39">
              <w:rPr>
                <w:noProof/>
                <w:webHidden/>
              </w:rPr>
              <w:instrText xml:space="preserve"> PAGEREF _Toc155976688 \h </w:instrText>
            </w:r>
            <w:r w:rsidR="00526E39">
              <w:rPr>
                <w:noProof/>
                <w:webHidden/>
              </w:rPr>
            </w:r>
            <w:r w:rsidR="00526E39">
              <w:rPr>
                <w:noProof/>
                <w:webHidden/>
              </w:rPr>
              <w:fldChar w:fldCharType="separate"/>
            </w:r>
            <w:r>
              <w:rPr>
                <w:noProof/>
                <w:webHidden/>
              </w:rPr>
              <w:t>26</w:t>
            </w:r>
            <w:r w:rsidR="00526E39">
              <w:rPr>
                <w:noProof/>
                <w:webHidden/>
              </w:rPr>
              <w:fldChar w:fldCharType="end"/>
            </w:r>
          </w:hyperlink>
        </w:p>
        <w:p w14:paraId="7E039B57" w14:textId="358753EC" w:rsidR="00526E39" w:rsidRDefault="0084427D">
          <w:pPr>
            <w:pStyle w:val="31"/>
            <w:tabs>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89" w:history="1">
            <w:r w:rsidR="00526E39" w:rsidRPr="0050719F">
              <w:rPr>
                <w:rStyle w:val="-"/>
                <w:noProof/>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να είναι σε θέση να μεταπωλούν προϊόντα αδειών Λογισμικού της Εταιρείας </w:t>
            </w:r>
            <w:r w:rsidR="00526E39" w:rsidRPr="0050719F">
              <w:rPr>
                <w:rStyle w:val="-"/>
                <w:noProof/>
              </w:rPr>
              <w:t>Microsoft</w:t>
            </w:r>
            <w:r w:rsidR="00526E39" w:rsidRPr="0050719F">
              <w:rPr>
                <w:rStyle w:val="-"/>
                <w:noProof/>
                <w:lang w:val="el-GR"/>
              </w:rPr>
              <w:t>, μέσω Εταιρικής Σύμβασης (</w:t>
            </w:r>
            <w:r w:rsidR="00526E39" w:rsidRPr="0050719F">
              <w:rPr>
                <w:rStyle w:val="-"/>
                <w:noProof/>
              </w:rPr>
              <w:t>Enterprise</w:t>
            </w:r>
            <w:r w:rsidR="00526E39" w:rsidRPr="0050719F">
              <w:rPr>
                <w:rStyle w:val="-"/>
                <w:noProof/>
                <w:lang w:val="el-GR"/>
              </w:rPr>
              <w:t xml:space="preserve"> </w:t>
            </w:r>
            <w:r w:rsidR="00526E39" w:rsidRPr="0050719F">
              <w:rPr>
                <w:rStyle w:val="-"/>
                <w:noProof/>
              </w:rPr>
              <w:t>Agreement</w:t>
            </w:r>
            <w:r w:rsidR="00526E39" w:rsidRPr="0050719F">
              <w:rPr>
                <w:rStyle w:val="-"/>
                <w:noProof/>
                <w:lang w:val="el-GR"/>
              </w:rPr>
              <w:t>)</w:t>
            </w:r>
            <w:r w:rsidR="00526E39">
              <w:rPr>
                <w:noProof/>
                <w:webHidden/>
              </w:rPr>
              <w:tab/>
            </w:r>
            <w:r w:rsidR="00526E39">
              <w:rPr>
                <w:noProof/>
                <w:webHidden/>
              </w:rPr>
              <w:fldChar w:fldCharType="begin"/>
            </w:r>
            <w:r w:rsidR="00526E39">
              <w:rPr>
                <w:noProof/>
                <w:webHidden/>
              </w:rPr>
              <w:instrText xml:space="preserve"> PAGEREF _Toc155976689 \h </w:instrText>
            </w:r>
            <w:r w:rsidR="00526E39">
              <w:rPr>
                <w:noProof/>
                <w:webHidden/>
              </w:rPr>
            </w:r>
            <w:r w:rsidR="00526E39">
              <w:rPr>
                <w:noProof/>
                <w:webHidden/>
              </w:rPr>
              <w:fldChar w:fldCharType="separate"/>
            </w:r>
            <w:r>
              <w:rPr>
                <w:noProof/>
                <w:webHidden/>
              </w:rPr>
              <w:t>26</w:t>
            </w:r>
            <w:r w:rsidR="00526E39">
              <w:rPr>
                <w:noProof/>
                <w:webHidden/>
              </w:rPr>
              <w:fldChar w:fldCharType="end"/>
            </w:r>
          </w:hyperlink>
        </w:p>
        <w:p w14:paraId="6B6B4BFE" w14:textId="6719CE84"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90" w:history="1">
            <w:r w:rsidR="00526E39" w:rsidRPr="0050719F">
              <w:rPr>
                <w:rStyle w:val="-"/>
                <w:noProof/>
                <w:lang w:val="el-GR"/>
              </w:rPr>
              <w:t>2.2.7</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Πρότυπα διασφάλισης ποιότητας</w:t>
            </w:r>
            <w:r w:rsidR="00526E39">
              <w:rPr>
                <w:noProof/>
                <w:webHidden/>
              </w:rPr>
              <w:tab/>
            </w:r>
            <w:r w:rsidR="00526E39">
              <w:rPr>
                <w:noProof/>
                <w:webHidden/>
              </w:rPr>
              <w:fldChar w:fldCharType="begin"/>
            </w:r>
            <w:r w:rsidR="00526E39">
              <w:rPr>
                <w:noProof/>
                <w:webHidden/>
              </w:rPr>
              <w:instrText xml:space="preserve"> PAGEREF _Toc155976690 \h </w:instrText>
            </w:r>
            <w:r w:rsidR="00526E39">
              <w:rPr>
                <w:noProof/>
                <w:webHidden/>
              </w:rPr>
            </w:r>
            <w:r w:rsidR="00526E39">
              <w:rPr>
                <w:noProof/>
                <w:webHidden/>
              </w:rPr>
              <w:fldChar w:fldCharType="separate"/>
            </w:r>
            <w:r>
              <w:rPr>
                <w:noProof/>
                <w:webHidden/>
              </w:rPr>
              <w:t>27</w:t>
            </w:r>
            <w:r w:rsidR="00526E39">
              <w:rPr>
                <w:noProof/>
                <w:webHidden/>
              </w:rPr>
              <w:fldChar w:fldCharType="end"/>
            </w:r>
          </w:hyperlink>
        </w:p>
        <w:p w14:paraId="0E4F44FD" w14:textId="19404CCD"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91" w:history="1">
            <w:r w:rsidR="00526E39" w:rsidRPr="0050719F">
              <w:rPr>
                <w:rStyle w:val="-"/>
                <w:noProof/>
                <w:lang w:val="el-GR"/>
              </w:rPr>
              <w:t>2.2.8</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Στήριξη στην ικανότητα τρίτων – Υπεργολαβία</w:t>
            </w:r>
            <w:r w:rsidR="00526E39">
              <w:rPr>
                <w:noProof/>
                <w:webHidden/>
              </w:rPr>
              <w:tab/>
            </w:r>
            <w:r w:rsidR="00526E39">
              <w:rPr>
                <w:noProof/>
                <w:webHidden/>
              </w:rPr>
              <w:fldChar w:fldCharType="begin"/>
            </w:r>
            <w:r w:rsidR="00526E39">
              <w:rPr>
                <w:noProof/>
                <w:webHidden/>
              </w:rPr>
              <w:instrText xml:space="preserve"> PAGEREF _Toc155976691 \h </w:instrText>
            </w:r>
            <w:r w:rsidR="00526E39">
              <w:rPr>
                <w:noProof/>
                <w:webHidden/>
              </w:rPr>
            </w:r>
            <w:r w:rsidR="00526E39">
              <w:rPr>
                <w:noProof/>
                <w:webHidden/>
              </w:rPr>
              <w:fldChar w:fldCharType="separate"/>
            </w:r>
            <w:r>
              <w:rPr>
                <w:noProof/>
                <w:webHidden/>
              </w:rPr>
              <w:t>27</w:t>
            </w:r>
            <w:r w:rsidR="00526E39">
              <w:rPr>
                <w:noProof/>
                <w:webHidden/>
              </w:rPr>
              <w:fldChar w:fldCharType="end"/>
            </w:r>
          </w:hyperlink>
        </w:p>
        <w:p w14:paraId="12165F2D" w14:textId="4AF48C87" w:rsidR="00526E39" w:rsidRDefault="0084427D">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692" w:history="1">
            <w:r w:rsidR="00526E39" w:rsidRPr="0050719F">
              <w:rPr>
                <w:rStyle w:val="-"/>
                <w:noProof/>
                <w:lang w:val="el-GR"/>
              </w:rPr>
              <w:t>2.2.8.1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Στήριξη στην ικανότητα τρίτων</w:t>
            </w:r>
            <w:r w:rsidR="00526E39">
              <w:rPr>
                <w:noProof/>
                <w:webHidden/>
              </w:rPr>
              <w:tab/>
            </w:r>
            <w:r w:rsidR="00526E39">
              <w:rPr>
                <w:noProof/>
                <w:webHidden/>
              </w:rPr>
              <w:fldChar w:fldCharType="begin"/>
            </w:r>
            <w:r w:rsidR="00526E39">
              <w:rPr>
                <w:noProof/>
                <w:webHidden/>
              </w:rPr>
              <w:instrText xml:space="preserve"> PAGEREF _Toc155976692 \h </w:instrText>
            </w:r>
            <w:r w:rsidR="00526E39">
              <w:rPr>
                <w:noProof/>
                <w:webHidden/>
              </w:rPr>
            </w:r>
            <w:r w:rsidR="00526E39">
              <w:rPr>
                <w:noProof/>
                <w:webHidden/>
              </w:rPr>
              <w:fldChar w:fldCharType="separate"/>
            </w:r>
            <w:r>
              <w:rPr>
                <w:noProof/>
                <w:webHidden/>
              </w:rPr>
              <w:t>27</w:t>
            </w:r>
            <w:r w:rsidR="00526E39">
              <w:rPr>
                <w:noProof/>
                <w:webHidden/>
              </w:rPr>
              <w:fldChar w:fldCharType="end"/>
            </w:r>
          </w:hyperlink>
        </w:p>
        <w:p w14:paraId="7F4DFCD6" w14:textId="3BFED9F3" w:rsidR="00526E39" w:rsidRDefault="0084427D">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693" w:history="1">
            <w:r w:rsidR="00526E39" w:rsidRPr="0050719F">
              <w:rPr>
                <w:rStyle w:val="-"/>
                <w:noProof/>
                <w:lang w:val="el-GR"/>
              </w:rPr>
              <w:t>2.2.8.2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Υπεργολαβία</w:t>
            </w:r>
            <w:r w:rsidR="00526E39">
              <w:rPr>
                <w:noProof/>
                <w:webHidden/>
              </w:rPr>
              <w:tab/>
            </w:r>
            <w:r w:rsidR="00526E39">
              <w:rPr>
                <w:noProof/>
                <w:webHidden/>
              </w:rPr>
              <w:fldChar w:fldCharType="begin"/>
            </w:r>
            <w:r w:rsidR="00526E39">
              <w:rPr>
                <w:noProof/>
                <w:webHidden/>
              </w:rPr>
              <w:instrText xml:space="preserve"> PAGEREF _Toc155976693 \h </w:instrText>
            </w:r>
            <w:r w:rsidR="00526E39">
              <w:rPr>
                <w:noProof/>
                <w:webHidden/>
              </w:rPr>
            </w:r>
            <w:r w:rsidR="00526E39">
              <w:rPr>
                <w:noProof/>
                <w:webHidden/>
              </w:rPr>
              <w:fldChar w:fldCharType="separate"/>
            </w:r>
            <w:r>
              <w:rPr>
                <w:noProof/>
                <w:webHidden/>
              </w:rPr>
              <w:t>27</w:t>
            </w:r>
            <w:r w:rsidR="00526E39">
              <w:rPr>
                <w:noProof/>
                <w:webHidden/>
              </w:rPr>
              <w:fldChar w:fldCharType="end"/>
            </w:r>
          </w:hyperlink>
        </w:p>
        <w:p w14:paraId="6DE9A67C" w14:textId="7004C753"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94" w:history="1">
            <w:r w:rsidR="00526E39" w:rsidRPr="0050719F">
              <w:rPr>
                <w:rStyle w:val="-"/>
                <w:noProof/>
                <w:lang w:val="el-GR"/>
              </w:rPr>
              <w:t>2.2.9</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Κανόνες απόδειξης ποιοτικής επιλογής</w:t>
            </w:r>
            <w:r w:rsidR="00526E39">
              <w:rPr>
                <w:noProof/>
                <w:webHidden/>
              </w:rPr>
              <w:tab/>
            </w:r>
            <w:r w:rsidR="00526E39">
              <w:rPr>
                <w:noProof/>
                <w:webHidden/>
              </w:rPr>
              <w:fldChar w:fldCharType="begin"/>
            </w:r>
            <w:r w:rsidR="00526E39">
              <w:rPr>
                <w:noProof/>
                <w:webHidden/>
              </w:rPr>
              <w:instrText xml:space="preserve"> PAGEREF _Toc155976694 \h </w:instrText>
            </w:r>
            <w:r w:rsidR="00526E39">
              <w:rPr>
                <w:noProof/>
                <w:webHidden/>
              </w:rPr>
            </w:r>
            <w:r w:rsidR="00526E39">
              <w:rPr>
                <w:noProof/>
                <w:webHidden/>
              </w:rPr>
              <w:fldChar w:fldCharType="separate"/>
            </w:r>
            <w:r>
              <w:rPr>
                <w:noProof/>
                <w:webHidden/>
              </w:rPr>
              <w:t>27</w:t>
            </w:r>
            <w:r w:rsidR="00526E39">
              <w:rPr>
                <w:noProof/>
                <w:webHidden/>
              </w:rPr>
              <w:fldChar w:fldCharType="end"/>
            </w:r>
          </w:hyperlink>
        </w:p>
        <w:p w14:paraId="37A4CFEB" w14:textId="7E66B414" w:rsidR="00526E39" w:rsidRDefault="0084427D">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695" w:history="1">
            <w:r w:rsidR="00526E39" w:rsidRPr="0050719F">
              <w:rPr>
                <w:rStyle w:val="-"/>
                <w:i/>
                <w:noProof/>
                <w:lang w:val="el-GR"/>
              </w:rPr>
              <w:t>2.2.9.1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Προκαταρκτική απόδειξη κατά την υποβολή προσφορών</w:t>
            </w:r>
            <w:r w:rsidR="00526E39">
              <w:rPr>
                <w:noProof/>
                <w:webHidden/>
              </w:rPr>
              <w:tab/>
            </w:r>
            <w:r w:rsidR="00526E39">
              <w:rPr>
                <w:noProof/>
                <w:webHidden/>
              </w:rPr>
              <w:fldChar w:fldCharType="begin"/>
            </w:r>
            <w:r w:rsidR="00526E39">
              <w:rPr>
                <w:noProof/>
                <w:webHidden/>
              </w:rPr>
              <w:instrText xml:space="preserve"> PAGEREF _Toc155976695 \h </w:instrText>
            </w:r>
            <w:r w:rsidR="00526E39">
              <w:rPr>
                <w:noProof/>
                <w:webHidden/>
              </w:rPr>
            </w:r>
            <w:r w:rsidR="00526E39">
              <w:rPr>
                <w:noProof/>
                <w:webHidden/>
              </w:rPr>
              <w:fldChar w:fldCharType="separate"/>
            </w:r>
            <w:r>
              <w:rPr>
                <w:noProof/>
                <w:webHidden/>
              </w:rPr>
              <w:t>28</w:t>
            </w:r>
            <w:r w:rsidR="00526E39">
              <w:rPr>
                <w:noProof/>
                <w:webHidden/>
              </w:rPr>
              <w:fldChar w:fldCharType="end"/>
            </w:r>
          </w:hyperlink>
        </w:p>
        <w:p w14:paraId="48C9415D" w14:textId="74D5F5A7" w:rsidR="00526E39" w:rsidRDefault="0084427D">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696" w:history="1">
            <w:r w:rsidR="00526E39" w:rsidRPr="0050719F">
              <w:rPr>
                <w:rStyle w:val="-"/>
                <w:rFonts w:ascii="Calibri" w:hAnsi="Calibri" w:cs="Calibri"/>
                <w:noProof/>
                <w:lang w:val="el-GR"/>
              </w:rPr>
              <w:t>2.2.9.2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Αποδεικτικά μέσα</w:t>
            </w:r>
            <w:r w:rsidR="00526E39" w:rsidRPr="0050719F">
              <w:rPr>
                <w:rStyle w:val="-"/>
                <w:rFonts w:ascii="Calibri" w:hAnsi="Calibri"/>
                <w:noProof/>
                <w:lang w:val="el-GR"/>
              </w:rPr>
              <w:t xml:space="preserve"> - </w:t>
            </w:r>
            <w:r w:rsidR="00526E39" w:rsidRPr="0050719F">
              <w:rPr>
                <w:rStyle w:val="-"/>
                <w:noProof/>
                <w:lang w:val="el-GR"/>
              </w:rPr>
              <w:t>Δικαιολογητικά προσωρινού αναδόχου</w:t>
            </w:r>
            <w:r w:rsidR="00526E39">
              <w:rPr>
                <w:noProof/>
                <w:webHidden/>
              </w:rPr>
              <w:tab/>
            </w:r>
            <w:r w:rsidR="00526E39">
              <w:rPr>
                <w:noProof/>
                <w:webHidden/>
              </w:rPr>
              <w:fldChar w:fldCharType="begin"/>
            </w:r>
            <w:r w:rsidR="00526E39">
              <w:rPr>
                <w:noProof/>
                <w:webHidden/>
              </w:rPr>
              <w:instrText xml:space="preserve"> PAGEREF _Toc155976696 \h </w:instrText>
            </w:r>
            <w:r w:rsidR="00526E39">
              <w:rPr>
                <w:noProof/>
                <w:webHidden/>
              </w:rPr>
            </w:r>
            <w:r w:rsidR="00526E39">
              <w:rPr>
                <w:noProof/>
                <w:webHidden/>
              </w:rPr>
              <w:fldChar w:fldCharType="separate"/>
            </w:r>
            <w:r>
              <w:rPr>
                <w:noProof/>
                <w:webHidden/>
              </w:rPr>
              <w:t>30</w:t>
            </w:r>
            <w:r w:rsidR="00526E39">
              <w:rPr>
                <w:noProof/>
                <w:webHidden/>
              </w:rPr>
              <w:fldChar w:fldCharType="end"/>
            </w:r>
          </w:hyperlink>
        </w:p>
        <w:p w14:paraId="6BDD6233" w14:textId="3CF0CAB7"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97" w:history="1">
            <w:r w:rsidR="00526E39" w:rsidRPr="0050719F">
              <w:rPr>
                <w:rStyle w:val="-"/>
                <w:noProof/>
                <w:lang w:val="el-GR"/>
              </w:rPr>
              <w:t>2.3</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Κριτήρια Ανάθεσης</w:t>
            </w:r>
            <w:r w:rsidR="00526E39">
              <w:rPr>
                <w:noProof/>
                <w:webHidden/>
              </w:rPr>
              <w:tab/>
            </w:r>
            <w:r w:rsidR="00526E39">
              <w:rPr>
                <w:noProof/>
                <w:webHidden/>
              </w:rPr>
              <w:fldChar w:fldCharType="begin"/>
            </w:r>
            <w:r w:rsidR="00526E39">
              <w:rPr>
                <w:noProof/>
                <w:webHidden/>
              </w:rPr>
              <w:instrText xml:space="preserve"> PAGEREF _Toc155976697 \h </w:instrText>
            </w:r>
            <w:r w:rsidR="00526E39">
              <w:rPr>
                <w:noProof/>
                <w:webHidden/>
              </w:rPr>
            </w:r>
            <w:r w:rsidR="00526E39">
              <w:rPr>
                <w:noProof/>
                <w:webHidden/>
              </w:rPr>
              <w:fldChar w:fldCharType="separate"/>
            </w:r>
            <w:r>
              <w:rPr>
                <w:noProof/>
                <w:webHidden/>
              </w:rPr>
              <w:t>37</w:t>
            </w:r>
            <w:r w:rsidR="00526E39">
              <w:rPr>
                <w:noProof/>
                <w:webHidden/>
              </w:rPr>
              <w:fldChar w:fldCharType="end"/>
            </w:r>
          </w:hyperlink>
        </w:p>
        <w:p w14:paraId="270D416E" w14:textId="063B1CCD"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698" w:history="1">
            <w:r w:rsidR="00526E39" w:rsidRPr="0050719F">
              <w:rPr>
                <w:rStyle w:val="-"/>
                <w:noProof/>
                <w:lang w:val="el-GR"/>
              </w:rPr>
              <w:t>2.3.1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Κριτήριο ανάθεσης</w:t>
            </w:r>
            <w:r w:rsidR="00526E39">
              <w:rPr>
                <w:noProof/>
                <w:webHidden/>
              </w:rPr>
              <w:tab/>
            </w:r>
            <w:r w:rsidR="00526E39">
              <w:rPr>
                <w:noProof/>
                <w:webHidden/>
              </w:rPr>
              <w:fldChar w:fldCharType="begin"/>
            </w:r>
            <w:r w:rsidR="00526E39">
              <w:rPr>
                <w:noProof/>
                <w:webHidden/>
              </w:rPr>
              <w:instrText xml:space="preserve"> PAGEREF _Toc155976698 \h </w:instrText>
            </w:r>
            <w:r w:rsidR="00526E39">
              <w:rPr>
                <w:noProof/>
                <w:webHidden/>
              </w:rPr>
            </w:r>
            <w:r w:rsidR="00526E39">
              <w:rPr>
                <w:noProof/>
                <w:webHidden/>
              </w:rPr>
              <w:fldChar w:fldCharType="separate"/>
            </w:r>
            <w:r>
              <w:rPr>
                <w:noProof/>
                <w:webHidden/>
              </w:rPr>
              <w:t>37</w:t>
            </w:r>
            <w:r w:rsidR="00526E39">
              <w:rPr>
                <w:noProof/>
                <w:webHidden/>
              </w:rPr>
              <w:fldChar w:fldCharType="end"/>
            </w:r>
          </w:hyperlink>
        </w:p>
        <w:p w14:paraId="4293D906" w14:textId="1B60950B"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699" w:history="1">
            <w:r w:rsidR="00526E39" w:rsidRPr="0050719F">
              <w:rPr>
                <w:rStyle w:val="-"/>
                <w:noProof/>
                <w:lang w:val="el-GR"/>
              </w:rPr>
              <w:t>2.4</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Κατάρτιση - Περιεχόμενο Προσφορών</w:t>
            </w:r>
            <w:r w:rsidR="00526E39">
              <w:rPr>
                <w:noProof/>
                <w:webHidden/>
              </w:rPr>
              <w:tab/>
            </w:r>
            <w:r w:rsidR="00526E39">
              <w:rPr>
                <w:noProof/>
                <w:webHidden/>
              </w:rPr>
              <w:fldChar w:fldCharType="begin"/>
            </w:r>
            <w:r w:rsidR="00526E39">
              <w:rPr>
                <w:noProof/>
                <w:webHidden/>
              </w:rPr>
              <w:instrText xml:space="preserve"> PAGEREF _Toc155976699 \h </w:instrText>
            </w:r>
            <w:r w:rsidR="00526E39">
              <w:rPr>
                <w:noProof/>
                <w:webHidden/>
              </w:rPr>
            </w:r>
            <w:r w:rsidR="00526E39">
              <w:rPr>
                <w:noProof/>
                <w:webHidden/>
              </w:rPr>
              <w:fldChar w:fldCharType="separate"/>
            </w:r>
            <w:r>
              <w:rPr>
                <w:noProof/>
                <w:webHidden/>
              </w:rPr>
              <w:t>37</w:t>
            </w:r>
            <w:r w:rsidR="00526E39">
              <w:rPr>
                <w:noProof/>
                <w:webHidden/>
              </w:rPr>
              <w:fldChar w:fldCharType="end"/>
            </w:r>
          </w:hyperlink>
        </w:p>
        <w:p w14:paraId="3CF9A0A2" w14:textId="63D1503B"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00" w:history="1">
            <w:r w:rsidR="00526E39" w:rsidRPr="0050719F">
              <w:rPr>
                <w:rStyle w:val="-"/>
                <w:noProof/>
                <w:lang w:val="el-GR"/>
              </w:rPr>
              <w:t>2.4.1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Γενικοί όροι υποβολής προσφορών</w:t>
            </w:r>
            <w:r w:rsidR="00526E39">
              <w:rPr>
                <w:noProof/>
                <w:webHidden/>
              </w:rPr>
              <w:tab/>
            </w:r>
            <w:r w:rsidR="00526E39">
              <w:rPr>
                <w:noProof/>
                <w:webHidden/>
              </w:rPr>
              <w:fldChar w:fldCharType="begin"/>
            </w:r>
            <w:r w:rsidR="00526E39">
              <w:rPr>
                <w:noProof/>
                <w:webHidden/>
              </w:rPr>
              <w:instrText xml:space="preserve"> PAGEREF _Toc155976700 \h </w:instrText>
            </w:r>
            <w:r w:rsidR="00526E39">
              <w:rPr>
                <w:noProof/>
                <w:webHidden/>
              </w:rPr>
            </w:r>
            <w:r w:rsidR="00526E39">
              <w:rPr>
                <w:noProof/>
                <w:webHidden/>
              </w:rPr>
              <w:fldChar w:fldCharType="separate"/>
            </w:r>
            <w:r>
              <w:rPr>
                <w:noProof/>
                <w:webHidden/>
              </w:rPr>
              <w:t>37</w:t>
            </w:r>
            <w:r w:rsidR="00526E39">
              <w:rPr>
                <w:noProof/>
                <w:webHidden/>
              </w:rPr>
              <w:fldChar w:fldCharType="end"/>
            </w:r>
          </w:hyperlink>
        </w:p>
        <w:p w14:paraId="4F943E71" w14:textId="627B80DC"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01" w:history="1">
            <w:r w:rsidR="00526E39" w:rsidRPr="0050719F">
              <w:rPr>
                <w:rStyle w:val="-"/>
                <w:noProof/>
                <w:lang w:val="el-GR"/>
              </w:rPr>
              <w:t>2.4.2</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Χρόνος και Τρόπος υποβολής προσφορών</w:t>
            </w:r>
            <w:r w:rsidR="00526E39">
              <w:rPr>
                <w:noProof/>
                <w:webHidden/>
              </w:rPr>
              <w:tab/>
            </w:r>
            <w:r w:rsidR="00526E39">
              <w:rPr>
                <w:noProof/>
                <w:webHidden/>
              </w:rPr>
              <w:fldChar w:fldCharType="begin"/>
            </w:r>
            <w:r w:rsidR="00526E39">
              <w:rPr>
                <w:noProof/>
                <w:webHidden/>
              </w:rPr>
              <w:instrText xml:space="preserve"> PAGEREF _Toc155976701 \h </w:instrText>
            </w:r>
            <w:r w:rsidR="00526E39">
              <w:rPr>
                <w:noProof/>
                <w:webHidden/>
              </w:rPr>
            </w:r>
            <w:r w:rsidR="00526E39">
              <w:rPr>
                <w:noProof/>
                <w:webHidden/>
              </w:rPr>
              <w:fldChar w:fldCharType="separate"/>
            </w:r>
            <w:r>
              <w:rPr>
                <w:noProof/>
                <w:webHidden/>
              </w:rPr>
              <w:t>38</w:t>
            </w:r>
            <w:r w:rsidR="00526E39">
              <w:rPr>
                <w:noProof/>
                <w:webHidden/>
              </w:rPr>
              <w:fldChar w:fldCharType="end"/>
            </w:r>
          </w:hyperlink>
        </w:p>
        <w:p w14:paraId="052C5BDB" w14:textId="74543E49"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02" w:history="1">
            <w:r w:rsidR="00526E39" w:rsidRPr="0050719F">
              <w:rPr>
                <w:rStyle w:val="-"/>
                <w:noProof/>
                <w:lang w:val="el-GR"/>
              </w:rPr>
              <w:t>2.4.3</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Περιεχόμενα Φακέλου «Δικαιολογητικά Συμμετοχής - Τεχνική Προσφορά»</w:t>
            </w:r>
            <w:r w:rsidR="00526E39">
              <w:rPr>
                <w:noProof/>
                <w:webHidden/>
              </w:rPr>
              <w:tab/>
            </w:r>
            <w:r w:rsidR="00526E39">
              <w:rPr>
                <w:noProof/>
                <w:webHidden/>
              </w:rPr>
              <w:fldChar w:fldCharType="begin"/>
            </w:r>
            <w:r w:rsidR="00526E39">
              <w:rPr>
                <w:noProof/>
                <w:webHidden/>
              </w:rPr>
              <w:instrText xml:space="preserve"> PAGEREF _Toc155976702 \h </w:instrText>
            </w:r>
            <w:r w:rsidR="00526E39">
              <w:rPr>
                <w:noProof/>
                <w:webHidden/>
              </w:rPr>
            </w:r>
            <w:r w:rsidR="00526E39">
              <w:rPr>
                <w:noProof/>
                <w:webHidden/>
              </w:rPr>
              <w:fldChar w:fldCharType="separate"/>
            </w:r>
            <w:r>
              <w:rPr>
                <w:noProof/>
                <w:webHidden/>
              </w:rPr>
              <w:t>41</w:t>
            </w:r>
            <w:r w:rsidR="00526E39">
              <w:rPr>
                <w:noProof/>
                <w:webHidden/>
              </w:rPr>
              <w:fldChar w:fldCharType="end"/>
            </w:r>
          </w:hyperlink>
        </w:p>
        <w:p w14:paraId="11CC9C21" w14:textId="07EFA461" w:rsidR="00526E39" w:rsidRDefault="0084427D">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03" w:history="1">
            <w:r w:rsidR="00526E39" w:rsidRPr="0050719F">
              <w:rPr>
                <w:rStyle w:val="-"/>
                <w:noProof/>
              </w:rPr>
              <w:t>2.4.3.1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rPr>
              <w:t>Δικαιολογητικά Συμμετοχής</w:t>
            </w:r>
            <w:r w:rsidR="00526E39">
              <w:rPr>
                <w:noProof/>
                <w:webHidden/>
              </w:rPr>
              <w:tab/>
            </w:r>
            <w:r w:rsidR="00526E39">
              <w:rPr>
                <w:noProof/>
                <w:webHidden/>
              </w:rPr>
              <w:fldChar w:fldCharType="begin"/>
            </w:r>
            <w:r w:rsidR="00526E39">
              <w:rPr>
                <w:noProof/>
                <w:webHidden/>
              </w:rPr>
              <w:instrText xml:space="preserve"> PAGEREF _Toc155976703 \h </w:instrText>
            </w:r>
            <w:r w:rsidR="00526E39">
              <w:rPr>
                <w:noProof/>
                <w:webHidden/>
              </w:rPr>
            </w:r>
            <w:r w:rsidR="00526E39">
              <w:rPr>
                <w:noProof/>
                <w:webHidden/>
              </w:rPr>
              <w:fldChar w:fldCharType="separate"/>
            </w:r>
            <w:r>
              <w:rPr>
                <w:noProof/>
                <w:webHidden/>
              </w:rPr>
              <w:t>41</w:t>
            </w:r>
            <w:r w:rsidR="00526E39">
              <w:rPr>
                <w:noProof/>
                <w:webHidden/>
              </w:rPr>
              <w:fldChar w:fldCharType="end"/>
            </w:r>
          </w:hyperlink>
        </w:p>
        <w:p w14:paraId="718E60F9" w14:textId="59A751BC" w:rsidR="00526E39" w:rsidRDefault="0084427D">
          <w:pPr>
            <w:pStyle w:val="40"/>
            <w:tabs>
              <w:tab w:val="left" w:pos="154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04" w:history="1">
            <w:r w:rsidR="00526E39" w:rsidRPr="0050719F">
              <w:rPr>
                <w:rStyle w:val="-"/>
                <w:noProof/>
                <w:lang w:val="el-GR"/>
              </w:rPr>
              <w:t>2.4.3.2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Τεχνική Προσφορά</w:t>
            </w:r>
            <w:r w:rsidR="00526E39">
              <w:rPr>
                <w:noProof/>
                <w:webHidden/>
              </w:rPr>
              <w:tab/>
            </w:r>
            <w:r w:rsidR="00526E39">
              <w:rPr>
                <w:noProof/>
                <w:webHidden/>
              </w:rPr>
              <w:fldChar w:fldCharType="begin"/>
            </w:r>
            <w:r w:rsidR="00526E39">
              <w:rPr>
                <w:noProof/>
                <w:webHidden/>
              </w:rPr>
              <w:instrText xml:space="preserve"> PAGEREF _Toc155976704 \h </w:instrText>
            </w:r>
            <w:r w:rsidR="00526E39">
              <w:rPr>
                <w:noProof/>
                <w:webHidden/>
              </w:rPr>
            </w:r>
            <w:r w:rsidR="00526E39">
              <w:rPr>
                <w:noProof/>
                <w:webHidden/>
              </w:rPr>
              <w:fldChar w:fldCharType="separate"/>
            </w:r>
            <w:r>
              <w:rPr>
                <w:noProof/>
                <w:webHidden/>
              </w:rPr>
              <w:t>43</w:t>
            </w:r>
            <w:r w:rsidR="00526E39">
              <w:rPr>
                <w:noProof/>
                <w:webHidden/>
              </w:rPr>
              <w:fldChar w:fldCharType="end"/>
            </w:r>
          </w:hyperlink>
        </w:p>
        <w:p w14:paraId="7E2B1921" w14:textId="4284596C"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05" w:history="1">
            <w:r w:rsidR="00526E39" w:rsidRPr="0050719F">
              <w:rPr>
                <w:rStyle w:val="-"/>
                <w:noProof/>
                <w:lang w:val="el-GR"/>
              </w:rPr>
              <w:t>2.4.4</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Περιεχόμενα Φακέλου «Οικονομική Προσφορά» / Τρόπος σύνταξης και υποβολής οικονομικών προσφορών</w:t>
            </w:r>
            <w:r w:rsidR="00526E39">
              <w:rPr>
                <w:noProof/>
                <w:webHidden/>
              </w:rPr>
              <w:tab/>
            </w:r>
            <w:r w:rsidR="00526E39">
              <w:rPr>
                <w:noProof/>
                <w:webHidden/>
              </w:rPr>
              <w:fldChar w:fldCharType="begin"/>
            </w:r>
            <w:r w:rsidR="00526E39">
              <w:rPr>
                <w:noProof/>
                <w:webHidden/>
              </w:rPr>
              <w:instrText xml:space="preserve"> PAGEREF _Toc155976705 \h </w:instrText>
            </w:r>
            <w:r w:rsidR="00526E39">
              <w:rPr>
                <w:noProof/>
                <w:webHidden/>
              </w:rPr>
            </w:r>
            <w:r w:rsidR="00526E39">
              <w:rPr>
                <w:noProof/>
                <w:webHidden/>
              </w:rPr>
              <w:fldChar w:fldCharType="separate"/>
            </w:r>
            <w:r>
              <w:rPr>
                <w:noProof/>
                <w:webHidden/>
              </w:rPr>
              <w:t>43</w:t>
            </w:r>
            <w:r w:rsidR="00526E39">
              <w:rPr>
                <w:noProof/>
                <w:webHidden/>
              </w:rPr>
              <w:fldChar w:fldCharType="end"/>
            </w:r>
          </w:hyperlink>
        </w:p>
        <w:p w14:paraId="566FFDC0" w14:textId="4AD29D03"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06" w:history="1">
            <w:r w:rsidR="00526E39" w:rsidRPr="0050719F">
              <w:rPr>
                <w:rStyle w:val="-"/>
                <w:noProof/>
                <w:lang w:val="el-GR"/>
              </w:rPr>
              <w:t>2.4.5</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Χρόνος ισχύος των προσφορών</w:t>
            </w:r>
            <w:r w:rsidR="00526E39">
              <w:rPr>
                <w:noProof/>
                <w:webHidden/>
              </w:rPr>
              <w:tab/>
            </w:r>
            <w:r w:rsidR="00526E39">
              <w:rPr>
                <w:noProof/>
                <w:webHidden/>
              </w:rPr>
              <w:fldChar w:fldCharType="begin"/>
            </w:r>
            <w:r w:rsidR="00526E39">
              <w:rPr>
                <w:noProof/>
                <w:webHidden/>
              </w:rPr>
              <w:instrText xml:space="preserve"> PAGEREF _Toc155976706 \h </w:instrText>
            </w:r>
            <w:r w:rsidR="00526E39">
              <w:rPr>
                <w:noProof/>
                <w:webHidden/>
              </w:rPr>
            </w:r>
            <w:r w:rsidR="00526E39">
              <w:rPr>
                <w:noProof/>
                <w:webHidden/>
              </w:rPr>
              <w:fldChar w:fldCharType="separate"/>
            </w:r>
            <w:r>
              <w:rPr>
                <w:noProof/>
                <w:webHidden/>
              </w:rPr>
              <w:t>43</w:t>
            </w:r>
            <w:r w:rsidR="00526E39">
              <w:rPr>
                <w:noProof/>
                <w:webHidden/>
              </w:rPr>
              <w:fldChar w:fldCharType="end"/>
            </w:r>
          </w:hyperlink>
        </w:p>
        <w:p w14:paraId="216684D8" w14:textId="74DDE3CF"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07" w:history="1">
            <w:r w:rsidR="00526E39" w:rsidRPr="0050719F">
              <w:rPr>
                <w:rStyle w:val="-"/>
                <w:noProof/>
                <w:lang w:val="el-GR"/>
              </w:rPr>
              <w:t>2.4.6</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Λόγοι απόρριψης προσφορών</w:t>
            </w:r>
            <w:r w:rsidR="00526E39">
              <w:rPr>
                <w:noProof/>
                <w:webHidden/>
              </w:rPr>
              <w:tab/>
            </w:r>
            <w:r w:rsidR="00526E39">
              <w:rPr>
                <w:noProof/>
                <w:webHidden/>
              </w:rPr>
              <w:fldChar w:fldCharType="begin"/>
            </w:r>
            <w:r w:rsidR="00526E39">
              <w:rPr>
                <w:noProof/>
                <w:webHidden/>
              </w:rPr>
              <w:instrText xml:space="preserve"> PAGEREF _Toc155976707 \h </w:instrText>
            </w:r>
            <w:r w:rsidR="00526E39">
              <w:rPr>
                <w:noProof/>
                <w:webHidden/>
              </w:rPr>
            </w:r>
            <w:r w:rsidR="00526E39">
              <w:rPr>
                <w:noProof/>
                <w:webHidden/>
              </w:rPr>
              <w:fldChar w:fldCharType="separate"/>
            </w:r>
            <w:r>
              <w:rPr>
                <w:noProof/>
                <w:webHidden/>
              </w:rPr>
              <w:t>44</w:t>
            </w:r>
            <w:r w:rsidR="00526E39">
              <w:rPr>
                <w:noProof/>
                <w:webHidden/>
              </w:rPr>
              <w:fldChar w:fldCharType="end"/>
            </w:r>
          </w:hyperlink>
        </w:p>
        <w:p w14:paraId="750320FE" w14:textId="5F46DC95" w:rsidR="00526E39" w:rsidRDefault="0084427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55976708" w:history="1">
            <w:r w:rsidR="00526E39" w:rsidRPr="0050719F">
              <w:rPr>
                <w:rStyle w:val="-"/>
                <w:noProof/>
                <w14:scene3d>
                  <w14:camera w14:prst="orthographicFront"/>
                  <w14:lightRig w14:rig="threePt" w14:dir="t">
                    <w14:rot w14:lat="0" w14:lon="0" w14:rev="0"/>
                  </w14:lightRig>
                </w14:scene3d>
              </w:rPr>
              <w:t>3.</w:t>
            </w:r>
            <w:r w:rsidR="00526E39">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26E39" w:rsidRPr="0050719F">
              <w:rPr>
                <w:rStyle w:val="-"/>
                <w:noProof/>
              </w:rPr>
              <w:t>ΔΙΕΝΕΡΓΕΙΑ ΔΙΑΔΙΚΑΣΙΑΣ - ΑΞΙΟΛΟΓΗΣΗ ΠΡΟΣΦΟΡΩΝ</w:t>
            </w:r>
            <w:r w:rsidR="00526E39">
              <w:rPr>
                <w:noProof/>
                <w:webHidden/>
              </w:rPr>
              <w:tab/>
            </w:r>
            <w:r w:rsidR="00526E39">
              <w:rPr>
                <w:noProof/>
                <w:webHidden/>
              </w:rPr>
              <w:fldChar w:fldCharType="begin"/>
            </w:r>
            <w:r w:rsidR="00526E39">
              <w:rPr>
                <w:noProof/>
                <w:webHidden/>
              </w:rPr>
              <w:instrText xml:space="preserve"> PAGEREF _Toc155976708 \h </w:instrText>
            </w:r>
            <w:r w:rsidR="00526E39">
              <w:rPr>
                <w:noProof/>
                <w:webHidden/>
              </w:rPr>
            </w:r>
            <w:r w:rsidR="00526E39">
              <w:rPr>
                <w:noProof/>
                <w:webHidden/>
              </w:rPr>
              <w:fldChar w:fldCharType="separate"/>
            </w:r>
            <w:r>
              <w:rPr>
                <w:noProof/>
                <w:webHidden/>
              </w:rPr>
              <w:t>46</w:t>
            </w:r>
            <w:r w:rsidR="00526E39">
              <w:rPr>
                <w:noProof/>
                <w:webHidden/>
              </w:rPr>
              <w:fldChar w:fldCharType="end"/>
            </w:r>
          </w:hyperlink>
        </w:p>
        <w:p w14:paraId="141597E7" w14:textId="54ACFFE5"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09" w:history="1">
            <w:r w:rsidR="00526E39" w:rsidRPr="0050719F">
              <w:rPr>
                <w:rStyle w:val="-"/>
                <w:noProof/>
                <w:lang w:val="el-GR"/>
              </w:rPr>
              <w:t>3.1</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Αποσφράγιση και αξιολόγηση προσφορών</w:t>
            </w:r>
            <w:r w:rsidR="00526E39">
              <w:rPr>
                <w:noProof/>
                <w:webHidden/>
              </w:rPr>
              <w:tab/>
            </w:r>
            <w:r w:rsidR="00526E39">
              <w:rPr>
                <w:noProof/>
                <w:webHidden/>
              </w:rPr>
              <w:fldChar w:fldCharType="begin"/>
            </w:r>
            <w:r w:rsidR="00526E39">
              <w:rPr>
                <w:noProof/>
                <w:webHidden/>
              </w:rPr>
              <w:instrText xml:space="preserve"> PAGEREF _Toc155976709 \h </w:instrText>
            </w:r>
            <w:r w:rsidR="00526E39">
              <w:rPr>
                <w:noProof/>
                <w:webHidden/>
              </w:rPr>
            </w:r>
            <w:r w:rsidR="00526E39">
              <w:rPr>
                <w:noProof/>
                <w:webHidden/>
              </w:rPr>
              <w:fldChar w:fldCharType="separate"/>
            </w:r>
            <w:r>
              <w:rPr>
                <w:noProof/>
                <w:webHidden/>
              </w:rPr>
              <w:t>46</w:t>
            </w:r>
            <w:r w:rsidR="00526E39">
              <w:rPr>
                <w:noProof/>
                <w:webHidden/>
              </w:rPr>
              <w:fldChar w:fldCharType="end"/>
            </w:r>
          </w:hyperlink>
        </w:p>
        <w:p w14:paraId="1B71347D" w14:textId="6ADA9819"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10" w:history="1">
            <w:r w:rsidR="00526E39" w:rsidRPr="0050719F">
              <w:rPr>
                <w:rStyle w:val="-"/>
                <w:noProof/>
                <w:lang w:val="el-GR"/>
              </w:rPr>
              <w:t>3.1.1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Ηλεκτρονική αποσφράγιση προσφορών</w:t>
            </w:r>
            <w:r w:rsidR="00526E39">
              <w:rPr>
                <w:noProof/>
                <w:webHidden/>
              </w:rPr>
              <w:tab/>
            </w:r>
            <w:r w:rsidR="00526E39">
              <w:rPr>
                <w:noProof/>
                <w:webHidden/>
              </w:rPr>
              <w:fldChar w:fldCharType="begin"/>
            </w:r>
            <w:r w:rsidR="00526E39">
              <w:rPr>
                <w:noProof/>
                <w:webHidden/>
              </w:rPr>
              <w:instrText xml:space="preserve"> PAGEREF _Toc155976710 \h </w:instrText>
            </w:r>
            <w:r w:rsidR="00526E39">
              <w:rPr>
                <w:noProof/>
                <w:webHidden/>
              </w:rPr>
            </w:r>
            <w:r w:rsidR="00526E39">
              <w:rPr>
                <w:noProof/>
                <w:webHidden/>
              </w:rPr>
              <w:fldChar w:fldCharType="separate"/>
            </w:r>
            <w:r>
              <w:rPr>
                <w:noProof/>
                <w:webHidden/>
              </w:rPr>
              <w:t>46</w:t>
            </w:r>
            <w:r w:rsidR="00526E39">
              <w:rPr>
                <w:noProof/>
                <w:webHidden/>
              </w:rPr>
              <w:fldChar w:fldCharType="end"/>
            </w:r>
          </w:hyperlink>
        </w:p>
        <w:p w14:paraId="60F76265" w14:textId="51D3D311"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11" w:history="1">
            <w:r w:rsidR="00526E39" w:rsidRPr="0050719F">
              <w:rPr>
                <w:rStyle w:val="-"/>
                <w:noProof/>
                <w:lang w:val="el-GR"/>
              </w:rPr>
              <w:t>3.1.2</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Αξιολόγηση προσφορών</w:t>
            </w:r>
            <w:r w:rsidR="00526E39">
              <w:rPr>
                <w:noProof/>
                <w:webHidden/>
              </w:rPr>
              <w:tab/>
            </w:r>
            <w:r w:rsidR="00526E39">
              <w:rPr>
                <w:noProof/>
                <w:webHidden/>
              </w:rPr>
              <w:fldChar w:fldCharType="begin"/>
            </w:r>
            <w:r w:rsidR="00526E39">
              <w:rPr>
                <w:noProof/>
                <w:webHidden/>
              </w:rPr>
              <w:instrText xml:space="preserve"> PAGEREF _Toc155976711 \h </w:instrText>
            </w:r>
            <w:r w:rsidR="00526E39">
              <w:rPr>
                <w:noProof/>
                <w:webHidden/>
              </w:rPr>
            </w:r>
            <w:r w:rsidR="00526E39">
              <w:rPr>
                <w:noProof/>
                <w:webHidden/>
              </w:rPr>
              <w:fldChar w:fldCharType="separate"/>
            </w:r>
            <w:r>
              <w:rPr>
                <w:noProof/>
                <w:webHidden/>
              </w:rPr>
              <w:t>46</w:t>
            </w:r>
            <w:r w:rsidR="00526E39">
              <w:rPr>
                <w:noProof/>
                <w:webHidden/>
              </w:rPr>
              <w:fldChar w:fldCharType="end"/>
            </w:r>
          </w:hyperlink>
        </w:p>
        <w:p w14:paraId="0D86A55F" w14:textId="33E8F69D"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12" w:history="1">
            <w:r w:rsidR="00526E39" w:rsidRPr="0050719F">
              <w:rPr>
                <w:rStyle w:val="-"/>
                <w:noProof/>
                <w:lang w:val="el-GR"/>
              </w:rPr>
              <w:t>3.2</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Πρόσκληση υποβολής δικαιολογητικών προσωρινού αναδόχου - Δικαιολογητικά προσωρινού αναδόχου</w:t>
            </w:r>
            <w:r w:rsidR="00526E39">
              <w:rPr>
                <w:noProof/>
                <w:webHidden/>
              </w:rPr>
              <w:tab/>
            </w:r>
            <w:r w:rsidR="00526E39">
              <w:rPr>
                <w:noProof/>
                <w:webHidden/>
              </w:rPr>
              <w:fldChar w:fldCharType="begin"/>
            </w:r>
            <w:r w:rsidR="00526E39">
              <w:rPr>
                <w:noProof/>
                <w:webHidden/>
              </w:rPr>
              <w:instrText xml:space="preserve"> PAGEREF _Toc155976712 \h </w:instrText>
            </w:r>
            <w:r w:rsidR="00526E39">
              <w:rPr>
                <w:noProof/>
                <w:webHidden/>
              </w:rPr>
            </w:r>
            <w:r w:rsidR="00526E39">
              <w:rPr>
                <w:noProof/>
                <w:webHidden/>
              </w:rPr>
              <w:fldChar w:fldCharType="separate"/>
            </w:r>
            <w:r>
              <w:rPr>
                <w:noProof/>
                <w:webHidden/>
              </w:rPr>
              <w:t>48</w:t>
            </w:r>
            <w:r w:rsidR="00526E39">
              <w:rPr>
                <w:noProof/>
                <w:webHidden/>
              </w:rPr>
              <w:fldChar w:fldCharType="end"/>
            </w:r>
          </w:hyperlink>
        </w:p>
        <w:p w14:paraId="0182D77A" w14:textId="61EE93F7"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13" w:history="1">
            <w:r w:rsidR="00526E39" w:rsidRPr="0050719F">
              <w:rPr>
                <w:rStyle w:val="-"/>
                <w:noProof/>
                <w:lang w:val="el-GR"/>
              </w:rPr>
              <w:t>3.3</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Κατακύρωση - σύναψη σύμβασης</w:t>
            </w:r>
            <w:r w:rsidR="00526E39">
              <w:rPr>
                <w:noProof/>
                <w:webHidden/>
              </w:rPr>
              <w:tab/>
            </w:r>
            <w:r w:rsidR="00526E39">
              <w:rPr>
                <w:noProof/>
                <w:webHidden/>
              </w:rPr>
              <w:fldChar w:fldCharType="begin"/>
            </w:r>
            <w:r w:rsidR="00526E39">
              <w:rPr>
                <w:noProof/>
                <w:webHidden/>
              </w:rPr>
              <w:instrText xml:space="preserve"> PAGEREF _Toc155976713 \h </w:instrText>
            </w:r>
            <w:r w:rsidR="00526E39">
              <w:rPr>
                <w:noProof/>
                <w:webHidden/>
              </w:rPr>
            </w:r>
            <w:r w:rsidR="00526E39">
              <w:rPr>
                <w:noProof/>
                <w:webHidden/>
              </w:rPr>
              <w:fldChar w:fldCharType="separate"/>
            </w:r>
            <w:r>
              <w:rPr>
                <w:noProof/>
                <w:webHidden/>
              </w:rPr>
              <w:t>49</w:t>
            </w:r>
            <w:r w:rsidR="00526E39">
              <w:rPr>
                <w:noProof/>
                <w:webHidden/>
              </w:rPr>
              <w:fldChar w:fldCharType="end"/>
            </w:r>
          </w:hyperlink>
        </w:p>
        <w:p w14:paraId="13910C02" w14:textId="141D917A"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14" w:history="1">
            <w:r w:rsidR="00526E39" w:rsidRPr="0050719F">
              <w:rPr>
                <w:rStyle w:val="-"/>
                <w:noProof/>
                <w:lang w:val="el-GR"/>
              </w:rPr>
              <w:t>3.4</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Προδικαστικές Προσφυγές - Προσωρινή και Οριστική Δικαστική Προστασία</w:t>
            </w:r>
            <w:r w:rsidR="00526E39">
              <w:rPr>
                <w:noProof/>
                <w:webHidden/>
              </w:rPr>
              <w:tab/>
            </w:r>
            <w:r w:rsidR="00526E39">
              <w:rPr>
                <w:noProof/>
                <w:webHidden/>
              </w:rPr>
              <w:fldChar w:fldCharType="begin"/>
            </w:r>
            <w:r w:rsidR="00526E39">
              <w:rPr>
                <w:noProof/>
                <w:webHidden/>
              </w:rPr>
              <w:instrText xml:space="preserve"> PAGEREF _Toc155976714 \h </w:instrText>
            </w:r>
            <w:r w:rsidR="00526E39">
              <w:rPr>
                <w:noProof/>
                <w:webHidden/>
              </w:rPr>
            </w:r>
            <w:r w:rsidR="00526E39">
              <w:rPr>
                <w:noProof/>
                <w:webHidden/>
              </w:rPr>
              <w:fldChar w:fldCharType="separate"/>
            </w:r>
            <w:r>
              <w:rPr>
                <w:noProof/>
                <w:webHidden/>
              </w:rPr>
              <w:t>51</w:t>
            </w:r>
            <w:r w:rsidR="00526E39">
              <w:rPr>
                <w:noProof/>
                <w:webHidden/>
              </w:rPr>
              <w:fldChar w:fldCharType="end"/>
            </w:r>
          </w:hyperlink>
        </w:p>
        <w:p w14:paraId="3E867468" w14:textId="7DD8349D"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15" w:history="1">
            <w:r w:rsidR="00526E39" w:rsidRPr="0050719F">
              <w:rPr>
                <w:rStyle w:val="-"/>
                <w:noProof/>
                <w:lang w:val="el-GR"/>
              </w:rPr>
              <w:t>3.5</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Ματαίωση Διαδικασίας</w:t>
            </w:r>
            <w:r w:rsidR="00526E39">
              <w:rPr>
                <w:noProof/>
                <w:webHidden/>
              </w:rPr>
              <w:tab/>
            </w:r>
            <w:r w:rsidR="00526E39">
              <w:rPr>
                <w:noProof/>
                <w:webHidden/>
              </w:rPr>
              <w:fldChar w:fldCharType="begin"/>
            </w:r>
            <w:r w:rsidR="00526E39">
              <w:rPr>
                <w:noProof/>
                <w:webHidden/>
              </w:rPr>
              <w:instrText xml:space="preserve"> PAGEREF _Toc155976715 \h </w:instrText>
            </w:r>
            <w:r w:rsidR="00526E39">
              <w:rPr>
                <w:noProof/>
                <w:webHidden/>
              </w:rPr>
            </w:r>
            <w:r w:rsidR="00526E39">
              <w:rPr>
                <w:noProof/>
                <w:webHidden/>
              </w:rPr>
              <w:fldChar w:fldCharType="separate"/>
            </w:r>
            <w:r>
              <w:rPr>
                <w:noProof/>
                <w:webHidden/>
              </w:rPr>
              <w:t>54</w:t>
            </w:r>
            <w:r w:rsidR="00526E39">
              <w:rPr>
                <w:noProof/>
                <w:webHidden/>
              </w:rPr>
              <w:fldChar w:fldCharType="end"/>
            </w:r>
          </w:hyperlink>
        </w:p>
        <w:p w14:paraId="472C8A4B" w14:textId="788D4BFE" w:rsidR="00526E39" w:rsidRDefault="0084427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55976716" w:history="1">
            <w:r w:rsidR="00526E39" w:rsidRPr="0050719F">
              <w:rPr>
                <w:rStyle w:val="-"/>
                <w:noProof/>
                <w14:scene3d>
                  <w14:camera w14:prst="orthographicFront"/>
                  <w14:lightRig w14:rig="threePt" w14:dir="t">
                    <w14:rot w14:lat="0" w14:lon="0" w14:rev="0"/>
                  </w14:lightRig>
                </w14:scene3d>
              </w:rPr>
              <w:t>4.</w:t>
            </w:r>
            <w:r w:rsidR="00526E39">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26E39" w:rsidRPr="0050719F">
              <w:rPr>
                <w:rStyle w:val="-"/>
                <w:noProof/>
              </w:rPr>
              <w:t>ΟΡΟΙ ΕΚΤΕΛΕΣΗΣ ΤΗΣ ΣΥΜΒΑΣΗΣ</w:t>
            </w:r>
            <w:r w:rsidR="00526E39">
              <w:rPr>
                <w:noProof/>
                <w:webHidden/>
              </w:rPr>
              <w:tab/>
            </w:r>
            <w:r w:rsidR="00526E39">
              <w:rPr>
                <w:noProof/>
                <w:webHidden/>
              </w:rPr>
              <w:fldChar w:fldCharType="begin"/>
            </w:r>
            <w:r w:rsidR="00526E39">
              <w:rPr>
                <w:noProof/>
                <w:webHidden/>
              </w:rPr>
              <w:instrText xml:space="preserve"> PAGEREF _Toc155976716 \h </w:instrText>
            </w:r>
            <w:r w:rsidR="00526E39">
              <w:rPr>
                <w:noProof/>
                <w:webHidden/>
              </w:rPr>
            </w:r>
            <w:r w:rsidR="00526E39">
              <w:rPr>
                <w:noProof/>
                <w:webHidden/>
              </w:rPr>
              <w:fldChar w:fldCharType="separate"/>
            </w:r>
            <w:r>
              <w:rPr>
                <w:noProof/>
                <w:webHidden/>
              </w:rPr>
              <w:t>55</w:t>
            </w:r>
            <w:r w:rsidR="00526E39">
              <w:rPr>
                <w:noProof/>
                <w:webHidden/>
              </w:rPr>
              <w:fldChar w:fldCharType="end"/>
            </w:r>
          </w:hyperlink>
        </w:p>
        <w:p w14:paraId="12C22C93" w14:textId="2D13797C"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17" w:history="1">
            <w:r w:rsidR="00526E39" w:rsidRPr="0050719F">
              <w:rPr>
                <w:rStyle w:val="-"/>
                <w:noProof/>
                <w:lang w:val="el-GR"/>
              </w:rPr>
              <w:t>4.1</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Εγγυήσεις (καλής εκτέλεσης, καλής λειτουργίας)</w:t>
            </w:r>
            <w:r w:rsidR="00526E39">
              <w:rPr>
                <w:noProof/>
                <w:webHidden/>
              </w:rPr>
              <w:tab/>
            </w:r>
            <w:r w:rsidR="00526E39">
              <w:rPr>
                <w:noProof/>
                <w:webHidden/>
              </w:rPr>
              <w:fldChar w:fldCharType="begin"/>
            </w:r>
            <w:r w:rsidR="00526E39">
              <w:rPr>
                <w:noProof/>
                <w:webHidden/>
              </w:rPr>
              <w:instrText xml:space="preserve"> PAGEREF _Toc155976717 \h </w:instrText>
            </w:r>
            <w:r w:rsidR="00526E39">
              <w:rPr>
                <w:noProof/>
                <w:webHidden/>
              </w:rPr>
            </w:r>
            <w:r w:rsidR="00526E39">
              <w:rPr>
                <w:noProof/>
                <w:webHidden/>
              </w:rPr>
              <w:fldChar w:fldCharType="separate"/>
            </w:r>
            <w:r>
              <w:rPr>
                <w:noProof/>
                <w:webHidden/>
              </w:rPr>
              <w:t>55</w:t>
            </w:r>
            <w:r w:rsidR="00526E39">
              <w:rPr>
                <w:noProof/>
                <w:webHidden/>
              </w:rPr>
              <w:fldChar w:fldCharType="end"/>
            </w:r>
          </w:hyperlink>
        </w:p>
        <w:p w14:paraId="3E34C843" w14:textId="5F384A39"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18" w:history="1">
            <w:r w:rsidR="00526E39" w:rsidRPr="0050719F">
              <w:rPr>
                <w:rStyle w:val="-"/>
                <w:noProof/>
                <w:lang w:val="el-GR"/>
              </w:rPr>
              <w:t>4.2</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Συμβατικό πλαίσιο – Εφαρμοστέα νομοθεσία</w:t>
            </w:r>
            <w:r w:rsidR="00526E39">
              <w:rPr>
                <w:noProof/>
                <w:webHidden/>
              </w:rPr>
              <w:tab/>
            </w:r>
            <w:r w:rsidR="00526E39">
              <w:rPr>
                <w:noProof/>
                <w:webHidden/>
              </w:rPr>
              <w:fldChar w:fldCharType="begin"/>
            </w:r>
            <w:r w:rsidR="00526E39">
              <w:rPr>
                <w:noProof/>
                <w:webHidden/>
              </w:rPr>
              <w:instrText xml:space="preserve"> PAGEREF _Toc155976718 \h </w:instrText>
            </w:r>
            <w:r w:rsidR="00526E39">
              <w:rPr>
                <w:noProof/>
                <w:webHidden/>
              </w:rPr>
            </w:r>
            <w:r w:rsidR="00526E39">
              <w:rPr>
                <w:noProof/>
                <w:webHidden/>
              </w:rPr>
              <w:fldChar w:fldCharType="separate"/>
            </w:r>
            <w:r>
              <w:rPr>
                <w:noProof/>
                <w:webHidden/>
              </w:rPr>
              <w:t>56</w:t>
            </w:r>
            <w:r w:rsidR="00526E39">
              <w:rPr>
                <w:noProof/>
                <w:webHidden/>
              </w:rPr>
              <w:fldChar w:fldCharType="end"/>
            </w:r>
          </w:hyperlink>
        </w:p>
        <w:p w14:paraId="09F38969" w14:textId="1F0B2406"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19" w:history="1">
            <w:r w:rsidR="00526E39" w:rsidRPr="0050719F">
              <w:rPr>
                <w:rStyle w:val="-"/>
                <w:noProof/>
                <w:lang w:val="el-GR"/>
              </w:rPr>
              <w:t>4.3</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Όροι εκτέλεσης της σύμβασης</w:t>
            </w:r>
            <w:r w:rsidR="00526E39">
              <w:rPr>
                <w:noProof/>
                <w:webHidden/>
              </w:rPr>
              <w:tab/>
            </w:r>
            <w:r w:rsidR="00526E39">
              <w:rPr>
                <w:noProof/>
                <w:webHidden/>
              </w:rPr>
              <w:fldChar w:fldCharType="begin"/>
            </w:r>
            <w:r w:rsidR="00526E39">
              <w:rPr>
                <w:noProof/>
                <w:webHidden/>
              </w:rPr>
              <w:instrText xml:space="preserve"> PAGEREF _Toc155976719 \h </w:instrText>
            </w:r>
            <w:r w:rsidR="00526E39">
              <w:rPr>
                <w:noProof/>
                <w:webHidden/>
              </w:rPr>
            </w:r>
            <w:r w:rsidR="00526E39">
              <w:rPr>
                <w:noProof/>
                <w:webHidden/>
              </w:rPr>
              <w:fldChar w:fldCharType="separate"/>
            </w:r>
            <w:r>
              <w:rPr>
                <w:noProof/>
                <w:webHidden/>
              </w:rPr>
              <w:t>56</w:t>
            </w:r>
            <w:r w:rsidR="00526E39">
              <w:rPr>
                <w:noProof/>
                <w:webHidden/>
              </w:rPr>
              <w:fldChar w:fldCharType="end"/>
            </w:r>
          </w:hyperlink>
        </w:p>
        <w:p w14:paraId="5EEB372B" w14:textId="740C790A"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20" w:history="1">
            <w:r w:rsidR="00526E39" w:rsidRPr="0050719F">
              <w:rPr>
                <w:rStyle w:val="-"/>
                <w:noProof/>
                <w:lang w:val="el-GR"/>
              </w:rPr>
              <w:t>4.4</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Υπεργολαβία</w:t>
            </w:r>
            <w:r w:rsidR="00526E39">
              <w:rPr>
                <w:noProof/>
                <w:webHidden/>
              </w:rPr>
              <w:tab/>
            </w:r>
            <w:r w:rsidR="00526E39">
              <w:rPr>
                <w:noProof/>
                <w:webHidden/>
              </w:rPr>
              <w:fldChar w:fldCharType="begin"/>
            </w:r>
            <w:r w:rsidR="00526E39">
              <w:rPr>
                <w:noProof/>
                <w:webHidden/>
              </w:rPr>
              <w:instrText xml:space="preserve"> PAGEREF _Toc155976720 \h </w:instrText>
            </w:r>
            <w:r w:rsidR="00526E39">
              <w:rPr>
                <w:noProof/>
                <w:webHidden/>
              </w:rPr>
            </w:r>
            <w:r w:rsidR="00526E39">
              <w:rPr>
                <w:noProof/>
                <w:webHidden/>
              </w:rPr>
              <w:fldChar w:fldCharType="separate"/>
            </w:r>
            <w:r>
              <w:rPr>
                <w:noProof/>
                <w:webHidden/>
              </w:rPr>
              <w:t>59</w:t>
            </w:r>
            <w:r w:rsidR="00526E39">
              <w:rPr>
                <w:noProof/>
                <w:webHidden/>
              </w:rPr>
              <w:fldChar w:fldCharType="end"/>
            </w:r>
          </w:hyperlink>
        </w:p>
        <w:p w14:paraId="00B0450A" w14:textId="67DB1DAB"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21" w:history="1">
            <w:r w:rsidR="00526E39" w:rsidRPr="0050719F">
              <w:rPr>
                <w:rStyle w:val="-"/>
                <w:noProof/>
                <w:lang w:val="el-GR"/>
              </w:rPr>
              <w:t>4.5</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Τροποποίηση σύμβασης κατά τη διάρκειά της</w:t>
            </w:r>
            <w:r w:rsidR="00526E39">
              <w:rPr>
                <w:noProof/>
                <w:webHidden/>
              </w:rPr>
              <w:tab/>
            </w:r>
            <w:r w:rsidR="00526E39">
              <w:rPr>
                <w:noProof/>
                <w:webHidden/>
              </w:rPr>
              <w:fldChar w:fldCharType="begin"/>
            </w:r>
            <w:r w:rsidR="00526E39">
              <w:rPr>
                <w:noProof/>
                <w:webHidden/>
              </w:rPr>
              <w:instrText xml:space="preserve"> PAGEREF _Toc155976721 \h </w:instrText>
            </w:r>
            <w:r w:rsidR="00526E39">
              <w:rPr>
                <w:noProof/>
                <w:webHidden/>
              </w:rPr>
            </w:r>
            <w:r w:rsidR="00526E39">
              <w:rPr>
                <w:noProof/>
                <w:webHidden/>
              </w:rPr>
              <w:fldChar w:fldCharType="separate"/>
            </w:r>
            <w:r>
              <w:rPr>
                <w:noProof/>
                <w:webHidden/>
              </w:rPr>
              <w:t>59</w:t>
            </w:r>
            <w:r w:rsidR="00526E39">
              <w:rPr>
                <w:noProof/>
                <w:webHidden/>
              </w:rPr>
              <w:fldChar w:fldCharType="end"/>
            </w:r>
          </w:hyperlink>
        </w:p>
        <w:p w14:paraId="05555100" w14:textId="4A988D1D" w:rsidR="00526E39" w:rsidRDefault="0084427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22" w:history="1">
            <w:r w:rsidR="00526E39" w:rsidRPr="0050719F">
              <w:rPr>
                <w:rStyle w:val="-"/>
                <w:noProof/>
                <w:lang w:val="el-GR"/>
              </w:rPr>
              <w:t>4.5.1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Δικαιώματα προαίρεσης</w:t>
            </w:r>
            <w:r w:rsidR="00526E39">
              <w:rPr>
                <w:noProof/>
                <w:webHidden/>
              </w:rPr>
              <w:tab/>
            </w:r>
            <w:r w:rsidR="00526E39">
              <w:rPr>
                <w:noProof/>
                <w:webHidden/>
              </w:rPr>
              <w:fldChar w:fldCharType="begin"/>
            </w:r>
            <w:r w:rsidR="00526E39">
              <w:rPr>
                <w:noProof/>
                <w:webHidden/>
              </w:rPr>
              <w:instrText xml:space="preserve"> PAGEREF _Toc155976722 \h </w:instrText>
            </w:r>
            <w:r w:rsidR="00526E39">
              <w:rPr>
                <w:noProof/>
                <w:webHidden/>
              </w:rPr>
            </w:r>
            <w:r w:rsidR="00526E39">
              <w:rPr>
                <w:noProof/>
                <w:webHidden/>
              </w:rPr>
              <w:fldChar w:fldCharType="separate"/>
            </w:r>
            <w:r>
              <w:rPr>
                <w:noProof/>
                <w:webHidden/>
              </w:rPr>
              <w:t>60</w:t>
            </w:r>
            <w:r w:rsidR="00526E39">
              <w:rPr>
                <w:noProof/>
                <w:webHidden/>
              </w:rPr>
              <w:fldChar w:fldCharType="end"/>
            </w:r>
          </w:hyperlink>
        </w:p>
        <w:p w14:paraId="3511219A" w14:textId="1225914A"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23" w:history="1">
            <w:r w:rsidR="00526E39" w:rsidRPr="0050719F">
              <w:rPr>
                <w:rStyle w:val="-"/>
                <w:noProof/>
                <w:lang w:val="el-GR"/>
              </w:rPr>
              <w:t>4.6</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Δικαίωμα μονομερούς λύσης της σύμβασης</w:t>
            </w:r>
            <w:r w:rsidR="00526E39">
              <w:rPr>
                <w:noProof/>
                <w:webHidden/>
              </w:rPr>
              <w:tab/>
            </w:r>
            <w:r w:rsidR="00526E39">
              <w:rPr>
                <w:noProof/>
                <w:webHidden/>
              </w:rPr>
              <w:fldChar w:fldCharType="begin"/>
            </w:r>
            <w:r w:rsidR="00526E39">
              <w:rPr>
                <w:noProof/>
                <w:webHidden/>
              </w:rPr>
              <w:instrText xml:space="preserve"> PAGEREF _Toc155976723 \h </w:instrText>
            </w:r>
            <w:r w:rsidR="00526E39">
              <w:rPr>
                <w:noProof/>
                <w:webHidden/>
              </w:rPr>
            </w:r>
            <w:r w:rsidR="00526E39">
              <w:rPr>
                <w:noProof/>
                <w:webHidden/>
              </w:rPr>
              <w:fldChar w:fldCharType="separate"/>
            </w:r>
            <w:r>
              <w:rPr>
                <w:noProof/>
                <w:webHidden/>
              </w:rPr>
              <w:t>60</w:t>
            </w:r>
            <w:r w:rsidR="00526E39">
              <w:rPr>
                <w:noProof/>
                <w:webHidden/>
              </w:rPr>
              <w:fldChar w:fldCharType="end"/>
            </w:r>
          </w:hyperlink>
        </w:p>
        <w:p w14:paraId="6D42E38C" w14:textId="6355E449" w:rsidR="00526E39" w:rsidRDefault="0084427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55976724" w:history="1">
            <w:r w:rsidR="00526E39" w:rsidRPr="0050719F">
              <w:rPr>
                <w:rStyle w:val="-"/>
                <w:noProof/>
                <w:lang w:val="el-GR"/>
                <w14:scene3d>
                  <w14:camera w14:prst="orthographicFront"/>
                  <w14:lightRig w14:rig="threePt" w14:dir="t">
                    <w14:rot w14:lat="0" w14:lon="0" w14:rev="0"/>
                  </w14:lightRig>
                </w14:scene3d>
              </w:rPr>
              <w:t>5.</w:t>
            </w:r>
            <w:r w:rsidR="00526E39">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26E39" w:rsidRPr="0050719F">
              <w:rPr>
                <w:rStyle w:val="-"/>
                <w:noProof/>
                <w:lang w:val="el-GR"/>
              </w:rPr>
              <w:t>ΕΙΔΙΚΟΙ ΟΡΟΙ Ε</w:t>
            </w:r>
            <w:r w:rsidR="00526E39" w:rsidRPr="0050719F">
              <w:rPr>
                <w:rStyle w:val="-"/>
                <w:noProof/>
                <w:lang w:val="el-GR"/>
              </w:rPr>
              <w:t>Κ</w:t>
            </w:r>
            <w:r w:rsidR="00526E39" w:rsidRPr="0050719F">
              <w:rPr>
                <w:rStyle w:val="-"/>
                <w:noProof/>
                <w:lang w:val="el-GR"/>
              </w:rPr>
              <w:t>ΤΕΛΕΣΗΣ ΤΗΣ ΣΥΜΒΑΣΗΣ</w:t>
            </w:r>
            <w:r w:rsidR="00526E39">
              <w:rPr>
                <w:noProof/>
                <w:webHidden/>
              </w:rPr>
              <w:tab/>
            </w:r>
            <w:r w:rsidR="00526E39">
              <w:rPr>
                <w:noProof/>
                <w:webHidden/>
              </w:rPr>
              <w:fldChar w:fldCharType="begin"/>
            </w:r>
            <w:r w:rsidR="00526E39">
              <w:rPr>
                <w:noProof/>
                <w:webHidden/>
              </w:rPr>
              <w:instrText xml:space="preserve"> PAGEREF _Toc155976724 \h </w:instrText>
            </w:r>
            <w:r w:rsidR="00526E39">
              <w:rPr>
                <w:noProof/>
                <w:webHidden/>
              </w:rPr>
            </w:r>
            <w:r w:rsidR="00526E39">
              <w:rPr>
                <w:noProof/>
                <w:webHidden/>
              </w:rPr>
              <w:fldChar w:fldCharType="separate"/>
            </w:r>
            <w:r>
              <w:rPr>
                <w:noProof/>
                <w:webHidden/>
              </w:rPr>
              <w:t>62</w:t>
            </w:r>
            <w:r w:rsidR="00526E39">
              <w:rPr>
                <w:noProof/>
                <w:webHidden/>
              </w:rPr>
              <w:fldChar w:fldCharType="end"/>
            </w:r>
          </w:hyperlink>
        </w:p>
        <w:p w14:paraId="3A20612B" w14:textId="3F27CB37"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25" w:history="1">
            <w:r w:rsidR="00526E39" w:rsidRPr="0050719F">
              <w:rPr>
                <w:rStyle w:val="-"/>
                <w:noProof/>
                <w:lang w:val="el-GR"/>
              </w:rPr>
              <w:t>5.1</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Τρόπος πληρωμής</w:t>
            </w:r>
            <w:r w:rsidR="00526E39">
              <w:rPr>
                <w:noProof/>
                <w:webHidden/>
              </w:rPr>
              <w:tab/>
            </w:r>
            <w:r w:rsidR="00526E39">
              <w:rPr>
                <w:noProof/>
                <w:webHidden/>
              </w:rPr>
              <w:fldChar w:fldCharType="begin"/>
            </w:r>
            <w:r w:rsidR="00526E39">
              <w:rPr>
                <w:noProof/>
                <w:webHidden/>
              </w:rPr>
              <w:instrText xml:space="preserve"> PAGEREF _Toc155976725 \h </w:instrText>
            </w:r>
            <w:r w:rsidR="00526E39">
              <w:rPr>
                <w:noProof/>
                <w:webHidden/>
              </w:rPr>
            </w:r>
            <w:r w:rsidR="00526E39">
              <w:rPr>
                <w:noProof/>
                <w:webHidden/>
              </w:rPr>
              <w:fldChar w:fldCharType="separate"/>
            </w:r>
            <w:r>
              <w:rPr>
                <w:noProof/>
                <w:webHidden/>
              </w:rPr>
              <w:t>62</w:t>
            </w:r>
            <w:r w:rsidR="00526E39">
              <w:rPr>
                <w:noProof/>
                <w:webHidden/>
              </w:rPr>
              <w:fldChar w:fldCharType="end"/>
            </w:r>
          </w:hyperlink>
        </w:p>
        <w:p w14:paraId="073C6EB0" w14:textId="0DCFB2AF"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26" w:history="1">
            <w:r w:rsidR="00526E39" w:rsidRPr="0050719F">
              <w:rPr>
                <w:rStyle w:val="-"/>
                <w:noProof/>
                <w:lang w:val="el-GR"/>
              </w:rPr>
              <w:t>5.2</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Κήρυξη οικονομικού φορέα έκπτωτου - Κυρώσεις</w:t>
            </w:r>
            <w:r w:rsidR="00526E39">
              <w:rPr>
                <w:noProof/>
                <w:webHidden/>
              </w:rPr>
              <w:tab/>
            </w:r>
            <w:r w:rsidR="00526E39">
              <w:rPr>
                <w:noProof/>
                <w:webHidden/>
              </w:rPr>
              <w:fldChar w:fldCharType="begin"/>
            </w:r>
            <w:r w:rsidR="00526E39">
              <w:rPr>
                <w:noProof/>
                <w:webHidden/>
              </w:rPr>
              <w:instrText xml:space="preserve"> PAGEREF _Toc155976726 \h </w:instrText>
            </w:r>
            <w:r w:rsidR="00526E39">
              <w:rPr>
                <w:noProof/>
                <w:webHidden/>
              </w:rPr>
            </w:r>
            <w:r w:rsidR="00526E39">
              <w:rPr>
                <w:noProof/>
                <w:webHidden/>
              </w:rPr>
              <w:fldChar w:fldCharType="separate"/>
            </w:r>
            <w:r>
              <w:rPr>
                <w:noProof/>
                <w:webHidden/>
              </w:rPr>
              <w:t>64</w:t>
            </w:r>
            <w:r w:rsidR="00526E39">
              <w:rPr>
                <w:noProof/>
                <w:webHidden/>
              </w:rPr>
              <w:fldChar w:fldCharType="end"/>
            </w:r>
          </w:hyperlink>
        </w:p>
        <w:p w14:paraId="346F1507" w14:textId="4E38BE01"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27" w:history="1">
            <w:r w:rsidR="00526E39" w:rsidRPr="0050719F">
              <w:rPr>
                <w:rStyle w:val="-"/>
                <w:noProof/>
                <w:lang w:val="el-GR"/>
              </w:rPr>
              <w:t>5.3</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Διοικητικές προσφυγές κατά τη διαδικασία εκτέλεσης</w:t>
            </w:r>
            <w:r w:rsidR="00526E39">
              <w:rPr>
                <w:noProof/>
                <w:webHidden/>
              </w:rPr>
              <w:tab/>
            </w:r>
            <w:r w:rsidR="00526E39">
              <w:rPr>
                <w:noProof/>
                <w:webHidden/>
              </w:rPr>
              <w:fldChar w:fldCharType="begin"/>
            </w:r>
            <w:r w:rsidR="00526E39">
              <w:rPr>
                <w:noProof/>
                <w:webHidden/>
              </w:rPr>
              <w:instrText xml:space="preserve"> PAGEREF _Toc155976727 \h </w:instrText>
            </w:r>
            <w:r w:rsidR="00526E39">
              <w:rPr>
                <w:noProof/>
                <w:webHidden/>
              </w:rPr>
            </w:r>
            <w:r w:rsidR="00526E39">
              <w:rPr>
                <w:noProof/>
                <w:webHidden/>
              </w:rPr>
              <w:fldChar w:fldCharType="separate"/>
            </w:r>
            <w:r>
              <w:rPr>
                <w:noProof/>
                <w:webHidden/>
              </w:rPr>
              <w:t>65</w:t>
            </w:r>
            <w:r w:rsidR="00526E39">
              <w:rPr>
                <w:noProof/>
                <w:webHidden/>
              </w:rPr>
              <w:fldChar w:fldCharType="end"/>
            </w:r>
          </w:hyperlink>
        </w:p>
        <w:p w14:paraId="24868523" w14:textId="2F5BCBC3"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28" w:history="1">
            <w:r w:rsidR="00526E39" w:rsidRPr="0050719F">
              <w:rPr>
                <w:rStyle w:val="-"/>
                <w:noProof/>
                <w:lang w:val="el-GR"/>
              </w:rPr>
              <w:t>5.4</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Δικαστική επίλυση διαφορών</w:t>
            </w:r>
            <w:r w:rsidR="00526E39">
              <w:rPr>
                <w:noProof/>
                <w:webHidden/>
              </w:rPr>
              <w:tab/>
            </w:r>
            <w:r w:rsidR="00526E39">
              <w:rPr>
                <w:noProof/>
                <w:webHidden/>
              </w:rPr>
              <w:fldChar w:fldCharType="begin"/>
            </w:r>
            <w:r w:rsidR="00526E39">
              <w:rPr>
                <w:noProof/>
                <w:webHidden/>
              </w:rPr>
              <w:instrText xml:space="preserve"> PAGEREF _Toc155976728 \h </w:instrText>
            </w:r>
            <w:r w:rsidR="00526E39">
              <w:rPr>
                <w:noProof/>
                <w:webHidden/>
              </w:rPr>
            </w:r>
            <w:r w:rsidR="00526E39">
              <w:rPr>
                <w:noProof/>
                <w:webHidden/>
              </w:rPr>
              <w:fldChar w:fldCharType="separate"/>
            </w:r>
            <w:r>
              <w:rPr>
                <w:noProof/>
                <w:webHidden/>
              </w:rPr>
              <w:t>66</w:t>
            </w:r>
            <w:r w:rsidR="00526E39">
              <w:rPr>
                <w:noProof/>
                <w:webHidden/>
              </w:rPr>
              <w:fldChar w:fldCharType="end"/>
            </w:r>
          </w:hyperlink>
        </w:p>
        <w:p w14:paraId="57AE5027" w14:textId="1E85EA4E" w:rsidR="00526E39" w:rsidRDefault="0084427D">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55976729" w:history="1">
            <w:r w:rsidR="00526E39" w:rsidRPr="0050719F">
              <w:rPr>
                <w:rStyle w:val="-"/>
                <w:noProof/>
                <w14:scene3d>
                  <w14:camera w14:prst="orthographicFront"/>
                  <w14:lightRig w14:rig="threePt" w14:dir="t">
                    <w14:rot w14:lat="0" w14:lon="0" w14:rev="0"/>
                  </w14:lightRig>
                </w14:scene3d>
              </w:rPr>
              <w:t>6.</w:t>
            </w:r>
            <w:r w:rsidR="00526E39">
              <w:rPr>
                <w:rFonts w:asciiTheme="minorHAnsi" w:eastAsiaTheme="minorEastAsia" w:hAnsiTheme="minorHAnsi" w:cstheme="minorBidi"/>
                <w:b w:val="0"/>
                <w:bCs w:val="0"/>
                <w:caps w:val="0"/>
                <w:noProof/>
                <w:kern w:val="2"/>
                <w:sz w:val="22"/>
                <w:szCs w:val="22"/>
                <w:lang w:val="el-GR" w:eastAsia="el-GR" w:bidi="he-IL"/>
                <w14:ligatures w14:val="standardContextual"/>
              </w:rPr>
              <w:tab/>
            </w:r>
            <w:r w:rsidR="00526E39" w:rsidRPr="0050719F">
              <w:rPr>
                <w:rStyle w:val="-"/>
                <w:noProof/>
              </w:rPr>
              <w:t>ΧΡΟΝΟΣ ΚΑΙ ΤΡΟΠΟΣ ΕΚΤΕΛΕΣΗΣ</w:t>
            </w:r>
            <w:r w:rsidR="00526E39">
              <w:rPr>
                <w:noProof/>
                <w:webHidden/>
              </w:rPr>
              <w:tab/>
            </w:r>
            <w:r w:rsidR="00526E39">
              <w:rPr>
                <w:noProof/>
                <w:webHidden/>
              </w:rPr>
              <w:fldChar w:fldCharType="begin"/>
            </w:r>
            <w:r w:rsidR="00526E39">
              <w:rPr>
                <w:noProof/>
                <w:webHidden/>
              </w:rPr>
              <w:instrText xml:space="preserve"> PAGEREF _Toc155976729 \h </w:instrText>
            </w:r>
            <w:r w:rsidR="00526E39">
              <w:rPr>
                <w:noProof/>
                <w:webHidden/>
              </w:rPr>
            </w:r>
            <w:r w:rsidR="00526E39">
              <w:rPr>
                <w:noProof/>
                <w:webHidden/>
              </w:rPr>
              <w:fldChar w:fldCharType="separate"/>
            </w:r>
            <w:r>
              <w:rPr>
                <w:noProof/>
                <w:webHidden/>
              </w:rPr>
              <w:t>67</w:t>
            </w:r>
            <w:r w:rsidR="00526E39">
              <w:rPr>
                <w:noProof/>
                <w:webHidden/>
              </w:rPr>
              <w:fldChar w:fldCharType="end"/>
            </w:r>
          </w:hyperlink>
        </w:p>
        <w:p w14:paraId="5545CA19" w14:textId="4102DC6D"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30" w:history="1">
            <w:r w:rsidR="00526E39" w:rsidRPr="0050719F">
              <w:rPr>
                <w:rStyle w:val="-"/>
                <w:noProof/>
                <w:lang w:val="el-GR"/>
              </w:rPr>
              <w:t>6.1</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Παρακολούθηση της σύμβασης</w:t>
            </w:r>
            <w:r w:rsidR="00526E39">
              <w:rPr>
                <w:noProof/>
                <w:webHidden/>
              </w:rPr>
              <w:tab/>
            </w:r>
            <w:r w:rsidR="00526E39">
              <w:rPr>
                <w:noProof/>
                <w:webHidden/>
              </w:rPr>
              <w:fldChar w:fldCharType="begin"/>
            </w:r>
            <w:r w:rsidR="00526E39">
              <w:rPr>
                <w:noProof/>
                <w:webHidden/>
              </w:rPr>
              <w:instrText xml:space="preserve"> PAGEREF _Toc155976730 \h </w:instrText>
            </w:r>
            <w:r w:rsidR="00526E39">
              <w:rPr>
                <w:noProof/>
                <w:webHidden/>
              </w:rPr>
            </w:r>
            <w:r w:rsidR="00526E39">
              <w:rPr>
                <w:noProof/>
                <w:webHidden/>
              </w:rPr>
              <w:fldChar w:fldCharType="separate"/>
            </w:r>
            <w:r>
              <w:rPr>
                <w:noProof/>
                <w:webHidden/>
              </w:rPr>
              <w:t>67</w:t>
            </w:r>
            <w:r w:rsidR="00526E39">
              <w:rPr>
                <w:noProof/>
                <w:webHidden/>
              </w:rPr>
              <w:fldChar w:fldCharType="end"/>
            </w:r>
          </w:hyperlink>
        </w:p>
        <w:p w14:paraId="71670A6E" w14:textId="7CCD714D"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31" w:history="1">
            <w:r w:rsidR="00526E39" w:rsidRPr="0050719F">
              <w:rPr>
                <w:rStyle w:val="-"/>
                <w:noProof/>
                <w:lang w:val="el-GR"/>
              </w:rPr>
              <w:t>6.2</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Διάρκεια σύμβασης</w:t>
            </w:r>
            <w:r w:rsidR="00526E39">
              <w:rPr>
                <w:noProof/>
                <w:webHidden/>
              </w:rPr>
              <w:tab/>
            </w:r>
            <w:r w:rsidR="00526E39">
              <w:rPr>
                <w:noProof/>
                <w:webHidden/>
              </w:rPr>
              <w:fldChar w:fldCharType="begin"/>
            </w:r>
            <w:r w:rsidR="00526E39">
              <w:rPr>
                <w:noProof/>
                <w:webHidden/>
              </w:rPr>
              <w:instrText xml:space="preserve"> PAGEREF _Toc155976731 \h </w:instrText>
            </w:r>
            <w:r w:rsidR="00526E39">
              <w:rPr>
                <w:noProof/>
                <w:webHidden/>
              </w:rPr>
            </w:r>
            <w:r w:rsidR="00526E39">
              <w:rPr>
                <w:noProof/>
                <w:webHidden/>
              </w:rPr>
              <w:fldChar w:fldCharType="separate"/>
            </w:r>
            <w:r>
              <w:rPr>
                <w:noProof/>
                <w:webHidden/>
              </w:rPr>
              <w:t>67</w:t>
            </w:r>
            <w:r w:rsidR="00526E39">
              <w:rPr>
                <w:noProof/>
                <w:webHidden/>
              </w:rPr>
              <w:fldChar w:fldCharType="end"/>
            </w:r>
          </w:hyperlink>
        </w:p>
        <w:p w14:paraId="190806A3" w14:textId="35B0A7EC"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32" w:history="1">
            <w:r w:rsidR="00526E39" w:rsidRPr="0050719F">
              <w:rPr>
                <w:rStyle w:val="-"/>
                <w:noProof/>
                <w:lang w:val="el-GR"/>
              </w:rPr>
              <w:t>6.3</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Παραλαβή του αντικειμένου της σύμβασης</w:t>
            </w:r>
            <w:r w:rsidR="00526E39">
              <w:rPr>
                <w:noProof/>
                <w:webHidden/>
              </w:rPr>
              <w:tab/>
            </w:r>
            <w:r w:rsidR="00526E39">
              <w:rPr>
                <w:noProof/>
                <w:webHidden/>
              </w:rPr>
              <w:fldChar w:fldCharType="begin"/>
            </w:r>
            <w:r w:rsidR="00526E39">
              <w:rPr>
                <w:noProof/>
                <w:webHidden/>
              </w:rPr>
              <w:instrText xml:space="preserve"> PAGEREF _Toc155976732 \h </w:instrText>
            </w:r>
            <w:r w:rsidR="00526E39">
              <w:rPr>
                <w:noProof/>
                <w:webHidden/>
              </w:rPr>
            </w:r>
            <w:r w:rsidR="00526E39">
              <w:rPr>
                <w:noProof/>
                <w:webHidden/>
              </w:rPr>
              <w:fldChar w:fldCharType="separate"/>
            </w:r>
            <w:r>
              <w:rPr>
                <w:noProof/>
                <w:webHidden/>
              </w:rPr>
              <w:t>68</w:t>
            </w:r>
            <w:r w:rsidR="00526E39">
              <w:rPr>
                <w:noProof/>
                <w:webHidden/>
              </w:rPr>
              <w:fldChar w:fldCharType="end"/>
            </w:r>
          </w:hyperlink>
        </w:p>
        <w:p w14:paraId="63F36B9C" w14:textId="4CA15032"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33" w:history="1">
            <w:r w:rsidR="00526E39" w:rsidRPr="0050719F">
              <w:rPr>
                <w:rStyle w:val="-"/>
                <w:noProof/>
                <w:lang w:val="el-GR"/>
              </w:rPr>
              <w:t>6.4</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Απόρριψη παραδοτέων – Αντικατάσταση</w:t>
            </w:r>
            <w:r w:rsidR="00526E39">
              <w:rPr>
                <w:noProof/>
                <w:webHidden/>
              </w:rPr>
              <w:tab/>
            </w:r>
            <w:r w:rsidR="00526E39">
              <w:rPr>
                <w:noProof/>
                <w:webHidden/>
              </w:rPr>
              <w:fldChar w:fldCharType="begin"/>
            </w:r>
            <w:r w:rsidR="00526E39">
              <w:rPr>
                <w:noProof/>
                <w:webHidden/>
              </w:rPr>
              <w:instrText xml:space="preserve"> PAGEREF _Toc155976733 \h </w:instrText>
            </w:r>
            <w:r w:rsidR="00526E39">
              <w:rPr>
                <w:noProof/>
                <w:webHidden/>
              </w:rPr>
            </w:r>
            <w:r w:rsidR="00526E39">
              <w:rPr>
                <w:noProof/>
                <w:webHidden/>
              </w:rPr>
              <w:fldChar w:fldCharType="separate"/>
            </w:r>
            <w:r>
              <w:rPr>
                <w:noProof/>
                <w:webHidden/>
              </w:rPr>
              <w:t>69</w:t>
            </w:r>
            <w:r w:rsidR="00526E39">
              <w:rPr>
                <w:noProof/>
                <w:webHidden/>
              </w:rPr>
              <w:fldChar w:fldCharType="end"/>
            </w:r>
          </w:hyperlink>
        </w:p>
        <w:p w14:paraId="0C743C0E" w14:textId="483BDBC9" w:rsidR="00526E39" w:rsidRDefault="0084427D">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34" w:history="1">
            <w:r w:rsidR="00526E39" w:rsidRPr="0050719F">
              <w:rPr>
                <w:rStyle w:val="-"/>
                <w:noProof/>
                <w:lang w:val="el-GR"/>
              </w:rPr>
              <w:t>6.5</w:t>
            </w:r>
            <w:r w:rsidR="00526E39">
              <w:rPr>
                <w:rFonts w:asciiTheme="minorHAnsi" w:eastAsiaTheme="minorEastAsia" w:hAnsiTheme="minorHAnsi" w:cstheme="minorBidi"/>
                <w:smallCaps w:val="0"/>
                <w:noProof/>
                <w:kern w:val="2"/>
                <w:sz w:val="22"/>
                <w:szCs w:val="22"/>
                <w:lang w:val="el-GR" w:eastAsia="el-GR" w:bidi="he-IL"/>
                <w14:ligatures w14:val="standardContextual"/>
              </w:rPr>
              <w:tab/>
            </w:r>
            <w:r w:rsidR="00526E39" w:rsidRPr="0050719F">
              <w:rPr>
                <w:rStyle w:val="-"/>
                <w:noProof/>
                <w:lang w:val="el-GR"/>
              </w:rPr>
              <w:t>Αναπροσαρμογή τιμής</w:t>
            </w:r>
            <w:r w:rsidR="00526E39">
              <w:rPr>
                <w:noProof/>
                <w:webHidden/>
              </w:rPr>
              <w:tab/>
            </w:r>
            <w:r w:rsidR="00526E39">
              <w:rPr>
                <w:noProof/>
                <w:webHidden/>
              </w:rPr>
              <w:fldChar w:fldCharType="begin"/>
            </w:r>
            <w:r w:rsidR="00526E39">
              <w:rPr>
                <w:noProof/>
                <w:webHidden/>
              </w:rPr>
              <w:instrText xml:space="preserve"> PAGEREF _Toc155976734 \h </w:instrText>
            </w:r>
            <w:r w:rsidR="00526E39">
              <w:rPr>
                <w:noProof/>
                <w:webHidden/>
              </w:rPr>
            </w:r>
            <w:r w:rsidR="00526E39">
              <w:rPr>
                <w:noProof/>
                <w:webHidden/>
              </w:rPr>
              <w:fldChar w:fldCharType="separate"/>
            </w:r>
            <w:r>
              <w:rPr>
                <w:noProof/>
                <w:webHidden/>
              </w:rPr>
              <w:t>69</w:t>
            </w:r>
            <w:r w:rsidR="00526E39">
              <w:rPr>
                <w:noProof/>
                <w:webHidden/>
              </w:rPr>
              <w:fldChar w:fldCharType="end"/>
            </w:r>
          </w:hyperlink>
        </w:p>
        <w:p w14:paraId="6230ACA4" w14:textId="1799F790" w:rsidR="00526E39" w:rsidRDefault="0084427D">
          <w:pPr>
            <w:pStyle w:val="1c"/>
            <w:tabs>
              <w:tab w:val="right" w:leader="dot" w:pos="9628"/>
            </w:tabs>
            <w:rPr>
              <w:rFonts w:asciiTheme="minorHAnsi" w:eastAsiaTheme="minorEastAsia" w:hAnsiTheme="minorHAnsi" w:cstheme="minorBidi"/>
              <w:b w:val="0"/>
              <w:bCs w:val="0"/>
              <w:caps w:val="0"/>
              <w:noProof/>
              <w:kern w:val="2"/>
              <w:sz w:val="22"/>
              <w:szCs w:val="22"/>
              <w:lang w:val="el-GR" w:eastAsia="el-GR" w:bidi="he-IL"/>
              <w14:ligatures w14:val="standardContextual"/>
            </w:rPr>
          </w:pPr>
          <w:hyperlink w:anchor="_Toc155976735" w:history="1">
            <w:r w:rsidR="00526E39" w:rsidRPr="0050719F">
              <w:rPr>
                <w:rStyle w:val="-"/>
                <w:noProof/>
                <w:lang w:val="el-GR"/>
              </w:rPr>
              <w:t>ΠΑΡΑΡΤΗΜΑΤΑ</w:t>
            </w:r>
            <w:r w:rsidR="00526E39">
              <w:rPr>
                <w:noProof/>
                <w:webHidden/>
              </w:rPr>
              <w:tab/>
            </w:r>
            <w:r w:rsidR="00526E39">
              <w:rPr>
                <w:noProof/>
                <w:webHidden/>
              </w:rPr>
              <w:fldChar w:fldCharType="begin"/>
            </w:r>
            <w:r w:rsidR="00526E39">
              <w:rPr>
                <w:noProof/>
                <w:webHidden/>
              </w:rPr>
              <w:instrText xml:space="preserve"> PAGEREF _Toc155976735 \h </w:instrText>
            </w:r>
            <w:r w:rsidR="00526E39">
              <w:rPr>
                <w:noProof/>
                <w:webHidden/>
              </w:rPr>
            </w:r>
            <w:r w:rsidR="00526E39">
              <w:rPr>
                <w:noProof/>
                <w:webHidden/>
              </w:rPr>
              <w:fldChar w:fldCharType="separate"/>
            </w:r>
            <w:r>
              <w:rPr>
                <w:noProof/>
                <w:webHidden/>
              </w:rPr>
              <w:t>71</w:t>
            </w:r>
            <w:r w:rsidR="00526E39">
              <w:rPr>
                <w:noProof/>
                <w:webHidden/>
              </w:rPr>
              <w:fldChar w:fldCharType="end"/>
            </w:r>
          </w:hyperlink>
        </w:p>
        <w:p w14:paraId="005BFB54" w14:textId="54640FE3"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36" w:history="1">
            <w:r w:rsidR="00526E39" w:rsidRPr="0050719F">
              <w:rPr>
                <w:rStyle w:val="-"/>
                <w:noProof/>
                <w:lang w:val="el-GR"/>
              </w:rPr>
              <w:t>ΠΑΡΑΡΤΗΜΑ Ι – Αναλυτική Περιγραφή Φυσικού και Οικονομικού Αντικειμένου της Σύμβασης</w:t>
            </w:r>
            <w:r w:rsidR="00526E39">
              <w:rPr>
                <w:noProof/>
                <w:webHidden/>
              </w:rPr>
              <w:tab/>
            </w:r>
            <w:r w:rsidR="00526E39">
              <w:rPr>
                <w:noProof/>
                <w:webHidden/>
              </w:rPr>
              <w:fldChar w:fldCharType="begin"/>
            </w:r>
            <w:r w:rsidR="00526E39">
              <w:rPr>
                <w:noProof/>
                <w:webHidden/>
              </w:rPr>
              <w:instrText xml:space="preserve"> PAGEREF _Toc155976736 \h </w:instrText>
            </w:r>
            <w:r w:rsidR="00526E39">
              <w:rPr>
                <w:noProof/>
                <w:webHidden/>
              </w:rPr>
            </w:r>
            <w:r w:rsidR="00526E39">
              <w:rPr>
                <w:noProof/>
                <w:webHidden/>
              </w:rPr>
              <w:fldChar w:fldCharType="separate"/>
            </w:r>
            <w:r>
              <w:rPr>
                <w:noProof/>
                <w:webHidden/>
              </w:rPr>
              <w:t>71</w:t>
            </w:r>
            <w:r w:rsidR="00526E39">
              <w:rPr>
                <w:noProof/>
                <w:webHidden/>
              </w:rPr>
              <w:fldChar w:fldCharType="end"/>
            </w:r>
          </w:hyperlink>
        </w:p>
        <w:p w14:paraId="63C580A2" w14:textId="1A8CC55F"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37" w:history="1">
            <w:r w:rsidR="00526E39" w:rsidRPr="0050719F">
              <w:rPr>
                <w:rStyle w:val="-"/>
                <w:noProof/>
                <w:lang w:val="el-GR"/>
              </w:rPr>
              <w:t>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Περιβάλλον της Σύμβασης</w:t>
            </w:r>
            <w:r w:rsidR="00526E39">
              <w:rPr>
                <w:noProof/>
                <w:webHidden/>
              </w:rPr>
              <w:tab/>
            </w:r>
            <w:r w:rsidR="00526E39">
              <w:rPr>
                <w:noProof/>
                <w:webHidden/>
              </w:rPr>
              <w:fldChar w:fldCharType="begin"/>
            </w:r>
            <w:r w:rsidR="00526E39">
              <w:rPr>
                <w:noProof/>
                <w:webHidden/>
              </w:rPr>
              <w:instrText xml:space="preserve"> PAGEREF _Toc155976737 \h </w:instrText>
            </w:r>
            <w:r w:rsidR="00526E39">
              <w:rPr>
                <w:noProof/>
                <w:webHidden/>
              </w:rPr>
            </w:r>
            <w:r w:rsidR="00526E39">
              <w:rPr>
                <w:noProof/>
                <w:webHidden/>
              </w:rPr>
              <w:fldChar w:fldCharType="separate"/>
            </w:r>
            <w:r>
              <w:rPr>
                <w:noProof/>
                <w:webHidden/>
              </w:rPr>
              <w:t>71</w:t>
            </w:r>
            <w:r w:rsidR="00526E39">
              <w:rPr>
                <w:noProof/>
                <w:webHidden/>
              </w:rPr>
              <w:fldChar w:fldCharType="end"/>
            </w:r>
          </w:hyperlink>
        </w:p>
        <w:p w14:paraId="2AE4ACC2" w14:textId="17F2B994"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38" w:history="1">
            <w:r w:rsidR="00526E39" w:rsidRPr="0050719F">
              <w:rPr>
                <w:rStyle w:val="-"/>
                <w:rFonts w:eastAsia="SimSun"/>
                <w:noProof/>
                <w:lang w:val="el-GR"/>
              </w:rPr>
              <w:t>1.1.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rFonts w:eastAsia="SimSun"/>
                <w:noProof/>
                <w:lang w:val="el-GR"/>
              </w:rPr>
              <w:t>Εμπλεκόμενοι στην υλοποίηση της Σύμβασης</w:t>
            </w:r>
            <w:r w:rsidR="00526E39">
              <w:rPr>
                <w:noProof/>
                <w:webHidden/>
              </w:rPr>
              <w:tab/>
            </w:r>
            <w:r w:rsidR="00526E39">
              <w:rPr>
                <w:noProof/>
                <w:webHidden/>
              </w:rPr>
              <w:fldChar w:fldCharType="begin"/>
            </w:r>
            <w:r w:rsidR="00526E39">
              <w:rPr>
                <w:noProof/>
                <w:webHidden/>
              </w:rPr>
              <w:instrText xml:space="preserve"> PAGEREF _Toc155976738 \h </w:instrText>
            </w:r>
            <w:r w:rsidR="00526E39">
              <w:rPr>
                <w:noProof/>
                <w:webHidden/>
              </w:rPr>
            </w:r>
            <w:r w:rsidR="00526E39">
              <w:rPr>
                <w:noProof/>
                <w:webHidden/>
              </w:rPr>
              <w:fldChar w:fldCharType="separate"/>
            </w:r>
            <w:r>
              <w:rPr>
                <w:noProof/>
                <w:webHidden/>
              </w:rPr>
              <w:t>72</w:t>
            </w:r>
            <w:r w:rsidR="00526E39">
              <w:rPr>
                <w:noProof/>
                <w:webHidden/>
              </w:rPr>
              <w:fldChar w:fldCharType="end"/>
            </w:r>
          </w:hyperlink>
        </w:p>
        <w:p w14:paraId="21C4518A" w14:textId="7D9992B2" w:rsidR="00526E39" w:rsidRDefault="0084427D">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39" w:history="1">
            <w:r w:rsidR="00526E39" w:rsidRPr="0050719F">
              <w:rPr>
                <w:rStyle w:val="-"/>
                <w:rFonts w:eastAsia="SimSun"/>
                <w:noProof/>
              </w:rPr>
              <w:t>1.1.1.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rFonts w:eastAsia="SimSun"/>
                <w:bCs/>
                <w:noProof/>
              </w:rPr>
              <w:t>Φορέας Υλοποίησης – Αναθέτουσα Αρχή</w:t>
            </w:r>
            <w:r w:rsidR="00526E39">
              <w:rPr>
                <w:noProof/>
                <w:webHidden/>
              </w:rPr>
              <w:tab/>
            </w:r>
            <w:r w:rsidR="00526E39">
              <w:rPr>
                <w:noProof/>
                <w:webHidden/>
              </w:rPr>
              <w:fldChar w:fldCharType="begin"/>
            </w:r>
            <w:r w:rsidR="00526E39">
              <w:rPr>
                <w:noProof/>
                <w:webHidden/>
              </w:rPr>
              <w:instrText xml:space="preserve"> PAGEREF _Toc155976739 \h </w:instrText>
            </w:r>
            <w:r w:rsidR="00526E39">
              <w:rPr>
                <w:noProof/>
                <w:webHidden/>
              </w:rPr>
            </w:r>
            <w:r w:rsidR="00526E39">
              <w:rPr>
                <w:noProof/>
                <w:webHidden/>
              </w:rPr>
              <w:fldChar w:fldCharType="separate"/>
            </w:r>
            <w:r>
              <w:rPr>
                <w:noProof/>
                <w:webHidden/>
              </w:rPr>
              <w:t>72</w:t>
            </w:r>
            <w:r w:rsidR="00526E39">
              <w:rPr>
                <w:noProof/>
                <w:webHidden/>
              </w:rPr>
              <w:fldChar w:fldCharType="end"/>
            </w:r>
          </w:hyperlink>
        </w:p>
        <w:p w14:paraId="0378E46B" w14:textId="2AEFCF90" w:rsidR="00526E39" w:rsidRDefault="0084427D">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0" w:history="1">
            <w:r w:rsidR="00526E39" w:rsidRPr="0050719F">
              <w:rPr>
                <w:rStyle w:val="-"/>
                <w:rFonts w:eastAsia="SimSun"/>
                <w:noProof/>
              </w:rPr>
              <w:t>1.1.2.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rFonts w:eastAsia="SimSun"/>
                <w:bCs/>
                <w:noProof/>
              </w:rPr>
              <w:t>Φορέας Χρηματοδότησης</w:t>
            </w:r>
            <w:r w:rsidR="00526E39">
              <w:rPr>
                <w:noProof/>
                <w:webHidden/>
              </w:rPr>
              <w:tab/>
            </w:r>
            <w:r w:rsidR="00526E39">
              <w:rPr>
                <w:noProof/>
                <w:webHidden/>
              </w:rPr>
              <w:fldChar w:fldCharType="begin"/>
            </w:r>
            <w:r w:rsidR="00526E39">
              <w:rPr>
                <w:noProof/>
                <w:webHidden/>
              </w:rPr>
              <w:instrText xml:space="preserve"> PAGEREF _Toc155976740 \h </w:instrText>
            </w:r>
            <w:r w:rsidR="00526E39">
              <w:rPr>
                <w:noProof/>
                <w:webHidden/>
              </w:rPr>
            </w:r>
            <w:r w:rsidR="00526E39">
              <w:rPr>
                <w:noProof/>
                <w:webHidden/>
              </w:rPr>
              <w:fldChar w:fldCharType="separate"/>
            </w:r>
            <w:r>
              <w:rPr>
                <w:noProof/>
                <w:webHidden/>
              </w:rPr>
              <w:t>74</w:t>
            </w:r>
            <w:r w:rsidR="00526E39">
              <w:rPr>
                <w:noProof/>
                <w:webHidden/>
              </w:rPr>
              <w:fldChar w:fldCharType="end"/>
            </w:r>
          </w:hyperlink>
        </w:p>
        <w:p w14:paraId="4FDF82B6" w14:textId="5BB16BE3" w:rsidR="00526E39" w:rsidRDefault="0084427D">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1" w:history="1">
            <w:r w:rsidR="00526E39" w:rsidRPr="0050719F">
              <w:rPr>
                <w:rStyle w:val="-"/>
                <w:rFonts w:eastAsia="SimSun"/>
                <w:noProof/>
              </w:rPr>
              <w:t>1.1.3.</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rFonts w:eastAsia="SimSun"/>
                <w:bCs/>
                <w:noProof/>
              </w:rPr>
              <w:t>Κύριος του Έργου – Φορέας Λειτουργίας</w:t>
            </w:r>
            <w:r w:rsidR="00526E39">
              <w:rPr>
                <w:noProof/>
                <w:webHidden/>
              </w:rPr>
              <w:tab/>
            </w:r>
            <w:r w:rsidR="00526E39">
              <w:rPr>
                <w:noProof/>
                <w:webHidden/>
              </w:rPr>
              <w:fldChar w:fldCharType="begin"/>
            </w:r>
            <w:r w:rsidR="00526E39">
              <w:rPr>
                <w:noProof/>
                <w:webHidden/>
              </w:rPr>
              <w:instrText xml:space="preserve"> PAGEREF _Toc155976741 \h </w:instrText>
            </w:r>
            <w:r w:rsidR="00526E39">
              <w:rPr>
                <w:noProof/>
                <w:webHidden/>
              </w:rPr>
            </w:r>
            <w:r w:rsidR="00526E39">
              <w:rPr>
                <w:noProof/>
                <w:webHidden/>
              </w:rPr>
              <w:fldChar w:fldCharType="separate"/>
            </w:r>
            <w:r>
              <w:rPr>
                <w:noProof/>
                <w:webHidden/>
              </w:rPr>
              <w:t>74</w:t>
            </w:r>
            <w:r w:rsidR="00526E39">
              <w:rPr>
                <w:noProof/>
                <w:webHidden/>
              </w:rPr>
              <w:fldChar w:fldCharType="end"/>
            </w:r>
          </w:hyperlink>
        </w:p>
        <w:p w14:paraId="4CA64F8A" w14:textId="2980090E" w:rsidR="00526E39" w:rsidRDefault="0084427D">
          <w:pPr>
            <w:pStyle w:val="50"/>
            <w:tabs>
              <w:tab w:val="left" w:pos="176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2" w:history="1">
            <w:r w:rsidR="00526E39" w:rsidRPr="0050719F">
              <w:rPr>
                <w:rStyle w:val="-"/>
                <w:rFonts w:eastAsia="SimSun"/>
                <w:noProof/>
                <w:lang w:val="el-GR"/>
              </w:rPr>
              <w:t>1.1.4.</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rFonts w:eastAsia="SimSun"/>
                <w:bCs/>
                <w:noProof/>
                <w:lang w:val="el-GR"/>
              </w:rPr>
              <w:t>Όργανα &amp; Επιτροπές Παρακολούθησης, Διακυβέρνησης και Ελέγχου του Έργου</w:t>
            </w:r>
            <w:r w:rsidR="00526E39">
              <w:rPr>
                <w:noProof/>
                <w:webHidden/>
              </w:rPr>
              <w:tab/>
            </w:r>
            <w:r w:rsidR="00526E39">
              <w:rPr>
                <w:noProof/>
                <w:webHidden/>
              </w:rPr>
              <w:fldChar w:fldCharType="begin"/>
            </w:r>
            <w:r w:rsidR="00526E39">
              <w:rPr>
                <w:noProof/>
                <w:webHidden/>
              </w:rPr>
              <w:instrText xml:space="preserve"> PAGEREF _Toc155976742 \h </w:instrText>
            </w:r>
            <w:r w:rsidR="00526E39">
              <w:rPr>
                <w:noProof/>
                <w:webHidden/>
              </w:rPr>
            </w:r>
            <w:r w:rsidR="00526E39">
              <w:rPr>
                <w:noProof/>
                <w:webHidden/>
              </w:rPr>
              <w:fldChar w:fldCharType="separate"/>
            </w:r>
            <w:r>
              <w:rPr>
                <w:noProof/>
                <w:webHidden/>
              </w:rPr>
              <w:t>74</w:t>
            </w:r>
            <w:r w:rsidR="00526E39">
              <w:rPr>
                <w:noProof/>
                <w:webHidden/>
              </w:rPr>
              <w:fldChar w:fldCharType="end"/>
            </w:r>
          </w:hyperlink>
        </w:p>
        <w:p w14:paraId="23464FA7" w14:textId="6F033400"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43" w:history="1">
            <w:r w:rsidR="00526E39" w:rsidRPr="0050719F">
              <w:rPr>
                <w:rStyle w:val="-"/>
                <w:noProof/>
                <w:lang w:val="el-GR"/>
              </w:rPr>
              <w:t>2.</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Περιγραφή Φυσικού Αντικειμένου της Σύμβασης</w:t>
            </w:r>
            <w:r w:rsidR="00526E39">
              <w:rPr>
                <w:noProof/>
                <w:webHidden/>
              </w:rPr>
              <w:tab/>
            </w:r>
            <w:r w:rsidR="00526E39">
              <w:rPr>
                <w:noProof/>
                <w:webHidden/>
              </w:rPr>
              <w:fldChar w:fldCharType="begin"/>
            </w:r>
            <w:r w:rsidR="00526E39">
              <w:rPr>
                <w:noProof/>
                <w:webHidden/>
              </w:rPr>
              <w:instrText xml:space="preserve"> PAGEREF _Toc155976743 \h </w:instrText>
            </w:r>
            <w:r w:rsidR="00526E39">
              <w:rPr>
                <w:noProof/>
                <w:webHidden/>
              </w:rPr>
            </w:r>
            <w:r w:rsidR="00526E39">
              <w:rPr>
                <w:noProof/>
                <w:webHidden/>
              </w:rPr>
              <w:fldChar w:fldCharType="separate"/>
            </w:r>
            <w:r>
              <w:rPr>
                <w:noProof/>
                <w:webHidden/>
              </w:rPr>
              <w:t>75</w:t>
            </w:r>
            <w:r w:rsidR="00526E39">
              <w:rPr>
                <w:noProof/>
                <w:webHidden/>
              </w:rPr>
              <w:fldChar w:fldCharType="end"/>
            </w:r>
          </w:hyperlink>
        </w:p>
        <w:p w14:paraId="5B6A906F" w14:textId="552B6CFC"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4" w:history="1">
            <w:r w:rsidR="00526E39" w:rsidRPr="0050719F">
              <w:rPr>
                <w:rStyle w:val="-"/>
                <w:noProof/>
                <w:lang w:val="el-GR"/>
              </w:rPr>
              <w:t>2.1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Αντικείμενο της Σύμβασης</w:t>
            </w:r>
            <w:r w:rsidR="00526E39">
              <w:rPr>
                <w:noProof/>
                <w:webHidden/>
              </w:rPr>
              <w:tab/>
            </w:r>
            <w:r w:rsidR="00526E39">
              <w:rPr>
                <w:noProof/>
                <w:webHidden/>
              </w:rPr>
              <w:fldChar w:fldCharType="begin"/>
            </w:r>
            <w:r w:rsidR="00526E39">
              <w:rPr>
                <w:noProof/>
                <w:webHidden/>
              </w:rPr>
              <w:instrText xml:space="preserve"> PAGEREF _Toc155976744 \h </w:instrText>
            </w:r>
            <w:r w:rsidR="00526E39">
              <w:rPr>
                <w:noProof/>
                <w:webHidden/>
              </w:rPr>
            </w:r>
            <w:r w:rsidR="00526E39">
              <w:rPr>
                <w:noProof/>
                <w:webHidden/>
              </w:rPr>
              <w:fldChar w:fldCharType="separate"/>
            </w:r>
            <w:r>
              <w:rPr>
                <w:noProof/>
                <w:webHidden/>
              </w:rPr>
              <w:t>75</w:t>
            </w:r>
            <w:r w:rsidR="00526E39">
              <w:rPr>
                <w:noProof/>
                <w:webHidden/>
              </w:rPr>
              <w:fldChar w:fldCharType="end"/>
            </w:r>
          </w:hyperlink>
        </w:p>
        <w:p w14:paraId="2233D934" w14:textId="7EB405DA"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5" w:history="1">
            <w:r w:rsidR="00526E39" w:rsidRPr="0050719F">
              <w:rPr>
                <w:rStyle w:val="-"/>
                <w:noProof/>
                <w:lang w:val="el-GR"/>
              </w:rPr>
              <w:t>2.2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Σκοπός και Στόχοι της Σύμβασης</w:t>
            </w:r>
            <w:r w:rsidR="00526E39">
              <w:rPr>
                <w:noProof/>
                <w:webHidden/>
              </w:rPr>
              <w:tab/>
            </w:r>
            <w:r w:rsidR="00526E39">
              <w:rPr>
                <w:noProof/>
                <w:webHidden/>
              </w:rPr>
              <w:fldChar w:fldCharType="begin"/>
            </w:r>
            <w:r w:rsidR="00526E39">
              <w:rPr>
                <w:noProof/>
                <w:webHidden/>
              </w:rPr>
              <w:instrText xml:space="preserve"> PAGEREF _Toc155976745 \h </w:instrText>
            </w:r>
            <w:r w:rsidR="00526E39">
              <w:rPr>
                <w:noProof/>
                <w:webHidden/>
              </w:rPr>
            </w:r>
            <w:r w:rsidR="00526E39">
              <w:rPr>
                <w:noProof/>
                <w:webHidden/>
              </w:rPr>
              <w:fldChar w:fldCharType="separate"/>
            </w:r>
            <w:r>
              <w:rPr>
                <w:noProof/>
                <w:webHidden/>
              </w:rPr>
              <w:t>75</w:t>
            </w:r>
            <w:r w:rsidR="00526E39">
              <w:rPr>
                <w:noProof/>
                <w:webHidden/>
              </w:rPr>
              <w:fldChar w:fldCharType="end"/>
            </w:r>
          </w:hyperlink>
        </w:p>
        <w:p w14:paraId="3A20626D" w14:textId="388C7C60"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6" w:history="1">
            <w:r w:rsidR="00526E39" w:rsidRPr="0050719F">
              <w:rPr>
                <w:rStyle w:val="-"/>
                <w:noProof/>
                <w:lang w:val="el-GR"/>
              </w:rPr>
              <w:t>2.3</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Αναμενόμενα Οφέλη</w:t>
            </w:r>
            <w:r w:rsidR="00526E39">
              <w:rPr>
                <w:noProof/>
                <w:webHidden/>
              </w:rPr>
              <w:tab/>
            </w:r>
            <w:r w:rsidR="00526E39">
              <w:rPr>
                <w:noProof/>
                <w:webHidden/>
              </w:rPr>
              <w:fldChar w:fldCharType="begin"/>
            </w:r>
            <w:r w:rsidR="00526E39">
              <w:rPr>
                <w:noProof/>
                <w:webHidden/>
              </w:rPr>
              <w:instrText xml:space="preserve"> PAGEREF _Toc155976746 \h </w:instrText>
            </w:r>
            <w:r w:rsidR="00526E39">
              <w:rPr>
                <w:noProof/>
                <w:webHidden/>
              </w:rPr>
            </w:r>
            <w:r w:rsidR="00526E39">
              <w:rPr>
                <w:noProof/>
                <w:webHidden/>
              </w:rPr>
              <w:fldChar w:fldCharType="separate"/>
            </w:r>
            <w:r>
              <w:rPr>
                <w:noProof/>
                <w:webHidden/>
              </w:rPr>
              <w:t>76</w:t>
            </w:r>
            <w:r w:rsidR="00526E39">
              <w:rPr>
                <w:noProof/>
                <w:webHidden/>
              </w:rPr>
              <w:fldChar w:fldCharType="end"/>
            </w:r>
          </w:hyperlink>
        </w:p>
        <w:p w14:paraId="076CD4D4" w14:textId="26A795A1"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47" w:history="1">
            <w:r w:rsidR="00526E39" w:rsidRPr="0050719F">
              <w:rPr>
                <w:rStyle w:val="-"/>
                <w:noProof/>
                <w:lang w:val="el-GR"/>
              </w:rPr>
              <w:t>3.</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Προϊόντα Λογισμικού</w:t>
            </w:r>
            <w:r w:rsidR="00526E39">
              <w:rPr>
                <w:noProof/>
                <w:webHidden/>
              </w:rPr>
              <w:tab/>
            </w:r>
            <w:r w:rsidR="00526E39">
              <w:rPr>
                <w:noProof/>
                <w:webHidden/>
              </w:rPr>
              <w:fldChar w:fldCharType="begin"/>
            </w:r>
            <w:r w:rsidR="00526E39">
              <w:rPr>
                <w:noProof/>
                <w:webHidden/>
              </w:rPr>
              <w:instrText xml:space="preserve"> PAGEREF _Toc155976747 \h </w:instrText>
            </w:r>
            <w:r w:rsidR="00526E39">
              <w:rPr>
                <w:noProof/>
                <w:webHidden/>
              </w:rPr>
            </w:r>
            <w:r w:rsidR="00526E39">
              <w:rPr>
                <w:noProof/>
                <w:webHidden/>
              </w:rPr>
              <w:fldChar w:fldCharType="separate"/>
            </w:r>
            <w:r>
              <w:rPr>
                <w:noProof/>
                <w:webHidden/>
              </w:rPr>
              <w:t>77</w:t>
            </w:r>
            <w:r w:rsidR="00526E39">
              <w:rPr>
                <w:noProof/>
                <w:webHidden/>
              </w:rPr>
              <w:fldChar w:fldCharType="end"/>
            </w:r>
          </w:hyperlink>
        </w:p>
        <w:p w14:paraId="752D8BB3" w14:textId="6AC86281"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8" w:history="1">
            <w:r w:rsidR="00526E39" w:rsidRPr="0050719F">
              <w:rPr>
                <w:rStyle w:val="-"/>
                <w:noProof/>
                <w:lang w:val="el-GR"/>
              </w:rPr>
              <w:t>3.1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Προϊόντα Λογισμικού και Συντήρηση</w:t>
            </w:r>
            <w:r w:rsidR="00526E39">
              <w:rPr>
                <w:noProof/>
                <w:webHidden/>
              </w:rPr>
              <w:tab/>
            </w:r>
            <w:r w:rsidR="00526E39">
              <w:rPr>
                <w:noProof/>
                <w:webHidden/>
              </w:rPr>
              <w:fldChar w:fldCharType="begin"/>
            </w:r>
            <w:r w:rsidR="00526E39">
              <w:rPr>
                <w:noProof/>
                <w:webHidden/>
              </w:rPr>
              <w:instrText xml:space="preserve"> PAGEREF _Toc155976748 \h </w:instrText>
            </w:r>
            <w:r w:rsidR="00526E39">
              <w:rPr>
                <w:noProof/>
                <w:webHidden/>
              </w:rPr>
            </w:r>
            <w:r w:rsidR="00526E39">
              <w:rPr>
                <w:noProof/>
                <w:webHidden/>
              </w:rPr>
              <w:fldChar w:fldCharType="separate"/>
            </w:r>
            <w:r>
              <w:rPr>
                <w:noProof/>
                <w:webHidden/>
              </w:rPr>
              <w:t>77</w:t>
            </w:r>
            <w:r w:rsidR="00526E39">
              <w:rPr>
                <w:noProof/>
                <w:webHidden/>
              </w:rPr>
              <w:fldChar w:fldCharType="end"/>
            </w:r>
          </w:hyperlink>
        </w:p>
        <w:p w14:paraId="6F554531" w14:textId="38182C41"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49" w:history="1">
            <w:r w:rsidR="00526E39" w:rsidRPr="0050719F">
              <w:rPr>
                <w:rStyle w:val="-"/>
                <w:noProof/>
                <w:lang w:val="el-GR"/>
              </w:rPr>
              <w:t>3.2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Συμπληρωματικές παραγγελίες συνδρομητικών προϊόντων</w:t>
            </w:r>
            <w:r w:rsidR="00526E39">
              <w:rPr>
                <w:noProof/>
                <w:webHidden/>
              </w:rPr>
              <w:tab/>
            </w:r>
            <w:r w:rsidR="00526E39">
              <w:rPr>
                <w:noProof/>
                <w:webHidden/>
              </w:rPr>
              <w:fldChar w:fldCharType="begin"/>
            </w:r>
            <w:r w:rsidR="00526E39">
              <w:rPr>
                <w:noProof/>
                <w:webHidden/>
              </w:rPr>
              <w:instrText xml:space="preserve"> PAGEREF _Toc155976749 \h </w:instrText>
            </w:r>
            <w:r w:rsidR="00526E39">
              <w:rPr>
                <w:noProof/>
                <w:webHidden/>
              </w:rPr>
            </w:r>
            <w:r w:rsidR="00526E39">
              <w:rPr>
                <w:noProof/>
                <w:webHidden/>
              </w:rPr>
              <w:fldChar w:fldCharType="separate"/>
            </w:r>
            <w:r>
              <w:rPr>
                <w:noProof/>
                <w:webHidden/>
              </w:rPr>
              <w:t>79</w:t>
            </w:r>
            <w:r w:rsidR="00526E39">
              <w:rPr>
                <w:noProof/>
                <w:webHidden/>
              </w:rPr>
              <w:fldChar w:fldCharType="end"/>
            </w:r>
          </w:hyperlink>
        </w:p>
        <w:p w14:paraId="354C49AF" w14:textId="516B30FF"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0" w:history="1">
            <w:r w:rsidR="00526E39" w:rsidRPr="0050719F">
              <w:rPr>
                <w:rStyle w:val="-"/>
                <w:noProof/>
                <w:lang w:val="el-GR"/>
              </w:rPr>
              <w:t>3.3</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Συμπληρωματικές παραγγελίες λοιπών προϊόντων</w:t>
            </w:r>
            <w:r w:rsidR="00526E39">
              <w:rPr>
                <w:noProof/>
                <w:webHidden/>
              </w:rPr>
              <w:tab/>
            </w:r>
            <w:r w:rsidR="00526E39">
              <w:rPr>
                <w:noProof/>
                <w:webHidden/>
              </w:rPr>
              <w:fldChar w:fldCharType="begin"/>
            </w:r>
            <w:r w:rsidR="00526E39">
              <w:rPr>
                <w:noProof/>
                <w:webHidden/>
              </w:rPr>
              <w:instrText xml:space="preserve"> PAGEREF _Toc155976750 \h </w:instrText>
            </w:r>
            <w:r w:rsidR="00526E39">
              <w:rPr>
                <w:noProof/>
                <w:webHidden/>
              </w:rPr>
            </w:r>
            <w:r w:rsidR="00526E39">
              <w:rPr>
                <w:noProof/>
                <w:webHidden/>
              </w:rPr>
              <w:fldChar w:fldCharType="separate"/>
            </w:r>
            <w:r>
              <w:rPr>
                <w:noProof/>
                <w:webHidden/>
              </w:rPr>
              <w:t>81</w:t>
            </w:r>
            <w:r w:rsidR="00526E39">
              <w:rPr>
                <w:noProof/>
                <w:webHidden/>
              </w:rPr>
              <w:fldChar w:fldCharType="end"/>
            </w:r>
          </w:hyperlink>
        </w:p>
        <w:p w14:paraId="4AB3932B" w14:textId="5E9CB9C8"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51" w:history="1">
            <w:r w:rsidR="00526E39" w:rsidRPr="0050719F">
              <w:rPr>
                <w:rStyle w:val="-"/>
                <w:noProof/>
                <w:lang w:val="el-GR"/>
              </w:rPr>
              <w:t>4.</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Υπηρεσίες</w:t>
            </w:r>
            <w:r w:rsidR="00526E39">
              <w:rPr>
                <w:noProof/>
                <w:webHidden/>
              </w:rPr>
              <w:tab/>
            </w:r>
            <w:r w:rsidR="00526E39">
              <w:rPr>
                <w:noProof/>
                <w:webHidden/>
              </w:rPr>
              <w:fldChar w:fldCharType="begin"/>
            </w:r>
            <w:r w:rsidR="00526E39">
              <w:rPr>
                <w:noProof/>
                <w:webHidden/>
              </w:rPr>
              <w:instrText xml:space="preserve"> PAGEREF _Toc155976751 \h </w:instrText>
            </w:r>
            <w:r w:rsidR="00526E39">
              <w:rPr>
                <w:noProof/>
                <w:webHidden/>
              </w:rPr>
            </w:r>
            <w:r w:rsidR="00526E39">
              <w:rPr>
                <w:noProof/>
                <w:webHidden/>
              </w:rPr>
              <w:fldChar w:fldCharType="separate"/>
            </w:r>
            <w:r>
              <w:rPr>
                <w:noProof/>
                <w:webHidden/>
              </w:rPr>
              <w:t>81</w:t>
            </w:r>
            <w:r w:rsidR="00526E39">
              <w:rPr>
                <w:noProof/>
                <w:webHidden/>
              </w:rPr>
              <w:fldChar w:fldCharType="end"/>
            </w:r>
          </w:hyperlink>
        </w:p>
        <w:p w14:paraId="6621B53B" w14:textId="27A0A879"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2" w:history="1">
            <w:r w:rsidR="00526E39" w:rsidRPr="0050719F">
              <w:rPr>
                <w:rStyle w:val="-"/>
                <w:noProof/>
                <w:lang w:val="el-GR"/>
              </w:rPr>
              <w:t>4.1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Παροχή εξειδικευμένων υπηρεσιών υποστήριξης Premier Support της Microsoft</w:t>
            </w:r>
            <w:r w:rsidR="00526E39">
              <w:rPr>
                <w:noProof/>
                <w:webHidden/>
              </w:rPr>
              <w:tab/>
            </w:r>
            <w:r w:rsidR="00526E39">
              <w:rPr>
                <w:noProof/>
                <w:webHidden/>
              </w:rPr>
              <w:fldChar w:fldCharType="begin"/>
            </w:r>
            <w:r w:rsidR="00526E39">
              <w:rPr>
                <w:noProof/>
                <w:webHidden/>
              </w:rPr>
              <w:instrText xml:space="preserve"> PAGEREF _Toc155976752 \h </w:instrText>
            </w:r>
            <w:r w:rsidR="00526E39">
              <w:rPr>
                <w:noProof/>
                <w:webHidden/>
              </w:rPr>
            </w:r>
            <w:r w:rsidR="00526E39">
              <w:rPr>
                <w:noProof/>
                <w:webHidden/>
              </w:rPr>
              <w:fldChar w:fldCharType="separate"/>
            </w:r>
            <w:r>
              <w:rPr>
                <w:noProof/>
                <w:webHidden/>
              </w:rPr>
              <w:t>81</w:t>
            </w:r>
            <w:r w:rsidR="00526E39">
              <w:rPr>
                <w:noProof/>
                <w:webHidden/>
              </w:rPr>
              <w:fldChar w:fldCharType="end"/>
            </w:r>
          </w:hyperlink>
        </w:p>
        <w:p w14:paraId="363285C1" w14:textId="0E61F50F"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3" w:history="1">
            <w:r w:rsidR="00526E39" w:rsidRPr="0050719F">
              <w:rPr>
                <w:rStyle w:val="-"/>
                <w:noProof/>
                <w:lang w:val="el-GR"/>
              </w:rPr>
              <w:t>4.2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Παροχή Υπηρεσιών Υποστήριξης από τον Ανάδοχο του Έργου</w:t>
            </w:r>
            <w:r w:rsidR="00526E39">
              <w:rPr>
                <w:noProof/>
                <w:webHidden/>
              </w:rPr>
              <w:tab/>
            </w:r>
            <w:r w:rsidR="00526E39">
              <w:rPr>
                <w:noProof/>
                <w:webHidden/>
              </w:rPr>
              <w:fldChar w:fldCharType="begin"/>
            </w:r>
            <w:r w:rsidR="00526E39">
              <w:rPr>
                <w:noProof/>
                <w:webHidden/>
              </w:rPr>
              <w:instrText xml:space="preserve"> PAGEREF _Toc155976753 \h </w:instrText>
            </w:r>
            <w:r w:rsidR="00526E39">
              <w:rPr>
                <w:noProof/>
                <w:webHidden/>
              </w:rPr>
            </w:r>
            <w:r w:rsidR="00526E39">
              <w:rPr>
                <w:noProof/>
                <w:webHidden/>
              </w:rPr>
              <w:fldChar w:fldCharType="separate"/>
            </w:r>
            <w:r>
              <w:rPr>
                <w:noProof/>
                <w:webHidden/>
              </w:rPr>
              <w:t>82</w:t>
            </w:r>
            <w:r w:rsidR="00526E39">
              <w:rPr>
                <w:noProof/>
                <w:webHidden/>
              </w:rPr>
              <w:fldChar w:fldCharType="end"/>
            </w:r>
          </w:hyperlink>
        </w:p>
        <w:p w14:paraId="4B42177A" w14:textId="4F17B1C1"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54" w:history="1">
            <w:r w:rsidR="00526E39" w:rsidRPr="0050719F">
              <w:rPr>
                <w:rStyle w:val="-"/>
                <w:noProof/>
                <w:lang w:val="el-GR"/>
              </w:rPr>
              <w:t>5.</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Μεθοδολογία Υλοποίησης</w:t>
            </w:r>
            <w:r w:rsidR="00526E39">
              <w:rPr>
                <w:noProof/>
                <w:webHidden/>
              </w:rPr>
              <w:tab/>
            </w:r>
            <w:r w:rsidR="00526E39">
              <w:rPr>
                <w:noProof/>
                <w:webHidden/>
              </w:rPr>
              <w:fldChar w:fldCharType="begin"/>
            </w:r>
            <w:r w:rsidR="00526E39">
              <w:rPr>
                <w:noProof/>
                <w:webHidden/>
              </w:rPr>
              <w:instrText xml:space="preserve"> PAGEREF _Toc155976754 \h </w:instrText>
            </w:r>
            <w:r w:rsidR="00526E39">
              <w:rPr>
                <w:noProof/>
                <w:webHidden/>
              </w:rPr>
            </w:r>
            <w:r w:rsidR="00526E39">
              <w:rPr>
                <w:noProof/>
                <w:webHidden/>
              </w:rPr>
              <w:fldChar w:fldCharType="separate"/>
            </w:r>
            <w:r>
              <w:rPr>
                <w:noProof/>
                <w:webHidden/>
              </w:rPr>
              <w:t>83</w:t>
            </w:r>
            <w:r w:rsidR="00526E39">
              <w:rPr>
                <w:noProof/>
                <w:webHidden/>
              </w:rPr>
              <w:fldChar w:fldCharType="end"/>
            </w:r>
          </w:hyperlink>
        </w:p>
        <w:p w14:paraId="418B7F68" w14:textId="0F4D15ED"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5" w:history="1">
            <w:r w:rsidR="00526E39" w:rsidRPr="0050719F">
              <w:rPr>
                <w:rStyle w:val="-"/>
                <w:noProof/>
                <w:lang w:val="el-GR"/>
              </w:rPr>
              <w:t>5.1</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Χρονοδιάγραμμα</w:t>
            </w:r>
            <w:r w:rsidR="00526E39">
              <w:rPr>
                <w:noProof/>
                <w:webHidden/>
              </w:rPr>
              <w:tab/>
            </w:r>
            <w:r w:rsidR="00526E39">
              <w:rPr>
                <w:noProof/>
                <w:webHidden/>
              </w:rPr>
              <w:fldChar w:fldCharType="begin"/>
            </w:r>
            <w:r w:rsidR="00526E39">
              <w:rPr>
                <w:noProof/>
                <w:webHidden/>
              </w:rPr>
              <w:instrText xml:space="preserve"> PAGEREF _Toc155976755 \h </w:instrText>
            </w:r>
            <w:r w:rsidR="00526E39">
              <w:rPr>
                <w:noProof/>
                <w:webHidden/>
              </w:rPr>
            </w:r>
            <w:r w:rsidR="00526E39">
              <w:rPr>
                <w:noProof/>
                <w:webHidden/>
              </w:rPr>
              <w:fldChar w:fldCharType="separate"/>
            </w:r>
            <w:r>
              <w:rPr>
                <w:noProof/>
                <w:webHidden/>
              </w:rPr>
              <w:t>83</w:t>
            </w:r>
            <w:r w:rsidR="00526E39">
              <w:rPr>
                <w:noProof/>
                <w:webHidden/>
              </w:rPr>
              <w:fldChar w:fldCharType="end"/>
            </w:r>
          </w:hyperlink>
        </w:p>
        <w:p w14:paraId="1FA39BB0" w14:textId="047BD83F"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6" w:history="1">
            <w:r w:rsidR="00526E39" w:rsidRPr="0050719F">
              <w:rPr>
                <w:rStyle w:val="-"/>
                <w:noProof/>
                <w:lang w:val="el-GR"/>
              </w:rPr>
              <w:t>5.2</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Παραδοτέα</w:t>
            </w:r>
            <w:r w:rsidR="00526E39">
              <w:rPr>
                <w:noProof/>
                <w:webHidden/>
              </w:rPr>
              <w:tab/>
            </w:r>
            <w:r w:rsidR="00526E39">
              <w:rPr>
                <w:noProof/>
                <w:webHidden/>
              </w:rPr>
              <w:fldChar w:fldCharType="begin"/>
            </w:r>
            <w:r w:rsidR="00526E39">
              <w:rPr>
                <w:noProof/>
                <w:webHidden/>
              </w:rPr>
              <w:instrText xml:space="preserve"> PAGEREF _Toc155976756 \h </w:instrText>
            </w:r>
            <w:r w:rsidR="00526E39">
              <w:rPr>
                <w:noProof/>
                <w:webHidden/>
              </w:rPr>
            </w:r>
            <w:r w:rsidR="00526E39">
              <w:rPr>
                <w:noProof/>
                <w:webHidden/>
              </w:rPr>
              <w:fldChar w:fldCharType="separate"/>
            </w:r>
            <w:r>
              <w:rPr>
                <w:noProof/>
                <w:webHidden/>
              </w:rPr>
              <w:t>83</w:t>
            </w:r>
            <w:r w:rsidR="00526E39">
              <w:rPr>
                <w:noProof/>
                <w:webHidden/>
              </w:rPr>
              <w:fldChar w:fldCharType="end"/>
            </w:r>
          </w:hyperlink>
        </w:p>
        <w:p w14:paraId="62987FC9" w14:textId="275A74A0"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7" w:history="1">
            <w:r w:rsidR="00526E39" w:rsidRPr="0050719F">
              <w:rPr>
                <w:rStyle w:val="-"/>
                <w:noProof/>
                <w:lang w:val="el-GR"/>
              </w:rPr>
              <w:t>5.3</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Ομάδα Έργου/Σχήμα Διοίκησης Έργου</w:t>
            </w:r>
            <w:r w:rsidR="00526E39">
              <w:rPr>
                <w:noProof/>
                <w:webHidden/>
              </w:rPr>
              <w:tab/>
            </w:r>
            <w:r w:rsidR="00526E39">
              <w:rPr>
                <w:noProof/>
                <w:webHidden/>
              </w:rPr>
              <w:fldChar w:fldCharType="begin"/>
            </w:r>
            <w:r w:rsidR="00526E39">
              <w:rPr>
                <w:noProof/>
                <w:webHidden/>
              </w:rPr>
              <w:instrText xml:space="preserve"> PAGEREF _Toc155976757 \h </w:instrText>
            </w:r>
            <w:r w:rsidR="00526E39">
              <w:rPr>
                <w:noProof/>
                <w:webHidden/>
              </w:rPr>
            </w:r>
            <w:r w:rsidR="00526E39">
              <w:rPr>
                <w:noProof/>
                <w:webHidden/>
              </w:rPr>
              <w:fldChar w:fldCharType="separate"/>
            </w:r>
            <w:r>
              <w:rPr>
                <w:noProof/>
                <w:webHidden/>
              </w:rPr>
              <w:t>85</w:t>
            </w:r>
            <w:r w:rsidR="00526E39">
              <w:rPr>
                <w:noProof/>
                <w:webHidden/>
              </w:rPr>
              <w:fldChar w:fldCharType="end"/>
            </w:r>
          </w:hyperlink>
        </w:p>
        <w:p w14:paraId="0F6B1B7D" w14:textId="40EAC8F4"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8" w:history="1">
            <w:r w:rsidR="00526E39" w:rsidRPr="0050719F">
              <w:rPr>
                <w:rStyle w:val="-"/>
                <w:noProof/>
                <w:lang w:val="el-GR"/>
              </w:rPr>
              <w:t>5.4</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Μεθοδολογία διοίκησης και διασφάλισης ποιότητας</w:t>
            </w:r>
            <w:r w:rsidR="00526E39">
              <w:rPr>
                <w:noProof/>
                <w:webHidden/>
              </w:rPr>
              <w:tab/>
            </w:r>
            <w:r w:rsidR="00526E39">
              <w:rPr>
                <w:noProof/>
                <w:webHidden/>
              </w:rPr>
              <w:fldChar w:fldCharType="begin"/>
            </w:r>
            <w:r w:rsidR="00526E39">
              <w:rPr>
                <w:noProof/>
                <w:webHidden/>
              </w:rPr>
              <w:instrText xml:space="preserve"> PAGEREF _Toc155976758 \h </w:instrText>
            </w:r>
            <w:r w:rsidR="00526E39">
              <w:rPr>
                <w:noProof/>
                <w:webHidden/>
              </w:rPr>
            </w:r>
            <w:r w:rsidR="00526E39">
              <w:rPr>
                <w:noProof/>
                <w:webHidden/>
              </w:rPr>
              <w:fldChar w:fldCharType="separate"/>
            </w:r>
            <w:r>
              <w:rPr>
                <w:noProof/>
                <w:webHidden/>
              </w:rPr>
              <w:t>85</w:t>
            </w:r>
            <w:r w:rsidR="00526E39">
              <w:rPr>
                <w:noProof/>
                <w:webHidden/>
              </w:rPr>
              <w:fldChar w:fldCharType="end"/>
            </w:r>
          </w:hyperlink>
        </w:p>
        <w:p w14:paraId="1B0A393E" w14:textId="0938E8BE" w:rsidR="00526E39" w:rsidRDefault="0084427D">
          <w:pPr>
            <w:pStyle w:val="40"/>
            <w:tabs>
              <w:tab w:val="left" w:pos="1320"/>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59" w:history="1">
            <w:r w:rsidR="00526E39" w:rsidRPr="0050719F">
              <w:rPr>
                <w:rStyle w:val="-"/>
                <w:noProof/>
                <w:lang w:val="el-GR"/>
              </w:rPr>
              <w:t>5.5</w:t>
            </w:r>
            <w:r w:rsidR="00526E39">
              <w:rPr>
                <w:rFonts w:asciiTheme="minorHAnsi" w:eastAsiaTheme="minorEastAsia" w:hAnsiTheme="minorHAnsi" w:cstheme="minorBidi"/>
                <w:noProof/>
                <w:kern w:val="2"/>
                <w:sz w:val="22"/>
                <w:szCs w:val="22"/>
                <w:lang w:val="el-GR" w:eastAsia="el-GR" w:bidi="he-IL"/>
                <w14:ligatures w14:val="standardContextual"/>
              </w:rPr>
              <w:tab/>
            </w:r>
            <w:r w:rsidR="00526E39" w:rsidRPr="0050719F">
              <w:rPr>
                <w:rStyle w:val="-"/>
                <w:noProof/>
                <w:lang w:val="el-GR"/>
              </w:rPr>
              <w:t>Τόπος υλοποίησης/ παροχής των υπηρεσιών</w:t>
            </w:r>
            <w:r w:rsidR="00526E39">
              <w:rPr>
                <w:noProof/>
                <w:webHidden/>
              </w:rPr>
              <w:tab/>
            </w:r>
            <w:r w:rsidR="00526E39">
              <w:rPr>
                <w:noProof/>
                <w:webHidden/>
              </w:rPr>
              <w:fldChar w:fldCharType="begin"/>
            </w:r>
            <w:r w:rsidR="00526E39">
              <w:rPr>
                <w:noProof/>
                <w:webHidden/>
              </w:rPr>
              <w:instrText xml:space="preserve"> PAGEREF _Toc155976759 \h </w:instrText>
            </w:r>
            <w:r w:rsidR="00526E39">
              <w:rPr>
                <w:noProof/>
                <w:webHidden/>
              </w:rPr>
            </w:r>
            <w:r w:rsidR="00526E39">
              <w:rPr>
                <w:noProof/>
                <w:webHidden/>
              </w:rPr>
              <w:fldChar w:fldCharType="separate"/>
            </w:r>
            <w:r>
              <w:rPr>
                <w:noProof/>
                <w:webHidden/>
              </w:rPr>
              <w:t>85</w:t>
            </w:r>
            <w:r w:rsidR="00526E39">
              <w:rPr>
                <w:noProof/>
                <w:webHidden/>
              </w:rPr>
              <w:fldChar w:fldCharType="end"/>
            </w:r>
          </w:hyperlink>
        </w:p>
        <w:p w14:paraId="7242C727" w14:textId="7F3A0F30"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60" w:history="1">
            <w:r w:rsidR="00526E39" w:rsidRPr="0050719F">
              <w:rPr>
                <w:rStyle w:val="-"/>
                <w:noProof/>
                <w:lang w:val="el-GR"/>
              </w:rPr>
              <w:t>ΠΑΡΑΡΤΗΜΑ ΙΙ – Πίνακες Συμμόρφωσης</w:t>
            </w:r>
            <w:r w:rsidR="00526E39">
              <w:rPr>
                <w:noProof/>
                <w:webHidden/>
              </w:rPr>
              <w:tab/>
            </w:r>
            <w:r w:rsidR="00526E39">
              <w:rPr>
                <w:noProof/>
                <w:webHidden/>
              </w:rPr>
              <w:fldChar w:fldCharType="begin"/>
            </w:r>
            <w:r w:rsidR="00526E39">
              <w:rPr>
                <w:noProof/>
                <w:webHidden/>
              </w:rPr>
              <w:instrText xml:space="preserve"> PAGEREF _Toc155976760 \h </w:instrText>
            </w:r>
            <w:r w:rsidR="00526E39">
              <w:rPr>
                <w:noProof/>
                <w:webHidden/>
              </w:rPr>
            </w:r>
            <w:r w:rsidR="00526E39">
              <w:rPr>
                <w:noProof/>
                <w:webHidden/>
              </w:rPr>
              <w:fldChar w:fldCharType="separate"/>
            </w:r>
            <w:r>
              <w:rPr>
                <w:noProof/>
                <w:webHidden/>
              </w:rPr>
              <w:t>87</w:t>
            </w:r>
            <w:r w:rsidR="00526E39">
              <w:rPr>
                <w:noProof/>
                <w:webHidden/>
              </w:rPr>
              <w:fldChar w:fldCharType="end"/>
            </w:r>
          </w:hyperlink>
        </w:p>
        <w:p w14:paraId="06DF15E3" w14:textId="7C5EBBDA"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61" w:history="1">
            <w:r w:rsidR="00526E39" w:rsidRPr="0050719F">
              <w:rPr>
                <w:rStyle w:val="-"/>
                <w:noProof/>
                <w:lang w:val="el-GR"/>
              </w:rPr>
              <w:t>ΠΑΡΑΡΤΗΜΑ ΙΙI – ΕΥΡΩΠΑΙΚΟ ΕΝΙΑΙΟ ΕΓΓΡΑΦΟ ΣΥΜΒΑΣΗΣ (ΕΕΕΣ)</w:t>
            </w:r>
            <w:r w:rsidR="00526E39">
              <w:rPr>
                <w:noProof/>
                <w:webHidden/>
              </w:rPr>
              <w:tab/>
            </w:r>
            <w:r w:rsidR="00526E39">
              <w:rPr>
                <w:noProof/>
                <w:webHidden/>
              </w:rPr>
              <w:fldChar w:fldCharType="begin"/>
            </w:r>
            <w:r w:rsidR="00526E39">
              <w:rPr>
                <w:noProof/>
                <w:webHidden/>
              </w:rPr>
              <w:instrText xml:space="preserve"> PAGEREF _Toc155976761 \h </w:instrText>
            </w:r>
            <w:r w:rsidR="00526E39">
              <w:rPr>
                <w:noProof/>
                <w:webHidden/>
              </w:rPr>
            </w:r>
            <w:r w:rsidR="00526E39">
              <w:rPr>
                <w:noProof/>
                <w:webHidden/>
              </w:rPr>
              <w:fldChar w:fldCharType="separate"/>
            </w:r>
            <w:r>
              <w:rPr>
                <w:noProof/>
                <w:webHidden/>
              </w:rPr>
              <w:t>88</w:t>
            </w:r>
            <w:r w:rsidR="00526E39">
              <w:rPr>
                <w:noProof/>
                <w:webHidden/>
              </w:rPr>
              <w:fldChar w:fldCharType="end"/>
            </w:r>
          </w:hyperlink>
        </w:p>
        <w:p w14:paraId="37575C8A" w14:textId="11D1E199" w:rsidR="00526E39" w:rsidRDefault="0084427D">
          <w:pPr>
            <w:pStyle w:val="40"/>
            <w:tabs>
              <w:tab w:val="right" w:leader="dot" w:pos="9628"/>
            </w:tabs>
            <w:rPr>
              <w:rFonts w:asciiTheme="minorHAnsi" w:eastAsiaTheme="minorEastAsia" w:hAnsiTheme="minorHAnsi" w:cstheme="minorBidi"/>
              <w:noProof/>
              <w:kern w:val="2"/>
              <w:sz w:val="22"/>
              <w:szCs w:val="22"/>
              <w:lang w:val="el-GR" w:eastAsia="el-GR" w:bidi="he-IL"/>
              <w14:ligatures w14:val="standardContextual"/>
            </w:rPr>
          </w:pPr>
          <w:hyperlink w:anchor="_Toc155976762" w:history="1">
            <w:r w:rsidR="00526E39" w:rsidRPr="0050719F">
              <w:rPr>
                <w:rStyle w:val="-"/>
                <w:noProof/>
                <w:lang w:val="el-GR"/>
              </w:rPr>
              <w:t>ΕΥΡΩΠΑΙΚΟ ΕΝΙΑΙΟ ΕΓΓΡΑΦΟ ΣΥΜΒΑΣΗΣ (ΕΕΕΣ)</w:t>
            </w:r>
            <w:r w:rsidR="00526E39">
              <w:rPr>
                <w:noProof/>
                <w:webHidden/>
              </w:rPr>
              <w:tab/>
            </w:r>
            <w:r w:rsidR="00526E39">
              <w:rPr>
                <w:noProof/>
                <w:webHidden/>
              </w:rPr>
              <w:fldChar w:fldCharType="begin"/>
            </w:r>
            <w:r w:rsidR="00526E39">
              <w:rPr>
                <w:noProof/>
                <w:webHidden/>
              </w:rPr>
              <w:instrText xml:space="preserve"> PAGEREF _Toc155976762 \h </w:instrText>
            </w:r>
            <w:r w:rsidR="00526E39">
              <w:rPr>
                <w:noProof/>
                <w:webHidden/>
              </w:rPr>
            </w:r>
            <w:r w:rsidR="00526E39">
              <w:rPr>
                <w:noProof/>
                <w:webHidden/>
              </w:rPr>
              <w:fldChar w:fldCharType="separate"/>
            </w:r>
            <w:r>
              <w:rPr>
                <w:noProof/>
                <w:webHidden/>
              </w:rPr>
              <w:t>88</w:t>
            </w:r>
            <w:r w:rsidR="00526E39">
              <w:rPr>
                <w:noProof/>
                <w:webHidden/>
              </w:rPr>
              <w:fldChar w:fldCharType="end"/>
            </w:r>
          </w:hyperlink>
        </w:p>
        <w:p w14:paraId="2D85E104" w14:textId="137716DB"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63" w:history="1">
            <w:r w:rsidR="00526E39" w:rsidRPr="0050719F">
              <w:rPr>
                <w:rStyle w:val="-"/>
                <w:noProof/>
                <w:lang w:val="el-GR"/>
              </w:rPr>
              <w:t>ΠΑΡΑΡΤΗΜΑ Ι</w:t>
            </w:r>
            <w:r w:rsidR="00526E39" w:rsidRPr="0050719F">
              <w:rPr>
                <w:rStyle w:val="-"/>
                <w:noProof/>
              </w:rPr>
              <w:t>V</w:t>
            </w:r>
            <w:r w:rsidR="00526E39" w:rsidRPr="0050719F">
              <w:rPr>
                <w:rStyle w:val="-"/>
                <w:noProof/>
                <w:lang w:val="el-GR"/>
              </w:rPr>
              <w:t xml:space="preserve"> – Υπόδειγμα Βιογραφικού Σημειώματος</w:t>
            </w:r>
            <w:r w:rsidR="00526E39">
              <w:rPr>
                <w:noProof/>
                <w:webHidden/>
              </w:rPr>
              <w:tab/>
            </w:r>
            <w:r w:rsidR="00526E39">
              <w:rPr>
                <w:noProof/>
                <w:webHidden/>
              </w:rPr>
              <w:fldChar w:fldCharType="begin"/>
            </w:r>
            <w:r w:rsidR="00526E39">
              <w:rPr>
                <w:noProof/>
                <w:webHidden/>
              </w:rPr>
              <w:instrText xml:space="preserve"> PAGEREF _Toc155976763 \h </w:instrText>
            </w:r>
            <w:r w:rsidR="00526E39">
              <w:rPr>
                <w:noProof/>
                <w:webHidden/>
              </w:rPr>
            </w:r>
            <w:r w:rsidR="00526E39">
              <w:rPr>
                <w:noProof/>
                <w:webHidden/>
              </w:rPr>
              <w:fldChar w:fldCharType="separate"/>
            </w:r>
            <w:r>
              <w:rPr>
                <w:noProof/>
                <w:webHidden/>
              </w:rPr>
              <w:t>89</w:t>
            </w:r>
            <w:r w:rsidR="00526E39">
              <w:rPr>
                <w:noProof/>
                <w:webHidden/>
              </w:rPr>
              <w:fldChar w:fldCharType="end"/>
            </w:r>
          </w:hyperlink>
        </w:p>
        <w:p w14:paraId="041629DA" w14:textId="1EFB63CB"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64" w:history="1">
            <w:r w:rsidR="00526E39" w:rsidRPr="0050719F">
              <w:rPr>
                <w:rStyle w:val="-"/>
                <w:noProof/>
              </w:rPr>
              <w:t>ΠΑΡΑΡΤΗΜΑ V – Υπόδειγμα Τεχνικής Προσφοράς</w:t>
            </w:r>
            <w:r w:rsidR="00526E39">
              <w:rPr>
                <w:noProof/>
                <w:webHidden/>
              </w:rPr>
              <w:tab/>
            </w:r>
            <w:r w:rsidR="00526E39">
              <w:rPr>
                <w:noProof/>
                <w:webHidden/>
              </w:rPr>
              <w:fldChar w:fldCharType="begin"/>
            </w:r>
            <w:r w:rsidR="00526E39">
              <w:rPr>
                <w:noProof/>
                <w:webHidden/>
              </w:rPr>
              <w:instrText xml:space="preserve"> PAGEREF _Toc155976764 \h </w:instrText>
            </w:r>
            <w:r w:rsidR="00526E39">
              <w:rPr>
                <w:noProof/>
                <w:webHidden/>
              </w:rPr>
            </w:r>
            <w:r w:rsidR="00526E39">
              <w:rPr>
                <w:noProof/>
                <w:webHidden/>
              </w:rPr>
              <w:fldChar w:fldCharType="separate"/>
            </w:r>
            <w:r>
              <w:rPr>
                <w:noProof/>
                <w:webHidden/>
              </w:rPr>
              <w:t>92</w:t>
            </w:r>
            <w:r w:rsidR="00526E39">
              <w:rPr>
                <w:noProof/>
                <w:webHidden/>
              </w:rPr>
              <w:fldChar w:fldCharType="end"/>
            </w:r>
          </w:hyperlink>
        </w:p>
        <w:p w14:paraId="61504A0A" w14:textId="6BFD14C2"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65" w:history="1">
            <w:r w:rsidR="00526E39" w:rsidRPr="0050719F">
              <w:rPr>
                <w:rStyle w:val="-"/>
                <w:noProof/>
                <w:lang w:val="el-GR"/>
              </w:rPr>
              <w:t xml:space="preserve">ΠΑΡΑΡΤΗΜΑ </w:t>
            </w:r>
            <w:r w:rsidR="00526E39" w:rsidRPr="0050719F">
              <w:rPr>
                <w:rStyle w:val="-"/>
                <w:noProof/>
              </w:rPr>
              <w:t>VI</w:t>
            </w:r>
            <w:r w:rsidR="00526E39" w:rsidRPr="0050719F">
              <w:rPr>
                <w:rStyle w:val="-"/>
                <w:noProof/>
                <w:lang w:val="el-GR"/>
              </w:rPr>
              <w:t xml:space="preserve"> – Υπόδειγμα Οικονομικής Προσφοράς</w:t>
            </w:r>
            <w:r w:rsidR="00526E39">
              <w:rPr>
                <w:noProof/>
                <w:webHidden/>
              </w:rPr>
              <w:tab/>
            </w:r>
            <w:r w:rsidR="00526E39">
              <w:rPr>
                <w:noProof/>
                <w:webHidden/>
              </w:rPr>
              <w:fldChar w:fldCharType="begin"/>
            </w:r>
            <w:r w:rsidR="00526E39">
              <w:rPr>
                <w:noProof/>
                <w:webHidden/>
              </w:rPr>
              <w:instrText xml:space="preserve"> PAGEREF _Toc155976765 \h </w:instrText>
            </w:r>
            <w:r w:rsidR="00526E39">
              <w:rPr>
                <w:noProof/>
                <w:webHidden/>
              </w:rPr>
            </w:r>
            <w:r w:rsidR="00526E39">
              <w:rPr>
                <w:noProof/>
                <w:webHidden/>
              </w:rPr>
              <w:fldChar w:fldCharType="separate"/>
            </w:r>
            <w:r>
              <w:rPr>
                <w:noProof/>
                <w:webHidden/>
              </w:rPr>
              <w:t>93</w:t>
            </w:r>
            <w:r w:rsidR="00526E39">
              <w:rPr>
                <w:noProof/>
                <w:webHidden/>
              </w:rPr>
              <w:fldChar w:fldCharType="end"/>
            </w:r>
          </w:hyperlink>
        </w:p>
        <w:p w14:paraId="60354429" w14:textId="3BB0B53D"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66" w:history="1">
            <w:r w:rsidR="00526E39" w:rsidRPr="0050719F">
              <w:rPr>
                <w:rStyle w:val="-"/>
                <w:noProof/>
                <w:lang w:val="en-US"/>
              </w:rPr>
              <w:t>1.</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Συντήρηση (</w:t>
            </w:r>
            <w:r w:rsidR="00526E39" w:rsidRPr="0050719F">
              <w:rPr>
                <w:rStyle w:val="-"/>
                <w:noProof/>
                <w:lang w:val="en-US"/>
              </w:rPr>
              <w:t>Software Assurance)</w:t>
            </w:r>
            <w:r w:rsidR="00526E39">
              <w:rPr>
                <w:noProof/>
                <w:webHidden/>
              </w:rPr>
              <w:tab/>
            </w:r>
            <w:r w:rsidR="00526E39">
              <w:rPr>
                <w:noProof/>
                <w:webHidden/>
              </w:rPr>
              <w:fldChar w:fldCharType="begin"/>
            </w:r>
            <w:r w:rsidR="00526E39">
              <w:rPr>
                <w:noProof/>
                <w:webHidden/>
              </w:rPr>
              <w:instrText xml:space="preserve"> PAGEREF _Toc155976766 \h </w:instrText>
            </w:r>
            <w:r w:rsidR="00526E39">
              <w:rPr>
                <w:noProof/>
                <w:webHidden/>
              </w:rPr>
            </w:r>
            <w:r w:rsidR="00526E39">
              <w:rPr>
                <w:noProof/>
                <w:webHidden/>
              </w:rPr>
              <w:fldChar w:fldCharType="separate"/>
            </w:r>
            <w:r>
              <w:rPr>
                <w:noProof/>
                <w:webHidden/>
              </w:rPr>
              <w:t>93</w:t>
            </w:r>
            <w:r w:rsidR="00526E39">
              <w:rPr>
                <w:noProof/>
                <w:webHidden/>
              </w:rPr>
              <w:fldChar w:fldCharType="end"/>
            </w:r>
          </w:hyperlink>
        </w:p>
        <w:p w14:paraId="7684D3A0" w14:textId="0A5A39D4"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67" w:history="1">
            <w:r w:rsidR="00526E39" w:rsidRPr="0050719F">
              <w:rPr>
                <w:rStyle w:val="-"/>
                <w:noProof/>
                <w:lang w:val="el-GR"/>
              </w:rPr>
              <w:t>2.</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Νέα Προϊόντα Λογισμικού</w:t>
            </w:r>
            <w:r w:rsidR="00526E39">
              <w:rPr>
                <w:noProof/>
                <w:webHidden/>
              </w:rPr>
              <w:tab/>
            </w:r>
            <w:r w:rsidR="00526E39">
              <w:rPr>
                <w:noProof/>
                <w:webHidden/>
              </w:rPr>
              <w:fldChar w:fldCharType="begin"/>
            </w:r>
            <w:r w:rsidR="00526E39">
              <w:rPr>
                <w:noProof/>
                <w:webHidden/>
              </w:rPr>
              <w:instrText xml:space="preserve"> PAGEREF _Toc155976767 \h </w:instrText>
            </w:r>
            <w:r w:rsidR="00526E39">
              <w:rPr>
                <w:noProof/>
                <w:webHidden/>
              </w:rPr>
            </w:r>
            <w:r w:rsidR="00526E39">
              <w:rPr>
                <w:noProof/>
                <w:webHidden/>
              </w:rPr>
              <w:fldChar w:fldCharType="separate"/>
            </w:r>
            <w:r>
              <w:rPr>
                <w:noProof/>
                <w:webHidden/>
              </w:rPr>
              <w:t>94</w:t>
            </w:r>
            <w:r w:rsidR="00526E39">
              <w:rPr>
                <w:noProof/>
                <w:webHidden/>
              </w:rPr>
              <w:fldChar w:fldCharType="end"/>
            </w:r>
          </w:hyperlink>
        </w:p>
        <w:p w14:paraId="60B78F31" w14:textId="731E4A3F"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70" w:history="1">
            <w:r w:rsidR="00526E39" w:rsidRPr="0050719F">
              <w:rPr>
                <w:rStyle w:val="-"/>
                <w:noProof/>
                <w:lang w:val="el-GR"/>
              </w:rPr>
              <w:t>3.</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Υπηρεσίες</w:t>
            </w:r>
            <w:r w:rsidR="00526E39">
              <w:rPr>
                <w:noProof/>
                <w:webHidden/>
              </w:rPr>
              <w:tab/>
            </w:r>
            <w:r w:rsidR="00526E39">
              <w:rPr>
                <w:noProof/>
                <w:webHidden/>
              </w:rPr>
              <w:fldChar w:fldCharType="begin"/>
            </w:r>
            <w:r w:rsidR="00526E39">
              <w:rPr>
                <w:noProof/>
                <w:webHidden/>
              </w:rPr>
              <w:instrText xml:space="preserve"> PAGEREF _Toc155976770 \h </w:instrText>
            </w:r>
            <w:r w:rsidR="00526E39">
              <w:rPr>
                <w:noProof/>
                <w:webHidden/>
              </w:rPr>
            </w:r>
            <w:r w:rsidR="00526E39">
              <w:rPr>
                <w:noProof/>
                <w:webHidden/>
              </w:rPr>
              <w:fldChar w:fldCharType="separate"/>
            </w:r>
            <w:r>
              <w:rPr>
                <w:noProof/>
                <w:webHidden/>
              </w:rPr>
              <w:t>97</w:t>
            </w:r>
            <w:r w:rsidR="00526E39">
              <w:rPr>
                <w:noProof/>
                <w:webHidden/>
              </w:rPr>
              <w:fldChar w:fldCharType="end"/>
            </w:r>
          </w:hyperlink>
        </w:p>
        <w:p w14:paraId="7CFD448E" w14:textId="22A88B3C"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71" w:history="1">
            <w:r w:rsidR="00526E39" w:rsidRPr="0050719F">
              <w:rPr>
                <w:rStyle w:val="-"/>
                <w:noProof/>
                <w:lang w:val="el-GR"/>
              </w:rPr>
              <w:t>4.</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Συγκεντρωτικός Πίνακας Οικονομικής Προσφοράς Έργου</w:t>
            </w:r>
            <w:r w:rsidR="00526E39">
              <w:rPr>
                <w:noProof/>
                <w:webHidden/>
              </w:rPr>
              <w:tab/>
            </w:r>
            <w:r w:rsidR="00526E39">
              <w:rPr>
                <w:noProof/>
                <w:webHidden/>
              </w:rPr>
              <w:fldChar w:fldCharType="begin"/>
            </w:r>
            <w:r w:rsidR="00526E39">
              <w:rPr>
                <w:noProof/>
                <w:webHidden/>
              </w:rPr>
              <w:instrText xml:space="preserve"> PAGEREF _Toc155976771 \h </w:instrText>
            </w:r>
            <w:r w:rsidR="00526E39">
              <w:rPr>
                <w:noProof/>
                <w:webHidden/>
              </w:rPr>
            </w:r>
            <w:r w:rsidR="00526E39">
              <w:rPr>
                <w:noProof/>
                <w:webHidden/>
              </w:rPr>
              <w:fldChar w:fldCharType="separate"/>
            </w:r>
            <w:r>
              <w:rPr>
                <w:noProof/>
                <w:webHidden/>
              </w:rPr>
              <w:t>98</w:t>
            </w:r>
            <w:r w:rsidR="00526E39">
              <w:rPr>
                <w:noProof/>
                <w:webHidden/>
              </w:rPr>
              <w:fldChar w:fldCharType="end"/>
            </w:r>
          </w:hyperlink>
        </w:p>
        <w:p w14:paraId="1B3C0229" w14:textId="36930C0C"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72" w:history="1">
            <w:r w:rsidR="00526E39" w:rsidRPr="0050719F">
              <w:rPr>
                <w:rStyle w:val="-"/>
                <w:noProof/>
                <w:lang w:val="el-GR"/>
              </w:rPr>
              <w:t>5.</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Πίνακας Κόστους Συμπληρωματικής Προμήθειας Λοιπών Προϊόντων</w:t>
            </w:r>
            <w:r w:rsidR="00526E39">
              <w:rPr>
                <w:noProof/>
                <w:webHidden/>
              </w:rPr>
              <w:tab/>
            </w:r>
            <w:r w:rsidR="00526E39">
              <w:rPr>
                <w:noProof/>
                <w:webHidden/>
              </w:rPr>
              <w:fldChar w:fldCharType="begin"/>
            </w:r>
            <w:r w:rsidR="00526E39">
              <w:rPr>
                <w:noProof/>
                <w:webHidden/>
              </w:rPr>
              <w:instrText xml:space="preserve"> PAGEREF _Toc155976772 \h </w:instrText>
            </w:r>
            <w:r w:rsidR="00526E39">
              <w:rPr>
                <w:noProof/>
                <w:webHidden/>
              </w:rPr>
            </w:r>
            <w:r w:rsidR="00526E39">
              <w:rPr>
                <w:noProof/>
                <w:webHidden/>
              </w:rPr>
              <w:fldChar w:fldCharType="separate"/>
            </w:r>
            <w:r>
              <w:rPr>
                <w:noProof/>
                <w:webHidden/>
              </w:rPr>
              <w:t>98</w:t>
            </w:r>
            <w:r w:rsidR="00526E39">
              <w:rPr>
                <w:noProof/>
                <w:webHidden/>
              </w:rPr>
              <w:fldChar w:fldCharType="end"/>
            </w:r>
          </w:hyperlink>
        </w:p>
        <w:p w14:paraId="682B9B0F" w14:textId="4B952D3C"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73" w:history="1">
            <w:r w:rsidR="00526E39" w:rsidRPr="0050719F">
              <w:rPr>
                <w:rStyle w:val="-"/>
                <w:noProof/>
                <w:lang w:val="el-GR"/>
              </w:rPr>
              <w:t xml:space="preserve">ΠΑΡΑΡΤΗΜΑ </w:t>
            </w:r>
            <w:r w:rsidR="00526E39" w:rsidRPr="0050719F">
              <w:rPr>
                <w:rStyle w:val="-"/>
                <w:noProof/>
              </w:rPr>
              <w:t>VI</w:t>
            </w:r>
            <w:r w:rsidR="00526E39" w:rsidRPr="0050719F">
              <w:rPr>
                <w:rStyle w:val="-"/>
                <w:noProof/>
                <w:lang w:val="el-GR"/>
              </w:rPr>
              <w:t>Ι – Άλλες Δηλώσεις</w:t>
            </w:r>
            <w:r w:rsidR="00526E39">
              <w:rPr>
                <w:noProof/>
                <w:webHidden/>
              </w:rPr>
              <w:tab/>
            </w:r>
            <w:r w:rsidR="00526E39">
              <w:rPr>
                <w:noProof/>
                <w:webHidden/>
              </w:rPr>
              <w:fldChar w:fldCharType="begin"/>
            </w:r>
            <w:r w:rsidR="00526E39">
              <w:rPr>
                <w:noProof/>
                <w:webHidden/>
              </w:rPr>
              <w:instrText xml:space="preserve"> PAGEREF _Toc155976773 \h </w:instrText>
            </w:r>
            <w:r w:rsidR="00526E39">
              <w:rPr>
                <w:noProof/>
                <w:webHidden/>
              </w:rPr>
            </w:r>
            <w:r w:rsidR="00526E39">
              <w:rPr>
                <w:noProof/>
                <w:webHidden/>
              </w:rPr>
              <w:fldChar w:fldCharType="separate"/>
            </w:r>
            <w:r>
              <w:rPr>
                <w:noProof/>
                <w:webHidden/>
              </w:rPr>
              <w:t>100</w:t>
            </w:r>
            <w:r w:rsidR="00526E39">
              <w:rPr>
                <w:noProof/>
                <w:webHidden/>
              </w:rPr>
              <w:fldChar w:fldCharType="end"/>
            </w:r>
          </w:hyperlink>
        </w:p>
        <w:p w14:paraId="6BE8892E" w14:textId="3BE4D892"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74" w:history="1">
            <w:r w:rsidR="00526E39" w:rsidRPr="0050719F">
              <w:rPr>
                <w:rStyle w:val="-"/>
                <w:noProof/>
                <w:lang w:val="el-GR"/>
              </w:rPr>
              <w:t xml:space="preserve">ΠΑΡΑΡΤΗΜΑ </w:t>
            </w:r>
            <w:r w:rsidR="00526E39" w:rsidRPr="0050719F">
              <w:rPr>
                <w:rStyle w:val="-"/>
                <w:noProof/>
              </w:rPr>
              <w:t>VIII</w:t>
            </w:r>
            <w:r w:rsidR="00526E39" w:rsidRPr="0050719F">
              <w:rPr>
                <w:rStyle w:val="-"/>
                <w:noProof/>
                <w:lang w:val="el-GR"/>
              </w:rPr>
              <w:t xml:space="preserve"> – Υποδείγματα Εγγυητικών Επιστολών</w:t>
            </w:r>
            <w:r w:rsidR="00526E39">
              <w:rPr>
                <w:noProof/>
                <w:webHidden/>
              </w:rPr>
              <w:tab/>
            </w:r>
            <w:r w:rsidR="00526E39">
              <w:rPr>
                <w:noProof/>
                <w:webHidden/>
              </w:rPr>
              <w:fldChar w:fldCharType="begin"/>
            </w:r>
            <w:r w:rsidR="00526E39">
              <w:rPr>
                <w:noProof/>
                <w:webHidden/>
              </w:rPr>
              <w:instrText xml:space="preserve"> PAGEREF _Toc155976774 \h </w:instrText>
            </w:r>
            <w:r w:rsidR="00526E39">
              <w:rPr>
                <w:noProof/>
                <w:webHidden/>
              </w:rPr>
            </w:r>
            <w:r w:rsidR="00526E39">
              <w:rPr>
                <w:noProof/>
                <w:webHidden/>
              </w:rPr>
              <w:fldChar w:fldCharType="separate"/>
            </w:r>
            <w:r>
              <w:rPr>
                <w:noProof/>
                <w:webHidden/>
              </w:rPr>
              <w:t>101</w:t>
            </w:r>
            <w:r w:rsidR="00526E39">
              <w:rPr>
                <w:noProof/>
                <w:webHidden/>
              </w:rPr>
              <w:fldChar w:fldCharType="end"/>
            </w:r>
          </w:hyperlink>
        </w:p>
        <w:p w14:paraId="52E397C8" w14:textId="186FD23D"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75" w:history="1">
            <w:r w:rsidR="00526E39" w:rsidRPr="0050719F">
              <w:rPr>
                <w:rStyle w:val="-"/>
                <w:noProof/>
                <w:lang w:val="el-GR"/>
              </w:rPr>
              <w:t>I.</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Εγγυητική Επιστολή Συμμετοχής</w:t>
            </w:r>
            <w:r w:rsidR="00526E39">
              <w:rPr>
                <w:noProof/>
                <w:webHidden/>
              </w:rPr>
              <w:tab/>
            </w:r>
            <w:r w:rsidR="00526E39">
              <w:rPr>
                <w:noProof/>
                <w:webHidden/>
              </w:rPr>
              <w:fldChar w:fldCharType="begin"/>
            </w:r>
            <w:r w:rsidR="00526E39">
              <w:rPr>
                <w:noProof/>
                <w:webHidden/>
              </w:rPr>
              <w:instrText xml:space="preserve"> PAGEREF _Toc155976775 \h </w:instrText>
            </w:r>
            <w:r w:rsidR="00526E39">
              <w:rPr>
                <w:noProof/>
                <w:webHidden/>
              </w:rPr>
            </w:r>
            <w:r w:rsidR="00526E39">
              <w:rPr>
                <w:noProof/>
                <w:webHidden/>
              </w:rPr>
              <w:fldChar w:fldCharType="separate"/>
            </w:r>
            <w:r>
              <w:rPr>
                <w:noProof/>
                <w:webHidden/>
              </w:rPr>
              <w:t>101</w:t>
            </w:r>
            <w:r w:rsidR="00526E39">
              <w:rPr>
                <w:noProof/>
                <w:webHidden/>
              </w:rPr>
              <w:fldChar w:fldCharType="end"/>
            </w:r>
          </w:hyperlink>
        </w:p>
        <w:p w14:paraId="0042A70E" w14:textId="3CDD2FA3" w:rsidR="00526E39" w:rsidRDefault="0084427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bidi="he-IL"/>
              <w14:ligatures w14:val="standardContextual"/>
            </w:rPr>
          </w:pPr>
          <w:hyperlink w:anchor="_Toc155976776" w:history="1">
            <w:r w:rsidR="00526E39" w:rsidRPr="0050719F">
              <w:rPr>
                <w:rStyle w:val="-"/>
                <w:noProof/>
                <w:lang w:val="el-GR"/>
              </w:rPr>
              <w:t>II.</w:t>
            </w:r>
            <w:r w:rsidR="00526E39">
              <w:rPr>
                <w:rFonts w:asciiTheme="minorHAnsi" w:eastAsiaTheme="minorEastAsia" w:hAnsiTheme="minorHAnsi" w:cstheme="minorBidi"/>
                <w:i w:val="0"/>
                <w:iCs w:val="0"/>
                <w:noProof/>
                <w:kern w:val="2"/>
                <w:sz w:val="22"/>
                <w:szCs w:val="22"/>
                <w:lang w:val="el-GR" w:eastAsia="el-GR" w:bidi="he-IL"/>
                <w14:ligatures w14:val="standardContextual"/>
              </w:rPr>
              <w:tab/>
            </w:r>
            <w:r w:rsidR="00526E39" w:rsidRPr="0050719F">
              <w:rPr>
                <w:rStyle w:val="-"/>
                <w:noProof/>
                <w:lang w:val="el-GR"/>
              </w:rPr>
              <w:t>Εγγυητική Επιστολή Καλής Εκτέλεσης</w:t>
            </w:r>
            <w:r w:rsidR="00526E39">
              <w:rPr>
                <w:noProof/>
                <w:webHidden/>
              </w:rPr>
              <w:tab/>
            </w:r>
            <w:r w:rsidR="00526E39">
              <w:rPr>
                <w:noProof/>
                <w:webHidden/>
              </w:rPr>
              <w:fldChar w:fldCharType="begin"/>
            </w:r>
            <w:r w:rsidR="00526E39">
              <w:rPr>
                <w:noProof/>
                <w:webHidden/>
              </w:rPr>
              <w:instrText xml:space="preserve"> PAGEREF _Toc155976776 \h </w:instrText>
            </w:r>
            <w:r w:rsidR="00526E39">
              <w:rPr>
                <w:noProof/>
                <w:webHidden/>
              </w:rPr>
            </w:r>
            <w:r w:rsidR="00526E39">
              <w:rPr>
                <w:noProof/>
                <w:webHidden/>
              </w:rPr>
              <w:fldChar w:fldCharType="separate"/>
            </w:r>
            <w:r>
              <w:rPr>
                <w:noProof/>
                <w:webHidden/>
              </w:rPr>
              <w:t>102</w:t>
            </w:r>
            <w:r w:rsidR="00526E39">
              <w:rPr>
                <w:noProof/>
                <w:webHidden/>
              </w:rPr>
              <w:fldChar w:fldCharType="end"/>
            </w:r>
          </w:hyperlink>
        </w:p>
        <w:p w14:paraId="180F7DEF" w14:textId="08731252"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799" w:history="1">
            <w:r w:rsidR="00526E39" w:rsidRPr="0050719F">
              <w:rPr>
                <w:rStyle w:val="-"/>
                <w:noProof/>
                <w:lang w:val="el-GR"/>
              </w:rPr>
              <w:t xml:space="preserve">ΠΑΡΑΡΤΗΜΑ </w:t>
            </w:r>
            <w:r w:rsidR="00526E39" w:rsidRPr="0050719F">
              <w:rPr>
                <w:rStyle w:val="-"/>
                <w:noProof/>
                <w:lang w:val="en-US"/>
              </w:rPr>
              <w:t>IX</w:t>
            </w:r>
            <w:r w:rsidR="00526E39" w:rsidRPr="0050719F">
              <w:rPr>
                <w:rStyle w:val="-"/>
                <w:noProof/>
                <w:lang w:val="el-GR"/>
              </w:rPr>
              <w:t>– ΕΝΗΜΕΡΩΣΗ ΓΙΑ ΤΗΝ ΕΠΕΞΕΡΓΑΣΙΑ ΠΡΟΣΩΠΙΚΩΝ ΔΕΔΟΜΕΝΩΝ</w:t>
            </w:r>
            <w:r w:rsidR="00526E39">
              <w:rPr>
                <w:noProof/>
                <w:webHidden/>
              </w:rPr>
              <w:tab/>
            </w:r>
            <w:r w:rsidR="00526E39">
              <w:rPr>
                <w:noProof/>
                <w:webHidden/>
              </w:rPr>
              <w:fldChar w:fldCharType="begin"/>
            </w:r>
            <w:r w:rsidR="00526E39">
              <w:rPr>
                <w:noProof/>
                <w:webHidden/>
              </w:rPr>
              <w:instrText xml:space="preserve"> PAGEREF _Toc155976799 \h </w:instrText>
            </w:r>
            <w:r w:rsidR="00526E39">
              <w:rPr>
                <w:noProof/>
                <w:webHidden/>
              </w:rPr>
            </w:r>
            <w:r w:rsidR="00526E39">
              <w:rPr>
                <w:noProof/>
                <w:webHidden/>
              </w:rPr>
              <w:fldChar w:fldCharType="separate"/>
            </w:r>
            <w:r>
              <w:rPr>
                <w:noProof/>
                <w:webHidden/>
              </w:rPr>
              <w:t>104</w:t>
            </w:r>
            <w:r w:rsidR="00526E39">
              <w:rPr>
                <w:noProof/>
                <w:webHidden/>
              </w:rPr>
              <w:fldChar w:fldCharType="end"/>
            </w:r>
          </w:hyperlink>
        </w:p>
        <w:p w14:paraId="255EF5FF" w14:textId="613161F0" w:rsidR="00526E39" w:rsidRDefault="0084427D">
          <w:pPr>
            <w:pStyle w:val="28"/>
            <w:tabs>
              <w:tab w:val="right" w:leader="dot" w:pos="9628"/>
            </w:tabs>
            <w:rPr>
              <w:rFonts w:asciiTheme="minorHAnsi" w:eastAsiaTheme="minorEastAsia" w:hAnsiTheme="minorHAnsi" w:cstheme="minorBidi"/>
              <w:smallCaps w:val="0"/>
              <w:noProof/>
              <w:kern w:val="2"/>
              <w:sz w:val="22"/>
              <w:szCs w:val="22"/>
              <w:lang w:val="el-GR" w:eastAsia="el-GR" w:bidi="he-IL"/>
              <w14:ligatures w14:val="standardContextual"/>
            </w:rPr>
          </w:pPr>
          <w:hyperlink w:anchor="_Toc155976800" w:history="1">
            <w:r w:rsidR="00526E39" w:rsidRPr="0050719F">
              <w:rPr>
                <w:rStyle w:val="-"/>
                <w:noProof/>
                <w:lang w:val="el-GR"/>
              </w:rPr>
              <w:t xml:space="preserve">ΠΑΡΑΡΤΗΜΑ </w:t>
            </w:r>
            <w:r w:rsidR="00526E39" w:rsidRPr="0050719F">
              <w:rPr>
                <w:rStyle w:val="-"/>
                <w:noProof/>
              </w:rPr>
              <w:t>X</w:t>
            </w:r>
            <w:r w:rsidR="00526E39" w:rsidRPr="0050719F">
              <w:rPr>
                <w:rStyle w:val="-"/>
                <w:noProof/>
                <w:lang w:val="el-GR"/>
              </w:rPr>
              <w:t xml:space="preserve"> – Ρήτρα Ακεραιότητας</w:t>
            </w:r>
            <w:r w:rsidR="00526E39">
              <w:rPr>
                <w:noProof/>
                <w:webHidden/>
              </w:rPr>
              <w:tab/>
            </w:r>
            <w:r w:rsidR="00526E39">
              <w:rPr>
                <w:noProof/>
                <w:webHidden/>
              </w:rPr>
              <w:fldChar w:fldCharType="begin"/>
            </w:r>
            <w:r w:rsidR="00526E39">
              <w:rPr>
                <w:noProof/>
                <w:webHidden/>
              </w:rPr>
              <w:instrText xml:space="preserve"> PAGEREF _Toc155976800 \h </w:instrText>
            </w:r>
            <w:r w:rsidR="00526E39">
              <w:rPr>
                <w:noProof/>
                <w:webHidden/>
              </w:rPr>
            </w:r>
            <w:r w:rsidR="00526E39">
              <w:rPr>
                <w:noProof/>
                <w:webHidden/>
              </w:rPr>
              <w:fldChar w:fldCharType="separate"/>
            </w:r>
            <w:r>
              <w:rPr>
                <w:noProof/>
                <w:webHidden/>
              </w:rPr>
              <w:t>105</w:t>
            </w:r>
            <w:r w:rsidR="00526E39">
              <w:rPr>
                <w:noProof/>
                <w:webHidden/>
              </w:rPr>
              <w:fldChar w:fldCharType="end"/>
            </w:r>
          </w:hyperlink>
        </w:p>
        <w:p w14:paraId="25698511" w14:textId="190F2E08"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6F3173C7" w14:textId="77777777" w:rsidR="008E18C3" w:rsidRDefault="008E18C3">
      <w:pPr>
        <w:rPr>
          <w:rFonts w:eastAsia="MS Mincho"/>
          <w:b/>
          <w:bCs/>
          <w:caps/>
          <w:lang w:val="el-GR" w:eastAsia="el-GR"/>
        </w:rPr>
      </w:pPr>
    </w:p>
    <w:p w14:paraId="496AE313" w14:textId="77777777" w:rsidR="00541393" w:rsidRPr="000527EE" w:rsidRDefault="00541393" w:rsidP="00541393">
      <w:pPr>
        <w:rPr>
          <w:rFonts w:eastAsia="MS Mincho"/>
          <w:lang w:val="el-GR" w:eastAsia="el-GR"/>
        </w:rPr>
      </w:pPr>
    </w:p>
    <w:p w14:paraId="2EFD3902" w14:textId="61C05945" w:rsidR="00541393" w:rsidRDefault="00541393" w:rsidP="000527EE">
      <w:pPr>
        <w:tabs>
          <w:tab w:val="left" w:pos="3570"/>
        </w:tabs>
        <w:rPr>
          <w:rFonts w:eastAsia="MS Mincho"/>
          <w:b/>
          <w:bCs/>
          <w:caps/>
          <w:lang w:val="el-GR" w:eastAsia="el-GR"/>
        </w:rPr>
      </w:pPr>
      <w:r>
        <w:rPr>
          <w:rFonts w:eastAsia="MS Mincho"/>
          <w:b/>
          <w:bCs/>
          <w:caps/>
          <w:lang w:val="el-GR" w:eastAsia="el-GR"/>
        </w:rPr>
        <w:tab/>
      </w:r>
    </w:p>
    <w:p w14:paraId="71AEB11C" w14:textId="3A4770D4" w:rsidR="00207414" w:rsidRPr="000527EE" w:rsidRDefault="00541393" w:rsidP="000527EE">
      <w:pPr>
        <w:tabs>
          <w:tab w:val="left" w:pos="3570"/>
        </w:tabs>
        <w:rPr>
          <w:rFonts w:eastAsia="MS Mincho"/>
          <w:lang w:val="el-GR" w:eastAsia="el-GR"/>
        </w:rPr>
        <w:sectPr w:rsidR="00207414" w:rsidRPr="000527EE" w:rsidSect="00DF02B0">
          <w:pgSz w:w="11906" w:h="16838"/>
          <w:pgMar w:top="1134" w:right="1134" w:bottom="1134" w:left="1134" w:header="720" w:footer="709" w:gutter="0"/>
          <w:cols w:space="720"/>
          <w:titlePg/>
          <w:docGrid w:linePitch="360"/>
        </w:sectPr>
      </w:pPr>
      <w:r>
        <w:rPr>
          <w:rFonts w:eastAsia="MS Mincho"/>
          <w:lang w:val="el-GR" w:eastAsia="el-GR"/>
        </w:rPr>
        <w:tab/>
      </w:r>
    </w:p>
    <w:p w14:paraId="55CD7CD3" w14:textId="77777777" w:rsidR="008338F0" w:rsidRPr="003329FF" w:rsidRDefault="003355E7" w:rsidP="00DC759B">
      <w:pPr>
        <w:pStyle w:val="1"/>
        <w:numPr>
          <w:ilvl w:val="0"/>
          <w:numId w:val="18"/>
        </w:numPr>
        <w:rPr>
          <w:lang w:val="el-GR"/>
        </w:rPr>
      </w:pPr>
      <w:bookmarkStart w:id="8" w:name="_Toc97194404"/>
      <w:bookmarkStart w:id="9" w:name="_Toc155976665"/>
      <w:r w:rsidRPr="003329FF">
        <w:rPr>
          <w:lang w:val="el-GR"/>
        </w:rPr>
        <w:lastRenderedPageBreak/>
        <w:t>ΑΝΑΘΕΤΟΥΣΑ ΑΡΧΗ ΚΑΙ ΑΝΤΙΚΕΙΜΕΝΟ ΣΥΜΒΑΣΗΣ</w:t>
      </w:r>
      <w:bookmarkEnd w:id="8"/>
      <w:bookmarkEnd w:id="9"/>
    </w:p>
    <w:p w14:paraId="473A9C05" w14:textId="77777777" w:rsidR="008338F0" w:rsidRPr="0032146B" w:rsidRDefault="003355E7" w:rsidP="00DC759B">
      <w:pPr>
        <w:pStyle w:val="2"/>
        <w:numPr>
          <w:ilvl w:val="1"/>
          <w:numId w:val="19"/>
        </w:numPr>
        <w:rPr>
          <w:lang w:val="el-GR"/>
        </w:rPr>
      </w:pPr>
      <w:bookmarkStart w:id="10" w:name="_Toc97194256"/>
      <w:bookmarkStart w:id="11" w:name="_Toc97194405"/>
      <w:bookmarkStart w:id="12" w:name="_Toc155976666"/>
      <w:r w:rsidRPr="0032146B">
        <w:rPr>
          <w:lang w:val="el-GR"/>
        </w:rPr>
        <w:t>Στοιχεία Αναθέτουσας Αρχής</w:t>
      </w:r>
      <w:bookmarkEnd w:id="10"/>
      <w:bookmarkEnd w:id="11"/>
      <w:bookmarkEnd w:id="12"/>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401692"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3BAA614"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A824C91"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84427D">
            <w:pPr>
              <w:pStyle w:val="normalwithoutspacing"/>
              <w:snapToGrid w:val="0"/>
              <w:rPr>
                <w:lang w:val="en-US"/>
              </w:rPr>
            </w:pPr>
            <w:hyperlink r:id="rId11"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4D241964" w:rsidR="008338F0" w:rsidRPr="00E76469" w:rsidRDefault="00E76469">
            <w:pPr>
              <w:pStyle w:val="normalwithoutspacing"/>
              <w:snapToGrid w:val="0"/>
              <w:rPr>
                <w:highlight w:val="magenta"/>
              </w:rPr>
            </w:pPr>
            <w:r w:rsidRPr="00E76469">
              <w:rPr>
                <w:lang w:val="en-US"/>
              </w:rPr>
              <w:t>Δώρα Σπύρου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84427D">
            <w:pPr>
              <w:pStyle w:val="normalwithoutspacing"/>
              <w:snapToGrid w:val="0"/>
            </w:pPr>
            <w:hyperlink r:id="rId12"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E76469">
              <w:rPr>
                <w:rStyle w:val="-"/>
              </w:rPr>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3"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4"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55976667"/>
      <w:r w:rsidRPr="00603221">
        <w:rPr>
          <w:rFonts w:cs="Tahoma"/>
          <w:lang w:val="el-GR"/>
        </w:rPr>
        <w:t>Στοιχεία Διαδικασίας - Χρηματοδότηση</w:t>
      </w:r>
      <w:bookmarkEnd w:id="13"/>
      <w:bookmarkEnd w:id="14"/>
      <w:bookmarkEnd w:id="15"/>
      <w:bookmarkEnd w:id="16"/>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61E629D9" w14:textId="4828FAD6" w:rsidR="00620A43" w:rsidRDefault="003355E7">
      <w:pPr>
        <w:pStyle w:val="normalwithoutspacing"/>
      </w:pPr>
      <w:r w:rsidRPr="00603221">
        <w:t xml:space="preserve">Φορέας χρηματοδότησης της παρούσας σύμβασης είναι </w:t>
      </w:r>
      <w:r w:rsidR="006E1DAA">
        <w:rPr>
          <w:rFonts w:eastAsia="SimSun"/>
        </w:rPr>
        <w:t>το Υπουργείο</w:t>
      </w:r>
      <w:r w:rsidR="006E1DAA" w:rsidRPr="000527EE">
        <w:rPr>
          <w:rFonts w:eastAsia="SimSun"/>
        </w:rPr>
        <w:t xml:space="preserve"> Ψηφιακής Διακυβέρνησης</w:t>
      </w:r>
      <w:r w:rsidR="006C7772">
        <w:t>.</w:t>
      </w:r>
      <w:r w:rsidRPr="00603221">
        <w:t xml:space="preserve"> </w:t>
      </w:r>
    </w:p>
    <w:p w14:paraId="64849562" w14:textId="77777777" w:rsidR="00FD21F4" w:rsidRPr="003A661C" w:rsidRDefault="00FD21F4" w:rsidP="00FD21F4">
      <w:pPr>
        <w:rPr>
          <w:color w:val="000000"/>
          <w:lang w:val="el-GR"/>
        </w:rPr>
      </w:pPr>
      <w:r w:rsidRPr="003A661C">
        <w:rPr>
          <w:lang w:val="el-GR"/>
        </w:rPr>
        <w:lastRenderedPageBreak/>
        <w:t>Η σύμβαση υλοποιείται στο πλαίσιο του Εθνικ</w:t>
      </w:r>
      <w:r>
        <w:rPr>
          <w:lang w:val="en-US"/>
        </w:rPr>
        <w:t>o</w:t>
      </w:r>
      <w:r w:rsidRPr="003A661C">
        <w:rPr>
          <w:lang w:val="el-GR"/>
        </w:rPr>
        <w:t xml:space="preserve">ύ Προγράμματος Ανάπτυξης (ΕΠΑ), με βάση την Απόφαση Ένταξης με αρ. πρωτ. ΓΔΟΔΥ/25/2024/10-01-2024 (Α.Π ΚτΠ Μ.Α.Ε. 543/11-01-2024)  και ΑΔΑ: ΨΨ4Α46ΜΤΛΠ-ΟΑΑ,  έχει δε λάβει κωδικό ΟΠΣ </w:t>
      </w:r>
      <w:bookmarkStart w:id="17" w:name="_Hlk155948671"/>
      <w:r w:rsidRPr="003A661C">
        <w:rPr>
          <w:lang w:val="el-GR"/>
        </w:rPr>
        <w:t>5222887</w:t>
      </w:r>
      <w:bookmarkEnd w:id="17"/>
      <w:r w:rsidRPr="003A661C">
        <w:rPr>
          <w:color w:val="000000"/>
          <w:lang w:val="el-GR"/>
        </w:rPr>
        <w:t>.</w:t>
      </w:r>
    </w:p>
    <w:p w14:paraId="7C0E09B6" w14:textId="77777777" w:rsidR="00FD21F4" w:rsidRPr="003A661C" w:rsidRDefault="00FD21F4" w:rsidP="00FD21F4">
      <w:pPr>
        <w:rPr>
          <w:color w:val="000000"/>
          <w:lang w:val="el-GR"/>
        </w:rPr>
      </w:pPr>
      <w:r w:rsidRPr="003A661C">
        <w:rPr>
          <w:color w:val="000000"/>
          <w:lang w:val="el-GR"/>
        </w:rPr>
        <w:t xml:space="preserve">Οι δαπάνες του Έργου θα βαρύνουν το Πρόγραμμα Δημοσίων Επενδύσεων (ΠΔΕ), και συγκεκριμένα τη ΣΑ ΝΑ163 του Υπουργείου Ψηφιακής Διακυβέρνησης με την οποία εγκρίθηκε η ένταξη του έργου: </w:t>
      </w:r>
      <w:bookmarkStart w:id="18" w:name="_Hlk155948648"/>
      <w:r w:rsidRPr="003A661C">
        <w:rPr>
          <w:color w:val="000000"/>
          <w:lang w:val="el-GR"/>
        </w:rPr>
        <w:t xml:space="preserve">«Κεντρική Συμφωνία Προμήθειας και Συντήρησης Αδειών Λογισμικού </w:t>
      </w:r>
      <w:r w:rsidRPr="00DA1F19">
        <w:rPr>
          <w:color w:val="000000"/>
        </w:rPr>
        <w:t>Microsoft</w:t>
      </w:r>
      <w:r w:rsidRPr="003A661C">
        <w:rPr>
          <w:color w:val="000000"/>
          <w:lang w:val="el-GR"/>
        </w:rPr>
        <w:t xml:space="preserve"> μέσω </w:t>
      </w:r>
      <w:r w:rsidRPr="00DA1F19">
        <w:rPr>
          <w:color w:val="000000"/>
        </w:rPr>
        <w:t>Enterprise</w:t>
      </w:r>
      <w:r w:rsidRPr="003A661C">
        <w:rPr>
          <w:color w:val="000000"/>
          <w:lang w:val="el-GR"/>
        </w:rPr>
        <w:t xml:space="preserve"> </w:t>
      </w:r>
      <w:r w:rsidRPr="00DA1F19">
        <w:rPr>
          <w:color w:val="000000"/>
        </w:rPr>
        <w:t>Agreement</w:t>
      </w:r>
      <w:r w:rsidRPr="003A661C">
        <w:rPr>
          <w:color w:val="000000"/>
          <w:lang w:val="el-GR"/>
        </w:rPr>
        <w:t xml:space="preserve">» </w:t>
      </w:r>
      <w:bookmarkEnd w:id="18"/>
      <w:r w:rsidRPr="003A661C">
        <w:rPr>
          <w:color w:val="000000"/>
          <w:lang w:val="el-GR"/>
        </w:rPr>
        <w:t xml:space="preserve">στο Τομεακό Πρόγραμμα Ανάπτυξης (ΤΠΑ) του Υπουργείου Ψηφιακής Διακυβέρνησης προγραμματικής περιόδου 2021-2025 με ενάριθμο κωδικό: 2024ΝΑ16300000  </w:t>
      </w:r>
    </w:p>
    <w:p w14:paraId="6A85E427" w14:textId="77777777" w:rsidR="00295C2E" w:rsidRPr="00AB3462" w:rsidRDefault="00295C2E" w:rsidP="00295C2E">
      <w:pPr>
        <w:rPr>
          <w:lang w:val="el-GR"/>
        </w:rPr>
      </w:pPr>
      <w:r w:rsidRPr="00AB3462">
        <w:rPr>
          <w:lang w:val="el-GR"/>
        </w:rPr>
        <w:t>Τα δικαιώματα προαίρεσης δύναται να χρηματοδοτηθούν από οποιαδήποτε άλλη πηγή.</w:t>
      </w:r>
    </w:p>
    <w:p w14:paraId="4E3341C0" w14:textId="77777777" w:rsidR="00295C2E" w:rsidRDefault="00295C2E" w:rsidP="00824E13">
      <w:pPr>
        <w:pStyle w:val="normalwithoutspacing"/>
      </w:pPr>
    </w:p>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55976668"/>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5EB28B06" w14:textId="15A5352C" w:rsidR="00F55EAD" w:rsidRPr="00F55EAD" w:rsidRDefault="00F55EAD" w:rsidP="00F55EAD">
      <w:pPr>
        <w:rPr>
          <w:iCs/>
          <w:color w:val="000000" w:themeColor="text1"/>
          <w:lang w:val="el-GR"/>
        </w:rPr>
      </w:pPr>
      <w:r w:rsidRPr="00F55EAD">
        <w:rPr>
          <w:iCs/>
          <w:color w:val="000000" w:themeColor="text1"/>
          <w:lang w:val="el-GR"/>
        </w:rPr>
        <w:t xml:space="preserve">Σύμφωνα με την περίπτωση ιβ’ της παραγράφου 3 του άρθρου 28 του ν. 4623/2019 (Α’ 134), η Γενική Γραμματεία Πληροφοριακών Συστημάτων και Ψηφιακής Διακυβέρνησης του Υπουργείου Ψηφιακής Διακυβέρνησης είναι αρμόδια για τον σχεδιασμό δράσεων και τη μέριμνα για την κεντρικοποίηση διαχείρισης αδειών χρήσης εμπορικού λογισμικού του συνόλου των Δημοσίων Φορέων, συνάπτοντας κεντρικοποιημένες κυβερνητικές συμφωνίες με τις εταιρίες παροχής τέτοιου είδους λογισμικού, με σκοπό την εξοικονόμηση πόρων και την οικονομία κλίμακος, αναφορικά με το κόστος απόκτησης και συντήρησής τους. </w:t>
      </w:r>
    </w:p>
    <w:p w14:paraId="028C4C49" w14:textId="469D33E4" w:rsidR="00F55EAD" w:rsidRPr="00F55EAD" w:rsidRDefault="00F55EAD" w:rsidP="00F55EAD">
      <w:pPr>
        <w:rPr>
          <w:iCs/>
          <w:color w:val="000000" w:themeColor="text1"/>
          <w:lang w:val="el-GR"/>
        </w:rPr>
      </w:pPr>
      <w:r w:rsidRPr="00F55EAD">
        <w:rPr>
          <w:iCs/>
          <w:color w:val="000000" w:themeColor="text1"/>
          <w:lang w:val="el-GR"/>
        </w:rPr>
        <w:t xml:space="preserve">Στο πλαίσιο αυτό, το </w:t>
      </w:r>
      <w:r>
        <w:rPr>
          <w:iCs/>
          <w:color w:val="000000" w:themeColor="text1"/>
          <w:lang w:val="el-GR"/>
        </w:rPr>
        <w:t>αντικείμενο του Έργου</w:t>
      </w:r>
      <w:r w:rsidRPr="00F55EAD">
        <w:rPr>
          <w:iCs/>
          <w:color w:val="000000" w:themeColor="text1"/>
          <w:lang w:val="el-GR"/>
        </w:rPr>
        <w:t xml:space="preserve"> αφορά:</w:t>
      </w:r>
    </w:p>
    <w:p w14:paraId="5B573D99" w14:textId="77777777" w:rsidR="00F55EAD" w:rsidRPr="00F55EAD" w:rsidRDefault="00F55EAD" w:rsidP="00F55EAD">
      <w:pPr>
        <w:rPr>
          <w:iCs/>
          <w:color w:val="000000" w:themeColor="text1"/>
          <w:lang w:val="el-GR"/>
        </w:rPr>
      </w:pPr>
      <w:r w:rsidRPr="00F55EAD">
        <w:rPr>
          <w:iCs/>
          <w:color w:val="000000" w:themeColor="text1"/>
          <w:lang w:val="el-GR"/>
        </w:rPr>
        <w:t>•</w:t>
      </w:r>
      <w:r w:rsidRPr="00F55EAD">
        <w:rPr>
          <w:iCs/>
          <w:color w:val="000000" w:themeColor="text1"/>
          <w:lang w:val="el-GR"/>
        </w:rPr>
        <w:tab/>
        <w:t>Στην κάλυψη των αναγκών της Δημόσιας Διοίκησης σε ανάγκες όσον αφορά άδειες λογισμικού που τυγχάνουν ευρείας χρήσης από πλευράς της Δημόσιας Διοίκησης, και αφορούν στην υποστήριξη μιας σειράς διαδικασιών της, ενδεικτικά αναφέρονται::</w:t>
      </w:r>
    </w:p>
    <w:p w14:paraId="3CE2EF73"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διαχείριση εφαρμογών γραφείου.</w:t>
      </w:r>
    </w:p>
    <w:p w14:paraId="6908E997"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διαχείριση και αξιοποίηση υπηρεσιών ηλεκτρονικού ταχυδρομείου.</w:t>
      </w:r>
    </w:p>
    <w:p w14:paraId="15F62564"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διαχείριση και αξιοποίηση συνεργατικών εργαλείων πραγματικού χρόνου (real time collaboration).</w:t>
      </w:r>
    </w:p>
    <w:p w14:paraId="1F053782"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H διαχείριση και αξιοποίηση εφαρμογών διαχείρισης εγγράφων και επιχειρησιακών διαδικασιών.</w:t>
      </w:r>
    </w:p>
    <w:p w14:paraId="262F4953"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διαχείριση Έργων.</w:t>
      </w:r>
    </w:p>
    <w:p w14:paraId="7F1CB97C"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διαχείριση και αξιοποίηση σχεδιαστικών πακέτων.</w:t>
      </w:r>
    </w:p>
    <w:p w14:paraId="0C04BD11"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 xml:space="preserve">Η προστασία από ιούς, απειλές και διαδικτυακές επιθέσεις. </w:t>
      </w:r>
    </w:p>
    <w:p w14:paraId="2CD5E1C2"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υλοποιήση πολιτικών προστασίας στη διαχείρηση και επικοινωνία ευαίσθητων δεδομένων του Δημίσιου τομέα.</w:t>
      </w:r>
    </w:p>
    <w:p w14:paraId="2442AC3D"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 xml:space="preserve">Η διαχείριση Δικτύων. </w:t>
      </w:r>
    </w:p>
    <w:p w14:paraId="2CD6750E"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ανάπτυξη Εφαρμογών.</w:t>
      </w:r>
    </w:p>
    <w:p w14:paraId="3A556C35"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Διαχείριση και αξιοποίηση σχεσιακών βάσεων δεδομένων</w:t>
      </w:r>
    </w:p>
    <w:p w14:paraId="7A250A16"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Η υποστήριξη κεντρικών πληροφοριακών συστημάτων που φιλοξενούνται στην υποδομή του Κυβερνητικού Νέφους (G-Cloud)</w:t>
      </w:r>
    </w:p>
    <w:p w14:paraId="7A00F037"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 xml:space="preserve">Η κεντρικοποιημένη διαχείριση περιφερειακών υποδομών μέσω αντίστοιχων σύγχρονων εργαλείων λογισμικού και αδειών χρήσης του. </w:t>
      </w:r>
    </w:p>
    <w:p w14:paraId="110C627F" w14:textId="77777777" w:rsidR="00F55EAD" w:rsidRPr="00F55EAD" w:rsidRDefault="00F55EAD" w:rsidP="00F55EAD">
      <w:pPr>
        <w:rPr>
          <w:iCs/>
          <w:color w:val="000000" w:themeColor="text1"/>
          <w:lang w:val="el-GR"/>
        </w:rPr>
      </w:pPr>
      <w:r w:rsidRPr="00F55EAD">
        <w:rPr>
          <w:iCs/>
          <w:color w:val="000000" w:themeColor="text1"/>
          <w:lang w:val="el-GR"/>
        </w:rPr>
        <w:lastRenderedPageBreak/>
        <w:t>Η προμήθεια των αδειών λογισμικού, που θα υποστηρίξουν τις διαδικασίες που περιγράφονται παραπάνω, θα πραγματοποιηθεί μέσω σύμβασης πολλαπλών αδειών λογισμικού (Enterprise Agreement).</w:t>
      </w:r>
    </w:p>
    <w:p w14:paraId="232B66FF" w14:textId="77777777" w:rsidR="00F55EAD" w:rsidRPr="00F55EAD" w:rsidRDefault="00F55EAD" w:rsidP="00F55EAD">
      <w:pPr>
        <w:rPr>
          <w:iCs/>
          <w:color w:val="000000" w:themeColor="text1"/>
          <w:lang w:val="el-GR"/>
        </w:rPr>
      </w:pPr>
      <w:r w:rsidRPr="00F55EAD">
        <w:rPr>
          <w:iCs/>
          <w:color w:val="000000" w:themeColor="text1"/>
          <w:lang w:val="el-GR"/>
        </w:rPr>
        <w:t>Επιπλέον της προμήθειας των παραπάνω αδειών στο πλαίσιο του Έργου προβλέπεται και η παροχή των κάτωθι υπηρεσιών:</w:t>
      </w:r>
    </w:p>
    <w:p w14:paraId="531B1BB4" w14:textId="77777777" w:rsidR="00F55EAD" w:rsidRPr="00F55EAD" w:rsidRDefault="00F55EAD" w:rsidP="00F55EAD">
      <w:pPr>
        <w:rPr>
          <w:iCs/>
          <w:color w:val="000000" w:themeColor="text1"/>
          <w:lang w:val="el-GR"/>
        </w:rPr>
      </w:pPr>
      <w:r w:rsidRPr="00F55EAD">
        <w:rPr>
          <w:iCs/>
          <w:color w:val="000000" w:themeColor="text1"/>
          <w:lang w:val="el-GR"/>
        </w:rPr>
        <w:t>•</w:t>
      </w:r>
      <w:r w:rsidRPr="00F55EAD">
        <w:rPr>
          <w:iCs/>
          <w:color w:val="000000" w:themeColor="text1"/>
          <w:lang w:val="el-GR"/>
        </w:rPr>
        <w:tab/>
        <w:t>Υπηρεσίες Υποστήριξης Κατασκευαστή (Premier Support).</w:t>
      </w:r>
    </w:p>
    <w:p w14:paraId="5202A4C7" w14:textId="77777777" w:rsidR="00F55EAD" w:rsidRPr="00F55EAD" w:rsidRDefault="00F55EAD" w:rsidP="00F55EAD">
      <w:pPr>
        <w:rPr>
          <w:iCs/>
          <w:color w:val="000000" w:themeColor="text1"/>
          <w:lang w:val="el-GR"/>
        </w:rPr>
      </w:pPr>
      <w:r w:rsidRPr="00F55EAD">
        <w:rPr>
          <w:iCs/>
          <w:color w:val="000000" w:themeColor="text1"/>
          <w:lang w:val="el-GR"/>
        </w:rPr>
        <w:t>•</w:t>
      </w:r>
      <w:r w:rsidRPr="00F55EAD">
        <w:rPr>
          <w:iCs/>
          <w:color w:val="000000" w:themeColor="text1"/>
          <w:lang w:val="el-GR"/>
        </w:rPr>
        <w:tab/>
        <w:t>Υπηρεσίες υποστήριξης που αφορούν την:</w:t>
      </w:r>
    </w:p>
    <w:p w14:paraId="4A783EB5"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εγκατάσταση και διαμόρφωση των προϊόντων,</w:t>
      </w:r>
    </w:p>
    <w:p w14:paraId="020A8C7C"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δημιουργία και στη λειτουργία κεντρικών υποδομών διαχείρισης,</w:t>
      </w:r>
    </w:p>
    <w:p w14:paraId="69BC25A5"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εκπαίδευση στελεχών</w:t>
      </w:r>
    </w:p>
    <w:p w14:paraId="71FD1869"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επιτόπια υποστήριξη χρηστών</w:t>
      </w:r>
    </w:p>
    <w:p w14:paraId="159E7373" w14:textId="77777777" w:rsidR="00F55EAD" w:rsidRPr="00F55EAD" w:rsidRDefault="00F55EAD" w:rsidP="00F55EAD">
      <w:pPr>
        <w:rPr>
          <w:iCs/>
          <w:color w:val="000000" w:themeColor="text1"/>
          <w:lang w:val="el-GR"/>
        </w:rPr>
      </w:pPr>
      <w:r w:rsidRPr="00F55EAD">
        <w:rPr>
          <w:iCs/>
          <w:color w:val="000000" w:themeColor="text1"/>
          <w:lang w:val="el-GR"/>
        </w:rPr>
        <w:t>o</w:t>
      </w:r>
      <w:r w:rsidRPr="00F55EAD">
        <w:rPr>
          <w:iCs/>
          <w:color w:val="000000" w:themeColor="text1"/>
          <w:lang w:val="el-GR"/>
        </w:rPr>
        <w:tab/>
        <w:t>την απαραίτητη υποστήριξη για την ορθή λειτουργία του Έργου</w:t>
      </w:r>
    </w:p>
    <w:p w14:paraId="2602C755" w14:textId="100F350F" w:rsidR="008338F0" w:rsidRPr="00F55EAD" w:rsidRDefault="00F55EAD" w:rsidP="00F55EAD">
      <w:pPr>
        <w:rPr>
          <w:iCs/>
          <w:color w:val="000000" w:themeColor="text1"/>
          <w:lang w:val="el-GR"/>
        </w:rPr>
      </w:pPr>
      <w:r w:rsidRPr="00F55EAD">
        <w:rPr>
          <w:iCs/>
          <w:color w:val="000000" w:themeColor="text1"/>
          <w:lang w:val="el-GR"/>
        </w:rPr>
        <w:t>Μέσω της υλοποίησης του συγκεκριμένου έργου η Γ.Γ.Π.Σ.Δ.Δ. στοχεύει μεταξύ άλλων στη δημιουργία ενός  ευέλικτου περιβάλλοντος υποδομής λογισμικού (software infrastructure) για όλη τη Δημόσια Διοίκηση, ούτως ώστε να είναι σε θέση να ανταποκρίνεται άμεσα στις συνεχώς μεταβαλλόμενες επιχειρησιακές απαιτήσεις στοχεύοντας στην βελτίωση των υπηρεσιών, την αύξηση της αποτελεσματικότητας και τη μείωση του κόστους.</w:t>
      </w:r>
    </w:p>
    <w:p w14:paraId="2196B3BA" w14:textId="77777777" w:rsidR="00F445B4" w:rsidRPr="000527EE" w:rsidRDefault="003355E7" w:rsidP="000527EE">
      <w:pPr>
        <w:rPr>
          <w:iCs/>
          <w:color w:val="000000" w:themeColor="text1"/>
          <w:lang w:val="el-GR"/>
        </w:rPr>
      </w:pPr>
      <w:r w:rsidRPr="000527EE">
        <w:rPr>
          <w:iCs/>
          <w:color w:val="000000" w:themeColor="text1"/>
          <w:lang w:val="el-GR"/>
        </w:rPr>
        <w:t xml:space="preserve">Οι παρεχόμενες υπηρεσίες κατατάσσονται στους ακόλουθους κωδικούς του Κοινού Λεξιλογίου δημοσίων συμβάσεων (CPV) : </w:t>
      </w:r>
    </w:p>
    <w:p w14:paraId="6F1E5990" w14:textId="77777777" w:rsidR="00F445B4" w:rsidRPr="000527EE" w:rsidRDefault="00F445B4" w:rsidP="000527EE">
      <w:pPr>
        <w:rPr>
          <w:iCs/>
          <w:color w:val="000000" w:themeColor="text1"/>
          <w:lang w:val="el-GR"/>
        </w:rPr>
      </w:pPr>
      <w:r w:rsidRPr="000527EE">
        <w:rPr>
          <w:iCs/>
          <w:color w:val="000000" w:themeColor="text1"/>
          <w:lang w:val="el-GR"/>
        </w:rPr>
        <w:t xml:space="preserve">48000000-8  Πακέτα λογισμικού και συστήματα πληροφορικής, </w:t>
      </w:r>
    </w:p>
    <w:p w14:paraId="28EE27BD" w14:textId="6A9502C5" w:rsidR="008338F0" w:rsidRDefault="00F445B4" w:rsidP="00F445B4">
      <w:pPr>
        <w:rPr>
          <w:i/>
          <w:color w:val="5B9BD5"/>
          <w:lang w:val="el-GR"/>
        </w:rPr>
      </w:pPr>
      <w:r w:rsidRPr="000527EE">
        <w:rPr>
          <w:iCs/>
          <w:color w:val="000000" w:themeColor="text1"/>
          <w:lang w:val="el-GR"/>
        </w:rPr>
        <w:t>72210000-0</w:t>
      </w:r>
      <w:r w:rsidRPr="000527EE">
        <w:rPr>
          <w:iCs/>
          <w:color w:val="000000" w:themeColor="text1"/>
          <w:lang w:val="el-GR"/>
        </w:rPr>
        <w:tab/>
        <w:t>Υπηρεσίες προγραμματισμού πακέτων λογισμικού</w:t>
      </w:r>
      <w:r w:rsidRPr="00603221" w:rsidDel="00F445B4">
        <w:rPr>
          <w:lang w:val="el-GR"/>
        </w:rPr>
        <w:t xml:space="preserve"> </w:t>
      </w:r>
    </w:p>
    <w:p w14:paraId="0BD08CE5" w14:textId="77777777" w:rsidR="009C376F" w:rsidRPr="003A661C" w:rsidRDefault="009C376F" w:rsidP="009C376F">
      <w:pPr>
        <w:rPr>
          <w:rFonts w:cs="Arial"/>
          <w:bCs/>
          <w:iCs/>
          <w:lang w:val="el-GR" w:eastAsia="en-US"/>
        </w:rPr>
      </w:pPr>
      <w:r w:rsidRPr="003A661C">
        <w:rPr>
          <w:rFonts w:cs="Arial"/>
          <w:bCs/>
          <w:iCs/>
          <w:lang w:val="el-GR" w:eastAsia="en-US"/>
        </w:rPr>
        <w:t xml:space="preserve">Το αντικείμενο της παρούσας σύμβασης δεν υποδιαιρείται σε τμήματα, λόγω του χαρακτήρα του έργου, της συμπληρωματικότητας και των αλληλεξαρτήσεων που είναι αναγκαίο να εξασφαλίζονται. Επιπλέον για λόγους ασφαλείας, συντομίας και εξασφάλισης της διαδοχικής εξέλιξης / προόδου υλοποίησης του συμβατικού αντικειμένου, απαιτείται ενιαία αντιμετώπιση για την υλοποίηση του έργου, λαμβάνοντας υπόψη αφενός τις ιδιαιτερότητες των Φορέων στους οποίους απευθύνεται και αφετέρου την ανάγκη έγκαιρης ολοκλήρωσης και απρόσκοπτης λειτουργίας του έργου, με σκοπό τη βέλτιστη εξυπηρέτηση του πολίτη. </w:t>
      </w:r>
    </w:p>
    <w:p w14:paraId="5AB9F1E7" w14:textId="77777777" w:rsidR="009C376F" w:rsidRPr="003A661C" w:rsidRDefault="009C376F" w:rsidP="009C376F">
      <w:pPr>
        <w:rPr>
          <w:rFonts w:cs="Arial"/>
          <w:bCs/>
          <w:iCs/>
          <w:lang w:val="el-GR" w:eastAsia="en-US"/>
        </w:rPr>
      </w:pPr>
      <w:r w:rsidRPr="003A661C">
        <w:rPr>
          <w:rFonts w:cs="Arial"/>
          <w:bCs/>
          <w:iCs/>
          <w:lang w:val="el-GR" w:eastAsia="en-US"/>
        </w:rPr>
        <w:t>Επιπλέον η υλοποίηση του συνόλου του έργου από έναν ανάδοχο επιβάλλεται πρωτίστως κατ’ εφαρμογή της αρχής της οικονομικότητας, καθώς εξασφαλίζει μειωμένο κόστος για το έργο, μέσω της οικονομίας κλίμακας και της κοινής προμήθειας λογισμικού για περισσότερους σκοπούς.</w:t>
      </w:r>
    </w:p>
    <w:p w14:paraId="2A820B0B" w14:textId="77777777" w:rsidR="009C376F" w:rsidRPr="003A661C" w:rsidRDefault="009C376F" w:rsidP="009C376F">
      <w:pPr>
        <w:rPr>
          <w:rFonts w:cs="Arial"/>
          <w:bCs/>
          <w:iCs/>
          <w:lang w:val="el-GR" w:eastAsia="en-US"/>
        </w:rPr>
      </w:pPr>
      <w:r w:rsidRPr="003A661C">
        <w:rPr>
          <w:rFonts w:cs="Arial"/>
          <w:bCs/>
          <w:iCs/>
          <w:lang w:val="el-GR" w:eastAsia="en-US"/>
        </w:rPr>
        <w:t>Για όλους τους ανωτέρω λόγους κρίθηκε ότι για την επίτευξη των στόχων της δημοπρατούμενης σύμβασης και χάριν αφενός της προστασίας του δημοσίου χρήματος και αφετέρου της τεχνικής αρτιότητας του έργου, σύμφωνα και με τις διεθνείς πρακτικές, δεν ενδείκνυται η κατάτμηση του αντικειμένου της σύμβασης σε πλείονα τμήματα και η ανάθεση των επιμέρους τμημάτων σε διαφορετικούς αναδόχους.</w:t>
      </w:r>
    </w:p>
    <w:p w14:paraId="3C677A60" w14:textId="77777777" w:rsidR="008338F0" w:rsidRPr="00603221" w:rsidRDefault="008338F0">
      <w:pPr>
        <w:pStyle w:val="normalwithoutspacing"/>
      </w:pPr>
    </w:p>
    <w:p w14:paraId="68CE96CE" w14:textId="74EC84B3" w:rsidR="008338F0" w:rsidRPr="003B3C95" w:rsidRDefault="003355E7" w:rsidP="003B3C95">
      <w:pPr>
        <w:rPr>
          <w:b/>
          <w:bCs/>
          <w:lang w:val="el-GR"/>
        </w:rPr>
      </w:pPr>
      <w:r w:rsidRPr="003B3C95">
        <w:rPr>
          <w:lang w:val="el-GR"/>
        </w:rPr>
        <w:t xml:space="preserve">Η εκτιμώμενη αξία της </w:t>
      </w:r>
      <w:r w:rsidR="00FC3100" w:rsidRPr="003B3C95">
        <w:rPr>
          <w:lang w:val="el-GR"/>
        </w:rPr>
        <w:t xml:space="preserve">παρούσας </w:t>
      </w:r>
      <w:r w:rsidRPr="003B3C95">
        <w:rPr>
          <w:lang w:val="el-GR"/>
        </w:rPr>
        <w:t xml:space="preserve">σύμβασης ανέρχεται στο ποσό των </w:t>
      </w:r>
      <w:r w:rsidR="002B2213" w:rsidRPr="002B2213">
        <w:rPr>
          <w:b/>
          <w:bCs/>
          <w:color w:val="000000"/>
          <w:lang w:val="el-GR" w:eastAsia="el-GR"/>
        </w:rPr>
        <w:t>47.079.994,35</w:t>
      </w:r>
      <w:r w:rsidR="00554A1C">
        <w:rPr>
          <w:b/>
          <w:bCs/>
          <w:color w:val="000000"/>
          <w:lang w:val="el-GR" w:eastAsia="el-GR"/>
        </w:rPr>
        <w:t xml:space="preserve"> </w:t>
      </w:r>
      <w:r w:rsidR="002B2213" w:rsidRPr="002B2213">
        <w:rPr>
          <w:b/>
          <w:bCs/>
          <w:color w:val="000000"/>
          <w:lang w:val="el-GR" w:eastAsia="el-GR"/>
        </w:rPr>
        <w:t xml:space="preserve">€ </w:t>
      </w:r>
      <w:r w:rsidR="002B2213" w:rsidRPr="002B2213">
        <w:rPr>
          <w:lang w:val="el-GR"/>
        </w:rPr>
        <w:t xml:space="preserve">μη περιλαμβανομένου ΦΠΑ (Προϋπολογισμός με ΦΠΑ: </w:t>
      </w:r>
      <w:r w:rsidR="002B2213" w:rsidRPr="002B2213">
        <w:rPr>
          <w:b/>
          <w:bCs/>
          <w:color w:val="000000"/>
          <w:lang w:val="el-GR" w:eastAsia="el-GR"/>
        </w:rPr>
        <w:t xml:space="preserve"> 58.379.</w:t>
      </w:r>
      <w:r w:rsidR="008A78D2" w:rsidRPr="002B2213">
        <w:rPr>
          <w:b/>
          <w:bCs/>
          <w:color w:val="000000"/>
          <w:lang w:val="el-GR" w:eastAsia="el-GR"/>
        </w:rPr>
        <w:t>19</w:t>
      </w:r>
      <w:r w:rsidR="008A78D2" w:rsidRPr="00DC759B">
        <w:rPr>
          <w:b/>
          <w:bCs/>
          <w:color w:val="000000"/>
          <w:lang w:val="el-GR" w:eastAsia="el-GR"/>
        </w:rPr>
        <w:t>2</w:t>
      </w:r>
      <w:r w:rsidR="002B2213" w:rsidRPr="002B2213">
        <w:rPr>
          <w:b/>
          <w:bCs/>
          <w:color w:val="000000"/>
          <w:lang w:val="el-GR" w:eastAsia="el-GR"/>
        </w:rPr>
        <w:t>,</w:t>
      </w:r>
      <w:r w:rsidR="008A78D2" w:rsidRPr="00DC759B">
        <w:rPr>
          <w:b/>
          <w:bCs/>
          <w:color w:val="000000"/>
          <w:lang w:val="el-GR" w:eastAsia="el-GR"/>
        </w:rPr>
        <w:t>99</w:t>
      </w:r>
      <w:r w:rsidR="00554A1C">
        <w:rPr>
          <w:b/>
          <w:bCs/>
          <w:color w:val="000000"/>
          <w:lang w:val="el-GR" w:eastAsia="el-GR"/>
        </w:rPr>
        <w:t xml:space="preserve"> </w:t>
      </w:r>
      <w:r w:rsidR="002B2213" w:rsidRPr="002B2213">
        <w:rPr>
          <w:b/>
          <w:bCs/>
          <w:color w:val="000000"/>
          <w:lang w:val="el-GR" w:eastAsia="el-GR"/>
        </w:rPr>
        <w:t>€</w:t>
      </w:r>
      <w:r w:rsidR="002B2213" w:rsidRPr="00554A1C">
        <w:rPr>
          <w:color w:val="000000"/>
          <w:lang w:val="el-GR" w:eastAsia="el-GR"/>
        </w:rPr>
        <w:t xml:space="preserve">, ΦΠΑ </w:t>
      </w:r>
      <w:r w:rsidR="002B2213" w:rsidRPr="00554A1C">
        <w:rPr>
          <w:lang w:val="el-GR"/>
        </w:rPr>
        <w:t>24%</w:t>
      </w:r>
      <w:r w:rsidR="00554A1C">
        <w:rPr>
          <w:b/>
          <w:bCs/>
          <w:color w:val="000000"/>
          <w:lang w:val="el-GR" w:eastAsia="el-GR"/>
        </w:rPr>
        <w:t>:</w:t>
      </w:r>
      <w:r w:rsidR="002B2213" w:rsidRPr="00554A1C">
        <w:rPr>
          <w:b/>
          <w:bCs/>
          <w:color w:val="000000"/>
          <w:lang w:val="el-GR" w:eastAsia="el-GR"/>
        </w:rPr>
        <w:t xml:space="preserve">  </w:t>
      </w:r>
      <w:r w:rsidR="002B2213" w:rsidRPr="002B2213">
        <w:rPr>
          <w:b/>
          <w:bCs/>
          <w:color w:val="000000"/>
          <w:lang w:val="el-GR" w:eastAsia="el-GR"/>
        </w:rPr>
        <w:t>11.299.198,</w:t>
      </w:r>
      <w:r w:rsidR="008A78D2" w:rsidRPr="002B2213">
        <w:rPr>
          <w:b/>
          <w:bCs/>
          <w:color w:val="000000"/>
          <w:lang w:val="el-GR" w:eastAsia="el-GR"/>
        </w:rPr>
        <w:t>6</w:t>
      </w:r>
      <w:r w:rsidR="008A78D2" w:rsidRPr="00DC759B">
        <w:rPr>
          <w:b/>
          <w:bCs/>
          <w:color w:val="000000"/>
          <w:lang w:val="el-GR" w:eastAsia="el-GR"/>
        </w:rPr>
        <w:t>4</w:t>
      </w:r>
      <w:r w:rsidR="00554A1C">
        <w:rPr>
          <w:b/>
          <w:bCs/>
          <w:color w:val="000000"/>
          <w:lang w:val="el-GR" w:eastAsia="el-GR"/>
        </w:rPr>
        <w:t xml:space="preserve"> </w:t>
      </w:r>
      <w:r w:rsidR="002B2213" w:rsidRPr="002B2213">
        <w:rPr>
          <w:b/>
          <w:bCs/>
          <w:color w:val="000000"/>
          <w:lang w:val="el-GR" w:eastAsia="el-GR"/>
        </w:rPr>
        <w:t>€</w:t>
      </w:r>
      <w:r w:rsidR="002B2213" w:rsidRPr="002B2213">
        <w:rPr>
          <w:color w:val="000000"/>
          <w:lang w:val="el-GR" w:eastAsia="el-GR"/>
        </w:rPr>
        <w:t>)</w:t>
      </w:r>
      <w:r w:rsidR="003B3C95">
        <w:rPr>
          <w:b/>
          <w:bCs/>
          <w:lang w:val="el-GR"/>
        </w:rPr>
        <w:t>.</w:t>
      </w:r>
    </w:p>
    <w:p w14:paraId="74624BE9" w14:textId="083D429F" w:rsidR="004C19BF" w:rsidRPr="00672C9B" w:rsidRDefault="004C19BF" w:rsidP="004C19BF">
      <w:pPr>
        <w:spacing w:before="120" w:after="60"/>
        <w:rPr>
          <w:lang w:val="el-GR"/>
        </w:rPr>
      </w:pPr>
      <w:r w:rsidRPr="00672C9B">
        <w:rPr>
          <w:lang w:val="el-GR"/>
        </w:rPr>
        <w:t xml:space="preserve">Μετά τη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2B2213">
        <w:rPr>
          <w:lang w:val="el-GR"/>
        </w:rPr>
        <w:t xml:space="preserve">πενήντα </w:t>
      </w:r>
      <w:r w:rsidRPr="00672C9B">
        <w:rPr>
          <w:lang w:val="el-GR"/>
        </w:rPr>
        <w:t>τοις εκατό (</w:t>
      </w:r>
      <w:r w:rsidR="002B2213">
        <w:rPr>
          <w:lang w:val="el-GR"/>
        </w:rPr>
        <w:t>50</w:t>
      </w:r>
      <w:r w:rsidRPr="00672C9B">
        <w:rPr>
          <w:lang w:val="el-GR"/>
        </w:rPr>
        <w:t xml:space="preserve">%) του συμβατικού τιμήματος. </w:t>
      </w:r>
    </w:p>
    <w:p w14:paraId="28F9BBCE" w14:textId="117B0283" w:rsidR="00FB6863" w:rsidRPr="00672C9B" w:rsidRDefault="006A7CB6" w:rsidP="00FB6863">
      <w:pPr>
        <w:spacing w:before="120" w:after="60"/>
        <w:rPr>
          <w:lang w:val="el-GR"/>
        </w:rPr>
      </w:pPr>
      <w:r w:rsidRPr="000527EE">
        <w:rPr>
          <w:lang w:val="el-GR"/>
        </w:rPr>
        <w:lastRenderedPageBreak/>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2B2213" w:rsidRPr="003B3C95">
        <w:rPr>
          <w:b/>
          <w:bCs/>
          <w:lang w:val="el-GR"/>
        </w:rPr>
        <w:t>70.619.991.52</w:t>
      </w:r>
      <w:r w:rsidR="00773EED">
        <w:rPr>
          <w:b/>
          <w:bCs/>
          <w:lang w:val="el-GR"/>
        </w:rPr>
        <w:t xml:space="preserve"> </w:t>
      </w:r>
      <w:r w:rsidR="002B2213" w:rsidRPr="003B3C95">
        <w:rPr>
          <w:b/>
          <w:bCs/>
          <w:lang w:val="el-GR"/>
        </w:rPr>
        <w:t xml:space="preserve">€ </w:t>
      </w:r>
      <w:r w:rsidR="002B2213" w:rsidRPr="00773EED">
        <w:rPr>
          <w:lang w:val="el-GR"/>
        </w:rPr>
        <w:t>μη περιλαμβανομένου ΦΠΑ</w:t>
      </w:r>
      <w:r w:rsidR="00773EED">
        <w:rPr>
          <w:lang w:val="el-GR"/>
        </w:rPr>
        <w:t xml:space="preserve"> (Π</w:t>
      </w:r>
      <w:r w:rsidR="002B2213" w:rsidRPr="00773EED">
        <w:rPr>
          <w:lang w:val="el-GR"/>
        </w:rPr>
        <w:t>ροϋπολογισμός με ΦΠΑ:</w:t>
      </w:r>
      <w:r w:rsidR="002B2213" w:rsidRPr="003B3C95">
        <w:rPr>
          <w:b/>
          <w:bCs/>
          <w:lang w:val="el-GR"/>
        </w:rPr>
        <w:t xml:space="preserve"> 87.568.</w:t>
      </w:r>
      <w:r w:rsidR="00075ED6">
        <w:rPr>
          <w:b/>
          <w:bCs/>
          <w:lang w:val="el-GR"/>
        </w:rPr>
        <w:t>789</w:t>
      </w:r>
      <w:r w:rsidR="002B2213" w:rsidRPr="003B3C95">
        <w:rPr>
          <w:b/>
          <w:bCs/>
          <w:lang w:val="el-GR"/>
        </w:rPr>
        <w:t>,</w:t>
      </w:r>
      <w:r w:rsidR="008A78D2" w:rsidRPr="00DC759B">
        <w:rPr>
          <w:b/>
          <w:bCs/>
          <w:lang w:val="el-GR"/>
        </w:rPr>
        <w:t>48</w:t>
      </w:r>
      <w:r w:rsidR="00773EED">
        <w:rPr>
          <w:b/>
          <w:bCs/>
          <w:lang w:val="el-GR"/>
        </w:rPr>
        <w:t xml:space="preserve"> </w:t>
      </w:r>
      <w:r w:rsidR="002B2213" w:rsidRPr="003B3C95">
        <w:rPr>
          <w:b/>
          <w:bCs/>
          <w:lang w:val="el-GR"/>
        </w:rPr>
        <w:t>€</w:t>
      </w:r>
      <w:r w:rsidR="002B2213" w:rsidRPr="003B3C95">
        <w:rPr>
          <w:lang w:val="el-GR"/>
        </w:rPr>
        <w:t xml:space="preserve">, </w:t>
      </w:r>
      <w:r w:rsidR="002B2213" w:rsidRPr="00773EED">
        <w:rPr>
          <w:lang w:val="el-GR"/>
        </w:rPr>
        <w:t>ΦΠΑ 24%</w:t>
      </w:r>
      <w:r w:rsidR="00773EED">
        <w:rPr>
          <w:b/>
          <w:bCs/>
          <w:lang w:val="el-GR"/>
        </w:rPr>
        <w:t>:</w:t>
      </w:r>
      <w:r w:rsidR="002B2213" w:rsidRPr="003B3C95">
        <w:rPr>
          <w:b/>
          <w:bCs/>
          <w:lang w:val="el-GR"/>
        </w:rPr>
        <w:t xml:space="preserve">  16.948.7</w:t>
      </w:r>
      <w:r w:rsidR="00075ED6">
        <w:rPr>
          <w:b/>
          <w:bCs/>
          <w:lang w:val="el-GR"/>
        </w:rPr>
        <w:t>97</w:t>
      </w:r>
      <w:r w:rsidR="002B2213" w:rsidRPr="003B3C95">
        <w:rPr>
          <w:b/>
          <w:bCs/>
          <w:lang w:val="el-GR"/>
        </w:rPr>
        <w:t>,</w:t>
      </w:r>
      <w:r w:rsidR="008A78D2" w:rsidRPr="00DC759B">
        <w:rPr>
          <w:b/>
          <w:bCs/>
          <w:lang w:val="el-GR"/>
        </w:rPr>
        <w:t>96</w:t>
      </w:r>
      <w:r w:rsidR="00773EED">
        <w:rPr>
          <w:b/>
          <w:bCs/>
          <w:lang w:val="el-GR"/>
        </w:rPr>
        <w:t xml:space="preserve"> </w:t>
      </w:r>
      <w:r w:rsidR="002B2213" w:rsidRPr="003B3C95">
        <w:rPr>
          <w:b/>
          <w:bCs/>
          <w:lang w:val="el-GR"/>
        </w:rPr>
        <w:t>€</w:t>
      </w:r>
      <w:r w:rsidR="00773EED" w:rsidRPr="00773EED">
        <w:rPr>
          <w:lang w:val="el-GR"/>
        </w:rPr>
        <w:t>)</w:t>
      </w:r>
      <w:r w:rsidR="00FB6863" w:rsidRPr="00672C9B">
        <w:rPr>
          <w:lang w:val="el-GR"/>
        </w:rPr>
        <w:t xml:space="preserve">. </w:t>
      </w:r>
    </w:p>
    <w:p w14:paraId="7008CEF5" w14:textId="77777777" w:rsidR="00214DD7" w:rsidRPr="002D5F09" w:rsidRDefault="00214DD7" w:rsidP="00214DD7">
      <w:pPr>
        <w:suppressAutoHyphens w:val="0"/>
        <w:autoSpaceDE w:val="0"/>
        <w:autoSpaceDN w:val="0"/>
        <w:adjustRightInd w:val="0"/>
        <w:spacing w:after="0"/>
        <w:rPr>
          <w:lang w:val="el-GR" w:eastAsia="el-GR"/>
        </w:rPr>
      </w:pPr>
      <w:r w:rsidRPr="002D5F09">
        <w:rPr>
          <w:lang w:val="el-GR" w:eastAsia="el-GR"/>
        </w:rPr>
        <w:t>Η άσκηση των προαναφερόμενων δικαιωμάτων προαίρεσης τελούν υπό την προϋπόθεση έγκρισης χρηματοδότησής του</w:t>
      </w:r>
      <w:r>
        <w:rPr>
          <w:lang w:val="el-GR" w:eastAsia="el-GR"/>
        </w:rPr>
        <w:t>ς</w:t>
      </w:r>
      <w:r w:rsidRPr="002D5F09">
        <w:rPr>
          <w:lang w:val="el-GR" w:eastAsia="el-GR"/>
        </w:rPr>
        <w:t>.</w:t>
      </w:r>
    </w:p>
    <w:p w14:paraId="4E4ECF74" w14:textId="77777777" w:rsidR="00385477" w:rsidRDefault="00385477">
      <w:pPr>
        <w:rPr>
          <w:lang w:val="el-GR"/>
        </w:rPr>
      </w:pPr>
    </w:p>
    <w:p w14:paraId="40797A5E" w14:textId="385E75E8"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00FC1DCE">
        <w:rPr>
          <w:lang w:val="el-GR"/>
        </w:rPr>
        <w:t>από την υπογραφή της Σύμβασης έως 31-12-2026</w:t>
      </w:r>
      <w:r w:rsidRPr="00603221">
        <w:rPr>
          <w:lang w:val="el-GR"/>
        </w:rPr>
        <w:t xml:space="preserve"> </w:t>
      </w:r>
      <w:r w:rsidR="004F203B" w:rsidRPr="00052E09">
        <w:rPr>
          <w:lang w:val="el-GR"/>
        </w:rPr>
        <w:t xml:space="preserve">συμπεριλαμβανομένης της διαδικασίας </w:t>
      </w:r>
      <w:r w:rsidR="00E2271E" w:rsidRPr="00052E09">
        <w:rPr>
          <w:lang w:val="el-GR"/>
        </w:rPr>
        <w:t xml:space="preserve">ελέγχου και παραλαβής </w:t>
      </w:r>
      <w:r w:rsidR="004F203B" w:rsidRPr="00052E09">
        <w:rPr>
          <w:lang w:val="el-GR"/>
        </w:rPr>
        <w:t>παραδοτέων, όπως ορίζεται στην Παρ.</w:t>
      </w:r>
      <w:r w:rsidR="00BA2DC9" w:rsidRPr="00052E09">
        <w:rPr>
          <w:lang w:val="el-GR"/>
        </w:rPr>
        <w:t xml:space="preserve"> </w:t>
      </w:r>
      <w:r w:rsidR="004F203B" w:rsidRPr="00052E09">
        <w:rPr>
          <w:lang w:val="el-GR"/>
        </w:rPr>
        <w:fldChar w:fldCharType="begin"/>
      </w:r>
      <w:r w:rsidR="004F203B" w:rsidRPr="00052E09">
        <w:rPr>
          <w:lang w:val="el-GR"/>
        </w:rPr>
        <w:instrText xml:space="preserve"> REF _Ref40954198 \r \h </w:instrText>
      </w:r>
      <w:r w:rsidR="00672C9B" w:rsidRPr="00052E09">
        <w:rPr>
          <w:lang w:val="el-GR"/>
        </w:rPr>
        <w:instrText xml:space="preserve"> \* MERGEFORMAT </w:instrText>
      </w:r>
      <w:r w:rsidR="004F203B" w:rsidRPr="00052E09">
        <w:rPr>
          <w:lang w:val="el-GR"/>
        </w:rPr>
      </w:r>
      <w:r w:rsidR="004F203B" w:rsidRPr="00052E09">
        <w:rPr>
          <w:lang w:val="el-GR"/>
        </w:rPr>
        <w:fldChar w:fldCharType="separate"/>
      </w:r>
      <w:r w:rsidR="004255F2" w:rsidRPr="00052E09">
        <w:rPr>
          <w:lang w:val="el-GR"/>
        </w:rPr>
        <w:t>6.3</w:t>
      </w:r>
      <w:r w:rsidR="004F203B" w:rsidRPr="00052E09">
        <w:rPr>
          <w:lang w:val="el-GR"/>
        </w:rPr>
        <w:fldChar w:fldCharType="end"/>
      </w:r>
      <w:r w:rsidR="002E6472" w:rsidRPr="00052E09">
        <w:rPr>
          <w:lang w:val="el-GR"/>
        </w:rPr>
        <w:t xml:space="preserve"> της παρούσας.</w:t>
      </w:r>
    </w:p>
    <w:p w14:paraId="0F585134" w14:textId="451EF350"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4255F2"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6CF562E4" w:rsidR="00FD40D7" w:rsidRPr="00052E09" w:rsidRDefault="003355E7" w:rsidP="000527EE">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052E09" w:rsidRPr="00052E09">
        <w:t>προσφερόμενης τιμής μόνο.</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55976669"/>
      <w:r w:rsidRPr="00603221">
        <w:rPr>
          <w:rFonts w:cs="Tahoma"/>
          <w:lang w:val="el-GR"/>
        </w:rPr>
        <w:t>Θεσμικό πλαίσιο</w:t>
      </w:r>
      <w:bookmarkEnd w:id="22"/>
      <w:bookmarkEnd w:id="23"/>
      <w:bookmarkEnd w:id="24"/>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0EBAA5F8" w14:textId="4342F5CC" w:rsidR="00C475EF" w:rsidRPr="00C475EF" w:rsidRDefault="00C475EF" w:rsidP="00C475EF">
      <w:pPr>
        <w:numPr>
          <w:ilvl w:val="0"/>
          <w:numId w:val="44"/>
        </w:numPr>
        <w:suppressAutoHyphens w:val="0"/>
        <w:spacing w:before="120" w:after="0"/>
        <w:ind w:left="284"/>
        <w:rPr>
          <w:lang w:val="el-GR"/>
        </w:rPr>
      </w:pPr>
      <w:r w:rsidRPr="00C475EF">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297DDB29" w14:textId="77777777" w:rsidR="00C475EF" w:rsidRPr="00C475EF" w:rsidRDefault="00C475EF" w:rsidP="00C475EF">
      <w:pPr>
        <w:numPr>
          <w:ilvl w:val="0"/>
          <w:numId w:val="44"/>
        </w:numPr>
        <w:suppressAutoHyphens w:val="0"/>
        <w:spacing w:before="120" w:after="0"/>
        <w:ind w:left="284"/>
        <w:rPr>
          <w:lang w:val="el-GR"/>
        </w:rPr>
      </w:pPr>
      <w:r w:rsidRPr="00C475EF">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C4D72FC"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22410524"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36EF684"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1D5350">
        <w:t>A</w:t>
      </w:r>
      <w:r w:rsidRPr="00015625">
        <w:rPr>
          <w:lang w:val="el-GR"/>
        </w:rPr>
        <w:t>/29-06-2020), όπως τροποποιήθηκε και ισχύει.</w:t>
      </w:r>
    </w:p>
    <w:p w14:paraId="42F407E2"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4635/2019 (ιδίως των άρθρων 85 επ.) “Επενδύω στην Ελλάδα και άλλες διατάξεις” (ΦΕΚ 167/Α/30-10-2019), όπως τροποποιήθηκε και ισχύει.</w:t>
      </w:r>
    </w:p>
    <w:p w14:paraId="26DF5274"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606AEE73"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4152/2013 «Επείγοντα μέτρα εφαρμογής των νόμων 4046/2012, 4093/2012 και 4127/2013» (ΦΕΚ 107/Α/09-05-2013), όπως τροποποιήθηκε και ισχύει.</w:t>
      </w:r>
    </w:p>
    <w:p w14:paraId="014AA878" w14:textId="77777777" w:rsidR="00C475EF" w:rsidRPr="00015625" w:rsidRDefault="00C475EF" w:rsidP="00C475EF">
      <w:pPr>
        <w:numPr>
          <w:ilvl w:val="0"/>
          <w:numId w:val="44"/>
        </w:numPr>
        <w:suppressAutoHyphens w:val="0"/>
        <w:spacing w:before="120" w:after="0"/>
        <w:ind w:left="284"/>
        <w:rPr>
          <w:lang w:val="el-GR"/>
        </w:rPr>
      </w:pPr>
      <w:r w:rsidRPr="001D5350">
        <w:lastRenderedPageBreak/>
        <w:t>To</w:t>
      </w:r>
      <w:r w:rsidRPr="00015625">
        <w:rPr>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282DAC48" w14:textId="77777777" w:rsidR="00C475EF" w:rsidRPr="00015625" w:rsidRDefault="00C475EF" w:rsidP="00C475EF">
      <w:pPr>
        <w:numPr>
          <w:ilvl w:val="0"/>
          <w:numId w:val="44"/>
        </w:numPr>
        <w:suppressAutoHyphens w:val="0"/>
        <w:spacing w:before="120" w:after="0"/>
        <w:ind w:left="284"/>
        <w:rPr>
          <w:lang w:val="el-GR"/>
        </w:rPr>
      </w:pPr>
      <w:r w:rsidRPr="00015625">
        <w:rPr>
          <w:lang w:val="el-GR"/>
        </w:rPr>
        <w:t xml:space="preserve">Τον </w:t>
      </w:r>
      <w:r w:rsidRPr="001D5350">
        <w:t>N</w:t>
      </w:r>
      <w:r w:rsidRPr="00015625">
        <w:rPr>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1D5350">
        <w:t>A</w:t>
      </w:r>
      <w:r w:rsidRPr="00015625">
        <w:rPr>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7B3711D5"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2121/1993 “Πνευματική Ιδιοκτησία, Συγγενικά Δικαιώματα και Πολιτιστικά Θέματα”, (ΦΕΚ 25/Α/04-03-1993), όπως τροποποιήθηκε και ισχύει.</w:t>
      </w:r>
    </w:p>
    <w:p w14:paraId="0AB40F42"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38B9FE04"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 Α.88 του Ν. 1892/1990 «Για τον εκσυγχρονισμό και την ανάπτυξη και άλλες διατάξεις» (ΦΕΚ 101/Α/31-07-1990), όπως ισχύει.</w:t>
      </w:r>
    </w:p>
    <w:p w14:paraId="5252AB48"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881BC1A"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Προϋπολογισμό Δημοσίων Επενδύσεων ετών 2021 - 2022.</w:t>
      </w:r>
    </w:p>
    <w:p w14:paraId="341A0E35"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669FDC25"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1DCD6FEE"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6D4BB3EE"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0C42B3B1"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1D5350">
        <w:t>B</w:t>
      </w:r>
      <w:r w:rsidRPr="00015625">
        <w:rPr>
          <w:lang w:val="el-GR"/>
        </w:rPr>
        <w:t>/23-08-2007), όπως ισχύει.</w:t>
      </w:r>
    </w:p>
    <w:p w14:paraId="75F43516"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34A57824"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Εγκύκλιο Οδηγιών για την Έγκριση και Χρηματοδότηση του ΠΔΕ 2020 και τον Προγραμματισμό Δαπανών ΠΔΕ 2021 - 2023 (ΑΔΑ: ΨΟ7Ε46ΜΤΛΡ-0ΒΛ).</w:t>
      </w:r>
    </w:p>
    <w:p w14:paraId="4AFECD53"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Εγκύκλιο Οδηγιών για την Έγκριση και Χρηματοδότηση του ΠΔΕ 2021 και τον Προγραμματισμό Δαπανών ΠΔΕ 2022 - 2024 (ΑΔΑ: 64ΦΖ46ΜΤΛΠ-ΜΧ9).</w:t>
      </w:r>
    </w:p>
    <w:p w14:paraId="2C17D799" w14:textId="77777777" w:rsidR="00C475EF" w:rsidRPr="00015625" w:rsidRDefault="00C475EF" w:rsidP="00C475EF">
      <w:pPr>
        <w:numPr>
          <w:ilvl w:val="0"/>
          <w:numId w:val="44"/>
        </w:numPr>
        <w:suppressAutoHyphens w:val="0"/>
        <w:spacing w:before="120" w:after="0"/>
        <w:ind w:left="284"/>
        <w:rPr>
          <w:lang w:val="el-GR"/>
        </w:rPr>
      </w:pPr>
      <w:r w:rsidRPr="00015625">
        <w:rPr>
          <w:lang w:val="el-GR"/>
        </w:rPr>
        <w:lastRenderedPageBreak/>
        <w:t xml:space="preserve">Την Εγκύκλιο Οδηγιών για την Έγκριση και Χρηματοδότηση του ΠΔΕ 2022 και τον Προγραμματισμό Δαπανών ΠΔΕ 2023 – 2025 (ΑΔΑ : 6ΩΗΕ46ΜΤΛΠ-7Η8). </w:t>
      </w:r>
    </w:p>
    <w:p w14:paraId="29B6D862"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Εγκύκλιο Οδηγιών για την Έγκριση και Χρηματοδότηση του ΠΔΕ 2023 και τον Προγραμματισμό Δαπανών ΠΔΕ 2024 - 2026 (ΑΔΑ: 6ΣΥΠ46ΜΤΛΡ-ΥΔΧ).</w:t>
      </w:r>
    </w:p>
    <w:p w14:paraId="6697EC3C" w14:textId="77777777" w:rsidR="00C475EF" w:rsidRPr="001D5350" w:rsidRDefault="00C475EF" w:rsidP="00C475EF">
      <w:pPr>
        <w:numPr>
          <w:ilvl w:val="0"/>
          <w:numId w:val="44"/>
        </w:numPr>
        <w:suppressAutoHyphens w:val="0"/>
        <w:spacing w:before="120" w:after="0"/>
        <w:ind w:left="284"/>
      </w:pPr>
      <w:r w:rsidRPr="00015625">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1D5350">
        <w:t>(ΦΕΚ 133/Α/07-08-2019), όπως τροποποιήθηκε και ισχύει.</w:t>
      </w:r>
    </w:p>
    <w:p w14:paraId="6D4EA252"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4912/2022 Ενιαία Αρχή Δημοσίων Συμβάσεων και άλλες διατάξεις του Υπουργείου Δικαιοσύνης” (ΦΕΚ 59/</w:t>
      </w:r>
      <w:r w:rsidRPr="001D5350">
        <w:t>A</w:t>
      </w:r>
      <w:r w:rsidRPr="00015625">
        <w:rPr>
          <w:lang w:val="el-GR"/>
        </w:rPr>
        <w:t>/17-03-2022), όπως ισχύει.</w:t>
      </w:r>
    </w:p>
    <w:p w14:paraId="7CB60C89"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p>
    <w:p w14:paraId="6F0BE192"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5D99D58"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87603D2"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627D7ABC"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2DA6A6C"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2859/2000 “Κύρωση Κώδικα Φόρου Προστιθέμενης Αξίας” (ΦΕΚ 248/Α/07-11-2000), όπως τροποποιήθηκε και ισχύει.</w:t>
      </w:r>
    </w:p>
    <w:p w14:paraId="103168D6"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528F84AD"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1D5350">
        <w:t>L</w:t>
      </w:r>
      <w:r w:rsidRPr="00015625">
        <w:rPr>
          <w:lang w:val="el-GR"/>
        </w:rPr>
        <w:t xml:space="preserve"> 119), όπως τροποποιήθηκε και ισχύει.</w:t>
      </w:r>
    </w:p>
    <w:p w14:paraId="66E1D4C2"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0AC169C" w14:textId="77777777" w:rsidR="00C475EF" w:rsidRPr="001D5350" w:rsidRDefault="00C475EF" w:rsidP="00C475EF">
      <w:pPr>
        <w:numPr>
          <w:ilvl w:val="0"/>
          <w:numId w:val="44"/>
        </w:numPr>
        <w:suppressAutoHyphens w:val="0"/>
        <w:spacing w:before="120" w:after="0"/>
        <w:ind w:left="284"/>
      </w:pPr>
      <w:r w:rsidRPr="00015625">
        <w:rPr>
          <w:lang w:val="el-GR"/>
        </w:rPr>
        <w:t xml:space="preserve">Τον </w:t>
      </w:r>
      <w:r w:rsidRPr="001D5350">
        <w:t>N</w:t>
      </w:r>
      <w:r w:rsidRPr="00015625">
        <w:rPr>
          <w:lang w:val="el-GR"/>
        </w:rPr>
        <w:t xml:space="preserve">. 3429/2005 «Δημόσιες Επιχειρήσεις και Οργανισμοί (Δ.Ε.Κ.Ο.).» </w:t>
      </w:r>
      <w:r w:rsidRPr="001D5350">
        <w:t>ΦΕΚ (314/Α/27-12-2005), όπως τροποποιήθηκε και ισχύει.</w:t>
      </w:r>
    </w:p>
    <w:p w14:paraId="64EC0303"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4D3C679A" w14:textId="77777777" w:rsidR="00C475EF" w:rsidRPr="001D5350" w:rsidRDefault="00C475EF" w:rsidP="00C475EF">
      <w:pPr>
        <w:numPr>
          <w:ilvl w:val="0"/>
          <w:numId w:val="44"/>
        </w:numPr>
        <w:suppressAutoHyphens w:val="0"/>
        <w:spacing w:before="120" w:after="0"/>
        <w:ind w:left="284"/>
      </w:pPr>
      <w:r w:rsidRPr="00015625">
        <w:rPr>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1D5350">
        <w:t>(ΦΕΚ 119/Α/08-07-2019), όπως ισχύει.</w:t>
      </w:r>
    </w:p>
    <w:p w14:paraId="215F5843" w14:textId="77777777" w:rsidR="00C475EF" w:rsidRPr="00015625" w:rsidRDefault="00C475EF" w:rsidP="00C475EF">
      <w:pPr>
        <w:numPr>
          <w:ilvl w:val="0"/>
          <w:numId w:val="44"/>
        </w:numPr>
        <w:suppressAutoHyphens w:val="0"/>
        <w:spacing w:before="120" w:after="0"/>
        <w:ind w:left="284"/>
        <w:rPr>
          <w:lang w:val="el-GR"/>
        </w:rPr>
      </w:pPr>
      <w:r w:rsidRPr="00015625">
        <w:rPr>
          <w:lang w:val="el-GR"/>
        </w:rPr>
        <w:lastRenderedPageBreak/>
        <w:t>Το Α.39 του Ν. 4578/2018 «Μείωση ασφαλιστικών εισφορών και άλλες διατάξεις» (ΦΕΚ 200/Α/03-12-2018), όπως ισχύει.</w:t>
      </w:r>
    </w:p>
    <w:p w14:paraId="61C9C998"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547C275" w14:textId="77777777" w:rsidR="00C475EF" w:rsidRPr="001D5350" w:rsidRDefault="00C475EF" w:rsidP="00C475EF">
      <w:pPr>
        <w:numPr>
          <w:ilvl w:val="0"/>
          <w:numId w:val="44"/>
        </w:numPr>
        <w:suppressAutoHyphens w:val="0"/>
        <w:spacing w:before="120" w:after="0"/>
        <w:ind w:left="284"/>
      </w:pPr>
      <w:r w:rsidRPr="00015625">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1D5350">
        <w:t>(Β’ 164)» ΦΕΚ 2060/Β’/2021))» (ΦΕΚ 5807/Β/10-12-2021).</w:t>
      </w:r>
    </w:p>
    <w:p w14:paraId="7CFBCE1A" w14:textId="77777777" w:rsidR="00C475EF" w:rsidRPr="001D5350" w:rsidRDefault="00C475EF" w:rsidP="00C475EF">
      <w:pPr>
        <w:numPr>
          <w:ilvl w:val="0"/>
          <w:numId w:val="44"/>
        </w:numPr>
        <w:suppressAutoHyphens w:val="0"/>
        <w:spacing w:before="120" w:after="0"/>
        <w:ind w:left="284"/>
      </w:pPr>
      <w:r w:rsidRPr="00015625">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1D5350">
        <w:t>(ΦΕΚ 752/ΥΟΔΔ/24-08-2022).</w:t>
      </w:r>
    </w:p>
    <w:p w14:paraId="631EC636" w14:textId="77777777" w:rsidR="00C475EF" w:rsidRPr="00015625" w:rsidRDefault="00C475EF" w:rsidP="00C475EF">
      <w:pPr>
        <w:numPr>
          <w:ilvl w:val="0"/>
          <w:numId w:val="44"/>
        </w:numPr>
        <w:suppressAutoHyphens w:val="0"/>
        <w:spacing w:before="120" w:after="0"/>
        <w:ind w:left="284"/>
        <w:rPr>
          <w:lang w:val="el-GR"/>
        </w:rPr>
      </w:pPr>
      <w:r w:rsidRPr="00015625">
        <w:rPr>
          <w:lang w:val="el-GR"/>
        </w:rPr>
        <w:t xml:space="preserve">Την από 09-11-2023 (αρ. πρωτ. ΚτΠ Μ.Α.Ε.: 24132/14-11-2023) Προγραμματική Συμφωνία μεταξύ της Γενικής Γραμματείας Πληροφοριακών Συστημάτων και Ψηφιακής Διακυβέρνησης (Γ.Γ.Π.Σ.Ψ.Δ.) του Υπουργείου Ψηφιακής Διακυβέρνησης και της ΚτΠ Μ.Α.Ε. για το έργο: «Κεντρική Συμφωνία Προμήθειας και Συντήρησης Αδειών Λογισμικού </w:t>
      </w:r>
      <w:r w:rsidRPr="00040004">
        <w:t>Microsoft</w:t>
      </w:r>
      <w:r w:rsidRPr="00015625">
        <w:rPr>
          <w:lang w:val="el-GR"/>
        </w:rPr>
        <w:t xml:space="preserve"> μέσω </w:t>
      </w:r>
      <w:r w:rsidRPr="00040004">
        <w:t>Enterprise</w:t>
      </w:r>
      <w:r w:rsidRPr="00015625">
        <w:rPr>
          <w:lang w:val="el-GR"/>
        </w:rPr>
        <w:t xml:space="preserve"> </w:t>
      </w:r>
      <w:r w:rsidRPr="00040004">
        <w:t>Agreement</w:t>
      </w:r>
      <w:r w:rsidRPr="00015625">
        <w:rPr>
          <w:lang w:val="el-GR"/>
        </w:rPr>
        <w:t>».</w:t>
      </w:r>
    </w:p>
    <w:p w14:paraId="2EA6EEBE" w14:textId="77777777" w:rsidR="00C475EF" w:rsidRPr="00015625" w:rsidRDefault="00C475EF" w:rsidP="00C475EF">
      <w:pPr>
        <w:numPr>
          <w:ilvl w:val="0"/>
          <w:numId w:val="44"/>
        </w:numPr>
        <w:suppressAutoHyphens w:val="0"/>
        <w:spacing w:before="120" w:after="0"/>
        <w:ind w:left="284"/>
        <w:rPr>
          <w:lang w:val="el-GR"/>
        </w:rPr>
      </w:pPr>
      <w:r w:rsidRPr="00015625">
        <w:rPr>
          <w:lang w:val="el-GR"/>
        </w:rPr>
        <w:t xml:space="preserve">Τη ΣΑ ΝΑ163 του Υπουργείου Ψηφιακής Διακυβέρνησης με την οποία εγκρίθηκε η ένταξη της Πράξης «Κεντρική Συμφωνία Προμήθειας και Συντήρησης Αδειών Λογισμικού </w:t>
      </w:r>
      <w:r w:rsidRPr="002E72E2">
        <w:t>Microsoft</w:t>
      </w:r>
      <w:r w:rsidRPr="00015625">
        <w:rPr>
          <w:lang w:val="el-GR"/>
        </w:rPr>
        <w:t xml:space="preserve"> μέσω </w:t>
      </w:r>
      <w:r w:rsidRPr="002E72E2">
        <w:t>Enterprise</w:t>
      </w:r>
      <w:r w:rsidRPr="00015625">
        <w:rPr>
          <w:lang w:val="el-GR"/>
        </w:rPr>
        <w:t xml:space="preserve"> </w:t>
      </w:r>
      <w:r w:rsidRPr="002E72E2">
        <w:t>Agreement</w:t>
      </w:r>
      <w:r w:rsidRPr="00015625">
        <w:rPr>
          <w:lang w:val="el-GR"/>
        </w:rPr>
        <w:t>» με Κωδικό ΟΠΣ 5222887 στο «ΤΠΑ ΨΗΦΙΑΚΗΣ ΔΙΑΚΥΒΕΡΝΗΣΗΣ 2021-2025» με ενάριθμο κωδικό: 2024ΝΑ16300000 και κωδικό ΟΠΣ: 5222887.</w:t>
      </w:r>
    </w:p>
    <w:p w14:paraId="5521C2CB" w14:textId="77777777" w:rsidR="00C475EF" w:rsidRPr="00015625" w:rsidRDefault="00C475EF" w:rsidP="00C475EF">
      <w:pPr>
        <w:numPr>
          <w:ilvl w:val="0"/>
          <w:numId w:val="44"/>
        </w:numPr>
        <w:suppressAutoHyphens w:val="0"/>
        <w:spacing w:before="120" w:after="0"/>
        <w:ind w:left="284"/>
        <w:rPr>
          <w:lang w:val="el-GR"/>
        </w:rPr>
      </w:pPr>
      <w:r w:rsidRPr="00015625">
        <w:rPr>
          <w:lang w:val="el-GR"/>
        </w:rPr>
        <w:t xml:space="preserve">Την υπ’ αρ. ΓΔΟΔΥ/25/2024/10-01-2024 (αρ. πρωτ. ΚτΠ Μ.Α.Ε.: 543/11-01-2024) Απόφαση του Υπουργείου Ψηφιακής Διακυβέρνησης με θέμα: “Ένταξη της Πράξης «Κεντρική Συμφωνία Προμήθειας και Συντήρησης Αδειών Λογισμικού </w:t>
      </w:r>
      <w:r w:rsidRPr="0054379E">
        <w:t>Microsoft</w:t>
      </w:r>
      <w:r w:rsidRPr="00015625">
        <w:rPr>
          <w:lang w:val="el-GR"/>
        </w:rPr>
        <w:t xml:space="preserve"> μέσω </w:t>
      </w:r>
      <w:r w:rsidRPr="0054379E">
        <w:t>Enterprise</w:t>
      </w:r>
      <w:r w:rsidRPr="00015625">
        <w:rPr>
          <w:lang w:val="el-GR"/>
        </w:rPr>
        <w:t xml:space="preserve"> </w:t>
      </w:r>
      <w:r w:rsidRPr="0054379E">
        <w:t>Agreement</w:t>
      </w:r>
      <w:r w:rsidRPr="00015625">
        <w:rPr>
          <w:lang w:val="el-GR"/>
        </w:rPr>
        <w:t>» με Κωδικό ΟΠΣ 5222887 στο «ΤΠΑ ΨΗΦΙΑΚΗΣ ΔΙΑΚΥΒΕΡΝΗΣΗΣ 2021-2025»”.</w:t>
      </w:r>
    </w:p>
    <w:p w14:paraId="0B3AC270" w14:textId="77777777" w:rsidR="00C475EF" w:rsidRDefault="00C475EF" w:rsidP="00C475EF">
      <w:pPr>
        <w:numPr>
          <w:ilvl w:val="0"/>
          <w:numId w:val="44"/>
        </w:numPr>
        <w:suppressAutoHyphens w:val="0"/>
        <w:spacing w:before="120" w:after="0"/>
        <w:ind w:left="284"/>
      </w:pPr>
      <w:r w:rsidRPr="00015625">
        <w:rPr>
          <w:lang w:val="el-GR"/>
        </w:rPr>
        <w:t xml:space="preserve">Τη υπ’ αρ. 1859 ΕΞ 2024/18-01-2024 (αρ. πρωτ. ΚτΠ Μ.Α.Ε.: 1152/18-01-2024) επιστολή της Γενικής Γραμματείας Πληροφοριακών Συστημάτων και Ψηφιακής Διακυβέρνησης (Γ.Γ.Π.Σ.Ψ.Δ.) με θέμα: “Διαβίβαση τεύχους διακήρυξης του Έργου «Κεντρική Συμφωνία Προμήθειας και Συντήρησης Αδειών Λογισμικού </w:t>
      </w:r>
      <w:r w:rsidRPr="008E2DFD">
        <w:t>Microsoft</w:t>
      </w:r>
      <w:r w:rsidRPr="00015625">
        <w:rPr>
          <w:lang w:val="el-GR"/>
        </w:rPr>
        <w:t xml:space="preserve"> μέσω </w:t>
      </w:r>
      <w:r w:rsidRPr="008E2DFD">
        <w:t>Enterprise</w:t>
      </w:r>
      <w:r w:rsidRPr="00015625">
        <w:rPr>
          <w:lang w:val="el-GR"/>
        </w:rPr>
        <w:t xml:space="preserve"> </w:t>
      </w:r>
      <w:r w:rsidRPr="008E2DFD">
        <w:t>Agreement</w:t>
      </w:r>
      <w:r w:rsidRPr="00015625">
        <w:rPr>
          <w:lang w:val="el-GR"/>
        </w:rPr>
        <w:t xml:space="preserve">» με κωδ. </w:t>
      </w:r>
      <w:r w:rsidRPr="008E2DFD">
        <w:t>ΟΠΣ 5222887”.</w:t>
      </w:r>
    </w:p>
    <w:p w14:paraId="6841EA3F"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Τις από 18-01-2024 (</w:t>
      </w:r>
      <w:r>
        <w:rPr>
          <w:lang w:val="en-US"/>
        </w:rPr>
        <w:t>A</w:t>
      </w:r>
      <w:r w:rsidRPr="00015625">
        <w:rPr>
          <w:lang w:val="el-GR"/>
        </w:rPr>
        <w:t>/</w:t>
      </w:r>
      <w:r>
        <w:rPr>
          <w:lang w:val="en-US"/>
        </w:rPr>
        <w:t>A</w:t>
      </w:r>
      <w:r w:rsidRPr="00015625">
        <w:rPr>
          <w:lang w:val="el-GR"/>
        </w:rPr>
        <w:t xml:space="preserve"> 414313 </w:t>
      </w:r>
      <w:r>
        <w:rPr>
          <w:lang w:val="en-US"/>
        </w:rPr>
        <w:t>Docutracks</w:t>
      </w:r>
      <w:r w:rsidRPr="00015625">
        <w:rPr>
          <w:lang w:val="el-GR"/>
        </w:rPr>
        <w:t>) και 19-01-2024 (</w:t>
      </w:r>
      <w:r w:rsidRPr="00540819">
        <w:rPr>
          <w:lang w:val="en-US"/>
        </w:rPr>
        <w:t>A</w:t>
      </w:r>
      <w:r w:rsidRPr="00015625">
        <w:rPr>
          <w:lang w:val="el-GR"/>
        </w:rPr>
        <w:t>/</w:t>
      </w:r>
      <w:r w:rsidRPr="00540819">
        <w:rPr>
          <w:lang w:val="en-US"/>
        </w:rPr>
        <w:t>A</w:t>
      </w:r>
      <w:r w:rsidRPr="00015625">
        <w:rPr>
          <w:lang w:val="el-GR"/>
        </w:rPr>
        <w:t xml:space="preserve"> 414455 </w:t>
      </w:r>
      <w:r w:rsidRPr="00540819">
        <w:rPr>
          <w:lang w:val="en-US"/>
        </w:rPr>
        <w:t>Docutracks</w:t>
      </w:r>
      <w:r w:rsidRPr="00015625">
        <w:rPr>
          <w:lang w:val="el-GR"/>
        </w:rPr>
        <w:t>) Εισηγήσεις από τη Γενική Διεύθυνση Έργων / Διεύθυνση Διαχείρισης Έργων / Τμήμα Προγραμματισμού, Συντονισμού &amp; Διαχείρισης Έργων της ΚτΠ Μ.Α.Ε..</w:t>
      </w:r>
    </w:p>
    <w:p w14:paraId="43C46F7E"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Απόφαση του ΔΣ της ΚτΠ Μ.Α.Ε. κατά την υπ’ αρ. 856/25-08-2022 Συνεδρίασή του, με θέμα Εκλογή Διευθύνοντος Συμβούλου (Θέμα 1).</w:t>
      </w:r>
    </w:p>
    <w:p w14:paraId="61F6113C" w14:textId="77777777" w:rsidR="00C475EF" w:rsidRPr="00015625" w:rsidRDefault="00C475EF" w:rsidP="00C475EF">
      <w:pPr>
        <w:numPr>
          <w:ilvl w:val="0"/>
          <w:numId w:val="44"/>
        </w:numPr>
        <w:suppressAutoHyphens w:val="0"/>
        <w:spacing w:before="120" w:after="0"/>
        <w:ind w:left="284"/>
        <w:rPr>
          <w:lang w:val="el-GR"/>
        </w:rPr>
      </w:pPr>
      <w:r w:rsidRPr="00015625">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38000A2E" w14:textId="77777777" w:rsidR="00C475EF" w:rsidRPr="00015625" w:rsidRDefault="00C475EF" w:rsidP="00C475EF">
      <w:pPr>
        <w:numPr>
          <w:ilvl w:val="0"/>
          <w:numId w:val="44"/>
        </w:numPr>
        <w:suppressAutoHyphens w:val="0"/>
        <w:spacing w:before="120" w:after="0"/>
        <w:ind w:left="284"/>
        <w:rPr>
          <w:lang w:val="el-GR"/>
        </w:rPr>
      </w:pPr>
      <w:r w:rsidRPr="00015625">
        <w:rPr>
          <w:lang w:val="el-GR"/>
        </w:rPr>
        <w:lastRenderedPageBreak/>
        <w:t>Την Απόφαση του Διευθύνοντος Συμβούλου της ΚτΠ Μ.Α.Ε. με Αρ. Πρωτ. 22683/20-12-2022 (</w:t>
      </w:r>
      <w:r>
        <w:rPr>
          <w:lang w:val="en-US"/>
        </w:rPr>
        <w:t>O</w:t>
      </w:r>
      <w:r w:rsidRPr="00015625">
        <w:rPr>
          <w:lang w:val="el-GR"/>
        </w:rPr>
        <w:t>.</w:t>
      </w:r>
      <w:r>
        <w:rPr>
          <w:lang w:val="en-US"/>
        </w:rPr>
        <w:t>E</w:t>
      </w:r>
      <w:r w:rsidRPr="00015625">
        <w:rPr>
          <w:lang w:val="el-GR"/>
        </w:rPr>
        <w:t>. 23-10-2023) και θέμα «Εξουσιοδότηση δικαιώματος υπογραφής σε Γενικούς Διευθυντές και Διευθυντές της ΚτΠ Μ.Α.Ε.».</w:t>
      </w:r>
    </w:p>
    <w:p w14:paraId="74936950" w14:textId="77777777" w:rsidR="00C475EF" w:rsidRPr="007B1E53" w:rsidRDefault="00C475EF" w:rsidP="00C475EF">
      <w:pPr>
        <w:numPr>
          <w:ilvl w:val="0"/>
          <w:numId w:val="44"/>
        </w:numPr>
        <w:suppressAutoHyphens w:val="0"/>
        <w:spacing w:before="120" w:after="0"/>
        <w:ind w:left="284"/>
      </w:pPr>
      <w:r w:rsidRPr="00015625">
        <w:rPr>
          <w:lang w:val="el-GR"/>
        </w:rPr>
        <w:t xml:space="preserve">Την Απόφαση του ΔΣ της ΚτΠ Μ.Α.Ε. κατά την υπ’ αριθ. </w:t>
      </w:r>
      <w:r w:rsidRPr="008E2DFD">
        <w:t>965/17</w:t>
      </w:r>
      <w:r>
        <w:t>-</w:t>
      </w:r>
      <w:r w:rsidRPr="008E2DFD">
        <w:t>01</w:t>
      </w:r>
      <w:r>
        <w:t>-</w:t>
      </w:r>
      <w:r w:rsidRPr="008E2DFD">
        <w:t xml:space="preserve">2024 </w:t>
      </w:r>
      <w:r w:rsidRPr="007B1E53">
        <w:t xml:space="preserve">Συνεδρίασή του (Θέμα </w:t>
      </w:r>
      <w:r w:rsidRPr="008E2DFD">
        <w:t>7.7</w:t>
      </w:r>
      <w:r w:rsidRPr="007B1E53">
        <w:t>).</w:t>
      </w:r>
    </w:p>
    <w:p w14:paraId="36EABEA1" w14:textId="563C23C3" w:rsidR="00620A43" w:rsidRPr="00BB3523" w:rsidRDefault="00620A43" w:rsidP="00C475EF">
      <w:pPr>
        <w:suppressAutoHyphens w:val="0"/>
        <w:spacing w:before="100" w:beforeAutospacing="1" w:after="100" w:afterAutospacing="1"/>
        <w:rPr>
          <w:lang w:val="el-GR"/>
        </w:rPr>
      </w:pPr>
    </w:p>
    <w:p w14:paraId="0D60A7E5" w14:textId="57C7FC03" w:rsidR="008338F0" w:rsidRPr="00603221" w:rsidRDefault="003355E7" w:rsidP="003A109E">
      <w:pPr>
        <w:pStyle w:val="2"/>
        <w:rPr>
          <w:rFonts w:cs="Tahoma"/>
          <w:lang w:val="el-GR"/>
        </w:rPr>
      </w:pPr>
      <w:r w:rsidRPr="00BB3523">
        <w:rPr>
          <w:rFonts w:cs="Tahoma"/>
          <w:lang w:val="el-GR"/>
        </w:rPr>
        <w:tab/>
      </w:r>
      <w:bookmarkStart w:id="25" w:name="_Ref40979373"/>
      <w:bookmarkStart w:id="26" w:name="_Toc97194260"/>
      <w:bookmarkStart w:id="27" w:name="_Toc97194409"/>
      <w:bookmarkStart w:id="28" w:name="_Toc155976670"/>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5015ABFF" w14:textId="4739592D"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015625" w:rsidRPr="00015625">
        <w:rPr>
          <w:b/>
          <w:bCs/>
          <w:lang w:val="el-GR" w:eastAsia="el-GR"/>
        </w:rPr>
        <w:t>26-02-2024</w:t>
      </w:r>
      <w:r w:rsidR="00015625" w:rsidRPr="00015625">
        <w:rPr>
          <w:lang w:val="el-GR" w:eastAsia="el-GR"/>
        </w:rPr>
        <w:t xml:space="preserve">, ημέρα </w:t>
      </w:r>
      <w:r w:rsidR="00015625" w:rsidRPr="00015625">
        <w:rPr>
          <w:b/>
          <w:bCs/>
          <w:lang w:val="el-GR" w:eastAsia="el-GR"/>
        </w:rPr>
        <w:t>Δευτέρα</w:t>
      </w:r>
      <w:r w:rsidR="00015625" w:rsidRPr="00015625">
        <w:rPr>
          <w:lang w:val="el-GR" w:eastAsia="el-GR"/>
        </w:rPr>
        <w:t xml:space="preserve"> και ώρα </w:t>
      </w:r>
      <w:r w:rsidR="00015625" w:rsidRPr="00015625">
        <w:rPr>
          <w:b/>
          <w:bCs/>
          <w:lang w:val="el-GR" w:eastAsia="el-GR"/>
        </w:rPr>
        <w:t>14:00</w:t>
      </w:r>
      <w:r w:rsidR="00015625">
        <w:rPr>
          <w:lang w:val="el-GR" w:eastAsia="el-GR"/>
        </w:rPr>
        <w:t xml:space="preserve"> </w:t>
      </w:r>
      <w:r w:rsidR="00B65D70" w:rsidRPr="00603221">
        <w:rPr>
          <w:lang w:val="el-GR" w:eastAsia="el-GR"/>
        </w:rPr>
        <w:t xml:space="preserve">και η </w:t>
      </w:r>
      <w:r w:rsidR="0015527B">
        <w:rPr>
          <w:color w:val="000000"/>
          <w:lang w:val="el-GR"/>
        </w:rPr>
        <w:t>η</w:t>
      </w:r>
      <w:r w:rsidR="00B65D70" w:rsidRPr="00603221">
        <w:rPr>
          <w:color w:val="000000"/>
          <w:lang w:val="el-GR"/>
        </w:rPr>
        <w:t xml:space="preserve">μερομηνία έναρξης υποβολής προσφορών είναι η </w:t>
      </w:r>
      <w:r w:rsidR="00015625" w:rsidRPr="00015625">
        <w:rPr>
          <w:b/>
          <w:bCs/>
          <w:lang w:val="el-GR" w:eastAsia="el-GR"/>
        </w:rPr>
        <w:t>29-01-2024</w:t>
      </w:r>
      <w:r w:rsidR="00B65D70" w:rsidRPr="00603221">
        <w:rPr>
          <w:lang w:val="el-GR" w:eastAsia="el-GR"/>
        </w:rPr>
        <w:t>.</w:t>
      </w:r>
    </w:p>
    <w:p w14:paraId="6A742B21" w14:textId="67E5DAC5"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w:t>
      </w:r>
      <w:r w:rsidR="001C673F" w:rsidRPr="0015527B">
        <w:rPr>
          <w:bCs/>
          <w:lang w:val="el-GR"/>
        </w:rPr>
        <w:t xml:space="preserve"> ήτοι</w:t>
      </w:r>
      <w:r w:rsidR="001C673F" w:rsidRPr="00603221">
        <w:rPr>
          <w:b/>
          <w:lang w:val="el-GR"/>
        </w:rPr>
        <w:t xml:space="preserve"> </w:t>
      </w:r>
      <w:r w:rsidR="0015527B">
        <w:rPr>
          <w:b/>
          <w:bCs/>
          <w:lang w:val="el-GR" w:eastAsia="el-GR"/>
        </w:rPr>
        <w:t>01</w:t>
      </w:r>
      <w:r w:rsidR="0015527B" w:rsidRPr="00015625">
        <w:rPr>
          <w:b/>
          <w:bCs/>
          <w:lang w:val="el-GR" w:eastAsia="el-GR"/>
        </w:rPr>
        <w:t>-0</w:t>
      </w:r>
      <w:r w:rsidR="0015527B">
        <w:rPr>
          <w:b/>
          <w:bCs/>
          <w:lang w:val="el-GR" w:eastAsia="el-GR"/>
        </w:rPr>
        <w:t>3</w:t>
      </w:r>
      <w:r w:rsidR="0015527B" w:rsidRPr="00015625">
        <w:rPr>
          <w:b/>
          <w:bCs/>
          <w:lang w:val="el-GR" w:eastAsia="el-GR"/>
        </w:rPr>
        <w:t>-2024</w:t>
      </w:r>
      <w:r w:rsidR="0015527B" w:rsidRPr="00015625">
        <w:rPr>
          <w:lang w:val="el-GR" w:eastAsia="el-GR"/>
        </w:rPr>
        <w:t xml:space="preserve">, ημέρα </w:t>
      </w:r>
      <w:r w:rsidR="0015527B">
        <w:rPr>
          <w:b/>
          <w:bCs/>
          <w:lang w:val="el-GR" w:eastAsia="el-GR"/>
        </w:rPr>
        <w:t>Παρασκευή</w:t>
      </w:r>
      <w:r w:rsidR="0015527B" w:rsidRPr="00015625">
        <w:rPr>
          <w:lang w:val="el-GR" w:eastAsia="el-GR"/>
        </w:rPr>
        <w:t xml:space="preserve"> και ώρα </w:t>
      </w:r>
      <w:r w:rsidR="0015527B" w:rsidRPr="00015625">
        <w:rPr>
          <w:b/>
          <w:bCs/>
          <w:lang w:val="el-GR" w:eastAsia="el-GR"/>
        </w:rPr>
        <w:t>14:00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29" w:name="_Ref65241722"/>
      <w:bookmarkStart w:id="30" w:name="_Ref65241727"/>
      <w:bookmarkStart w:id="31" w:name="_Toc97194261"/>
      <w:bookmarkStart w:id="32" w:name="_Toc97194410"/>
      <w:bookmarkStart w:id="33" w:name="_Toc155976671"/>
      <w:r w:rsidRPr="00603221">
        <w:rPr>
          <w:rFonts w:cs="Tahoma"/>
          <w:lang w:val="el-GR"/>
        </w:rPr>
        <w:t>Δημοσιότητα</w:t>
      </w:r>
      <w:bookmarkEnd w:id="29"/>
      <w:bookmarkEnd w:id="30"/>
      <w:bookmarkEnd w:id="31"/>
      <w:bookmarkEnd w:id="32"/>
      <w:bookmarkEnd w:id="33"/>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5D23B0D2"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913E11" w:rsidRPr="00015625">
        <w:rPr>
          <w:b/>
          <w:bCs/>
          <w:lang w:val="el-GR" w:eastAsia="el-GR"/>
        </w:rPr>
        <w:t>2</w:t>
      </w:r>
      <w:r w:rsidR="00913E11">
        <w:rPr>
          <w:b/>
          <w:bCs/>
          <w:lang w:val="el-GR" w:eastAsia="el-GR"/>
        </w:rPr>
        <w:t>2</w:t>
      </w:r>
      <w:r w:rsidR="00913E11" w:rsidRPr="00015625">
        <w:rPr>
          <w:b/>
          <w:bCs/>
          <w:lang w:val="el-GR" w:eastAsia="el-GR"/>
        </w:rPr>
        <w:t>-01-2024</w:t>
      </w:r>
      <w:r w:rsidRPr="00603221">
        <w:rPr>
          <w:lang w:val="el-GR"/>
        </w:rPr>
        <w:t xml:space="preserve"> στην Υπηρεσία Εκδόσεων της Ευρωπαϊκής Ένωσης</w:t>
      </w:r>
      <w:r w:rsidR="00913E11">
        <w:rPr>
          <w:lang w:val="el-GR"/>
        </w:rPr>
        <w:t xml:space="preserve"> και δημοσιεύτηκε </w:t>
      </w:r>
      <w:r w:rsidR="00913E11" w:rsidRPr="00015625">
        <w:rPr>
          <w:b/>
          <w:bCs/>
          <w:lang w:val="el-GR" w:eastAsia="el-GR"/>
        </w:rPr>
        <w:t>2</w:t>
      </w:r>
      <w:r w:rsidR="00913E11">
        <w:rPr>
          <w:b/>
          <w:bCs/>
          <w:lang w:val="el-GR" w:eastAsia="el-GR"/>
        </w:rPr>
        <w:t>6</w:t>
      </w:r>
      <w:r w:rsidR="00913E11" w:rsidRPr="00015625">
        <w:rPr>
          <w:b/>
          <w:bCs/>
          <w:lang w:val="el-GR" w:eastAsia="el-GR"/>
        </w:rPr>
        <w:t>-01-2024</w:t>
      </w:r>
      <w:r w:rsidRPr="00603221">
        <w:rPr>
          <w:lang w:val="el-GR"/>
        </w:rPr>
        <w:t xml:space="preserve">.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10083D7C"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7B2CFC" w:rsidRPr="00015625">
        <w:rPr>
          <w:b/>
          <w:bCs/>
          <w:lang w:val="el-GR" w:eastAsia="el-GR"/>
        </w:rPr>
        <w:t>2</w:t>
      </w:r>
      <w:r w:rsidR="007B2CFC">
        <w:rPr>
          <w:b/>
          <w:bCs/>
          <w:lang w:val="el-GR" w:eastAsia="el-GR"/>
        </w:rPr>
        <w:t>9</w:t>
      </w:r>
      <w:r w:rsidR="007B2CFC" w:rsidRPr="00015625">
        <w:rPr>
          <w:b/>
          <w:bCs/>
          <w:lang w:val="el-GR" w:eastAsia="el-GR"/>
        </w:rPr>
        <w:t>-01-2024</w:t>
      </w:r>
      <w:r w:rsidR="003355E7" w:rsidRPr="00603221">
        <w:rPr>
          <w:lang w:val="el-GR"/>
        </w:rPr>
        <w:t xml:space="preserve">. </w:t>
      </w:r>
    </w:p>
    <w:p w14:paraId="2B898007" w14:textId="2AEEB7D4" w:rsidR="00821852" w:rsidRDefault="00821852" w:rsidP="00821852">
      <w:pPr>
        <w:rPr>
          <w:lang w:val="el-GR"/>
        </w:rPr>
      </w:pPr>
      <w:r w:rsidRPr="006B3C5C">
        <w:rPr>
          <w:lang w:val="el-GR"/>
        </w:rPr>
        <w:t xml:space="preserve">Τα έγγραφα της σύμβασης </w:t>
      </w:r>
      <w:bookmarkStart w:id="34" w:name="_Hlk75874003"/>
      <w:r w:rsidRPr="006B3C5C">
        <w:rPr>
          <w:lang w:val="el-GR"/>
        </w:rPr>
        <w:t xml:space="preserve">της παρούσας Διακήρυξης καταχωρήθηκαν </w:t>
      </w:r>
      <w:bookmarkEnd w:id="3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7B2CFC" w:rsidRPr="00015625">
        <w:rPr>
          <w:b/>
          <w:bCs/>
          <w:lang w:val="el-GR" w:eastAsia="el-GR"/>
        </w:rPr>
        <w:t>2</w:t>
      </w:r>
      <w:r w:rsidR="007B2CFC">
        <w:rPr>
          <w:b/>
          <w:bCs/>
          <w:lang w:val="el-GR" w:eastAsia="el-GR"/>
        </w:rPr>
        <w:t>9</w:t>
      </w:r>
      <w:r w:rsidR="007B2CFC" w:rsidRPr="00015625">
        <w:rPr>
          <w:b/>
          <w:bCs/>
          <w:lang w:val="el-GR" w:eastAsia="el-GR"/>
        </w:rPr>
        <w:t>-01-2024</w:t>
      </w:r>
      <w:r w:rsidRPr="006B3C5C">
        <w:rPr>
          <w:lang w:val="el-GR"/>
        </w:rPr>
        <w:t>, η οποία έλαβε Συστημικό Αύξοντα Αριθμό</w:t>
      </w:r>
      <w:bookmarkStart w:id="35" w:name="_Hlk75874030"/>
      <w:r w:rsidRPr="006B3C5C">
        <w:rPr>
          <w:lang w:val="el-GR"/>
        </w:rPr>
        <w:t xml:space="preserve">: </w:t>
      </w:r>
      <w:r w:rsidR="007B2CFC" w:rsidRPr="007B2CFC">
        <w:rPr>
          <w:b/>
          <w:bCs/>
          <w:lang w:val="el-GR"/>
        </w:rPr>
        <w:t>329260</w:t>
      </w:r>
      <w:r w:rsidRPr="006B3C5C">
        <w:rPr>
          <w:lang w:val="el-GR"/>
        </w:rPr>
        <w:t xml:space="preserve"> </w:t>
      </w:r>
      <w:bookmarkEnd w:id="35"/>
      <w:r w:rsidRPr="006B3C5C">
        <w:rPr>
          <w:lang w:val="el-GR"/>
        </w:rPr>
        <w:t>και αναρτήθηκαν στη Διαδικτυακή Πύλη (</w:t>
      </w:r>
      <w:hyperlink r:id="rId15" w:history="1">
        <w:r w:rsidRPr="00012FAE">
          <w:rPr>
            <w:rStyle w:val="-"/>
            <w:lang w:val="el-GR"/>
          </w:rPr>
          <w:t>www.promitheus.gov.gr</w:t>
        </w:r>
      </w:hyperlink>
      <w:r w:rsidRPr="006B3C5C">
        <w:rPr>
          <w:lang w:val="el-GR"/>
        </w:rPr>
        <w:t>) του ΟΠΣ ΕΣΗΔΗΣ</w:t>
      </w:r>
      <w:r>
        <w:rPr>
          <w:lang w:val="el-GR"/>
        </w:rPr>
        <w:t>.</w:t>
      </w:r>
    </w:p>
    <w:p w14:paraId="55015F6A" w14:textId="7C43364B"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6" w:name="_Hlk75874098"/>
      <w:r w:rsidR="00181C40" w:rsidRPr="00181C40">
        <w:rPr>
          <w:lang w:val="el-GR"/>
        </w:rPr>
        <w:t xml:space="preserve">(ιστ) </w:t>
      </w:r>
      <w:bookmarkEnd w:id="36"/>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7B2CFC" w:rsidRPr="00015625">
        <w:rPr>
          <w:b/>
          <w:bCs/>
          <w:lang w:val="el-GR" w:eastAsia="el-GR"/>
        </w:rPr>
        <w:t>2</w:t>
      </w:r>
      <w:r w:rsidR="007B2CFC">
        <w:rPr>
          <w:b/>
          <w:bCs/>
          <w:lang w:val="el-GR" w:eastAsia="el-GR"/>
        </w:rPr>
        <w:t>9</w:t>
      </w:r>
      <w:r w:rsidR="007B2CFC" w:rsidRPr="00015625">
        <w:rPr>
          <w:b/>
          <w:bCs/>
          <w:lang w:val="el-GR" w:eastAsia="el-GR"/>
        </w:rPr>
        <w:t>-01-2024</w:t>
      </w:r>
      <w:r w:rsidR="00181C40" w:rsidRPr="00603221">
        <w:rPr>
          <w:lang w:val="el-GR"/>
        </w:rPr>
        <w:t>.</w:t>
      </w:r>
    </w:p>
    <w:p w14:paraId="30B63B4D" w14:textId="77777777" w:rsidR="008338F0" w:rsidRPr="00603221" w:rsidRDefault="008338F0">
      <w:pPr>
        <w:rPr>
          <w:lang w:val="el-GR"/>
        </w:rPr>
      </w:pPr>
    </w:p>
    <w:p w14:paraId="5A0DD1FC" w14:textId="02AF5E5B"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7B2CFC" w:rsidRPr="00015625">
        <w:rPr>
          <w:b/>
          <w:bCs/>
          <w:lang w:eastAsia="el-GR"/>
        </w:rPr>
        <w:t>2</w:t>
      </w:r>
      <w:r w:rsidR="007B2CFC">
        <w:rPr>
          <w:b/>
          <w:bCs/>
          <w:lang w:eastAsia="el-GR"/>
        </w:rPr>
        <w:t>9</w:t>
      </w:r>
      <w:r w:rsidR="007B2CFC" w:rsidRPr="00015625">
        <w:rPr>
          <w:b/>
          <w:bCs/>
          <w:lang w:eastAsia="el-GR"/>
        </w:rPr>
        <w:t>-01-2024</w:t>
      </w:r>
      <w:r w:rsidRPr="00603221">
        <w:t>.</w:t>
      </w:r>
      <w:r w:rsidRPr="00603221">
        <w:rPr>
          <w:i/>
          <w:iCs/>
          <w:color w:val="5B9BD5"/>
          <w:kern w:val="1"/>
        </w:rPr>
        <w:t xml:space="preserve"> </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7" w:name="_Toc97194262"/>
      <w:bookmarkStart w:id="38" w:name="_Toc97194411"/>
      <w:bookmarkStart w:id="39" w:name="_Toc155976672"/>
      <w:r w:rsidRPr="00603221">
        <w:rPr>
          <w:rFonts w:cs="Tahoma"/>
          <w:lang w:val="el-GR"/>
        </w:rPr>
        <w:t>Αρχές εφαρμοζόμενες στη διαδικασία σύναψης</w:t>
      </w:r>
      <w:bookmarkEnd w:id="37"/>
      <w:bookmarkEnd w:id="38"/>
      <w:bookmarkEnd w:id="39"/>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w:t>
      </w:r>
      <w:r w:rsidRPr="00603221">
        <w:rPr>
          <w:lang w:val="el-GR"/>
        </w:rPr>
        <w:lastRenderedPageBreak/>
        <w:t xml:space="preserve">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0" w:name="_Toc97194412"/>
      <w:bookmarkStart w:id="41" w:name="_Toc155976673"/>
      <w:r w:rsidRPr="00603221">
        <w:rPr>
          <w:rFonts w:cs="Tahoma"/>
          <w:sz w:val="22"/>
          <w:szCs w:val="22"/>
        </w:rPr>
        <w:t>ΓΕΝΙΚΟΙ ΚΑΙ ΕΙΔΙΚΟΙ ΟΡΟΙ ΣΥΜΜΕΤΟΧΗΣ</w:t>
      </w:r>
      <w:bookmarkEnd w:id="40"/>
      <w:bookmarkEnd w:id="41"/>
    </w:p>
    <w:p w14:paraId="240D7CED" w14:textId="77777777" w:rsidR="00092ADB" w:rsidRPr="00603221" w:rsidRDefault="00092ADB" w:rsidP="003A109E">
      <w:pPr>
        <w:pStyle w:val="2"/>
        <w:rPr>
          <w:rFonts w:cs="Tahoma"/>
          <w:lang w:val="el-GR"/>
        </w:rPr>
      </w:pPr>
      <w:bookmarkStart w:id="42" w:name="__RefHeading___Toc491949729"/>
      <w:bookmarkStart w:id="43" w:name="__RefHeading___Toc491949730"/>
      <w:bookmarkStart w:id="44" w:name="_Hlk494445205"/>
      <w:bookmarkEnd w:id="42"/>
      <w:bookmarkEnd w:id="43"/>
      <w:r w:rsidRPr="00603221">
        <w:rPr>
          <w:rFonts w:cs="Tahoma"/>
          <w:lang w:val="el-GR"/>
        </w:rPr>
        <w:tab/>
      </w:r>
      <w:bookmarkStart w:id="45" w:name="_Toc97194263"/>
      <w:bookmarkStart w:id="46" w:name="_Toc97194413"/>
      <w:bookmarkStart w:id="47" w:name="_Toc155976674"/>
      <w:r w:rsidRPr="00603221">
        <w:rPr>
          <w:rFonts w:cs="Tahoma"/>
          <w:lang w:val="el-GR"/>
        </w:rPr>
        <w:t>Γενικές Πληροφορίες</w:t>
      </w:r>
      <w:bookmarkEnd w:id="45"/>
      <w:bookmarkEnd w:id="46"/>
      <w:bookmarkEnd w:id="47"/>
    </w:p>
    <w:p w14:paraId="347E50D6" w14:textId="77777777" w:rsidR="008338F0" w:rsidRPr="00304EFF" w:rsidRDefault="003355E7" w:rsidP="000631F7">
      <w:pPr>
        <w:pStyle w:val="3"/>
        <w:ind w:left="1276"/>
        <w:rPr>
          <w:lang w:val="el-GR"/>
        </w:rPr>
      </w:pPr>
      <w:bookmarkStart w:id="48" w:name="_Toc97194264"/>
      <w:bookmarkStart w:id="49" w:name="_Toc97194414"/>
      <w:bookmarkStart w:id="50" w:name="_Toc155976675"/>
      <w:bookmarkEnd w:id="44"/>
      <w:r w:rsidRPr="00304EFF">
        <w:rPr>
          <w:lang w:val="el-GR"/>
        </w:rPr>
        <w:t>Έγγραφα της σύμβασης</w:t>
      </w:r>
      <w:bookmarkEnd w:id="48"/>
      <w:bookmarkEnd w:id="49"/>
      <w:bookmarkEnd w:id="50"/>
    </w:p>
    <w:p w14:paraId="6CEFF92E" w14:textId="77777777" w:rsidR="008338F0" w:rsidRPr="00304EFF" w:rsidRDefault="003355E7">
      <w:pPr>
        <w:rPr>
          <w:lang w:val="el-GR"/>
        </w:rPr>
      </w:pPr>
      <w:r w:rsidRPr="00304EFF">
        <w:rPr>
          <w:lang w:val="el-GR"/>
        </w:rPr>
        <w:t>Τα έγγραφα της παρούσας διαδικασίας σύναψης είναι τα ακόλουθα:</w:t>
      </w:r>
    </w:p>
    <w:p w14:paraId="5F5BD982" w14:textId="1BE5E997" w:rsidR="008338F0" w:rsidRPr="00304EFF" w:rsidRDefault="00767047" w:rsidP="00DC759B">
      <w:pPr>
        <w:numPr>
          <w:ilvl w:val="0"/>
          <w:numId w:val="3"/>
        </w:numPr>
        <w:spacing w:after="40"/>
        <w:ind w:left="567" w:hanging="567"/>
        <w:rPr>
          <w:lang w:val="el-GR"/>
        </w:rPr>
      </w:pPr>
      <w:r w:rsidRPr="00304EFF">
        <w:rPr>
          <w:lang w:val="el-GR"/>
        </w:rPr>
        <w:t xml:space="preserve">η από </w:t>
      </w:r>
      <w:r w:rsidR="00A304AD">
        <w:rPr>
          <w:lang w:val="el-GR"/>
        </w:rPr>
        <w:t>22-01-2024</w:t>
      </w:r>
      <w:r w:rsidRPr="00304EFF">
        <w:rPr>
          <w:lang w:val="el-GR"/>
        </w:rPr>
        <w:t xml:space="preserve"> Προκήρυξη της Σύμβασης, όπως αυτή έχει σταλεί για </w:t>
      </w:r>
      <w:r w:rsidR="009567C7" w:rsidRPr="00304EFF">
        <w:rPr>
          <w:lang w:val="el-GR"/>
        </w:rPr>
        <w:t>δημοσίευση</w:t>
      </w:r>
      <w:r w:rsidRPr="00304EFF">
        <w:rPr>
          <w:lang w:val="el-GR"/>
        </w:rPr>
        <w:t xml:space="preserve"> στην Επίσημη Εφημερίδα της Ευρωπαϊκής Ένωσης </w:t>
      </w:r>
    </w:p>
    <w:p w14:paraId="61B446C3" w14:textId="39F7D15C" w:rsidR="008338F0" w:rsidRPr="00304EFF" w:rsidRDefault="003355E7" w:rsidP="00DC759B">
      <w:pPr>
        <w:numPr>
          <w:ilvl w:val="0"/>
          <w:numId w:val="3"/>
        </w:numPr>
        <w:spacing w:after="40"/>
        <w:ind w:left="567" w:hanging="567"/>
        <w:rPr>
          <w:rFonts w:eastAsia="Calibri"/>
          <w:lang w:val="el-GR"/>
        </w:rPr>
      </w:pPr>
      <w:r w:rsidRPr="00304EFF">
        <w:rPr>
          <w:lang w:val="el-GR"/>
        </w:rPr>
        <w:t>η παρούσα Διακήρυξη</w:t>
      </w:r>
      <w:r w:rsidR="006B6AD9" w:rsidRPr="00304EFF">
        <w:rPr>
          <w:lang w:val="el-GR"/>
        </w:rPr>
        <w:t xml:space="preserve"> </w:t>
      </w:r>
      <w:r w:rsidRPr="00304EFF">
        <w:rPr>
          <w:lang w:val="el-GR"/>
        </w:rPr>
        <w:t>με τα Παραρτήματα που αποτελούν αναπόσπαστο μέρος αυτής</w:t>
      </w:r>
    </w:p>
    <w:p w14:paraId="5C0B8E50" w14:textId="73279847" w:rsidR="008338F0" w:rsidRPr="00304EFF" w:rsidRDefault="003355E7" w:rsidP="00DC759B">
      <w:pPr>
        <w:numPr>
          <w:ilvl w:val="0"/>
          <w:numId w:val="3"/>
        </w:numPr>
        <w:spacing w:after="40"/>
        <w:ind w:left="567" w:hanging="567"/>
        <w:rPr>
          <w:lang w:val="el-GR"/>
        </w:rPr>
      </w:pPr>
      <w:r w:rsidRPr="00304EFF">
        <w:rPr>
          <w:lang w:val="el-GR"/>
        </w:rPr>
        <w:t>το</w:t>
      </w:r>
      <w:r w:rsidR="00E1337D" w:rsidRPr="00304EFF">
        <w:rPr>
          <w:lang w:val="el-GR"/>
        </w:rPr>
        <w:t xml:space="preserve"> </w:t>
      </w:r>
      <w:r w:rsidRPr="00304EFF">
        <w:rPr>
          <w:lang w:val="el-GR"/>
        </w:rPr>
        <w:t>Ευρωπαϊκό Ενιαίο Έγγραφο Σύμβασης [ΕΕΕΣ]</w:t>
      </w:r>
    </w:p>
    <w:p w14:paraId="425F8D58" w14:textId="77777777" w:rsidR="008338F0" w:rsidRPr="00304EFF" w:rsidRDefault="003355E7" w:rsidP="00DC759B">
      <w:pPr>
        <w:numPr>
          <w:ilvl w:val="0"/>
          <w:numId w:val="3"/>
        </w:numPr>
        <w:spacing w:after="40"/>
        <w:ind w:left="567" w:hanging="567"/>
        <w:rPr>
          <w:lang w:val="el-GR"/>
        </w:rPr>
      </w:pPr>
      <w:r w:rsidRPr="00304EFF">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1" w:name="_Toc97194265"/>
      <w:bookmarkStart w:id="52" w:name="_Toc97194415"/>
      <w:bookmarkStart w:id="53" w:name="_Toc15597667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1"/>
      <w:bookmarkEnd w:id="52"/>
      <w:bookmarkEnd w:id="53"/>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7"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4" w:name="_Ref75870613"/>
      <w:bookmarkStart w:id="55" w:name="_Toc97194266"/>
      <w:bookmarkStart w:id="56" w:name="_Toc97194416"/>
      <w:bookmarkStart w:id="57" w:name="_Toc155976677"/>
      <w:r w:rsidRPr="00603221">
        <w:rPr>
          <w:lang w:val="el-GR"/>
        </w:rPr>
        <w:t>Παροχή Διευκρινίσεων</w:t>
      </w:r>
      <w:bookmarkEnd w:id="54"/>
      <w:bookmarkEnd w:id="55"/>
      <w:bookmarkEnd w:id="56"/>
      <w:bookmarkEnd w:id="57"/>
    </w:p>
    <w:p w14:paraId="04A6955A" w14:textId="0B05BF9E"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4844D4" w:rsidRPr="004844D4">
        <w:rPr>
          <w:b/>
          <w:bCs/>
          <w:lang w:val="el-GR"/>
        </w:rPr>
        <w:t>08-02-2024</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1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2FD0EB3B"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7AF0711A" w14:textId="6B952297" w:rsidR="00B44D28" w:rsidRPr="00945A48" w:rsidRDefault="00C277E3" w:rsidP="00B44D28">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bookmarkStart w:id="58" w:name="_Hlk151136821"/>
      <w:r w:rsidR="00B44D28" w:rsidRPr="00945A48">
        <w:rPr>
          <w:lang w:val="el-GR"/>
        </w:rPr>
        <w:t xml:space="preserve">Η αναθέτουσα αρχή, με </w:t>
      </w:r>
      <w:r w:rsidR="00B44D28" w:rsidRPr="001C27C7">
        <w:rPr>
          <w:lang w:val="el-GR"/>
        </w:rPr>
        <w:t>ειδικά αιτιολογημένη απόφασή της,</w:t>
      </w:r>
      <w:r w:rsidR="00B44D28" w:rsidRPr="00DD73BE">
        <w:rPr>
          <w:color w:val="5B9BD5"/>
          <w:lang w:val="el-GR"/>
        </w:rPr>
        <w:t xml:space="preserve"> </w:t>
      </w:r>
      <w:r w:rsidR="00B44D28" w:rsidRPr="00186B76">
        <w:rPr>
          <w:lang w:val="el-GR"/>
        </w:rPr>
        <w:t>δύναται να παρατείνει την προθεσμία παραλαβής των προσφορών</w:t>
      </w:r>
      <w:r w:rsidR="00B44D28" w:rsidRPr="00945A48">
        <w:rPr>
          <w:lang w:val="el-GR"/>
        </w:rPr>
        <w:t>,  τηρουμένων σε κάθε περίπτωση των αρχών της ίσης μεταχείρισης και της διαφάνειας.</w:t>
      </w:r>
    </w:p>
    <w:bookmarkEnd w:id="58"/>
    <w:p w14:paraId="08A9382D" w14:textId="18D62D54" w:rsidR="00C277E3" w:rsidRPr="00FE71B4" w:rsidRDefault="00C277E3" w:rsidP="00C277E3">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BA88A46" w14:textId="77777777" w:rsidR="00784CFD" w:rsidRPr="006B2C94" w:rsidRDefault="00784CFD" w:rsidP="00784CFD">
      <w:pPr>
        <w:rPr>
          <w:lang w:val="el-GR"/>
        </w:rPr>
      </w:pPr>
    </w:p>
    <w:p w14:paraId="1BCD7F1E" w14:textId="77777777" w:rsidR="008A3546" w:rsidRPr="00603221" w:rsidRDefault="008A3546" w:rsidP="008A3546">
      <w:pPr>
        <w:rPr>
          <w:lang w:val="el-GR"/>
        </w:rPr>
      </w:pPr>
    </w:p>
    <w:p w14:paraId="359253A7"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55976678"/>
      <w:r w:rsidRPr="00603221">
        <w:rPr>
          <w:lang w:val="el-GR"/>
        </w:rPr>
        <w:t>Γλώσσα</w:t>
      </w:r>
      <w:bookmarkEnd w:id="59"/>
      <w:bookmarkEnd w:id="60"/>
      <w:bookmarkEnd w:id="61"/>
      <w:bookmarkEnd w:id="62"/>
    </w:p>
    <w:p w14:paraId="499FF885" w14:textId="176B149F"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BB3523" w:rsidRPr="000527EE">
        <w:rPr>
          <w:lang w:val="el-GR"/>
        </w:rPr>
        <w:t>.</w:t>
      </w:r>
      <w:r w:rsidR="00C931A2"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55976679"/>
      <w:r w:rsidRPr="00603221">
        <w:rPr>
          <w:lang w:val="el-GR"/>
        </w:rPr>
        <w:t>Εγγυήσεις</w:t>
      </w:r>
      <w:bookmarkEnd w:id="63"/>
      <w:bookmarkEnd w:id="64"/>
      <w:bookmarkEnd w:id="65"/>
      <w:bookmarkEnd w:id="66"/>
      <w:bookmarkEnd w:id="67"/>
      <w:bookmarkEnd w:id="68"/>
    </w:p>
    <w:p w14:paraId="00B15F19"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w:t>
      </w:r>
      <w:r w:rsidRPr="00603221">
        <w:rPr>
          <w:color w:val="000000"/>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1" w:name="_Toc97194269"/>
      <w:bookmarkStart w:id="72" w:name="_Toc97194419"/>
      <w:bookmarkStart w:id="73" w:name="_Toc155976680"/>
      <w:r w:rsidRPr="000A60A0">
        <w:rPr>
          <w:lang w:val="el-GR"/>
        </w:rPr>
        <w:t>Προστασία Προσωπικών Δεδομένων</w:t>
      </w:r>
      <w:bookmarkEnd w:id="71"/>
      <w:bookmarkEnd w:id="72"/>
      <w:bookmarkEnd w:id="73"/>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69"/>
    <w:p w14:paraId="0A47A717"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55976681"/>
      <w:r w:rsidRPr="00603221">
        <w:rPr>
          <w:rFonts w:cs="Tahoma"/>
          <w:lang w:val="el-GR"/>
        </w:rPr>
        <w:t>Δικαίωμα Συμμετοχής - Κριτήρια Ποιοτικής Επιλογής</w:t>
      </w:r>
      <w:bookmarkEnd w:id="74"/>
      <w:bookmarkEnd w:id="75"/>
      <w:bookmarkEnd w:id="76"/>
    </w:p>
    <w:p w14:paraId="79E1C284"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55976682"/>
      <w:r w:rsidRPr="00603221">
        <w:rPr>
          <w:lang w:val="el-GR"/>
        </w:rPr>
        <w:t>Δικαιούμενοι συμμετοχής</w:t>
      </w:r>
      <w:bookmarkEnd w:id="77"/>
      <w:bookmarkEnd w:id="78"/>
      <w:bookmarkEnd w:id="79"/>
      <w:bookmarkEnd w:id="8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31099302" w14:textId="77777777" w:rsidR="00B44D28" w:rsidRPr="00811D42" w:rsidRDefault="00B44D28" w:rsidP="00B44D28">
      <w:pPr>
        <w:spacing w:before="120"/>
        <w:rPr>
          <w:lang w:val="el-GR"/>
        </w:rPr>
      </w:pPr>
      <w:bookmarkStart w:id="81"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57597E21" w14:textId="77777777" w:rsidR="00B44D28" w:rsidRPr="00811D42" w:rsidRDefault="00B44D28" w:rsidP="00B44D28">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F489FFE" w14:textId="77777777" w:rsidR="00B44D28" w:rsidRPr="00811D42" w:rsidRDefault="00B44D28" w:rsidP="00B44D28">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02E8B3F" w14:textId="77777777" w:rsidR="00B44D28" w:rsidRPr="00811D42" w:rsidRDefault="00B44D28" w:rsidP="00B44D28">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54A0BDA9" w14:textId="77777777" w:rsidR="00B44D28" w:rsidRPr="002A09CC" w:rsidRDefault="00B44D28" w:rsidP="00B44D28">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Pr>
          <w:cs/>
          <w:lang w:val="el-GR"/>
        </w:rPr>
        <w:t>‎</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Pr="00603221">
        <w:rPr>
          <w:lang w:val="el-GR"/>
        </w:rPr>
        <w:t xml:space="preserve">ΠΑΡΑΡΤΗΜΑ </w:t>
      </w:r>
      <w:r w:rsidRPr="00603221">
        <w:t>VI</w:t>
      </w:r>
      <w:r w:rsidRPr="00603221">
        <w:rPr>
          <w:lang w:val="el-GR"/>
        </w:rPr>
        <w:t>Ι – Άλλες Δηλώσεις</w:t>
      </w:r>
      <w:r>
        <w:rPr>
          <w:lang w:val="el-GR"/>
        </w:rPr>
        <w:fldChar w:fldCharType="end"/>
      </w:r>
      <w:r>
        <w:rPr>
          <w:lang w:val="el-GR"/>
        </w:rPr>
        <w:t xml:space="preserve"> </w:t>
      </w:r>
      <w:r w:rsidRPr="009710CF">
        <w:rPr>
          <w:lang w:val="el-GR"/>
        </w:rPr>
        <w:t>της παρούσας».</w:t>
      </w:r>
      <w:r w:rsidRPr="002A09CC">
        <w:rPr>
          <w:lang w:val="el-GR"/>
        </w:rPr>
        <w:t xml:space="preserve"> </w:t>
      </w:r>
    </w:p>
    <w:bookmarkEnd w:id="81"/>
    <w:p w14:paraId="5EBAA89E" w14:textId="5139011C"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10470CBF" w:rsidR="008338F0" w:rsidRDefault="00E97E4D">
      <w:pPr>
        <w:rPr>
          <w:rStyle w:val="FootnoteReference2"/>
          <w:lang w:val="el-GR"/>
        </w:rPr>
      </w:pPr>
      <w:r>
        <w:rPr>
          <w:b/>
          <w:bCs/>
          <w:lang w:val="el-GR"/>
        </w:rPr>
        <w:lastRenderedPageBreak/>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55976683"/>
      <w:r w:rsidRPr="00603221">
        <w:rPr>
          <w:lang w:val="el-GR"/>
        </w:rPr>
        <w:t>Εγγύηση συμμετοχής</w:t>
      </w:r>
      <w:bookmarkEnd w:id="82"/>
      <w:bookmarkEnd w:id="83"/>
      <w:bookmarkEnd w:id="84"/>
      <w:bookmarkEnd w:id="85"/>
    </w:p>
    <w:p w14:paraId="075B8B68" w14:textId="2AD40DAB"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95163B" w:rsidRPr="0095163B">
        <w:rPr>
          <w:lang w:val="el-GR"/>
        </w:rPr>
        <w:t xml:space="preserve">«ΠΑΡΑΡΤΗΜΑ VIII – Υποδείγματα Εγγυητικών Επιστολών» </w:t>
      </w:r>
      <w:r w:rsidR="00C960CF" w:rsidRPr="00603221">
        <w:rPr>
          <w:lang w:val="el-GR"/>
        </w:rPr>
        <w:t>της παρούσας</w:t>
      </w:r>
      <w:r w:rsidRPr="00603221">
        <w:rPr>
          <w:lang w:val="el-GR"/>
        </w:rPr>
        <w:t>.</w:t>
      </w:r>
    </w:p>
    <w:p w14:paraId="37E366F6" w14:textId="124AFA81" w:rsidR="00DF0C2D" w:rsidRPr="00603221" w:rsidRDefault="00DF0C2D" w:rsidP="003329FF">
      <w:pPr>
        <w:pStyle w:val="aff"/>
        <w:tabs>
          <w:tab w:val="left" w:pos="0"/>
          <w:tab w:val="left" w:pos="1134"/>
        </w:tabs>
        <w:spacing w:before="240"/>
        <w:ind w:left="0"/>
        <w:rPr>
          <w:lang w:val="el-GR"/>
        </w:rPr>
      </w:pPr>
      <w:r w:rsidRPr="002B2213">
        <w:rPr>
          <w:lang w:val="el-GR"/>
        </w:rPr>
        <w:t xml:space="preserve">Το ποσό της εγγυητικής επιστολής θα πρέπει να καλύπτει σε ευρώ (€) ποσοστό </w:t>
      </w:r>
      <w:r w:rsidR="002B2213" w:rsidRPr="002B2213">
        <w:rPr>
          <w:lang w:val="el-GR"/>
        </w:rPr>
        <w:t>2</w:t>
      </w:r>
      <w:r w:rsidRPr="002B2213">
        <w:rPr>
          <w:b/>
          <w:lang w:val="el-GR"/>
        </w:rPr>
        <w:t>%</w:t>
      </w:r>
      <w:r w:rsidRPr="002B2213">
        <w:rPr>
          <w:lang w:val="el-GR"/>
        </w:rPr>
        <w:t xml:space="preserve"> του προϋπολογισμού του Έργου (μη συμπεριλαμβανομένου ΦΠΑ), ήτοι ποσό </w:t>
      </w:r>
      <w:r w:rsidR="002B2213" w:rsidRPr="002B2213">
        <w:rPr>
          <w:lang w:val="el-GR"/>
        </w:rPr>
        <w:t>εννιακοσίων σαράντα</w:t>
      </w:r>
      <w:r w:rsidR="00780F8C">
        <w:rPr>
          <w:lang w:val="el-GR"/>
        </w:rPr>
        <w:t xml:space="preserve"> μία χιλιάδων</w:t>
      </w:r>
      <w:r w:rsidR="002B2213" w:rsidRPr="002B2213">
        <w:rPr>
          <w:lang w:val="el-GR"/>
        </w:rPr>
        <w:t xml:space="preserve"> </w:t>
      </w:r>
      <w:r w:rsidR="00780F8C">
        <w:rPr>
          <w:lang w:val="el-GR"/>
        </w:rPr>
        <w:t xml:space="preserve">πεντακοσίων ενενήντα εννέα </w:t>
      </w:r>
      <w:r w:rsidR="002B2213" w:rsidRPr="002B2213">
        <w:rPr>
          <w:lang w:val="el-GR"/>
        </w:rPr>
        <w:t>ευρώ</w:t>
      </w:r>
      <w:r w:rsidR="00780F8C">
        <w:rPr>
          <w:lang w:val="el-GR"/>
        </w:rPr>
        <w:t xml:space="preserve"> και ογδόντα εννέα λεπτών</w:t>
      </w:r>
      <w:r w:rsidRPr="002B2213">
        <w:rPr>
          <w:lang w:val="el-GR"/>
        </w:rPr>
        <w:t xml:space="preserve"> </w:t>
      </w:r>
      <w:r w:rsidR="002B2213" w:rsidRPr="002B2213">
        <w:rPr>
          <w:lang w:val="el-GR"/>
        </w:rPr>
        <w:t>(941.</w:t>
      </w:r>
      <w:r w:rsidR="008A78D2" w:rsidRPr="00DC759B">
        <w:rPr>
          <w:lang w:val="el-GR"/>
        </w:rPr>
        <w:t>599,89</w:t>
      </w:r>
      <w:r w:rsidR="00991A70">
        <w:rPr>
          <w:lang w:val="el-GR"/>
        </w:rPr>
        <w:t xml:space="preserve"> </w:t>
      </w:r>
      <w:r w:rsidR="002B2213" w:rsidRPr="002B2213">
        <w:rPr>
          <w:lang w:val="el-GR"/>
        </w:rPr>
        <w:t>€</w:t>
      </w:r>
      <w:r w:rsidRPr="002B2213">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33BF08E"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4255F2">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5B255F48"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4255F2">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3D4FE6AB" w:rsidR="008338F0" w:rsidRPr="000A38D0"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4330567B" w:rsidR="00C32872" w:rsidRDefault="003355E7">
      <w:pPr>
        <w:rPr>
          <w:lang w:val="el-GR"/>
        </w:rPr>
      </w:pPr>
      <w:r w:rsidRPr="00603221">
        <w:rPr>
          <w:rStyle w:val="Heading4Char"/>
          <w:rFonts w:ascii="Tahoma" w:hAnsi="Tahoma" w:cs="Tahoma"/>
          <w:sz w:val="22"/>
          <w:szCs w:val="22"/>
          <w:lang w:val="el-GR"/>
        </w:rPr>
        <w:lastRenderedPageBreak/>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4255F2">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4255F2">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4255F2">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4255F2">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4255F2">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4255F2">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55976684"/>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DC759B">
      <w:pPr>
        <w:pStyle w:val="aff"/>
        <w:numPr>
          <w:ilvl w:val="3"/>
          <w:numId w:val="11"/>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3072745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DC759B">
      <w:pPr>
        <w:pStyle w:val="aff"/>
        <w:numPr>
          <w:ilvl w:val="3"/>
          <w:numId w:val="11"/>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DC759B">
      <w:pPr>
        <w:pStyle w:val="aff"/>
        <w:numPr>
          <w:ilvl w:val="3"/>
          <w:numId w:val="11"/>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369B6D70"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44D28">
        <w:rPr>
          <w:lang w:val="el-GR"/>
        </w:rPr>
        <w:t>3Γ</w:t>
      </w:r>
      <w:r w:rsidR="00B44D28"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D90AAFC"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6581DD2F"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8F3F1B" w:rsidRPr="008F3F1B">
        <w:rPr>
          <w:lang w:val="el-GR"/>
        </w:rPr>
        <w:t>που είχε ως συνέπεια την έκπτωσή του από τη σύμβαση και την επιβολή σε αυτόν συνακόλουθων κυρώσεω</w:t>
      </w:r>
      <w:r w:rsidR="008F3F1B">
        <w:rPr>
          <w:lang w:val="el-GR"/>
        </w:rPr>
        <w:t>ν,</w:t>
      </w:r>
      <w:r w:rsidRPr="00603221">
        <w:rPr>
          <w:lang w:val="el-GR"/>
        </w:rPr>
        <w:t xml:space="preserve">, </w:t>
      </w:r>
    </w:p>
    <w:p w14:paraId="46385F35" w14:textId="65A4BA10"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97"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4255F2">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4255F2" w:rsidRPr="00C0210C">
        <w:rPr>
          <w:lang w:val="el-GR"/>
        </w:rPr>
        <w:t>Αποδεικτικά μέσα</w:t>
      </w:r>
      <w:r w:rsidR="004255F2">
        <w:rPr>
          <w:rFonts w:ascii="Calibri" w:hAnsi="Calibri"/>
          <w:lang w:val="el-GR"/>
        </w:rPr>
        <w:t xml:space="preserve"> </w:t>
      </w:r>
      <w:r w:rsidR="004255F2" w:rsidRPr="0077634D">
        <w:rPr>
          <w:rFonts w:ascii="Calibri" w:hAnsi="Calibri"/>
          <w:lang w:val="el-GR"/>
        </w:rPr>
        <w:t xml:space="preserve">- </w:t>
      </w:r>
      <w:r w:rsidR="004255F2"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97"/>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lastRenderedPageBreak/>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1CAEAB3B" w:rsidR="001D0C1B" w:rsidRPr="00821852" w:rsidRDefault="001D0C1B" w:rsidP="00DC759B">
      <w:pPr>
        <w:pStyle w:val="aff"/>
        <w:numPr>
          <w:ilvl w:val="3"/>
          <w:numId w:val="11"/>
        </w:numPr>
        <w:tabs>
          <w:tab w:val="left" w:pos="0"/>
          <w:tab w:val="left" w:pos="709"/>
          <w:tab w:val="left" w:pos="1134"/>
        </w:tabs>
        <w:spacing w:before="240"/>
        <w:ind w:left="0" w:firstLine="0"/>
        <w:rPr>
          <w:lang w:val="el-GR"/>
        </w:rPr>
      </w:pPr>
      <w:bookmarkStart w:id="98"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98"/>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DC759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56E9640" w14:textId="77777777" w:rsidR="00B44D28" w:rsidRPr="00B44D28" w:rsidRDefault="00B44D28" w:rsidP="00B44D28">
      <w:pPr>
        <w:tabs>
          <w:tab w:val="left" w:pos="0"/>
          <w:tab w:val="left" w:pos="709"/>
          <w:tab w:val="left" w:pos="1134"/>
        </w:tabs>
        <w:spacing w:before="240"/>
        <w:rPr>
          <w:lang w:val="el-GR"/>
        </w:rPr>
      </w:pPr>
      <w:r w:rsidRPr="00B44D28">
        <w:rPr>
          <w:lang w:val="el-GR"/>
        </w:rPr>
        <w:t>2.2.3.5.α  Απαγορεύεται η ανάθεση της παρούσας σύμβασης, σε:</w:t>
      </w:r>
    </w:p>
    <w:p w14:paraId="4E86C74D" w14:textId="77777777" w:rsidR="00B44D28" w:rsidRPr="00B44D28" w:rsidRDefault="00B44D28" w:rsidP="00B44D28">
      <w:pPr>
        <w:tabs>
          <w:tab w:val="left" w:pos="0"/>
          <w:tab w:val="left" w:pos="709"/>
          <w:tab w:val="left" w:pos="1134"/>
        </w:tabs>
        <w:spacing w:before="240"/>
        <w:rPr>
          <w:lang w:val="el-GR"/>
        </w:rPr>
      </w:pPr>
      <w:r w:rsidRPr="00B44D28">
        <w:rPr>
          <w:lang w:val="el-GR"/>
        </w:rPr>
        <w:t xml:space="preserve">α) Ρώσο υπήκοο ή φυσικό ή νομικό πρόσωπο, οντότητα ή φορέα που έχει την έδρα του στη Ρωσία  </w:t>
      </w:r>
    </w:p>
    <w:p w14:paraId="2398BBB4" w14:textId="77777777" w:rsidR="00B44D28" w:rsidRPr="00B44D28" w:rsidRDefault="00B44D28" w:rsidP="00B44D28">
      <w:pPr>
        <w:tabs>
          <w:tab w:val="left" w:pos="0"/>
          <w:tab w:val="left" w:pos="709"/>
          <w:tab w:val="left" w:pos="1134"/>
        </w:tabs>
        <w:spacing w:before="240"/>
        <w:rPr>
          <w:lang w:val="el-GR"/>
        </w:rPr>
      </w:pPr>
      <w:r w:rsidRPr="00B44D28">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12267AAD" w14:textId="35659CFE" w:rsidR="00B44D28" w:rsidRPr="00B44D28" w:rsidRDefault="00B44D28" w:rsidP="003A661C">
      <w:pPr>
        <w:tabs>
          <w:tab w:val="left" w:pos="0"/>
          <w:tab w:val="left" w:pos="709"/>
          <w:tab w:val="left" w:pos="1134"/>
        </w:tabs>
        <w:spacing w:before="240"/>
        <w:rPr>
          <w:lang w:val="el-GR"/>
        </w:rPr>
      </w:pPr>
      <w:r w:rsidRPr="00B44D28">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60AE83C1" w14:textId="77777777" w:rsidR="00B44D28" w:rsidRPr="00B44D28" w:rsidRDefault="00B44D28" w:rsidP="003A661C">
      <w:pPr>
        <w:tabs>
          <w:tab w:val="left" w:pos="0"/>
          <w:tab w:val="left" w:pos="709"/>
          <w:tab w:val="left" w:pos="1134"/>
        </w:tabs>
        <w:spacing w:before="240"/>
        <w:rPr>
          <w:lang w:val="el-GR"/>
        </w:rPr>
      </w:pP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1391B238" w:rsidR="002A7C7B" w:rsidRPr="002A7C7B" w:rsidRDefault="003355E7" w:rsidP="00DC759B">
      <w:pPr>
        <w:pStyle w:val="aff"/>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4255F2">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4255F2">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w:t>
      </w:r>
      <w:r w:rsidR="002A7C7B" w:rsidRPr="002A7C7B">
        <w:rPr>
          <w:lang w:val="el-GR"/>
        </w:rPr>
        <w:lastRenderedPageBreak/>
        <w:t>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0EBEF03A" w14:textId="03C234C9" w:rsidR="00B44D28" w:rsidRPr="00603221" w:rsidRDefault="003355E7" w:rsidP="00DC759B">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B44D28">
        <w:rPr>
          <w:lang w:val="el-GR"/>
        </w:rPr>
        <w:t xml:space="preserve"> , </w:t>
      </w:r>
      <w:r w:rsidR="00B44D28" w:rsidRPr="0025400A">
        <w:rPr>
          <w:lang w:val="el-GR"/>
        </w:rPr>
        <w:t xml:space="preserve">καθώς και </w:t>
      </w:r>
      <w:r w:rsidR="00B44D28">
        <w:rPr>
          <w:lang w:val="el-GR"/>
        </w:rPr>
        <w:t>σ</w:t>
      </w:r>
      <w:r w:rsidR="00B44D28" w:rsidRPr="0025400A">
        <w:rPr>
          <w:lang w:val="el-GR"/>
        </w:rPr>
        <w:t>την υπ’ αριθμ. 102080/24-10-2022 (Β΄5623/02.11.2022) απόφαση του Υπουργού Ανάπτυξης και Επενδύσεων με θέμα:</w:t>
      </w:r>
      <w:r w:rsidR="00B44D28">
        <w:rPr>
          <w:lang w:val="el-GR"/>
        </w:rPr>
        <w:t xml:space="preserve"> </w:t>
      </w:r>
      <w:r w:rsidR="00B44D28" w:rsidRPr="006B36B5">
        <w:rPr>
          <w:i/>
          <w:lang w:val="el-GR"/>
        </w:rPr>
        <w:t>«Ρύθμιση θεμάτων σχετικά με την εξέταση επανορθωτικών μέτρων από την Επιτροπή της παρ.  9 του άρθρου 73 του ν. 4412/2016».</w:t>
      </w:r>
    </w:p>
    <w:p w14:paraId="4E129B84" w14:textId="77777777" w:rsidR="00B44D28" w:rsidRPr="00E97543" w:rsidRDefault="00B44D28" w:rsidP="00B44D28">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19" w:history="1">
        <w:r w:rsidRPr="0025400A">
          <w:t>epanorthotika</w:t>
        </w:r>
        <w:r w:rsidRPr="00E97543">
          <w:rPr>
            <w:lang w:val="el-GR"/>
          </w:rPr>
          <w:t>@</w:t>
        </w:r>
        <w:r w:rsidRPr="0025400A">
          <w:t>eaadhsy</w:t>
        </w:r>
        <w:r w:rsidRPr="00E97543">
          <w:rPr>
            <w:lang w:val="el-GR"/>
          </w:rPr>
          <w:t>.</w:t>
        </w:r>
        <w:r w:rsidRPr="0025400A">
          <w:t>gr</w:t>
        </w:r>
      </w:hyperlink>
      <w:r w:rsidRPr="00E97543">
        <w:rPr>
          <w:lang w:val="el-GR"/>
        </w:rPr>
        <w:t xml:space="preserve">  </w:t>
      </w:r>
    </w:p>
    <w:p w14:paraId="3AE4E481" w14:textId="77777777" w:rsidR="00B44D28" w:rsidRPr="00E97543" w:rsidRDefault="00B44D28" w:rsidP="00B44D28">
      <w:pPr>
        <w:suppressAutoHyphens w:val="0"/>
        <w:autoSpaceDE w:val="0"/>
        <w:autoSpaceDN w:val="0"/>
        <w:adjustRightInd w:val="0"/>
        <w:spacing w:after="0"/>
        <w:rPr>
          <w:lang w:val="el-GR"/>
        </w:rPr>
      </w:pPr>
    </w:p>
    <w:p w14:paraId="7A1F02A0" w14:textId="77777777" w:rsidR="00B44D28" w:rsidRPr="00E97543" w:rsidRDefault="00B44D28" w:rsidP="00B44D28">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12B4A532" w14:textId="77777777" w:rsidR="00B44D28" w:rsidRPr="00E97543" w:rsidRDefault="00B44D28" w:rsidP="00B44D28">
      <w:pPr>
        <w:suppressAutoHyphens w:val="0"/>
        <w:autoSpaceDE w:val="0"/>
        <w:autoSpaceDN w:val="0"/>
        <w:adjustRightInd w:val="0"/>
        <w:spacing w:after="0"/>
        <w:rPr>
          <w:lang w:val="el-GR"/>
        </w:rPr>
      </w:pPr>
    </w:p>
    <w:p w14:paraId="37322663" w14:textId="77777777" w:rsidR="00B44D28" w:rsidRPr="00E97543" w:rsidRDefault="00B44D28" w:rsidP="00B44D28">
      <w:pPr>
        <w:suppressAutoHyphens w:val="0"/>
        <w:autoSpaceDE w:val="0"/>
        <w:autoSpaceDN w:val="0"/>
        <w:adjustRightInd w:val="0"/>
        <w:spacing w:after="0"/>
        <w:rPr>
          <w:lang w:val="el-GR"/>
        </w:rPr>
      </w:pPr>
      <w:r w:rsidRPr="00E975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19F778C9" w14:textId="77777777" w:rsidR="00B44D28" w:rsidRPr="00E97543" w:rsidRDefault="00B44D28" w:rsidP="00B44D28">
      <w:pPr>
        <w:suppressAutoHyphens w:val="0"/>
        <w:autoSpaceDE w:val="0"/>
        <w:autoSpaceDN w:val="0"/>
        <w:adjustRightInd w:val="0"/>
        <w:spacing w:after="0"/>
        <w:rPr>
          <w:lang w:val="el-GR"/>
        </w:rPr>
      </w:pPr>
    </w:p>
    <w:p w14:paraId="45E1822C" w14:textId="77777777" w:rsidR="00B44D28" w:rsidRPr="00E97543" w:rsidRDefault="00B44D28" w:rsidP="00B44D28">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74BB2F0" w14:textId="77777777" w:rsidR="00B44D28" w:rsidRPr="00E97543" w:rsidRDefault="00B44D28" w:rsidP="00B44D28">
      <w:pPr>
        <w:suppressAutoHyphens w:val="0"/>
        <w:autoSpaceDE w:val="0"/>
        <w:autoSpaceDN w:val="0"/>
        <w:adjustRightInd w:val="0"/>
        <w:spacing w:after="0"/>
        <w:rPr>
          <w:lang w:val="el-GR"/>
        </w:rPr>
      </w:pPr>
    </w:p>
    <w:p w14:paraId="2E1CA30A" w14:textId="77777777" w:rsidR="00B44D28" w:rsidRPr="00E97543" w:rsidRDefault="00B44D28" w:rsidP="00B44D28">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E97543">
        <w:rPr>
          <w:b/>
          <w:lang w:val="el-GR"/>
        </w:rPr>
        <w:t>μετά</w:t>
      </w:r>
      <w:r w:rsidRPr="00E97543">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BA7883B" w14:textId="77777777" w:rsidR="00B44D28" w:rsidRPr="00E97543" w:rsidRDefault="00B44D28" w:rsidP="00B44D28">
      <w:pPr>
        <w:suppressAutoHyphens w:val="0"/>
        <w:autoSpaceDE w:val="0"/>
        <w:autoSpaceDN w:val="0"/>
        <w:adjustRightInd w:val="0"/>
        <w:spacing w:after="0"/>
        <w:rPr>
          <w:lang w:val="el-GR"/>
        </w:rPr>
      </w:pPr>
    </w:p>
    <w:p w14:paraId="052211DC" w14:textId="77777777" w:rsidR="00B44D28" w:rsidRPr="00E97543" w:rsidRDefault="00B44D28" w:rsidP="00B44D28">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0713D0E9" w14:textId="77777777" w:rsidR="00B44D28" w:rsidRPr="00E97543" w:rsidRDefault="00B44D28" w:rsidP="00B44D28">
      <w:pPr>
        <w:rPr>
          <w:lang w:val="el-GR"/>
        </w:rPr>
      </w:pPr>
      <w:r w:rsidRPr="00E9754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0C79C613" w14:textId="77777777" w:rsidR="008338F0" w:rsidRPr="00821852" w:rsidRDefault="003355E7" w:rsidP="00DC759B">
      <w:pPr>
        <w:pStyle w:val="aff"/>
        <w:numPr>
          <w:ilvl w:val="3"/>
          <w:numId w:val="11"/>
        </w:numPr>
        <w:tabs>
          <w:tab w:val="left" w:pos="0"/>
          <w:tab w:val="left" w:pos="709"/>
          <w:tab w:val="left" w:pos="1134"/>
        </w:tabs>
        <w:spacing w:before="240"/>
        <w:ind w:left="0" w:firstLine="0"/>
        <w:rPr>
          <w:lang w:val="el-GR"/>
        </w:rPr>
      </w:pPr>
      <w:r w:rsidRPr="00821852">
        <w:rPr>
          <w:lang w:val="el-GR"/>
        </w:rPr>
        <w:lastRenderedPageBreak/>
        <w:t xml:space="preserve"> </w:t>
      </w:r>
      <w:bookmarkStart w:id="9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9"/>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0" w:name="_Toc97194274"/>
      <w:bookmarkStart w:id="101" w:name="_Toc97194424"/>
      <w:bookmarkStart w:id="102" w:name="_Toc155976685"/>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0"/>
      <w:bookmarkEnd w:id="101"/>
      <w:bookmarkEnd w:id="102"/>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03" w:name="_Ref74510337"/>
      <w:bookmarkStart w:id="104" w:name="_Toc97194275"/>
      <w:bookmarkStart w:id="105" w:name="_Toc97194425"/>
      <w:bookmarkStart w:id="106" w:name="_Toc155976686"/>
      <w:r w:rsidRPr="00603221" w:rsidDel="00893E05">
        <w:rPr>
          <w:lang w:val="el-GR"/>
        </w:rPr>
        <w:t>Καταλληλόλητα άσκησης επαγγελματικής δραστηριότητας</w:t>
      </w:r>
      <w:bookmarkEnd w:id="103"/>
      <w:bookmarkEnd w:id="104"/>
      <w:bookmarkEnd w:id="105"/>
      <w:bookmarkEnd w:id="106"/>
      <w:r w:rsidRPr="00603221" w:rsidDel="00893E05">
        <w:rPr>
          <w:lang w:val="el-GR"/>
        </w:rPr>
        <w:t xml:space="preserve"> </w:t>
      </w:r>
    </w:p>
    <w:p w14:paraId="7A2B028E" w14:textId="5964023C" w:rsidR="002F2E92" w:rsidRPr="00F85246" w:rsidDel="00893E05" w:rsidRDefault="00F86B7A" w:rsidP="00086782">
      <w:pPr>
        <w:rPr>
          <w:i/>
          <w:iCs/>
          <w:color w:val="5B9BD5"/>
          <w:lang w:val="el-GR" w:eastAsia="en-US"/>
        </w:rPr>
      </w:pPr>
      <w:bookmarkStart w:id="107" w:name="_Toc97194276"/>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bookmarkEnd w:id="107"/>
      <w:r w:rsidR="00F85246">
        <w:rPr>
          <w:b/>
          <w:bCs/>
          <w:lang w:val="el-GR"/>
        </w:rPr>
        <w:t>της προμήθειας.</w:t>
      </w:r>
    </w:p>
    <w:p w14:paraId="5F0E0AEE" w14:textId="77777777" w:rsidR="007E243D" w:rsidDel="00893E05" w:rsidRDefault="007E243D" w:rsidP="00BE6F4C">
      <w:pPr>
        <w:pStyle w:val="aff"/>
        <w:rPr>
          <w:lang w:val="el-GR"/>
        </w:rPr>
      </w:pPr>
    </w:p>
    <w:p w14:paraId="38C6245A" w14:textId="3C3496A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646E16C0"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8" w:name="_Toc74566826"/>
      <w:bookmarkStart w:id="109" w:name="_Ref496541309"/>
      <w:bookmarkStart w:id="110" w:name="_Ref496541508"/>
      <w:bookmarkStart w:id="111" w:name="_Toc97194277"/>
      <w:bookmarkStart w:id="112" w:name="_Toc97194426"/>
      <w:bookmarkStart w:id="113" w:name="_Toc155976687"/>
      <w:bookmarkEnd w:id="108"/>
      <w:r w:rsidRPr="00603221">
        <w:rPr>
          <w:lang w:val="el-GR"/>
        </w:rPr>
        <w:t>Οικονομική και χρηματοοικονομική επάρκεια</w:t>
      </w:r>
      <w:bookmarkEnd w:id="109"/>
      <w:bookmarkEnd w:id="110"/>
      <w:bookmarkEnd w:id="111"/>
      <w:bookmarkEnd w:id="112"/>
      <w:bookmarkEnd w:id="113"/>
    </w:p>
    <w:p w14:paraId="6D5EBBA7" w14:textId="3ED6C99B" w:rsidR="00722D14" w:rsidRPr="00821852" w:rsidRDefault="00F86B7A" w:rsidP="00821852">
      <w:pPr>
        <w:rPr>
          <w:lang w:val="el-GR" w:eastAsia="en-US"/>
        </w:rPr>
      </w:pPr>
      <w:bookmarkStart w:id="114" w:name="_Toc97194278"/>
      <w:bookmarkStart w:id="115" w:name="_Hlk155957401"/>
      <w:r w:rsidRPr="000527EE">
        <w:rPr>
          <w:lang w:val="el-GR"/>
        </w:rPr>
        <w:t xml:space="preserve">Οι οικονομικοί φορείς που συμμετέχουν στη διαδικασία σύναψης της παρούσας απαιτείται να έχουν </w:t>
      </w:r>
      <w:r w:rsidR="00E17EA6" w:rsidRPr="000527EE">
        <w:rPr>
          <w:lang w:val="el-GR"/>
        </w:rPr>
        <w:t xml:space="preserve">μέσο γενικό ετήσιο κύκλο εργασιών για τις τρεις </w:t>
      </w:r>
      <w:r w:rsidR="00966FED" w:rsidRPr="000527EE">
        <w:rPr>
          <w:lang w:val="el-GR"/>
        </w:rPr>
        <w:t xml:space="preserve">(3) </w:t>
      </w:r>
      <w:r w:rsidR="00E17EA6" w:rsidRPr="000527EE">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0527EE">
        <w:rPr>
          <w:lang w:val="el-GR"/>
        </w:rPr>
        <w:t xml:space="preserve"> (</w:t>
      </w:r>
      <w:r w:rsidR="006478CE" w:rsidRPr="000527EE">
        <w:rPr>
          <w:lang w:val="el-GR"/>
        </w:rPr>
        <w:t>20</w:t>
      </w:r>
      <w:r w:rsidR="006478CE">
        <w:rPr>
          <w:lang w:val="el-GR"/>
        </w:rPr>
        <w:t>20</w:t>
      </w:r>
      <w:r w:rsidRPr="000527EE">
        <w:rPr>
          <w:lang w:val="el-GR"/>
        </w:rPr>
        <w:t>-</w:t>
      </w:r>
      <w:r w:rsidR="006478CE" w:rsidRPr="000527EE">
        <w:rPr>
          <w:lang w:val="el-GR"/>
        </w:rPr>
        <w:t>20</w:t>
      </w:r>
      <w:r w:rsidR="006478CE">
        <w:rPr>
          <w:lang w:val="el-GR"/>
        </w:rPr>
        <w:t>21</w:t>
      </w:r>
      <w:r w:rsidRPr="000527EE">
        <w:rPr>
          <w:lang w:val="el-GR"/>
        </w:rPr>
        <w:t>-</w:t>
      </w:r>
      <w:r w:rsidR="006478CE" w:rsidRPr="000527EE">
        <w:rPr>
          <w:lang w:val="el-GR"/>
        </w:rPr>
        <w:t>20</w:t>
      </w:r>
      <w:r w:rsidR="006478CE">
        <w:rPr>
          <w:lang w:val="el-GR"/>
        </w:rPr>
        <w:t>22</w:t>
      </w:r>
      <w:r w:rsidRPr="000527EE">
        <w:rPr>
          <w:lang w:val="el-GR"/>
        </w:rPr>
        <w:t xml:space="preserve">) συνολικά μεγαλύτερο από το </w:t>
      </w:r>
      <w:r w:rsidR="005E23DB" w:rsidRPr="000527EE">
        <w:rPr>
          <w:lang w:val="el-GR"/>
        </w:rPr>
        <w:t>50</w:t>
      </w:r>
      <w:r w:rsidRPr="000527EE">
        <w:rPr>
          <w:lang w:val="el-GR"/>
        </w:rPr>
        <w:t>%</w:t>
      </w:r>
      <w:r w:rsidR="0069435C" w:rsidRPr="000527EE">
        <w:rPr>
          <w:lang w:val="el-GR"/>
        </w:rPr>
        <w:t xml:space="preserve"> </w:t>
      </w:r>
      <w:r w:rsidR="00891B36">
        <w:rPr>
          <w:lang w:val="el-GR"/>
        </w:rPr>
        <w:t xml:space="preserve">της εκτιμώμενης αξίας της σύμβασης μη περιλαμβανομένου του ΦΠΑ και </w:t>
      </w:r>
      <w:r w:rsidR="00891B36" w:rsidRPr="000527EE">
        <w:rPr>
          <w:lang w:val="el-GR"/>
        </w:rPr>
        <w:t xml:space="preserve"> </w:t>
      </w:r>
      <w:r w:rsidR="00891B36">
        <w:rPr>
          <w:lang w:val="el-GR"/>
        </w:rPr>
        <w:t xml:space="preserve">του δικαιώματος προαίρεσης, </w:t>
      </w:r>
      <w:r w:rsidRPr="000527EE">
        <w:rPr>
          <w:lang w:val="el-GR"/>
        </w:rPr>
        <w:t>του υπό ανάθεση Έργου, για το οπο</w:t>
      </w:r>
      <w:r w:rsidR="00550040" w:rsidRPr="000527EE">
        <w:rPr>
          <w:lang w:val="el-GR"/>
        </w:rPr>
        <w:t>ίο</w:t>
      </w:r>
      <w:r w:rsidRPr="000527EE">
        <w:rPr>
          <w:lang w:val="el-GR"/>
        </w:rPr>
        <w:t xml:space="preserve"> υποβάλλει προσφορά.</w:t>
      </w:r>
      <w:r w:rsidR="00E83D26" w:rsidRPr="000527EE">
        <w:rPr>
          <w:lang w:val="el-GR"/>
        </w:rPr>
        <w:t xml:space="preserve"> </w:t>
      </w:r>
      <w:bookmarkEnd w:id="114"/>
    </w:p>
    <w:p w14:paraId="6651E130" w14:textId="77777777" w:rsidR="008338F0" w:rsidRPr="00603221" w:rsidRDefault="003355E7" w:rsidP="00086782">
      <w:pPr>
        <w:pStyle w:val="3"/>
        <w:ind w:left="1276"/>
        <w:rPr>
          <w:lang w:val="el-GR"/>
        </w:rPr>
      </w:pPr>
      <w:bookmarkStart w:id="116" w:name="_Ref496541329"/>
      <w:bookmarkStart w:id="117" w:name="_Ref496541556"/>
      <w:bookmarkStart w:id="118" w:name="_Toc97194279"/>
      <w:bookmarkStart w:id="119" w:name="_Toc97194427"/>
      <w:bookmarkStart w:id="120" w:name="_Toc155976688"/>
      <w:bookmarkEnd w:id="115"/>
      <w:r w:rsidRPr="00603221">
        <w:rPr>
          <w:lang w:val="el-GR"/>
        </w:rPr>
        <w:t>Τεχνική και επαγγελματική ικανότητα</w:t>
      </w:r>
      <w:bookmarkEnd w:id="116"/>
      <w:bookmarkEnd w:id="117"/>
      <w:bookmarkEnd w:id="118"/>
      <w:bookmarkEnd w:id="119"/>
      <w:bookmarkEnd w:id="120"/>
      <w:r w:rsidR="0071303E" w:rsidRPr="00603221">
        <w:rPr>
          <w:lang w:val="el-GR"/>
        </w:rPr>
        <w:t xml:space="preserve"> </w:t>
      </w:r>
    </w:p>
    <w:p w14:paraId="7A293A29" w14:textId="77777777" w:rsidR="005E23DB" w:rsidRPr="000D635C" w:rsidRDefault="005E23DB" w:rsidP="000527EE">
      <w:pPr>
        <w:pStyle w:val="3"/>
        <w:numPr>
          <w:ilvl w:val="0"/>
          <w:numId w:val="0"/>
        </w:numPr>
        <w:spacing w:after="214"/>
        <w:ind w:left="168" w:right="60"/>
        <w:rPr>
          <w:lang w:val="el-GR"/>
        </w:rPr>
      </w:pPr>
      <w:bookmarkStart w:id="121" w:name="_Toc155976689"/>
      <w:r w:rsidRPr="000D635C">
        <w:rPr>
          <w:b w:val="0"/>
          <w:lang w:val="el-GR"/>
        </w:rPr>
        <w:t xml:space="preserve">Όσον αφορά στην τεχνική και επαγγελματική ικανότητα για την παρούσα διαδικασία σύναψης σύμβασης, οι οικονομικοί φορείς </w:t>
      </w:r>
      <w:r w:rsidRPr="000D635C">
        <w:rPr>
          <w:lang w:val="el-GR"/>
        </w:rPr>
        <w:t xml:space="preserve">απαιτείται να είναι σε θέση να μεταπωλούν προϊόντα αδειών Λογισμικού της Εταιρείας </w:t>
      </w:r>
      <w:r>
        <w:t>Microsoft</w:t>
      </w:r>
      <w:r w:rsidRPr="000D635C">
        <w:rPr>
          <w:lang w:val="el-GR"/>
        </w:rPr>
        <w:t>, μέσω Εταιρικής Σύμβασης (</w:t>
      </w:r>
      <w:r>
        <w:t>Enterprise</w:t>
      </w:r>
      <w:r w:rsidRPr="000D635C">
        <w:rPr>
          <w:lang w:val="el-GR"/>
        </w:rPr>
        <w:t xml:space="preserve"> </w:t>
      </w:r>
      <w:r>
        <w:t>Agreement</w:t>
      </w:r>
      <w:r w:rsidRPr="000D635C">
        <w:rPr>
          <w:lang w:val="el-GR"/>
        </w:rPr>
        <w:t>)</w:t>
      </w:r>
      <w:bookmarkEnd w:id="121"/>
      <w:r w:rsidRPr="000D635C">
        <w:rPr>
          <w:b w:val="0"/>
          <w:lang w:val="el-GR"/>
        </w:rPr>
        <w:t xml:space="preserve">  </w:t>
      </w:r>
    </w:p>
    <w:p w14:paraId="6BE4634F" w14:textId="77777777" w:rsidR="0071303E" w:rsidRPr="00603221" w:rsidRDefault="0071303E" w:rsidP="00B8545D">
      <w:pPr>
        <w:rPr>
          <w:lang w:val="el-GR"/>
        </w:rPr>
      </w:pPr>
    </w:p>
    <w:p w14:paraId="33C2B840" w14:textId="369A19FD" w:rsidR="008338F0" w:rsidRPr="001F4428" w:rsidRDefault="003355E7" w:rsidP="00086782">
      <w:pPr>
        <w:pStyle w:val="3"/>
        <w:ind w:left="1276"/>
        <w:rPr>
          <w:lang w:val="el-GR"/>
        </w:rPr>
      </w:pPr>
      <w:bookmarkStart w:id="122" w:name="_Ref496541343"/>
      <w:bookmarkStart w:id="123" w:name="_Ref496541651"/>
      <w:bookmarkStart w:id="124" w:name="_Toc97194282"/>
      <w:bookmarkStart w:id="125" w:name="_Toc97194428"/>
      <w:bookmarkStart w:id="126" w:name="_Toc155976690"/>
      <w:r w:rsidRPr="001F4428">
        <w:rPr>
          <w:lang w:val="el-GR"/>
        </w:rPr>
        <w:lastRenderedPageBreak/>
        <w:t>Πρότυπα διασφάλισης ποιότητας</w:t>
      </w:r>
      <w:bookmarkEnd w:id="122"/>
      <w:bookmarkEnd w:id="123"/>
      <w:bookmarkEnd w:id="124"/>
      <w:bookmarkEnd w:id="125"/>
      <w:bookmarkEnd w:id="126"/>
    </w:p>
    <w:p w14:paraId="6B30B5EF" w14:textId="78B12962" w:rsidR="0098631E" w:rsidRPr="001F4428" w:rsidRDefault="0098631E" w:rsidP="003E34BF">
      <w:pPr>
        <w:pStyle w:val="aff"/>
        <w:ind w:left="0"/>
        <w:rPr>
          <w:bCs/>
          <w:lang w:val="el-GR"/>
        </w:rPr>
      </w:pPr>
      <w:r w:rsidRPr="000D635C">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ΕΝ Ι</w:t>
      </w:r>
      <w:r>
        <w:t>SO</w:t>
      </w:r>
      <w:r w:rsidRPr="000D635C">
        <w:rPr>
          <w:lang w:val="el-GR"/>
        </w:rPr>
        <w:t xml:space="preserve"> 9001:2015 ή ισοδύναμο ή μεταγενέστερης έκδοσής του</w:t>
      </w:r>
    </w:p>
    <w:p w14:paraId="43BF3E82" w14:textId="77777777" w:rsidR="002F5250" w:rsidRPr="00603221" w:rsidRDefault="002F5250" w:rsidP="00B8545D">
      <w:pPr>
        <w:rPr>
          <w:bCs/>
          <w:lang w:val="el-GR"/>
        </w:rPr>
      </w:pPr>
    </w:p>
    <w:p w14:paraId="1ACDD6DF" w14:textId="77777777" w:rsidR="008338F0" w:rsidRDefault="003355E7" w:rsidP="00086782">
      <w:pPr>
        <w:pStyle w:val="3"/>
        <w:ind w:left="1276"/>
        <w:rPr>
          <w:lang w:val="el-GR"/>
        </w:rPr>
      </w:pPr>
      <w:bookmarkStart w:id="127" w:name="_Ref496541185"/>
      <w:bookmarkStart w:id="128" w:name="_Ref496541244"/>
      <w:bookmarkStart w:id="129" w:name="_Ref496541410"/>
      <w:bookmarkStart w:id="130" w:name="_Ref496541700"/>
      <w:bookmarkStart w:id="131" w:name="_Ref74505980"/>
      <w:bookmarkStart w:id="132" w:name="_Toc97194283"/>
      <w:bookmarkStart w:id="133" w:name="_Toc97194429"/>
      <w:bookmarkStart w:id="134" w:name="_Toc155976691"/>
      <w:r w:rsidRPr="00DD72A9">
        <w:rPr>
          <w:lang w:val="el-GR"/>
        </w:rPr>
        <w:t>Στήριξη στην ικανότητα τρίτων</w:t>
      </w:r>
      <w:bookmarkEnd w:id="127"/>
      <w:bookmarkEnd w:id="128"/>
      <w:bookmarkEnd w:id="129"/>
      <w:bookmarkEnd w:id="130"/>
      <w:r w:rsidRPr="00DD72A9">
        <w:rPr>
          <w:lang w:val="el-GR"/>
        </w:rPr>
        <w:t xml:space="preserve"> </w:t>
      </w:r>
      <w:r w:rsidR="0049631E" w:rsidRPr="00821852">
        <w:rPr>
          <w:lang w:val="el-GR"/>
        </w:rPr>
        <w:t>– Υπεργολαβία</w:t>
      </w:r>
      <w:bookmarkEnd w:id="131"/>
      <w:bookmarkEnd w:id="132"/>
      <w:bookmarkEnd w:id="133"/>
      <w:bookmarkEnd w:id="134"/>
    </w:p>
    <w:p w14:paraId="65B8F417" w14:textId="77777777" w:rsidR="0049631E" w:rsidRPr="00A334BA" w:rsidRDefault="0049631E" w:rsidP="00821852">
      <w:pPr>
        <w:pStyle w:val="4"/>
        <w:rPr>
          <w:lang w:val="el-GR"/>
        </w:rPr>
      </w:pPr>
      <w:bookmarkStart w:id="135" w:name="_Toc97194284"/>
      <w:bookmarkStart w:id="136" w:name="_Toc155976692"/>
      <w:r w:rsidRPr="00A334BA">
        <w:rPr>
          <w:lang w:val="el-GR"/>
        </w:rPr>
        <w:t>Στήριξη στην ικανότητα τρίτων</w:t>
      </w:r>
      <w:bookmarkEnd w:id="135"/>
      <w:bookmarkEnd w:id="136"/>
    </w:p>
    <w:p w14:paraId="0378F059" w14:textId="4448CE56"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4255F2">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3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37"/>
    <w:p w14:paraId="1026E60B" w14:textId="77777777" w:rsidR="00C70B7E" w:rsidRDefault="00C70B7E">
      <w:pPr>
        <w:rPr>
          <w:lang w:val="el-GR"/>
        </w:rPr>
      </w:pP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38" w:name="_Toc97194285"/>
      <w:bookmarkStart w:id="139" w:name="_Toc155976693"/>
      <w:r w:rsidRPr="003C1E1A">
        <w:rPr>
          <w:lang w:val="el-GR"/>
        </w:rPr>
        <w:t>Υπεργολαβία</w:t>
      </w:r>
      <w:bookmarkEnd w:id="138"/>
      <w:bookmarkEnd w:id="139"/>
      <w:r w:rsidRPr="003C1E1A">
        <w:rPr>
          <w:lang w:val="el-GR"/>
        </w:rPr>
        <w:t xml:space="preserve"> </w:t>
      </w:r>
    </w:p>
    <w:p w14:paraId="633050B2" w14:textId="7F0E3649"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4255F2">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4255F2">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0" w:name="_Toc97194286"/>
      <w:bookmarkStart w:id="141" w:name="_Toc97194430"/>
      <w:bookmarkStart w:id="142" w:name="_Toc155976694"/>
      <w:r w:rsidRPr="00603221">
        <w:rPr>
          <w:lang w:val="el-GR"/>
        </w:rPr>
        <w:t>Κανόνες απόδειξης ποιοτικής επιλογής</w:t>
      </w:r>
      <w:bookmarkEnd w:id="140"/>
      <w:bookmarkEnd w:id="141"/>
      <w:bookmarkEnd w:id="142"/>
    </w:p>
    <w:p w14:paraId="1DF38431" w14:textId="0B64640D"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4255F2">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4255F2">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4255F2">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4255F2">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44CADDED"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4255F2">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w:t>
      </w:r>
      <w:r w:rsidRPr="0049623E">
        <w:rPr>
          <w:bCs/>
          <w:lang w:val="el-GR" w:eastAsia="ar-SA"/>
        </w:rPr>
        <w:lastRenderedPageBreak/>
        <w:t xml:space="preserve">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4255F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4255F2">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4255F2">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4255F2">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7E47E0FF"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4255F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4255F2">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4255F2">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268F8874"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43" w:name="_Ref74505997"/>
      <w:bookmarkStart w:id="144" w:name="_Toc97194287"/>
      <w:bookmarkStart w:id="145" w:name="_Toc155976695"/>
      <w:r w:rsidRPr="00603221">
        <w:rPr>
          <w:rFonts w:cs="Tahoma"/>
          <w:szCs w:val="22"/>
          <w:lang w:val="el-GR"/>
        </w:rPr>
        <w:t>Προκαταρκτική απόδειξη κατά την υποβολή προσφορών</w:t>
      </w:r>
      <w:bookmarkEnd w:id="143"/>
      <w:bookmarkEnd w:id="144"/>
      <w:bookmarkEnd w:id="145"/>
      <w:r w:rsidRPr="00603221">
        <w:rPr>
          <w:rFonts w:cs="Tahoma"/>
          <w:szCs w:val="22"/>
          <w:lang w:val="el-GR"/>
        </w:rPr>
        <w:t xml:space="preserve"> </w:t>
      </w:r>
    </w:p>
    <w:p w14:paraId="31F00A1A" w14:textId="6B72A0AE"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4255F2">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4255F2"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4255F2"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658CE331"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w:t>
      </w:r>
      <w:r w:rsidRPr="00C11E79">
        <w:rPr>
          <w:lang w:val="el-GR" w:eastAsia="ar-SA"/>
        </w:rPr>
        <w:lastRenderedPageBreak/>
        <w:t>(συμπεριλαμβανομένης της κατανομής αμοιβής μεταξύ τους) κάθε μέλους της ένωσης, καθώς και ο εκπρόσωπος/συντονιστής αυτής.</w:t>
      </w:r>
      <w:hyperlink r:id="rId2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hyperlink>
      <w:r w:rsidR="00901D54" w:rsidRPr="000527EE">
        <w:rPr>
          <w:rStyle w:val="-"/>
          <w:lang w:val="el-GR"/>
        </w:rPr>
        <w:t>.</w:t>
      </w:r>
    </w:p>
    <w:p w14:paraId="4F86609E" w14:textId="7E3E4D1C"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065AA748"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64FBCCB" w14:textId="27D4EDDE" w:rsidR="00B44D28" w:rsidRPr="000B388A" w:rsidRDefault="00B44D28" w:rsidP="00B44D28">
      <w:pPr>
        <w:suppressAutoHyphens w:val="0"/>
        <w:spacing w:after="0" w:line="259" w:lineRule="auto"/>
        <w:rPr>
          <w:rFonts w:eastAsia="Calibri" w:cs="Times New Roman"/>
          <w:lang w:val="el-GR" w:eastAsia="en-US"/>
        </w:rPr>
      </w:pPr>
      <w:r w:rsidRPr="000B388A">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3C0A6EE5" w14:textId="77777777" w:rsidR="00B44D28" w:rsidRPr="000B388A" w:rsidRDefault="00B44D28" w:rsidP="00B44D28">
      <w:pPr>
        <w:suppressAutoHyphens w:val="0"/>
        <w:spacing w:after="0" w:line="259" w:lineRule="auto"/>
        <w:rPr>
          <w:rFonts w:eastAsia="Calibri" w:cs="Times New Roman"/>
          <w:lang w:val="el-GR" w:eastAsia="en-US"/>
        </w:rPr>
      </w:pPr>
    </w:p>
    <w:p w14:paraId="774D150A" w14:textId="77777777" w:rsidR="00B44D28" w:rsidRPr="000B388A" w:rsidRDefault="00B44D28" w:rsidP="00B44D28">
      <w:pPr>
        <w:suppressAutoHyphens w:val="0"/>
        <w:spacing w:after="0" w:line="259" w:lineRule="auto"/>
        <w:rPr>
          <w:rFonts w:eastAsia="Calibri" w:cs="Times New Roman"/>
          <w:lang w:val="el-GR" w:eastAsia="en-US"/>
        </w:rPr>
      </w:pPr>
      <w:r w:rsidRPr="000B388A">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632D1645" w14:textId="77777777" w:rsidR="00B44D28" w:rsidRPr="000B388A" w:rsidRDefault="00B44D28" w:rsidP="00B44D28">
      <w:pPr>
        <w:suppressAutoHyphens w:val="0"/>
        <w:spacing w:after="0" w:line="259" w:lineRule="auto"/>
        <w:rPr>
          <w:rFonts w:eastAsia="Calibri" w:cs="Times New Roman"/>
          <w:lang w:val="el-GR" w:eastAsia="en-US"/>
        </w:rPr>
      </w:pPr>
    </w:p>
    <w:p w14:paraId="53BC35CC" w14:textId="77777777" w:rsidR="00B44D28" w:rsidRPr="000B388A" w:rsidRDefault="00B44D28" w:rsidP="00B44D28">
      <w:pPr>
        <w:suppressAutoHyphens w:val="0"/>
        <w:spacing w:after="0" w:line="259" w:lineRule="auto"/>
        <w:rPr>
          <w:rFonts w:eastAsia="Calibri" w:cs="Times New Roman"/>
          <w:lang w:val="el-GR" w:eastAsia="en-US"/>
        </w:rPr>
      </w:pPr>
      <w:r w:rsidRPr="000B388A">
        <w:rPr>
          <w:rFonts w:eastAsia="Calibri" w:cs="Times New Roman"/>
          <w:lang w:val="el-GR" w:eastAsia="en-US"/>
        </w:rPr>
        <w:t>β. εάν τα μέτρα κρίθηκαν ως επαρκή ή μη επαρκή, επισυνάπτοντας την απόφαση της περ. α με βάση την</w:t>
      </w:r>
    </w:p>
    <w:p w14:paraId="7668C00D" w14:textId="77777777" w:rsidR="00B44D28" w:rsidRPr="000B388A" w:rsidRDefault="00B44D28" w:rsidP="00B44D28">
      <w:pPr>
        <w:suppressAutoHyphens w:val="0"/>
        <w:spacing w:after="0" w:line="259" w:lineRule="auto"/>
        <w:rPr>
          <w:rFonts w:eastAsia="Calibri" w:cs="Times New Roman"/>
          <w:lang w:val="el-GR" w:eastAsia="en-US"/>
        </w:rPr>
      </w:pPr>
      <w:r w:rsidRPr="000B388A">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2B9CB6F9" w14:textId="77777777" w:rsidR="00B44D28" w:rsidRPr="000B388A" w:rsidRDefault="00B44D28" w:rsidP="00B44D28">
      <w:pPr>
        <w:suppressAutoHyphens w:val="0"/>
        <w:spacing w:after="0" w:line="259" w:lineRule="auto"/>
        <w:rPr>
          <w:rFonts w:eastAsia="Calibri" w:cs="Times New Roman"/>
          <w:lang w:val="el-GR" w:eastAsia="en-US"/>
        </w:rPr>
      </w:pPr>
    </w:p>
    <w:p w14:paraId="362438DD" w14:textId="77777777" w:rsidR="00B44D28" w:rsidRPr="000B388A" w:rsidRDefault="00B44D28" w:rsidP="00B44D28">
      <w:pPr>
        <w:suppressAutoHyphens w:val="0"/>
        <w:spacing w:after="0" w:line="259" w:lineRule="auto"/>
        <w:rPr>
          <w:rFonts w:eastAsia="Calibri" w:cs="Times New Roman"/>
          <w:lang w:val="el-GR" w:eastAsia="en-US"/>
        </w:rPr>
      </w:pPr>
      <w:r w:rsidRPr="000B388A">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26A637ED" w14:textId="77777777" w:rsidR="00B44D28" w:rsidRPr="000B388A" w:rsidRDefault="00B44D28" w:rsidP="00B44D28">
      <w:pPr>
        <w:suppressAutoHyphens w:val="0"/>
        <w:spacing w:after="0" w:line="259" w:lineRule="auto"/>
        <w:rPr>
          <w:rFonts w:eastAsia="Calibri" w:cs="Times New Roman"/>
          <w:lang w:val="el-GR" w:eastAsia="en-US"/>
        </w:rPr>
      </w:pPr>
    </w:p>
    <w:p w14:paraId="51BC3711" w14:textId="77777777" w:rsidR="00B44D28" w:rsidRPr="000B388A" w:rsidRDefault="00B44D28" w:rsidP="00B44D28">
      <w:pPr>
        <w:suppressAutoHyphens w:val="0"/>
        <w:spacing w:after="0" w:line="259" w:lineRule="auto"/>
        <w:rPr>
          <w:rFonts w:eastAsia="Calibri" w:cs="Times New Roman"/>
          <w:lang w:val="el-GR" w:eastAsia="en-US"/>
        </w:rPr>
      </w:pPr>
      <w:r w:rsidRPr="000B388A">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B388A">
        <w:rPr>
          <w:lang w:val="el-GR"/>
        </w:rPr>
        <w:t>παρ. 9,</w:t>
      </w:r>
      <w:r w:rsidRPr="000B388A">
        <w:rPr>
          <w:rFonts w:eastAsia="Calibri" w:cs="Times New Roman"/>
          <w:lang w:val="el-GR" w:eastAsia="en-US"/>
        </w:rPr>
        <w:t xml:space="preserve"> του ά</w:t>
      </w:r>
      <w:r w:rsidRPr="000B388A">
        <w:rPr>
          <w:lang w:val="el-GR"/>
        </w:rPr>
        <w:t>ρθρου 79 του ν. 4412/2016.</w:t>
      </w:r>
    </w:p>
    <w:p w14:paraId="3C997B51" w14:textId="77777777" w:rsidR="00B44D28" w:rsidRPr="000B388A" w:rsidRDefault="00B44D28" w:rsidP="00B44D28">
      <w:pPr>
        <w:suppressAutoHyphens w:val="0"/>
        <w:spacing w:after="160" w:line="259" w:lineRule="auto"/>
        <w:rPr>
          <w:rFonts w:eastAsia="Calibri" w:cs="Times New Roman"/>
          <w:lang w:val="el-GR" w:eastAsia="en-US"/>
        </w:rPr>
      </w:pPr>
    </w:p>
    <w:p w14:paraId="671C9ABB" w14:textId="411D2BC6" w:rsidR="00B44D28" w:rsidRPr="002556A3" w:rsidRDefault="00B44D28" w:rsidP="00B44D28">
      <w:pPr>
        <w:suppressAutoHyphens w:val="0"/>
        <w:spacing w:after="160" w:line="259" w:lineRule="auto"/>
        <w:rPr>
          <w:rFonts w:eastAsia="Calibri" w:cs="Times New Roman"/>
          <w:lang w:val="el-GR" w:eastAsia="en-US"/>
        </w:rPr>
      </w:pPr>
      <w:r w:rsidRPr="000B388A">
        <w:rPr>
          <w:rFonts w:eastAsia="Calibri" w:cs="Times New Roman"/>
          <w:lang w:val="el-GR" w:eastAsia="en-US"/>
        </w:rPr>
        <w:lastRenderedPageBreak/>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Pr="000B388A">
        <w:rPr>
          <w:rFonts w:eastAsia="Calibri" w:cs="Times New Roman"/>
          <w:lang w:val="el-GR" w:eastAsia="en-US"/>
        </w:rPr>
        <w:fldChar w:fldCharType="begin"/>
      </w:r>
      <w:r w:rsidRPr="000B388A">
        <w:rPr>
          <w:rFonts w:eastAsia="Calibri" w:cs="Times New Roman"/>
          <w:lang w:val="el-GR" w:eastAsia="en-US"/>
        </w:rPr>
        <w:instrText xml:space="preserve"> REF _Ref494118533 \h </w:instrText>
      </w:r>
      <w:r w:rsidR="000B388A">
        <w:rPr>
          <w:rFonts w:eastAsia="Calibri" w:cs="Times New Roman"/>
          <w:lang w:val="el-GR" w:eastAsia="en-US"/>
        </w:rPr>
        <w:instrText xml:space="preserve"> \* MERGEFORMAT </w:instrText>
      </w:r>
      <w:r w:rsidRPr="000B388A">
        <w:rPr>
          <w:rFonts w:eastAsia="Calibri" w:cs="Times New Roman"/>
          <w:lang w:val="el-GR" w:eastAsia="en-US"/>
        </w:rPr>
      </w:r>
      <w:r w:rsidRPr="000B388A">
        <w:rPr>
          <w:rFonts w:eastAsia="Calibri" w:cs="Times New Roman"/>
          <w:lang w:val="el-GR" w:eastAsia="en-US"/>
        </w:rPr>
        <w:fldChar w:fldCharType="separate"/>
      </w:r>
      <w:r w:rsidRPr="000B388A">
        <w:rPr>
          <w:lang w:val="el-GR"/>
        </w:rPr>
        <w:t xml:space="preserve">ΠΑΡΑΡΤΗΜΑ </w:t>
      </w:r>
      <w:r w:rsidRPr="000B388A">
        <w:t>VI</w:t>
      </w:r>
      <w:r w:rsidRPr="000B388A">
        <w:rPr>
          <w:lang w:val="el-GR"/>
        </w:rPr>
        <w:t>Ι – Άλλες Δηλώσεις</w:t>
      </w:r>
      <w:r w:rsidRPr="000B388A">
        <w:rPr>
          <w:rFonts w:eastAsia="Calibri" w:cs="Times New Roman"/>
          <w:lang w:val="el-GR" w:eastAsia="en-US"/>
        </w:rPr>
        <w:fldChar w:fldCharType="end"/>
      </w:r>
      <w:r w:rsidRPr="000B388A">
        <w:rPr>
          <w:rFonts w:eastAsia="Calibri" w:cs="Times New Roman"/>
          <w:lang w:val="el-GR" w:eastAsia="en-US"/>
        </w:rPr>
        <w:t xml:space="preserve"> της παρούσας.</w:t>
      </w:r>
    </w:p>
    <w:p w14:paraId="4D4D9B8D" w14:textId="77777777" w:rsidR="00F64037" w:rsidRPr="00821852" w:rsidRDefault="00F64037" w:rsidP="00B739BB">
      <w:pPr>
        <w:rPr>
          <w:iCs/>
          <w:color w:val="5B9BD5"/>
          <w:lang w:val="el-GR"/>
        </w:rPr>
      </w:pPr>
    </w:p>
    <w:p w14:paraId="35555693" w14:textId="5ED02017" w:rsidR="00C0210C" w:rsidRDefault="00C0210C" w:rsidP="00C0210C">
      <w:pPr>
        <w:pStyle w:val="4"/>
        <w:rPr>
          <w:rFonts w:ascii="Calibri" w:hAnsi="Calibri" w:cs="Calibri"/>
          <w:lang w:val="el-GR"/>
        </w:rPr>
      </w:pPr>
      <w:bookmarkStart w:id="146" w:name="_Toc74566838"/>
      <w:bookmarkStart w:id="147" w:name="_Toc74566839"/>
      <w:bookmarkStart w:id="148" w:name="_Toc74566840"/>
      <w:bookmarkStart w:id="149" w:name="_Toc74566841"/>
      <w:bookmarkStart w:id="150" w:name="_Toc74566842"/>
      <w:bookmarkStart w:id="151" w:name="_Toc74566843"/>
      <w:bookmarkStart w:id="152" w:name="_Toc74566844"/>
      <w:bookmarkStart w:id="153" w:name="_Toc74566845"/>
      <w:bookmarkStart w:id="154" w:name="_Toc74566846"/>
      <w:bookmarkStart w:id="155" w:name="_Toc74566847"/>
      <w:bookmarkStart w:id="156" w:name="_Toc74566848"/>
      <w:bookmarkStart w:id="157" w:name="_Toc74566849"/>
      <w:bookmarkStart w:id="158" w:name="_Hlk35420523"/>
      <w:bookmarkStart w:id="159" w:name="_Ref40957856"/>
      <w:bookmarkStart w:id="160" w:name="_Toc97194288"/>
      <w:bookmarkStart w:id="161" w:name="_Toc155976696"/>
      <w:bookmarkEnd w:id="146"/>
      <w:bookmarkEnd w:id="147"/>
      <w:bookmarkEnd w:id="148"/>
      <w:bookmarkEnd w:id="149"/>
      <w:bookmarkEnd w:id="150"/>
      <w:bookmarkEnd w:id="151"/>
      <w:bookmarkEnd w:id="152"/>
      <w:bookmarkEnd w:id="153"/>
      <w:bookmarkEnd w:id="154"/>
      <w:bookmarkEnd w:id="155"/>
      <w:bookmarkEnd w:id="156"/>
      <w:bookmarkEnd w:id="157"/>
      <w:r w:rsidRPr="00C0210C">
        <w:rPr>
          <w:rFonts w:cs="Tahoma"/>
          <w:szCs w:val="22"/>
          <w:lang w:val="el-GR"/>
        </w:rPr>
        <w:t>Αποδεικτικά μέσα</w:t>
      </w:r>
      <w:r>
        <w:rPr>
          <w:rFonts w:ascii="Calibri" w:hAnsi="Calibri"/>
          <w:lang w:val="el-GR"/>
        </w:rPr>
        <w:t xml:space="preserve"> </w:t>
      </w:r>
      <w:bookmarkEnd w:id="158"/>
      <w:r w:rsidRPr="0077634D">
        <w:rPr>
          <w:rFonts w:ascii="Calibri" w:hAnsi="Calibri"/>
          <w:lang w:val="el-GR"/>
        </w:rPr>
        <w:t xml:space="preserve">- </w:t>
      </w:r>
      <w:r w:rsidRPr="00C0210C">
        <w:rPr>
          <w:rFonts w:cs="Tahoma"/>
          <w:szCs w:val="22"/>
          <w:lang w:val="el-GR"/>
        </w:rPr>
        <w:t>Δικαιολογητικά προσωρινού αναδόχου</w:t>
      </w:r>
      <w:bookmarkEnd w:id="159"/>
      <w:bookmarkEnd w:id="160"/>
      <w:bookmarkEnd w:id="161"/>
    </w:p>
    <w:p w14:paraId="25E723E4" w14:textId="19F0E21D"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4255F2">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5A9953AC"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4255F2">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491F251D"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4255F2">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Pr>
          <w:lang w:val="el-GR"/>
        </w:rPr>
        <w:t>.</w:t>
      </w:r>
    </w:p>
    <w:p w14:paraId="7790D2A8" w14:textId="4ADF9450"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4255F2">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4255F2">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3024123"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4255F2">
        <w:rPr>
          <w:b/>
          <w:bCs/>
          <w:lang w:val="el-GR"/>
        </w:rPr>
        <w:t>2.2.3.1</w:t>
      </w:r>
      <w:r w:rsidRPr="00821852">
        <w:rPr>
          <w:b/>
          <w:bCs/>
          <w:lang w:val="el-GR"/>
        </w:rPr>
        <w:fldChar w:fldCharType="end"/>
      </w:r>
      <w:r w:rsidRPr="00821852">
        <w:rPr>
          <w:b/>
          <w:bCs/>
          <w:lang w:val="el-GR"/>
        </w:rPr>
        <w:t xml:space="preserve"> </w:t>
      </w:r>
      <w:r>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w:t>
      </w:r>
      <w:r>
        <w:rPr>
          <w:lang w:val="el-GR"/>
        </w:rPr>
        <w:lastRenderedPageBreak/>
        <w:t>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7631F851"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4255F2">
        <w:rPr>
          <w:lang w:val="el-GR"/>
        </w:rPr>
        <w:t>2.2.3.1</w:t>
      </w:r>
      <w:r w:rsidRPr="00821852">
        <w:rPr>
          <w:lang w:val="el-GR"/>
        </w:rPr>
        <w:fldChar w:fldCharType="end"/>
      </w:r>
      <w:r w:rsidRPr="00C27CEC">
        <w:rPr>
          <w:color w:val="000000"/>
          <w:lang w:val="el-GR"/>
        </w:rPr>
        <w:t>,</w:t>
      </w:r>
    </w:p>
    <w:p w14:paraId="0FE55007" w14:textId="64376A6A"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4255F2">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68B21CEE"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4255F2">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4A7A561A"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4255F2">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509890C"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4255F2">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549EB8F"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4255F2">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2"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483C0CE3"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4255F2">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0878ED5" w:rsidR="00614898" w:rsidRDefault="00614898" w:rsidP="00614898">
      <w:pPr>
        <w:tabs>
          <w:tab w:val="left" w:pos="1980"/>
        </w:tabs>
        <w:rPr>
          <w:color w:val="000000"/>
          <w:lang w:val="el-GR"/>
        </w:rPr>
      </w:pPr>
      <w:r w:rsidRPr="005609B2">
        <w:rPr>
          <w:b/>
          <w:bCs/>
          <w:color w:val="000000"/>
          <w:lang w:val="el-GR"/>
        </w:rPr>
        <w:lastRenderedPageBreak/>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4255F2">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6A608F39"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4255F2">
        <w:rPr>
          <w:color w:val="000000"/>
          <w:lang w:val="el-GR"/>
        </w:rPr>
        <w:t>2.2.3.4</w:t>
      </w:r>
      <w:r>
        <w:rPr>
          <w:color w:val="000000"/>
          <w:lang w:val="el-GR"/>
        </w:rPr>
        <w:fldChar w:fldCharType="end"/>
      </w:r>
      <w:r>
        <w:rPr>
          <w:color w:val="000000"/>
          <w:lang w:val="el-GR"/>
        </w:rPr>
        <w:t xml:space="preserve"> </w:t>
      </w:r>
      <w:r w:rsidRPr="005609B2">
        <w:rPr>
          <w:color w:val="000000"/>
          <w:lang w:val="el-GR"/>
        </w:rPr>
        <w:t xml:space="preserve">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bookmarkStart w:id="163" w:name="_Hlk126493238"/>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4255F2">
        <w:rPr>
          <w:color w:val="000000"/>
          <w:lang w:val="el-GR"/>
        </w:rPr>
        <w:t>2.2.3.4</w:t>
      </w:r>
      <w:r>
        <w:rPr>
          <w:color w:val="000000"/>
          <w:lang w:val="el-GR"/>
        </w:rPr>
        <w:fldChar w:fldCharType="end"/>
      </w:r>
      <w:r>
        <w:rPr>
          <w:color w:val="000000"/>
          <w:lang w:val="el-GR"/>
        </w:rPr>
        <w:t xml:space="preserve"> της παρούσας ανωτέρω)</w:t>
      </w:r>
      <w:bookmarkEnd w:id="163"/>
      <w:r>
        <w:rPr>
          <w:color w:val="000000"/>
          <w:lang w:val="el-GR"/>
        </w:rPr>
        <w:t>.</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3559E419"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4255F2">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524E6083"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4255F2">
        <w:rPr>
          <w:color w:val="000000"/>
          <w:lang w:val="el-GR"/>
        </w:rPr>
        <w:t>2.2.3.4</w:t>
      </w:r>
      <w:r>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4255F2">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06CD7BBD" w:rsidR="00614898" w:rsidRPr="007C1C9C" w:rsidRDefault="00614898" w:rsidP="00614898">
      <w:pPr>
        <w:tabs>
          <w:tab w:val="left" w:pos="1980"/>
        </w:tabs>
        <w:rPr>
          <w:color w:val="000000"/>
          <w:lang w:val="el-GR"/>
        </w:rPr>
      </w:pPr>
      <w:r w:rsidRPr="007C1C9C">
        <w:rPr>
          <w:color w:val="000000"/>
          <w:lang w:val="el-GR"/>
        </w:rPr>
        <w:lastRenderedPageBreak/>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Pr>
          <w:color w:val="000000"/>
          <w:lang w:val="el-GR"/>
        </w:rPr>
        <w:t>,</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457AF5C3"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4255F2">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4" w:name="_Hlk67663604"/>
      <w:r w:rsidR="00A61AA7" w:rsidRPr="00603221">
        <w:rPr>
          <w:b/>
          <w:lang w:val="el-GR"/>
        </w:rPr>
        <w:t xml:space="preserve">οι οικονομικοί φορείς </w:t>
      </w:r>
      <w:bookmarkEnd w:id="164"/>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401692"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E6C47BD" w14:textId="6886D674" w:rsidR="00D56132" w:rsidRPr="00603221" w:rsidRDefault="00D56132" w:rsidP="00915C7C">
            <w:pPr>
              <w:autoSpaceDE w:val="0"/>
              <w:autoSpaceDN w:val="0"/>
              <w:adjustRightInd w:val="0"/>
              <w:rPr>
                <w:lang w:val="el-GR" w:eastAsia="el-GR"/>
              </w:rPr>
            </w:pPr>
            <w:r w:rsidRPr="00DE7CA1">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2D03EF" w:rsidRPr="00DE7CA1">
              <w:rPr>
                <w:b/>
                <w:bCs/>
                <w:lang w:val="el-GR"/>
              </w:rPr>
              <w:t xml:space="preserve">της προμήθειας. </w:t>
            </w: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401692"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w:t>
            </w:r>
            <w:r w:rsidRPr="00872F65">
              <w:rPr>
                <w:lang w:val="el-GR"/>
              </w:rPr>
              <w:lastRenderedPageBreak/>
              <w:t>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65"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5"/>
    <w:p w14:paraId="36F608EF" w14:textId="77777777" w:rsidR="00270326" w:rsidRPr="00603221" w:rsidRDefault="00270326">
      <w:pPr>
        <w:rPr>
          <w:lang w:val="el-GR"/>
        </w:rPr>
      </w:pPr>
    </w:p>
    <w:p w14:paraId="17C17E23" w14:textId="3D66AF45"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4255F2">
        <w:rPr>
          <w:b/>
          <w:lang w:val="el-GR"/>
        </w:rPr>
        <w:t>2.2.5</w:t>
      </w:r>
      <w:r w:rsidR="00B622FA" w:rsidRPr="00603221">
        <w:rPr>
          <w:b/>
          <w:lang w:val="el-GR"/>
        </w:rPr>
        <w:fldChar w:fldCharType="end"/>
      </w:r>
      <w:r w:rsidRPr="00603221">
        <w:rPr>
          <w:b/>
          <w:lang w:val="el-GR"/>
        </w:rPr>
        <w:t xml:space="preserve"> </w:t>
      </w:r>
      <w:bookmarkStart w:id="166"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401692" w14:paraId="364D20BB" w14:textId="77777777" w:rsidTr="009C5EA6">
        <w:trPr>
          <w:trHeight w:val="711"/>
        </w:trPr>
        <w:tc>
          <w:tcPr>
            <w:tcW w:w="675" w:type="dxa"/>
            <w:shd w:val="clear" w:color="auto" w:fill="D9D9D9"/>
          </w:tcPr>
          <w:bookmarkEnd w:id="166"/>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5C11EAB3"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577FEE">
              <w:rPr>
                <w:b/>
                <w:lang w:val="el-GR" w:eastAsia="el-GR"/>
              </w:rPr>
              <w:t>(</w:t>
            </w:r>
            <w:r w:rsidR="006478CE" w:rsidRPr="00577FEE">
              <w:rPr>
                <w:b/>
                <w:lang w:val="el-GR" w:eastAsia="el-GR"/>
              </w:rPr>
              <w:t>2020</w:t>
            </w:r>
            <w:r w:rsidRPr="00577FEE">
              <w:rPr>
                <w:b/>
                <w:lang w:val="el-GR" w:eastAsia="el-GR"/>
              </w:rPr>
              <w:t>-</w:t>
            </w:r>
            <w:r w:rsidR="006478CE" w:rsidRPr="00577FEE">
              <w:rPr>
                <w:b/>
                <w:lang w:val="el-GR" w:eastAsia="el-GR"/>
              </w:rPr>
              <w:t>2021</w:t>
            </w:r>
            <w:r w:rsidRPr="00577FEE">
              <w:rPr>
                <w:b/>
                <w:lang w:val="el-GR" w:eastAsia="el-GR"/>
              </w:rPr>
              <w:t>-</w:t>
            </w:r>
            <w:r w:rsidR="006478CE" w:rsidRPr="00577FEE">
              <w:rPr>
                <w:b/>
                <w:lang w:val="el-GR" w:eastAsia="el-GR"/>
              </w:rPr>
              <w:t>2022</w:t>
            </w:r>
            <w:r w:rsidRPr="00577FEE">
              <w:rPr>
                <w:b/>
                <w:lang w:val="el-GR" w:eastAsia="el-GR"/>
              </w:rPr>
              <w:t>)</w:t>
            </w:r>
            <w:r w:rsidR="00916110" w:rsidRPr="00577FEE">
              <w:rPr>
                <w:b/>
                <w:lang w:val="el-GR" w:eastAsia="el-GR"/>
              </w:rPr>
              <w:t>,</w:t>
            </w:r>
            <w:r w:rsidR="00916110" w:rsidRPr="00603221">
              <w:rPr>
                <w:b/>
                <w:lang w:val="el-GR" w:eastAsia="el-GR"/>
              </w:rPr>
              <w:t xml:space="preserve"> </w:t>
            </w:r>
            <w:r w:rsidRPr="002C79F5">
              <w:rPr>
                <w:b/>
                <w:lang w:val="el-GR" w:eastAsia="el-GR"/>
              </w:rPr>
              <w:t>συνολικά μεγαλύτερο</w:t>
            </w:r>
            <w:r w:rsidR="00A90399" w:rsidRPr="002C79F5">
              <w:rPr>
                <w:b/>
                <w:lang w:val="el-GR" w:eastAsia="el-GR"/>
              </w:rPr>
              <w:t xml:space="preserve"> </w:t>
            </w:r>
            <w:r w:rsidR="00966FED" w:rsidRPr="002C79F5">
              <w:rPr>
                <w:b/>
                <w:lang w:val="el-GR" w:eastAsia="el-GR"/>
              </w:rPr>
              <w:t xml:space="preserve">από το </w:t>
            </w:r>
            <w:r w:rsidR="006478CE" w:rsidRPr="002C79F5">
              <w:rPr>
                <w:b/>
                <w:lang w:val="el-GR" w:eastAsia="el-GR"/>
              </w:rPr>
              <w:t>50</w:t>
            </w:r>
            <w:r w:rsidR="00966FED" w:rsidRPr="002C79F5">
              <w:rPr>
                <w:b/>
                <w:lang w:val="el-GR" w:eastAsia="el-GR"/>
              </w:rPr>
              <w:t>%</w:t>
            </w:r>
            <w:r w:rsidR="00891B36">
              <w:rPr>
                <w:b/>
                <w:lang w:val="el-GR" w:eastAsia="el-GR"/>
              </w:rPr>
              <w:t xml:space="preserve"> της εκτιμώμενης αξίας της σύμβασης μη περιλαμβανομένου του ΦΠΑ και του δικαιώματος προαίρεσης του</w:t>
            </w:r>
            <w:r w:rsidRPr="00966FED">
              <w:rPr>
                <w:b/>
                <w:lang w:val="el-GR" w:eastAsia="el-GR"/>
              </w:rPr>
              <w:t xml:space="preserve"> υπό ανάθεση Έργου,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401692"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2314A0FF"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4255F2">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401692"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79C0839D" w14:textId="77777777" w:rsidR="00C77B1A" w:rsidRPr="00603221" w:rsidRDefault="00C77B1A" w:rsidP="00C77B1A">
            <w:pPr>
              <w:pStyle w:val="Tabletext"/>
              <w:jc w:val="both"/>
              <w:rPr>
                <w:rFonts w:cs="Tahoma"/>
                <w:b/>
                <w:bCs/>
                <w:sz w:val="22"/>
                <w:szCs w:val="22"/>
                <w:lang w:eastAsia="el-GR"/>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713761">
              <w:rPr>
                <w:rFonts w:cs="Tahoma"/>
                <w:b/>
                <w:bCs/>
                <w:sz w:val="22"/>
                <w:szCs w:val="22"/>
                <w:lang w:eastAsia="el-GR"/>
              </w:rPr>
              <w:t>να είναι σε θέση να μεταπωλούν προϊόντα αδειών Λογισμικού της Εταιρείας Microsoft, μέσω Εταιρικής Σύμβασης (Enterprise Agreement)</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401692"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57DBB48D" w14:textId="6EB18653" w:rsidR="007340CA" w:rsidRPr="00603221" w:rsidRDefault="00C77B1A" w:rsidP="009C5EA6">
            <w:pPr>
              <w:pStyle w:val="Tabletext"/>
              <w:spacing w:line="276" w:lineRule="auto"/>
              <w:jc w:val="both"/>
              <w:rPr>
                <w:rFonts w:cs="Tahoma"/>
                <w:sz w:val="22"/>
                <w:szCs w:val="22"/>
              </w:rPr>
            </w:pPr>
            <w:r w:rsidRPr="003E624D">
              <w:rPr>
                <w:rFonts w:cs="Tahoma"/>
                <w:szCs w:val="22"/>
                <w:lang w:eastAsia="el-GR"/>
              </w:rPr>
              <w:t xml:space="preserve">Βεβαίωση του Κατασκευαστή Λογισμικού Microsoft ότι είναι σε θέση να μεταπωλούν προϊόντα αδειών </w:t>
            </w:r>
            <w:r w:rsidRPr="003E624D">
              <w:rPr>
                <w:rFonts w:cs="Tahoma"/>
                <w:szCs w:val="22"/>
                <w:lang w:eastAsia="el-GR"/>
              </w:rPr>
              <w:lastRenderedPageBreak/>
              <w:t>λογισμικού</w:t>
            </w:r>
            <w:r>
              <w:rPr>
                <w:rFonts w:cs="Tahoma"/>
                <w:szCs w:val="22"/>
                <w:lang w:eastAsia="el-GR"/>
              </w:rPr>
              <w:t xml:space="preserve"> της</w:t>
            </w:r>
            <w:r w:rsidRPr="003E624D">
              <w:rPr>
                <w:rFonts w:cs="Tahoma"/>
                <w:szCs w:val="22"/>
                <w:lang w:eastAsia="el-GR"/>
              </w:rPr>
              <w:t>, μέσω Εταιρικής Σύμβασης (Enterprise Agreement)</w:t>
            </w:r>
          </w:p>
        </w:tc>
      </w:tr>
    </w:tbl>
    <w:p w14:paraId="5A803A5E" w14:textId="77777777" w:rsidR="00814752" w:rsidRPr="00603221" w:rsidRDefault="00814752">
      <w:pPr>
        <w:rPr>
          <w:b/>
          <w:bCs/>
          <w:lang w:val="el-GR"/>
        </w:rPr>
      </w:pPr>
    </w:p>
    <w:p w14:paraId="044C1BC4" w14:textId="76C14301"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785FAB">
        <w:rPr>
          <w:b/>
          <w:lang w:val="el-GR"/>
        </w:rPr>
        <w:t xml:space="preserve">της παραγράφου </w:t>
      </w:r>
      <w:r w:rsidR="006607CE" w:rsidRPr="00785FAB">
        <w:rPr>
          <w:b/>
          <w:lang w:val="el-GR"/>
        </w:rPr>
        <w:fldChar w:fldCharType="begin"/>
      </w:r>
      <w:r w:rsidR="006607CE" w:rsidRPr="00785FAB">
        <w:rPr>
          <w:b/>
          <w:lang w:val="el-GR"/>
        </w:rPr>
        <w:instrText xml:space="preserve"> REF _Ref496541651 \r \h </w:instrText>
      </w:r>
      <w:r w:rsidR="00DF02B0" w:rsidRPr="00785FAB">
        <w:rPr>
          <w:b/>
          <w:lang w:val="el-GR"/>
        </w:rPr>
        <w:instrText xml:space="preserve"> \* MERGEFORMAT </w:instrText>
      </w:r>
      <w:r w:rsidR="006607CE" w:rsidRPr="00785FAB">
        <w:rPr>
          <w:b/>
          <w:lang w:val="el-GR"/>
        </w:rPr>
      </w:r>
      <w:r w:rsidR="006607CE" w:rsidRPr="00785FAB">
        <w:rPr>
          <w:b/>
          <w:lang w:val="el-GR"/>
        </w:rPr>
        <w:fldChar w:fldCharType="separate"/>
      </w:r>
      <w:r w:rsidR="004255F2" w:rsidRPr="00785FAB">
        <w:rPr>
          <w:b/>
          <w:lang w:val="el-GR"/>
        </w:rPr>
        <w:t>2.2.7</w:t>
      </w:r>
      <w:r w:rsidR="006607CE" w:rsidRPr="00785FAB">
        <w:rPr>
          <w:b/>
          <w:lang w:val="el-GR"/>
        </w:rPr>
        <w:fldChar w:fldCharType="end"/>
      </w:r>
      <w:r w:rsidRPr="00785FAB">
        <w:rPr>
          <w:b/>
          <w:lang w:val="el-GR"/>
        </w:rPr>
        <w:t xml:space="preserve"> οι οικονομικοί φορ</w:t>
      </w:r>
      <w:r w:rsidRPr="00603221">
        <w:rPr>
          <w:b/>
          <w:lang w:val="el-GR"/>
        </w:rPr>
        <w:t xml:space="preserve">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401692"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3B49B35E" w14:textId="6D14BB7C" w:rsidR="00BD358F" w:rsidRPr="00603221" w:rsidRDefault="00BD358F" w:rsidP="009C5EA6">
            <w:pPr>
              <w:autoSpaceDE w:val="0"/>
              <w:autoSpaceDN w:val="0"/>
              <w:adjustRightInd w:val="0"/>
              <w:rPr>
                <w:lang w:val="el-GR" w:eastAsia="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785FAB" w:rsidRPr="00785FAB">
              <w:rPr>
                <w:b/>
                <w:bCs/>
                <w:lang w:val="el-GR"/>
              </w:rPr>
              <w:t>ΙSO 9001:2015 ή ισοδύναμο ή μεταγενέστερης έκδοσής</w:t>
            </w: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401692"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32D1C2AF" w14:textId="77777777" w:rsidR="00785FAB" w:rsidRPr="00603221" w:rsidRDefault="00785FAB" w:rsidP="00785FAB">
            <w:pPr>
              <w:pStyle w:val="Tabletext"/>
              <w:jc w:val="both"/>
              <w:rPr>
                <w:rFonts w:cs="Tahoma"/>
                <w:sz w:val="22"/>
                <w:szCs w:val="22"/>
              </w:rPr>
            </w:pPr>
            <w:r w:rsidRPr="00603221">
              <w:rPr>
                <w:rFonts w:cs="Tahoma"/>
                <w:sz w:val="22"/>
                <w:szCs w:val="22"/>
              </w:rPr>
              <w:t xml:space="preserve">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w:t>
            </w:r>
            <w:r w:rsidRPr="003E624D">
              <w:rPr>
                <w:rFonts w:cs="Tahoma"/>
                <w:sz w:val="22"/>
                <w:szCs w:val="22"/>
              </w:rPr>
              <w:t>ΙSO 9001:2015 ή ισοδύναμο</w:t>
            </w:r>
            <w:r w:rsidRPr="00603221">
              <w:rPr>
                <w:rFonts w:cs="Tahoma"/>
                <w:sz w:val="22"/>
                <w:szCs w:val="22"/>
              </w:rPr>
              <w:t xml:space="preserve"> ή μεταγενέστερης έκδοσής του.</w:t>
            </w:r>
          </w:p>
          <w:p w14:paraId="52C2B92E" w14:textId="754506D4" w:rsidR="00BD358F" w:rsidRPr="00603221" w:rsidRDefault="00BD358F" w:rsidP="00641C65">
            <w:pPr>
              <w:pStyle w:val="Tabletext"/>
              <w:jc w:val="both"/>
              <w:rPr>
                <w:rFonts w:cs="Tahoma"/>
                <w:szCs w:val="22"/>
                <w:lang w:eastAsia="el-GR"/>
              </w:rPr>
            </w:pP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423F8AF"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75DAF3" w14:textId="77777777" w:rsidR="00AC2E76" w:rsidRPr="00603221" w:rsidRDefault="00AC2E76">
      <w:pPr>
        <w:rPr>
          <w:b/>
          <w:bCs/>
          <w:lang w:val="el-GR"/>
        </w:rPr>
      </w:pPr>
      <w:bookmarkStart w:id="167" w:name="msgfield"/>
      <w:bookmarkStart w:id="168" w:name="preformat"/>
      <w:bookmarkEnd w:id="167"/>
      <w:bookmarkEnd w:id="168"/>
    </w:p>
    <w:p w14:paraId="095D4BB6" w14:textId="2874DE6B" w:rsidR="002B2F6A" w:rsidRDefault="003355E7" w:rsidP="000527EE">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w:t>
      </w:r>
      <w:r w:rsidR="002B2F6A" w:rsidRPr="002B2F6A">
        <w:rPr>
          <w:lang w:val="el-GR"/>
        </w:rPr>
        <w:lastRenderedPageBreak/>
        <w:t xml:space="preserve">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26858291"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6AEECA64"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DC759B">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DC759B">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tab/>
      </w:r>
      <w:bookmarkStart w:id="169" w:name="_Toc97194289"/>
      <w:bookmarkStart w:id="170" w:name="_Toc97194431"/>
      <w:bookmarkStart w:id="171" w:name="_Toc155976697"/>
      <w:r w:rsidRPr="00603221">
        <w:rPr>
          <w:rFonts w:cs="Tahoma"/>
          <w:lang w:val="el-GR"/>
        </w:rPr>
        <w:t>Κριτήρια Ανάθεσης</w:t>
      </w:r>
      <w:bookmarkEnd w:id="169"/>
      <w:bookmarkEnd w:id="170"/>
      <w:bookmarkEnd w:id="171"/>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2" w:name="_Ref496542191"/>
      <w:bookmarkStart w:id="173" w:name="_Toc97194290"/>
      <w:bookmarkStart w:id="174" w:name="_Toc97194432"/>
      <w:bookmarkStart w:id="175" w:name="_Toc155976698"/>
      <w:r w:rsidRPr="00603221">
        <w:rPr>
          <w:lang w:val="el-GR"/>
        </w:rPr>
        <w:t>Κριτήριο ανάθεσης</w:t>
      </w:r>
      <w:bookmarkEnd w:id="172"/>
      <w:bookmarkEnd w:id="173"/>
      <w:bookmarkEnd w:id="174"/>
      <w:bookmarkEnd w:id="175"/>
    </w:p>
    <w:p w14:paraId="3EC460AC" w14:textId="33B1F971" w:rsidR="008F2564" w:rsidRPr="000D635C" w:rsidRDefault="008F2564" w:rsidP="003A661C">
      <w:pPr>
        <w:spacing w:after="0" w:line="326" w:lineRule="auto"/>
        <w:ind w:right="60"/>
        <w:rPr>
          <w:lang w:val="el-GR"/>
        </w:rPr>
      </w:pPr>
      <w:r w:rsidRPr="000D635C">
        <w:rPr>
          <w:lang w:val="el-GR"/>
        </w:rPr>
        <w:t xml:space="preserve">Κριτήριο ανάθεσης της Σύμβασης είναι η πλέον συμφέρουσα από οικονομική άποψη προσφορά </w:t>
      </w:r>
      <w:r w:rsidRPr="000D635C">
        <w:rPr>
          <w:color w:val="5B9BD5"/>
          <w:lang w:val="el-GR"/>
        </w:rPr>
        <w:t xml:space="preserve"> </w:t>
      </w:r>
      <w:r w:rsidRPr="000D635C">
        <w:rPr>
          <w:lang w:val="el-GR"/>
        </w:rPr>
        <w:t>βάσει τιμής</w:t>
      </w:r>
      <w:r w:rsidR="00851B8A">
        <w:rPr>
          <w:lang w:val="el-GR"/>
        </w:rPr>
        <w:t>.</w:t>
      </w:r>
      <w:r w:rsidRPr="000D635C">
        <w:rPr>
          <w:color w:val="5B9BD5"/>
          <w:lang w:val="el-GR"/>
        </w:rPr>
        <w:t xml:space="preserve"> </w:t>
      </w:r>
    </w:p>
    <w:p w14:paraId="0EBD6D72" w14:textId="77777777" w:rsidR="008F2564" w:rsidRPr="000D635C" w:rsidRDefault="008F2564" w:rsidP="003A661C">
      <w:pPr>
        <w:ind w:right="60"/>
        <w:rPr>
          <w:lang w:val="el-GR"/>
        </w:rPr>
      </w:pPr>
      <w:r w:rsidRPr="000D635C">
        <w:rPr>
          <w:lang w:val="el-GR"/>
        </w:rPr>
        <w:t xml:space="preserve">Το κριτήριο ανάθεσης υπολογίζεται επί του συγκριτικού κόστους (Κ) κάθε προσφοράς, το οποίο περιλαμβάνει:  </w:t>
      </w:r>
    </w:p>
    <w:p w14:paraId="0E41D3E4" w14:textId="56AAFBB2" w:rsidR="008F2564" w:rsidRPr="007F6E08" w:rsidRDefault="008F2564" w:rsidP="00DC759B">
      <w:pPr>
        <w:pStyle w:val="aff"/>
        <w:numPr>
          <w:ilvl w:val="0"/>
          <w:numId w:val="42"/>
        </w:numPr>
        <w:rPr>
          <w:lang w:val="el-GR"/>
        </w:rPr>
      </w:pPr>
      <w:r w:rsidRPr="007F6E08">
        <w:rPr>
          <w:lang w:val="el-GR"/>
        </w:rPr>
        <w:t xml:space="preserve">το συνολικό κόστος για το Έργο, χωρίς ΦΠΑ {βλ. ΠΑΡΑΡΤΗΜΑ </w:t>
      </w:r>
      <w:r>
        <w:t>V</w:t>
      </w:r>
      <w:r w:rsidR="0090356E" w:rsidRPr="007F6E08">
        <w:rPr>
          <w:lang w:val="el-GR"/>
        </w:rPr>
        <w:t>Ι</w:t>
      </w:r>
      <w:r w:rsidRPr="007F6E08">
        <w:rPr>
          <w:lang w:val="el-GR"/>
        </w:rPr>
        <w:t xml:space="preserve"> – Υπόδειγμα Οικονομικής Προσφοράς, </w:t>
      </w:r>
      <w:r w:rsidR="005D1EC3">
        <w:rPr>
          <w:lang w:val="el-GR"/>
        </w:rPr>
        <w:t xml:space="preserve">ΠΙΝΑΚΑΣ 4 - </w:t>
      </w:r>
      <w:r w:rsidR="0090356E" w:rsidRPr="007F6E08">
        <w:rPr>
          <w:lang w:val="el-GR"/>
        </w:rPr>
        <w:t xml:space="preserve">Συγκεντρωτικός </w:t>
      </w:r>
      <w:r w:rsidRPr="007F6E08">
        <w:rPr>
          <w:lang w:val="el-GR"/>
        </w:rPr>
        <w:t>Πίνακας Οικονομικής Προσφοράς</w:t>
      </w:r>
      <w:r w:rsidR="005D1EC3">
        <w:rPr>
          <w:lang w:val="el-GR"/>
        </w:rPr>
        <w:t xml:space="preserve"> Έργου</w:t>
      </w:r>
      <w:r w:rsidRPr="007F6E08">
        <w:rPr>
          <w:lang w:val="el-GR"/>
        </w:rPr>
        <w:t>, Στήλη “</w:t>
      </w:r>
      <w:r w:rsidR="007F6E08" w:rsidRPr="003A661C">
        <w:rPr>
          <w:lang w:val="el-GR"/>
        </w:rPr>
        <w:t xml:space="preserve"> </w:t>
      </w:r>
      <w:r w:rsidR="007F6E08" w:rsidRPr="007F6E08">
        <w:rPr>
          <w:lang w:val="el-GR"/>
        </w:rPr>
        <w:t>ΣΥΝΟΛΙΚΟ ΚΟΣΤΟΣ ΤΡΕΤΙΑΣ ΧΩΡΙΣ ΦΠΑ [€]</w:t>
      </w:r>
      <w:r w:rsidRPr="007F6E08">
        <w:rPr>
          <w:lang w:val="el-GR"/>
        </w:rPr>
        <w:t>” της Γραμμής “</w:t>
      </w:r>
      <w:r w:rsidR="005D1EC3">
        <w:rPr>
          <w:lang w:val="el-GR"/>
        </w:rPr>
        <w:t xml:space="preserve">ΓΕΝΙΚΟ </w:t>
      </w:r>
      <w:r w:rsidRPr="007F6E08">
        <w:rPr>
          <w:lang w:val="el-GR"/>
        </w:rPr>
        <w:t xml:space="preserve">ΣΥΝΟΛΟ”).  </w:t>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76" w:name="_Toc97194296"/>
      <w:bookmarkStart w:id="177" w:name="_Toc97194435"/>
      <w:bookmarkStart w:id="178" w:name="_Toc155976699"/>
      <w:r w:rsidRPr="00603221">
        <w:rPr>
          <w:rFonts w:cs="Tahoma"/>
          <w:lang w:val="el-GR"/>
        </w:rPr>
        <w:t>Κατάρτιση - Περιεχόμενο Προσφορών</w:t>
      </w:r>
      <w:bookmarkEnd w:id="176"/>
      <w:bookmarkEnd w:id="177"/>
      <w:bookmarkEnd w:id="178"/>
    </w:p>
    <w:p w14:paraId="6130DDE8" w14:textId="77777777" w:rsidR="008338F0" w:rsidRPr="00603221" w:rsidRDefault="003355E7" w:rsidP="005A1609">
      <w:pPr>
        <w:pStyle w:val="3"/>
        <w:ind w:left="709" w:hanging="709"/>
        <w:rPr>
          <w:lang w:val="el-GR"/>
        </w:rPr>
      </w:pPr>
      <w:bookmarkStart w:id="179" w:name="_Ref496542253"/>
      <w:bookmarkStart w:id="180" w:name="_Toc97194297"/>
      <w:bookmarkStart w:id="181" w:name="_Toc97194436"/>
      <w:bookmarkStart w:id="182" w:name="_Toc155976700"/>
      <w:r w:rsidRPr="00603221">
        <w:rPr>
          <w:lang w:val="el-GR"/>
        </w:rPr>
        <w:t>Γενικοί όροι υποβολής προσφορών</w:t>
      </w:r>
      <w:bookmarkEnd w:id="179"/>
      <w:bookmarkEnd w:id="180"/>
      <w:bookmarkEnd w:id="181"/>
      <w:bookmarkEnd w:id="182"/>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58871541"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w:t>
      </w:r>
      <w:r>
        <w:rPr>
          <w:rFonts w:cs="Helvetica"/>
          <w:color w:val="000000"/>
          <w:lang w:val="el-GR" w:eastAsia="el-GR"/>
        </w:rPr>
        <w:lastRenderedPageBreak/>
        <w:t>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428891F" w14:textId="16363A64" w:rsidR="00B44D28" w:rsidRDefault="00B44D28" w:rsidP="00B44D28">
      <w:pPr>
        <w:rPr>
          <w:lang w:val="el-GR"/>
        </w:rPr>
      </w:pPr>
      <w:r w:rsidRPr="005B7461">
        <w:rPr>
          <w:lang w:val="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w:t>
      </w:r>
      <w:r>
        <w:rPr>
          <w:lang w:val="el-GR"/>
        </w:rPr>
        <w:t xml:space="preserve"> </w:t>
      </w:r>
      <w:r w:rsidRPr="00A965A3">
        <w:rPr>
          <w:lang w:val="el-GR"/>
        </w:rPr>
        <w:t>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hyperlink r:id="rId21" w:history="1"/>
      <w:hyperlink r:id="rId22" w:history="1"/>
    </w:p>
    <w:p w14:paraId="02ADCEC5" w14:textId="720D0CDA"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183" w:name="_Toc74566860"/>
      <w:bookmarkStart w:id="184" w:name="_Ref496542299"/>
      <w:bookmarkStart w:id="185" w:name="_Toc97194298"/>
      <w:bookmarkStart w:id="186" w:name="_Toc97194437"/>
      <w:bookmarkStart w:id="187" w:name="_Toc155976701"/>
      <w:bookmarkEnd w:id="183"/>
      <w:r w:rsidRPr="00603221">
        <w:rPr>
          <w:lang w:val="el-GR"/>
        </w:rPr>
        <w:t>Χρόνος και Τρόπος υποβολής προσφορών</w:t>
      </w:r>
      <w:bookmarkEnd w:id="184"/>
      <w:bookmarkEnd w:id="185"/>
      <w:bookmarkEnd w:id="186"/>
      <w:bookmarkEnd w:id="187"/>
      <w:r w:rsidRPr="00603221">
        <w:rPr>
          <w:lang w:val="el-GR"/>
        </w:rPr>
        <w:t xml:space="preserve"> </w:t>
      </w:r>
    </w:p>
    <w:p w14:paraId="27788B99" w14:textId="5A03FC27" w:rsidR="008338F0" w:rsidRDefault="008338F0" w:rsidP="00DB2BAF">
      <w:pPr>
        <w:rPr>
          <w:lang w:val="el-GR"/>
        </w:rPr>
      </w:pPr>
    </w:p>
    <w:p w14:paraId="5690412D" w14:textId="50034E5B" w:rsidR="004B759E" w:rsidRPr="00821852" w:rsidRDefault="000F0E29" w:rsidP="00D472F0">
      <w:pPr>
        <w:rPr>
          <w:b/>
          <w:bCs/>
          <w:lang w:val="el-GR"/>
        </w:rPr>
      </w:pPr>
      <w:bookmarkStart w:id="188" w:name="_Toc74566862"/>
      <w:bookmarkStart w:id="189" w:name="_Toc97194299"/>
      <w:bookmarkEnd w:id="188"/>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4255F2">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9"/>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190"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0"/>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03BBDB50" w14:textId="77777777" w:rsidR="000F0E29" w:rsidRPr="000F0E29" w:rsidRDefault="000F0E29" w:rsidP="00D472F0">
      <w:pPr>
        <w:rPr>
          <w:lang w:val="el-GR"/>
        </w:rPr>
      </w:pPr>
      <w:bookmarkStart w:id="191" w:name="_Toc74566865"/>
      <w:bookmarkStart w:id="192" w:name="_Toc97194301"/>
      <w:bookmarkEnd w:id="191"/>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192"/>
      <w:r w:rsidR="004B759E" w:rsidRPr="00821852">
        <w:rPr>
          <w:lang w:val="el-GR"/>
        </w:rPr>
        <w:t xml:space="preserve"> </w:t>
      </w:r>
    </w:p>
    <w:p w14:paraId="4F563BCF" w14:textId="77777777" w:rsidR="004B759E" w:rsidRDefault="004B759E" w:rsidP="004B759E">
      <w:pPr>
        <w:rPr>
          <w:lang w:val="el-GR"/>
        </w:rPr>
      </w:pPr>
      <w:r>
        <w:rPr>
          <w:lang w:val="el-GR"/>
        </w:rPr>
        <w:t xml:space="preserve">(α)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w:t>
      </w:r>
      <w:r>
        <w:rPr>
          <w:lang w:val="el-GR"/>
        </w:rPr>
        <w:lastRenderedPageBreak/>
        <w:t>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193" w:name="_Ref75869622"/>
      <w:bookmarkStart w:id="194" w:name="_Toc97194302"/>
    </w:p>
    <w:p w14:paraId="5C483A6C" w14:textId="2512CBCC"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195" w:name="_Toc74566867"/>
      <w:bookmarkStart w:id="196" w:name="_Toc74566868"/>
      <w:bookmarkStart w:id="197" w:name="_Toc74566869"/>
      <w:bookmarkStart w:id="198" w:name="_Toc74566870"/>
      <w:bookmarkEnd w:id="195"/>
      <w:bookmarkEnd w:id="196"/>
      <w:bookmarkEnd w:id="197"/>
      <w:bookmarkEnd w:id="198"/>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4255F2" w:rsidRPr="004255F2">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4255F2" w:rsidRPr="00603221">
        <w:rPr>
          <w:lang w:val="el-GR"/>
        </w:rPr>
        <w:t xml:space="preserve">ΠΑΡΑΡΤΗΜΑ </w:t>
      </w:r>
      <w:r w:rsidR="004255F2" w:rsidRPr="004255F2">
        <w:rPr>
          <w:lang w:val="el-GR"/>
        </w:rPr>
        <w:t>VI</w:t>
      </w:r>
      <w:r w:rsidR="004255F2"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3"/>
      <w:bookmarkEnd w:id="194"/>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199" w:name="_Toc74566872"/>
      <w:bookmarkStart w:id="200" w:name="_Toc74566873"/>
      <w:bookmarkStart w:id="201" w:name="_Toc97194304"/>
      <w:bookmarkEnd w:id="199"/>
      <w:bookmarkEnd w:id="200"/>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01"/>
    </w:p>
    <w:p w14:paraId="1A503652" w14:textId="77777777" w:rsidR="004E36A7" w:rsidRPr="008A2283" w:rsidRDefault="004E36A7" w:rsidP="004E36A7">
      <w:pPr>
        <w:rPr>
          <w:color w:val="000000"/>
          <w:lang w:val="el-GR"/>
        </w:rPr>
      </w:pPr>
      <w:bookmarkStart w:id="202"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02"/>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CB7A20">
        <w:rPr>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03" w:name="_Ref496542340"/>
      <w:bookmarkStart w:id="204" w:name="_Toc97194305"/>
      <w:bookmarkStart w:id="205" w:name="_Toc97194438"/>
      <w:bookmarkStart w:id="206" w:name="_Toc155976702"/>
      <w:r w:rsidRPr="00603221">
        <w:rPr>
          <w:lang w:val="el-GR"/>
        </w:rPr>
        <w:t>Περιεχόμενα Φακέλου «Δικαιολογητικά Συμμετοχής - Τεχνική Προσφορά»</w:t>
      </w:r>
      <w:bookmarkEnd w:id="203"/>
      <w:bookmarkEnd w:id="204"/>
      <w:bookmarkEnd w:id="205"/>
      <w:bookmarkEnd w:id="206"/>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07" w:name="_Toc74566876"/>
      <w:bookmarkStart w:id="208" w:name="_Ref55324286"/>
      <w:bookmarkStart w:id="209" w:name="_Toc97194306"/>
      <w:bookmarkStart w:id="210" w:name="_Toc155976703"/>
      <w:bookmarkEnd w:id="207"/>
      <w:r w:rsidRPr="003329FF">
        <w:rPr>
          <w:rStyle w:val="Heading4Char"/>
          <w:rFonts w:ascii="Tahoma" w:hAnsi="Tahoma" w:cs="Tahoma"/>
          <w:b/>
          <w:bCs/>
          <w:sz w:val="22"/>
        </w:rPr>
        <w:t>Δικαιολογητικά Συμμετοχής</w:t>
      </w:r>
      <w:bookmarkEnd w:id="208"/>
      <w:bookmarkEnd w:id="209"/>
      <w:bookmarkEnd w:id="210"/>
    </w:p>
    <w:p w14:paraId="5A188320" w14:textId="25B33A08"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67C5FE00" w:rsidR="007702DC" w:rsidRDefault="007702DC" w:rsidP="007702DC">
      <w:pPr>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1AE2F93" w:rsidR="007702DC" w:rsidRPr="00BD7E89" w:rsidRDefault="007702DC" w:rsidP="007702DC">
      <w:pPr>
        <w:rPr>
          <w:lang w:val="el-GR"/>
        </w:rPr>
      </w:pPr>
      <w:r w:rsidRPr="00BD7E89">
        <w:rPr>
          <w:lang w:val="el-GR"/>
        </w:rPr>
        <w:t xml:space="preserve">β) </w:t>
      </w:r>
      <w:r w:rsidR="00751D3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11"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4255F2">
        <w:rPr>
          <w:lang w:val="el-GR"/>
        </w:rPr>
        <w:t>2.1.5</w:t>
      </w:r>
      <w:r w:rsidRPr="00603221">
        <w:rPr>
          <w:lang w:val="el-GR"/>
        </w:rPr>
        <w:fldChar w:fldCharType="end"/>
      </w:r>
      <w:bookmarkEnd w:id="211"/>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4255F2">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426EE8A9" w:rsidR="00CD4F51" w:rsidRPr="000527EE" w:rsidRDefault="00CD4F51" w:rsidP="00CD4F51">
      <w:pPr>
        <w:rPr>
          <w:lang w:val="el-GR"/>
        </w:rPr>
      </w:pPr>
      <w:bookmarkStart w:id="212" w:name="_Hlk118712689"/>
      <w:r w:rsidRPr="000527EE">
        <w:rPr>
          <w:lang w:val="el-GR"/>
        </w:rPr>
        <w:t xml:space="preserve">γ) </w:t>
      </w:r>
      <w:r w:rsidR="009F688B" w:rsidRPr="000527EE">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0527EE">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9F688B" w:rsidRPr="00603221">
        <w:rPr>
          <w:lang w:val="el-GR"/>
        </w:rPr>
        <w:t xml:space="preserve">ΠΑΡΑΡΤΗΜΑ </w:t>
      </w:r>
      <w:r w:rsidR="009F688B" w:rsidRPr="00603221">
        <w:t>VI</w:t>
      </w:r>
      <w:r w:rsidR="009F688B" w:rsidRPr="00603221">
        <w:rPr>
          <w:lang w:val="el-GR"/>
        </w:rPr>
        <w:t>Ι – Άλλες Δηλώσεις</w:t>
      </w:r>
      <w:r w:rsidR="009F688B">
        <w:rPr>
          <w:lang w:val="el-GR"/>
        </w:rPr>
        <w:fldChar w:fldCharType="end"/>
      </w:r>
      <w:r w:rsidRPr="000527EE">
        <w:rPr>
          <w:lang w:val="el-GR"/>
        </w:rPr>
        <w:t>.</w:t>
      </w:r>
    </w:p>
    <w:bookmarkEnd w:id="212"/>
    <w:p w14:paraId="0AF6E168" w14:textId="77777777" w:rsidR="007702DC" w:rsidRDefault="007702DC" w:rsidP="002C7E9A">
      <w:pPr>
        <w:rPr>
          <w:lang w:val="el-GR"/>
        </w:rPr>
      </w:pPr>
    </w:p>
    <w:p w14:paraId="3C320E46" w14:textId="67870F6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4255F2"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6512194"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lastRenderedPageBreak/>
        <w:t>Οι υποψήφιοι οικονομικοί</w:t>
      </w:r>
      <w:r w:rsidR="00851B8A">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087E8092"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4255F2"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DC759B">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FFC3E98" w14:textId="77777777" w:rsidR="00851B8A" w:rsidRDefault="00851B8A" w:rsidP="00851B8A">
      <w:pPr>
        <w:rPr>
          <w:lang w:val="el-GR"/>
        </w:rPr>
      </w:pPr>
    </w:p>
    <w:p w14:paraId="765FB426" w14:textId="0782CCEC" w:rsidR="00851B8A" w:rsidRDefault="00851B8A" w:rsidP="00851B8A">
      <w:pPr>
        <w:rPr>
          <w:lang w:val="el-GR"/>
        </w:rPr>
      </w:pPr>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Pr>
          <w:b/>
          <w:bCs/>
          <w:lang w:val="el-GR"/>
        </w:rPr>
        <w:t>ΕΕΕΣ</w:t>
      </w:r>
      <w:r>
        <w:rPr>
          <w:lang w:val="el-GR"/>
        </w:rPr>
        <w:t xml:space="preserve"> σύμφωνα με τα </w:t>
      </w:r>
      <w:r>
        <w:rPr>
          <w:b/>
          <w:bCs/>
          <w:lang w:val="el-GR"/>
        </w:rPr>
        <w:t xml:space="preserve">ως άνω αναφερόμενα για το ΕΕΕΣ. </w:t>
      </w:r>
      <w:r>
        <w:rPr>
          <w:lang w:val="el-GR"/>
        </w:rPr>
        <w:t xml:space="preserve"> </w:t>
      </w:r>
    </w:p>
    <w:p w14:paraId="39D23A47" w14:textId="77777777" w:rsidR="00851B8A" w:rsidRDefault="00851B8A" w:rsidP="00851B8A">
      <w:pPr>
        <w:rPr>
          <w:lang w:val="el-GR"/>
        </w:rPr>
      </w:pPr>
    </w:p>
    <w:p w14:paraId="3E433FD0" w14:textId="77777777" w:rsidR="002C7E9A" w:rsidRPr="00603221" w:rsidRDefault="002C7E9A">
      <w:pPr>
        <w:pStyle w:val="4"/>
        <w:rPr>
          <w:rFonts w:cs="Tahoma"/>
          <w:szCs w:val="22"/>
          <w:lang w:val="el-GR"/>
        </w:rPr>
      </w:pPr>
      <w:bookmarkStart w:id="213" w:name="_Toc97194307"/>
      <w:bookmarkStart w:id="214" w:name="_Toc155976704"/>
      <w:r w:rsidRPr="00603221">
        <w:rPr>
          <w:rFonts w:cs="Tahoma"/>
          <w:szCs w:val="22"/>
          <w:lang w:val="el-GR"/>
        </w:rPr>
        <w:lastRenderedPageBreak/>
        <w:t>Τεχνική Προσφορά</w:t>
      </w:r>
      <w:bookmarkEnd w:id="213"/>
      <w:bookmarkEnd w:id="214"/>
      <w:r w:rsidRPr="00603221">
        <w:rPr>
          <w:rFonts w:cs="Tahoma"/>
          <w:szCs w:val="22"/>
          <w:lang w:val="el-GR"/>
        </w:rPr>
        <w:t xml:space="preserve"> </w:t>
      </w:r>
      <w:r w:rsidR="00E1337D" w:rsidRPr="00603221">
        <w:rPr>
          <w:rFonts w:cs="Tahoma"/>
          <w:szCs w:val="22"/>
          <w:lang w:val="el-GR"/>
        </w:rPr>
        <w:t xml:space="preserve"> </w:t>
      </w:r>
    </w:p>
    <w:p w14:paraId="34F3DD8A" w14:textId="42E92695"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4255F2"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4255F2"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12AF0E12"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4255F2" w:rsidRPr="004255F2">
        <w:rPr>
          <w:lang w:val="el-GR"/>
        </w:rPr>
        <w:t xml:space="preserve">ΠΑΡΑΡΤΗΜΑ </w:t>
      </w:r>
      <w:r w:rsidR="004255F2" w:rsidRPr="00603221">
        <w:t>V</w:t>
      </w:r>
      <w:r w:rsidR="004255F2" w:rsidRPr="004255F2">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15" w:name="_Ref496542376"/>
      <w:bookmarkStart w:id="216" w:name="_Toc97194308"/>
      <w:bookmarkStart w:id="217" w:name="_Toc97194439"/>
      <w:bookmarkStart w:id="218" w:name="_Toc155976705"/>
      <w:r w:rsidRPr="00603221">
        <w:rPr>
          <w:lang w:val="el-GR"/>
        </w:rPr>
        <w:t>Περιεχόμενα Φακέλου «Οικονομική Προσφορά» / Τρόπος σύνταξης και υποβολής οικονομικών προσφορών</w:t>
      </w:r>
      <w:bookmarkEnd w:id="215"/>
      <w:bookmarkEnd w:id="216"/>
      <w:bookmarkEnd w:id="217"/>
      <w:bookmarkEnd w:id="218"/>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441A69BE"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4255F2" w:rsidRPr="00603221">
        <w:rPr>
          <w:lang w:val="el-GR"/>
        </w:rPr>
        <w:t xml:space="preserve">ΠΑΡΑΡΤΗΜΑ </w:t>
      </w:r>
      <w:r w:rsidR="004255F2" w:rsidRPr="00603221">
        <w:t>VI</w:t>
      </w:r>
      <w:r w:rsidR="004255F2"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AA5E95">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19" w:name="_Hlk67667045"/>
      <w:r w:rsidR="00C25AFF" w:rsidRPr="00C25AFF">
        <w:rPr>
          <w:lang w:val="el-GR"/>
        </w:rPr>
        <w:t>όπως τροποποιήθηκε με το άρθρο 42 του ν. 4782/Α36/9-3-2021</w:t>
      </w:r>
      <w:r w:rsidR="00C25AFF">
        <w:rPr>
          <w:lang w:val="el-GR"/>
        </w:rPr>
        <w:t xml:space="preserve"> </w:t>
      </w:r>
      <w:bookmarkEnd w:id="219"/>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20" w:name="_Ref496542395"/>
      <w:bookmarkStart w:id="221" w:name="_Ref496542431"/>
      <w:bookmarkStart w:id="222" w:name="_Toc97194309"/>
      <w:bookmarkStart w:id="223" w:name="_Toc97194440"/>
      <w:bookmarkStart w:id="224" w:name="_Toc155976706"/>
      <w:r w:rsidRPr="00603221">
        <w:rPr>
          <w:lang w:val="el-GR"/>
        </w:rPr>
        <w:t>Χρόνος ισχύος των προσφορών</w:t>
      </w:r>
      <w:bookmarkEnd w:id="220"/>
      <w:bookmarkEnd w:id="221"/>
      <w:bookmarkEnd w:id="222"/>
      <w:bookmarkEnd w:id="223"/>
      <w:bookmarkEnd w:id="224"/>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0CE010E5" w:rsidR="000527FB" w:rsidRDefault="003355E7" w:rsidP="000527FB">
      <w:pPr>
        <w:rPr>
          <w:lang w:val="el-GR" w:eastAsia="el-GR"/>
        </w:rPr>
      </w:pPr>
      <w:r w:rsidRPr="00603221">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4255F2">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25"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25"/>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26" w:name="_Ref67613193"/>
      <w:bookmarkStart w:id="227" w:name="_Toc97194310"/>
      <w:bookmarkStart w:id="228" w:name="_Toc97194441"/>
      <w:bookmarkStart w:id="229" w:name="_Toc155976707"/>
      <w:r w:rsidRPr="00603221">
        <w:rPr>
          <w:lang w:val="el-GR"/>
        </w:rPr>
        <w:t>Λόγοι απόρριψης προσφορών</w:t>
      </w:r>
      <w:bookmarkEnd w:id="226"/>
      <w:bookmarkEnd w:id="227"/>
      <w:bookmarkEnd w:id="228"/>
      <w:bookmarkEnd w:id="229"/>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69E04D5" w:rsidR="00DE6525" w:rsidRPr="00603221" w:rsidRDefault="00A334BA" w:rsidP="00DC759B">
      <w:pPr>
        <w:pStyle w:val="aff"/>
        <w:numPr>
          <w:ilvl w:val="0"/>
          <w:numId w:val="24"/>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4255F2">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DC759B">
      <w:pPr>
        <w:pStyle w:val="aff"/>
        <w:numPr>
          <w:ilvl w:val="0"/>
          <w:numId w:val="24"/>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5A701EEA" w:rsidR="00DE6525" w:rsidRPr="00603221" w:rsidRDefault="00DE6525" w:rsidP="00DC759B">
      <w:pPr>
        <w:pStyle w:val="aff"/>
        <w:numPr>
          <w:ilvl w:val="0"/>
          <w:numId w:val="24"/>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9B3D228" w:rsidR="00DE6525" w:rsidRPr="004A4A9D" w:rsidRDefault="00DE6525" w:rsidP="00DC759B">
      <w:pPr>
        <w:pStyle w:val="aff"/>
        <w:numPr>
          <w:ilvl w:val="0"/>
          <w:numId w:val="24"/>
        </w:numPr>
        <w:spacing w:before="120"/>
        <w:ind w:left="284" w:hanging="142"/>
        <w:contextualSpacing w:val="0"/>
        <w:rPr>
          <w:lang w:val="el-GR"/>
        </w:rPr>
      </w:pPr>
      <w:r w:rsidRPr="004A4A9D">
        <w:rPr>
          <w:lang w:val="el-GR"/>
        </w:rPr>
        <w:t>η οποία είναι εναλλακτική προσφορά</w:t>
      </w:r>
      <w:r w:rsidR="00433E35" w:rsidRPr="004A4A9D">
        <w:rPr>
          <w:lang w:val="el-GR"/>
        </w:rPr>
        <w:t xml:space="preserve">. </w:t>
      </w:r>
    </w:p>
    <w:p w14:paraId="53DAC004" w14:textId="17992CF3" w:rsidR="00DE6525" w:rsidRPr="00603221" w:rsidRDefault="00DE6525" w:rsidP="00DC759B">
      <w:pPr>
        <w:pStyle w:val="aff"/>
        <w:numPr>
          <w:ilvl w:val="0"/>
          <w:numId w:val="24"/>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4255F2">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w:t>
      </w:r>
      <w:r w:rsidRPr="00603221">
        <w:rPr>
          <w:lang w:val="el-GR"/>
        </w:rPr>
        <w:lastRenderedPageBreak/>
        <w:t xml:space="preserve">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DC759B">
      <w:pPr>
        <w:pStyle w:val="aff"/>
        <w:numPr>
          <w:ilvl w:val="0"/>
          <w:numId w:val="24"/>
        </w:numPr>
        <w:spacing w:before="120"/>
        <w:ind w:left="284" w:hanging="142"/>
        <w:contextualSpacing w:val="0"/>
        <w:rPr>
          <w:lang w:val="el-GR"/>
        </w:rPr>
      </w:pPr>
      <w:r w:rsidRPr="00603221">
        <w:rPr>
          <w:lang w:val="el-GR"/>
        </w:rPr>
        <w:t>η οποία είναι υπό αίρεση,</w:t>
      </w:r>
    </w:p>
    <w:p w14:paraId="0761F555" w14:textId="4E2E1731" w:rsidR="00DE6525" w:rsidRPr="00603221" w:rsidRDefault="00DE6525" w:rsidP="00DC759B">
      <w:pPr>
        <w:pStyle w:val="aff"/>
        <w:numPr>
          <w:ilvl w:val="0"/>
          <w:numId w:val="24"/>
        </w:numPr>
        <w:spacing w:before="120"/>
        <w:ind w:left="284" w:hanging="142"/>
        <w:contextualSpacing w:val="0"/>
        <w:rPr>
          <w:lang w:val="el-GR"/>
        </w:rPr>
      </w:pPr>
      <w:r w:rsidRPr="00603221">
        <w:rPr>
          <w:lang w:val="el-GR"/>
        </w:rPr>
        <w:t>η οποία θέτει όρο αναπροσαρμογής,</w:t>
      </w:r>
      <w:r w:rsidR="008473C2" w:rsidRPr="003A661C">
        <w:rPr>
          <w:lang w:val="el-GR"/>
        </w:rPr>
        <w:t xml:space="preserve"> </w:t>
      </w:r>
      <w:r w:rsidR="008473C2" w:rsidRPr="008473C2">
        <w:rPr>
          <w:lang w:val="el-GR"/>
        </w:rPr>
        <w:t>πλην των αναφερομένων στην παρ. 6.</w:t>
      </w:r>
      <w:r w:rsidR="008473C2">
        <w:rPr>
          <w:lang w:val="el-GR"/>
        </w:rPr>
        <w:t>5</w:t>
      </w:r>
      <w:r w:rsidR="008473C2" w:rsidRPr="008473C2">
        <w:rPr>
          <w:lang w:val="el-GR"/>
        </w:rPr>
        <w:t xml:space="preserve"> Αναπροσαρμογή Τιμής</w:t>
      </w:r>
    </w:p>
    <w:p w14:paraId="540D6E35" w14:textId="77777777" w:rsidR="00250252" w:rsidRDefault="00250252" w:rsidP="00DC759B">
      <w:pPr>
        <w:pStyle w:val="aff"/>
        <w:numPr>
          <w:ilvl w:val="0"/>
          <w:numId w:val="24"/>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DC759B">
      <w:pPr>
        <w:pStyle w:val="aff"/>
        <w:numPr>
          <w:ilvl w:val="0"/>
          <w:numId w:val="24"/>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DC759B">
      <w:pPr>
        <w:pStyle w:val="aff"/>
        <w:numPr>
          <w:ilvl w:val="0"/>
          <w:numId w:val="24"/>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DC759B">
      <w:pPr>
        <w:pStyle w:val="aff"/>
        <w:numPr>
          <w:ilvl w:val="0"/>
          <w:numId w:val="24"/>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DC759B">
      <w:pPr>
        <w:pStyle w:val="aff"/>
        <w:numPr>
          <w:ilvl w:val="0"/>
          <w:numId w:val="24"/>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DC759B">
      <w:pPr>
        <w:pStyle w:val="aff"/>
        <w:numPr>
          <w:ilvl w:val="0"/>
          <w:numId w:val="24"/>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42922691" w:rsidR="00957A03" w:rsidRPr="00957A03" w:rsidRDefault="00957A03" w:rsidP="00DC759B">
      <w:pPr>
        <w:pStyle w:val="aff"/>
        <w:numPr>
          <w:ilvl w:val="0"/>
          <w:numId w:val="24"/>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DC759B">
      <w:pPr>
        <w:pStyle w:val="aff"/>
        <w:numPr>
          <w:ilvl w:val="0"/>
          <w:numId w:val="24"/>
        </w:numPr>
        <w:spacing w:before="120"/>
        <w:ind w:left="284" w:hanging="142"/>
        <w:contextualSpacing w:val="0"/>
        <w:rPr>
          <w:lang w:val="el-GR"/>
        </w:rPr>
      </w:pPr>
      <w:bookmarkStart w:id="230"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30"/>
    <w:p w14:paraId="10892326" w14:textId="77777777" w:rsidR="004E79B7" w:rsidRDefault="00250252" w:rsidP="00DC759B">
      <w:pPr>
        <w:pStyle w:val="aff"/>
        <w:numPr>
          <w:ilvl w:val="0"/>
          <w:numId w:val="24"/>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77777777" w:rsidR="004E79B7" w:rsidRPr="00AA5E95" w:rsidRDefault="004E79B7" w:rsidP="00DC759B">
      <w:pPr>
        <w:pStyle w:val="aff"/>
        <w:numPr>
          <w:ilvl w:val="0"/>
          <w:numId w:val="24"/>
        </w:numPr>
        <w:spacing w:before="120"/>
        <w:ind w:left="284" w:hanging="142"/>
        <w:contextualSpacing w:val="0"/>
        <w:rPr>
          <w:lang w:val="el-GR"/>
        </w:rPr>
      </w:pPr>
      <w:bookmarkStart w:id="231" w:name="_Hlk126499378"/>
      <w:r w:rsidRPr="00AA5E95">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31"/>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32" w:name="_Toc97194442"/>
      <w:bookmarkStart w:id="233" w:name="_Toc155976708"/>
      <w:r w:rsidRPr="00603221">
        <w:rPr>
          <w:rFonts w:cs="Tahoma"/>
          <w:sz w:val="22"/>
          <w:szCs w:val="22"/>
        </w:rPr>
        <w:lastRenderedPageBreak/>
        <w:t>ΔΙΕΝΕΡΓΕΙΑ ΔΙΑΔΙΚΑΣΙΑΣ - ΑΞΙΟΛΟΓΗΣΗ ΠΡΟΣΦΟΡΩΝ</w:t>
      </w:r>
      <w:bookmarkEnd w:id="232"/>
      <w:bookmarkEnd w:id="233"/>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34" w:name="_Ref496542534"/>
      <w:bookmarkStart w:id="235" w:name="_Toc97194311"/>
      <w:bookmarkStart w:id="236" w:name="_Toc97194443"/>
      <w:bookmarkStart w:id="237" w:name="_Toc155976709"/>
      <w:r w:rsidRPr="00603221">
        <w:rPr>
          <w:rFonts w:cs="Tahoma"/>
          <w:lang w:val="el-GR"/>
        </w:rPr>
        <w:t>Αποσφράγιση και αξιολόγηση προσφορών</w:t>
      </w:r>
      <w:bookmarkEnd w:id="234"/>
      <w:bookmarkEnd w:id="235"/>
      <w:bookmarkEnd w:id="236"/>
      <w:bookmarkEnd w:id="237"/>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38" w:name="_Ref496542486"/>
      <w:bookmarkStart w:id="239" w:name="_Toc97194312"/>
      <w:bookmarkStart w:id="240" w:name="_Toc97194444"/>
      <w:bookmarkStart w:id="241" w:name="_Toc155976710"/>
      <w:r w:rsidRPr="00603221">
        <w:rPr>
          <w:lang w:val="el-GR"/>
        </w:rPr>
        <w:t>Ηλεκτρονική αποσφράγιση προσφορών</w:t>
      </w:r>
      <w:bookmarkEnd w:id="238"/>
      <w:bookmarkEnd w:id="239"/>
      <w:bookmarkEnd w:id="240"/>
      <w:bookmarkEnd w:id="241"/>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F0E1E75" w14:textId="0CA2D3F8" w:rsidR="00032BBA" w:rsidRPr="00821852" w:rsidRDefault="00032BBA" w:rsidP="00DC759B">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032BBA">
        <w:rPr>
          <w:lang w:val="el-GR"/>
        </w:rPr>
        <w:t xml:space="preserve">τέσσερις (4) εργάσιμες ημέρες μετά την καταληκτική ημερομηνία προσφορών </w:t>
      </w:r>
      <w:r w:rsidR="009B19FF" w:rsidRPr="009B19FF">
        <w:rPr>
          <w:b/>
          <w:bCs/>
          <w:lang w:val="el-GR"/>
        </w:rPr>
        <w:t>01-03-2024</w:t>
      </w:r>
      <w:r w:rsidR="009B19FF">
        <w:rPr>
          <w:lang w:val="el-GR"/>
        </w:rPr>
        <w:t xml:space="preserve">, ημέρα </w:t>
      </w:r>
      <w:r w:rsidR="009B19FF" w:rsidRPr="009B19FF">
        <w:rPr>
          <w:b/>
          <w:bCs/>
          <w:lang w:val="el-GR"/>
        </w:rPr>
        <w:t>Παρασκευή</w:t>
      </w:r>
      <w:r w:rsidR="009B19FF">
        <w:rPr>
          <w:lang w:val="el-GR"/>
        </w:rPr>
        <w:t xml:space="preserve"> και ώρα </w:t>
      </w:r>
      <w:r w:rsidR="009B19FF" w:rsidRPr="009B19FF">
        <w:rPr>
          <w:b/>
          <w:bCs/>
          <w:lang w:val="el-GR"/>
        </w:rPr>
        <w:t>14:00</w:t>
      </w:r>
      <w:r w:rsidRPr="00032BBA">
        <w:rPr>
          <w:lang w:val="el-GR"/>
        </w:rPr>
        <w:t xml:space="preserve">.  </w:t>
      </w:r>
    </w:p>
    <w:p w14:paraId="1BB354B5" w14:textId="376C66D2" w:rsidR="00032BBA" w:rsidRPr="00CE73AA" w:rsidRDefault="00032BBA" w:rsidP="00032BBA">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42" w:name="_Toc74566885"/>
      <w:bookmarkStart w:id="243" w:name="_Toc74566886"/>
      <w:bookmarkStart w:id="244" w:name="_Toc74566887"/>
      <w:bookmarkStart w:id="245" w:name="_Toc74566888"/>
      <w:bookmarkStart w:id="246" w:name="_Toc74566889"/>
      <w:bookmarkStart w:id="247" w:name="_Toc74566890"/>
      <w:bookmarkStart w:id="248" w:name="_Toc74566891"/>
      <w:bookmarkStart w:id="249" w:name="_Toc74566892"/>
      <w:bookmarkStart w:id="250" w:name="_Ref40981105"/>
      <w:bookmarkStart w:id="251" w:name="_Ref40981122"/>
      <w:bookmarkStart w:id="252" w:name="_Ref40981155"/>
      <w:bookmarkStart w:id="253" w:name="_Toc97194313"/>
      <w:bookmarkStart w:id="254" w:name="_Toc97194445"/>
      <w:bookmarkStart w:id="255" w:name="_Toc155976711"/>
      <w:bookmarkEnd w:id="242"/>
      <w:bookmarkEnd w:id="243"/>
      <w:bookmarkEnd w:id="244"/>
      <w:bookmarkEnd w:id="245"/>
      <w:bookmarkEnd w:id="246"/>
      <w:bookmarkEnd w:id="247"/>
      <w:bookmarkEnd w:id="248"/>
      <w:bookmarkEnd w:id="249"/>
      <w:r w:rsidRPr="00603221">
        <w:rPr>
          <w:lang w:val="el-GR"/>
        </w:rPr>
        <w:t>Αξιολόγηση προσφορών</w:t>
      </w:r>
      <w:bookmarkEnd w:id="250"/>
      <w:bookmarkEnd w:id="251"/>
      <w:bookmarkEnd w:id="252"/>
      <w:bookmarkEnd w:id="253"/>
      <w:bookmarkEnd w:id="254"/>
      <w:bookmarkEnd w:id="255"/>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61DC5EFA" w14:textId="542BFCD1" w:rsidR="00E57533" w:rsidRDefault="00E57533">
      <w:pPr>
        <w:suppressAutoHyphens w:val="0"/>
        <w:spacing w:after="0"/>
        <w:jc w:val="left"/>
        <w:rPr>
          <w:i/>
          <w:iCs/>
          <w:color w:val="5B9BD5"/>
          <w:kern w:val="1"/>
          <w:lang w:val="el-GR" w:eastAsia="el-GR"/>
        </w:rPr>
      </w:pPr>
    </w:p>
    <w:p w14:paraId="5E34863E" w14:textId="0AD0ADB9" w:rsidR="00E57533" w:rsidRPr="00BD7E89" w:rsidRDefault="00E57533" w:rsidP="00E57533">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00EE82B" w14:textId="0BA91B81" w:rsidR="00E57533" w:rsidRPr="00BD7E89" w:rsidRDefault="00E57533" w:rsidP="00E57533">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6ED85D2" w14:textId="5C123CBE" w:rsidR="00E57533" w:rsidRPr="00BD7E89"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133BF14" w14:textId="220ABE2A" w:rsidR="00E57533" w:rsidRDefault="00E57533" w:rsidP="00E57533">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9362A6D" w14:textId="112E0D47" w:rsidR="00E57533" w:rsidRDefault="00E57533" w:rsidP="00E57533">
      <w:pPr>
        <w:suppressAutoHyphens w:val="0"/>
        <w:autoSpaceDE w:val="0"/>
        <w:autoSpaceDN w:val="0"/>
        <w:adjustRightInd w:val="0"/>
        <w:spacing w:after="0"/>
        <w:rPr>
          <w:kern w:val="1"/>
          <w:lang w:val="el-GR"/>
        </w:rPr>
      </w:pPr>
    </w:p>
    <w:p w14:paraId="7E0647FF" w14:textId="1C143805" w:rsidR="00E57533" w:rsidRDefault="00E57533" w:rsidP="00E57533">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52050EE0" w14:textId="4EB5EA63" w:rsidR="00E57533" w:rsidRDefault="00E57533" w:rsidP="00E57533">
      <w:pPr>
        <w:textAlignment w:val="baseline"/>
        <w:rPr>
          <w:kern w:val="1"/>
          <w:lang w:val="el-GR"/>
        </w:rPr>
      </w:pPr>
    </w:p>
    <w:p w14:paraId="2718905A" w14:textId="12926CC5" w:rsidR="00E57533" w:rsidRDefault="00E57533" w:rsidP="00E57533">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4669287" w14:textId="2B269BE2"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1E1029F9" w14:textId="75AC36C8" w:rsidR="00E57533" w:rsidRDefault="00E57533">
      <w:pPr>
        <w:textAlignment w:val="baseline"/>
        <w:rPr>
          <w:i/>
          <w:iCs/>
          <w:color w:val="5B9BD5"/>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4"/>
      </w:r>
      <w:r>
        <w:rPr>
          <w:kern w:val="1"/>
          <w:lang w:val="el-GR" w:eastAsia="el-GR"/>
        </w:rPr>
        <w:t xml:space="preserve">  </w:t>
      </w:r>
    </w:p>
    <w:p w14:paraId="6D2702B5" w14:textId="3773AF6F" w:rsidR="00130942" w:rsidRDefault="00130942"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0C9FBE03" w14:textId="6C1E0246" w:rsidR="00130942" w:rsidRDefault="00130942" w:rsidP="00130942">
      <w:pPr>
        <w:textAlignment w:val="baseline"/>
        <w:rPr>
          <w:kern w:val="1"/>
          <w:lang w:val="el-GR" w:eastAsia="el-GR"/>
        </w:rPr>
      </w:pP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57" w:name="__RefHeading___Toc491950129"/>
      <w:bookmarkEnd w:id="257"/>
    </w:p>
    <w:p w14:paraId="1B988211" w14:textId="77777777" w:rsidR="008338F0" w:rsidRDefault="003355E7" w:rsidP="003A109E">
      <w:pPr>
        <w:pStyle w:val="2"/>
        <w:rPr>
          <w:rFonts w:cs="Tahoma"/>
          <w:lang w:val="el-GR"/>
        </w:rPr>
      </w:pPr>
      <w:r w:rsidRPr="00603221">
        <w:rPr>
          <w:rFonts w:cs="Tahoma"/>
          <w:lang w:val="el-GR"/>
        </w:rPr>
        <w:tab/>
      </w:r>
      <w:bookmarkStart w:id="258" w:name="_Ref496542592"/>
      <w:bookmarkStart w:id="259" w:name="_Ref67613215"/>
      <w:bookmarkStart w:id="260" w:name="_Toc97194314"/>
      <w:bookmarkStart w:id="261" w:name="_Toc97194446"/>
      <w:bookmarkStart w:id="262" w:name="_Toc15597671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58"/>
      <w:r w:rsidR="00BB3801" w:rsidRPr="00603221">
        <w:rPr>
          <w:rFonts w:cs="Tahoma"/>
          <w:lang w:val="el-GR"/>
        </w:rPr>
        <w:t>προσωρινού αναδόχου</w:t>
      </w:r>
      <w:bookmarkEnd w:id="259"/>
      <w:bookmarkEnd w:id="260"/>
      <w:bookmarkEnd w:id="261"/>
      <w:bookmarkEnd w:id="262"/>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3A6FECF4"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AA5E95" w:rsidRDefault="00095840" w:rsidP="00095840">
      <w:pPr>
        <w:rPr>
          <w:lang w:val="el-GR"/>
        </w:rPr>
      </w:pPr>
      <w:r w:rsidRPr="00AA5E95">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331E534F"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63" w:name="_Toc74566895"/>
      <w:bookmarkStart w:id="264" w:name="_Toc74566896"/>
      <w:bookmarkStart w:id="265" w:name="_Toc74566897"/>
      <w:bookmarkStart w:id="266" w:name="_Toc74566898"/>
      <w:bookmarkStart w:id="267" w:name="_Toc74566899"/>
      <w:bookmarkStart w:id="268" w:name="_Toc74566900"/>
      <w:bookmarkStart w:id="269" w:name="_Toc74566901"/>
      <w:bookmarkStart w:id="270" w:name="_Toc74566902"/>
      <w:bookmarkStart w:id="271" w:name="_Toc74566903"/>
      <w:bookmarkStart w:id="272" w:name="_Toc74566904"/>
      <w:bookmarkStart w:id="273" w:name="_Toc74566905"/>
      <w:bookmarkStart w:id="274" w:name="_Toc74566906"/>
      <w:bookmarkStart w:id="275" w:name="_Toc74566907"/>
      <w:bookmarkStart w:id="276" w:name="_Toc74566908"/>
      <w:bookmarkStart w:id="277" w:name="_Toc74566909"/>
      <w:bookmarkStart w:id="278" w:name="_Toc74566910"/>
      <w:bookmarkStart w:id="279" w:name="_Toc74566911"/>
      <w:bookmarkStart w:id="280" w:name="_Toc74566912"/>
      <w:bookmarkStart w:id="281" w:name="_Toc74566913"/>
      <w:bookmarkStart w:id="282" w:name="_Toc74566914"/>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603221">
        <w:rPr>
          <w:rFonts w:cs="Tahoma"/>
          <w:lang w:val="el-GR"/>
        </w:rPr>
        <w:tab/>
      </w:r>
      <w:bookmarkStart w:id="283" w:name="_Toc97194315"/>
      <w:bookmarkStart w:id="284" w:name="_Toc97194447"/>
      <w:bookmarkStart w:id="285" w:name="_Ref113958813"/>
      <w:bookmarkStart w:id="286" w:name="_Ref113958825"/>
      <w:bookmarkStart w:id="287" w:name="_Ref113958826"/>
      <w:bookmarkStart w:id="288" w:name="_Toc155976713"/>
      <w:r w:rsidRPr="00603221">
        <w:rPr>
          <w:rFonts w:cs="Tahoma"/>
          <w:lang w:val="el-GR"/>
        </w:rPr>
        <w:t>Κατακύρωση - σύναψη σύμβασης</w:t>
      </w:r>
      <w:bookmarkEnd w:id="283"/>
      <w:bookmarkEnd w:id="284"/>
      <w:bookmarkEnd w:id="285"/>
      <w:bookmarkEnd w:id="286"/>
      <w:bookmarkEnd w:id="287"/>
      <w:bookmarkEnd w:id="288"/>
      <w:r w:rsidRPr="00603221">
        <w:rPr>
          <w:rFonts w:cs="Tahoma"/>
          <w:lang w:val="el-GR"/>
        </w:rPr>
        <w:t xml:space="preserve"> </w:t>
      </w:r>
    </w:p>
    <w:p w14:paraId="740E98DB" w14:textId="06A8A253"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Pr>
          <w:lang w:val="el-GR" w:eastAsia="ar-SA"/>
        </w:rPr>
        <w:t xml:space="preserve">κατακύρωσης </w:t>
      </w:r>
      <w:r w:rsidR="005B1D5A" w:rsidRPr="00CE73AA">
        <w:rPr>
          <w:lang w:val="el-GR" w:eastAsia="ar-SA"/>
        </w:rPr>
        <w:t>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w:t>
      </w:r>
      <w:r w:rsidR="005B1D5A">
        <w:rPr>
          <w:lang w:val="el-GR" w:eastAsia="ar-SA"/>
        </w:rPr>
        <w:t xml:space="preserve"> (περί αξιολόγησης των δικαιολογητικών συμμετοχής, της τεχνικής και της οικονομικής προσφοράς).</w:t>
      </w:r>
      <w:r w:rsidR="005B1D5A" w:rsidRPr="00CE73AA">
        <w:rPr>
          <w:lang w:val="el-GR" w:eastAsia="ar-SA"/>
        </w:rPr>
        <w:t xml:space="preserve"> </w:t>
      </w:r>
    </w:p>
    <w:p w14:paraId="6F0B0B42" w14:textId="4B43AFFD" w:rsidR="005B1D5A" w:rsidRDefault="005B1D5A" w:rsidP="005B1D5A">
      <w:pPr>
        <w:rPr>
          <w:lang w:val="el-GR" w:eastAsia="ar-SA"/>
        </w:rPr>
      </w:pPr>
      <w:r w:rsidRPr="001468D7">
        <w:rPr>
          <w:color w:val="000000"/>
          <w:shd w:val="clear" w:color="auto" w:fill="FFFFFF"/>
          <w:lang w:val="el-GR"/>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Pr>
          <w:color w:val="000000"/>
          <w:shd w:val="clear" w:color="auto" w:fill="FFFFFF"/>
          <w:lang w:val="el-GR"/>
        </w:rPr>
        <w:t>».</w:t>
      </w:r>
      <w:r w:rsidRPr="00CE73AA">
        <w:rPr>
          <w:lang w:val="el-GR" w:eastAsia="ar-SA"/>
        </w:rPr>
        <w:t xml:space="preserve"> </w:t>
      </w:r>
    </w:p>
    <w:p w14:paraId="15BBCD01" w14:textId="4D4AF1BE" w:rsidR="005B1D5A" w:rsidRPr="00CE73AA" w:rsidRDefault="005B1D5A"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οι προσφέροντες λαμβάνουν γνώση των λοιπών συμμετεχόντων στη διαδικασία και των στοιχεί</w:t>
      </w:r>
      <w:r>
        <w:rPr>
          <w:lang w:val="el-GR" w:eastAsia="ar-SA"/>
        </w:rPr>
        <w:t xml:space="preserve">ων που υποβλήθηκαν από αυτούς, </w:t>
      </w:r>
      <w:r>
        <w:rPr>
          <w:lang w:val="el-GR"/>
        </w:rPr>
        <w:t>με ενέργειες της αναθέτουσας αρχής</w:t>
      </w:r>
      <w:r>
        <w:rPr>
          <w:rStyle w:val="ab"/>
          <w:lang w:val="el-GR"/>
        </w:rPr>
        <w:footnoteReference w:id="5"/>
      </w:r>
      <w:r w:rsidRPr="00BE6FAB">
        <w:rPr>
          <w:lang w:val="el-GR" w:eastAsia="ar-SA"/>
        </w:rPr>
        <w:t>.</w:t>
      </w:r>
      <w:r w:rsidRPr="00CE73AA">
        <w:rPr>
          <w:lang w:val="el-GR" w:eastAsia="ar-SA"/>
        </w:rPr>
        <w:t xml:space="preserve"> Κατά της απόφασης κατακύρωσης χωρεί προδικαστική προσφυγή ενώπιον της </w:t>
      </w:r>
      <w:r w:rsidR="00602A33" w:rsidRPr="006B704A">
        <w:rPr>
          <w:lang w:val="el-GR"/>
        </w:rPr>
        <w:t>Ε.Α.ΔΗ.ΣΥ.</w:t>
      </w:r>
      <w:r w:rsidRPr="00CE73AA">
        <w:rPr>
          <w:lang w:val="el-GR" w:eastAsia="ar-SA"/>
        </w:rPr>
        <w:t>ΑΕΠΠ, σύμφωνα με την παράγραφο 3.4 της παρούσας. Δεν επιτρέπεται η άσκηση άλλης διοικητικής προσφυγής κατά της ανωτέρω απόφασης.</w:t>
      </w:r>
      <w:r w:rsidRPr="00CE73AA">
        <w:rPr>
          <w:vertAlign w:val="superscript"/>
          <w:lang w:val="el-GR" w:eastAsia="ar-SA"/>
        </w:rPr>
        <w:footnoteReference w:id="6"/>
      </w:r>
    </w:p>
    <w:p w14:paraId="1D33943C" w14:textId="789264E9" w:rsidR="005B1D5A" w:rsidRPr="00CE73AA" w:rsidRDefault="005B1D5A" w:rsidP="00253D8A">
      <w:pPr>
        <w:rPr>
          <w:lang w:val="el-GR" w:eastAsia="ar-SA"/>
        </w:rPr>
      </w:pPr>
      <w:r w:rsidRPr="00CE73AA">
        <w:rPr>
          <w:i/>
          <w:color w:val="5B9BD5"/>
          <w:lang w:val="el-GR" w:eastAsia="el-GR"/>
        </w:rPr>
        <w:t xml:space="preserve"> </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3D3940A"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bookmarkStart w:id="291" w:name="_Hlk126503099"/>
      <w:r w:rsidR="000A7747">
        <w:fldChar w:fldCharType="begin"/>
      </w:r>
      <w:r w:rsidR="000A7747" w:rsidRPr="000527EE">
        <w:rPr>
          <w:lang w:val="el-GR"/>
        </w:rPr>
        <w:instrText xml:space="preserve"> </w:instrText>
      </w:r>
      <w:r w:rsidR="000A7747">
        <w:instrText>HYPERLINK</w:instrText>
      </w:r>
      <w:r w:rsidR="000A7747" w:rsidRPr="000527EE">
        <w:rPr>
          <w:lang w:val="el-GR"/>
        </w:rPr>
        <w:instrText xml:space="preserve"> "</w:instrText>
      </w:r>
      <w:r w:rsidR="000A7747">
        <w:instrText>http</w:instrText>
      </w:r>
      <w:r w:rsidR="000A7747" w:rsidRPr="000527EE">
        <w:rPr>
          <w:lang w:val="el-GR"/>
        </w:rPr>
        <w:instrText>://</w:instrText>
      </w:r>
      <w:r w:rsidR="000A7747">
        <w:instrText>www</w:instrText>
      </w:r>
      <w:r w:rsidR="000A7747" w:rsidRPr="000527EE">
        <w:rPr>
          <w:lang w:val="el-GR"/>
        </w:rPr>
        <w:instrText>.</w:instrText>
      </w:r>
      <w:r w:rsidR="000A7747">
        <w:instrText>eaadhsy</w:instrText>
      </w:r>
      <w:r w:rsidR="000A7747" w:rsidRPr="000527EE">
        <w:rPr>
          <w:lang w:val="el-GR"/>
        </w:rPr>
        <w:instrText>.</w:instrText>
      </w:r>
      <w:r w:rsidR="000A7747">
        <w:instrText>gr</w:instrText>
      </w:r>
      <w:r w:rsidR="000A7747" w:rsidRPr="000527EE">
        <w:rPr>
          <w:lang w:val="el-GR"/>
        </w:rPr>
        <w:instrText>/</w:instrText>
      </w:r>
      <w:r w:rsidR="000A7747">
        <w:instrText>n</w:instrText>
      </w:r>
      <w:r w:rsidR="000A7747" w:rsidRPr="000527EE">
        <w:rPr>
          <w:lang w:val="el-GR"/>
        </w:rPr>
        <w:instrText>4412/</w:instrText>
      </w:r>
      <w:r w:rsidR="000A7747">
        <w:instrText>n</w:instrText>
      </w:r>
      <w:r w:rsidR="000A7747" w:rsidRPr="000527EE">
        <w:rPr>
          <w:lang w:val="el-GR"/>
        </w:rPr>
        <w:instrText>4412</w:instrText>
      </w:r>
      <w:r w:rsidR="000A7747">
        <w:instrText>fulltextlinks</w:instrText>
      </w:r>
      <w:r w:rsidR="000A7747" w:rsidRPr="000527EE">
        <w:rPr>
          <w:lang w:val="el-GR"/>
        </w:rPr>
        <w:instrText>.</w:instrText>
      </w:r>
      <w:r w:rsidR="000A7747">
        <w:instrText>html</w:instrText>
      </w:r>
      <w:r w:rsidR="000A7747" w:rsidRPr="000527EE">
        <w:rPr>
          <w:lang w:val="el-GR"/>
        </w:rPr>
        <w:instrText>" \</w:instrText>
      </w:r>
      <w:r w:rsidR="000A7747">
        <w:instrText>l</w:instrText>
      </w:r>
      <w:r w:rsidR="000A7747" w:rsidRPr="000527EE">
        <w:rPr>
          <w:lang w:val="el-GR"/>
        </w:rPr>
        <w:instrText xml:space="preserve"> "</w:instrText>
      </w:r>
      <w:r w:rsidR="000A7747">
        <w:instrText>art</w:instrText>
      </w:r>
      <w:r w:rsidR="000A7747" w:rsidRPr="000527EE">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291"/>
      <w:r w:rsidR="000A7747">
        <w:fldChar w:fldCharType="begin"/>
      </w:r>
      <w:r w:rsidR="000A7747" w:rsidRPr="000527EE">
        <w:rPr>
          <w:lang w:val="el-GR"/>
        </w:rPr>
        <w:instrText xml:space="preserve"> </w:instrText>
      </w:r>
      <w:r w:rsidR="000A7747">
        <w:instrText>HYPERLINK</w:instrText>
      </w:r>
      <w:r w:rsidR="000A7747" w:rsidRPr="000527EE">
        <w:rPr>
          <w:lang w:val="el-GR"/>
        </w:rPr>
        <w:instrText xml:space="preserve"> "</w:instrText>
      </w:r>
      <w:r w:rsidR="000A7747">
        <w:instrText>http</w:instrText>
      </w:r>
      <w:r w:rsidR="000A7747" w:rsidRPr="000527EE">
        <w:rPr>
          <w:lang w:val="el-GR"/>
        </w:rPr>
        <w:instrText>://</w:instrText>
      </w:r>
      <w:r w:rsidR="000A7747">
        <w:instrText>www</w:instrText>
      </w:r>
      <w:r w:rsidR="000A7747" w:rsidRPr="000527EE">
        <w:rPr>
          <w:lang w:val="el-GR"/>
        </w:rPr>
        <w:instrText>.</w:instrText>
      </w:r>
      <w:r w:rsidR="000A7747">
        <w:instrText>eaadhsy</w:instrText>
      </w:r>
      <w:r w:rsidR="000A7747" w:rsidRPr="000527EE">
        <w:rPr>
          <w:lang w:val="el-GR"/>
        </w:rPr>
        <w:instrText>.</w:instrText>
      </w:r>
      <w:r w:rsidR="000A7747">
        <w:instrText>gr</w:instrText>
      </w:r>
      <w:r w:rsidR="000A7747" w:rsidRPr="000527EE">
        <w:rPr>
          <w:lang w:val="el-GR"/>
        </w:rPr>
        <w:instrText>/</w:instrText>
      </w:r>
      <w:r w:rsidR="000A7747">
        <w:instrText>n</w:instrText>
      </w:r>
      <w:r w:rsidR="000A7747" w:rsidRPr="000527EE">
        <w:rPr>
          <w:lang w:val="el-GR"/>
        </w:rPr>
        <w:instrText>4412/</w:instrText>
      </w:r>
      <w:r w:rsidR="000A7747">
        <w:instrText>n</w:instrText>
      </w:r>
      <w:r w:rsidR="000A7747" w:rsidRPr="000527EE">
        <w:rPr>
          <w:lang w:val="el-GR"/>
        </w:rPr>
        <w:instrText>4412</w:instrText>
      </w:r>
      <w:r w:rsidR="000A7747">
        <w:instrText>fulltextlinks</w:instrText>
      </w:r>
      <w:r w:rsidR="000A7747" w:rsidRPr="000527EE">
        <w:rPr>
          <w:lang w:val="el-GR"/>
        </w:rPr>
        <w:instrText>.</w:instrText>
      </w:r>
      <w:r w:rsidR="000A7747">
        <w:instrText>html</w:instrText>
      </w:r>
      <w:r w:rsidR="000A7747" w:rsidRPr="000527EE">
        <w:rPr>
          <w:lang w:val="el-GR"/>
        </w:rPr>
        <w:instrText>" \</w:instrText>
      </w:r>
      <w:r w:rsidR="000A7747">
        <w:instrText>l</w:instrText>
      </w:r>
      <w:r w:rsidR="000A7747" w:rsidRPr="000527EE">
        <w:rPr>
          <w:lang w:val="el-GR"/>
        </w:rPr>
        <w:instrText xml:space="preserve"> "</w:instrText>
      </w:r>
      <w:r w:rsidR="000A7747">
        <w:instrText>art</w:instrText>
      </w:r>
      <w:r w:rsidR="000A7747" w:rsidRPr="000527EE">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17B4A07E"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5"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292" w:name="_Hlk126503163"/>
      <w:r w:rsidR="009354F1" w:rsidRPr="00A5790B">
        <w:rPr>
          <w:lang w:val="el-GR" w:eastAsia="ar-SA"/>
        </w:rPr>
        <w:t>περί υπογραφής Ευρωπαϊκού Ενιαίου Εγγράφου Σύμβασης</w:t>
      </w:r>
      <w:bookmarkEnd w:id="292"/>
      <w:r w:rsidRPr="00CE73AA">
        <w:rPr>
          <w:lang w:val="el-GR" w:eastAsia="ar-SA"/>
        </w:rPr>
        <w:t>, στην οποία δηλώνεται ότι, δεν έχουν επέλθει στο πρόσωπό του οψιγενείς μεταβολές κατά την έννοια του </w:t>
      </w:r>
      <w:hyperlink r:id="rId26"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077DCC8E"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5E852858" w14:textId="001D21B5"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F70008">
        <w:rPr>
          <w:lang w:val="el-GR" w:eastAsia="ar-SA"/>
        </w:rPr>
        <w:lastRenderedPageBreak/>
        <w:t xml:space="preserve">συμφωνητικού, </w:t>
      </w:r>
      <w:bookmarkStart w:id="293" w:name="_Hlk126503370"/>
      <w:r w:rsidRPr="00F70008">
        <w:rPr>
          <w:lang w:val="el-GR" w:eastAsia="ar-SA"/>
        </w:rPr>
        <w:t xml:space="preserve">χωρίς να εκπέσει η εγγύηση συμμετοχής του, </w:t>
      </w:r>
      <w:bookmarkEnd w:id="293"/>
      <w:r w:rsidRPr="00F70008">
        <w:rPr>
          <w:lang w:val="el-GR" w:eastAsia="ar-SA"/>
        </w:rPr>
        <w:t>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294" w:name="_Toc74566916"/>
      <w:bookmarkStart w:id="295" w:name="_Toc74566917"/>
      <w:bookmarkStart w:id="296" w:name="_Toc74566918"/>
      <w:bookmarkStart w:id="297" w:name="_Toc74566919"/>
      <w:bookmarkStart w:id="298" w:name="_Toc74566920"/>
      <w:bookmarkStart w:id="299" w:name="_Toc74566921"/>
      <w:bookmarkStart w:id="300" w:name="_Toc74566922"/>
      <w:bookmarkStart w:id="301" w:name="_Toc74566923"/>
      <w:bookmarkStart w:id="302" w:name="_Toc74566924"/>
      <w:bookmarkStart w:id="303" w:name="_Toc74566925"/>
      <w:bookmarkStart w:id="304" w:name="_Toc74566926"/>
      <w:bookmarkStart w:id="305" w:name="_Προδικαστικές_Προσφυγές_-"/>
      <w:bookmarkStart w:id="306" w:name="_Toc97194316"/>
      <w:bookmarkStart w:id="307" w:name="_Toc97194448"/>
      <w:bookmarkStart w:id="308" w:name="_Toc155976714"/>
      <w:bookmarkStart w:id="309" w:name="_Ref496542648"/>
      <w:bookmarkStart w:id="310" w:name="_Ref496542669"/>
      <w:bookmarkEnd w:id="294"/>
      <w:bookmarkEnd w:id="295"/>
      <w:bookmarkEnd w:id="296"/>
      <w:bookmarkEnd w:id="297"/>
      <w:bookmarkEnd w:id="298"/>
      <w:bookmarkEnd w:id="299"/>
      <w:bookmarkEnd w:id="300"/>
      <w:bookmarkEnd w:id="301"/>
      <w:bookmarkEnd w:id="302"/>
      <w:bookmarkEnd w:id="303"/>
      <w:bookmarkEnd w:id="304"/>
      <w:bookmarkEnd w:id="305"/>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06"/>
      <w:bookmarkEnd w:id="307"/>
      <w:bookmarkEnd w:id="308"/>
      <w:r w:rsidR="005B1D5A" w:rsidRPr="005B1D5A" w:rsidDel="005B1D5A">
        <w:rPr>
          <w:rFonts w:cs="Tahoma"/>
          <w:lang w:val="el-GR"/>
        </w:rPr>
        <w:t xml:space="preserve"> </w:t>
      </w:r>
      <w:bookmarkEnd w:id="309"/>
      <w:bookmarkEnd w:id="310"/>
      <w:r w:rsidRPr="00603221">
        <w:rPr>
          <w:rFonts w:cs="Tahoma"/>
          <w:lang w:val="el-GR"/>
        </w:rPr>
        <w:t xml:space="preserve"> </w:t>
      </w:r>
    </w:p>
    <w:p w14:paraId="07A85813" w14:textId="0FCCEA10"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16B134EA"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78A2C01E"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535B2430"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0527EE">
        <w:rPr>
          <w:color w:val="000000"/>
          <w:lang w:val="el-GR"/>
        </w:rPr>
        <w:t xml:space="preserve"> </w:t>
      </w:r>
      <w:bookmarkStart w:id="311" w:name="_Hlk126503539"/>
      <w:r w:rsidR="000A7747">
        <w:rPr>
          <w:color w:val="000000"/>
          <w:lang w:val="el-GR"/>
        </w:rPr>
        <w:t>όπως τροποποιήθηκε με το άρθρο 135 Ν. 4782/2021</w:t>
      </w:r>
      <w:r w:rsidRPr="00020B6A">
        <w:rPr>
          <w:color w:val="000000"/>
          <w:lang w:val="el-GR"/>
        </w:rPr>
        <w:t xml:space="preserve"> </w:t>
      </w:r>
      <w:bookmarkEnd w:id="311"/>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6A88286A"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48368B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77EABC7A"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2" w:name="_Hlk114820631"/>
      <w:r w:rsidR="00ED4715" w:rsidRPr="006B704A">
        <w:rPr>
          <w:lang w:val="el-GR"/>
        </w:rPr>
        <w:t>Ε.Α.ΔΗ.ΣΥ.</w:t>
      </w:r>
      <w:r w:rsidR="006B3489">
        <w:rPr>
          <w:lang w:val="el-GR"/>
        </w:rPr>
        <w:t xml:space="preserve"> </w:t>
      </w:r>
      <w:bookmarkEnd w:id="312"/>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αρθ. 372 Ν.4412/2016, όπως ισχύει </w:t>
      </w:r>
      <w:r w:rsidR="00F1538B" w:rsidRPr="007C4E1D">
        <w:rPr>
          <w:color w:val="000000"/>
          <w:lang w:val="el-GR" w:eastAsia="ar-SA"/>
        </w:rPr>
        <w:t xml:space="preserve">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7B6976BB"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747BA2B"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05BDD034"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54A1A785"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w:t>
      </w:r>
      <w:r w:rsidR="005B1D5A" w:rsidRPr="00020B6A">
        <w:rPr>
          <w:color w:val="000000"/>
          <w:lang w:val="el-GR"/>
        </w:rPr>
        <w:lastRenderedPageBreak/>
        <w:t xml:space="preserve">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58A471E1"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78DA0499" w:rsidR="005B1D5A" w:rsidRDefault="005B1D5A" w:rsidP="005B1D5A">
      <w:pPr>
        <w:rPr>
          <w:color w:val="000000"/>
          <w:lang w:val="el-GR"/>
        </w:rPr>
      </w:pPr>
      <w:r w:rsidRPr="00827575">
        <w:rPr>
          <w:color w:val="000000"/>
          <w:lang w:val="el-GR"/>
        </w:rPr>
        <w:t xml:space="preserve"> </w:t>
      </w:r>
    </w:p>
    <w:p w14:paraId="69C6AECA" w14:textId="75360B53"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7"/>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13" w:name="_Toc97194317"/>
      <w:bookmarkStart w:id="314" w:name="_Toc97194449"/>
      <w:bookmarkStart w:id="315" w:name="_Toc155976715"/>
      <w:r w:rsidRPr="00603221">
        <w:rPr>
          <w:rFonts w:cs="Tahoma"/>
          <w:lang w:val="el-GR"/>
        </w:rPr>
        <w:t>Ματαίωση Διαδικασίας</w:t>
      </w:r>
      <w:bookmarkEnd w:id="313"/>
      <w:bookmarkEnd w:id="314"/>
      <w:bookmarkEnd w:id="315"/>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16" w:name="_Toc97194450"/>
      <w:bookmarkStart w:id="317" w:name="_Toc155976716"/>
      <w:r w:rsidRPr="00603221">
        <w:rPr>
          <w:rFonts w:cs="Tahoma"/>
          <w:sz w:val="22"/>
          <w:szCs w:val="22"/>
        </w:rPr>
        <w:lastRenderedPageBreak/>
        <w:t>ΟΡΟΙ ΕΚΤΕΛΕΣΗΣ ΤΗΣ ΣΥΜΒΑΣΗΣ</w:t>
      </w:r>
      <w:bookmarkEnd w:id="316"/>
      <w:bookmarkEnd w:id="317"/>
      <w:r w:rsidRPr="00603221">
        <w:rPr>
          <w:rFonts w:cs="Tahoma"/>
          <w:sz w:val="22"/>
          <w:szCs w:val="22"/>
        </w:rPr>
        <w:t xml:space="preserve"> </w:t>
      </w:r>
    </w:p>
    <w:p w14:paraId="66DBFF9C" w14:textId="3C18E399" w:rsidR="008338F0" w:rsidRPr="00603221" w:rsidRDefault="003355E7" w:rsidP="003A109E">
      <w:pPr>
        <w:pStyle w:val="2"/>
        <w:rPr>
          <w:rFonts w:cs="Tahoma"/>
          <w:lang w:val="el-GR"/>
        </w:rPr>
      </w:pPr>
      <w:r w:rsidRPr="00603221">
        <w:rPr>
          <w:rFonts w:cs="Tahoma"/>
          <w:lang w:val="el-GR"/>
        </w:rPr>
        <w:tab/>
      </w:r>
      <w:bookmarkStart w:id="318" w:name="_Ref496542746"/>
      <w:bookmarkStart w:id="319" w:name="_Toc97194318"/>
      <w:bookmarkStart w:id="320" w:name="_Toc97194451"/>
      <w:bookmarkStart w:id="321" w:name="_Toc155976717"/>
      <w:r w:rsidRPr="00603221">
        <w:rPr>
          <w:rFonts w:cs="Tahoma"/>
          <w:lang w:val="el-GR"/>
        </w:rPr>
        <w:t>Εγγυήσεις</w:t>
      </w:r>
      <w:r w:rsidR="00E1337D" w:rsidRPr="00603221">
        <w:rPr>
          <w:rFonts w:cs="Tahoma"/>
          <w:lang w:val="el-GR"/>
        </w:rPr>
        <w:t xml:space="preserve"> </w:t>
      </w:r>
      <w:r w:rsidRPr="00603221">
        <w:rPr>
          <w:rFonts w:cs="Tahoma"/>
          <w:lang w:val="el-GR"/>
        </w:rPr>
        <w:t xml:space="preserve">(καλής εκτέλεσης, </w:t>
      </w:r>
      <w:bookmarkStart w:id="322" w:name="_Hlk55903790"/>
      <w:r w:rsidR="00B143DA" w:rsidRPr="00603221">
        <w:rPr>
          <w:rFonts w:cs="Tahoma"/>
          <w:lang w:val="el-GR"/>
        </w:rPr>
        <w:t>καλής λειτουργίας</w:t>
      </w:r>
      <w:bookmarkEnd w:id="322"/>
      <w:r w:rsidRPr="00603221">
        <w:rPr>
          <w:rFonts w:cs="Tahoma"/>
          <w:lang w:val="el-GR"/>
        </w:rPr>
        <w:t>)</w:t>
      </w:r>
      <w:bookmarkEnd w:id="318"/>
      <w:bookmarkEnd w:id="319"/>
      <w:bookmarkEnd w:id="320"/>
      <w:bookmarkEnd w:id="321"/>
    </w:p>
    <w:p w14:paraId="20E9E60E" w14:textId="77777777" w:rsidR="008338F0" w:rsidRPr="000527EE" w:rsidRDefault="003355E7">
      <w:pPr>
        <w:rPr>
          <w:b/>
          <w:bCs/>
          <w:lang w:val="el-GR"/>
        </w:rPr>
      </w:pPr>
      <w:r w:rsidRPr="000527EE">
        <w:rPr>
          <w:b/>
          <w:bCs/>
          <w:lang w:val="el-GR"/>
        </w:rPr>
        <w:t xml:space="preserve">Εγγύηση καλής εκτέλεσης και εγγύηση προκαταβολής </w:t>
      </w:r>
      <w:r w:rsidR="00417A19" w:rsidRPr="000527EE">
        <w:rPr>
          <w:b/>
          <w:bCs/>
          <w:lang w:val="el-GR"/>
        </w:rPr>
        <w:t xml:space="preserve">: </w:t>
      </w:r>
    </w:p>
    <w:p w14:paraId="482B6D85" w14:textId="75DAD448"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0527EE">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253D8A">
        <w:rPr>
          <w:lang w:val="el-GR"/>
        </w:rPr>
        <w:t>τριάντα έξι (36)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186BF5" w:rsidRPr="00603221" w:rsidDel="00186BF5">
        <w:rPr>
          <w:lang w:val="el-GR"/>
        </w:rPr>
        <w:t xml:space="preserve"> </w:t>
      </w:r>
      <w:bookmarkStart w:id="323" w:name="_Hlk494198985"/>
    </w:p>
    <w:bookmarkEnd w:id="323"/>
    <w:p w14:paraId="45155744" w14:textId="7C72278B"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4255F2">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w:t>
      </w:r>
      <w:r w:rsidR="00401692" w:rsidRPr="00401692">
        <w:rPr>
          <w:lang w:val="el-GR"/>
        </w:rPr>
        <w:t xml:space="preserve">στο ΠΑΡΑΡΤΗΜΑ VIII – Υποδείγματα Εγγυητικών Επιστολών της Διακήρυξης </w:t>
      </w:r>
      <w:r w:rsidRPr="00603221">
        <w:rPr>
          <w:lang w:val="el-GR"/>
        </w:rPr>
        <w:t>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7F652F1A"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4A4A9D">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4A4A9D">
        <w:rPr>
          <w:lang w:val="el-GR"/>
        </w:rPr>
        <w:t>,</w:t>
      </w:r>
      <w:r w:rsidRPr="004A4A9D">
        <w:rPr>
          <w:lang w:val="el-GR"/>
        </w:rPr>
        <w:t xml:space="preserve"> </w:t>
      </w:r>
      <w:r w:rsidR="00346EFF" w:rsidRPr="004A4A9D">
        <w:rPr>
          <w:lang w:val="el-GR"/>
        </w:rPr>
        <w:t xml:space="preserve">σύμφωνα με όσα προβλέπονται, </w:t>
      </w:r>
      <w:r w:rsidRPr="004A4A9D">
        <w:rPr>
          <w:lang w:val="el-GR"/>
        </w:rPr>
        <w:t>των παρατηρήσεων και του εκπροθέσμου.</w:t>
      </w:r>
      <w:r w:rsidRPr="00603221">
        <w:rPr>
          <w:lang w:val="el-GR"/>
        </w:rPr>
        <w:t xml:space="preserve"> </w:t>
      </w:r>
    </w:p>
    <w:p w14:paraId="79782144" w14:textId="77777777" w:rsidR="00417A19" w:rsidRPr="000527EE" w:rsidRDefault="00417A19" w:rsidP="009C3C60">
      <w:pPr>
        <w:suppressAutoHyphens w:val="0"/>
        <w:spacing w:line="276" w:lineRule="auto"/>
        <w:rPr>
          <w:b/>
          <w:bCs/>
          <w:lang w:val="el-GR"/>
        </w:rPr>
      </w:pPr>
      <w:r w:rsidRPr="000527EE">
        <w:rPr>
          <w:b/>
          <w:bCs/>
          <w:lang w:val="el-GR"/>
        </w:rPr>
        <w:t>Εγγύηση καλής Λειτουργίας :</w:t>
      </w:r>
    </w:p>
    <w:p w14:paraId="10A11675" w14:textId="44AFD13A"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4255F2" w:rsidRPr="003329FF">
        <w:rPr>
          <w:lang w:val="el-GR"/>
        </w:rPr>
        <w:t xml:space="preserve">ΠΑΡΑΡΤΗΜΑ </w:t>
      </w:r>
      <w:r w:rsidR="004255F2" w:rsidRPr="00603221">
        <w:t>VIII</w:t>
      </w:r>
      <w:r w:rsidR="004255F2"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w:t>
      </w:r>
      <w:r w:rsidRPr="00603221">
        <w:rPr>
          <w:lang w:val="el-GR"/>
        </w:rPr>
        <w:lastRenderedPageBreak/>
        <w:t xml:space="preserve">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24" w:name="_Toc97194319"/>
      <w:bookmarkStart w:id="325" w:name="_Toc97194452"/>
      <w:bookmarkStart w:id="326" w:name="_Toc155976718"/>
      <w:r w:rsidRPr="00603221">
        <w:rPr>
          <w:rFonts w:cs="Tahoma"/>
          <w:lang w:val="el-GR"/>
        </w:rPr>
        <w:t>Συμβατικό πλαίσιο – Εφαρμοστέα νομοθεσία</w:t>
      </w:r>
      <w:bookmarkEnd w:id="324"/>
      <w:bookmarkEnd w:id="325"/>
      <w:bookmarkEnd w:id="326"/>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27" w:name="_Ref89075849"/>
      <w:bookmarkStart w:id="328" w:name="_Toc97194320"/>
      <w:bookmarkStart w:id="329" w:name="_Toc97194453"/>
      <w:bookmarkStart w:id="330" w:name="_Toc155976719"/>
      <w:r w:rsidRPr="00603221">
        <w:rPr>
          <w:rFonts w:cs="Tahoma"/>
          <w:lang w:val="el-GR"/>
        </w:rPr>
        <w:t>Όροι εκτέλεσης της σύμβασης</w:t>
      </w:r>
      <w:bookmarkEnd w:id="327"/>
      <w:bookmarkEnd w:id="328"/>
      <w:bookmarkEnd w:id="329"/>
      <w:bookmarkEnd w:id="330"/>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Default="00D41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2D667C3F" w:rsidR="006C03D6" w:rsidRPr="00DD50E7" w:rsidRDefault="006C03D6" w:rsidP="006C055E">
      <w:pPr>
        <w:rPr>
          <w:rFonts w:eastAsia="Calibri"/>
          <w:lang w:val="el-GR"/>
        </w:rPr>
      </w:pPr>
      <w:bookmarkStart w:id="331"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w:t>
      </w:r>
      <w:r w:rsidR="00962E1A" w:rsidRPr="00962E1A">
        <w:rPr>
          <w:lang w:val="el-GR"/>
        </w:rPr>
        <w:t xml:space="preserve">στο </w:t>
      </w:r>
      <w:r w:rsidR="00962E1A" w:rsidRPr="00962E1A">
        <w:rPr>
          <w:cs/>
          <w:lang w:val="el-GR"/>
        </w:rPr>
        <w:t>‎‎</w:t>
      </w:r>
      <w:r w:rsidR="00962E1A" w:rsidRPr="00962E1A">
        <w:rPr>
          <w:lang w:val="el-GR"/>
        </w:rPr>
        <w:t xml:space="preserve">ΠΑΡΑΡΤΗΜΑ X – Ρήτρα Ακεραιότητας </w:t>
      </w:r>
      <w:r>
        <w:rPr>
          <w:rFonts w:hint="cs"/>
          <w:cs/>
          <w:lang w:val="el-GR"/>
        </w:rPr>
        <w:t>η οποία θα περιληφθεί στη σύμβαση</w:t>
      </w:r>
      <w:bookmarkEnd w:id="331"/>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052069A9" w:rsidR="001B56F1" w:rsidRPr="00603221" w:rsidRDefault="004B7E25" w:rsidP="001B56F1">
      <w:pPr>
        <w:suppressAutoHyphens w:val="0"/>
        <w:spacing w:after="200" w:line="276" w:lineRule="auto"/>
        <w:rPr>
          <w:lang w:val="el-GR"/>
        </w:rPr>
      </w:pPr>
      <w:r w:rsidRPr="00603221">
        <w:rPr>
          <w:lang w:val="el-GR"/>
        </w:rPr>
        <w:lastRenderedPageBreak/>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478225E0"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w:t>
      </w:r>
      <w:r w:rsidRPr="00033BA0">
        <w:rPr>
          <w:lang w:val="el-GR"/>
        </w:rPr>
        <w:lastRenderedPageBreak/>
        <w:t>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w:t>
      </w:r>
      <w:r w:rsidRPr="00033BA0">
        <w:rPr>
          <w:lang w:val="el-GR"/>
        </w:rPr>
        <w:lastRenderedPageBreak/>
        <w:t xml:space="preserve">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18340626"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253D8A" w:rsidRPr="00033BA0">
        <w:rPr>
          <w:lang w:val="el-GR"/>
        </w:rPr>
        <w:t>νεότερ</w:t>
      </w:r>
      <w:r w:rsidR="00253D8A">
        <w:rPr>
          <w:lang w:val="el-GR"/>
        </w:rPr>
        <w:t>ες</w:t>
      </w:r>
      <w:r w:rsidR="00253D8A" w:rsidRPr="00033BA0">
        <w:rPr>
          <w:lang w:val="el-GR"/>
        </w:rPr>
        <w:t xml:space="preserve"> </w:t>
      </w:r>
      <w:r w:rsidRPr="00033BA0">
        <w:rPr>
          <w:lang w:val="el-GR"/>
        </w:rPr>
        <w:t xml:space="preserve">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2" w:name="_Toc97194321"/>
      <w:bookmarkStart w:id="333" w:name="_Toc97194454"/>
      <w:bookmarkStart w:id="334" w:name="_Toc155976720"/>
      <w:r w:rsidRPr="00603221">
        <w:rPr>
          <w:rFonts w:cs="Tahoma"/>
          <w:lang w:val="el-GR"/>
        </w:rPr>
        <w:t>Υπεργολαβία</w:t>
      </w:r>
      <w:bookmarkEnd w:id="332"/>
      <w:bookmarkEnd w:id="333"/>
      <w:bookmarkEnd w:id="334"/>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627EE74A"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E5C4F0B" w14:textId="77777777" w:rsidR="005A3530" w:rsidRPr="00603221" w:rsidRDefault="005A3530">
      <w:pPr>
        <w:rPr>
          <w:b/>
          <w:bCs/>
          <w:lang w:val="el-GR"/>
        </w:rPr>
      </w:pPr>
    </w:p>
    <w:p w14:paraId="1651450C" w14:textId="0B5EDA0E"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4255F2">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4255F2">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35" w:name="_Ref496607258"/>
      <w:bookmarkStart w:id="336" w:name="_Toc97194322"/>
      <w:bookmarkStart w:id="337" w:name="_Toc97194455"/>
      <w:bookmarkStart w:id="338" w:name="_Toc155976721"/>
      <w:r w:rsidRPr="00603221">
        <w:rPr>
          <w:rFonts w:cs="Tahoma"/>
          <w:lang w:val="el-GR"/>
        </w:rPr>
        <w:t>Τροποποίηση σύμβασης κατά τη διάρκειά της</w:t>
      </w:r>
      <w:bookmarkEnd w:id="335"/>
      <w:bookmarkEnd w:id="336"/>
      <w:bookmarkEnd w:id="337"/>
      <w:bookmarkEnd w:id="338"/>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2EB9E728" w:rsidR="00FE0D21" w:rsidRPr="00911940" w:rsidRDefault="00FE0D21" w:rsidP="00821852">
      <w:pPr>
        <w:suppressAutoHyphens w:val="0"/>
        <w:spacing w:line="276" w:lineRule="auto"/>
        <w:rPr>
          <w:lang w:val="el-GR"/>
        </w:rPr>
      </w:pPr>
      <w:r w:rsidRPr="00911940">
        <w:rPr>
          <w:lang w:val="el-GR"/>
        </w:rPr>
        <w:lastRenderedPageBreak/>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39" w:name="_Hlk126505992"/>
      <w:r w:rsidRPr="00911940">
        <w:rPr>
          <w:lang w:val="el-GR"/>
        </w:rPr>
        <w:t>τον/τους επόμενο/ους</w:t>
      </w:r>
      <w:bookmarkEnd w:id="339"/>
      <w:r w:rsidRPr="00911940">
        <w:rPr>
          <w:lang w:val="el-GR"/>
        </w:rPr>
        <w:t>, κατά σειρά κατάταξης οικονομικό φορέα που συμμετέχει</w:t>
      </w:r>
      <w:bookmarkStart w:id="340" w:name="_Hlk126506010"/>
      <w:r w:rsidRPr="00911940">
        <w:rPr>
          <w:lang w:val="el-GR"/>
        </w:rPr>
        <w:t xml:space="preserve">-ουν </w:t>
      </w:r>
      <w:bookmarkEnd w:id="340"/>
      <w:r w:rsidRPr="00911940">
        <w:rPr>
          <w:lang w:val="el-GR"/>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41" w:name="_Hlk126506094"/>
      <w:r w:rsidRPr="00911940">
        <w:rPr>
          <w:lang w:val="el-GR"/>
        </w:rPr>
        <w:t xml:space="preserve">που είχε υποβάλει ο έκπτωτος </w:t>
      </w:r>
      <w:bookmarkEnd w:id="341"/>
      <w:r w:rsidRPr="00911940">
        <w:rPr>
          <w:lang w:val="el-GR"/>
        </w:rPr>
        <w:t>(ρήτρα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42" w:name="_Toc97194323"/>
      <w:bookmarkStart w:id="343" w:name="_Toc97194456"/>
      <w:bookmarkStart w:id="344" w:name="_Ref109909770"/>
      <w:bookmarkStart w:id="345" w:name="_Toc155976722"/>
      <w:r w:rsidRPr="00603221">
        <w:rPr>
          <w:lang w:val="el-GR"/>
        </w:rPr>
        <w:t>Δικαιώματα προαίρεσης</w:t>
      </w:r>
      <w:bookmarkEnd w:id="342"/>
      <w:bookmarkEnd w:id="343"/>
      <w:bookmarkEnd w:id="344"/>
      <w:bookmarkEnd w:id="345"/>
      <w:r w:rsidRPr="00603221">
        <w:rPr>
          <w:lang w:val="el-GR"/>
        </w:rPr>
        <w:t xml:space="preserve"> </w:t>
      </w:r>
    </w:p>
    <w:p w14:paraId="75FFC319" w14:textId="67CCEA7C" w:rsidR="00D75347" w:rsidRDefault="00D9353E" w:rsidP="00C87C2F">
      <w:pPr>
        <w:spacing w:line="276" w:lineRule="auto"/>
        <w:rPr>
          <w:lang w:val="el-GR"/>
        </w:rPr>
      </w:pPr>
      <w:r w:rsidRPr="00D9353E">
        <w:rPr>
          <w:lang w:val="el-GR"/>
        </w:rPr>
        <w:t xml:space="preserve">Η αναθέτουσα αρχή διατηρεί </w:t>
      </w:r>
      <w:bookmarkStart w:id="346"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346"/>
      <w:r w:rsidRPr="00D9353E">
        <w:rPr>
          <w:lang w:val="el-GR"/>
        </w:rPr>
        <w:t xml:space="preserve">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w:t>
      </w:r>
      <w:bookmarkStart w:id="347" w:name="_Hlk126506222"/>
      <w:r w:rsidRPr="00D9353E">
        <w:rPr>
          <w:lang w:val="el-GR"/>
        </w:rPr>
        <w:t xml:space="preserve">της </w:t>
      </w:r>
      <w:bookmarkEnd w:id="347"/>
      <w:r w:rsidR="00AF2341">
        <w:rPr>
          <w:lang w:val="el-GR"/>
        </w:rPr>
        <w:t>εξασφάλισης</w:t>
      </w:r>
      <w:r w:rsidR="00AF2341" w:rsidRPr="00D9353E">
        <w:rPr>
          <w:lang w:val="el-GR"/>
        </w:rPr>
        <w:t xml:space="preserve"> </w:t>
      </w:r>
      <w:r w:rsidRPr="00D9353E">
        <w:rPr>
          <w:lang w:val="el-GR"/>
        </w:rPr>
        <w:t>χρηματοδότησης για την άσκησή του, συγκεκριμένα:</w:t>
      </w:r>
    </w:p>
    <w:p w14:paraId="6FEC9E60" w14:textId="54CD5D93" w:rsidR="00D75347" w:rsidRPr="00550D8B" w:rsidRDefault="00D75347" w:rsidP="00D75347">
      <w:pPr>
        <w:rPr>
          <w:lang w:val="el-GR"/>
        </w:rPr>
      </w:pPr>
      <w:r w:rsidRPr="00550D8B">
        <w:rPr>
          <w:lang w:val="el-GR"/>
        </w:rPr>
        <w:t xml:space="preserve">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348" w:name="_Hlk126506312"/>
      <w:r w:rsidRPr="00550D8B">
        <w:rPr>
          <w:lang w:val="el-GR"/>
        </w:rPr>
        <w:t xml:space="preserve">την άσκηση δικαιώματος προαίρεσης </w:t>
      </w:r>
      <w:bookmarkEnd w:id="348"/>
      <w:r w:rsidRPr="00550D8B">
        <w:rPr>
          <w:lang w:val="el-GR"/>
        </w:rPr>
        <w:t xml:space="preserve">με αύξηση του φυσικού αντικειμένου του </w:t>
      </w:r>
      <w:r w:rsidRPr="00995571">
        <w:rPr>
          <w:lang w:val="el-GR"/>
        </w:rPr>
        <w:t xml:space="preserve">έργου έως </w:t>
      </w:r>
      <w:r w:rsidR="00995571" w:rsidRPr="00995571">
        <w:rPr>
          <w:lang w:val="el-GR"/>
        </w:rPr>
        <w:t xml:space="preserve">πενήντα </w:t>
      </w:r>
      <w:r w:rsidRPr="00995571">
        <w:rPr>
          <w:lang w:val="el-GR"/>
        </w:rPr>
        <w:t>τοις εκατό (</w:t>
      </w:r>
      <w:r w:rsidR="00995571" w:rsidRPr="00995571">
        <w:rPr>
          <w:lang w:val="el-GR"/>
        </w:rPr>
        <w:t>50</w:t>
      </w:r>
      <w:r w:rsidRPr="00995571">
        <w:rPr>
          <w:lang w:val="el-GR"/>
        </w:rPr>
        <w:t xml:space="preserve">%) </w:t>
      </w:r>
      <w:r w:rsidRPr="00550D8B">
        <w:rPr>
          <w:lang w:val="el-GR"/>
        </w:rPr>
        <w:t xml:space="preserve">του συμβατικού τιμήματος με βάση τις τιμές μονάδας της Οικονομικής Προσφοράς του Αναδόχου. </w:t>
      </w:r>
    </w:p>
    <w:p w14:paraId="77DB52AF" w14:textId="7B3D54A3" w:rsidR="00D75347" w:rsidRPr="00252398" w:rsidRDefault="00D75347" w:rsidP="00D75347">
      <w:pPr>
        <w:rPr>
          <w:lang w:val="el-GR"/>
        </w:rPr>
      </w:pPr>
      <w:r w:rsidRPr="00550D8B">
        <w:rPr>
          <w:lang w:val="el-GR"/>
        </w:rPr>
        <w:t xml:space="preserve">Με χρονοδιάγραμμα υλοποίησης έως </w:t>
      </w:r>
      <w:r w:rsidR="00AF2341">
        <w:rPr>
          <w:lang w:val="el-GR"/>
        </w:rPr>
        <w:t>δύο</w:t>
      </w:r>
      <w:r w:rsidR="00AF2341" w:rsidRPr="00550D8B">
        <w:rPr>
          <w:lang w:val="el-GR"/>
        </w:rPr>
        <w:t xml:space="preserve"> </w:t>
      </w:r>
      <w:r w:rsidRPr="00550D8B">
        <w:rPr>
          <w:lang w:val="el-GR"/>
        </w:rPr>
        <w:t>(</w:t>
      </w:r>
      <w:r w:rsidR="00AF2341">
        <w:rPr>
          <w:lang w:val="el-GR"/>
        </w:rPr>
        <w:t>2</w:t>
      </w:r>
      <w:r w:rsidRPr="00550D8B">
        <w:rPr>
          <w:lang w:val="el-GR"/>
        </w:rPr>
        <w:t>) έτη από την άσκησή του.</w:t>
      </w:r>
    </w:p>
    <w:p w14:paraId="33FFF564" w14:textId="02D547F5"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9" w:name="_Toc97194324"/>
      <w:bookmarkStart w:id="350" w:name="_Toc97194457"/>
      <w:bookmarkStart w:id="351" w:name="_Ref118479492"/>
      <w:bookmarkStart w:id="352" w:name="_Ref118479515"/>
      <w:bookmarkStart w:id="353" w:name="_Toc155976723"/>
      <w:r w:rsidRPr="00603221">
        <w:rPr>
          <w:rFonts w:cs="Tahoma"/>
          <w:lang w:val="el-GR"/>
        </w:rPr>
        <w:t>Δικαίωμα μονομερούς λύσης της σύμβασης</w:t>
      </w:r>
      <w:bookmarkEnd w:id="349"/>
      <w:bookmarkEnd w:id="350"/>
      <w:bookmarkEnd w:id="351"/>
      <w:bookmarkEnd w:id="352"/>
      <w:bookmarkEnd w:id="353"/>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4" w:name="_Hlk118481822"/>
      <w:r w:rsidRPr="005F0A0D">
        <w:rPr>
          <w:lang w:val="el-GR"/>
        </w:rPr>
        <w:t>αδικήματα που αναφέρονται στην παρ. 2.2.3.1 της παρούσας,</w:t>
      </w:r>
    </w:p>
    <w:p w14:paraId="660AB9D4" w14:textId="3687A24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73DC6069"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Pr="00C0415C">
        <w:rPr>
          <w:lang w:val="el-GR"/>
        </w:rPr>
        <w:t>ΠΑΡΑΡΤΗΜΑ</w:t>
      </w:r>
      <w:r w:rsidRPr="002A51E1">
        <w:rPr>
          <w:lang w:val="el-GR"/>
        </w:rPr>
        <w:t xml:space="preserve"> </w:t>
      </w:r>
      <w:r>
        <w:t>X</w:t>
      </w:r>
      <w:r w:rsidRPr="002A51E1">
        <w:rPr>
          <w:lang w:val="el-GR"/>
        </w:rPr>
        <w:t xml:space="preserve"> – </w:t>
      </w:r>
      <w:r>
        <w:rPr>
          <w:lang w:val="el-GR"/>
        </w:rPr>
        <w:t xml:space="preserve">Ρήτρα Ακεραιότητας </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4"/>
    <w:p w14:paraId="12910C8F" w14:textId="2E1B9917" w:rsidR="009649DC" w:rsidRPr="00603221" w:rsidRDefault="009649DC" w:rsidP="00AF6BC2">
      <w:pPr>
        <w:rPr>
          <w:b/>
          <w:bCs/>
          <w:lang w:val="el-GR"/>
        </w:rPr>
      </w:pPr>
    </w:p>
    <w:p w14:paraId="619B8F8E" w14:textId="77777777" w:rsidR="008338F0" w:rsidRPr="000527EE" w:rsidRDefault="003355E7" w:rsidP="005D1B15">
      <w:pPr>
        <w:pStyle w:val="1"/>
        <w:rPr>
          <w:rFonts w:cs="Tahoma"/>
          <w:sz w:val="22"/>
          <w:szCs w:val="22"/>
          <w:lang w:val="el-GR"/>
        </w:rPr>
      </w:pPr>
      <w:bookmarkStart w:id="355" w:name="_Toc97194458"/>
      <w:bookmarkStart w:id="356" w:name="_Toc155976724"/>
      <w:r w:rsidRPr="000527EE">
        <w:rPr>
          <w:rFonts w:cs="Tahoma"/>
          <w:sz w:val="22"/>
          <w:szCs w:val="22"/>
          <w:lang w:val="el-GR"/>
        </w:rPr>
        <w:lastRenderedPageBreak/>
        <w:t>ΕΙΔΙΚΟΙ ΟΡΟΙ ΕΚΤΕΛΕΣΗΣ ΤΗΣ ΣΥΜΒΑΣΗΣ</w:t>
      </w:r>
      <w:bookmarkEnd w:id="355"/>
      <w:bookmarkEnd w:id="356"/>
      <w:r w:rsidRPr="000527EE">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7" w:name="_Ref496607306"/>
      <w:bookmarkStart w:id="358" w:name="_Toc97194325"/>
      <w:bookmarkStart w:id="359" w:name="_Toc97194459"/>
      <w:bookmarkStart w:id="360" w:name="_Toc155976725"/>
      <w:r w:rsidRPr="00603221">
        <w:rPr>
          <w:rFonts w:cs="Tahoma"/>
          <w:lang w:val="el-GR"/>
        </w:rPr>
        <w:t>Τρόπος πληρωμής</w:t>
      </w:r>
      <w:bookmarkEnd w:id="357"/>
      <w:bookmarkEnd w:id="358"/>
      <w:bookmarkEnd w:id="359"/>
      <w:bookmarkEnd w:id="360"/>
      <w:r w:rsidRPr="00603221">
        <w:rPr>
          <w:rFonts w:cs="Tahoma"/>
          <w:lang w:val="el-GR"/>
        </w:rPr>
        <w:t xml:space="preserve"> </w:t>
      </w:r>
    </w:p>
    <w:p w14:paraId="2CDB3E7D" w14:textId="5933C04B" w:rsidR="009C4ED8" w:rsidRPr="000527EE" w:rsidRDefault="003355E7" w:rsidP="009C4ED8">
      <w:pPr>
        <w:rPr>
          <w:bCs/>
          <w:lang w:val="el-GR"/>
        </w:rPr>
      </w:pPr>
      <w:r w:rsidRPr="00603221">
        <w:rPr>
          <w:lang w:val="el-GR"/>
        </w:rPr>
        <w:t xml:space="preserve">5.1.1. </w:t>
      </w:r>
      <w:r w:rsidR="009C4ED8" w:rsidRPr="000527EE">
        <w:rPr>
          <w:bCs/>
          <w:lang w:val="el-GR"/>
        </w:rPr>
        <w:t xml:space="preserve">Η πληρωμή του συμβατικού τιμήματος του Έργου θα γίνεται τμηματικά μετά την παραλαβή των </w:t>
      </w:r>
      <w:r w:rsidR="00FF04A4">
        <w:rPr>
          <w:bCs/>
          <w:lang w:val="el-GR"/>
        </w:rPr>
        <w:t>Παραδοτέων</w:t>
      </w:r>
      <w:r w:rsidR="009C4ED8" w:rsidRPr="000527EE">
        <w:rPr>
          <w:bCs/>
          <w:lang w:val="el-GR"/>
        </w:rPr>
        <w:t>, την σύνταξη των αντίστοιχων πρωτοκόλλων παραλαβής και την έκδοση των αντίστοιχων νόμιμων παραστατικών βάσει ΕΛΠ από τον Ανάδοχο.</w:t>
      </w:r>
    </w:p>
    <w:p w14:paraId="61243F9C" w14:textId="77777777" w:rsidR="009C4ED8" w:rsidRPr="000527EE" w:rsidRDefault="009C4ED8" w:rsidP="009C4ED8">
      <w:pPr>
        <w:rPr>
          <w:bCs/>
          <w:lang w:val="el-GR"/>
        </w:rPr>
      </w:pPr>
      <w:r w:rsidRPr="000527EE">
        <w:rPr>
          <w:bCs/>
          <w:lang w:val="el-GR"/>
        </w:rPr>
        <w:t>Η πληρωμή θα γίνει ως ακολούθως:</w:t>
      </w:r>
    </w:p>
    <w:p w14:paraId="041AF57E" w14:textId="1BB7246E" w:rsidR="00FF04A4" w:rsidRDefault="00FF04A4" w:rsidP="00DC759B">
      <w:pPr>
        <w:pStyle w:val="aff"/>
        <w:numPr>
          <w:ilvl w:val="0"/>
          <w:numId w:val="40"/>
        </w:numPr>
        <w:rPr>
          <w:bCs/>
          <w:lang w:val="el-GR"/>
        </w:rPr>
      </w:pPr>
      <w:r>
        <w:rPr>
          <w:bCs/>
          <w:lang w:val="el-GR"/>
        </w:rPr>
        <w:t xml:space="preserve">Με την παραλαβή του Παραδοτέου Π1 </w:t>
      </w:r>
      <w:r w:rsidR="00934B05" w:rsidRPr="00934B05">
        <w:rPr>
          <w:bCs/>
          <w:lang w:val="el-GR"/>
        </w:rPr>
        <w:t xml:space="preserve">και μετά την σύνταξη του αντίστοιχου πρωτοκόλλου ποσοτικής και ποιοτικής παραλαβής από την </w:t>
      </w:r>
      <w:r w:rsidR="00934B05">
        <w:rPr>
          <w:bCs/>
          <w:lang w:val="el-GR"/>
        </w:rPr>
        <w:t xml:space="preserve">αρμόδια </w:t>
      </w:r>
      <w:r w:rsidR="00934B05" w:rsidRPr="00934B05">
        <w:rPr>
          <w:bCs/>
          <w:lang w:val="el-GR"/>
        </w:rPr>
        <w:t>Ε</w:t>
      </w:r>
      <w:r w:rsidR="00934B05">
        <w:rPr>
          <w:bCs/>
          <w:lang w:val="el-GR"/>
        </w:rPr>
        <w:t>Π</w:t>
      </w:r>
      <w:r w:rsidR="00934B05" w:rsidRPr="00934B05">
        <w:rPr>
          <w:bCs/>
          <w:lang w:val="el-GR"/>
        </w:rPr>
        <w:t>ΠΕ</w:t>
      </w:r>
      <w:r w:rsidR="00934B05">
        <w:rPr>
          <w:bCs/>
          <w:lang w:val="el-GR"/>
        </w:rPr>
        <w:t xml:space="preserve"> θα καταβληθεί ποσό που αντιστοιχεί:</w:t>
      </w:r>
    </w:p>
    <w:p w14:paraId="65B97516" w14:textId="678B9F1F"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ην συντήρηση των υπαρχόντων προΪοντων λογισμικού (Software Assurance σε συνέχεια της σύμβασης 2021-2023) του σχετικού πίνακα της Παραγράφου 3.1 για το χρονικό διάστημα έως 31-12-2024.</w:t>
      </w:r>
    </w:p>
    <w:p w14:paraId="16CDBFEF" w14:textId="7AE4ED25"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ην προμήθεια και αδειοδότηση των ν</w:t>
      </w:r>
      <w:r w:rsidR="00997027">
        <w:rPr>
          <w:rFonts w:eastAsia="SimSun"/>
          <w:lang w:val="el-GR"/>
        </w:rPr>
        <w:t>έ</w:t>
      </w:r>
      <w:r w:rsidRPr="009870F6">
        <w:rPr>
          <w:rFonts w:eastAsia="SimSun"/>
          <w:lang w:val="el-GR"/>
        </w:rPr>
        <w:t>ων προϊόντων λογισμικού του σχετικού πίνακα της Παραγράφου 3.1 για το χρονικό διάστημα έως 31-12-2024.</w:t>
      </w:r>
    </w:p>
    <w:p w14:paraId="6E48FFB9" w14:textId="67065939"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 xml:space="preserve">ην παροχή εξειδικευμένων Υπηρεσιών Υποστήριξης Premier </w:t>
      </w:r>
      <w:r w:rsidRPr="009870F6">
        <w:rPr>
          <w:rFonts w:eastAsia="SimSun"/>
          <w:lang w:val="en-US"/>
        </w:rPr>
        <w:t>Support</w:t>
      </w:r>
      <w:r w:rsidRPr="009870F6">
        <w:rPr>
          <w:rFonts w:eastAsia="SimSun"/>
          <w:lang w:val="el-GR"/>
        </w:rPr>
        <w:t xml:space="preserve"> της κατασκευάστριας εταιρίας Microsoft</w:t>
      </w:r>
      <w:r>
        <w:rPr>
          <w:rFonts w:eastAsia="SimSun"/>
          <w:lang w:val="el-GR"/>
        </w:rPr>
        <w:t xml:space="preserve"> της Παραγράφου 4.1 </w:t>
      </w:r>
      <w:r w:rsidRPr="009870F6">
        <w:rPr>
          <w:rFonts w:eastAsia="SimSun"/>
          <w:lang w:val="el-GR"/>
        </w:rPr>
        <w:t>για το χρονικό διάστημα έως 31-12-2024.</w:t>
      </w:r>
    </w:p>
    <w:p w14:paraId="385910BA" w14:textId="224DA4C4" w:rsidR="00934B05" w:rsidRDefault="00934B05" w:rsidP="00DC759B">
      <w:pPr>
        <w:pStyle w:val="aff"/>
        <w:numPr>
          <w:ilvl w:val="0"/>
          <w:numId w:val="40"/>
        </w:numPr>
        <w:rPr>
          <w:bCs/>
          <w:lang w:val="el-GR"/>
        </w:rPr>
      </w:pPr>
      <w:r>
        <w:rPr>
          <w:bCs/>
          <w:lang w:val="el-GR"/>
        </w:rPr>
        <w:t xml:space="preserve">Με την παραλαβή του Παραδοτέου Π2 </w:t>
      </w:r>
      <w:r w:rsidRPr="00934B05">
        <w:rPr>
          <w:bCs/>
          <w:lang w:val="el-GR"/>
        </w:rPr>
        <w:t xml:space="preserve">και μετά την σύνταξη του αντίστοιχου πρωτοκόλλου ποσοτικής και ποιοτικής παραλαβής από την </w:t>
      </w:r>
      <w:r>
        <w:rPr>
          <w:bCs/>
          <w:lang w:val="el-GR"/>
        </w:rPr>
        <w:t xml:space="preserve">αρμόδια </w:t>
      </w:r>
      <w:r w:rsidRPr="00934B05">
        <w:rPr>
          <w:bCs/>
          <w:lang w:val="el-GR"/>
        </w:rPr>
        <w:t>Ε</w:t>
      </w:r>
      <w:r>
        <w:rPr>
          <w:bCs/>
          <w:lang w:val="el-GR"/>
        </w:rPr>
        <w:t>Π</w:t>
      </w:r>
      <w:r w:rsidRPr="00934B05">
        <w:rPr>
          <w:bCs/>
          <w:lang w:val="el-GR"/>
        </w:rPr>
        <w:t>ΠΕ</w:t>
      </w:r>
      <w:r>
        <w:rPr>
          <w:bCs/>
          <w:lang w:val="el-GR"/>
        </w:rPr>
        <w:t xml:space="preserve"> θα καταβληθεί ποσό που αντιστοιχεί:</w:t>
      </w:r>
    </w:p>
    <w:p w14:paraId="61BD2A44" w14:textId="6737FB8D"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 xml:space="preserve">ην συντήρηση των υπαρχόντων προΪοντων λογισμικού (Software Assurance σε συνέχεια της σύμβασης 2021-2023)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01-01-2025 έως 31-12-2025.</w:t>
      </w:r>
    </w:p>
    <w:p w14:paraId="310B6CEA" w14:textId="3B6A8F11"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ην προμήθεια και αδειοδότηση των ν</w:t>
      </w:r>
      <w:r w:rsidR="00997027">
        <w:rPr>
          <w:rFonts w:eastAsia="SimSun"/>
          <w:lang w:val="el-GR"/>
        </w:rPr>
        <w:t>έ</w:t>
      </w:r>
      <w:r w:rsidRPr="009870F6">
        <w:rPr>
          <w:rFonts w:eastAsia="SimSun"/>
          <w:lang w:val="el-GR"/>
        </w:rPr>
        <w:t xml:space="preserve">ων προϊόντων λογισμικού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01-01-2025 έως 31-12-2025.</w:t>
      </w:r>
    </w:p>
    <w:p w14:paraId="1E5E0A4D" w14:textId="5BEE5695" w:rsidR="00934B05"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 xml:space="preserve">ην παροχή εξειδικευμένων Υπηρεσιών Υποστήριξης Premier </w:t>
      </w:r>
      <w:r w:rsidRPr="00934B05">
        <w:rPr>
          <w:rFonts w:eastAsia="SimSun"/>
          <w:lang w:val="el-GR"/>
        </w:rPr>
        <w:t>Support</w:t>
      </w:r>
      <w:r w:rsidRPr="009870F6">
        <w:rPr>
          <w:rFonts w:eastAsia="SimSun"/>
          <w:lang w:val="el-GR"/>
        </w:rPr>
        <w:t xml:space="preserve"> της κατασκευάστριας εταιρίας Microsoft για το χρονικό διάστημα </w:t>
      </w:r>
      <w:r>
        <w:rPr>
          <w:rFonts w:eastAsia="SimSun"/>
          <w:lang w:val="el-GR"/>
        </w:rPr>
        <w:t>από</w:t>
      </w:r>
      <w:r w:rsidRPr="009870F6">
        <w:rPr>
          <w:rFonts w:eastAsia="SimSun"/>
          <w:lang w:val="el-GR"/>
        </w:rPr>
        <w:t xml:space="preserve"> 01-01-2025 έως 31-12-2025.</w:t>
      </w:r>
    </w:p>
    <w:p w14:paraId="18BDF5C8" w14:textId="5EEF6E83"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ην παροχή Υπηρεσιών Υποστήριξης από τον Ανάδοχο του Έργου</w:t>
      </w:r>
      <w:r>
        <w:rPr>
          <w:rFonts w:eastAsia="SimSun"/>
          <w:lang w:val="el-GR"/>
        </w:rPr>
        <w:t xml:space="preserve"> της Παραγράφου 4.2 </w:t>
      </w:r>
      <w:r w:rsidRPr="009870F6">
        <w:rPr>
          <w:rFonts w:eastAsia="SimSun"/>
          <w:lang w:val="el-GR"/>
        </w:rPr>
        <w:t>για το χρονικό διάστημα έως 31-12-2024</w:t>
      </w:r>
      <w:r>
        <w:rPr>
          <w:rFonts w:eastAsia="SimSun"/>
          <w:lang w:val="el-GR"/>
        </w:rPr>
        <w:t xml:space="preserve"> (απολογιστικά).</w:t>
      </w:r>
    </w:p>
    <w:p w14:paraId="025EDEFF" w14:textId="66A43B31" w:rsidR="00934B05" w:rsidRDefault="00934B05" w:rsidP="00DC759B">
      <w:pPr>
        <w:pStyle w:val="aff"/>
        <w:numPr>
          <w:ilvl w:val="0"/>
          <w:numId w:val="40"/>
        </w:numPr>
        <w:rPr>
          <w:bCs/>
          <w:lang w:val="el-GR"/>
        </w:rPr>
      </w:pPr>
      <w:r>
        <w:rPr>
          <w:bCs/>
          <w:lang w:val="el-GR"/>
        </w:rPr>
        <w:t xml:space="preserve">Με την παραλαβή του Παραδοτέου Π3 </w:t>
      </w:r>
      <w:r w:rsidRPr="00934B05">
        <w:rPr>
          <w:bCs/>
          <w:lang w:val="el-GR"/>
        </w:rPr>
        <w:t xml:space="preserve">και μετά την σύνταξη του αντίστοιχου πρωτοκόλλου ποσοτικής και ποιοτικής παραλαβής από την </w:t>
      </w:r>
      <w:r>
        <w:rPr>
          <w:bCs/>
          <w:lang w:val="el-GR"/>
        </w:rPr>
        <w:t xml:space="preserve">αρμόδια </w:t>
      </w:r>
      <w:r w:rsidRPr="00934B05">
        <w:rPr>
          <w:bCs/>
          <w:lang w:val="el-GR"/>
        </w:rPr>
        <w:t>Ε</w:t>
      </w:r>
      <w:r>
        <w:rPr>
          <w:bCs/>
          <w:lang w:val="el-GR"/>
        </w:rPr>
        <w:t>Π</w:t>
      </w:r>
      <w:r w:rsidRPr="00934B05">
        <w:rPr>
          <w:bCs/>
          <w:lang w:val="el-GR"/>
        </w:rPr>
        <w:t>ΠΕ</w:t>
      </w:r>
      <w:r>
        <w:rPr>
          <w:bCs/>
          <w:lang w:val="el-GR"/>
        </w:rPr>
        <w:t xml:space="preserve"> θα καταβληθεί ποσό που αντιστοιχεί:</w:t>
      </w:r>
    </w:p>
    <w:p w14:paraId="5F59B48B" w14:textId="569D48EC"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 xml:space="preserve">ην συντήρηση των υπαρχόντων προΪοντων λογισμικού (Software Assurance σε συνέχεια της σύμβασης 2021-2023)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r w:rsidRPr="009870F6">
        <w:rPr>
          <w:rFonts w:eastAsia="SimSun"/>
          <w:lang w:val="el-GR"/>
        </w:rPr>
        <w:t>.</w:t>
      </w:r>
    </w:p>
    <w:p w14:paraId="0F702898" w14:textId="01FF44F0"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 xml:space="preserve">ην προμήθεια και αδειοδότηση των </w:t>
      </w:r>
      <w:r w:rsidR="00D66FA6" w:rsidRPr="009870F6">
        <w:rPr>
          <w:rFonts w:eastAsia="SimSun"/>
          <w:lang w:val="el-GR"/>
        </w:rPr>
        <w:t>ν</w:t>
      </w:r>
      <w:r w:rsidR="00D66FA6">
        <w:rPr>
          <w:rFonts w:eastAsia="SimSun"/>
          <w:lang w:val="el-GR"/>
        </w:rPr>
        <w:t>έ</w:t>
      </w:r>
      <w:r w:rsidR="00D66FA6" w:rsidRPr="009870F6">
        <w:rPr>
          <w:rFonts w:eastAsia="SimSun"/>
          <w:lang w:val="el-GR"/>
        </w:rPr>
        <w:t xml:space="preserve">ων </w:t>
      </w:r>
      <w:r w:rsidRPr="009870F6">
        <w:rPr>
          <w:rFonts w:eastAsia="SimSun"/>
          <w:lang w:val="el-GR"/>
        </w:rPr>
        <w:t xml:space="preserve">προϊόντων λογισμικού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r w:rsidRPr="009870F6">
        <w:rPr>
          <w:rFonts w:eastAsia="SimSun"/>
          <w:lang w:val="el-GR"/>
        </w:rPr>
        <w:t>.</w:t>
      </w:r>
    </w:p>
    <w:p w14:paraId="5CD1F881" w14:textId="2C3479C9" w:rsidR="00934B05"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 xml:space="preserve">ην παροχή εξειδικευμένων Υπηρεσιών Υποστήριξης Premier </w:t>
      </w:r>
      <w:r w:rsidRPr="00934B05">
        <w:rPr>
          <w:rFonts w:eastAsia="SimSun"/>
          <w:lang w:val="el-GR"/>
        </w:rPr>
        <w:t>Support</w:t>
      </w:r>
      <w:r w:rsidRPr="009870F6">
        <w:rPr>
          <w:rFonts w:eastAsia="SimSun"/>
          <w:lang w:val="el-GR"/>
        </w:rPr>
        <w:t xml:space="preserve"> της κατασκευάστριας εταιρίας Microsoft 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r w:rsidRPr="009870F6">
        <w:rPr>
          <w:rFonts w:eastAsia="SimSun"/>
          <w:lang w:val="el-GR"/>
        </w:rPr>
        <w:t>.</w:t>
      </w:r>
    </w:p>
    <w:p w14:paraId="7E3749EC" w14:textId="53130719" w:rsidR="00934B05" w:rsidRPr="009870F6" w:rsidRDefault="00934B05" w:rsidP="00DC759B">
      <w:pPr>
        <w:pStyle w:val="aff"/>
        <w:numPr>
          <w:ilvl w:val="1"/>
          <w:numId w:val="6"/>
        </w:numPr>
        <w:rPr>
          <w:rFonts w:eastAsia="SimSun"/>
          <w:lang w:val="el-GR"/>
        </w:rPr>
      </w:pPr>
      <w:r>
        <w:rPr>
          <w:rFonts w:eastAsia="SimSun"/>
          <w:lang w:val="el-GR"/>
        </w:rPr>
        <w:t>Στ</w:t>
      </w:r>
      <w:r w:rsidRPr="009870F6">
        <w:rPr>
          <w:rFonts w:eastAsia="SimSun"/>
          <w:lang w:val="el-GR"/>
        </w:rPr>
        <w:t>ην παροχή Υπηρεσιών Υποστήριξης από τον Ανάδοχο του Έργου</w:t>
      </w:r>
      <w:r>
        <w:rPr>
          <w:rFonts w:eastAsia="SimSun"/>
          <w:lang w:val="el-GR"/>
        </w:rPr>
        <w:t xml:space="preserve"> της Παραγράφου 4.2 </w:t>
      </w:r>
      <w:r w:rsidRPr="009870F6">
        <w:rPr>
          <w:rFonts w:eastAsia="SimSun"/>
          <w:lang w:val="el-GR"/>
        </w:rPr>
        <w:t xml:space="preserve">για το χρονικό διάστημα </w:t>
      </w:r>
      <w:r>
        <w:rPr>
          <w:rFonts w:eastAsia="SimSun"/>
          <w:lang w:val="el-GR"/>
        </w:rPr>
        <w:t>από</w:t>
      </w:r>
      <w:r w:rsidRPr="009870F6">
        <w:rPr>
          <w:rFonts w:eastAsia="SimSun"/>
          <w:lang w:val="el-GR"/>
        </w:rPr>
        <w:t xml:space="preserve"> 01-01-2025 έως 31-12-2025</w:t>
      </w:r>
      <w:r>
        <w:rPr>
          <w:rFonts w:eastAsia="SimSun"/>
          <w:lang w:val="el-GR"/>
        </w:rPr>
        <w:t xml:space="preserve"> (απολογιστικά).</w:t>
      </w:r>
    </w:p>
    <w:p w14:paraId="65A6891F" w14:textId="0493BAF5" w:rsidR="00934B05" w:rsidRDefault="00934B05" w:rsidP="00DC759B">
      <w:pPr>
        <w:pStyle w:val="aff"/>
        <w:numPr>
          <w:ilvl w:val="0"/>
          <w:numId w:val="40"/>
        </w:numPr>
        <w:rPr>
          <w:bCs/>
          <w:lang w:val="el-GR"/>
        </w:rPr>
      </w:pPr>
      <w:r>
        <w:rPr>
          <w:bCs/>
          <w:lang w:val="el-GR"/>
        </w:rPr>
        <w:t xml:space="preserve">Με την παραλαβή του Παραδοτέου Π4 </w:t>
      </w:r>
      <w:r w:rsidRPr="00934B05">
        <w:rPr>
          <w:bCs/>
          <w:lang w:val="el-GR"/>
        </w:rPr>
        <w:t xml:space="preserve">και μετά την σύνταξη του αντίστοιχου πρωτοκόλλου ποσοτικής και ποιοτικής παραλαβής από την </w:t>
      </w:r>
      <w:r>
        <w:rPr>
          <w:bCs/>
          <w:lang w:val="el-GR"/>
        </w:rPr>
        <w:t xml:space="preserve">αρμόδια </w:t>
      </w:r>
      <w:r w:rsidRPr="00934B05">
        <w:rPr>
          <w:bCs/>
          <w:lang w:val="el-GR"/>
        </w:rPr>
        <w:t>Ε</w:t>
      </w:r>
      <w:r>
        <w:rPr>
          <w:bCs/>
          <w:lang w:val="el-GR"/>
        </w:rPr>
        <w:t>Π</w:t>
      </w:r>
      <w:r w:rsidRPr="00934B05">
        <w:rPr>
          <w:bCs/>
          <w:lang w:val="el-GR"/>
        </w:rPr>
        <w:t>ΠΕ</w:t>
      </w:r>
      <w:r>
        <w:rPr>
          <w:bCs/>
          <w:lang w:val="el-GR"/>
        </w:rPr>
        <w:t xml:space="preserve"> θα καταβληθεί ποσό που αντιστοιχεί:</w:t>
      </w:r>
    </w:p>
    <w:p w14:paraId="2A1BD381" w14:textId="77777777" w:rsidR="00934B05" w:rsidRDefault="00934B05" w:rsidP="00934B05">
      <w:pPr>
        <w:rPr>
          <w:rFonts w:eastAsia="SimSun"/>
          <w:lang w:val="el-GR"/>
        </w:rPr>
      </w:pPr>
    </w:p>
    <w:p w14:paraId="04B20A6A" w14:textId="3429E253" w:rsidR="00934B05" w:rsidRPr="009870F6" w:rsidRDefault="00934B05" w:rsidP="00DC759B">
      <w:pPr>
        <w:pStyle w:val="aff"/>
        <w:numPr>
          <w:ilvl w:val="1"/>
          <w:numId w:val="6"/>
        </w:numPr>
        <w:rPr>
          <w:rFonts w:eastAsia="SimSun"/>
          <w:lang w:val="el-GR"/>
        </w:rPr>
      </w:pPr>
      <w:r>
        <w:rPr>
          <w:rFonts w:eastAsia="SimSun"/>
          <w:lang w:val="el-GR"/>
        </w:rPr>
        <w:lastRenderedPageBreak/>
        <w:t>Σ</w:t>
      </w:r>
      <w:r w:rsidRPr="009870F6">
        <w:rPr>
          <w:rFonts w:eastAsia="SimSun"/>
          <w:lang w:val="el-GR"/>
        </w:rPr>
        <w:t>ην παροχή Υπηρεσιών Υποστήριξης από τον Ανάδοχο του Έργου</w:t>
      </w:r>
      <w:r>
        <w:rPr>
          <w:rFonts w:eastAsia="SimSun"/>
          <w:lang w:val="el-GR"/>
        </w:rPr>
        <w:t xml:space="preserve"> της Παραγράφου 4.2 </w:t>
      </w:r>
      <w:r w:rsidRPr="009870F6">
        <w:rPr>
          <w:rFonts w:eastAsia="SimSun"/>
          <w:lang w:val="el-GR"/>
        </w:rPr>
        <w:t xml:space="preserve">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r w:rsidR="00895876">
        <w:rPr>
          <w:rFonts w:eastAsia="SimSun"/>
          <w:lang w:val="el-GR"/>
        </w:rPr>
        <w:t xml:space="preserve"> (απολογιστικά)</w:t>
      </w:r>
      <w:r>
        <w:rPr>
          <w:rFonts w:eastAsia="SimSun"/>
          <w:lang w:val="el-GR"/>
        </w:rPr>
        <w:t>.</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361" w:name="_Hlk126506906"/>
      <w:r w:rsidR="00AB0E23">
        <w:rPr>
          <w:lang w:val="el-GR" w:eastAsia="el-GR"/>
        </w:rPr>
        <w:t xml:space="preserve">για την </w:t>
      </w:r>
      <w:r w:rsidR="005A402F">
        <w:rPr>
          <w:lang w:val="el-GR" w:eastAsia="el-GR"/>
        </w:rPr>
        <w:t xml:space="preserve">παροχή των υπηρεσιών </w:t>
      </w:r>
      <w:bookmarkEnd w:id="361"/>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2" w:name="_Hlk126506986"/>
      <w:bookmarkStart w:id="363"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362"/>
    </w:p>
    <w:bookmarkEnd w:id="363"/>
    <w:p w14:paraId="4DA4C02E" w14:textId="77777777" w:rsidR="00E97E4D" w:rsidRPr="00685FDF" w:rsidRDefault="00E97E4D" w:rsidP="00E97E4D">
      <w:pPr>
        <w:rPr>
          <w:lang w:val="el-GR"/>
        </w:rPr>
      </w:pPr>
    </w:p>
    <w:p w14:paraId="2827AB60" w14:textId="6AA88537"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473C2">
        <w:rPr>
          <w:lang w:val="el-GR"/>
        </w:rPr>
        <w:t xml:space="preserve"> </w:t>
      </w:r>
      <w:r w:rsidR="008473C2" w:rsidRPr="005A4C83">
        <w:rPr>
          <w:lang w:val="el-GR"/>
        </w:rPr>
        <w:t>Μέχρι την έκδοση της κοινής απόφασης της παρ. 6 του άρθρου 36 του ν. 4412/2016, η ως άνω κράτηση δεν επιβάλλεται</w:t>
      </w:r>
      <w:r w:rsidR="008473C2">
        <w:rPr>
          <w:lang w:val="el-GR"/>
        </w:rPr>
        <w:t>.</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64" w:name="_Ref496607484"/>
      <w:bookmarkStart w:id="365" w:name="_Toc97194326"/>
      <w:bookmarkStart w:id="366" w:name="_Toc97194460"/>
      <w:bookmarkStart w:id="367" w:name="_Toc15597672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4"/>
      <w:bookmarkEnd w:id="365"/>
      <w:bookmarkEnd w:id="366"/>
      <w:bookmarkEnd w:id="367"/>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8"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369"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369"/>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370" w:name="_Hlk126507284"/>
      <w:r>
        <w:rPr>
          <w:rFonts w:eastAsia="SimSun"/>
          <w:spacing w:val="5"/>
          <w:lang w:val="el-GR"/>
        </w:rPr>
        <w:t>εφόσον προβλέπεται προκαταβολή</w:t>
      </w:r>
      <w:bookmarkEnd w:id="370"/>
      <w:r>
        <w:rPr>
          <w:rFonts w:eastAsia="SimSun"/>
          <w:spacing w:val="5"/>
          <w:lang w:val="el-GR"/>
        </w:rPr>
        <w:t xml:space="preserve">. </w:t>
      </w:r>
    </w:p>
    <w:p w14:paraId="2F502A98" w14:textId="77777777" w:rsidR="00D93BE9" w:rsidRDefault="00D93BE9" w:rsidP="00D93BE9">
      <w:pPr>
        <w:suppressAutoHyphens w:val="0"/>
        <w:autoSpaceDE w:val="0"/>
        <w:rPr>
          <w:lang w:val="el-GR"/>
        </w:rPr>
      </w:pPr>
      <w:r>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317EC53D" w14:textId="77777777" w:rsidR="00D93BE9" w:rsidRDefault="00D93BE9" w:rsidP="00D93BE9">
      <w:pPr>
        <w:suppressAutoHyphens w:val="0"/>
        <w:autoSpaceDE w:val="0"/>
        <w:rPr>
          <w:lang w:val="el-GR"/>
        </w:rPr>
      </w:pPr>
      <w:r>
        <w:rPr>
          <w:lang w:val="el-GR"/>
        </w:rPr>
        <w:t xml:space="preserve">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w:t>
      </w:r>
      <w:r>
        <w:rPr>
          <w:lang w:val="el-GR"/>
        </w:rPr>
        <w:lastRenderedPageBreak/>
        <w:t>φορέα, σύμφωνα με τα ανωτέρω αναφερόμενα. Το διαφέρον λαμβάνει θετικές τιμές, αλλιώς θεωρείται ίσο με μηδέν.</w:t>
      </w:r>
    </w:p>
    <w:p w14:paraId="67617B97" w14:textId="77777777" w:rsidR="00D93BE9" w:rsidRDefault="00D93BE9" w:rsidP="00D93BE9">
      <w:pPr>
        <w:suppressAutoHyphens w:val="0"/>
        <w:autoSpaceDE w:val="0"/>
        <w:rPr>
          <w:lang w:val="el-GR"/>
        </w:rPr>
      </w:pPr>
      <w:r>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1CF462B" w14:textId="77777777" w:rsidR="00D93BE9" w:rsidRDefault="00D93BE9" w:rsidP="00D93BE9">
      <w:pPr>
        <w:suppressAutoHyphens w:val="0"/>
        <w:autoSpaceDE w:val="0"/>
        <w:rPr>
          <w:lang w:val="el-GR"/>
        </w:rPr>
      </w:pPr>
      <w:r>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7C3B232" w14:textId="79F7FAB6" w:rsidR="00D93BE9" w:rsidRPr="00F8081A" w:rsidRDefault="00D93BE9" w:rsidP="00D93BE9">
      <w:pPr>
        <w:suppressAutoHyphens w:val="0"/>
        <w:autoSpaceDE w:val="0"/>
        <w:rPr>
          <w:i/>
          <w:color w:val="4F81BD"/>
          <w:lang w:val="el-GR"/>
        </w:rPr>
      </w:pPr>
      <w:r>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00265F21">
        <w:rPr>
          <w:lang w:val="el-GR"/>
        </w:rPr>
        <w:t>1</w:t>
      </w:r>
      <w:r w:rsidRPr="00265F21">
        <w:rPr>
          <w:lang w:val="el-GR"/>
        </w:rPr>
        <w:t>,01.</w:t>
      </w:r>
    </w:p>
    <w:p w14:paraId="1997E216" w14:textId="77777777" w:rsidR="00D93BE9" w:rsidRDefault="00D93BE9" w:rsidP="00D93BE9">
      <w:pPr>
        <w:suppressAutoHyphens w:val="0"/>
        <w:autoSpaceDE w:val="0"/>
        <w:rPr>
          <w:lang w:val="el-GR"/>
        </w:rPr>
      </w:pPr>
      <w:r>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2C92920" w14:textId="387C46D2" w:rsidR="00D93BE9" w:rsidRPr="003744C0" w:rsidRDefault="00D93BE9" w:rsidP="00D93BE9">
      <w:pPr>
        <w:suppressAutoHyphens w:val="0"/>
        <w:autoSpaceDE w:val="0"/>
        <w:rPr>
          <w:rFonts w:eastAsia="SimSun"/>
          <w:i/>
          <w:iCs/>
          <w:color w:val="5B9BD5"/>
          <w:spacing w:val="5"/>
          <w:lang w:val="el-GR"/>
        </w:rPr>
      </w:pPr>
      <w:r w:rsidRPr="00845A73">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Pr>
          <w:lang w:val="el-GR"/>
        </w:rPr>
        <w:t xml:space="preserve"> του ως άνω νόμου</w:t>
      </w:r>
      <w:r w:rsidRPr="00845A73">
        <w:rPr>
          <w:lang w:val="el-GR"/>
        </w:rPr>
        <w:t>, περί αποκλεισμού οικονομικού φορέα από δημόσιες συμβάσεις.</w:t>
      </w:r>
      <w:r w:rsidRPr="00034ABD">
        <w:rPr>
          <w:rFonts w:eastAsia="SimSun"/>
          <w:i/>
          <w:iCs/>
          <w:color w:val="5B9BD5"/>
          <w:spacing w:val="5"/>
          <w:lang w:val="el-GR"/>
        </w:rPr>
        <w:t xml:space="preserve">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1F3FF83A"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0527EE">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8"/>
    <w:p w14:paraId="471CEAD8" w14:textId="37C4D9EA" w:rsidR="000C1AAF" w:rsidRDefault="000C1AAF">
      <w:pPr>
        <w:suppressAutoHyphens w:val="0"/>
        <w:autoSpaceDE w:val="0"/>
        <w:spacing w:after="0"/>
        <w:rPr>
          <w:rFonts w:eastAsia="SimSun"/>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1" w:name="_Ref55324340"/>
      <w:bookmarkStart w:id="372" w:name="_Toc97194327"/>
      <w:bookmarkStart w:id="373" w:name="_Toc97194461"/>
      <w:bookmarkStart w:id="374" w:name="_Toc155976727"/>
      <w:r w:rsidRPr="00603221">
        <w:rPr>
          <w:rFonts w:cs="Tahoma"/>
          <w:lang w:val="el-GR"/>
        </w:rPr>
        <w:t>Διοικητικές προσφυγές κατά τη διαδικασία εκτέλεσης</w:t>
      </w:r>
      <w:bookmarkEnd w:id="371"/>
      <w:bookmarkEnd w:id="372"/>
      <w:bookmarkEnd w:id="373"/>
      <w:bookmarkEnd w:id="374"/>
      <w:r w:rsidRPr="00603221">
        <w:rPr>
          <w:rFonts w:cs="Tahoma"/>
          <w:lang w:val="el-GR"/>
        </w:rPr>
        <w:t xml:space="preserve"> </w:t>
      </w:r>
    </w:p>
    <w:p w14:paraId="036FE66B" w14:textId="63B8DCB3"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4255F2">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w:t>
      </w:r>
      <w:r w:rsidRPr="001F7E31">
        <w:rPr>
          <w:lang w:val="el-GR"/>
        </w:rPr>
        <w:lastRenderedPageBreak/>
        <w:t xml:space="preserve">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75" w:name="_Toc13748951"/>
      <w:r w:rsidRPr="00F82A8D">
        <w:rPr>
          <w:rFonts w:cs="Tahoma"/>
          <w:lang w:val="el-GR"/>
        </w:rPr>
        <w:tab/>
      </w:r>
      <w:bookmarkStart w:id="376" w:name="_Toc97194328"/>
      <w:bookmarkStart w:id="377" w:name="_Toc97194462"/>
      <w:bookmarkStart w:id="378" w:name="_Toc155976728"/>
      <w:r w:rsidRPr="00F82A8D">
        <w:rPr>
          <w:rFonts w:cs="Tahoma"/>
          <w:lang w:val="el-GR"/>
        </w:rPr>
        <w:t>Δικαστική επίλυση διαφορών</w:t>
      </w:r>
      <w:bookmarkEnd w:id="375"/>
      <w:bookmarkEnd w:id="376"/>
      <w:bookmarkEnd w:id="377"/>
      <w:bookmarkEnd w:id="378"/>
    </w:p>
    <w:p w14:paraId="114104F6" w14:textId="75C2B179"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w:t>
      </w:r>
      <w:r w:rsidR="002C54A1" w:rsidRPr="002C54A1">
        <w:rPr>
          <w:lang w:val="el-GR"/>
        </w:rPr>
        <w:t>παράγραφο 5.3</w:t>
      </w:r>
      <w:r w:rsidR="002C54A1">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4" w:name="_Ref75870221"/>
      <w:bookmarkStart w:id="385" w:name="_Toc97194463"/>
      <w:bookmarkStart w:id="386" w:name="_Toc155976729"/>
      <w:r w:rsidRPr="00BB5BD6">
        <w:rPr>
          <w:rFonts w:cs="Tahoma"/>
          <w:szCs w:val="22"/>
        </w:rPr>
        <w:lastRenderedPageBreak/>
        <w:t xml:space="preserve">ΧΡΟΝΟΣ ΚΑΙ ΤΡΟΠΟΣ </w:t>
      </w:r>
      <w:r w:rsidR="003355E7" w:rsidRPr="00603221">
        <w:rPr>
          <w:rFonts w:cs="Tahoma"/>
          <w:szCs w:val="22"/>
        </w:rPr>
        <w:t>ΕΚΤΕΛΕΣΗΣ</w:t>
      </w:r>
      <w:bookmarkEnd w:id="384"/>
      <w:bookmarkEnd w:id="385"/>
      <w:bookmarkEnd w:id="38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7" w:name="_Ref63782029"/>
      <w:bookmarkStart w:id="388" w:name="_Toc97194329"/>
      <w:bookmarkStart w:id="389" w:name="_Toc97194464"/>
      <w:bookmarkStart w:id="390" w:name="_Toc155976730"/>
      <w:r w:rsidRPr="00603221">
        <w:rPr>
          <w:rFonts w:cs="Tahoma"/>
          <w:lang w:val="el-GR"/>
        </w:rPr>
        <w:t>Παρακολούθηση της σύμβασης</w:t>
      </w:r>
      <w:bookmarkEnd w:id="387"/>
      <w:bookmarkEnd w:id="388"/>
      <w:bookmarkEnd w:id="389"/>
      <w:bookmarkEnd w:id="390"/>
      <w:r w:rsidRPr="00603221">
        <w:rPr>
          <w:rFonts w:cs="Tahoma"/>
          <w:lang w:val="el-GR"/>
        </w:rPr>
        <w:t xml:space="preserve"> </w:t>
      </w:r>
    </w:p>
    <w:p w14:paraId="346621AD" w14:textId="77777777" w:rsidR="00D93BE9" w:rsidRDefault="00D93BE9" w:rsidP="00D93BE9">
      <w:pPr>
        <w:rPr>
          <w:lang w:val="el-GR"/>
        </w:rPr>
      </w:pPr>
      <w:r>
        <w:rPr>
          <w:lang w:val="el-GR"/>
        </w:rPr>
        <w:t xml:space="preserve">6.1.1 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4D26CA21" w14:textId="77777777" w:rsidR="00D93BE9" w:rsidRDefault="00D93BE9" w:rsidP="00D93BE9">
      <w:pPr>
        <w:rPr>
          <w:lang w:val="el-GR"/>
        </w:rPr>
      </w:pPr>
      <w:r>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64253D7C" w14:textId="77777777" w:rsidR="00D93BE9" w:rsidRDefault="00D93BE9" w:rsidP="00D93BE9">
      <w:pPr>
        <w:rPr>
          <w:lang w:val="el-GR"/>
        </w:rPr>
      </w:pPr>
      <w:r>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3B4B4AA" w14:textId="77777777" w:rsidR="00D93BE9" w:rsidRDefault="00D93BE9" w:rsidP="00D93BE9">
      <w:pPr>
        <w:rPr>
          <w:lang w:val="el-GR"/>
        </w:rPr>
      </w:pPr>
      <w:r>
        <w:rPr>
          <w:lang w:val="el-GR"/>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6837F7A" w14:textId="77777777" w:rsidR="00D93BE9" w:rsidRDefault="00D93BE9" w:rsidP="00D93BE9">
      <w:pPr>
        <w:rPr>
          <w:lang w:val="el-GR"/>
        </w:rPr>
      </w:pPr>
      <w:r>
        <w:rPr>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3DBE3B1F" w14:textId="77777777" w:rsidR="00D93BE9" w:rsidRPr="00603221" w:rsidRDefault="00D93BE9" w:rsidP="00D93BE9">
      <w:pPr>
        <w:rPr>
          <w:lang w:val="el-GR"/>
        </w:rPr>
      </w:pPr>
      <w:r>
        <w:rPr>
          <w:lang w:val="el-GR"/>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w:t>
      </w:r>
    </w:p>
    <w:p w14:paraId="1E69F45B" w14:textId="77777777" w:rsidR="008338F0" w:rsidRPr="00603221" w:rsidRDefault="003355E7" w:rsidP="003A109E">
      <w:pPr>
        <w:pStyle w:val="2"/>
        <w:rPr>
          <w:rFonts w:cs="Tahoma"/>
          <w:lang w:val="el-GR"/>
        </w:rPr>
      </w:pPr>
      <w:r w:rsidRPr="00603221">
        <w:rPr>
          <w:rFonts w:cs="Tahoma"/>
          <w:lang w:val="el-GR"/>
        </w:rPr>
        <w:tab/>
      </w:r>
      <w:bookmarkStart w:id="391" w:name="_Toc97194330"/>
      <w:bookmarkStart w:id="392" w:name="_Toc97194465"/>
      <w:bookmarkStart w:id="393" w:name="_Toc155976731"/>
      <w:r w:rsidRPr="00603221">
        <w:rPr>
          <w:rFonts w:cs="Tahoma"/>
          <w:lang w:val="el-GR"/>
        </w:rPr>
        <w:t>Διάρκεια σύμβασης</w:t>
      </w:r>
      <w:bookmarkEnd w:id="391"/>
      <w:bookmarkEnd w:id="392"/>
      <w:bookmarkEnd w:id="393"/>
      <w:r w:rsidRPr="00603221">
        <w:rPr>
          <w:rFonts w:cs="Tahoma"/>
          <w:lang w:val="el-GR"/>
        </w:rPr>
        <w:t xml:space="preserve"> </w:t>
      </w:r>
    </w:p>
    <w:p w14:paraId="61D003E7" w14:textId="1ED775D6" w:rsidR="008702D8" w:rsidRPr="00603221" w:rsidRDefault="003355E7" w:rsidP="00B8545D">
      <w:pPr>
        <w:rPr>
          <w:lang w:val="el-GR"/>
        </w:rPr>
      </w:pPr>
      <w:r w:rsidRPr="00603221">
        <w:rPr>
          <w:lang w:val="el-GR"/>
        </w:rPr>
        <w:t xml:space="preserve">6.2.1. </w:t>
      </w:r>
      <w:r w:rsidR="008702D8" w:rsidRPr="00260D72">
        <w:rPr>
          <w:lang w:val="el-GR"/>
        </w:rPr>
        <w:t xml:space="preserve">Η συνολική </w:t>
      </w:r>
      <w:r w:rsidR="008702D8" w:rsidRPr="00260D72">
        <w:rPr>
          <w:b/>
          <w:lang w:val="el-GR"/>
        </w:rPr>
        <w:t>διάρκεια</w:t>
      </w:r>
      <w:r w:rsidR="008702D8" w:rsidRPr="00260D72">
        <w:rPr>
          <w:lang w:val="el-GR"/>
        </w:rPr>
        <w:t xml:space="preserve"> της σύμβασης </w:t>
      </w:r>
      <w:r w:rsidR="00D66FA6" w:rsidRPr="00260D72">
        <w:rPr>
          <w:lang w:val="el-GR"/>
        </w:rPr>
        <w:t xml:space="preserve">ορίζεται από την υπογραφή της Σύμβασης έως 31-12-2026 </w:t>
      </w:r>
      <w:r w:rsidR="008702D8" w:rsidRPr="00260D72">
        <w:rPr>
          <w:lang w:val="el-GR"/>
        </w:rPr>
        <w:t>και</w:t>
      </w:r>
      <w:r w:rsidR="0029613C" w:rsidRPr="00260D72">
        <w:rPr>
          <w:lang w:val="el-GR"/>
        </w:rPr>
        <w:t xml:space="preserve"> </w:t>
      </w:r>
      <w:r w:rsidR="008702D8" w:rsidRPr="00260D72">
        <w:rPr>
          <w:lang w:val="el-GR"/>
        </w:rPr>
        <w:t>νοείται το χρονι</w:t>
      </w:r>
      <w:r w:rsidR="008702D8" w:rsidRPr="00260D72">
        <w:rPr>
          <w:lang w:val="el-GR"/>
        </w:rPr>
        <w:softHyphen/>
        <w:t>κό διάστημα από την ημερομηνία</w:t>
      </w:r>
      <w:r w:rsidR="008702D8" w:rsidRPr="00603221">
        <w:rPr>
          <w:lang w:val="el-GR"/>
        </w:rPr>
        <w:t xml:space="preserve">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4255F2"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7A419E5A"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w:t>
      </w:r>
      <w:r w:rsidRPr="00603221">
        <w:rPr>
          <w:lang w:val="el-GR"/>
        </w:rPr>
        <w:lastRenderedPageBreak/>
        <w:t>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4255F2">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4" w:name="_Ref40954198"/>
      <w:bookmarkStart w:id="395" w:name="_Ref55381059"/>
      <w:bookmarkStart w:id="396" w:name="_Toc97194331"/>
      <w:bookmarkStart w:id="397" w:name="_Toc97194466"/>
      <w:bookmarkStart w:id="398" w:name="_Toc155976732"/>
      <w:r w:rsidRPr="00603221">
        <w:rPr>
          <w:rFonts w:cs="Tahoma"/>
          <w:lang w:val="el-GR"/>
        </w:rPr>
        <w:t>Παραλαβή του αντικειμένου της σύμβασης</w:t>
      </w:r>
      <w:bookmarkEnd w:id="394"/>
      <w:bookmarkEnd w:id="395"/>
      <w:bookmarkEnd w:id="396"/>
      <w:bookmarkEnd w:id="397"/>
      <w:bookmarkEnd w:id="398"/>
      <w:r w:rsidRPr="00603221">
        <w:rPr>
          <w:rFonts w:cs="Tahoma"/>
          <w:lang w:val="el-GR"/>
        </w:rPr>
        <w:t xml:space="preserve"> </w:t>
      </w:r>
    </w:p>
    <w:p w14:paraId="05D2736E" w14:textId="6D8D31CD" w:rsidR="00B8528C" w:rsidRPr="00C00860" w:rsidRDefault="00B8528C" w:rsidP="00B8528C">
      <w:pPr>
        <w:rPr>
          <w:lang w:val="el-GR"/>
        </w:rPr>
      </w:pPr>
      <w:bookmarkStart w:id="39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447C41">
        <w:rPr>
          <w:lang w:val="el-GR"/>
        </w:rPr>
        <w:t>Παράρτημα</w:t>
      </w:r>
      <w:r w:rsidR="00F85BB2" w:rsidRPr="00447C41">
        <w:rPr>
          <w:lang w:val="el-GR"/>
        </w:rPr>
        <w:t xml:space="preserve"> Ι</w:t>
      </w:r>
      <w:r w:rsidR="00447C41" w:rsidRPr="00447C4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00" w:name="_Hlk9421462"/>
      <w:bookmarkEnd w:id="399"/>
    </w:p>
    <w:bookmarkEnd w:id="400"/>
    <w:p w14:paraId="775CD989" w14:textId="77777777" w:rsidR="008338F0" w:rsidRPr="00603221" w:rsidRDefault="003355E7" w:rsidP="003A109E">
      <w:pPr>
        <w:pStyle w:val="2"/>
        <w:rPr>
          <w:rFonts w:cs="Tahoma"/>
          <w:lang w:val="el-GR"/>
        </w:rPr>
      </w:pPr>
      <w:r w:rsidRPr="00603221">
        <w:rPr>
          <w:rFonts w:cs="Tahoma"/>
          <w:lang w:val="el-GR"/>
        </w:rPr>
        <w:lastRenderedPageBreak/>
        <w:tab/>
      </w:r>
      <w:bookmarkStart w:id="401" w:name="_Ref496625354"/>
      <w:bookmarkStart w:id="402" w:name="_Toc97194332"/>
      <w:bookmarkStart w:id="403" w:name="_Toc97194467"/>
      <w:bookmarkStart w:id="404" w:name="_Toc155976733"/>
      <w:r w:rsidRPr="00603221">
        <w:rPr>
          <w:rFonts w:cs="Tahoma"/>
          <w:lang w:val="el-GR"/>
        </w:rPr>
        <w:t>Απόρριψη παραδοτέων – Αντικατάσταση</w:t>
      </w:r>
      <w:bookmarkEnd w:id="401"/>
      <w:bookmarkEnd w:id="402"/>
      <w:bookmarkEnd w:id="403"/>
      <w:bookmarkEnd w:id="404"/>
      <w:r w:rsidRPr="00603221">
        <w:rPr>
          <w:rFonts w:cs="Tahoma"/>
          <w:lang w:val="el-GR"/>
        </w:rPr>
        <w:t xml:space="preserve"> </w:t>
      </w:r>
    </w:p>
    <w:p w14:paraId="40124ED0" w14:textId="31C09621"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4255F2">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5" w:name="_Toc74566947"/>
      <w:bookmarkStart w:id="406" w:name="_Toc74566948"/>
      <w:bookmarkStart w:id="407" w:name="_Toc74566949"/>
      <w:bookmarkStart w:id="408" w:name="_Toc74566950"/>
      <w:bookmarkStart w:id="409" w:name="_Toc74566951"/>
      <w:bookmarkEnd w:id="405"/>
      <w:bookmarkEnd w:id="406"/>
      <w:bookmarkEnd w:id="407"/>
      <w:bookmarkEnd w:id="408"/>
      <w:bookmarkEnd w:id="409"/>
      <w:r w:rsidRPr="00603221">
        <w:rPr>
          <w:rFonts w:cs="Tahoma"/>
          <w:lang w:val="el-GR"/>
        </w:rPr>
        <w:tab/>
      </w:r>
      <w:bookmarkStart w:id="410" w:name="_Toc97194333"/>
      <w:bookmarkStart w:id="411" w:name="_Toc97194468"/>
      <w:bookmarkStart w:id="412" w:name="_Toc155976734"/>
      <w:r w:rsidRPr="00603221">
        <w:rPr>
          <w:rFonts w:cs="Tahoma"/>
          <w:lang w:val="el-GR"/>
        </w:rPr>
        <w:t>Αναπροσαρμογή τιμής</w:t>
      </w:r>
      <w:bookmarkEnd w:id="410"/>
      <w:bookmarkEnd w:id="411"/>
      <w:bookmarkEnd w:id="412"/>
      <w:r w:rsidRPr="00603221">
        <w:rPr>
          <w:rFonts w:cs="Tahoma"/>
          <w:lang w:val="el-GR"/>
        </w:rPr>
        <w:t xml:space="preserve"> </w:t>
      </w:r>
    </w:p>
    <w:p w14:paraId="3AA794D4" w14:textId="77777777" w:rsidR="00D93BE9" w:rsidRPr="009C3F51" w:rsidRDefault="00D93BE9" w:rsidP="00D93BE9">
      <w:pPr>
        <w:rPr>
          <w:lang w:val="el-GR"/>
        </w:rPr>
      </w:pPr>
      <w:r w:rsidRPr="009D34B5">
        <w:rPr>
          <w:b/>
          <w:lang w:val="el-GR"/>
        </w:rPr>
        <w:t>6.</w:t>
      </w:r>
      <w:r>
        <w:rPr>
          <w:b/>
          <w:lang w:val="el-GR"/>
        </w:rPr>
        <w:t>5</w:t>
      </w:r>
      <w:r w:rsidRPr="009D34B5">
        <w:rPr>
          <w:b/>
          <w:lang w:val="el-GR"/>
        </w:rPr>
        <w:t>.1</w:t>
      </w:r>
      <w:r w:rsidRPr="009D34B5">
        <w:rPr>
          <w:lang w:val="el-GR"/>
        </w:rPr>
        <w:t xml:space="preserve"> </w:t>
      </w: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14:paraId="4A056B52" w14:textId="77777777" w:rsidR="00D93BE9" w:rsidRPr="009C3F51" w:rsidRDefault="00D93BE9" w:rsidP="00D93BE9">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4CF30E9E" w14:textId="77777777" w:rsidR="00D93BE9" w:rsidRPr="009C3F51" w:rsidRDefault="00D93BE9" w:rsidP="00D93BE9">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14:paraId="23849778" w14:textId="77777777" w:rsidR="00D93BE9" w:rsidRPr="009C3F51" w:rsidRDefault="00D93BE9" w:rsidP="00D93BE9">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14:paraId="30B3A8CB" w14:textId="77777777" w:rsidR="00D93BE9" w:rsidRPr="009C3F51" w:rsidRDefault="00D93BE9" w:rsidP="00D93BE9">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14:paraId="775F312F" w14:textId="77777777" w:rsidR="00D93BE9" w:rsidRPr="009C3F51" w:rsidRDefault="00D93BE9" w:rsidP="00D93BE9">
      <w:pPr>
        <w:rPr>
          <w:lang w:val="el-GR"/>
        </w:rPr>
      </w:pPr>
    </w:p>
    <w:p w14:paraId="19EED62E" w14:textId="77777777" w:rsidR="00D93BE9" w:rsidRPr="009C3F51" w:rsidRDefault="00D93BE9" w:rsidP="00D93BE9">
      <w:pPr>
        <w:rPr>
          <w:lang w:val="el-GR"/>
        </w:rPr>
      </w:pPr>
      <w:r w:rsidRPr="009C3F51">
        <w:rPr>
          <w:b/>
          <w:lang w:val="el-GR"/>
        </w:rPr>
        <w:t>6.</w:t>
      </w:r>
      <w:r>
        <w:rPr>
          <w:b/>
          <w:lang w:val="el-GR"/>
        </w:rPr>
        <w:t>5</w:t>
      </w:r>
      <w:r w:rsidRPr="009C3F51">
        <w:rPr>
          <w:b/>
          <w:lang w:val="el-GR"/>
        </w:rPr>
        <w:t xml:space="preserve">.2 </w:t>
      </w:r>
      <w:r w:rsidRPr="009C3F51">
        <w:rPr>
          <w:lang w:val="el-GR"/>
        </w:rPr>
        <w:t xml:space="preserve"> Για την αναπροσαρμογή της τιμής εφαρμόζεται ο τύπος: </w:t>
      </w:r>
    </w:p>
    <w:p w14:paraId="7A9B7128" w14:textId="77777777" w:rsidR="00D93BE9" w:rsidRPr="009C3F51" w:rsidRDefault="00D93BE9" w:rsidP="00D93BE9">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14:paraId="3851128E" w14:textId="77777777" w:rsidR="00D93BE9" w:rsidRPr="009C3F51" w:rsidRDefault="00D93BE9" w:rsidP="00D93BE9">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14:paraId="458EAC81" w14:textId="77777777" w:rsidR="00D93BE9" w:rsidRPr="009D34B5" w:rsidRDefault="00D93BE9" w:rsidP="00D93BE9">
      <w:pPr>
        <w:rPr>
          <w:i/>
          <w:color w:val="4472C4"/>
          <w:highlight w:val="yellow"/>
          <w:lang w:val="el-GR"/>
        </w:rPr>
      </w:pPr>
    </w:p>
    <w:p w14:paraId="0D7CB62B" w14:textId="77777777" w:rsidR="00D93BE9" w:rsidRPr="004F7AEF" w:rsidRDefault="00D93BE9" w:rsidP="00D93BE9">
      <w:pPr>
        <w:spacing w:line="300" w:lineRule="atLeast"/>
        <w:rPr>
          <w:lang w:val="el-GR"/>
        </w:rPr>
      </w:pPr>
      <w:r w:rsidRPr="009D34B5">
        <w:rPr>
          <w:b/>
          <w:lang w:val="el-GR"/>
        </w:rPr>
        <w:t>6.</w:t>
      </w:r>
      <w:r>
        <w:rPr>
          <w:b/>
          <w:lang w:val="el-GR"/>
        </w:rPr>
        <w:t>5</w:t>
      </w:r>
      <w:r w:rsidRPr="009D34B5">
        <w:rPr>
          <w:b/>
          <w:lang w:val="el-GR"/>
        </w:rPr>
        <w:t>.3</w:t>
      </w:r>
      <w:r w:rsidRPr="009D34B5">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r w:rsidRPr="004F7AEF">
        <w:rPr>
          <w:lang w:val="el-GR"/>
        </w:rPr>
        <w:t xml:space="preserve"> </w:t>
      </w:r>
    </w:p>
    <w:p w14:paraId="04655948" w14:textId="77777777" w:rsidR="00D93BE9" w:rsidRDefault="00D93BE9" w:rsidP="00D93BE9">
      <w:pPr>
        <w:rPr>
          <w:lang w:val="el-GR"/>
        </w:rPr>
      </w:pPr>
    </w:p>
    <w:p w14:paraId="3F1EC179" w14:textId="77777777" w:rsidR="00D93BE9" w:rsidRDefault="00D93BE9" w:rsidP="00D9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831BBF">
        <w:rPr>
          <w:b/>
          <w:lang w:val="el-GR"/>
        </w:rPr>
        <w:t>6.</w:t>
      </w:r>
      <w:r>
        <w:rPr>
          <w:b/>
          <w:lang w:val="el-GR"/>
        </w:rPr>
        <w:t>5</w:t>
      </w:r>
      <w:r w:rsidRPr="00831BBF">
        <w:rPr>
          <w:b/>
          <w:lang w:val="el-GR"/>
        </w:rPr>
        <w:t>.4</w:t>
      </w:r>
      <w:r w:rsidRPr="009D34B5">
        <w:rPr>
          <w:lang w:val="el-GR"/>
        </w:rPr>
        <w:t xml:space="preserve">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w:t>
      </w:r>
      <w:r w:rsidRPr="009D34B5">
        <w:rPr>
          <w:lang w:val="el-GR"/>
        </w:rPr>
        <w:lastRenderedPageBreak/>
        <w:t>τιμών μονάδας, με παράλληλη μείωση των προς παράδοση ποσοτήτων, υπό την προϋπόθεση ότι συναινεί ο ανάδοχος.</w:t>
      </w:r>
    </w:p>
    <w:p w14:paraId="19F12024" w14:textId="77777777" w:rsidR="00D93BE9" w:rsidRDefault="00D93BE9" w:rsidP="00D9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b/>
          <w:lang w:val="el-GR"/>
        </w:rPr>
      </w:pPr>
    </w:p>
    <w:p w14:paraId="4500152F" w14:textId="77777777" w:rsidR="008338F0" w:rsidRPr="00603221" w:rsidRDefault="003355E7" w:rsidP="003329FF">
      <w:pPr>
        <w:pStyle w:val="1"/>
        <w:numPr>
          <w:ilvl w:val="0"/>
          <w:numId w:val="0"/>
        </w:numPr>
        <w:ind w:left="432" w:hanging="432"/>
        <w:rPr>
          <w:lang w:val="el-GR"/>
        </w:rPr>
      </w:pPr>
      <w:bookmarkStart w:id="413" w:name="_Toc97194469"/>
      <w:bookmarkStart w:id="414" w:name="_Toc155976735"/>
      <w:r w:rsidRPr="00603221">
        <w:rPr>
          <w:lang w:val="el-GR"/>
        </w:rPr>
        <w:lastRenderedPageBreak/>
        <w:t>ΠΑΡΑΡΤΗΜΑΤΑ</w:t>
      </w:r>
      <w:bookmarkEnd w:id="413"/>
      <w:bookmarkEnd w:id="414"/>
    </w:p>
    <w:p w14:paraId="2F397AAD" w14:textId="77777777" w:rsidR="008338F0" w:rsidRPr="00603221" w:rsidRDefault="003355E7" w:rsidP="003329FF">
      <w:pPr>
        <w:pStyle w:val="2"/>
        <w:numPr>
          <w:ilvl w:val="0"/>
          <w:numId w:val="0"/>
        </w:numPr>
        <w:tabs>
          <w:tab w:val="clear" w:pos="567"/>
        </w:tabs>
        <w:rPr>
          <w:rFonts w:cs="Tahoma"/>
          <w:lang w:val="el-GR"/>
        </w:rPr>
      </w:pPr>
      <w:bookmarkStart w:id="415" w:name="_Ref496625830"/>
      <w:bookmarkStart w:id="416" w:name="_Toc97194334"/>
      <w:bookmarkStart w:id="417" w:name="_Toc97194470"/>
      <w:bookmarkStart w:id="418" w:name="_Toc155976736"/>
      <w:bookmarkStart w:id="419" w:name="_Ref496625399"/>
      <w:r w:rsidRPr="00603221">
        <w:rPr>
          <w:rFonts w:cs="Tahoma"/>
          <w:lang w:val="el-GR"/>
        </w:rPr>
        <w:t>ΠΑΡΑΡΤΗΜΑ Ι – Αναλυτική Περιγραφή Φυσικού και Οικονομικού Αντικειμένου της Σύμβασης</w:t>
      </w:r>
      <w:bookmarkEnd w:id="415"/>
      <w:bookmarkEnd w:id="416"/>
      <w:bookmarkEnd w:id="417"/>
      <w:bookmarkEnd w:id="418"/>
      <w:r w:rsidRPr="00603221">
        <w:rPr>
          <w:rFonts w:cs="Tahoma"/>
          <w:lang w:val="el-GR"/>
        </w:rPr>
        <w:t xml:space="preserve"> </w:t>
      </w:r>
      <w:bookmarkEnd w:id="419"/>
    </w:p>
    <w:p w14:paraId="40306800" w14:textId="77777777" w:rsidR="008338F0" w:rsidRPr="00EF2204" w:rsidRDefault="00A22261" w:rsidP="00DC759B">
      <w:pPr>
        <w:pStyle w:val="3"/>
        <w:numPr>
          <w:ilvl w:val="0"/>
          <w:numId w:val="20"/>
        </w:numPr>
        <w:rPr>
          <w:lang w:val="el-GR"/>
        </w:rPr>
      </w:pPr>
      <w:bookmarkStart w:id="420" w:name="_Toc97194335"/>
      <w:bookmarkStart w:id="421" w:name="_Toc97194471"/>
      <w:bookmarkStart w:id="422" w:name="_Ref97199257"/>
      <w:bookmarkStart w:id="423" w:name="_Toc155976737"/>
      <w:r w:rsidRPr="00EF2204">
        <w:rPr>
          <w:lang w:val="el-GR"/>
        </w:rPr>
        <w:t>Π</w:t>
      </w:r>
      <w:r>
        <w:rPr>
          <w:lang w:val="el-GR"/>
        </w:rPr>
        <w:t>εριβάλλον της Σύμβασης</w:t>
      </w:r>
      <w:bookmarkEnd w:id="420"/>
      <w:bookmarkEnd w:id="421"/>
      <w:bookmarkEnd w:id="422"/>
      <w:bookmarkEnd w:id="423"/>
    </w:p>
    <w:p w14:paraId="27C23C76" w14:textId="2DCABBF7" w:rsidR="008F2564" w:rsidRPr="008F2564" w:rsidRDefault="008F2564" w:rsidP="008F2564">
      <w:pPr>
        <w:rPr>
          <w:rFonts w:eastAsia="SimSun"/>
          <w:lang w:val="el-GR"/>
        </w:rPr>
      </w:pPr>
      <w:bookmarkStart w:id="424" w:name="_Toc516836612"/>
      <w:bookmarkStart w:id="425" w:name="_Toc45706959"/>
      <w:bookmarkStart w:id="426" w:name="_Toc46478230"/>
      <w:r w:rsidRPr="008F2564">
        <w:rPr>
          <w:rFonts w:eastAsia="SimSun"/>
          <w:lang w:val="el-GR"/>
        </w:rPr>
        <w:t xml:space="preserve">Σύμφωνα με την περίπτωση ιβ’ της παραγράφου 3 του άρθρου 28 του ν. 4623/2019 (Α’ 134), η Γενική Γραμματεία Πληροφοριακών Συστημάτων </w:t>
      </w:r>
      <w:r w:rsidR="00803655">
        <w:rPr>
          <w:rFonts w:eastAsia="SimSun"/>
          <w:lang w:val="el-GR"/>
        </w:rPr>
        <w:t>και Ψηφιακής Διακυβέρνησης</w:t>
      </w:r>
      <w:r w:rsidRPr="008F2564">
        <w:rPr>
          <w:rFonts w:eastAsia="SimSun"/>
          <w:lang w:val="el-GR"/>
        </w:rPr>
        <w:t xml:space="preserve"> του Υπουργείου Ψηφιακής Διακυβέρνησης είναι αρμόδια για τον σχεδιασμό δράσεων και τη μέριμνα για την κεντρικοποίηση διαχείρισης αδειών χρήσης εμπορικού λογισμικού του συνόλου των Δημοσίων Φορέων, συνάπτοντας κεντρικοποιημένες κυβερνητικές συμφωνίες με τις εταιρίες παροχής τέτοιου είδους λογισμικού, με σκοπό την εξοικονόμηση πόρων και την οικονομία κλίμακος, αναφορικά με το κόστος απόκτησης και συντήρησής τους.  </w:t>
      </w:r>
    </w:p>
    <w:p w14:paraId="619642A6" w14:textId="77777777" w:rsidR="008F2564" w:rsidRPr="008F2564" w:rsidRDefault="008F2564" w:rsidP="008F2564">
      <w:pPr>
        <w:rPr>
          <w:rFonts w:eastAsia="SimSun"/>
          <w:lang w:val="el-GR"/>
        </w:rPr>
      </w:pPr>
      <w:r w:rsidRPr="008F2564">
        <w:rPr>
          <w:rFonts w:eastAsia="SimSun"/>
          <w:lang w:val="el-GR"/>
        </w:rPr>
        <w:t xml:space="preserve">Στο πλαίσιο αυτό, το προς υλοποίηση Έργο αφορά: </w:t>
      </w:r>
    </w:p>
    <w:p w14:paraId="5C87B498" w14:textId="77777777" w:rsidR="008F2564" w:rsidRPr="008F2564" w:rsidRDefault="008F2564" w:rsidP="008F2564">
      <w:pPr>
        <w:rPr>
          <w:rFonts w:eastAsia="SimSun"/>
          <w:lang w:val="el-GR"/>
        </w:rPr>
      </w:pPr>
      <w:r w:rsidRPr="008F2564">
        <w:rPr>
          <w:rFonts w:eastAsia="SimSun"/>
          <w:lang w:val="el-GR"/>
        </w:rPr>
        <w:t>•</w:t>
      </w:r>
      <w:r w:rsidRPr="008F2564">
        <w:rPr>
          <w:rFonts w:eastAsia="SimSun"/>
          <w:lang w:val="el-GR"/>
        </w:rPr>
        <w:tab/>
        <w:t xml:space="preserve">Στην κάλυψη των αναγκών της Δημόσιας Διοίκησης σε ανάγκες όσον αφορά άδειες λογισμικού προϊόντων της εταιρίας Microsoft, οι οποίες με τη σειρά τους αφορούν στην υποστήριξη μιας σειράς διαδικασιών της Δημόσιας Διοίκησης. Ενδεικτικά αναφέρονται: </w:t>
      </w:r>
    </w:p>
    <w:p w14:paraId="5D280056"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διαχείριση εφαρμογών γραφείου. </w:t>
      </w:r>
    </w:p>
    <w:p w14:paraId="62A1CA44"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διαχείριση και αξιοποίηση υπηρεσιών ηλεκτρονικού ταχυδρομείου. </w:t>
      </w:r>
    </w:p>
    <w:p w14:paraId="73D98989"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διαχείριση και αξιοποίηση συνεργατικών εργαλείων πραγματικού χρόνου (real time collaboration). </w:t>
      </w:r>
    </w:p>
    <w:p w14:paraId="7B7E501E"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H διαχείριση και αξιοποίηση εφαρμογών διαχείρισης εγγράφων και επιχειρησιακών διαδικασιών. </w:t>
      </w:r>
    </w:p>
    <w:p w14:paraId="37D478C6"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διαχείριση Έργων. </w:t>
      </w:r>
    </w:p>
    <w:p w14:paraId="6D2A10BB"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διαχείριση και αξιοποίηση σχεδιαστικών πακέτων. </w:t>
      </w:r>
    </w:p>
    <w:p w14:paraId="01D0B6BF"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προστασία από ιούς και απειλές διαδικτυακές επιθέσεις.  </w:t>
      </w:r>
    </w:p>
    <w:p w14:paraId="3EFF6493"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 Η διαχείριση Δικτύων.  </w:t>
      </w:r>
    </w:p>
    <w:p w14:paraId="66C2352B"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ανάπτυξη Εφαρμογών. </w:t>
      </w:r>
    </w:p>
    <w:p w14:paraId="437E9454"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Διαχείριση και αξιοποίηση σχεσιακών βάσεων δεδομένων </w:t>
      </w:r>
    </w:p>
    <w:p w14:paraId="6A0D2EF5"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υποστήριξη κεντρικών πληροφοριακών συστημάτων που φιλοξενούνται στην υποδομή του Κυβερνητικού Νέφους (G-Cloud) </w:t>
      </w:r>
    </w:p>
    <w:p w14:paraId="16CF620B"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κεντρικοποιημένη διαχείριση περιφερειακών υποδομών μέσω αντίστοιχων σύγχρονων εργαλείων λογισμικού και αδειών χρήσης του. </w:t>
      </w:r>
    </w:p>
    <w:p w14:paraId="2CF10F32"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Η υλοποιήση πολιτικών προστασίας στη διαχείρηση και επικοινωνία ευαίσθητων δεδομένων του Δημίσιου τομέα. </w:t>
      </w:r>
    </w:p>
    <w:p w14:paraId="36E0CAC7" w14:textId="77777777" w:rsidR="008F2564" w:rsidRPr="008F2564" w:rsidRDefault="008F2564" w:rsidP="008F2564">
      <w:pPr>
        <w:rPr>
          <w:rFonts w:eastAsia="SimSun"/>
          <w:lang w:val="el-GR"/>
        </w:rPr>
      </w:pPr>
    </w:p>
    <w:p w14:paraId="68D0176C" w14:textId="77777777" w:rsidR="008F2564" w:rsidRPr="008F2564" w:rsidRDefault="008F2564" w:rsidP="008F2564">
      <w:pPr>
        <w:rPr>
          <w:rFonts w:eastAsia="SimSun"/>
          <w:lang w:val="el-GR"/>
        </w:rPr>
      </w:pPr>
      <w:r w:rsidRPr="008F2564">
        <w:rPr>
          <w:rFonts w:eastAsia="SimSun"/>
          <w:lang w:val="el-GR"/>
        </w:rPr>
        <w:t xml:space="preserve">Η προμήθεια των αδειών λογισμικού, που θα υποστηρίξουν τις διαδικασίες που περιγράφονται παραπάνω, θα πραγματοποιηθεί μέσω σύμβασης πολλαπλών αδειών λογισμικού (Enterprise Agreement). </w:t>
      </w:r>
    </w:p>
    <w:p w14:paraId="121F6FFD" w14:textId="77777777" w:rsidR="008F2564" w:rsidRPr="008F2564" w:rsidRDefault="008F2564" w:rsidP="008F2564">
      <w:pPr>
        <w:rPr>
          <w:rFonts w:eastAsia="SimSun"/>
          <w:lang w:val="el-GR"/>
        </w:rPr>
      </w:pPr>
      <w:r w:rsidRPr="008F2564">
        <w:rPr>
          <w:rFonts w:eastAsia="SimSun"/>
          <w:lang w:val="el-GR"/>
        </w:rPr>
        <w:t xml:space="preserve">Επιπλέον της προμήθειας των παραπάνω αδειών στο πλαίσιο του Έργου προβλέπεται και η παροχή των κάτωθι υπηρεσιών: </w:t>
      </w:r>
    </w:p>
    <w:p w14:paraId="4444EB68" w14:textId="64C987F2" w:rsidR="008F2564" w:rsidRPr="008F2564" w:rsidRDefault="008F2564" w:rsidP="008F2564">
      <w:pPr>
        <w:rPr>
          <w:rFonts w:eastAsia="SimSun"/>
          <w:lang w:val="el-GR"/>
        </w:rPr>
      </w:pPr>
      <w:r w:rsidRPr="008F2564">
        <w:rPr>
          <w:rFonts w:eastAsia="SimSun"/>
          <w:lang w:val="el-GR"/>
        </w:rPr>
        <w:t>•</w:t>
      </w:r>
      <w:r w:rsidRPr="008F2564">
        <w:rPr>
          <w:rFonts w:eastAsia="SimSun"/>
          <w:lang w:val="el-GR"/>
        </w:rPr>
        <w:tab/>
        <w:t xml:space="preserve">Υπηρεσίες Υποστήριξης (Premier Support) από πλευράς της Microsoft.  </w:t>
      </w:r>
    </w:p>
    <w:p w14:paraId="2307D837" w14:textId="77777777" w:rsidR="008F2564" w:rsidRPr="008F2564" w:rsidRDefault="008F2564" w:rsidP="008F2564">
      <w:pPr>
        <w:rPr>
          <w:rFonts w:eastAsia="SimSun"/>
          <w:lang w:val="el-GR"/>
        </w:rPr>
      </w:pPr>
      <w:r w:rsidRPr="008F2564">
        <w:rPr>
          <w:rFonts w:eastAsia="SimSun"/>
          <w:lang w:val="el-GR"/>
        </w:rPr>
        <w:t>•</w:t>
      </w:r>
      <w:r w:rsidRPr="008F2564">
        <w:rPr>
          <w:rFonts w:eastAsia="SimSun"/>
          <w:lang w:val="el-GR"/>
        </w:rPr>
        <w:tab/>
        <w:t xml:space="preserve">Υπηρεσίες υποστήριξης που αφορούν την: </w:t>
      </w:r>
    </w:p>
    <w:p w14:paraId="7EFE6AE0" w14:textId="77777777" w:rsidR="008F2564" w:rsidRPr="008F2564" w:rsidRDefault="008F2564" w:rsidP="008F2564">
      <w:pPr>
        <w:rPr>
          <w:rFonts w:eastAsia="SimSun"/>
          <w:lang w:val="el-GR"/>
        </w:rPr>
      </w:pPr>
      <w:r w:rsidRPr="008F2564">
        <w:rPr>
          <w:rFonts w:eastAsia="SimSun"/>
          <w:lang w:val="el-GR"/>
        </w:rPr>
        <w:lastRenderedPageBreak/>
        <w:t>o</w:t>
      </w:r>
      <w:r w:rsidRPr="008F2564">
        <w:rPr>
          <w:rFonts w:eastAsia="SimSun"/>
          <w:lang w:val="el-GR"/>
        </w:rPr>
        <w:tab/>
        <w:t xml:space="preserve">εγκατάσταση και διαμόρφωση των προϊόντων, </w:t>
      </w:r>
    </w:p>
    <w:p w14:paraId="01571CB9"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δημιουργία και στη λειτουργία κεντρικών υποδομών διαχείρισης, o εκπαίδευση στελεχών o επιτόπια υποστήριξη χρηστών </w:t>
      </w:r>
    </w:p>
    <w:p w14:paraId="05F596BD" w14:textId="77777777" w:rsidR="008F2564" w:rsidRPr="008F2564" w:rsidRDefault="008F2564" w:rsidP="008F2564">
      <w:pPr>
        <w:rPr>
          <w:rFonts w:eastAsia="SimSun"/>
          <w:lang w:val="el-GR"/>
        </w:rPr>
      </w:pPr>
      <w:r w:rsidRPr="008F2564">
        <w:rPr>
          <w:rFonts w:eastAsia="SimSun"/>
          <w:lang w:val="el-GR"/>
        </w:rPr>
        <w:t>o</w:t>
      </w:r>
      <w:r w:rsidRPr="008F2564">
        <w:rPr>
          <w:rFonts w:eastAsia="SimSun"/>
          <w:lang w:val="el-GR"/>
        </w:rPr>
        <w:tab/>
        <w:t xml:space="preserve">την απαραίτητη υποστήριξη για την ορθή λειτουργία του Έργου </w:t>
      </w:r>
    </w:p>
    <w:p w14:paraId="1C12AAC2" w14:textId="39A4869C" w:rsidR="00EE109D" w:rsidRPr="00EE109D" w:rsidRDefault="008F2564" w:rsidP="008F2564">
      <w:pPr>
        <w:rPr>
          <w:rFonts w:eastAsia="SimSun"/>
          <w:lang w:val="el-GR"/>
        </w:rPr>
      </w:pPr>
      <w:r w:rsidRPr="008F2564">
        <w:rPr>
          <w:rFonts w:eastAsia="SimSun"/>
          <w:lang w:val="el-GR"/>
        </w:rPr>
        <w:t xml:space="preserve">Μέσω της υλοποίησης του συγκεκριμένου έργου η Γ.Γ.Π.Σ.Δ.Δ. στοχεύει μεταξύ άλλων στη δημιουργία ενός ευέλικτου περιβάλλοντος υποδομής λογισμικού (software infrastructure) για όλη τη Δημόσια Διοίκηση, ούτως ώστε να είναι σε θέση να ανταποκρίνεται άμεσα στις συνεχώς μεταβαλλόμενες επιχειρησιακές απαιτήσεις στοχεύοντας στην βελτίωση των υπηρεσιών, την αύξηση της αποτελεσματικότητας και τη μείωση του κόστους.  </w:t>
      </w:r>
    </w:p>
    <w:p w14:paraId="132D9764" w14:textId="77777777" w:rsidR="004D1C23" w:rsidRPr="00EF2204" w:rsidRDefault="004D1C23" w:rsidP="00DC759B">
      <w:pPr>
        <w:pStyle w:val="4"/>
        <w:numPr>
          <w:ilvl w:val="1"/>
          <w:numId w:val="13"/>
        </w:numPr>
        <w:tabs>
          <w:tab w:val="left" w:pos="993"/>
        </w:tabs>
        <w:rPr>
          <w:rFonts w:eastAsia="SimSun" w:cs="Tahoma"/>
          <w:szCs w:val="22"/>
          <w:lang w:val="el-GR"/>
        </w:rPr>
      </w:pPr>
      <w:bookmarkStart w:id="427" w:name="_Toc97194336"/>
      <w:bookmarkStart w:id="428" w:name="_Toc155976738"/>
      <w:r w:rsidRPr="00EF2204">
        <w:rPr>
          <w:rFonts w:eastAsia="SimSun" w:cs="Tahoma"/>
          <w:szCs w:val="22"/>
          <w:lang w:val="el-GR"/>
        </w:rPr>
        <w:t>Εμπλεκόμενοι στην υλοποίηση της Σύμβασης</w:t>
      </w:r>
      <w:bookmarkEnd w:id="424"/>
      <w:bookmarkEnd w:id="425"/>
      <w:bookmarkEnd w:id="426"/>
      <w:bookmarkEnd w:id="427"/>
      <w:bookmarkEnd w:id="428"/>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401692" w14:paraId="2C819871" w14:textId="77777777" w:rsidTr="00AB1716">
        <w:tc>
          <w:tcPr>
            <w:tcW w:w="3397" w:type="dxa"/>
          </w:tcPr>
          <w:p w14:paraId="71A8A4ED" w14:textId="77777777" w:rsidR="004D1C23" w:rsidRPr="00F9700E" w:rsidRDefault="004D1C23" w:rsidP="00AB1716">
            <w:pPr>
              <w:widowControl w:val="0"/>
              <w:suppressAutoHyphens w:val="0"/>
              <w:spacing w:after="0"/>
              <w:rPr>
                <w:lang w:val="el-GR" w:eastAsia="en-US"/>
              </w:rPr>
            </w:pPr>
            <w:r w:rsidRPr="00F9700E">
              <w:rPr>
                <w:lang w:val="el-GR" w:eastAsia="en-US"/>
              </w:rPr>
              <w:t xml:space="preserve">Φορέας Διαχείρισης </w:t>
            </w:r>
          </w:p>
        </w:tc>
        <w:tc>
          <w:tcPr>
            <w:tcW w:w="2530" w:type="dxa"/>
            <w:vAlign w:val="center"/>
          </w:tcPr>
          <w:p w14:paraId="6DCC0D22" w14:textId="13B35E3D" w:rsidR="004D1C23" w:rsidRPr="00F9700E" w:rsidRDefault="00E844AF" w:rsidP="00AB1716">
            <w:pPr>
              <w:widowControl w:val="0"/>
              <w:suppressAutoHyphens w:val="0"/>
              <w:spacing w:after="0"/>
              <w:rPr>
                <w:lang w:val="el-GR" w:eastAsia="en-US"/>
              </w:rPr>
            </w:pPr>
            <w:r w:rsidRPr="00F9700E">
              <w:rPr>
                <w:lang w:val="el-GR" w:eastAsia="en-US"/>
              </w:rPr>
              <w:t>Γενική Διεύθυνση Οικονομικών Υπηρεσιών Υπουργείου Ψηφιακής Διακυβέρνησης</w:t>
            </w:r>
          </w:p>
        </w:tc>
        <w:tc>
          <w:tcPr>
            <w:tcW w:w="3928" w:type="dxa"/>
            <w:vAlign w:val="center"/>
          </w:tcPr>
          <w:p w14:paraId="4820C710" w14:textId="27FBA5F5" w:rsidR="004D1C23" w:rsidRPr="00D63725" w:rsidRDefault="004D1C23" w:rsidP="00AB1716">
            <w:pPr>
              <w:widowControl w:val="0"/>
              <w:suppressAutoHyphens w:val="0"/>
              <w:spacing w:after="0"/>
              <w:rPr>
                <w:lang w:val="el-GR" w:eastAsia="en-US"/>
              </w:rPr>
            </w:pPr>
          </w:p>
        </w:tc>
      </w:tr>
      <w:tr w:rsidR="004D1C23" w:rsidRPr="000527EE"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55C98A8B" w14:textId="77777777" w:rsidR="00E844AF" w:rsidRDefault="00E844AF" w:rsidP="00CD2A7F">
            <w:pPr>
              <w:rPr>
                <w:lang w:val="el-GR" w:eastAsia="en-US"/>
              </w:rPr>
            </w:pPr>
          </w:p>
          <w:p w14:paraId="63860E2C" w14:textId="1F0A21FB" w:rsidR="004D1C23" w:rsidRPr="006B0DC0" w:rsidRDefault="00E844AF" w:rsidP="00AB1716">
            <w:pPr>
              <w:widowControl w:val="0"/>
              <w:suppressAutoHyphens w:val="0"/>
              <w:spacing w:after="0"/>
              <w:rPr>
                <w:lang w:val="en-US" w:eastAsia="en-US"/>
              </w:rPr>
            </w:pPr>
            <w:r w:rsidRPr="00D63725">
              <w:rPr>
                <w:lang w:val="el-GR" w:eastAsia="en-US"/>
              </w:rPr>
              <w:t xml:space="preserve">Βλ. Παρ. </w:t>
            </w:r>
            <w:r w:rsidR="006B0DC0">
              <w:rPr>
                <w:lang w:val="en-US" w:eastAsia="en-US"/>
              </w:rPr>
              <w:t>1.1.1</w:t>
            </w:r>
          </w:p>
        </w:tc>
      </w:tr>
      <w:tr w:rsidR="004D1C23" w:rsidRPr="00D63725"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42B636AD" w:rsidR="004D1C23" w:rsidRPr="00D63725" w:rsidRDefault="002E198C" w:rsidP="00AB1716">
            <w:pPr>
              <w:widowControl w:val="0"/>
              <w:suppressAutoHyphens w:val="0"/>
              <w:spacing w:after="0"/>
              <w:rPr>
                <w:lang w:val="el-GR" w:eastAsia="en-US"/>
              </w:rPr>
            </w:pPr>
            <w:r w:rsidRPr="002E198C">
              <w:rPr>
                <w:rFonts w:eastAsia="SimSun"/>
                <w:lang w:val="el-GR"/>
              </w:rPr>
              <w:t>Υπουργείο Ψηφιακής Διακυβέρνησης</w:t>
            </w:r>
          </w:p>
        </w:tc>
        <w:tc>
          <w:tcPr>
            <w:tcW w:w="3928" w:type="dxa"/>
            <w:vAlign w:val="center"/>
          </w:tcPr>
          <w:p w14:paraId="1B365089" w14:textId="622575BA"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_Ref55370316 \r \h </w:instrText>
            </w:r>
            <w:r w:rsidR="00E844AF">
              <w:rPr>
                <w:lang w:val="el-GR" w:eastAsia="en-US"/>
              </w:rPr>
              <w:instrText xml:space="preserve"> \* MERGEFORMAT </w:instrText>
            </w:r>
            <w:r w:rsidR="00DF6A45">
              <w:rPr>
                <w:lang w:val="el-GR" w:eastAsia="en-US"/>
              </w:rPr>
            </w:r>
            <w:r w:rsidR="00DF6A45">
              <w:rPr>
                <w:lang w:val="el-GR" w:eastAsia="en-US"/>
              </w:rPr>
              <w:fldChar w:fldCharType="separate"/>
            </w:r>
            <w:r w:rsidR="004255F2">
              <w:rPr>
                <w:lang w:val="el-GR" w:eastAsia="en-US"/>
              </w:rPr>
              <w:t>1.1.2</w:t>
            </w:r>
            <w:r w:rsidR="00DF6A45">
              <w:rPr>
                <w:lang w:val="el-GR" w:eastAsia="en-US"/>
              </w:rPr>
              <w:fldChar w:fldCharType="end"/>
            </w:r>
          </w:p>
        </w:tc>
      </w:tr>
      <w:tr w:rsidR="004D1C23" w:rsidRPr="00D63725" w14:paraId="6460A757" w14:textId="77777777" w:rsidTr="00AB1716">
        <w:tc>
          <w:tcPr>
            <w:tcW w:w="3397" w:type="dxa"/>
            <w:vAlign w:val="center"/>
          </w:tcPr>
          <w:p w14:paraId="0F59D6A0" w14:textId="77777777" w:rsidR="004D1C23" w:rsidRPr="00D63725" w:rsidRDefault="004D1C23" w:rsidP="00AB1716">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048B780B" w14:textId="096B1886" w:rsidR="004D1C23" w:rsidRPr="000527EE" w:rsidRDefault="00E844AF" w:rsidP="00AB1716">
            <w:pPr>
              <w:widowControl w:val="0"/>
              <w:suppressAutoHyphens w:val="0"/>
              <w:spacing w:after="0"/>
              <w:rPr>
                <w:lang w:val="el-GR" w:eastAsia="en-US"/>
              </w:rPr>
            </w:pPr>
            <w:r w:rsidRPr="000527EE">
              <w:rPr>
                <w:lang w:val="el-GR" w:eastAsia="en-US"/>
              </w:rPr>
              <w:t>Γενική Γραμματεία Πληροφοριακών Συστημάτων και Ψηφιακής Διακυβέρνησης (Γ.Γ.Π.Σ.Ψ.Δ.) του Υπουργείου Ψηφιακής Διακυβέρνησης</w:t>
            </w:r>
          </w:p>
        </w:tc>
        <w:tc>
          <w:tcPr>
            <w:tcW w:w="3928" w:type="dxa"/>
          </w:tcPr>
          <w:p w14:paraId="7588EF25" w14:textId="6C988E64" w:rsidR="004D1C23" w:rsidRPr="00D63725" w:rsidRDefault="00E844AF" w:rsidP="00AB1716">
            <w:pPr>
              <w:widowControl w:val="0"/>
              <w:suppressAutoHyphens w:val="0"/>
              <w:spacing w:after="0"/>
              <w:rPr>
                <w:lang w:val="el-GR" w:eastAsia="en-US"/>
              </w:rPr>
            </w:pPr>
            <w:r w:rsidRPr="00E844AF">
              <w:t>www</w:t>
            </w:r>
            <w:r w:rsidRPr="00DE7CA1">
              <w:rPr>
                <w:lang w:val="el-GR"/>
              </w:rPr>
              <w:t>.</w:t>
            </w:r>
            <w:r w:rsidRPr="00E844AF">
              <w:t>gsis</w:t>
            </w:r>
            <w:r w:rsidRPr="00DE7CA1">
              <w:rPr>
                <w:lang w:val="el-GR"/>
              </w:rPr>
              <w:t>.</w:t>
            </w:r>
            <w:r w:rsidRPr="00E844AF">
              <w:t>gr</w:t>
            </w:r>
            <w:r w:rsidR="004D1C23" w:rsidRPr="00D63725">
              <w:rPr>
                <w:lang w:val="el-GR" w:eastAsia="en-US"/>
              </w:rPr>
              <w:t xml:space="preserve"> </w:t>
            </w:r>
          </w:p>
          <w:p w14:paraId="214B64A4" w14:textId="522253F6"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_Ref55370267 \r \h </w:instrText>
            </w:r>
            <w:r w:rsidR="00E844AF">
              <w:rPr>
                <w:lang w:val="el-GR" w:eastAsia="en-US"/>
              </w:rPr>
              <w:instrText xml:space="preserve"> \* MERGEFORMAT </w:instrText>
            </w:r>
            <w:r w:rsidR="00DF6A45">
              <w:rPr>
                <w:lang w:val="el-GR" w:eastAsia="en-US"/>
              </w:rPr>
            </w:r>
            <w:r w:rsidR="00DF6A45">
              <w:rPr>
                <w:lang w:val="el-GR" w:eastAsia="en-US"/>
              </w:rPr>
              <w:fldChar w:fldCharType="separate"/>
            </w:r>
            <w:r w:rsidR="004255F2">
              <w:rPr>
                <w:lang w:val="el-GR" w:eastAsia="en-US"/>
              </w:rPr>
              <w:t>1.1.3</w:t>
            </w:r>
            <w:r w:rsidR="00DF6A45">
              <w:rPr>
                <w:lang w:val="el-GR" w:eastAsia="en-US"/>
              </w:rPr>
              <w:fldChar w:fldCharType="end"/>
            </w:r>
          </w:p>
        </w:tc>
      </w:tr>
      <w:tr w:rsidR="004D1C23" w:rsidRPr="00EF2204" w14:paraId="7DF70F82" w14:textId="77777777" w:rsidTr="00AB1716">
        <w:tc>
          <w:tcPr>
            <w:tcW w:w="3397" w:type="dxa"/>
            <w:vAlign w:val="center"/>
          </w:tcPr>
          <w:p w14:paraId="6B00A48C" w14:textId="77777777" w:rsidR="004D1C23" w:rsidRPr="00D63725" w:rsidRDefault="004D1C23" w:rsidP="00AB1716">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12B576F0" w14:textId="339B77A2" w:rsidR="004D1C23" w:rsidRPr="000527EE" w:rsidRDefault="00E844AF" w:rsidP="00AB1716">
            <w:pPr>
              <w:widowControl w:val="0"/>
              <w:suppressAutoHyphens w:val="0"/>
              <w:spacing w:after="0"/>
              <w:rPr>
                <w:lang w:val="el-GR" w:eastAsia="en-US"/>
              </w:rPr>
            </w:pPr>
            <w:r w:rsidRPr="000527EE">
              <w:rPr>
                <w:lang w:val="el-GR" w:eastAsia="en-US"/>
              </w:rPr>
              <w:t>Γενική Γραμματεία Πληροφοριακών Συστημάτων και Ψηφιακής Διακυβέρνησης (Γ.Γ.Π.Σ.Ψ.Δ.) του Υπουργείου Ψηφιακής Διακυβέρνησης</w:t>
            </w:r>
          </w:p>
        </w:tc>
        <w:tc>
          <w:tcPr>
            <w:tcW w:w="3928" w:type="dxa"/>
          </w:tcPr>
          <w:p w14:paraId="56A09433" w14:textId="6E494B81" w:rsidR="004D1C23" w:rsidRDefault="00E844AF" w:rsidP="004D1C23">
            <w:pPr>
              <w:widowControl w:val="0"/>
              <w:suppressAutoHyphens w:val="0"/>
              <w:spacing w:after="0"/>
              <w:rPr>
                <w:lang w:val="el-GR" w:eastAsia="en-US"/>
              </w:rPr>
            </w:pPr>
            <w:r w:rsidRPr="00E844AF">
              <w:t>www</w:t>
            </w:r>
            <w:r w:rsidRPr="00DE7CA1">
              <w:rPr>
                <w:lang w:val="el-GR"/>
              </w:rPr>
              <w:t>.</w:t>
            </w:r>
            <w:r w:rsidRPr="00E844AF">
              <w:t>gsis</w:t>
            </w:r>
            <w:r w:rsidRPr="00DE7CA1">
              <w:rPr>
                <w:lang w:val="el-GR"/>
              </w:rPr>
              <w:t>.</w:t>
            </w:r>
            <w:r w:rsidRPr="00E844AF">
              <w:t>gr</w:t>
            </w:r>
            <w:r w:rsidR="004D1C23" w:rsidRPr="00D63725">
              <w:rPr>
                <w:lang w:val="el-GR" w:eastAsia="en-US"/>
              </w:rPr>
              <w:t xml:space="preserve"> </w:t>
            </w:r>
          </w:p>
          <w:p w14:paraId="69625F83" w14:textId="09FBD3B8" w:rsidR="004D1C23" w:rsidRPr="00D63725" w:rsidRDefault="004D1C23" w:rsidP="004D1C23">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_Ref55370267 \r \h </w:instrText>
            </w:r>
            <w:r w:rsidR="00E844AF">
              <w:rPr>
                <w:lang w:val="el-GR" w:eastAsia="en-US"/>
              </w:rPr>
              <w:instrText xml:space="preserve"> \* MERGEFORMAT </w:instrText>
            </w:r>
            <w:r w:rsidR="00DF6A45">
              <w:rPr>
                <w:lang w:val="el-GR" w:eastAsia="en-US"/>
              </w:rPr>
            </w:r>
            <w:r w:rsidR="00DF6A45">
              <w:rPr>
                <w:lang w:val="el-GR" w:eastAsia="en-US"/>
              </w:rPr>
              <w:fldChar w:fldCharType="separate"/>
            </w:r>
            <w:r w:rsidR="004255F2">
              <w:rPr>
                <w:lang w:val="el-GR" w:eastAsia="en-US"/>
              </w:rPr>
              <w:t>1.1.3</w:t>
            </w:r>
            <w:r w:rsidR="00DF6A45">
              <w:rPr>
                <w:lang w:val="el-GR" w:eastAsia="en-US"/>
              </w:rPr>
              <w:fldChar w:fldCharType="end"/>
            </w:r>
          </w:p>
        </w:tc>
      </w:tr>
      <w:tr w:rsidR="004D1C23" w:rsidRPr="00D63725"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0CE282E9" w:rsidR="004D1C23" w:rsidRPr="000527EE"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E844AF">
              <w:rPr>
                <w:lang w:val="el-GR" w:eastAsia="en-US"/>
              </w:rPr>
              <w:t>1.1.4</w:t>
            </w:r>
          </w:p>
        </w:tc>
      </w:tr>
    </w:tbl>
    <w:p w14:paraId="3C4E7FEA" w14:textId="77777777" w:rsidR="00B42BA2" w:rsidRPr="00B42BA2" w:rsidRDefault="00B42BA2" w:rsidP="00CD2A7F">
      <w:pPr>
        <w:rPr>
          <w:rFonts w:eastAsia="SimSun"/>
          <w:lang w:val="en-US"/>
        </w:rPr>
      </w:pPr>
      <w:bookmarkStart w:id="429" w:name="_Ref51336725"/>
      <w:bookmarkStart w:id="430" w:name="_Toc53671308"/>
    </w:p>
    <w:p w14:paraId="2A8E12F2" w14:textId="77777777" w:rsidR="00556A23" w:rsidRPr="002373E7" w:rsidRDefault="00556A23" w:rsidP="00DC759B">
      <w:pPr>
        <w:pStyle w:val="5"/>
        <w:numPr>
          <w:ilvl w:val="2"/>
          <w:numId w:val="13"/>
        </w:numPr>
        <w:rPr>
          <w:rFonts w:eastAsia="SimSun" w:cs="Tahoma"/>
          <w:bCs/>
        </w:rPr>
      </w:pPr>
      <w:bookmarkStart w:id="431" w:name="_Toc155976739"/>
      <w:r w:rsidRPr="002373E7">
        <w:rPr>
          <w:rFonts w:eastAsia="SimSun" w:cs="Tahoma"/>
          <w:bCs/>
        </w:rPr>
        <w:t>Φορέας Υλοποίησης – Αναθέτουσα Αρχή</w:t>
      </w:r>
      <w:bookmarkEnd w:id="429"/>
      <w:bookmarkEnd w:id="430"/>
      <w:bookmarkEnd w:id="431"/>
      <w:r w:rsidRPr="002373E7">
        <w:rPr>
          <w:rFonts w:eastAsia="SimSun" w:cs="Tahoma"/>
          <w:bCs/>
        </w:rPr>
        <w:t xml:space="preserve"> </w:t>
      </w:r>
    </w:p>
    <w:p w14:paraId="1363D7AF" w14:textId="77777777" w:rsidR="00E844AF" w:rsidRPr="00E844AF" w:rsidRDefault="00E844AF" w:rsidP="00E844AF">
      <w:pPr>
        <w:rPr>
          <w:rFonts w:eastAsia="SimSun"/>
          <w:lang w:val="el-GR"/>
        </w:rPr>
      </w:pPr>
      <w:r w:rsidRPr="00E844AF">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w:t>
      </w:r>
      <w:r w:rsidRPr="00E844AF">
        <w:rPr>
          <w:rFonts w:eastAsia="SimSun"/>
          <w:lang w:val="el-GR"/>
        </w:rPr>
        <w:lastRenderedPageBreak/>
        <w:t>όπως αυτό τροποποιήθηκε και ισχύει (ΦΕΚ 343/Β/07-02-2020) και εποπτεύεται από το Υπουργείο Ψηφιακής Διακυβέρνησης.</w:t>
      </w:r>
    </w:p>
    <w:p w14:paraId="7855FD7A" w14:textId="77777777" w:rsidR="00E844AF" w:rsidRPr="00E844AF" w:rsidRDefault="00E844AF" w:rsidP="00E844AF">
      <w:pPr>
        <w:rPr>
          <w:rFonts w:eastAsia="SimSun"/>
          <w:lang w:val="el-GR"/>
        </w:rPr>
      </w:pPr>
      <w:r w:rsidRPr="00E844AF">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15EA30A5" w14:textId="77777777" w:rsidR="00E844AF" w:rsidRPr="00E844AF" w:rsidRDefault="00E844AF" w:rsidP="00E844AF">
      <w:pPr>
        <w:rPr>
          <w:rFonts w:eastAsia="SimSun"/>
          <w:lang w:val="el-GR"/>
        </w:rPr>
      </w:pPr>
      <w:r w:rsidRPr="00E844AF">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458ED00" w14:textId="77777777" w:rsidR="00E844AF" w:rsidRPr="00E844AF" w:rsidRDefault="00E844AF" w:rsidP="00E844AF">
      <w:pPr>
        <w:rPr>
          <w:rFonts w:eastAsia="SimSun"/>
          <w:lang w:val="el-GR"/>
        </w:rPr>
      </w:pPr>
      <w:r w:rsidRPr="00E844AF">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28908A4" w14:textId="77777777" w:rsidR="00E844AF" w:rsidRPr="00E844AF" w:rsidRDefault="00E844AF" w:rsidP="00E844AF">
      <w:pPr>
        <w:rPr>
          <w:rFonts w:eastAsia="SimSun"/>
          <w:lang w:val="el-GR"/>
        </w:rPr>
      </w:pPr>
      <w:r w:rsidRPr="00E844AF">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E1D6E26" w14:textId="77777777" w:rsidR="00E844AF" w:rsidRPr="00E844AF" w:rsidRDefault="00E844AF" w:rsidP="00E844AF">
      <w:pPr>
        <w:rPr>
          <w:rFonts w:eastAsia="SimSun"/>
          <w:lang w:val="el-GR"/>
        </w:rPr>
      </w:pPr>
      <w:r w:rsidRPr="00E844AF">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A1750F1" w14:textId="77777777" w:rsidR="00E844AF" w:rsidRPr="00E844AF" w:rsidRDefault="00E844AF" w:rsidP="00E844AF">
      <w:pPr>
        <w:rPr>
          <w:rFonts w:eastAsia="SimSun"/>
          <w:lang w:val="el-GR"/>
        </w:rPr>
      </w:pPr>
      <w:r w:rsidRPr="00E844AF">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B88FCAE" w14:textId="77777777" w:rsidR="00E844AF" w:rsidRPr="00E844AF" w:rsidRDefault="00E844AF" w:rsidP="00E844AF">
      <w:pPr>
        <w:rPr>
          <w:rFonts w:eastAsia="SimSun"/>
          <w:lang w:val="el-GR"/>
        </w:rPr>
      </w:pPr>
      <w:r w:rsidRPr="00E844AF">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1524B7F" w14:textId="77777777" w:rsidR="00E844AF" w:rsidRPr="00E844AF" w:rsidRDefault="00E844AF" w:rsidP="00E844AF">
      <w:pPr>
        <w:rPr>
          <w:rFonts w:eastAsia="SimSun"/>
          <w:lang w:val="el-GR"/>
        </w:rPr>
      </w:pPr>
      <w:r w:rsidRPr="00E844AF">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D270806" w14:textId="77777777" w:rsidR="00E844AF" w:rsidRPr="00E844AF" w:rsidRDefault="00E844AF" w:rsidP="00E844AF">
      <w:pPr>
        <w:rPr>
          <w:rFonts w:eastAsia="SimSun"/>
          <w:lang w:val="el-GR"/>
        </w:rPr>
      </w:pPr>
      <w:r w:rsidRPr="00E844AF">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0D6BB390" w14:textId="77777777" w:rsidR="00E844AF" w:rsidRPr="00E844AF" w:rsidRDefault="00E844AF" w:rsidP="00E844AF">
      <w:pPr>
        <w:rPr>
          <w:rFonts w:eastAsia="SimSun"/>
          <w:lang w:val="el-GR"/>
        </w:rPr>
      </w:pPr>
      <w:r w:rsidRPr="00E844AF">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7D445A5" w14:textId="77777777" w:rsidR="00E844AF" w:rsidRPr="00E844AF" w:rsidRDefault="00E844AF" w:rsidP="00E844AF">
      <w:pPr>
        <w:rPr>
          <w:rFonts w:eastAsia="SimSun"/>
          <w:lang w:val="el-GR"/>
        </w:rPr>
      </w:pPr>
      <w:r w:rsidRPr="00E844AF">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77986B6" w14:textId="2580BCD6" w:rsidR="00556A23" w:rsidRPr="000527EE" w:rsidRDefault="00E844AF" w:rsidP="00E844AF">
      <w:pPr>
        <w:rPr>
          <w:rFonts w:eastAsia="SimSun"/>
          <w:lang w:val="el-GR"/>
        </w:rPr>
      </w:pPr>
      <w:r w:rsidRPr="00E844AF">
        <w:rPr>
          <w:rFonts w:eastAsia="SimSun"/>
          <w:lang w:val="el-GR"/>
        </w:rPr>
        <w:lastRenderedPageBreak/>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2373E7" w:rsidRDefault="00556A23" w:rsidP="00DC759B">
      <w:pPr>
        <w:pStyle w:val="5"/>
        <w:numPr>
          <w:ilvl w:val="2"/>
          <w:numId w:val="13"/>
        </w:numPr>
        <w:rPr>
          <w:rFonts w:eastAsia="SimSun" w:cs="Tahoma"/>
          <w:bCs/>
        </w:rPr>
      </w:pPr>
      <w:bookmarkStart w:id="432" w:name="_Ref55370316"/>
      <w:bookmarkStart w:id="433" w:name="_Toc155976740"/>
      <w:r w:rsidRPr="00EF2204">
        <w:rPr>
          <w:rFonts w:eastAsia="SimSun" w:cs="Tahoma"/>
          <w:bCs/>
        </w:rPr>
        <w:t>Φορέας Χρηματοδότησης</w:t>
      </w:r>
      <w:bookmarkEnd w:id="432"/>
      <w:bookmarkEnd w:id="433"/>
      <w:r w:rsidRPr="002373E7">
        <w:rPr>
          <w:rFonts w:eastAsia="SimSun" w:cs="Tahoma"/>
          <w:bCs/>
        </w:rPr>
        <w:t xml:space="preserve"> </w:t>
      </w:r>
    </w:p>
    <w:p w14:paraId="1BE556A1" w14:textId="6CE28AD6" w:rsidR="00556A23" w:rsidRPr="000527EE" w:rsidRDefault="00E844AF" w:rsidP="00047C57">
      <w:pPr>
        <w:rPr>
          <w:rFonts w:eastAsia="SimSun"/>
          <w:lang w:val="el-GR"/>
        </w:rPr>
      </w:pPr>
      <w:r w:rsidRPr="00E844AF">
        <w:rPr>
          <w:rFonts w:eastAsia="SimSun"/>
          <w:lang w:val="el-GR"/>
        </w:rPr>
        <w:t xml:space="preserve">Φορέας Χρηματοδότησης είναι </w:t>
      </w:r>
      <w:r w:rsidR="002E198C">
        <w:rPr>
          <w:rFonts w:eastAsia="SimSun"/>
          <w:lang w:val="el-GR"/>
        </w:rPr>
        <w:t xml:space="preserve">το </w:t>
      </w:r>
      <w:r w:rsidR="002E198C" w:rsidRPr="002E198C">
        <w:rPr>
          <w:rFonts w:eastAsia="SimSun"/>
          <w:lang w:val="el-GR"/>
        </w:rPr>
        <w:t>Υπουργείο Ψηφιακής Διακυβέρνησης</w:t>
      </w:r>
      <w:r w:rsidRPr="00E844AF">
        <w:rPr>
          <w:rFonts w:eastAsia="SimSun"/>
          <w:lang w:val="el-GR"/>
        </w:rPr>
        <w:t>.</w:t>
      </w:r>
    </w:p>
    <w:p w14:paraId="483920F3" w14:textId="77777777" w:rsidR="00556A23" w:rsidRPr="002373E7" w:rsidRDefault="00556A23" w:rsidP="00DC759B">
      <w:pPr>
        <w:pStyle w:val="5"/>
        <w:numPr>
          <w:ilvl w:val="2"/>
          <w:numId w:val="13"/>
        </w:numPr>
        <w:rPr>
          <w:rFonts w:eastAsia="SimSun" w:cs="Tahoma"/>
          <w:bCs/>
        </w:rPr>
      </w:pPr>
      <w:bookmarkStart w:id="434" w:name="_Ref55370267"/>
      <w:bookmarkStart w:id="435" w:name="_Toc155976741"/>
      <w:r w:rsidRPr="002373E7">
        <w:rPr>
          <w:rFonts w:eastAsia="SimSun" w:cs="Tahoma"/>
          <w:bCs/>
        </w:rPr>
        <w:t>Κύριος του Έργου – Φορέας Λειτουργίας</w:t>
      </w:r>
      <w:bookmarkEnd w:id="434"/>
      <w:bookmarkEnd w:id="435"/>
    </w:p>
    <w:p w14:paraId="11B84E3A" w14:textId="355377C5" w:rsidR="00047C57" w:rsidRDefault="00E844AF" w:rsidP="00047C57">
      <w:pPr>
        <w:rPr>
          <w:rFonts w:eastAsia="SimSun"/>
          <w:lang w:val="el-GR"/>
        </w:rPr>
      </w:pPr>
      <w:bookmarkStart w:id="436" w:name="_Ref55370327"/>
      <w:r>
        <w:rPr>
          <w:rFonts w:eastAsia="SimSun"/>
          <w:lang w:val="el-GR"/>
        </w:rPr>
        <w:t xml:space="preserve">Κύριος του Έργου και </w:t>
      </w:r>
      <w:r w:rsidRPr="000527EE">
        <w:rPr>
          <w:rFonts w:eastAsia="SimSun"/>
          <w:lang w:val="el-GR"/>
        </w:rPr>
        <w:t xml:space="preserve">Φορέας </w:t>
      </w:r>
      <w:r>
        <w:rPr>
          <w:rFonts w:eastAsia="SimSun"/>
          <w:lang w:val="el-GR"/>
        </w:rPr>
        <w:t>Λειτουργίας</w:t>
      </w:r>
      <w:r w:rsidRPr="000527EE">
        <w:rPr>
          <w:rFonts w:eastAsia="SimSun"/>
          <w:lang w:val="el-GR"/>
        </w:rPr>
        <w:t xml:space="preserve"> είναι η </w:t>
      </w:r>
      <w:r w:rsidR="002E198C" w:rsidRPr="002E198C">
        <w:rPr>
          <w:rFonts w:eastAsia="SimSun"/>
          <w:lang w:val="el-GR"/>
        </w:rPr>
        <w:t>Γενική Γραμματεία Πληροφοριακών Συστημάτων και Ψηφιακής Διακυβέρνησης (Γ.Γ.Π.Σ.Ψ.Δ.)</w:t>
      </w:r>
      <w:r w:rsidRPr="000527EE">
        <w:rPr>
          <w:rFonts w:eastAsia="SimSun"/>
          <w:lang w:val="el-GR"/>
        </w:rPr>
        <w:t>.</w:t>
      </w:r>
    </w:p>
    <w:p w14:paraId="101FAE29" w14:textId="28DA12D5" w:rsidR="00A46024" w:rsidRDefault="00A46024" w:rsidP="00A46024">
      <w:pPr>
        <w:rPr>
          <w:rFonts w:eastAsia="SimSun"/>
          <w:lang w:val="el-GR"/>
        </w:rPr>
      </w:pPr>
    </w:p>
    <w:p w14:paraId="502CCFDF" w14:textId="77777777" w:rsidR="00A46024" w:rsidRPr="000527EE" w:rsidRDefault="00A46024" w:rsidP="00047C57">
      <w:pPr>
        <w:rPr>
          <w:rFonts w:eastAsia="SimSun"/>
          <w:lang w:val="el-GR"/>
        </w:rPr>
      </w:pPr>
    </w:p>
    <w:p w14:paraId="0E32BCF2" w14:textId="77777777" w:rsidR="00556A23" w:rsidRDefault="00556A23" w:rsidP="00DC759B">
      <w:pPr>
        <w:pStyle w:val="5"/>
        <w:numPr>
          <w:ilvl w:val="2"/>
          <w:numId w:val="13"/>
        </w:numPr>
        <w:rPr>
          <w:rFonts w:eastAsia="SimSun" w:cs="Tahoma"/>
          <w:bCs/>
          <w:lang w:val="el-GR"/>
        </w:rPr>
      </w:pPr>
      <w:bookmarkStart w:id="437" w:name="_Toc155976742"/>
      <w:r w:rsidRPr="003329FF">
        <w:rPr>
          <w:rFonts w:eastAsia="SimSun" w:cs="Tahoma"/>
          <w:bCs/>
          <w:lang w:val="el-GR"/>
        </w:rPr>
        <w:t>Όργανα &amp; Επιτροπές Παρακολούθησης, Διακυβέρνησης και Ελέγχου του Έργου</w:t>
      </w:r>
      <w:bookmarkEnd w:id="436"/>
      <w:bookmarkEnd w:id="437"/>
    </w:p>
    <w:p w14:paraId="4B8735FA" w14:textId="41F05EC8"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DC759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4841E4D2" w14:textId="77777777" w:rsidR="00D65094" w:rsidRPr="000A1F30" w:rsidRDefault="00D65094" w:rsidP="00D65094">
      <w:pPr>
        <w:rPr>
          <w:lang w:val="el-GR"/>
        </w:rPr>
      </w:pPr>
      <w:r w:rsidRPr="000A1F30">
        <w:rPr>
          <w:lang w:val="el-GR"/>
        </w:rPr>
        <w:t>Η ΕΕΠΣ</w:t>
      </w:r>
      <w:r>
        <w:rPr>
          <w:lang w:val="el-GR"/>
        </w:rPr>
        <w:t xml:space="preserve">: </w:t>
      </w:r>
      <w:r w:rsidRPr="000A1F30">
        <w:rPr>
          <w:lang w:val="el-GR"/>
        </w:rPr>
        <w:t xml:space="preserve"> </w:t>
      </w:r>
    </w:p>
    <w:p w14:paraId="22F42AA0" w14:textId="77777777" w:rsidR="00D65094" w:rsidRDefault="00D65094" w:rsidP="00DC759B">
      <w:pPr>
        <w:numPr>
          <w:ilvl w:val="0"/>
          <w:numId w:val="43"/>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0C1409E7" w14:textId="77777777" w:rsidR="00D65094" w:rsidRPr="00301F07" w:rsidRDefault="00D65094" w:rsidP="00DC759B">
      <w:pPr>
        <w:numPr>
          <w:ilvl w:val="0"/>
          <w:numId w:val="43"/>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7CCAB38" w14:textId="77777777" w:rsidR="00D65094" w:rsidRPr="00301F07" w:rsidRDefault="00D65094" w:rsidP="00DC759B">
      <w:pPr>
        <w:numPr>
          <w:ilvl w:val="0"/>
          <w:numId w:val="43"/>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01D18E6A" w14:textId="77777777" w:rsidR="00D65094" w:rsidRPr="00301F07" w:rsidRDefault="00D65094" w:rsidP="00DC759B">
      <w:pPr>
        <w:numPr>
          <w:ilvl w:val="0"/>
          <w:numId w:val="43"/>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3DEA761" w14:textId="53F6BB31" w:rsidR="00E0686B" w:rsidRPr="000A1F30" w:rsidRDefault="00E0686B" w:rsidP="006B0DC0">
      <w:pPr>
        <w:pStyle w:val="aff"/>
        <w:rPr>
          <w:lang w:val="el-GR"/>
        </w:rPr>
      </w:pPr>
    </w:p>
    <w:p w14:paraId="0FC7D882" w14:textId="77777777" w:rsidR="00E0686B" w:rsidRPr="000A1F30" w:rsidRDefault="00E0686B" w:rsidP="00E0686B">
      <w:pPr>
        <w:ind w:hanging="294"/>
        <w:rPr>
          <w:lang w:val="el-GR"/>
        </w:rPr>
      </w:pPr>
    </w:p>
    <w:p w14:paraId="00C9A369" w14:textId="77777777" w:rsidR="00E0686B" w:rsidRPr="000A1F30" w:rsidRDefault="00E0686B" w:rsidP="00DC759B">
      <w:pPr>
        <w:pStyle w:val="aff"/>
        <w:numPr>
          <w:ilvl w:val="0"/>
          <w:numId w:val="10"/>
        </w:numPr>
        <w:ind w:left="0" w:hanging="294"/>
        <w:rPr>
          <w:b/>
          <w:bCs/>
          <w:lang w:val="el-GR"/>
        </w:rPr>
      </w:pPr>
      <w:r w:rsidRPr="000A1F30">
        <w:rPr>
          <w:b/>
          <w:bCs/>
          <w:lang w:val="el-GR"/>
        </w:rPr>
        <w:t>Ομάδα Διοίκησης Έργου (ΟΔΕ)</w:t>
      </w:r>
    </w:p>
    <w:p w14:paraId="06B845E6" w14:textId="77777777" w:rsidR="00D65094" w:rsidRPr="00D40611" w:rsidRDefault="00D65094" w:rsidP="00D65094">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665E4A44" w14:textId="77777777" w:rsidR="00D65094" w:rsidRPr="009674D0" w:rsidRDefault="00D65094" w:rsidP="00DC759B">
      <w:pPr>
        <w:pStyle w:val="aff"/>
        <w:numPr>
          <w:ilvl w:val="1"/>
          <w:numId w:val="22"/>
        </w:numPr>
        <w:pBdr>
          <w:top w:val="nil"/>
          <w:left w:val="nil"/>
          <w:bottom w:val="nil"/>
          <w:right w:val="nil"/>
          <w:between w:val="nil"/>
          <w:bar w:val="nil"/>
        </w:pBdr>
        <w:ind w:left="567" w:hanging="567"/>
        <w:contextualSpacing w:val="0"/>
        <w:rPr>
          <w:lang w:val="el-GR"/>
        </w:rPr>
      </w:pPr>
      <w:r w:rsidRPr="009674D0">
        <w:rPr>
          <w:lang w:val="el-GR"/>
        </w:rPr>
        <w:t>Διοικητής Ψηφιακού Έργου (Project Manager)</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4A53F802" w14:textId="77777777" w:rsidR="00D65094" w:rsidRPr="009674D0" w:rsidRDefault="00D65094" w:rsidP="00DC759B">
      <w:pPr>
        <w:pStyle w:val="aff"/>
        <w:numPr>
          <w:ilvl w:val="1"/>
          <w:numId w:val="22"/>
        </w:numPr>
        <w:pBdr>
          <w:top w:val="nil"/>
          <w:left w:val="nil"/>
          <w:bottom w:val="nil"/>
          <w:right w:val="nil"/>
          <w:between w:val="nil"/>
          <w:bar w:val="nil"/>
        </w:pBdr>
        <w:ind w:left="567" w:hanging="567"/>
        <w:contextualSpacing w:val="0"/>
        <w:rPr>
          <w:lang w:val="el-GR"/>
        </w:rPr>
      </w:pPr>
      <w:r w:rsidRPr="009674D0">
        <w:rPr>
          <w:lang w:val="el-GR"/>
        </w:rPr>
        <w:t>Επιχειρησιακός Συντονιστής Ψηφιακής Δράσης (Project Owner)</w:t>
      </w:r>
      <w:r>
        <w:rPr>
          <w:lang w:val="el-GR"/>
        </w:rPr>
        <w:t xml:space="preserve">. </w:t>
      </w:r>
      <w:r w:rsidRPr="009674D0">
        <w:rPr>
          <w:lang w:val="el-GR"/>
        </w:rPr>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125E2E62" w14:textId="77777777" w:rsidR="00D65094" w:rsidRPr="009674D0" w:rsidRDefault="00D65094" w:rsidP="00DC759B">
      <w:pPr>
        <w:pStyle w:val="aff"/>
        <w:numPr>
          <w:ilvl w:val="1"/>
          <w:numId w:val="22"/>
        </w:numPr>
        <w:pBdr>
          <w:top w:val="nil"/>
          <w:left w:val="nil"/>
          <w:bottom w:val="nil"/>
          <w:right w:val="nil"/>
          <w:between w:val="nil"/>
          <w:bar w:val="nil"/>
        </w:pBdr>
        <w:ind w:left="567" w:hanging="567"/>
        <w:contextualSpacing w:val="0"/>
        <w:rPr>
          <w:lang w:val="el-GR"/>
        </w:rPr>
      </w:pPr>
      <w:r w:rsidRPr="009674D0">
        <w:rPr>
          <w:lang w:val="el-GR"/>
        </w:rPr>
        <w:lastRenderedPageBreak/>
        <w:t>Υπεύθυνο</w:t>
      </w:r>
      <w:r>
        <w:rPr>
          <w:lang w:val="el-GR"/>
        </w:rPr>
        <w:t>ς</w:t>
      </w:r>
      <w:r w:rsidRPr="009674D0">
        <w:rPr>
          <w:lang w:val="el-GR"/>
        </w:rPr>
        <w:t xml:space="preserve"> Υλοποίησης Έργου (Implementation Owner):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3778B4C1" w14:textId="77777777" w:rsidR="00E0686B" w:rsidRPr="000A1F30" w:rsidRDefault="00E0686B" w:rsidP="00E0686B">
      <w:pPr>
        <w:rPr>
          <w:bCs/>
          <w:lang w:val="el-GR"/>
        </w:rPr>
      </w:pPr>
    </w:p>
    <w:p w14:paraId="2CBB16FF" w14:textId="223CFC40" w:rsidR="00E0686B" w:rsidRPr="000527EE" w:rsidRDefault="00E0686B" w:rsidP="00DC759B">
      <w:pPr>
        <w:pStyle w:val="aff"/>
        <w:numPr>
          <w:ilvl w:val="0"/>
          <w:numId w:val="10"/>
        </w:numPr>
        <w:ind w:left="0" w:firstLine="6"/>
        <w:rPr>
          <w:b/>
          <w:bCs/>
          <w:lang w:val="el-GR"/>
        </w:rPr>
      </w:pPr>
      <w:r w:rsidRPr="000527EE">
        <w:rPr>
          <w:b/>
          <w:bCs/>
          <w:lang w:val="el-GR"/>
        </w:rPr>
        <w:t xml:space="preserve">Επιτροπή Παρακολούθησης </w:t>
      </w:r>
      <w:r w:rsidR="008F2980">
        <w:rPr>
          <w:b/>
          <w:bCs/>
          <w:lang w:val="el-GR"/>
        </w:rPr>
        <w:t xml:space="preserve">και Παραλαβής </w:t>
      </w:r>
      <w:r w:rsidRPr="000527EE">
        <w:rPr>
          <w:b/>
          <w:bCs/>
          <w:lang w:val="el-GR"/>
        </w:rPr>
        <w:t>Έργου (Ε</w:t>
      </w:r>
      <w:r w:rsidR="008F2980">
        <w:rPr>
          <w:b/>
          <w:bCs/>
          <w:lang w:val="el-GR"/>
        </w:rPr>
        <w:t>Π</w:t>
      </w:r>
      <w:r w:rsidRPr="000527EE">
        <w:rPr>
          <w:b/>
          <w:bCs/>
          <w:lang w:val="el-GR"/>
        </w:rPr>
        <w:t>ΠΕ)</w:t>
      </w:r>
    </w:p>
    <w:p w14:paraId="2438DC91" w14:textId="6CC754CF" w:rsidR="00E0686B" w:rsidRPr="000A1F30" w:rsidRDefault="008F2980" w:rsidP="00E0686B">
      <w:pPr>
        <w:rPr>
          <w:lang w:val="el-GR"/>
        </w:rPr>
      </w:pPr>
      <w:r w:rsidRPr="008F2980">
        <w:rPr>
          <w:lang w:val="el-GR"/>
        </w:rPr>
        <w:t xml:space="preserve">H παρακολούθηση της σύμβασης και η παραλαβή των παραδοτέων γίνεται από </w:t>
      </w:r>
      <w:r>
        <w:rPr>
          <w:lang w:val="el-GR"/>
        </w:rPr>
        <w:t>Ε</w:t>
      </w:r>
      <w:r w:rsidRPr="008F2980">
        <w:rPr>
          <w:lang w:val="el-GR"/>
        </w:rPr>
        <w:t>πιτροπ</w:t>
      </w:r>
      <w:r>
        <w:rPr>
          <w:lang w:val="el-GR"/>
        </w:rPr>
        <w:t>ή</w:t>
      </w:r>
      <w:r w:rsidRPr="008F2980">
        <w:rPr>
          <w:lang w:val="el-GR"/>
        </w:rPr>
        <w:t xml:space="preserve"> </w:t>
      </w:r>
      <w:r>
        <w:rPr>
          <w:lang w:val="el-GR"/>
        </w:rPr>
        <w:t>Π</w:t>
      </w:r>
      <w:r w:rsidRPr="008F2980">
        <w:rPr>
          <w:lang w:val="el-GR"/>
        </w:rPr>
        <w:t xml:space="preserve">αρακολούθησης και </w:t>
      </w:r>
      <w:r>
        <w:rPr>
          <w:lang w:val="el-GR"/>
        </w:rPr>
        <w:t>Π</w:t>
      </w:r>
      <w:r w:rsidRPr="008F2980">
        <w:rPr>
          <w:lang w:val="el-GR"/>
        </w:rPr>
        <w:t>αραλαβής</w:t>
      </w:r>
      <w:r>
        <w:rPr>
          <w:lang w:val="el-GR"/>
        </w:rPr>
        <w:t xml:space="preserve"> (ΕΠΠΕ)</w:t>
      </w:r>
      <w:r w:rsidRPr="008F2980">
        <w:rPr>
          <w:lang w:val="el-GR"/>
        </w:rPr>
        <w:t>, που συγκροτ</w:t>
      </w:r>
      <w:r>
        <w:rPr>
          <w:lang w:val="el-GR"/>
        </w:rPr>
        <w:t>εί</w:t>
      </w:r>
      <w:r w:rsidRPr="008F2980">
        <w:rPr>
          <w:lang w:val="el-GR"/>
        </w:rPr>
        <w:t xml:space="preserve">ται σύμφωνα με την παρ. 11 εδ. β του άρθρου 221 του Ν.4412/16 σύμφωνα με τα οριζόμενα στο άρθρο 208 του ως άνω νόμου. </w:t>
      </w: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4A2F4E45" w14:textId="77777777" w:rsidR="00BD0298" w:rsidRPr="00EF2204" w:rsidRDefault="00BD0298" w:rsidP="00EF2204">
      <w:pPr>
        <w:rPr>
          <w:rFonts w:eastAsia="SimSun"/>
          <w:lang w:val="el-GR"/>
        </w:rPr>
      </w:pPr>
    </w:p>
    <w:p w14:paraId="13DA97C4" w14:textId="77777777" w:rsidR="00556A23" w:rsidRDefault="00556A23" w:rsidP="00DC759B">
      <w:pPr>
        <w:pStyle w:val="3"/>
        <w:numPr>
          <w:ilvl w:val="0"/>
          <w:numId w:val="20"/>
        </w:numPr>
        <w:rPr>
          <w:lang w:val="el-GR"/>
        </w:rPr>
      </w:pPr>
      <w:bookmarkStart w:id="438" w:name="_Ref40953149"/>
      <w:bookmarkStart w:id="439" w:name="_Toc97194338"/>
      <w:bookmarkStart w:id="440" w:name="_Toc97194472"/>
      <w:bookmarkStart w:id="441" w:name="_Toc155976743"/>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8"/>
      <w:r w:rsidR="00A22261">
        <w:rPr>
          <w:lang w:val="el-GR"/>
        </w:rPr>
        <w:t>ύμβασης</w:t>
      </w:r>
      <w:bookmarkEnd w:id="439"/>
      <w:bookmarkEnd w:id="440"/>
      <w:bookmarkEnd w:id="441"/>
    </w:p>
    <w:p w14:paraId="43FD06DB" w14:textId="77777777" w:rsidR="00BD0298" w:rsidRPr="00BD0298" w:rsidRDefault="00BD0298" w:rsidP="00370D99">
      <w:pPr>
        <w:rPr>
          <w:lang w:val="el-GR"/>
        </w:rPr>
      </w:pPr>
      <w:bookmarkStart w:id="442" w:name="_Toc97195373"/>
      <w:bookmarkStart w:id="443" w:name="_Toc97195542"/>
      <w:bookmarkEnd w:id="442"/>
      <w:bookmarkEnd w:id="443"/>
    </w:p>
    <w:p w14:paraId="5CFCD26E" w14:textId="77777777" w:rsidR="00BD0298" w:rsidRPr="00BD0298" w:rsidRDefault="00BD0298" w:rsidP="00370D99">
      <w:pPr>
        <w:rPr>
          <w:lang w:val="el-GR"/>
        </w:rPr>
      </w:pPr>
      <w:bookmarkStart w:id="444" w:name="_Toc97195374"/>
      <w:bookmarkStart w:id="445" w:name="_Toc97195543"/>
      <w:bookmarkEnd w:id="444"/>
      <w:bookmarkEnd w:id="445"/>
    </w:p>
    <w:p w14:paraId="6A219BC0" w14:textId="5F300B07" w:rsidR="00BD0298" w:rsidRPr="00EF2204" w:rsidRDefault="00BD0298" w:rsidP="00DC759B">
      <w:pPr>
        <w:pStyle w:val="4"/>
        <w:numPr>
          <w:ilvl w:val="1"/>
          <w:numId w:val="20"/>
        </w:numPr>
        <w:ind w:hanging="306"/>
        <w:rPr>
          <w:rFonts w:cs="Tahoma"/>
          <w:szCs w:val="22"/>
          <w:lang w:val="el-GR"/>
        </w:rPr>
      </w:pPr>
      <w:bookmarkStart w:id="446" w:name="_Toc97194339"/>
      <w:bookmarkStart w:id="447" w:name="_Ref97199271"/>
      <w:bookmarkStart w:id="448" w:name="_Toc155976744"/>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6"/>
      <w:bookmarkEnd w:id="447"/>
      <w:bookmarkEnd w:id="448"/>
      <w:r w:rsidR="00B256BC">
        <w:rPr>
          <w:rFonts w:cs="Tahoma"/>
          <w:szCs w:val="22"/>
          <w:lang w:val="el-GR"/>
        </w:rPr>
        <w:t xml:space="preserve"> </w:t>
      </w:r>
    </w:p>
    <w:p w14:paraId="764B336B" w14:textId="77777777" w:rsidR="002663B3" w:rsidRDefault="002663B3" w:rsidP="004E2BC9">
      <w:pPr>
        <w:spacing w:after="254"/>
        <w:ind w:left="158" w:right="60"/>
        <w:rPr>
          <w:lang w:val="el-GR"/>
        </w:rPr>
      </w:pPr>
    </w:p>
    <w:p w14:paraId="49255586" w14:textId="0B166C73" w:rsidR="004E2BC9" w:rsidRPr="000D635C" w:rsidRDefault="004E2BC9" w:rsidP="004E2BC9">
      <w:pPr>
        <w:spacing w:after="254"/>
        <w:ind w:left="158" w:right="60"/>
        <w:rPr>
          <w:lang w:val="el-GR"/>
        </w:rPr>
      </w:pPr>
      <w:r w:rsidRPr="000D635C">
        <w:rPr>
          <w:lang w:val="el-GR"/>
        </w:rPr>
        <w:t xml:space="preserve">Το παρόν Έργο αφορά στο παρακάτω Φυσικό Αντικείμενο: </w:t>
      </w:r>
    </w:p>
    <w:p w14:paraId="384ECEB2" w14:textId="7DB3F723" w:rsidR="004E2BC9" w:rsidRPr="000527EE" w:rsidRDefault="004E2BC9" w:rsidP="00DC759B">
      <w:pPr>
        <w:numPr>
          <w:ilvl w:val="0"/>
          <w:numId w:val="28"/>
        </w:numPr>
        <w:suppressAutoHyphens w:val="0"/>
        <w:spacing w:after="102" w:line="247" w:lineRule="auto"/>
        <w:ind w:right="60" w:firstLine="5"/>
        <w:rPr>
          <w:lang w:val="el-GR"/>
        </w:rPr>
      </w:pPr>
      <w:r w:rsidRPr="000527EE">
        <w:rPr>
          <w:lang w:val="el-GR"/>
        </w:rPr>
        <w:t xml:space="preserve">Συντήρηση και προμήθεια αδειών για τις ανάγκες των φορέων που </w:t>
      </w:r>
      <w:r w:rsidR="0098053F">
        <w:rPr>
          <w:lang w:val="el-GR"/>
        </w:rPr>
        <w:t>καλύφθηκαν από τη Σύμβαση «</w:t>
      </w:r>
      <w:r w:rsidR="0098053F" w:rsidRPr="0098053F">
        <w:rPr>
          <w:lang w:val="el-GR"/>
        </w:rPr>
        <w:t>Προμήθεια Αδειών Λογισμικού μέσω Εταιρικής Σύμβασης (Enterprise Agreement)</w:t>
      </w:r>
      <w:r w:rsidR="0098053F">
        <w:rPr>
          <w:lang w:val="el-GR"/>
        </w:rPr>
        <w:t>»</w:t>
      </w:r>
      <w:r w:rsidRPr="000527EE">
        <w:rPr>
          <w:lang w:val="el-GR"/>
        </w:rPr>
        <w:t xml:space="preserve"> </w:t>
      </w:r>
      <w:r w:rsidR="0098053F">
        <w:rPr>
          <w:lang w:val="el-GR"/>
        </w:rPr>
        <w:t>την χρονική περίοδο</w:t>
      </w:r>
      <w:r w:rsidRPr="000527EE">
        <w:rPr>
          <w:lang w:val="el-GR"/>
        </w:rPr>
        <w:t xml:space="preserve"> 20</w:t>
      </w:r>
      <w:r w:rsidR="00C13D40" w:rsidRPr="000527EE">
        <w:rPr>
          <w:lang w:val="el-GR"/>
        </w:rPr>
        <w:t>21</w:t>
      </w:r>
      <w:r w:rsidRPr="000527EE">
        <w:rPr>
          <w:lang w:val="el-GR"/>
        </w:rPr>
        <w:t>-202</w:t>
      </w:r>
      <w:r w:rsidR="00C13D40" w:rsidRPr="000527EE">
        <w:rPr>
          <w:lang w:val="el-GR"/>
        </w:rPr>
        <w:t>3</w:t>
      </w:r>
      <w:r w:rsidR="0098053F">
        <w:rPr>
          <w:lang w:val="el-GR"/>
        </w:rPr>
        <w:t xml:space="preserve"> και αναλυτικά περιγράφονται στον Πίνακα «Συντήρηση (</w:t>
      </w:r>
      <w:r w:rsidR="0098053F" w:rsidRPr="0098053F">
        <w:rPr>
          <w:lang w:val="el-GR"/>
        </w:rPr>
        <w:t>Software Assurance</w:t>
      </w:r>
      <w:r w:rsidR="0098053F">
        <w:rPr>
          <w:lang w:val="el-GR"/>
        </w:rPr>
        <w:t>) στην παράγραφο 3.1 του Παραρτήματος Ι της παρούσας.</w:t>
      </w:r>
    </w:p>
    <w:p w14:paraId="425C5469" w14:textId="77777777" w:rsidR="004E2BC9" w:rsidRPr="000D635C" w:rsidRDefault="004E2BC9" w:rsidP="00DC759B">
      <w:pPr>
        <w:numPr>
          <w:ilvl w:val="0"/>
          <w:numId w:val="28"/>
        </w:numPr>
        <w:suppressAutoHyphens w:val="0"/>
        <w:spacing w:after="102" w:line="247" w:lineRule="auto"/>
        <w:ind w:right="60" w:firstLine="5"/>
        <w:rPr>
          <w:lang w:val="el-GR"/>
        </w:rPr>
      </w:pPr>
      <w:r w:rsidRPr="000D635C">
        <w:rPr>
          <w:lang w:val="el-GR"/>
        </w:rPr>
        <w:t xml:space="preserve">Προμήθεια </w:t>
      </w:r>
      <w:r>
        <w:rPr>
          <w:lang w:val="el-GR"/>
        </w:rPr>
        <w:t xml:space="preserve">επιπλέον </w:t>
      </w:r>
      <w:r w:rsidRPr="000D635C">
        <w:rPr>
          <w:lang w:val="el-GR"/>
        </w:rPr>
        <w:t xml:space="preserve">αδειών λογισμικού μέσω συμφωνίας </w:t>
      </w:r>
      <w:r>
        <w:t>Enterprise</w:t>
      </w:r>
      <w:r w:rsidRPr="000D635C">
        <w:rPr>
          <w:lang w:val="el-GR"/>
        </w:rPr>
        <w:t xml:space="preserve"> </w:t>
      </w:r>
      <w:r>
        <w:t>Agreement</w:t>
      </w:r>
      <w:r w:rsidRPr="000D635C">
        <w:rPr>
          <w:lang w:val="el-GR"/>
        </w:rPr>
        <w:t xml:space="preserve"> </w:t>
      </w:r>
    </w:p>
    <w:p w14:paraId="6B1F2080" w14:textId="77777777" w:rsidR="004E2BC9" w:rsidRPr="000D635C" w:rsidRDefault="004E2BC9" w:rsidP="00DC759B">
      <w:pPr>
        <w:numPr>
          <w:ilvl w:val="0"/>
          <w:numId w:val="28"/>
        </w:numPr>
        <w:suppressAutoHyphens w:val="0"/>
        <w:spacing w:after="102" w:line="247" w:lineRule="auto"/>
        <w:ind w:right="60" w:firstLine="5"/>
        <w:rPr>
          <w:lang w:val="el-GR"/>
        </w:rPr>
      </w:pPr>
      <w:r w:rsidRPr="000D635C">
        <w:rPr>
          <w:lang w:val="el-GR"/>
        </w:rPr>
        <w:t xml:space="preserve">Παροχή εξειδικευμένων υπηρεσιών υποστήριξης </w:t>
      </w:r>
      <w:r>
        <w:t>Premier</w:t>
      </w:r>
      <w:r w:rsidRPr="000D635C">
        <w:rPr>
          <w:lang w:val="el-GR"/>
        </w:rPr>
        <w:t xml:space="preserve"> </w:t>
      </w:r>
      <w:r>
        <w:t>Support</w:t>
      </w:r>
      <w:r w:rsidRPr="000D635C">
        <w:rPr>
          <w:lang w:val="el-GR"/>
        </w:rPr>
        <w:t xml:space="preserve"> της </w:t>
      </w:r>
      <w:r>
        <w:t>Microsoft</w:t>
      </w:r>
      <w:r w:rsidRPr="000D635C">
        <w:rPr>
          <w:lang w:val="el-GR"/>
        </w:rPr>
        <w:t xml:space="preserve"> </w:t>
      </w:r>
    </w:p>
    <w:p w14:paraId="242EBEF8" w14:textId="7D0D5F6F" w:rsidR="004E2BC9" w:rsidRPr="000527EE" w:rsidRDefault="004E2BC9" w:rsidP="00DC759B">
      <w:pPr>
        <w:numPr>
          <w:ilvl w:val="0"/>
          <w:numId w:val="28"/>
        </w:numPr>
        <w:suppressAutoHyphens w:val="0"/>
        <w:spacing w:after="264" w:line="357" w:lineRule="auto"/>
        <w:ind w:right="60" w:firstLine="5"/>
        <w:rPr>
          <w:lang w:val="el-GR"/>
        </w:rPr>
      </w:pPr>
      <w:r w:rsidRPr="000527EE">
        <w:rPr>
          <w:lang w:val="el-GR"/>
        </w:rPr>
        <w:t xml:space="preserve">Παροχή Υπηρεσιών υποστήριξης από τον Ανάδοχο του Έργου </w:t>
      </w:r>
    </w:p>
    <w:p w14:paraId="2DA8AF1C" w14:textId="77777777" w:rsidR="000A38D0" w:rsidRDefault="000A38D0" w:rsidP="00EF2204">
      <w:pPr>
        <w:rPr>
          <w:rFonts w:eastAsia="SimSun"/>
          <w:lang w:val="el-GR"/>
        </w:rPr>
      </w:pPr>
    </w:p>
    <w:p w14:paraId="7F45D248" w14:textId="77777777" w:rsidR="008338F0" w:rsidRPr="00EF2204" w:rsidRDefault="00B256BC" w:rsidP="00DC759B">
      <w:pPr>
        <w:pStyle w:val="4"/>
        <w:numPr>
          <w:ilvl w:val="1"/>
          <w:numId w:val="20"/>
        </w:numPr>
        <w:ind w:hanging="306"/>
        <w:rPr>
          <w:rFonts w:cs="Tahoma"/>
          <w:szCs w:val="22"/>
          <w:lang w:val="el-GR"/>
        </w:rPr>
      </w:pPr>
      <w:bookmarkStart w:id="449" w:name="_Toc97194340"/>
      <w:bookmarkStart w:id="450" w:name="_Toc155976745"/>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449"/>
      <w:bookmarkEnd w:id="450"/>
    </w:p>
    <w:p w14:paraId="65963BF2" w14:textId="00672A35" w:rsidR="00C96758" w:rsidRPr="00EF2263" w:rsidRDefault="00C96758" w:rsidP="00EF2263">
      <w:pPr>
        <w:suppressAutoHyphens w:val="0"/>
        <w:spacing w:after="0"/>
        <w:ind w:left="150" w:right="60"/>
        <w:textAlignment w:val="baseline"/>
        <w:rPr>
          <w:color w:val="000000"/>
          <w:lang w:val="el-GR" w:eastAsia="en-US"/>
        </w:rPr>
      </w:pPr>
      <w:r w:rsidRPr="00EF2263">
        <w:rPr>
          <w:color w:val="000000"/>
          <w:lang w:val="el-GR" w:eastAsia="en-US"/>
        </w:rPr>
        <w:t xml:space="preserve">Με το παρόν έργο η Δημόσια Διοίκηση, μέσω του Υπουργείου Ψηφιακής Διακυβέρνησης, θα είναι σε θέση να </w:t>
      </w:r>
      <w:r w:rsidR="0098053F" w:rsidRPr="00EF2263">
        <w:rPr>
          <w:color w:val="000000"/>
          <w:lang w:val="el-GR" w:eastAsia="en-US"/>
        </w:rPr>
        <w:t>πραγματοποι</w:t>
      </w:r>
      <w:r w:rsidR="0098053F">
        <w:rPr>
          <w:color w:val="000000"/>
          <w:lang w:val="el-GR" w:eastAsia="en-US"/>
        </w:rPr>
        <w:t xml:space="preserve">ήσει </w:t>
      </w:r>
      <w:r w:rsidRPr="00EF2263">
        <w:rPr>
          <w:color w:val="000000"/>
          <w:lang w:val="el-GR" w:eastAsia="en-US"/>
        </w:rPr>
        <w:t>τη</w:t>
      </w:r>
      <w:r w:rsidR="0098053F">
        <w:rPr>
          <w:color w:val="000000"/>
          <w:lang w:val="el-GR" w:eastAsia="en-US"/>
        </w:rPr>
        <w:t>ν</w:t>
      </w:r>
      <w:r w:rsidRPr="00EF2263">
        <w:rPr>
          <w:color w:val="000000"/>
          <w:lang w:val="el-GR" w:eastAsia="en-US"/>
        </w:rPr>
        <w:t xml:space="preserve"> προμήθεια αδειών και τη συντήρηση των υπαρχόντων προΪοντων λογισμικού (Software Assurance σε συνέχεια </w:t>
      </w:r>
      <w:r w:rsidR="0098053F">
        <w:rPr>
          <w:lang w:val="el-GR"/>
        </w:rPr>
        <w:t>της Σύμβασης «</w:t>
      </w:r>
      <w:r w:rsidR="0098053F" w:rsidRPr="0098053F">
        <w:rPr>
          <w:lang w:val="el-GR"/>
        </w:rPr>
        <w:t>Προμήθεια Αδειών Λογισμικού μέσω Εταιρικής Σύμβασης (Enterprise Agreement)</w:t>
      </w:r>
      <w:r w:rsidR="0098053F">
        <w:rPr>
          <w:lang w:val="el-GR"/>
        </w:rPr>
        <w:t>»</w:t>
      </w:r>
      <w:r w:rsidR="0098053F" w:rsidRPr="000527EE">
        <w:rPr>
          <w:lang w:val="el-GR"/>
        </w:rPr>
        <w:t xml:space="preserve"> </w:t>
      </w:r>
      <w:r w:rsidR="0098053F">
        <w:rPr>
          <w:lang w:val="el-GR"/>
        </w:rPr>
        <w:t>την χρονική περίοδο</w:t>
      </w:r>
      <w:r w:rsidR="0098053F" w:rsidRPr="000527EE">
        <w:rPr>
          <w:lang w:val="el-GR"/>
        </w:rPr>
        <w:t xml:space="preserve"> 2021-2023</w:t>
      </w:r>
      <w:r w:rsidRPr="00EF2263">
        <w:rPr>
          <w:color w:val="000000"/>
          <w:lang w:val="el-GR" w:eastAsia="en-US"/>
        </w:rPr>
        <w:t>) και να αποκτήσει τις επιπλεόν απαραίτητες νέες άδειες λογισμικού της εταιρίας Microsoft μέσω Σύμβασης Προμήθειας Πολλαπλών Αδειών Λογισμικού (Enterprise Agreement) για την υποστήριξη των εξαιρετικά σημαντικών και νευραλγικών της λειτουργιών όπως αυτές αναφέρθηκαν παραπάνω</w:t>
      </w:r>
      <w:r w:rsidR="0008622A" w:rsidRPr="00EF2263">
        <w:rPr>
          <w:color w:val="000000"/>
          <w:lang w:val="el-GR" w:eastAsia="en-US"/>
        </w:rPr>
        <w:t>.</w:t>
      </w:r>
      <w:r w:rsidRPr="00EF2263">
        <w:rPr>
          <w:color w:val="000000"/>
          <w:lang w:val="el-GR" w:eastAsia="en-US"/>
        </w:rPr>
        <w:t xml:space="preserve"> </w:t>
      </w:r>
    </w:p>
    <w:p w14:paraId="75D27787" w14:textId="45BE3BD7" w:rsidR="00C96758" w:rsidRPr="00EF2263" w:rsidRDefault="00C96758" w:rsidP="00EF2263">
      <w:pPr>
        <w:suppressAutoHyphens w:val="0"/>
        <w:spacing w:after="0"/>
        <w:ind w:left="150" w:right="60"/>
        <w:textAlignment w:val="baseline"/>
        <w:rPr>
          <w:color w:val="000000"/>
          <w:lang w:val="el-GR" w:eastAsia="en-US"/>
        </w:rPr>
      </w:pPr>
      <w:r w:rsidRPr="00EF2263">
        <w:rPr>
          <w:color w:val="000000"/>
          <w:lang w:val="el-GR" w:eastAsia="en-US"/>
        </w:rPr>
        <w:t xml:space="preserve">Οι ποσότητες των αδειών χρήσης λογισμικού έχουν προκύψει κατόπιν </w:t>
      </w:r>
      <w:r w:rsidRPr="00260D72">
        <w:rPr>
          <w:color w:val="000000"/>
          <w:lang w:val="el-GR" w:eastAsia="en-US"/>
        </w:rPr>
        <w:t xml:space="preserve">αποτύπωσης και συγκέντρωσης από την Γενική Γραμματεία Πληροφοριακών Συστημάτων </w:t>
      </w:r>
      <w:r w:rsidR="00803655" w:rsidRPr="00260D72">
        <w:rPr>
          <w:color w:val="000000"/>
          <w:lang w:val="el-GR" w:eastAsia="en-US"/>
        </w:rPr>
        <w:t xml:space="preserve">και Ψηφιακής Διακυβέρνησης </w:t>
      </w:r>
      <w:r w:rsidRPr="00260D72">
        <w:rPr>
          <w:color w:val="000000"/>
          <w:lang w:val="el-GR" w:eastAsia="en-US"/>
        </w:rPr>
        <w:t>(</w:t>
      </w:r>
      <w:r w:rsidR="00803655" w:rsidRPr="00260D72">
        <w:rPr>
          <w:color w:val="000000"/>
          <w:lang w:val="el-GR" w:eastAsia="en-US"/>
        </w:rPr>
        <w:t>ΓΓΠΣΨΔ</w:t>
      </w:r>
      <w:r w:rsidRPr="00260D72">
        <w:rPr>
          <w:color w:val="000000"/>
          <w:lang w:val="el-GR" w:eastAsia="en-US"/>
        </w:rPr>
        <w:t>) των αναγκών σημαντικών Φορέων του Δημοσίου, πε</w:t>
      </w:r>
      <w:r w:rsidRPr="00EF2263">
        <w:rPr>
          <w:color w:val="000000"/>
          <w:lang w:val="el-GR" w:eastAsia="en-US"/>
        </w:rPr>
        <w:t xml:space="preserve">ριλαμβανομένων Υπουργείων, Εποπτευόμενων Φορέων, Περιφερειών, Δήμων και Ανεξάρτητων Αρχών. Παράλληλα, ελήφθησαν υπόψη τόσο οι ανάγκες που έχουν ήδη προκύψει από τα αιτήματα φιλοξενίας </w:t>
      </w:r>
      <w:r w:rsidRPr="00EF2263">
        <w:rPr>
          <w:color w:val="000000"/>
          <w:lang w:val="el-GR" w:eastAsia="en-US"/>
        </w:rPr>
        <w:lastRenderedPageBreak/>
        <w:t xml:space="preserve">πληροφοριακών συστημάτων Δημοσίων Φορέων στην υποδομή Κυβερνητικού Νέφους της </w:t>
      </w:r>
      <w:r w:rsidR="00803655" w:rsidRPr="00EF2263">
        <w:rPr>
          <w:color w:val="000000"/>
          <w:lang w:val="el-GR" w:eastAsia="en-US"/>
        </w:rPr>
        <w:t>ΓΓΠΣ</w:t>
      </w:r>
      <w:r w:rsidR="00803655">
        <w:rPr>
          <w:color w:val="000000"/>
          <w:lang w:val="el-GR" w:eastAsia="en-US"/>
        </w:rPr>
        <w:t>Ψ</w:t>
      </w:r>
      <w:r w:rsidR="00803655" w:rsidRPr="00EF2263">
        <w:rPr>
          <w:color w:val="000000"/>
          <w:lang w:val="el-GR" w:eastAsia="en-US"/>
        </w:rPr>
        <w:t xml:space="preserve">Δ </w:t>
      </w:r>
      <w:r w:rsidRPr="00EF2263">
        <w:rPr>
          <w:color w:val="000000"/>
          <w:lang w:val="el-GR" w:eastAsia="en-US"/>
        </w:rPr>
        <w:t>όσο και μελλοντικές ανάγκες φιλοξενίας εντός του έτους 202</w:t>
      </w:r>
      <w:r w:rsidR="0008622A" w:rsidRPr="00EF2263">
        <w:rPr>
          <w:color w:val="000000"/>
          <w:lang w:val="el-GR" w:eastAsia="en-US"/>
        </w:rPr>
        <w:t>4</w:t>
      </w:r>
      <w:r w:rsidRPr="00EF2263">
        <w:rPr>
          <w:color w:val="000000"/>
          <w:lang w:val="el-GR" w:eastAsia="en-US"/>
        </w:rPr>
        <w:t xml:space="preserve">. </w:t>
      </w:r>
    </w:p>
    <w:p w14:paraId="5387D007" w14:textId="77777777" w:rsidR="00C96758" w:rsidRPr="00C96758" w:rsidRDefault="00C96758">
      <w:pPr>
        <w:suppressAutoHyphens w:val="0"/>
        <w:autoSpaceDE w:val="0"/>
        <w:spacing w:after="60"/>
        <w:rPr>
          <w:rFonts w:eastAsia="SimSun"/>
          <w:lang w:val="el-GR"/>
        </w:rPr>
      </w:pPr>
    </w:p>
    <w:p w14:paraId="7C7810AC" w14:textId="77777777" w:rsidR="00370D99" w:rsidRPr="002B7D7E" w:rsidRDefault="00370D99" w:rsidP="00370D99">
      <w:pPr>
        <w:rPr>
          <w:rFonts w:eastAsia="SimSun"/>
          <w:lang w:val="el-GR"/>
        </w:rPr>
      </w:pPr>
    </w:p>
    <w:p w14:paraId="5B021852" w14:textId="77777777" w:rsidR="00980FFC" w:rsidRDefault="00980FFC" w:rsidP="00DC759B">
      <w:pPr>
        <w:pStyle w:val="4"/>
        <w:numPr>
          <w:ilvl w:val="1"/>
          <w:numId w:val="20"/>
        </w:numPr>
        <w:ind w:hanging="306"/>
        <w:rPr>
          <w:rFonts w:cs="Tahoma"/>
          <w:szCs w:val="22"/>
          <w:lang w:val="el-GR"/>
        </w:rPr>
      </w:pPr>
      <w:bookmarkStart w:id="451" w:name="_Toc97194341"/>
      <w:bookmarkStart w:id="452" w:name="_Toc155976746"/>
      <w:r w:rsidRPr="00EF2204">
        <w:rPr>
          <w:rFonts w:cs="Tahoma"/>
          <w:szCs w:val="22"/>
          <w:lang w:val="el-GR"/>
        </w:rPr>
        <w:t>Αναμενόμενα Οφέλη</w:t>
      </w:r>
      <w:bookmarkEnd w:id="451"/>
      <w:bookmarkEnd w:id="452"/>
    </w:p>
    <w:p w14:paraId="36827387" w14:textId="3E40BDB3" w:rsidR="0008622A" w:rsidRPr="00EF2263" w:rsidRDefault="00985FC7" w:rsidP="00EF2263">
      <w:pPr>
        <w:suppressAutoHyphens w:val="0"/>
        <w:spacing w:after="0"/>
        <w:ind w:left="150" w:right="60"/>
        <w:textAlignment w:val="baseline"/>
        <w:rPr>
          <w:color w:val="000000"/>
          <w:lang w:val="el-GR" w:eastAsia="en-US"/>
        </w:rPr>
      </w:pPr>
      <w:r w:rsidRPr="00EF2263">
        <w:rPr>
          <w:color w:val="000000"/>
          <w:lang w:val="el-GR" w:eastAsia="en-US"/>
        </w:rPr>
        <w:t xml:space="preserve">Με το έργο </w:t>
      </w:r>
      <w:r w:rsidR="0008622A" w:rsidRPr="00EF2263">
        <w:rPr>
          <w:color w:val="000000"/>
          <w:lang w:val="el-GR" w:eastAsia="en-US"/>
        </w:rPr>
        <w:t xml:space="preserve">επιλέγεται </w:t>
      </w:r>
      <w:r w:rsidRPr="00EF2263">
        <w:rPr>
          <w:color w:val="000000"/>
          <w:lang w:val="el-GR" w:eastAsia="en-US"/>
        </w:rPr>
        <w:t xml:space="preserve">η </w:t>
      </w:r>
      <w:r w:rsidR="0008622A" w:rsidRPr="00EF2263">
        <w:rPr>
          <w:color w:val="000000"/>
          <w:lang w:val="el-GR" w:eastAsia="en-US"/>
        </w:rPr>
        <w:t xml:space="preserve">βέλτιστη τεχνο-οικονομική λύση για απόκτηση και χρήση λογισμικού συγκεκριμένων κατασκευαστών, για μια σειρά από λόγους, όπως αυτοί ενδεικτικά αναφέρονται παρακάτω: </w:t>
      </w:r>
    </w:p>
    <w:p w14:paraId="4596E313" w14:textId="77777777" w:rsidR="0008622A" w:rsidRPr="00EF2263" w:rsidRDefault="0008622A" w:rsidP="00DC759B">
      <w:pPr>
        <w:numPr>
          <w:ilvl w:val="0"/>
          <w:numId w:val="26"/>
        </w:numPr>
        <w:suppressAutoHyphens w:val="0"/>
        <w:spacing w:after="102" w:line="360" w:lineRule="auto"/>
        <w:ind w:left="849" w:right="60" w:hanging="338"/>
        <w:rPr>
          <w:lang w:val="el-GR"/>
        </w:rPr>
      </w:pPr>
      <w:r w:rsidRPr="00EF2263">
        <w:rPr>
          <w:b/>
          <w:lang w:val="el-GR"/>
        </w:rPr>
        <w:t>Χαμηλότερο κόστος κτήσης και συνολικό κόστος ιδιοκτησίας (</w:t>
      </w:r>
      <w:r w:rsidRPr="00EF2263">
        <w:rPr>
          <w:b/>
        </w:rPr>
        <w:t>TCO</w:t>
      </w:r>
      <w:r w:rsidRPr="00EF2263">
        <w:rPr>
          <w:b/>
          <w:lang w:val="el-GR"/>
        </w:rPr>
        <w:t>‐</w:t>
      </w:r>
      <w:r w:rsidRPr="00EF2263">
        <w:rPr>
          <w:b/>
        </w:rPr>
        <w:t>Total</w:t>
      </w:r>
      <w:r w:rsidRPr="00EF2263">
        <w:rPr>
          <w:b/>
          <w:lang w:val="el-GR"/>
        </w:rPr>
        <w:t xml:space="preserve"> </w:t>
      </w:r>
      <w:r w:rsidRPr="00EF2263">
        <w:rPr>
          <w:b/>
        </w:rPr>
        <w:t>Cost</w:t>
      </w:r>
      <w:r w:rsidRPr="00EF2263">
        <w:rPr>
          <w:b/>
          <w:lang w:val="el-GR"/>
        </w:rPr>
        <w:t xml:space="preserve"> </w:t>
      </w:r>
      <w:r w:rsidRPr="00EF2263">
        <w:rPr>
          <w:b/>
        </w:rPr>
        <w:t>of</w:t>
      </w:r>
      <w:r w:rsidRPr="00EF2263">
        <w:rPr>
          <w:b/>
          <w:lang w:val="el-GR"/>
        </w:rPr>
        <w:t xml:space="preserve"> </w:t>
      </w:r>
      <w:r w:rsidRPr="00EF2263">
        <w:rPr>
          <w:b/>
        </w:rPr>
        <w:t>Ownership</w:t>
      </w:r>
      <w:r w:rsidRPr="00EF2263">
        <w:rPr>
          <w:b/>
          <w:lang w:val="el-GR"/>
        </w:rPr>
        <w:t>).</w:t>
      </w:r>
      <w:r w:rsidRPr="00EF2263">
        <w:rPr>
          <w:lang w:val="el-GR"/>
        </w:rPr>
        <w:t xml:space="preserve"> Όσον αφορά τα συγκεκριμένα κέντρα κόστους, το συμβόλαιο </w:t>
      </w:r>
      <w:r w:rsidRPr="00EF2263">
        <w:t>Enterprise</w:t>
      </w:r>
      <w:r w:rsidRPr="00EF2263">
        <w:rPr>
          <w:lang w:val="el-GR"/>
        </w:rPr>
        <w:t xml:space="preserve"> </w:t>
      </w:r>
      <w:r w:rsidRPr="00EF2263">
        <w:t>Agreement</w:t>
      </w:r>
      <w:r w:rsidRPr="00EF2263">
        <w:rPr>
          <w:lang w:val="el-GR"/>
        </w:rPr>
        <w:t xml:space="preserve">, αποτελεί τον πλέον οικονομικό τρόπο προμήθειας λογισμικού, σε σχέση με τη μεμονωμένη προμήθεια λογισμικού, βάσει των διεθνών πρακτικών. Η χρήση μιας ενιαίας τεχνολογικής πλατφόρμας (που είναι δυνατή αφού θα υπάρχει δυνατότητα χρήσης της νεότερης ή ίδιας έκδοσης λογισμικού κάθε προϊόντος) για το σύνολο των υπολογιστών, οδηγεί </w:t>
      </w:r>
    </w:p>
    <w:p w14:paraId="4892325C" w14:textId="2E0A7DF3" w:rsidR="0008622A" w:rsidRPr="00EF2263" w:rsidRDefault="0008622A" w:rsidP="0008622A">
      <w:pPr>
        <w:spacing w:after="55" w:line="356" w:lineRule="auto"/>
        <w:ind w:left="850" w:right="60"/>
        <w:rPr>
          <w:lang w:val="el-GR"/>
        </w:rPr>
      </w:pPr>
      <w:r w:rsidRPr="00EF2263">
        <w:rPr>
          <w:lang w:val="el-GR"/>
        </w:rPr>
        <w:t xml:space="preserve">σε σημαντική μείωση του συνολικού κόστους κτήσης και συντήρησης και αύξηση της παραγωγικότητας και διαλειτουργικότητας. Παράλληλα, αποσκοπεί στην παροχή </w:t>
      </w:r>
      <w:r w:rsidRPr="00EF2263">
        <w:rPr>
          <w:b/>
          <w:lang w:val="el-GR"/>
        </w:rPr>
        <w:t xml:space="preserve">της </w:t>
      </w:r>
      <w:r w:rsidRPr="00EF2263">
        <w:rPr>
          <w:lang w:val="el-GR"/>
        </w:rPr>
        <w:t xml:space="preserve">μέγιστης δυνατής ασφάλειας, ταχύτητας, αξιοπιστίας και στην καλύτερη διαχείριση των πόρων πληροφορικής της Δημόσιας Διοίκησης (οριζόντια επικοινωνία, απομακρυσμένη διαχείριση κλπ.), κάτι που αποτελεί σημαντικό στόχο του ΥΨΔ και της </w:t>
      </w:r>
      <w:r w:rsidR="00803655" w:rsidRPr="00EF2263">
        <w:rPr>
          <w:lang w:val="el-GR"/>
        </w:rPr>
        <w:t>ΓΓΠΣ</w:t>
      </w:r>
      <w:r w:rsidR="00803655">
        <w:rPr>
          <w:lang w:val="el-GR"/>
        </w:rPr>
        <w:t>Ψ</w:t>
      </w:r>
      <w:r w:rsidR="00803655" w:rsidRPr="00EF2263">
        <w:rPr>
          <w:lang w:val="el-GR"/>
        </w:rPr>
        <w:t>Δ</w:t>
      </w:r>
      <w:r w:rsidRPr="00EF2263">
        <w:rPr>
          <w:lang w:val="el-GR"/>
        </w:rPr>
        <w:t xml:space="preserve">. </w:t>
      </w:r>
    </w:p>
    <w:p w14:paraId="2BA2C0D3" w14:textId="638E9AC2" w:rsidR="0008622A" w:rsidRPr="00EF2263" w:rsidRDefault="0008622A" w:rsidP="00DC759B">
      <w:pPr>
        <w:numPr>
          <w:ilvl w:val="0"/>
          <w:numId w:val="26"/>
        </w:numPr>
        <w:suppressAutoHyphens w:val="0"/>
        <w:spacing w:after="56" w:line="358" w:lineRule="auto"/>
        <w:ind w:left="849" w:right="60" w:hanging="338"/>
        <w:rPr>
          <w:lang w:val="el-GR"/>
        </w:rPr>
      </w:pPr>
      <w:r w:rsidRPr="00EF2263">
        <w:rPr>
          <w:b/>
          <w:lang w:val="el-GR"/>
        </w:rPr>
        <w:t>Αδιάλειπτη πρόσβαση στις νέες εκδόσεις των προϊόντων λογισμικού</w:t>
      </w:r>
      <w:r w:rsidRPr="00EF2263">
        <w:rPr>
          <w:lang w:val="el-GR"/>
        </w:rPr>
        <w:t xml:space="preserve">. Μέσω του </w:t>
      </w:r>
      <w:r w:rsidRPr="00EF2263">
        <w:t>Enterprise</w:t>
      </w:r>
      <w:r w:rsidRPr="00EF2263">
        <w:rPr>
          <w:lang w:val="el-GR"/>
        </w:rPr>
        <w:t xml:space="preserve"> </w:t>
      </w:r>
      <w:r w:rsidRPr="00EF2263">
        <w:t>Agreement</w:t>
      </w:r>
      <w:r w:rsidRPr="00EF2263">
        <w:rPr>
          <w:lang w:val="el-GR"/>
        </w:rPr>
        <w:t xml:space="preserve"> εξασφαλίζεται η παροχή όλων των νέων εκδόσεων για τα προϊόντα που περιλαμβάνονται στο συγκεκριμένο συμβόλαιο. Κατά τη διάρκεια της συμφωνίας η </w:t>
      </w:r>
      <w:r w:rsidR="00803655" w:rsidRPr="00EF2263">
        <w:rPr>
          <w:lang w:val="el-GR"/>
        </w:rPr>
        <w:t>ΓΓΠΣ</w:t>
      </w:r>
      <w:r w:rsidR="00803655">
        <w:rPr>
          <w:lang w:val="el-GR"/>
        </w:rPr>
        <w:t>Ψ</w:t>
      </w:r>
      <w:r w:rsidR="00803655" w:rsidRPr="00EF2263">
        <w:rPr>
          <w:lang w:val="el-GR"/>
        </w:rPr>
        <w:t xml:space="preserve">Δ </w:t>
      </w:r>
      <w:r w:rsidRPr="00EF2263">
        <w:rPr>
          <w:lang w:val="el-GR"/>
        </w:rPr>
        <w:t xml:space="preserve">θα παραλαμβάνει, μέσω διαδικτύου, τα προϊόντα που εντάσσονται στη συμφωνία και τις νέες εκδόσεις αυτών. Οι άδειες χρήσης της νεότερης έκδοσης κατά την λήξη της συμφωνίας (με την εξαίρεση της αδειοδότησης που προβλέπει και την παροχή υπηρεσίας) θα ανήκουν στο Υπουργείο Ψηφιακής Διακυβέρνησης. Σημειώνεται δε, ότι οι άδειες αυτές, σε αντίθεση με άλλους τρόπους προμήθειας, όπως το </w:t>
      </w:r>
      <w:r w:rsidRPr="00EF2263">
        <w:t>OEM</w:t>
      </w:r>
      <w:r w:rsidRPr="00EF2263">
        <w:rPr>
          <w:lang w:val="el-GR"/>
        </w:rPr>
        <w:t xml:space="preserve"> (</w:t>
      </w:r>
      <w:r w:rsidRPr="00EF2263">
        <w:t>Original</w:t>
      </w:r>
      <w:r w:rsidRPr="00EF2263">
        <w:rPr>
          <w:lang w:val="el-GR"/>
        </w:rPr>
        <w:t xml:space="preserve"> </w:t>
      </w:r>
      <w:r w:rsidRPr="00EF2263">
        <w:t>Equipment</w:t>
      </w:r>
      <w:r w:rsidRPr="00EF2263">
        <w:rPr>
          <w:lang w:val="el-GR"/>
        </w:rPr>
        <w:t xml:space="preserve"> </w:t>
      </w:r>
      <w:r w:rsidRPr="00EF2263">
        <w:t>Manufacturer</w:t>
      </w:r>
      <w:r w:rsidRPr="00EF2263">
        <w:rPr>
          <w:lang w:val="el-GR"/>
        </w:rPr>
        <w:t xml:space="preserve">), θα συνεχίσουν να υφίστανται ακόμα και με αντικατάσταση του εξοπλισμού με νέο. </w:t>
      </w:r>
    </w:p>
    <w:p w14:paraId="1DCC2A7B" w14:textId="70D3E941" w:rsidR="0008622A" w:rsidRPr="00EF2263" w:rsidRDefault="0008622A" w:rsidP="00DC759B">
      <w:pPr>
        <w:numPr>
          <w:ilvl w:val="0"/>
          <w:numId w:val="26"/>
        </w:numPr>
        <w:suppressAutoHyphens w:val="0"/>
        <w:spacing w:after="54" w:line="359" w:lineRule="auto"/>
        <w:ind w:left="849" w:right="60" w:hanging="338"/>
        <w:rPr>
          <w:lang w:val="el-GR"/>
        </w:rPr>
      </w:pPr>
      <w:r w:rsidRPr="00EF2263">
        <w:rPr>
          <w:b/>
          <w:lang w:val="el-GR"/>
        </w:rPr>
        <w:t>Απλοποιημένη παρακολούθηση των αδειών χρήσης λογισμικού</w:t>
      </w:r>
      <w:r w:rsidRPr="00EF2263">
        <w:rPr>
          <w:lang w:val="el-GR"/>
        </w:rPr>
        <w:t xml:space="preserve">. Κατά τη διάρκεια του συμβολαίου, η </w:t>
      </w:r>
      <w:r w:rsidR="00803655" w:rsidRPr="00EF2263">
        <w:rPr>
          <w:lang w:val="el-GR"/>
        </w:rPr>
        <w:t>ΓΓΠΣ</w:t>
      </w:r>
      <w:r w:rsidR="00803655">
        <w:rPr>
          <w:lang w:val="el-GR"/>
        </w:rPr>
        <w:t>Ψ</w:t>
      </w:r>
      <w:r w:rsidR="00803655" w:rsidRPr="00EF2263">
        <w:rPr>
          <w:lang w:val="el-GR"/>
        </w:rPr>
        <w:t xml:space="preserve">Δ </w:t>
      </w:r>
      <w:r w:rsidRPr="00EF2263">
        <w:rPr>
          <w:lang w:val="el-GR"/>
        </w:rPr>
        <w:t xml:space="preserve">έχει τη δυνατότητα εύκολης κεντρικής παρακολούθησης των αδειών λογισμικού, των διάφορων εκδόσεων αυτών, των πιστοποιητικών αδειών χρήσης κ.λπ. Επιπλέον, διατηρεί τη δυνατότητα, στην περίπτωση που προκύψει η ανάγκη εγκατάστασης λογισμικού σε νέους υπολογιστές, αυτή να γίνεται άμεσα και οι νέοι υπολογιστές να δηλώνονται κατά την αμέσως επόμενη ετήσια επέτειο συμβολαίου.  </w:t>
      </w:r>
    </w:p>
    <w:p w14:paraId="3C8683A1" w14:textId="77777777" w:rsidR="0008622A" w:rsidRPr="00EF2263" w:rsidRDefault="0008622A" w:rsidP="00DC759B">
      <w:pPr>
        <w:numPr>
          <w:ilvl w:val="0"/>
          <w:numId w:val="26"/>
        </w:numPr>
        <w:suppressAutoHyphens w:val="0"/>
        <w:spacing w:after="55" w:line="359" w:lineRule="auto"/>
        <w:ind w:left="849" w:right="60" w:hanging="338"/>
        <w:rPr>
          <w:lang w:val="el-GR"/>
        </w:rPr>
      </w:pPr>
      <w:r w:rsidRPr="00EF2263">
        <w:rPr>
          <w:b/>
          <w:lang w:val="el-GR"/>
        </w:rPr>
        <w:lastRenderedPageBreak/>
        <w:t>Σταθερή τιμή προϊόντων σε πιθανή απόκτηση νέων αδειών</w:t>
      </w:r>
      <w:r w:rsidRPr="00EF2263">
        <w:rPr>
          <w:lang w:val="el-GR"/>
        </w:rPr>
        <w:t xml:space="preserve">. Κάθε ενδεχόμενη νέα παραγγελία που δύναται να προκύψει κατά τη διάρκεια του έργου πέραν της αρχικής ποσότητας, υπόκειται σε σταθερές τιμές κατά την διάρκεια ισχύος του συμβολαίου αφού το συμβόλαιο </w:t>
      </w:r>
      <w:r w:rsidRPr="00EF2263">
        <w:t>Enterprise</w:t>
      </w:r>
      <w:r w:rsidRPr="00EF2263">
        <w:rPr>
          <w:lang w:val="el-GR"/>
        </w:rPr>
        <w:t xml:space="preserve"> </w:t>
      </w:r>
      <w:r w:rsidRPr="00EF2263">
        <w:t>Agreement</w:t>
      </w:r>
      <w:r w:rsidRPr="00EF2263">
        <w:rPr>
          <w:lang w:val="el-GR"/>
        </w:rPr>
        <w:t xml:space="preserve"> παρέχει προστασία τιμών καθ’ όλη τη διάρκειά του και για το σύνολο των προϊόντων που περιλαμβάνονται στη σύμβαση ή θα προστεθούν κατά την διάρκεια του έργου. </w:t>
      </w:r>
    </w:p>
    <w:p w14:paraId="0F749441" w14:textId="77777777" w:rsidR="0008622A" w:rsidRPr="00EF2263" w:rsidRDefault="0008622A" w:rsidP="00DC759B">
      <w:pPr>
        <w:numPr>
          <w:ilvl w:val="0"/>
          <w:numId w:val="26"/>
        </w:numPr>
        <w:suppressAutoHyphens w:val="0"/>
        <w:spacing w:after="37" w:line="374" w:lineRule="auto"/>
        <w:ind w:left="849" w:right="60" w:hanging="338"/>
        <w:rPr>
          <w:lang w:val="el-GR"/>
        </w:rPr>
      </w:pPr>
      <w:r w:rsidRPr="00EF2263">
        <w:rPr>
          <w:b/>
          <w:lang w:val="el-GR"/>
        </w:rPr>
        <w:t>Διευκόλυνση πληρωμών – χρηματορροών</w:t>
      </w:r>
      <w:r w:rsidRPr="00EF2263">
        <w:rPr>
          <w:lang w:val="el-GR"/>
        </w:rPr>
        <w:t xml:space="preserve">, δεδομένου ότι το κόστος κατανέμεται σε όλο το χρονικό εύρος διάρκειας του Συμβολαίου. </w:t>
      </w:r>
    </w:p>
    <w:p w14:paraId="06683026" w14:textId="77777777" w:rsidR="0008622A" w:rsidRPr="00EF2263" w:rsidRDefault="0008622A" w:rsidP="00DC759B">
      <w:pPr>
        <w:numPr>
          <w:ilvl w:val="0"/>
          <w:numId w:val="26"/>
        </w:numPr>
        <w:suppressAutoHyphens w:val="0"/>
        <w:spacing w:after="0" w:line="360" w:lineRule="auto"/>
        <w:ind w:left="849" w:right="60" w:hanging="338"/>
        <w:rPr>
          <w:lang w:val="el-GR"/>
        </w:rPr>
      </w:pPr>
      <w:r w:rsidRPr="00EF2263">
        <w:rPr>
          <w:b/>
          <w:lang w:val="el-GR"/>
        </w:rPr>
        <w:t>Προτυποποίηση (</w:t>
      </w:r>
      <w:r w:rsidRPr="00EF2263">
        <w:rPr>
          <w:b/>
        </w:rPr>
        <w:t>Standardization</w:t>
      </w:r>
      <w:r w:rsidRPr="00EF2263">
        <w:rPr>
          <w:b/>
          <w:lang w:val="el-GR"/>
        </w:rPr>
        <w:t>) του λογισμικού</w:t>
      </w:r>
      <w:r w:rsidRPr="00EF2263">
        <w:rPr>
          <w:lang w:val="el-GR"/>
        </w:rPr>
        <w:t>: Το συγκεκριμένο συμβόλαιο είναι σχεδιασμένο για να βοηθάει στη δημιουργία ενός ευέλικτου περιβάλλοντος υποδομής λογισμικού (</w:t>
      </w:r>
      <w:r w:rsidRPr="00EF2263">
        <w:t>software</w:t>
      </w:r>
      <w:r w:rsidRPr="00EF2263">
        <w:rPr>
          <w:lang w:val="el-GR"/>
        </w:rPr>
        <w:t xml:space="preserve"> </w:t>
      </w:r>
      <w:r w:rsidRPr="00EF2263">
        <w:t>infrastructure</w:t>
      </w:r>
      <w:r w:rsidRPr="00EF2263">
        <w:rPr>
          <w:lang w:val="el-GR"/>
        </w:rPr>
        <w:t xml:space="preserve">) έτσι ώστε η Δημόσια Διοίκηση να μπορεί να ανταποκρίνεται άμεσα στις συνεχώς μεταβαλλόμενες επιχειρησιακές απαιτήσεις στοχεύοντας την αύξηση της αποτελεσματικότητας και τη μείωση του κόστους για την πληροφορική. </w:t>
      </w:r>
    </w:p>
    <w:p w14:paraId="7A6BD5A1" w14:textId="77777777" w:rsidR="00A22261" w:rsidRDefault="00A22261" w:rsidP="00A22261">
      <w:pPr>
        <w:rPr>
          <w:lang w:val="el-GR"/>
        </w:rPr>
      </w:pPr>
    </w:p>
    <w:p w14:paraId="3BA169DA" w14:textId="77777777" w:rsidR="00045DCF" w:rsidRPr="00045DCF" w:rsidRDefault="00045DCF" w:rsidP="00045DCF">
      <w:pPr>
        <w:rPr>
          <w:lang w:val="el-GR"/>
        </w:rPr>
      </w:pPr>
      <w:bookmarkStart w:id="453" w:name="_Toc97195379"/>
      <w:bookmarkStart w:id="454" w:name="_Toc97195548"/>
      <w:bookmarkStart w:id="455" w:name="_Toc97195383"/>
      <w:bookmarkStart w:id="456" w:name="_Toc97195552"/>
      <w:bookmarkStart w:id="457" w:name="_Toc97195386"/>
      <w:bookmarkStart w:id="458" w:name="_Toc97195555"/>
      <w:bookmarkEnd w:id="453"/>
      <w:bookmarkEnd w:id="454"/>
      <w:bookmarkEnd w:id="455"/>
      <w:bookmarkEnd w:id="456"/>
      <w:bookmarkEnd w:id="457"/>
      <w:bookmarkEnd w:id="458"/>
    </w:p>
    <w:p w14:paraId="6B876D88" w14:textId="2D7FDC26" w:rsidR="002663B3" w:rsidRDefault="002663B3" w:rsidP="00DC759B">
      <w:pPr>
        <w:pStyle w:val="3"/>
        <w:numPr>
          <w:ilvl w:val="0"/>
          <w:numId w:val="20"/>
        </w:numPr>
        <w:rPr>
          <w:lang w:val="el-GR"/>
        </w:rPr>
      </w:pPr>
      <w:bookmarkStart w:id="459" w:name="_Toc155976747"/>
      <w:r>
        <w:rPr>
          <w:lang w:val="el-GR"/>
        </w:rPr>
        <w:t>Προϊόντα Λογισμικού</w:t>
      </w:r>
      <w:bookmarkEnd w:id="459"/>
      <w:r>
        <w:rPr>
          <w:lang w:val="el-GR"/>
        </w:rPr>
        <w:t xml:space="preserve"> </w:t>
      </w:r>
    </w:p>
    <w:p w14:paraId="4BEB6973" w14:textId="03603F6B" w:rsidR="0041770C" w:rsidRDefault="0041770C" w:rsidP="0041770C">
      <w:pPr>
        <w:rPr>
          <w:lang w:val="en-US"/>
        </w:rPr>
      </w:pPr>
    </w:p>
    <w:p w14:paraId="54FAD0E0" w14:textId="00BC3B6C" w:rsidR="002663B3" w:rsidRPr="007D5219" w:rsidRDefault="002663B3" w:rsidP="00DC759B">
      <w:pPr>
        <w:pStyle w:val="4"/>
        <w:numPr>
          <w:ilvl w:val="1"/>
          <w:numId w:val="20"/>
        </w:numPr>
        <w:ind w:hanging="306"/>
        <w:rPr>
          <w:rFonts w:cs="Tahoma"/>
          <w:szCs w:val="22"/>
          <w:lang w:val="el-GR"/>
        </w:rPr>
      </w:pPr>
      <w:bookmarkStart w:id="460" w:name="_Toc155976748"/>
      <w:r w:rsidRPr="007D5219">
        <w:rPr>
          <w:rFonts w:cs="Tahoma"/>
          <w:szCs w:val="22"/>
          <w:lang w:val="el-GR"/>
        </w:rPr>
        <w:t>Προϊόντα Λογισμικού και Συντήρηση</w:t>
      </w:r>
      <w:bookmarkEnd w:id="460"/>
    </w:p>
    <w:p w14:paraId="352C0BE1" w14:textId="0CA84838" w:rsidR="002663B3" w:rsidRDefault="002663B3" w:rsidP="002663B3">
      <w:pPr>
        <w:spacing w:after="213"/>
        <w:ind w:left="158" w:right="60"/>
        <w:rPr>
          <w:lang w:val="el-GR"/>
        </w:rPr>
      </w:pPr>
      <w:r w:rsidRPr="000527EE">
        <w:rPr>
          <w:lang w:val="el-GR"/>
        </w:rPr>
        <w:t>Μέσω του συγκεκριμένου Συμβολαίου θα πραγματοποιηθεί η συντήρηση των υπαρχόντων προΪοντων λογισμικού (</w:t>
      </w:r>
      <w:r>
        <w:t>Software</w:t>
      </w:r>
      <w:r w:rsidRPr="000527EE">
        <w:rPr>
          <w:lang w:val="el-GR"/>
        </w:rPr>
        <w:t xml:space="preserve"> </w:t>
      </w:r>
      <w:r>
        <w:t>Assurance</w:t>
      </w:r>
      <w:r w:rsidRPr="000527EE">
        <w:rPr>
          <w:lang w:val="el-GR"/>
        </w:rPr>
        <w:t xml:space="preserve"> σε συνέχεια της σύμβαση</w:t>
      </w:r>
      <w:r>
        <w:rPr>
          <w:lang w:val="el-GR"/>
        </w:rPr>
        <w:t>ς</w:t>
      </w:r>
      <w:r w:rsidRPr="000527EE">
        <w:rPr>
          <w:lang w:val="el-GR"/>
        </w:rPr>
        <w:t xml:space="preserve"> 20</w:t>
      </w:r>
      <w:r>
        <w:rPr>
          <w:lang w:val="el-GR"/>
        </w:rPr>
        <w:t>21</w:t>
      </w:r>
      <w:r w:rsidRPr="000527EE">
        <w:rPr>
          <w:lang w:val="el-GR"/>
        </w:rPr>
        <w:t>-202</w:t>
      </w:r>
      <w:r>
        <w:rPr>
          <w:lang w:val="el-GR"/>
        </w:rPr>
        <w:t>3</w:t>
      </w:r>
      <w:r w:rsidRPr="000527EE">
        <w:rPr>
          <w:lang w:val="el-GR"/>
        </w:rPr>
        <w:t>) και η προμήθεια κατ’ ελάχιστον των ν</w:t>
      </w:r>
      <w:r w:rsidR="00E7379C">
        <w:rPr>
          <w:lang w:val="el-GR"/>
        </w:rPr>
        <w:t>έ</w:t>
      </w:r>
      <w:r w:rsidRPr="000527EE">
        <w:rPr>
          <w:lang w:val="el-GR"/>
        </w:rPr>
        <w:t>ων προϊόντων λογισμικού - που περιλαμβάνονται στους παρακάτω πίνακες - με τη δυνατότητα παροχής νέων εκδόσεων (</w:t>
      </w:r>
      <w:r>
        <w:t>Software</w:t>
      </w:r>
      <w:r w:rsidRPr="000527EE">
        <w:rPr>
          <w:lang w:val="el-GR"/>
        </w:rPr>
        <w:t xml:space="preserve"> </w:t>
      </w:r>
      <w:r>
        <w:t>Assurance</w:t>
      </w:r>
      <w:r w:rsidRPr="000527EE">
        <w:rPr>
          <w:lang w:val="el-GR"/>
        </w:rPr>
        <w:t>) για χρονικό διάστημα 3 ετών</w:t>
      </w:r>
      <w:r w:rsidR="00176282">
        <w:rPr>
          <w:lang w:val="el-GR"/>
        </w:rPr>
        <w:t>.</w:t>
      </w:r>
    </w:p>
    <w:p w14:paraId="6F3DFA11" w14:textId="2E5E211D" w:rsidR="002556A3" w:rsidRPr="003A661C" w:rsidRDefault="00E7379C" w:rsidP="002556A3">
      <w:pPr>
        <w:spacing w:after="213"/>
        <w:ind w:left="158" w:right="60"/>
        <w:rPr>
          <w:lang w:val="el-GR"/>
        </w:rPr>
      </w:pPr>
      <w:r w:rsidRPr="003A661C">
        <w:rPr>
          <w:lang w:val="el-GR"/>
        </w:rPr>
        <w:t>Πίνακας 1: Υπάρχοντα προϊόντα λογισμικού προς συντήρηση</w:t>
      </w:r>
    </w:p>
    <w:tbl>
      <w:tblPr>
        <w:tblW w:w="8935" w:type="dxa"/>
        <w:jc w:val="center"/>
        <w:tblLayout w:type="fixed"/>
        <w:tblLook w:val="04A0" w:firstRow="1" w:lastRow="0" w:firstColumn="1" w:lastColumn="0" w:noHBand="0" w:noVBand="1"/>
      </w:tblPr>
      <w:tblGrid>
        <w:gridCol w:w="526"/>
        <w:gridCol w:w="6431"/>
        <w:gridCol w:w="989"/>
        <w:gridCol w:w="989"/>
      </w:tblGrid>
      <w:tr w:rsidR="002556A3" w:rsidRPr="00E7379C" w14:paraId="1EC24DB7" w14:textId="77777777" w:rsidTr="00CC7444">
        <w:trPr>
          <w:trHeight w:val="510"/>
          <w:jc w:val="center"/>
        </w:trPr>
        <w:tc>
          <w:tcPr>
            <w:tcW w:w="526" w:type="dxa"/>
            <w:tcBorders>
              <w:top w:val="single" w:sz="4" w:space="0" w:color="auto"/>
              <w:left w:val="single" w:sz="4" w:space="0" w:color="auto"/>
              <w:bottom w:val="single" w:sz="4" w:space="0" w:color="auto"/>
              <w:right w:val="single" w:sz="4" w:space="0" w:color="auto"/>
            </w:tcBorders>
            <w:shd w:val="clear" w:color="000000" w:fill="68217A"/>
            <w:vAlign w:val="center"/>
            <w:hideMark/>
          </w:tcPr>
          <w:p w14:paraId="37AF60ED" w14:textId="77777777" w:rsidR="002556A3" w:rsidRPr="00E7379C" w:rsidRDefault="002556A3" w:rsidP="00CC7444">
            <w:pPr>
              <w:jc w:val="center"/>
              <w:rPr>
                <w:rFonts w:ascii="Calibri" w:hAnsi="Calibri" w:cs="Calibri"/>
                <w:color w:val="FFFFFF"/>
                <w:sz w:val="16"/>
                <w:szCs w:val="16"/>
              </w:rPr>
            </w:pPr>
            <w:r w:rsidRPr="00E7379C">
              <w:rPr>
                <w:rFonts w:ascii="Calibri" w:hAnsi="Calibri" w:cs="Calibri"/>
                <w:color w:val="FFFFFF"/>
                <w:sz w:val="16"/>
                <w:szCs w:val="16"/>
              </w:rPr>
              <w:t>Α/Α</w:t>
            </w:r>
          </w:p>
        </w:tc>
        <w:tc>
          <w:tcPr>
            <w:tcW w:w="6431" w:type="dxa"/>
            <w:tcBorders>
              <w:top w:val="single" w:sz="4" w:space="0" w:color="auto"/>
              <w:left w:val="nil"/>
              <w:bottom w:val="single" w:sz="4" w:space="0" w:color="auto"/>
              <w:right w:val="single" w:sz="4" w:space="0" w:color="auto"/>
            </w:tcBorders>
            <w:shd w:val="clear" w:color="000000" w:fill="68217A"/>
            <w:vAlign w:val="center"/>
          </w:tcPr>
          <w:p w14:paraId="5E263C96" w14:textId="77777777" w:rsidR="002556A3" w:rsidRPr="00E7379C" w:rsidRDefault="002556A3" w:rsidP="00CC7444">
            <w:pPr>
              <w:jc w:val="center"/>
              <w:rPr>
                <w:rFonts w:ascii="Calibri" w:hAnsi="Calibri" w:cs="Calibri"/>
                <w:color w:val="000000"/>
                <w:sz w:val="16"/>
                <w:szCs w:val="16"/>
                <w:lang w:val="en-US"/>
              </w:rPr>
            </w:pPr>
            <w:r w:rsidRPr="00E7379C">
              <w:rPr>
                <w:rFonts w:ascii="Calibri" w:hAnsi="Calibri" w:cs="Calibri"/>
                <w:color w:val="FFFFFF"/>
                <w:sz w:val="16"/>
                <w:szCs w:val="16"/>
                <w:lang w:val="en-US"/>
              </w:rPr>
              <w:t>Software Assurance</w:t>
            </w:r>
          </w:p>
        </w:tc>
        <w:tc>
          <w:tcPr>
            <w:tcW w:w="989" w:type="dxa"/>
            <w:tcBorders>
              <w:top w:val="single" w:sz="4" w:space="0" w:color="auto"/>
              <w:left w:val="nil"/>
              <w:bottom w:val="single" w:sz="4" w:space="0" w:color="auto"/>
              <w:right w:val="single" w:sz="4" w:space="0" w:color="auto"/>
            </w:tcBorders>
            <w:shd w:val="clear" w:color="000000" w:fill="68217A"/>
          </w:tcPr>
          <w:p w14:paraId="7BEF342F" w14:textId="77777777" w:rsidR="002556A3" w:rsidRPr="00E7379C" w:rsidRDefault="002556A3" w:rsidP="00CC7444">
            <w:pPr>
              <w:jc w:val="center"/>
              <w:rPr>
                <w:rFonts w:ascii="Calibri" w:hAnsi="Calibri" w:cs="Calibri"/>
                <w:color w:val="FFFFFF"/>
                <w:sz w:val="16"/>
                <w:szCs w:val="16"/>
                <w:lang w:val="el-GR"/>
              </w:rPr>
            </w:pPr>
            <w:r w:rsidRPr="00E7379C">
              <w:rPr>
                <w:rFonts w:ascii="Calibri" w:hAnsi="Calibri" w:cs="Calibri"/>
                <w:color w:val="FFFFFF"/>
                <w:sz w:val="16"/>
                <w:szCs w:val="16"/>
                <w:lang w:val="el-GR"/>
              </w:rPr>
              <w:t>Κωδικός</w:t>
            </w:r>
          </w:p>
        </w:tc>
        <w:tc>
          <w:tcPr>
            <w:tcW w:w="989" w:type="dxa"/>
            <w:tcBorders>
              <w:top w:val="single" w:sz="4" w:space="0" w:color="auto"/>
              <w:left w:val="single" w:sz="4" w:space="0" w:color="auto"/>
              <w:bottom w:val="single" w:sz="4" w:space="0" w:color="auto"/>
              <w:right w:val="single" w:sz="4" w:space="0" w:color="auto"/>
            </w:tcBorders>
            <w:shd w:val="clear" w:color="000000" w:fill="68217A"/>
            <w:vAlign w:val="center"/>
            <w:hideMark/>
          </w:tcPr>
          <w:p w14:paraId="22B1EC48" w14:textId="77777777" w:rsidR="002556A3" w:rsidRPr="00E7379C" w:rsidRDefault="002556A3" w:rsidP="00CC7444">
            <w:pPr>
              <w:jc w:val="center"/>
              <w:rPr>
                <w:rFonts w:ascii="Calibri" w:hAnsi="Calibri" w:cs="Calibri"/>
                <w:color w:val="FFFFFF"/>
                <w:sz w:val="16"/>
                <w:szCs w:val="16"/>
              </w:rPr>
            </w:pPr>
            <w:r w:rsidRPr="00E7379C">
              <w:rPr>
                <w:rFonts w:ascii="Calibri" w:hAnsi="Calibri" w:cs="Calibri"/>
                <w:color w:val="FFFFFF"/>
                <w:sz w:val="16"/>
                <w:szCs w:val="16"/>
              </w:rPr>
              <w:t>Σύνολο</w:t>
            </w:r>
          </w:p>
        </w:tc>
      </w:tr>
      <w:tr w:rsidR="002556A3" w:rsidRPr="00E7379C" w14:paraId="12A852E9"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1F2C2ADE"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1</w:t>
            </w:r>
          </w:p>
        </w:tc>
        <w:tc>
          <w:tcPr>
            <w:tcW w:w="6431" w:type="dxa"/>
            <w:tcBorders>
              <w:top w:val="nil"/>
              <w:left w:val="nil"/>
              <w:bottom w:val="single" w:sz="4" w:space="0" w:color="auto"/>
              <w:right w:val="single" w:sz="4" w:space="0" w:color="auto"/>
            </w:tcBorders>
            <w:shd w:val="clear" w:color="auto" w:fill="auto"/>
            <w:vAlign w:val="center"/>
          </w:tcPr>
          <w:p w14:paraId="7C7541C3" w14:textId="77777777" w:rsidR="002556A3" w:rsidRPr="003A661C" w:rsidRDefault="002556A3" w:rsidP="00CC7444">
            <w:pPr>
              <w:jc w:val="center"/>
              <w:rPr>
                <w:rFonts w:ascii="Calibri" w:hAnsi="Calibri" w:cs="Calibri"/>
                <w:strike/>
                <w:sz w:val="18"/>
                <w:szCs w:val="18"/>
                <w:lang w:val="el-GR"/>
              </w:rPr>
            </w:pPr>
            <w:r w:rsidRPr="003A661C">
              <w:rPr>
                <w:rFonts w:ascii="Calibri" w:hAnsi="Calibri" w:cs="Calibri"/>
                <w:color w:val="000000"/>
                <w:sz w:val="18"/>
                <w:szCs w:val="18"/>
              </w:rPr>
              <w:t>Office Standard ALng SA</w:t>
            </w:r>
          </w:p>
        </w:tc>
        <w:tc>
          <w:tcPr>
            <w:tcW w:w="989" w:type="dxa"/>
            <w:tcBorders>
              <w:top w:val="single" w:sz="4" w:space="0" w:color="auto"/>
              <w:left w:val="nil"/>
              <w:bottom w:val="single" w:sz="4" w:space="0" w:color="auto"/>
              <w:right w:val="single" w:sz="4" w:space="0" w:color="auto"/>
            </w:tcBorders>
            <w:vAlign w:val="center"/>
          </w:tcPr>
          <w:p w14:paraId="3968E21B" w14:textId="77777777" w:rsidR="002556A3" w:rsidRPr="003A661C" w:rsidRDefault="002556A3" w:rsidP="00CC7444">
            <w:pPr>
              <w:jc w:val="center"/>
              <w:rPr>
                <w:rFonts w:ascii="Calibri" w:hAnsi="Calibri" w:cs="Calibri"/>
                <w:sz w:val="16"/>
                <w:szCs w:val="16"/>
                <w:lang w:val="el-GR"/>
              </w:rPr>
            </w:pPr>
            <w:r w:rsidRPr="003A661C">
              <w:rPr>
                <w:rFonts w:ascii="Calibri" w:hAnsi="Calibri" w:cs="Calibri"/>
                <w:color w:val="000000"/>
                <w:sz w:val="16"/>
                <w:szCs w:val="16"/>
              </w:rPr>
              <w:t>021-05464</w:t>
            </w:r>
          </w:p>
        </w:tc>
        <w:tc>
          <w:tcPr>
            <w:tcW w:w="989" w:type="dxa"/>
            <w:tcBorders>
              <w:top w:val="nil"/>
              <w:left w:val="single" w:sz="4" w:space="0" w:color="auto"/>
              <w:bottom w:val="single" w:sz="4" w:space="0" w:color="auto"/>
              <w:right w:val="single" w:sz="4" w:space="0" w:color="auto"/>
            </w:tcBorders>
            <w:shd w:val="clear" w:color="auto" w:fill="auto"/>
            <w:vAlign w:val="center"/>
          </w:tcPr>
          <w:p w14:paraId="07B700DA"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13</w:t>
            </w:r>
            <w:r w:rsidRPr="003A661C">
              <w:rPr>
                <w:rFonts w:ascii="Calibri" w:hAnsi="Calibri" w:cs="Calibri"/>
                <w:sz w:val="16"/>
                <w:szCs w:val="16"/>
              </w:rPr>
              <w:t>.</w:t>
            </w:r>
            <w:r w:rsidRPr="003A661C">
              <w:rPr>
                <w:rFonts w:ascii="Calibri" w:hAnsi="Calibri" w:cs="Calibri"/>
                <w:sz w:val="16"/>
                <w:szCs w:val="16"/>
                <w:lang w:val="en-US"/>
              </w:rPr>
              <w:t>000</w:t>
            </w:r>
          </w:p>
        </w:tc>
      </w:tr>
      <w:tr w:rsidR="002556A3" w:rsidRPr="00E7379C" w14:paraId="66F2E1ED"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5E81727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w:t>
            </w:r>
          </w:p>
        </w:tc>
        <w:tc>
          <w:tcPr>
            <w:tcW w:w="6431" w:type="dxa"/>
            <w:tcBorders>
              <w:top w:val="nil"/>
              <w:left w:val="nil"/>
              <w:bottom w:val="single" w:sz="4" w:space="0" w:color="auto"/>
              <w:right w:val="single" w:sz="4" w:space="0" w:color="auto"/>
            </w:tcBorders>
            <w:shd w:val="clear" w:color="auto" w:fill="auto"/>
            <w:vAlign w:val="center"/>
          </w:tcPr>
          <w:p w14:paraId="2710ED17"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Office Professional Plus ALng SA</w:t>
            </w:r>
          </w:p>
        </w:tc>
        <w:tc>
          <w:tcPr>
            <w:tcW w:w="989" w:type="dxa"/>
            <w:tcBorders>
              <w:top w:val="single" w:sz="4" w:space="0" w:color="auto"/>
              <w:left w:val="nil"/>
              <w:bottom w:val="single" w:sz="4" w:space="0" w:color="auto"/>
              <w:right w:val="single" w:sz="4" w:space="0" w:color="auto"/>
            </w:tcBorders>
            <w:vAlign w:val="center"/>
          </w:tcPr>
          <w:p w14:paraId="4F644520"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269-05704</w:t>
            </w:r>
          </w:p>
        </w:tc>
        <w:tc>
          <w:tcPr>
            <w:tcW w:w="989" w:type="dxa"/>
            <w:tcBorders>
              <w:top w:val="nil"/>
              <w:left w:val="single" w:sz="4" w:space="0" w:color="auto"/>
              <w:bottom w:val="single" w:sz="4" w:space="0" w:color="auto"/>
              <w:right w:val="single" w:sz="4" w:space="0" w:color="auto"/>
            </w:tcBorders>
            <w:shd w:val="clear" w:color="auto" w:fill="auto"/>
            <w:vAlign w:val="center"/>
          </w:tcPr>
          <w:p w14:paraId="54BCB830"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100</w:t>
            </w:r>
          </w:p>
        </w:tc>
      </w:tr>
      <w:tr w:rsidR="002556A3" w:rsidRPr="00E7379C" w14:paraId="7531CD6B"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0ED22ECC"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w:t>
            </w:r>
          </w:p>
        </w:tc>
        <w:tc>
          <w:tcPr>
            <w:tcW w:w="6431" w:type="dxa"/>
            <w:tcBorders>
              <w:top w:val="nil"/>
              <w:left w:val="nil"/>
              <w:bottom w:val="single" w:sz="4" w:space="0" w:color="auto"/>
              <w:right w:val="single" w:sz="4" w:space="0" w:color="auto"/>
            </w:tcBorders>
            <w:shd w:val="clear" w:color="auto" w:fill="auto"/>
            <w:vAlign w:val="center"/>
          </w:tcPr>
          <w:p w14:paraId="3059F897"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color w:val="000000"/>
                <w:sz w:val="18"/>
                <w:szCs w:val="18"/>
              </w:rPr>
              <w:t>Win Server DC Core ALng SA 2L</w:t>
            </w:r>
          </w:p>
        </w:tc>
        <w:tc>
          <w:tcPr>
            <w:tcW w:w="989" w:type="dxa"/>
            <w:tcBorders>
              <w:top w:val="single" w:sz="4" w:space="0" w:color="auto"/>
              <w:left w:val="nil"/>
              <w:bottom w:val="single" w:sz="4" w:space="0" w:color="auto"/>
              <w:right w:val="single" w:sz="4" w:space="0" w:color="auto"/>
            </w:tcBorders>
            <w:vAlign w:val="center"/>
          </w:tcPr>
          <w:p w14:paraId="06A28057"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color w:val="000000"/>
                <w:sz w:val="16"/>
                <w:szCs w:val="16"/>
              </w:rPr>
              <w:t>9EA-00278</w:t>
            </w:r>
          </w:p>
        </w:tc>
        <w:tc>
          <w:tcPr>
            <w:tcW w:w="989" w:type="dxa"/>
            <w:tcBorders>
              <w:top w:val="nil"/>
              <w:left w:val="single" w:sz="4" w:space="0" w:color="auto"/>
              <w:bottom w:val="single" w:sz="4" w:space="0" w:color="auto"/>
              <w:right w:val="single" w:sz="4" w:space="0" w:color="auto"/>
            </w:tcBorders>
            <w:shd w:val="clear" w:color="auto" w:fill="auto"/>
            <w:vAlign w:val="center"/>
          </w:tcPr>
          <w:p w14:paraId="23224806"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150</w:t>
            </w:r>
          </w:p>
        </w:tc>
      </w:tr>
      <w:tr w:rsidR="002556A3" w:rsidRPr="00E7379C" w14:paraId="18DCB5CC"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12A26767"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w:t>
            </w:r>
          </w:p>
        </w:tc>
        <w:tc>
          <w:tcPr>
            <w:tcW w:w="6431" w:type="dxa"/>
            <w:tcBorders>
              <w:top w:val="nil"/>
              <w:left w:val="nil"/>
              <w:bottom w:val="single" w:sz="4" w:space="0" w:color="auto"/>
              <w:right w:val="single" w:sz="4" w:space="0" w:color="auto"/>
            </w:tcBorders>
            <w:shd w:val="clear" w:color="auto" w:fill="auto"/>
            <w:vAlign w:val="center"/>
          </w:tcPr>
          <w:p w14:paraId="7B6592B0"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color w:val="000000"/>
                <w:sz w:val="18"/>
                <w:szCs w:val="18"/>
              </w:rPr>
              <w:t>Win Server Standard Core ALng SA 2L</w:t>
            </w:r>
          </w:p>
        </w:tc>
        <w:tc>
          <w:tcPr>
            <w:tcW w:w="989" w:type="dxa"/>
            <w:tcBorders>
              <w:top w:val="single" w:sz="4" w:space="0" w:color="auto"/>
              <w:left w:val="nil"/>
              <w:bottom w:val="single" w:sz="4" w:space="0" w:color="auto"/>
              <w:right w:val="single" w:sz="4" w:space="0" w:color="auto"/>
            </w:tcBorders>
            <w:vAlign w:val="center"/>
          </w:tcPr>
          <w:p w14:paraId="02B95397"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color w:val="000000"/>
                <w:sz w:val="16"/>
                <w:szCs w:val="16"/>
              </w:rPr>
              <w:t>021-05464</w:t>
            </w:r>
          </w:p>
        </w:tc>
        <w:tc>
          <w:tcPr>
            <w:tcW w:w="989" w:type="dxa"/>
            <w:tcBorders>
              <w:top w:val="nil"/>
              <w:left w:val="single" w:sz="4" w:space="0" w:color="auto"/>
              <w:bottom w:val="single" w:sz="4" w:space="0" w:color="auto"/>
              <w:right w:val="single" w:sz="4" w:space="0" w:color="auto"/>
            </w:tcBorders>
            <w:shd w:val="clear" w:color="auto" w:fill="auto"/>
            <w:vAlign w:val="center"/>
          </w:tcPr>
          <w:p w14:paraId="1AC87FD4"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334</w:t>
            </w:r>
          </w:p>
        </w:tc>
      </w:tr>
      <w:tr w:rsidR="002556A3" w:rsidRPr="00E7379C" w14:paraId="48847319" w14:textId="77777777" w:rsidTr="00CC7444">
        <w:trPr>
          <w:trHeight w:val="255"/>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66370C0E"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5</w:t>
            </w:r>
          </w:p>
        </w:tc>
        <w:tc>
          <w:tcPr>
            <w:tcW w:w="6431" w:type="dxa"/>
            <w:tcBorders>
              <w:top w:val="single" w:sz="4" w:space="0" w:color="auto"/>
              <w:left w:val="single" w:sz="4" w:space="0" w:color="auto"/>
              <w:bottom w:val="single" w:sz="4" w:space="0" w:color="auto"/>
              <w:right w:val="single" w:sz="4" w:space="0" w:color="auto"/>
            </w:tcBorders>
            <w:shd w:val="clear" w:color="auto" w:fill="auto"/>
            <w:vAlign w:val="center"/>
          </w:tcPr>
          <w:p w14:paraId="68D650B9"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Win Remote Desktop Services CAL ALng SA DCAL</w:t>
            </w:r>
          </w:p>
        </w:tc>
        <w:tc>
          <w:tcPr>
            <w:tcW w:w="989" w:type="dxa"/>
            <w:tcBorders>
              <w:top w:val="single" w:sz="4" w:space="0" w:color="auto"/>
              <w:left w:val="single" w:sz="4" w:space="0" w:color="auto"/>
              <w:bottom w:val="single" w:sz="4" w:space="0" w:color="auto"/>
              <w:right w:val="single" w:sz="4" w:space="0" w:color="auto"/>
            </w:tcBorders>
            <w:vAlign w:val="center"/>
          </w:tcPr>
          <w:p w14:paraId="00E3A8AB"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6VC-01253</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14:paraId="38CA6B5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2.250</w:t>
            </w:r>
          </w:p>
        </w:tc>
      </w:tr>
      <w:tr w:rsidR="002556A3" w:rsidRPr="00E7379C" w14:paraId="11AB61D3" w14:textId="77777777" w:rsidTr="00CC7444">
        <w:trPr>
          <w:trHeight w:val="255"/>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1C40558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6</w:t>
            </w:r>
          </w:p>
        </w:tc>
        <w:tc>
          <w:tcPr>
            <w:tcW w:w="6431" w:type="dxa"/>
            <w:tcBorders>
              <w:top w:val="single" w:sz="4" w:space="0" w:color="auto"/>
              <w:left w:val="nil"/>
              <w:bottom w:val="single" w:sz="4" w:space="0" w:color="auto"/>
              <w:right w:val="single" w:sz="4" w:space="0" w:color="auto"/>
            </w:tcBorders>
            <w:shd w:val="clear" w:color="auto" w:fill="auto"/>
            <w:vAlign w:val="center"/>
          </w:tcPr>
          <w:p w14:paraId="6B1D2461" w14:textId="77777777" w:rsidR="002556A3" w:rsidRPr="003A661C" w:rsidRDefault="002556A3" w:rsidP="00CC7444">
            <w:pPr>
              <w:jc w:val="center"/>
              <w:rPr>
                <w:rFonts w:ascii="Calibri" w:hAnsi="Calibri" w:cs="Calibri"/>
                <w:color w:val="000000"/>
                <w:sz w:val="18"/>
                <w:szCs w:val="18"/>
              </w:rPr>
            </w:pPr>
            <w:r w:rsidRPr="003A661C">
              <w:rPr>
                <w:rFonts w:ascii="Calibri" w:hAnsi="Calibri" w:cs="Calibri"/>
                <w:sz w:val="18"/>
                <w:szCs w:val="18"/>
              </w:rPr>
              <w:t>Win Server CAL ALng SA DCAL</w:t>
            </w:r>
          </w:p>
        </w:tc>
        <w:tc>
          <w:tcPr>
            <w:tcW w:w="989" w:type="dxa"/>
            <w:tcBorders>
              <w:top w:val="single" w:sz="4" w:space="0" w:color="auto"/>
              <w:left w:val="nil"/>
              <w:bottom w:val="single" w:sz="4" w:space="0" w:color="auto"/>
              <w:right w:val="single" w:sz="4" w:space="0" w:color="auto"/>
            </w:tcBorders>
            <w:vAlign w:val="center"/>
          </w:tcPr>
          <w:p w14:paraId="58099A5E"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R18-00051</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14:paraId="0373EF2E"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20.000</w:t>
            </w:r>
          </w:p>
        </w:tc>
      </w:tr>
      <w:tr w:rsidR="002556A3" w:rsidRPr="00E7379C" w14:paraId="4C76C52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6D4924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7</w:t>
            </w:r>
          </w:p>
        </w:tc>
        <w:tc>
          <w:tcPr>
            <w:tcW w:w="6431" w:type="dxa"/>
            <w:tcBorders>
              <w:top w:val="nil"/>
              <w:left w:val="nil"/>
              <w:bottom w:val="single" w:sz="4" w:space="0" w:color="auto"/>
              <w:right w:val="single" w:sz="4" w:space="0" w:color="auto"/>
            </w:tcBorders>
            <w:shd w:val="clear" w:color="auto" w:fill="auto"/>
            <w:vAlign w:val="center"/>
          </w:tcPr>
          <w:p w14:paraId="53FC713A" w14:textId="77777777" w:rsidR="002556A3" w:rsidRPr="003A661C" w:rsidRDefault="002556A3" w:rsidP="00CC7444">
            <w:pPr>
              <w:jc w:val="center"/>
              <w:rPr>
                <w:rFonts w:ascii="Calibri" w:hAnsi="Calibri" w:cs="Calibri"/>
                <w:color w:val="FF0000"/>
                <w:sz w:val="18"/>
                <w:szCs w:val="18"/>
                <w:lang w:val="it-IT"/>
              </w:rPr>
            </w:pPr>
            <w:r w:rsidRPr="003A661C">
              <w:rPr>
                <w:rFonts w:ascii="Calibri" w:hAnsi="Calibri" w:cs="Calibri"/>
                <w:sz w:val="18"/>
                <w:szCs w:val="18"/>
                <w:lang w:val="it-IT"/>
              </w:rPr>
              <w:t>CIS Suite Datacenter Core ALng SA 2L</w:t>
            </w:r>
          </w:p>
        </w:tc>
        <w:tc>
          <w:tcPr>
            <w:tcW w:w="989" w:type="dxa"/>
            <w:tcBorders>
              <w:top w:val="single" w:sz="4" w:space="0" w:color="auto"/>
              <w:left w:val="nil"/>
              <w:bottom w:val="single" w:sz="4" w:space="0" w:color="auto"/>
              <w:right w:val="single" w:sz="4" w:space="0" w:color="auto"/>
            </w:tcBorders>
            <w:vAlign w:val="center"/>
          </w:tcPr>
          <w:p w14:paraId="1690AA32"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9GS-00135</w:t>
            </w:r>
          </w:p>
        </w:tc>
        <w:tc>
          <w:tcPr>
            <w:tcW w:w="989" w:type="dxa"/>
            <w:tcBorders>
              <w:top w:val="nil"/>
              <w:left w:val="single" w:sz="4" w:space="0" w:color="auto"/>
              <w:bottom w:val="single" w:sz="4" w:space="0" w:color="auto"/>
              <w:right w:val="single" w:sz="4" w:space="0" w:color="auto"/>
            </w:tcBorders>
            <w:shd w:val="clear" w:color="auto" w:fill="auto"/>
            <w:vAlign w:val="center"/>
          </w:tcPr>
          <w:p w14:paraId="46DDF7C3"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496</w:t>
            </w:r>
          </w:p>
        </w:tc>
      </w:tr>
      <w:tr w:rsidR="002556A3" w:rsidRPr="00E7379C" w14:paraId="231E5BC2"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375ACA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8</w:t>
            </w:r>
          </w:p>
        </w:tc>
        <w:tc>
          <w:tcPr>
            <w:tcW w:w="6431" w:type="dxa"/>
            <w:tcBorders>
              <w:top w:val="nil"/>
              <w:left w:val="nil"/>
              <w:bottom w:val="single" w:sz="4" w:space="0" w:color="auto"/>
              <w:right w:val="single" w:sz="4" w:space="0" w:color="auto"/>
            </w:tcBorders>
            <w:shd w:val="clear" w:color="auto" w:fill="auto"/>
            <w:vAlign w:val="center"/>
          </w:tcPr>
          <w:p w14:paraId="546C58F4" w14:textId="77777777" w:rsidR="002556A3" w:rsidRPr="003A661C" w:rsidRDefault="002556A3" w:rsidP="00CC7444">
            <w:pPr>
              <w:jc w:val="center"/>
              <w:rPr>
                <w:rFonts w:ascii="Calibri" w:hAnsi="Calibri" w:cs="Calibri"/>
                <w:color w:val="FF0000"/>
                <w:sz w:val="18"/>
                <w:szCs w:val="18"/>
                <w:lang w:val="en-US"/>
              </w:rPr>
            </w:pPr>
            <w:r w:rsidRPr="003A661C">
              <w:rPr>
                <w:rFonts w:ascii="Calibri" w:hAnsi="Calibri" w:cs="Calibri"/>
                <w:sz w:val="18"/>
                <w:szCs w:val="18"/>
              </w:rPr>
              <w:t>CIS Suite Standard Core ALng SA 2L</w:t>
            </w:r>
          </w:p>
        </w:tc>
        <w:tc>
          <w:tcPr>
            <w:tcW w:w="989" w:type="dxa"/>
            <w:tcBorders>
              <w:top w:val="single" w:sz="4" w:space="0" w:color="auto"/>
              <w:left w:val="nil"/>
              <w:bottom w:val="single" w:sz="4" w:space="0" w:color="auto"/>
              <w:right w:val="single" w:sz="4" w:space="0" w:color="auto"/>
            </w:tcBorders>
            <w:vAlign w:val="center"/>
          </w:tcPr>
          <w:p w14:paraId="5B9D78E2"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9GA-00313</w:t>
            </w:r>
          </w:p>
        </w:tc>
        <w:tc>
          <w:tcPr>
            <w:tcW w:w="989" w:type="dxa"/>
            <w:tcBorders>
              <w:top w:val="nil"/>
              <w:left w:val="single" w:sz="4" w:space="0" w:color="auto"/>
              <w:bottom w:val="single" w:sz="4" w:space="0" w:color="auto"/>
              <w:right w:val="single" w:sz="4" w:space="0" w:color="auto"/>
            </w:tcBorders>
            <w:shd w:val="clear" w:color="auto" w:fill="auto"/>
            <w:vAlign w:val="center"/>
          </w:tcPr>
          <w:p w14:paraId="433353B0"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140</w:t>
            </w:r>
          </w:p>
        </w:tc>
      </w:tr>
      <w:tr w:rsidR="002556A3" w:rsidRPr="00E7379C" w14:paraId="0B0C2E82"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5EB2ECA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9</w:t>
            </w:r>
          </w:p>
        </w:tc>
        <w:tc>
          <w:tcPr>
            <w:tcW w:w="6431" w:type="dxa"/>
            <w:tcBorders>
              <w:top w:val="nil"/>
              <w:left w:val="nil"/>
              <w:bottom w:val="single" w:sz="4" w:space="0" w:color="auto"/>
              <w:right w:val="single" w:sz="4" w:space="0" w:color="auto"/>
            </w:tcBorders>
            <w:shd w:val="clear" w:color="auto" w:fill="auto"/>
            <w:vAlign w:val="center"/>
          </w:tcPr>
          <w:p w14:paraId="112CBD73" w14:textId="77777777" w:rsidR="002556A3" w:rsidRPr="003A661C" w:rsidRDefault="002556A3" w:rsidP="00CC7444">
            <w:pPr>
              <w:jc w:val="center"/>
              <w:rPr>
                <w:rFonts w:ascii="Calibri" w:hAnsi="Calibri" w:cs="Calibri"/>
                <w:color w:val="FF0000"/>
                <w:sz w:val="18"/>
                <w:szCs w:val="18"/>
                <w:lang w:val="en-US"/>
              </w:rPr>
            </w:pPr>
            <w:r w:rsidRPr="003A661C">
              <w:rPr>
                <w:rFonts w:ascii="Calibri" w:hAnsi="Calibri" w:cs="Calibri"/>
                <w:sz w:val="18"/>
                <w:szCs w:val="18"/>
              </w:rPr>
              <w:t>Exchange Server Standard ALng SA</w:t>
            </w:r>
          </w:p>
        </w:tc>
        <w:tc>
          <w:tcPr>
            <w:tcW w:w="989" w:type="dxa"/>
            <w:tcBorders>
              <w:top w:val="single" w:sz="4" w:space="0" w:color="auto"/>
              <w:left w:val="nil"/>
              <w:bottom w:val="single" w:sz="4" w:space="0" w:color="auto"/>
              <w:right w:val="single" w:sz="4" w:space="0" w:color="auto"/>
            </w:tcBorders>
            <w:vAlign w:val="center"/>
          </w:tcPr>
          <w:p w14:paraId="7C6C99E6"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312-02257</w:t>
            </w:r>
          </w:p>
        </w:tc>
        <w:tc>
          <w:tcPr>
            <w:tcW w:w="989" w:type="dxa"/>
            <w:tcBorders>
              <w:top w:val="nil"/>
              <w:left w:val="single" w:sz="4" w:space="0" w:color="auto"/>
              <w:bottom w:val="single" w:sz="4" w:space="0" w:color="auto"/>
              <w:right w:val="single" w:sz="4" w:space="0" w:color="auto"/>
            </w:tcBorders>
            <w:shd w:val="clear" w:color="auto" w:fill="auto"/>
            <w:vAlign w:val="center"/>
          </w:tcPr>
          <w:p w14:paraId="6D590470"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88</w:t>
            </w:r>
          </w:p>
        </w:tc>
      </w:tr>
      <w:tr w:rsidR="002556A3" w:rsidRPr="00E7379C" w14:paraId="71DB4158"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6D60E16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10</w:t>
            </w:r>
          </w:p>
        </w:tc>
        <w:tc>
          <w:tcPr>
            <w:tcW w:w="6431" w:type="dxa"/>
            <w:tcBorders>
              <w:top w:val="nil"/>
              <w:left w:val="nil"/>
              <w:bottom w:val="single" w:sz="4" w:space="0" w:color="auto"/>
              <w:right w:val="single" w:sz="4" w:space="0" w:color="auto"/>
            </w:tcBorders>
            <w:shd w:val="clear" w:color="auto" w:fill="auto"/>
            <w:vAlign w:val="center"/>
          </w:tcPr>
          <w:p w14:paraId="38B424C1" w14:textId="77777777" w:rsidR="002556A3" w:rsidRPr="003A661C" w:rsidRDefault="002556A3" w:rsidP="00CC7444">
            <w:pPr>
              <w:jc w:val="center"/>
              <w:rPr>
                <w:rFonts w:ascii="Calibri" w:hAnsi="Calibri" w:cs="Calibri"/>
                <w:color w:val="FF0000"/>
                <w:sz w:val="18"/>
                <w:szCs w:val="18"/>
                <w:lang w:val="el-GR"/>
              </w:rPr>
            </w:pPr>
            <w:r w:rsidRPr="003A661C">
              <w:rPr>
                <w:rFonts w:ascii="Calibri" w:hAnsi="Calibri" w:cs="Calibri"/>
                <w:sz w:val="18"/>
                <w:szCs w:val="18"/>
              </w:rPr>
              <w:t>SharePoint Server ALng SA</w:t>
            </w:r>
          </w:p>
        </w:tc>
        <w:tc>
          <w:tcPr>
            <w:tcW w:w="989" w:type="dxa"/>
            <w:tcBorders>
              <w:top w:val="single" w:sz="4" w:space="0" w:color="auto"/>
              <w:left w:val="nil"/>
              <w:bottom w:val="single" w:sz="4" w:space="0" w:color="auto"/>
              <w:right w:val="single" w:sz="4" w:space="0" w:color="auto"/>
            </w:tcBorders>
            <w:vAlign w:val="center"/>
          </w:tcPr>
          <w:p w14:paraId="71F2CF29" w14:textId="77777777" w:rsidR="002556A3" w:rsidRPr="003A661C" w:rsidRDefault="002556A3" w:rsidP="00CC7444">
            <w:pPr>
              <w:jc w:val="center"/>
              <w:rPr>
                <w:rFonts w:ascii="Calibri" w:hAnsi="Calibri" w:cs="Calibri"/>
                <w:sz w:val="16"/>
                <w:szCs w:val="16"/>
                <w:lang w:val="el-GR"/>
              </w:rPr>
            </w:pPr>
            <w:r w:rsidRPr="003A661C">
              <w:rPr>
                <w:rFonts w:ascii="Calibri" w:hAnsi="Calibri" w:cs="Calibri"/>
                <w:sz w:val="16"/>
                <w:szCs w:val="16"/>
              </w:rPr>
              <w:t>H04-00268</w:t>
            </w:r>
          </w:p>
        </w:tc>
        <w:tc>
          <w:tcPr>
            <w:tcW w:w="989" w:type="dxa"/>
            <w:tcBorders>
              <w:top w:val="nil"/>
              <w:left w:val="single" w:sz="4" w:space="0" w:color="auto"/>
              <w:bottom w:val="single" w:sz="4" w:space="0" w:color="auto"/>
              <w:right w:val="single" w:sz="4" w:space="0" w:color="auto"/>
            </w:tcBorders>
            <w:shd w:val="clear" w:color="auto" w:fill="auto"/>
            <w:vAlign w:val="center"/>
          </w:tcPr>
          <w:p w14:paraId="0B0249F0"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1</w:t>
            </w:r>
          </w:p>
        </w:tc>
      </w:tr>
      <w:tr w:rsidR="002556A3" w:rsidRPr="00E7379C" w14:paraId="10B23BB7"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366BFEA"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11</w:t>
            </w:r>
          </w:p>
        </w:tc>
        <w:tc>
          <w:tcPr>
            <w:tcW w:w="6431" w:type="dxa"/>
            <w:tcBorders>
              <w:top w:val="nil"/>
              <w:left w:val="nil"/>
              <w:bottom w:val="single" w:sz="4" w:space="0" w:color="auto"/>
              <w:right w:val="single" w:sz="4" w:space="0" w:color="auto"/>
            </w:tcBorders>
            <w:shd w:val="clear" w:color="auto" w:fill="auto"/>
            <w:vAlign w:val="center"/>
          </w:tcPr>
          <w:p w14:paraId="17DD19B3"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SQL Server Enterprise Core ALng SA 2L</w:t>
            </w:r>
          </w:p>
        </w:tc>
        <w:tc>
          <w:tcPr>
            <w:tcW w:w="989" w:type="dxa"/>
            <w:tcBorders>
              <w:top w:val="single" w:sz="4" w:space="0" w:color="auto"/>
              <w:left w:val="nil"/>
              <w:bottom w:val="single" w:sz="4" w:space="0" w:color="auto"/>
              <w:right w:val="single" w:sz="4" w:space="0" w:color="auto"/>
            </w:tcBorders>
            <w:vAlign w:val="center"/>
          </w:tcPr>
          <w:p w14:paraId="182FA984"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7JQ-00343</w:t>
            </w:r>
          </w:p>
        </w:tc>
        <w:tc>
          <w:tcPr>
            <w:tcW w:w="989" w:type="dxa"/>
            <w:tcBorders>
              <w:top w:val="nil"/>
              <w:left w:val="single" w:sz="4" w:space="0" w:color="auto"/>
              <w:bottom w:val="single" w:sz="4" w:space="0" w:color="auto"/>
              <w:right w:val="single" w:sz="4" w:space="0" w:color="auto"/>
            </w:tcBorders>
            <w:shd w:val="clear" w:color="auto" w:fill="auto"/>
            <w:vAlign w:val="center"/>
          </w:tcPr>
          <w:p w14:paraId="7786FD5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11</w:t>
            </w:r>
          </w:p>
        </w:tc>
      </w:tr>
      <w:tr w:rsidR="002556A3" w:rsidRPr="00E7379C" w14:paraId="44C80E9C" w14:textId="77777777" w:rsidTr="00CC7444">
        <w:trPr>
          <w:trHeight w:val="386"/>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0A9A30A"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lastRenderedPageBreak/>
              <w:t>1</w:t>
            </w:r>
            <w:r w:rsidRPr="003A661C">
              <w:rPr>
                <w:rFonts w:ascii="Calibri" w:hAnsi="Calibri" w:cs="Calibri"/>
                <w:color w:val="000000"/>
                <w:sz w:val="16"/>
                <w:szCs w:val="16"/>
                <w:lang w:val="en-US"/>
              </w:rPr>
              <w:t>2</w:t>
            </w:r>
          </w:p>
        </w:tc>
        <w:tc>
          <w:tcPr>
            <w:tcW w:w="6431" w:type="dxa"/>
            <w:tcBorders>
              <w:top w:val="nil"/>
              <w:left w:val="nil"/>
              <w:bottom w:val="single" w:sz="4" w:space="0" w:color="auto"/>
              <w:right w:val="single" w:sz="4" w:space="0" w:color="auto"/>
            </w:tcBorders>
            <w:shd w:val="clear" w:color="auto" w:fill="auto"/>
            <w:vAlign w:val="center"/>
          </w:tcPr>
          <w:p w14:paraId="26E07C05"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SQL Server Standard Core ALng SA 2L</w:t>
            </w:r>
          </w:p>
        </w:tc>
        <w:tc>
          <w:tcPr>
            <w:tcW w:w="989" w:type="dxa"/>
            <w:tcBorders>
              <w:top w:val="single" w:sz="4" w:space="0" w:color="auto"/>
              <w:left w:val="nil"/>
              <w:bottom w:val="single" w:sz="4" w:space="0" w:color="auto"/>
              <w:right w:val="single" w:sz="4" w:space="0" w:color="auto"/>
            </w:tcBorders>
            <w:vAlign w:val="center"/>
          </w:tcPr>
          <w:p w14:paraId="0D0286F0"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7NQ-00292</w:t>
            </w:r>
          </w:p>
        </w:tc>
        <w:tc>
          <w:tcPr>
            <w:tcW w:w="989" w:type="dxa"/>
            <w:tcBorders>
              <w:top w:val="nil"/>
              <w:left w:val="single" w:sz="4" w:space="0" w:color="auto"/>
              <w:bottom w:val="single" w:sz="4" w:space="0" w:color="auto"/>
              <w:right w:val="single" w:sz="4" w:space="0" w:color="auto"/>
            </w:tcBorders>
            <w:shd w:val="clear" w:color="auto" w:fill="auto"/>
            <w:vAlign w:val="center"/>
          </w:tcPr>
          <w:p w14:paraId="34FF64BA"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66</w:t>
            </w:r>
          </w:p>
        </w:tc>
      </w:tr>
      <w:tr w:rsidR="002556A3" w:rsidRPr="00E7379C" w14:paraId="412BA9B7" w14:textId="77777777" w:rsidTr="00CC7444">
        <w:trPr>
          <w:trHeight w:val="510"/>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49E544B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13</w:t>
            </w:r>
          </w:p>
        </w:tc>
        <w:tc>
          <w:tcPr>
            <w:tcW w:w="6431" w:type="dxa"/>
            <w:tcBorders>
              <w:top w:val="nil"/>
              <w:left w:val="nil"/>
              <w:bottom w:val="single" w:sz="4" w:space="0" w:color="auto"/>
              <w:right w:val="single" w:sz="4" w:space="0" w:color="auto"/>
            </w:tcBorders>
            <w:shd w:val="clear" w:color="auto" w:fill="auto"/>
            <w:vAlign w:val="center"/>
          </w:tcPr>
          <w:p w14:paraId="7B8B3790"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SQL Server Standard ALng SA</w:t>
            </w:r>
          </w:p>
        </w:tc>
        <w:tc>
          <w:tcPr>
            <w:tcW w:w="989" w:type="dxa"/>
            <w:tcBorders>
              <w:top w:val="single" w:sz="4" w:space="0" w:color="auto"/>
              <w:left w:val="nil"/>
              <w:bottom w:val="single" w:sz="4" w:space="0" w:color="auto"/>
              <w:right w:val="single" w:sz="4" w:space="0" w:color="auto"/>
            </w:tcBorders>
            <w:vAlign w:val="center"/>
          </w:tcPr>
          <w:p w14:paraId="26DF89E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228-04433</w:t>
            </w:r>
          </w:p>
        </w:tc>
        <w:tc>
          <w:tcPr>
            <w:tcW w:w="989" w:type="dxa"/>
            <w:tcBorders>
              <w:top w:val="nil"/>
              <w:left w:val="single" w:sz="4" w:space="0" w:color="auto"/>
              <w:bottom w:val="single" w:sz="4" w:space="0" w:color="auto"/>
              <w:right w:val="single" w:sz="4" w:space="0" w:color="auto"/>
            </w:tcBorders>
            <w:shd w:val="clear" w:color="auto" w:fill="auto"/>
            <w:vAlign w:val="center"/>
          </w:tcPr>
          <w:p w14:paraId="68B9F65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11</w:t>
            </w:r>
          </w:p>
        </w:tc>
      </w:tr>
      <w:tr w:rsidR="002556A3" w:rsidRPr="00E7379C" w14:paraId="6FFBE5DF"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431AA9F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1</w:t>
            </w:r>
            <w:r w:rsidRPr="003A661C">
              <w:rPr>
                <w:rFonts w:ascii="Calibri" w:hAnsi="Calibri" w:cs="Calibri"/>
                <w:color w:val="000000"/>
                <w:sz w:val="16"/>
                <w:szCs w:val="16"/>
                <w:lang w:val="en-US"/>
              </w:rPr>
              <w:t>4</w:t>
            </w:r>
          </w:p>
        </w:tc>
        <w:tc>
          <w:tcPr>
            <w:tcW w:w="6431" w:type="dxa"/>
            <w:tcBorders>
              <w:top w:val="nil"/>
              <w:left w:val="nil"/>
              <w:bottom w:val="single" w:sz="4" w:space="0" w:color="auto"/>
              <w:right w:val="single" w:sz="4" w:space="0" w:color="auto"/>
            </w:tcBorders>
            <w:shd w:val="clear" w:color="auto" w:fill="auto"/>
            <w:vAlign w:val="center"/>
          </w:tcPr>
          <w:p w14:paraId="70F77CC9"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SQL CAL ALng SA User CAL</w:t>
            </w:r>
          </w:p>
        </w:tc>
        <w:tc>
          <w:tcPr>
            <w:tcW w:w="989" w:type="dxa"/>
            <w:tcBorders>
              <w:top w:val="single" w:sz="4" w:space="0" w:color="auto"/>
              <w:left w:val="nil"/>
              <w:bottom w:val="single" w:sz="4" w:space="0" w:color="auto"/>
              <w:right w:val="single" w:sz="4" w:space="0" w:color="auto"/>
            </w:tcBorders>
            <w:vAlign w:val="center"/>
          </w:tcPr>
          <w:p w14:paraId="617B2839"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359-00961</w:t>
            </w:r>
          </w:p>
        </w:tc>
        <w:tc>
          <w:tcPr>
            <w:tcW w:w="989" w:type="dxa"/>
            <w:tcBorders>
              <w:top w:val="nil"/>
              <w:left w:val="single" w:sz="4" w:space="0" w:color="auto"/>
              <w:bottom w:val="single" w:sz="4" w:space="0" w:color="auto"/>
              <w:right w:val="single" w:sz="4" w:space="0" w:color="auto"/>
            </w:tcBorders>
            <w:shd w:val="clear" w:color="auto" w:fill="auto"/>
            <w:vAlign w:val="center"/>
          </w:tcPr>
          <w:p w14:paraId="4CC300A0"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532</w:t>
            </w:r>
          </w:p>
        </w:tc>
      </w:tr>
      <w:tr w:rsidR="002556A3" w:rsidRPr="00E7379C" w14:paraId="5CCF5B8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DAE7D7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1</w:t>
            </w:r>
            <w:r w:rsidRPr="003A661C">
              <w:rPr>
                <w:rFonts w:ascii="Calibri" w:hAnsi="Calibri" w:cs="Calibri"/>
                <w:color w:val="000000"/>
                <w:sz w:val="16"/>
                <w:szCs w:val="16"/>
                <w:lang w:val="en-US"/>
              </w:rPr>
              <w:t>5</w:t>
            </w:r>
          </w:p>
        </w:tc>
        <w:tc>
          <w:tcPr>
            <w:tcW w:w="6431" w:type="dxa"/>
            <w:tcBorders>
              <w:top w:val="nil"/>
              <w:left w:val="nil"/>
              <w:bottom w:val="single" w:sz="4" w:space="0" w:color="auto"/>
              <w:right w:val="single" w:sz="4" w:space="0" w:color="auto"/>
            </w:tcBorders>
            <w:shd w:val="clear" w:color="auto" w:fill="auto"/>
            <w:vAlign w:val="center"/>
          </w:tcPr>
          <w:p w14:paraId="1A1130C1" w14:textId="77777777" w:rsidR="002556A3" w:rsidRPr="003A661C" w:rsidRDefault="002556A3" w:rsidP="00CC7444">
            <w:pPr>
              <w:jc w:val="center"/>
              <w:rPr>
                <w:rFonts w:ascii="Calibri" w:hAnsi="Calibri" w:cs="Calibri"/>
                <w:sz w:val="18"/>
                <w:szCs w:val="18"/>
                <w:lang w:val="it-IT"/>
              </w:rPr>
            </w:pPr>
            <w:r w:rsidRPr="003A661C">
              <w:rPr>
                <w:rFonts w:ascii="Calibri" w:hAnsi="Calibri" w:cs="Calibri"/>
                <w:sz w:val="18"/>
                <w:szCs w:val="18"/>
                <w:lang w:val="it-IT"/>
              </w:rPr>
              <w:t>SQL CAL ALng SA Device CAL</w:t>
            </w:r>
          </w:p>
        </w:tc>
        <w:tc>
          <w:tcPr>
            <w:tcW w:w="989" w:type="dxa"/>
            <w:tcBorders>
              <w:top w:val="single" w:sz="4" w:space="0" w:color="auto"/>
              <w:left w:val="nil"/>
              <w:bottom w:val="single" w:sz="4" w:space="0" w:color="auto"/>
              <w:right w:val="single" w:sz="4" w:space="0" w:color="auto"/>
            </w:tcBorders>
            <w:vAlign w:val="center"/>
          </w:tcPr>
          <w:p w14:paraId="208817C2"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359-00792</w:t>
            </w:r>
          </w:p>
        </w:tc>
        <w:tc>
          <w:tcPr>
            <w:tcW w:w="989" w:type="dxa"/>
            <w:tcBorders>
              <w:top w:val="nil"/>
              <w:left w:val="single" w:sz="4" w:space="0" w:color="auto"/>
              <w:bottom w:val="single" w:sz="4" w:space="0" w:color="auto"/>
              <w:right w:val="single" w:sz="4" w:space="0" w:color="auto"/>
            </w:tcBorders>
            <w:shd w:val="clear" w:color="auto" w:fill="auto"/>
            <w:vAlign w:val="center"/>
          </w:tcPr>
          <w:p w14:paraId="2004376F"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4</w:t>
            </w:r>
          </w:p>
        </w:tc>
      </w:tr>
      <w:tr w:rsidR="002556A3" w:rsidRPr="00E7379C" w14:paraId="7215AE68"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19F6A7A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1</w:t>
            </w:r>
            <w:r w:rsidRPr="003A661C">
              <w:rPr>
                <w:rFonts w:ascii="Calibri" w:hAnsi="Calibri" w:cs="Calibri"/>
                <w:color w:val="000000"/>
                <w:sz w:val="16"/>
                <w:szCs w:val="16"/>
                <w:lang w:val="en-US"/>
              </w:rPr>
              <w:t>6</w:t>
            </w:r>
          </w:p>
        </w:tc>
        <w:tc>
          <w:tcPr>
            <w:tcW w:w="6431" w:type="dxa"/>
            <w:tcBorders>
              <w:top w:val="nil"/>
              <w:left w:val="nil"/>
              <w:bottom w:val="single" w:sz="4" w:space="0" w:color="auto"/>
              <w:right w:val="single" w:sz="4" w:space="0" w:color="auto"/>
            </w:tcBorders>
            <w:shd w:val="clear" w:color="auto" w:fill="auto"/>
            <w:vAlign w:val="center"/>
          </w:tcPr>
          <w:p w14:paraId="268A7D33"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Visual Studio Ent MSDN ALng SA</w:t>
            </w:r>
          </w:p>
        </w:tc>
        <w:tc>
          <w:tcPr>
            <w:tcW w:w="989" w:type="dxa"/>
            <w:tcBorders>
              <w:top w:val="single" w:sz="4" w:space="0" w:color="auto"/>
              <w:left w:val="nil"/>
              <w:bottom w:val="single" w:sz="4" w:space="0" w:color="auto"/>
              <w:right w:val="single" w:sz="4" w:space="0" w:color="auto"/>
            </w:tcBorders>
            <w:vAlign w:val="center"/>
          </w:tcPr>
          <w:p w14:paraId="29F1C49A"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MX3-00117</w:t>
            </w:r>
          </w:p>
        </w:tc>
        <w:tc>
          <w:tcPr>
            <w:tcW w:w="989" w:type="dxa"/>
            <w:tcBorders>
              <w:top w:val="nil"/>
              <w:left w:val="single" w:sz="4" w:space="0" w:color="auto"/>
              <w:bottom w:val="single" w:sz="4" w:space="0" w:color="auto"/>
              <w:right w:val="single" w:sz="4" w:space="0" w:color="auto"/>
            </w:tcBorders>
            <w:shd w:val="clear" w:color="auto" w:fill="auto"/>
            <w:vAlign w:val="center"/>
          </w:tcPr>
          <w:p w14:paraId="3B100ED4"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6</w:t>
            </w:r>
          </w:p>
        </w:tc>
      </w:tr>
      <w:tr w:rsidR="002556A3" w:rsidRPr="00E7379C" w14:paraId="21C4BDCD"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44D0D25A"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1</w:t>
            </w:r>
            <w:r w:rsidRPr="003A661C">
              <w:rPr>
                <w:rFonts w:ascii="Calibri" w:hAnsi="Calibri" w:cs="Calibri"/>
                <w:color w:val="000000"/>
                <w:sz w:val="16"/>
                <w:szCs w:val="16"/>
                <w:lang w:val="en-US"/>
              </w:rPr>
              <w:t>7</w:t>
            </w:r>
          </w:p>
        </w:tc>
        <w:tc>
          <w:tcPr>
            <w:tcW w:w="6431" w:type="dxa"/>
            <w:tcBorders>
              <w:top w:val="nil"/>
              <w:left w:val="nil"/>
              <w:bottom w:val="single" w:sz="4" w:space="0" w:color="auto"/>
              <w:right w:val="single" w:sz="4" w:space="0" w:color="auto"/>
            </w:tcBorders>
            <w:shd w:val="clear" w:color="auto" w:fill="auto"/>
            <w:vAlign w:val="center"/>
          </w:tcPr>
          <w:p w14:paraId="1A22A93B" w14:textId="77777777" w:rsidR="002556A3" w:rsidRPr="003A661C" w:rsidRDefault="002556A3" w:rsidP="00CC7444">
            <w:pPr>
              <w:jc w:val="center"/>
              <w:rPr>
                <w:rFonts w:ascii="Calibri" w:hAnsi="Calibri" w:cs="Calibri"/>
                <w:sz w:val="18"/>
                <w:szCs w:val="18"/>
                <w:lang w:val="it-IT"/>
              </w:rPr>
            </w:pPr>
            <w:r w:rsidRPr="003A661C">
              <w:rPr>
                <w:rFonts w:ascii="Calibri" w:hAnsi="Calibri" w:cs="Calibri"/>
                <w:sz w:val="18"/>
                <w:szCs w:val="18"/>
                <w:lang w:val="it-IT"/>
              </w:rPr>
              <w:t>Visual Studio Pro MSDN ALng SA</w:t>
            </w:r>
          </w:p>
        </w:tc>
        <w:tc>
          <w:tcPr>
            <w:tcW w:w="989" w:type="dxa"/>
            <w:tcBorders>
              <w:top w:val="single" w:sz="4" w:space="0" w:color="auto"/>
              <w:left w:val="nil"/>
              <w:bottom w:val="single" w:sz="4" w:space="0" w:color="auto"/>
              <w:right w:val="single" w:sz="4" w:space="0" w:color="auto"/>
            </w:tcBorders>
            <w:vAlign w:val="center"/>
          </w:tcPr>
          <w:p w14:paraId="3EC2EA71"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77D-00111</w:t>
            </w:r>
          </w:p>
        </w:tc>
        <w:tc>
          <w:tcPr>
            <w:tcW w:w="989" w:type="dxa"/>
            <w:tcBorders>
              <w:top w:val="nil"/>
              <w:left w:val="single" w:sz="4" w:space="0" w:color="auto"/>
              <w:bottom w:val="single" w:sz="4" w:space="0" w:color="auto"/>
              <w:right w:val="single" w:sz="4" w:space="0" w:color="auto"/>
            </w:tcBorders>
            <w:shd w:val="clear" w:color="auto" w:fill="auto"/>
            <w:vAlign w:val="center"/>
          </w:tcPr>
          <w:p w14:paraId="56A8B8C2"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10</w:t>
            </w:r>
          </w:p>
        </w:tc>
      </w:tr>
      <w:tr w:rsidR="002556A3" w:rsidRPr="00E7379C" w14:paraId="05FE732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13B2145A"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1</w:t>
            </w:r>
            <w:r w:rsidRPr="003A661C">
              <w:rPr>
                <w:rFonts w:ascii="Calibri" w:hAnsi="Calibri" w:cs="Calibri"/>
                <w:color w:val="000000"/>
                <w:sz w:val="16"/>
                <w:szCs w:val="16"/>
                <w:lang w:val="en-US"/>
              </w:rPr>
              <w:t>8</w:t>
            </w:r>
          </w:p>
        </w:tc>
        <w:tc>
          <w:tcPr>
            <w:tcW w:w="6431" w:type="dxa"/>
            <w:tcBorders>
              <w:top w:val="nil"/>
              <w:left w:val="nil"/>
              <w:bottom w:val="single" w:sz="4" w:space="0" w:color="auto"/>
              <w:right w:val="single" w:sz="4" w:space="0" w:color="auto"/>
            </w:tcBorders>
            <w:shd w:val="clear" w:color="auto" w:fill="auto"/>
            <w:vAlign w:val="center"/>
          </w:tcPr>
          <w:p w14:paraId="31C380FC" w14:textId="77777777" w:rsidR="002556A3" w:rsidRPr="003A661C" w:rsidRDefault="002556A3" w:rsidP="00CC7444">
            <w:pPr>
              <w:jc w:val="center"/>
              <w:rPr>
                <w:rFonts w:ascii="Calibri" w:hAnsi="Calibri" w:cs="Calibri"/>
                <w:sz w:val="18"/>
                <w:szCs w:val="18"/>
                <w:lang w:val="el-GR"/>
              </w:rPr>
            </w:pPr>
            <w:r w:rsidRPr="003A661C">
              <w:rPr>
                <w:rFonts w:ascii="Calibri" w:hAnsi="Calibri" w:cs="Calibri"/>
                <w:sz w:val="18"/>
                <w:szCs w:val="18"/>
              </w:rPr>
              <w:t>Visio Professional ALng SA</w:t>
            </w:r>
          </w:p>
        </w:tc>
        <w:tc>
          <w:tcPr>
            <w:tcW w:w="989" w:type="dxa"/>
            <w:tcBorders>
              <w:top w:val="single" w:sz="4" w:space="0" w:color="auto"/>
              <w:left w:val="nil"/>
              <w:bottom w:val="single" w:sz="4" w:space="0" w:color="auto"/>
              <w:right w:val="single" w:sz="4" w:space="0" w:color="auto"/>
            </w:tcBorders>
            <w:vAlign w:val="center"/>
          </w:tcPr>
          <w:p w14:paraId="3438178B" w14:textId="77777777" w:rsidR="002556A3" w:rsidRPr="003A661C" w:rsidRDefault="002556A3" w:rsidP="00CC7444">
            <w:pPr>
              <w:jc w:val="center"/>
              <w:rPr>
                <w:rFonts w:ascii="Calibri" w:hAnsi="Calibri" w:cs="Calibri"/>
                <w:sz w:val="16"/>
                <w:szCs w:val="16"/>
                <w:lang w:val="el-GR"/>
              </w:rPr>
            </w:pPr>
            <w:r w:rsidRPr="003A661C">
              <w:rPr>
                <w:rFonts w:ascii="Calibri" w:hAnsi="Calibri" w:cs="Calibri"/>
                <w:sz w:val="16"/>
                <w:szCs w:val="16"/>
              </w:rPr>
              <w:t>D87-01159</w:t>
            </w:r>
          </w:p>
        </w:tc>
        <w:tc>
          <w:tcPr>
            <w:tcW w:w="989" w:type="dxa"/>
            <w:tcBorders>
              <w:top w:val="nil"/>
              <w:left w:val="single" w:sz="4" w:space="0" w:color="auto"/>
              <w:bottom w:val="single" w:sz="4" w:space="0" w:color="auto"/>
              <w:right w:val="single" w:sz="4" w:space="0" w:color="auto"/>
            </w:tcBorders>
            <w:shd w:val="clear" w:color="auto" w:fill="auto"/>
            <w:vAlign w:val="center"/>
          </w:tcPr>
          <w:p w14:paraId="66EBFAB9"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80</w:t>
            </w:r>
          </w:p>
        </w:tc>
      </w:tr>
      <w:tr w:rsidR="002556A3" w:rsidRPr="00E7379C" w14:paraId="2155739A"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0D93B6B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1</w:t>
            </w:r>
            <w:r w:rsidRPr="003A661C">
              <w:rPr>
                <w:rFonts w:ascii="Calibri" w:hAnsi="Calibri" w:cs="Calibri"/>
                <w:color w:val="000000"/>
                <w:sz w:val="16"/>
                <w:szCs w:val="16"/>
                <w:lang w:val="en-US"/>
              </w:rPr>
              <w:t>9</w:t>
            </w:r>
          </w:p>
        </w:tc>
        <w:tc>
          <w:tcPr>
            <w:tcW w:w="6431" w:type="dxa"/>
            <w:tcBorders>
              <w:top w:val="nil"/>
              <w:left w:val="nil"/>
              <w:bottom w:val="single" w:sz="4" w:space="0" w:color="auto"/>
              <w:right w:val="single" w:sz="4" w:space="0" w:color="auto"/>
            </w:tcBorders>
            <w:shd w:val="clear" w:color="auto" w:fill="auto"/>
            <w:vAlign w:val="center"/>
          </w:tcPr>
          <w:p w14:paraId="76D582BD"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System Center DC Core ALng SA 2L</w:t>
            </w:r>
          </w:p>
        </w:tc>
        <w:tc>
          <w:tcPr>
            <w:tcW w:w="989" w:type="dxa"/>
            <w:tcBorders>
              <w:top w:val="single" w:sz="4" w:space="0" w:color="auto"/>
              <w:left w:val="nil"/>
              <w:bottom w:val="single" w:sz="4" w:space="0" w:color="auto"/>
              <w:right w:val="single" w:sz="4" w:space="0" w:color="auto"/>
            </w:tcBorders>
            <w:vAlign w:val="center"/>
          </w:tcPr>
          <w:p w14:paraId="78057AF4"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9EP-00208</w:t>
            </w:r>
          </w:p>
        </w:tc>
        <w:tc>
          <w:tcPr>
            <w:tcW w:w="989" w:type="dxa"/>
            <w:tcBorders>
              <w:top w:val="nil"/>
              <w:left w:val="single" w:sz="4" w:space="0" w:color="auto"/>
              <w:bottom w:val="single" w:sz="4" w:space="0" w:color="auto"/>
              <w:right w:val="single" w:sz="4" w:space="0" w:color="auto"/>
            </w:tcBorders>
            <w:shd w:val="clear" w:color="auto" w:fill="auto"/>
            <w:vAlign w:val="center"/>
          </w:tcPr>
          <w:p w14:paraId="054ACADF"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50</w:t>
            </w:r>
          </w:p>
        </w:tc>
      </w:tr>
      <w:tr w:rsidR="002556A3" w:rsidRPr="00E7379C" w14:paraId="7120C0D1"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6640A353"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20</w:t>
            </w:r>
          </w:p>
        </w:tc>
        <w:tc>
          <w:tcPr>
            <w:tcW w:w="6431" w:type="dxa"/>
            <w:tcBorders>
              <w:top w:val="nil"/>
              <w:left w:val="nil"/>
              <w:bottom w:val="single" w:sz="4" w:space="0" w:color="auto"/>
              <w:right w:val="single" w:sz="4" w:space="0" w:color="auto"/>
            </w:tcBorders>
            <w:shd w:val="clear" w:color="auto" w:fill="auto"/>
            <w:vAlign w:val="center"/>
            <w:hideMark/>
          </w:tcPr>
          <w:p w14:paraId="58C692D3"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System Center Standard Core ALng SA 2L</w:t>
            </w:r>
          </w:p>
        </w:tc>
        <w:tc>
          <w:tcPr>
            <w:tcW w:w="989" w:type="dxa"/>
            <w:tcBorders>
              <w:top w:val="single" w:sz="4" w:space="0" w:color="auto"/>
              <w:left w:val="nil"/>
              <w:bottom w:val="single" w:sz="4" w:space="0" w:color="auto"/>
              <w:right w:val="single" w:sz="4" w:space="0" w:color="auto"/>
            </w:tcBorders>
            <w:vAlign w:val="center"/>
          </w:tcPr>
          <w:p w14:paraId="54FB832A"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9EN-00198</w:t>
            </w:r>
          </w:p>
        </w:tc>
        <w:tc>
          <w:tcPr>
            <w:tcW w:w="989" w:type="dxa"/>
            <w:tcBorders>
              <w:top w:val="nil"/>
              <w:left w:val="single" w:sz="4" w:space="0" w:color="auto"/>
              <w:bottom w:val="single" w:sz="4" w:space="0" w:color="auto"/>
              <w:right w:val="single" w:sz="4" w:space="0" w:color="auto"/>
            </w:tcBorders>
            <w:shd w:val="clear" w:color="auto" w:fill="auto"/>
            <w:vAlign w:val="center"/>
            <w:hideMark/>
          </w:tcPr>
          <w:p w14:paraId="4FE3CC48"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50</w:t>
            </w:r>
          </w:p>
        </w:tc>
      </w:tr>
      <w:tr w:rsidR="002556A3" w:rsidRPr="00E7379C" w14:paraId="03B02855"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109209E4"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21</w:t>
            </w:r>
          </w:p>
        </w:tc>
        <w:tc>
          <w:tcPr>
            <w:tcW w:w="6431" w:type="dxa"/>
            <w:tcBorders>
              <w:top w:val="nil"/>
              <w:left w:val="nil"/>
              <w:bottom w:val="single" w:sz="4" w:space="0" w:color="auto"/>
              <w:right w:val="single" w:sz="4" w:space="0" w:color="auto"/>
            </w:tcBorders>
            <w:shd w:val="clear" w:color="auto" w:fill="auto"/>
            <w:vAlign w:val="center"/>
          </w:tcPr>
          <w:p w14:paraId="4D921BF6"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System Center DPM ALng SA Per User</w:t>
            </w:r>
          </w:p>
        </w:tc>
        <w:tc>
          <w:tcPr>
            <w:tcW w:w="989" w:type="dxa"/>
            <w:tcBorders>
              <w:top w:val="single" w:sz="4" w:space="0" w:color="auto"/>
              <w:left w:val="nil"/>
              <w:bottom w:val="single" w:sz="4" w:space="0" w:color="auto"/>
              <w:right w:val="single" w:sz="4" w:space="0" w:color="auto"/>
            </w:tcBorders>
            <w:vAlign w:val="center"/>
          </w:tcPr>
          <w:p w14:paraId="794785AE"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TSC-00977</w:t>
            </w:r>
          </w:p>
        </w:tc>
        <w:tc>
          <w:tcPr>
            <w:tcW w:w="989" w:type="dxa"/>
            <w:tcBorders>
              <w:top w:val="nil"/>
              <w:left w:val="single" w:sz="4" w:space="0" w:color="auto"/>
              <w:bottom w:val="single" w:sz="4" w:space="0" w:color="auto"/>
              <w:right w:val="single" w:sz="4" w:space="0" w:color="auto"/>
            </w:tcBorders>
            <w:shd w:val="clear" w:color="auto" w:fill="auto"/>
            <w:vAlign w:val="center"/>
          </w:tcPr>
          <w:p w14:paraId="47E051D5"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500</w:t>
            </w:r>
          </w:p>
        </w:tc>
      </w:tr>
      <w:tr w:rsidR="002556A3" w:rsidRPr="00E7379C" w14:paraId="31B1133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1807F11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2</w:t>
            </w:r>
            <w:r w:rsidRPr="003A661C">
              <w:rPr>
                <w:rFonts w:ascii="Calibri" w:hAnsi="Calibri" w:cs="Calibri"/>
                <w:color w:val="000000"/>
                <w:sz w:val="16"/>
                <w:szCs w:val="16"/>
                <w:lang w:val="en-US"/>
              </w:rPr>
              <w:t>2</w:t>
            </w:r>
          </w:p>
        </w:tc>
        <w:tc>
          <w:tcPr>
            <w:tcW w:w="6431" w:type="dxa"/>
            <w:tcBorders>
              <w:top w:val="nil"/>
              <w:left w:val="nil"/>
              <w:bottom w:val="single" w:sz="4" w:space="0" w:color="auto"/>
              <w:right w:val="single" w:sz="4" w:space="0" w:color="auto"/>
            </w:tcBorders>
            <w:shd w:val="clear" w:color="auto" w:fill="auto"/>
            <w:vAlign w:val="center"/>
          </w:tcPr>
          <w:p w14:paraId="03B8B947"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System Center Operations Manager ALng SA Per User</w:t>
            </w:r>
          </w:p>
        </w:tc>
        <w:tc>
          <w:tcPr>
            <w:tcW w:w="989" w:type="dxa"/>
            <w:tcBorders>
              <w:top w:val="single" w:sz="4" w:space="0" w:color="auto"/>
              <w:left w:val="nil"/>
              <w:bottom w:val="single" w:sz="4" w:space="0" w:color="auto"/>
              <w:right w:val="single" w:sz="4" w:space="0" w:color="auto"/>
            </w:tcBorders>
            <w:vAlign w:val="center"/>
          </w:tcPr>
          <w:p w14:paraId="60A89BED"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9TX-00005</w:t>
            </w:r>
          </w:p>
        </w:tc>
        <w:tc>
          <w:tcPr>
            <w:tcW w:w="989" w:type="dxa"/>
            <w:tcBorders>
              <w:top w:val="nil"/>
              <w:left w:val="single" w:sz="4" w:space="0" w:color="auto"/>
              <w:bottom w:val="single" w:sz="4" w:space="0" w:color="auto"/>
              <w:right w:val="single" w:sz="4" w:space="0" w:color="auto"/>
            </w:tcBorders>
            <w:shd w:val="clear" w:color="auto" w:fill="auto"/>
            <w:vAlign w:val="center"/>
          </w:tcPr>
          <w:p w14:paraId="3F72C9B6"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500</w:t>
            </w:r>
          </w:p>
        </w:tc>
      </w:tr>
      <w:tr w:rsidR="002556A3" w:rsidRPr="00E7379C" w14:paraId="425926FF"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13A5B5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23</w:t>
            </w:r>
          </w:p>
        </w:tc>
        <w:tc>
          <w:tcPr>
            <w:tcW w:w="6431" w:type="dxa"/>
            <w:tcBorders>
              <w:top w:val="nil"/>
              <w:left w:val="nil"/>
              <w:bottom w:val="single" w:sz="4" w:space="0" w:color="auto"/>
              <w:right w:val="single" w:sz="4" w:space="0" w:color="auto"/>
            </w:tcBorders>
            <w:shd w:val="clear" w:color="auto" w:fill="auto"/>
            <w:vAlign w:val="center"/>
          </w:tcPr>
          <w:p w14:paraId="66CE6A26"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System Center Endpoint Protection ALng Sub Suite Per Device</w:t>
            </w:r>
          </w:p>
        </w:tc>
        <w:tc>
          <w:tcPr>
            <w:tcW w:w="989" w:type="dxa"/>
            <w:tcBorders>
              <w:top w:val="single" w:sz="4" w:space="0" w:color="auto"/>
              <w:left w:val="nil"/>
              <w:bottom w:val="single" w:sz="4" w:space="0" w:color="auto"/>
              <w:right w:val="single" w:sz="4" w:space="0" w:color="auto"/>
            </w:tcBorders>
            <w:vAlign w:val="center"/>
          </w:tcPr>
          <w:p w14:paraId="17CB1C5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M3J-00150</w:t>
            </w:r>
          </w:p>
        </w:tc>
        <w:tc>
          <w:tcPr>
            <w:tcW w:w="989" w:type="dxa"/>
            <w:tcBorders>
              <w:top w:val="nil"/>
              <w:left w:val="single" w:sz="4" w:space="0" w:color="auto"/>
              <w:bottom w:val="single" w:sz="4" w:space="0" w:color="auto"/>
              <w:right w:val="single" w:sz="4" w:space="0" w:color="auto"/>
            </w:tcBorders>
            <w:shd w:val="clear" w:color="auto" w:fill="auto"/>
            <w:vAlign w:val="center"/>
          </w:tcPr>
          <w:p w14:paraId="660AAB43"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10.000</w:t>
            </w:r>
          </w:p>
        </w:tc>
      </w:tr>
      <w:tr w:rsidR="002556A3" w:rsidRPr="00E7379C" w14:paraId="1C9505C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139CF90"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24</w:t>
            </w:r>
          </w:p>
        </w:tc>
        <w:tc>
          <w:tcPr>
            <w:tcW w:w="6431" w:type="dxa"/>
            <w:tcBorders>
              <w:top w:val="nil"/>
              <w:left w:val="nil"/>
              <w:bottom w:val="single" w:sz="4" w:space="0" w:color="auto"/>
              <w:right w:val="single" w:sz="4" w:space="0" w:color="auto"/>
            </w:tcBorders>
            <w:shd w:val="clear" w:color="auto" w:fill="auto"/>
            <w:vAlign w:val="center"/>
          </w:tcPr>
          <w:p w14:paraId="51DCB9BA"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Endpoint Configuration Manager ALng SA Per OSE</w:t>
            </w:r>
          </w:p>
        </w:tc>
        <w:tc>
          <w:tcPr>
            <w:tcW w:w="989" w:type="dxa"/>
            <w:tcBorders>
              <w:top w:val="single" w:sz="4" w:space="0" w:color="auto"/>
              <w:left w:val="nil"/>
              <w:bottom w:val="single" w:sz="4" w:space="0" w:color="auto"/>
              <w:right w:val="single" w:sz="4" w:space="0" w:color="auto"/>
            </w:tcBorders>
            <w:vAlign w:val="center"/>
          </w:tcPr>
          <w:p w14:paraId="1BCDFC80"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J5A-00181</w:t>
            </w:r>
          </w:p>
        </w:tc>
        <w:tc>
          <w:tcPr>
            <w:tcW w:w="989" w:type="dxa"/>
            <w:tcBorders>
              <w:top w:val="nil"/>
              <w:left w:val="single" w:sz="4" w:space="0" w:color="auto"/>
              <w:bottom w:val="single" w:sz="4" w:space="0" w:color="auto"/>
              <w:right w:val="single" w:sz="4" w:space="0" w:color="auto"/>
            </w:tcBorders>
            <w:shd w:val="clear" w:color="auto" w:fill="auto"/>
            <w:vAlign w:val="center"/>
          </w:tcPr>
          <w:p w14:paraId="485C6B81"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9.000</w:t>
            </w:r>
          </w:p>
        </w:tc>
      </w:tr>
      <w:tr w:rsidR="002556A3" w:rsidRPr="002A0ABE" w14:paraId="536A2090"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1C0AD1C6"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25</w:t>
            </w:r>
          </w:p>
        </w:tc>
        <w:tc>
          <w:tcPr>
            <w:tcW w:w="6431" w:type="dxa"/>
            <w:tcBorders>
              <w:top w:val="nil"/>
              <w:left w:val="nil"/>
              <w:bottom w:val="single" w:sz="4" w:space="0" w:color="auto"/>
              <w:right w:val="single" w:sz="4" w:space="0" w:color="auto"/>
            </w:tcBorders>
            <w:shd w:val="clear" w:color="auto" w:fill="auto"/>
            <w:vAlign w:val="center"/>
          </w:tcPr>
          <w:p w14:paraId="661E5ACA"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Project Professional ALng SA 1 Server CAL</w:t>
            </w:r>
          </w:p>
        </w:tc>
        <w:tc>
          <w:tcPr>
            <w:tcW w:w="989" w:type="dxa"/>
            <w:tcBorders>
              <w:top w:val="single" w:sz="4" w:space="0" w:color="auto"/>
              <w:left w:val="nil"/>
              <w:bottom w:val="single" w:sz="4" w:space="0" w:color="auto"/>
              <w:right w:val="single" w:sz="4" w:space="0" w:color="auto"/>
            </w:tcBorders>
            <w:vAlign w:val="center"/>
          </w:tcPr>
          <w:p w14:paraId="358DEAA0"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H30-00238</w:t>
            </w:r>
          </w:p>
        </w:tc>
        <w:tc>
          <w:tcPr>
            <w:tcW w:w="989" w:type="dxa"/>
            <w:tcBorders>
              <w:top w:val="nil"/>
              <w:left w:val="single" w:sz="4" w:space="0" w:color="auto"/>
              <w:bottom w:val="single" w:sz="4" w:space="0" w:color="auto"/>
              <w:right w:val="single" w:sz="4" w:space="0" w:color="auto"/>
            </w:tcBorders>
            <w:shd w:val="clear" w:color="auto" w:fill="auto"/>
            <w:vAlign w:val="center"/>
          </w:tcPr>
          <w:p w14:paraId="206EBD8A"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100</w:t>
            </w:r>
          </w:p>
        </w:tc>
      </w:tr>
    </w:tbl>
    <w:p w14:paraId="29700E74" w14:textId="77777777" w:rsidR="002556A3" w:rsidRPr="002A0ABE" w:rsidRDefault="002556A3" w:rsidP="002556A3">
      <w:pPr>
        <w:pStyle w:val="aff"/>
        <w:suppressAutoHyphens w:val="0"/>
        <w:autoSpaceDE w:val="0"/>
        <w:rPr>
          <w:rFonts w:eastAsia="SimSun"/>
          <w:highlight w:val="yellow"/>
          <w:lang w:val="el-GR"/>
        </w:rPr>
      </w:pPr>
    </w:p>
    <w:p w14:paraId="4AE73F52" w14:textId="4D329B1E" w:rsidR="002556A3" w:rsidRPr="003A661C" w:rsidRDefault="00E7379C" w:rsidP="002556A3">
      <w:pPr>
        <w:pStyle w:val="aff"/>
        <w:suppressAutoHyphens w:val="0"/>
        <w:autoSpaceDE w:val="0"/>
        <w:rPr>
          <w:rFonts w:eastAsia="SimSun"/>
          <w:lang w:val="el-GR"/>
        </w:rPr>
      </w:pPr>
      <w:r w:rsidRPr="003A661C">
        <w:rPr>
          <w:rFonts w:eastAsia="SimSun"/>
          <w:lang w:val="el-GR"/>
        </w:rPr>
        <w:t xml:space="preserve">Πίνακας 2: Νέα Προϊόντα Λογισμικού </w:t>
      </w:r>
    </w:p>
    <w:tbl>
      <w:tblPr>
        <w:tblW w:w="8897" w:type="dxa"/>
        <w:jc w:val="center"/>
        <w:tblLayout w:type="fixed"/>
        <w:tblLook w:val="04A0" w:firstRow="1" w:lastRow="0" w:firstColumn="1" w:lastColumn="0" w:noHBand="0" w:noVBand="1"/>
      </w:tblPr>
      <w:tblGrid>
        <w:gridCol w:w="526"/>
        <w:gridCol w:w="6229"/>
        <w:gridCol w:w="1071"/>
        <w:gridCol w:w="1071"/>
      </w:tblGrid>
      <w:tr w:rsidR="002556A3" w:rsidRPr="00E7379C" w14:paraId="1DDA1AAD" w14:textId="77777777" w:rsidTr="00CC7444">
        <w:trPr>
          <w:trHeight w:val="510"/>
          <w:jc w:val="center"/>
        </w:trPr>
        <w:tc>
          <w:tcPr>
            <w:tcW w:w="526" w:type="dxa"/>
            <w:tcBorders>
              <w:top w:val="single" w:sz="4" w:space="0" w:color="auto"/>
              <w:left w:val="single" w:sz="4" w:space="0" w:color="auto"/>
              <w:bottom w:val="single" w:sz="4" w:space="0" w:color="auto"/>
              <w:right w:val="single" w:sz="4" w:space="0" w:color="auto"/>
            </w:tcBorders>
            <w:shd w:val="clear" w:color="000000" w:fill="68217A"/>
            <w:vAlign w:val="center"/>
            <w:hideMark/>
          </w:tcPr>
          <w:p w14:paraId="24751C0F" w14:textId="77777777" w:rsidR="002556A3" w:rsidRPr="00E7379C" w:rsidRDefault="002556A3" w:rsidP="00CC7444">
            <w:pPr>
              <w:jc w:val="center"/>
              <w:rPr>
                <w:rFonts w:ascii="Calibri" w:hAnsi="Calibri" w:cs="Calibri"/>
                <w:color w:val="FFFFFF"/>
                <w:sz w:val="16"/>
                <w:szCs w:val="16"/>
              </w:rPr>
            </w:pPr>
            <w:r w:rsidRPr="00E7379C">
              <w:rPr>
                <w:rFonts w:ascii="Calibri" w:hAnsi="Calibri" w:cs="Calibri"/>
                <w:color w:val="FFFFFF"/>
                <w:sz w:val="16"/>
                <w:szCs w:val="16"/>
              </w:rPr>
              <w:t>Α/Α</w:t>
            </w:r>
          </w:p>
        </w:tc>
        <w:tc>
          <w:tcPr>
            <w:tcW w:w="6229" w:type="dxa"/>
            <w:tcBorders>
              <w:top w:val="single" w:sz="4" w:space="0" w:color="auto"/>
              <w:left w:val="nil"/>
              <w:bottom w:val="single" w:sz="4" w:space="0" w:color="auto"/>
              <w:right w:val="single" w:sz="4" w:space="0" w:color="auto"/>
            </w:tcBorders>
            <w:shd w:val="clear" w:color="000000" w:fill="68217A"/>
            <w:vAlign w:val="center"/>
          </w:tcPr>
          <w:p w14:paraId="3BC23B2C" w14:textId="77777777" w:rsidR="002556A3" w:rsidRPr="00E7379C" w:rsidRDefault="002556A3" w:rsidP="00CC7444">
            <w:pPr>
              <w:jc w:val="center"/>
              <w:rPr>
                <w:rFonts w:ascii="Calibri" w:hAnsi="Calibri" w:cs="Calibri"/>
                <w:color w:val="FFFFFF"/>
                <w:sz w:val="16"/>
                <w:szCs w:val="16"/>
              </w:rPr>
            </w:pPr>
            <w:r w:rsidRPr="00E7379C">
              <w:rPr>
                <w:rFonts w:ascii="Calibri" w:hAnsi="Calibri" w:cs="Calibri"/>
                <w:color w:val="FFFFFF"/>
                <w:sz w:val="16"/>
                <w:szCs w:val="16"/>
                <w:lang w:val="el-GR"/>
              </w:rPr>
              <w:t>Προϊόν</w:t>
            </w:r>
          </w:p>
        </w:tc>
        <w:tc>
          <w:tcPr>
            <w:tcW w:w="1071" w:type="dxa"/>
            <w:tcBorders>
              <w:top w:val="single" w:sz="4" w:space="0" w:color="auto"/>
              <w:left w:val="nil"/>
              <w:bottom w:val="single" w:sz="4" w:space="0" w:color="auto"/>
              <w:right w:val="single" w:sz="4" w:space="0" w:color="auto"/>
            </w:tcBorders>
            <w:shd w:val="clear" w:color="000000" w:fill="68217A"/>
          </w:tcPr>
          <w:p w14:paraId="2564EB04" w14:textId="77777777" w:rsidR="002556A3" w:rsidRPr="00E7379C" w:rsidRDefault="002556A3" w:rsidP="00CC7444">
            <w:pPr>
              <w:jc w:val="center"/>
              <w:rPr>
                <w:rFonts w:ascii="Calibri" w:hAnsi="Calibri" w:cs="Calibri"/>
                <w:color w:val="FFFFFF"/>
                <w:sz w:val="16"/>
                <w:szCs w:val="16"/>
                <w:lang w:val="el-GR"/>
              </w:rPr>
            </w:pPr>
            <w:r w:rsidRPr="00E7379C">
              <w:rPr>
                <w:rFonts w:ascii="Calibri" w:hAnsi="Calibri" w:cs="Calibri"/>
                <w:color w:val="FFFFFF"/>
                <w:sz w:val="16"/>
                <w:szCs w:val="16"/>
                <w:lang w:val="el-GR"/>
              </w:rPr>
              <w:t>Κωδικός</w:t>
            </w:r>
          </w:p>
        </w:tc>
        <w:tc>
          <w:tcPr>
            <w:tcW w:w="1071" w:type="dxa"/>
            <w:tcBorders>
              <w:top w:val="single" w:sz="4" w:space="0" w:color="auto"/>
              <w:left w:val="single" w:sz="4" w:space="0" w:color="auto"/>
              <w:bottom w:val="single" w:sz="4" w:space="0" w:color="auto"/>
              <w:right w:val="single" w:sz="4" w:space="0" w:color="auto"/>
            </w:tcBorders>
            <w:shd w:val="clear" w:color="000000" w:fill="68217A"/>
            <w:vAlign w:val="center"/>
            <w:hideMark/>
          </w:tcPr>
          <w:p w14:paraId="2B98BEBD" w14:textId="77777777" w:rsidR="002556A3" w:rsidRPr="00E7379C" w:rsidRDefault="002556A3" w:rsidP="00CC7444">
            <w:pPr>
              <w:jc w:val="center"/>
              <w:rPr>
                <w:rFonts w:ascii="Calibri" w:hAnsi="Calibri" w:cs="Calibri"/>
                <w:color w:val="FFFFFF"/>
                <w:sz w:val="16"/>
                <w:szCs w:val="16"/>
              </w:rPr>
            </w:pPr>
            <w:r w:rsidRPr="00E7379C">
              <w:rPr>
                <w:rFonts w:ascii="Calibri" w:hAnsi="Calibri" w:cs="Calibri"/>
                <w:color w:val="FFFFFF"/>
                <w:sz w:val="16"/>
                <w:szCs w:val="16"/>
              </w:rPr>
              <w:t>Σύνολο</w:t>
            </w:r>
          </w:p>
        </w:tc>
      </w:tr>
      <w:tr w:rsidR="002556A3" w:rsidRPr="00E7379C" w14:paraId="216B9942" w14:textId="77777777" w:rsidTr="00CC7444">
        <w:trPr>
          <w:trHeight w:val="48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533E134C"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w:t>
            </w:r>
          </w:p>
        </w:tc>
        <w:tc>
          <w:tcPr>
            <w:tcW w:w="6229" w:type="dxa"/>
            <w:tcBorders>
              <w:top w:val="nil"/>
              <w:left w:val="nil"/>
              <w:bottom w:val="single" w:sz="4" w:space="0" w:color="auto"/>
              <w:right w:val="single" w:sz="4" w:space="0" w:color="auto"/>
            </w:tcBorders>
            <w:shd w:val="clear" w:color="auto" w:fill="auto"/>
            <w:vAlign w:val="center"/>
          </w:tcPr>
          <w:p w14:paraId="0F772A25"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color w:val="000000"/>
                <w:sz w:val="18"/>
                <w:szCs w:val="18"/>
              </w:rPr>
              <w:t>M365 E5 Unified Sub Per User</w:t>
            </w:r>
          </w:p>
        </w:tc>
        <w:tc>
          <w:tcPr>
            <w:tcW w:w="1071" w:type="dxa"/>
            <w:tcBorders>
              <w:top w:val="single" w:sz="4" w:space="0" w:color="auto"/>
              <w:left w:val="nil"/>
              <w:bottom w:val="single" w:sz="4" w:space="0" w:color="auto"/>
              <w:right w:val="single" w:sz="4" w:space="0" w:color="auto"/>
            </w:tcBorders>
            <w:vAlign w:val="center"/>
          </w:tcPr>
          <w:p w14:paraId="6998979E"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color w:val="000000"/>
                <w:sz w:val="18"/>
                <w:szCs w:val="18"/>
              </w:rPr>
              <w:t xml:space="preserve">AAD-33168 </w:t>
            </w:r>
          </w:p>
        </w:tc>
        <w:tc>
          <w:tcPr>
            <w:tcW w:w="1071" w:type="dxa"/>
            <w:tcBorders>
              <w:top w:val="nil"/>
              <w:left w:val="single" w:sz="4" w:space="0" w:color="auto"/>
              <w:bottom w:val="single" w:sz="4" w:space="0" w:color="auto"/>
              <w:right w:val="single" w:sz="4" w:space="0" w:color="auto"/>
            </w:tcBorders>
            <w:shd w:val="clear" w:color="auto" w:fill="auto"/>
            <w:vAlign w:val="center"/>
          </w:tcPr>
          <w:p w14:paraId="1DFD81DC"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100</w:t>
            </w:r>
          </w:p>
        </w:tc>
      </w:tr>
      <w:tr w:rsidR="002556A3" w:rsidRPr="00E7379C" w14:paraId="0348F163" w14:textId="77777777" w:rsidTr="00CC7444">
        <w:trPr>
          <w:trHeight w:val="48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37E345A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w:t>
            </w:r>
          </w:p>
        </w:tc>
        <w:tc>
          <w:tcPr>
            <w:tcW w:w="6229" w:type="dxa"/>
            <w:tcBorders>
              <w:top w:val="nil"/>
              <w:left w:val="nil"/>
              <w:bottom w:val="single" w:sz="4" w:space="0" w:color="auto"/>
              <w:right w:val="single" w:sz="4" w:space="0" w:color="auto"/>
            </w:tcBorders>
            <w:shd w:val="clear" w:color="auto" w:fill="auto"/>
            <w:vAlign w:val="center"/>
          </w:tcPr>
          <w:p w14:paraId="24F3045C"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M365 E3 Unified Sub Per User</w:t>
            </w:r>
          </w:p>
        </w:tc>
        <w:tc>
          <w:tcPr>
            <w:tcW w:w="1071" w:type="dxa"/>
            <w:tcBorders>
              <w:top w:val="single" w:sz="4" w:space="0" w:color="auto"/>
              <w:left w:val="nil"/>
              <w:bottom w:val="single" w:sz="4" w:space="0" w:color="auto"/>
              <w:right w:val="single" w:sz="4" w:space="0" w:color="auto"/>
            </w:tcBorders>
            <w:vAlign w:val="center"/>
          </w:tcPr>
          <w:p w14:paraId="19FB1338"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color w:val="000000"/>
                <w:sz w:val="18"/>
                <w:szCs w:val="18"/>
              </w:rPr>
              <w:t>AAD-33204</w:t>
            </w:r>
          </w:p>
        </w:tc>
        <w:tc>
          <w:tcPr>
            <w:tcW w:w="1071" w:type="dxa"/>
            <w:tcBorders>
              <w:top w:val="nil"/>
              <w:left w:val="single" w:sz="4" w:space="0" w:color="auto"/>
              <w:bottom w:val="single" w:sz="4" w:space="0" w:color="auto"/>
              <w:right w:val="single" w:sz="4" w:space="0" w:color="auto"/>
            </w:tcBorders>
            <w:shd w:val="clear" w:color="auto" w:fill="auto"/>
            <w:vAlign w:val="center"/>
          </w:tcPr>
          <w:p w14:paraId="501CFDF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6.121</w:t>
            </w:r>
          </w:p>
        </w:tc>
      </w:tr>
      <w:tr w:rsidR="002556A3" w:rsidRPr="00E7379C" w14:paraId="3D59457D" w14:textId="77777777" w:rsidTr="00CC7444">
        <w:trPr>
          <w:trHeight w:val="48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0611CF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3</w:t>
            </w:r>
          </w:p>
        </w:tc>
        <w:tc>
          <w:tcPr>
            <w:tcW w:w="6229" w:type="dxa"/>
            <w:tcBorders>
              <w:top w:val="nil"/>
              <w:left w:val="nil"/>
              <w:bottom w:val="single" w:sz="4" w:space="0" w:color="auto"/>
              <w:right w:val="single" w:sz="4" w:space="0" w:color="auto"/>
            </w:tcBorders>
            <w:shd w:val="clear" w:color="auto" w:fill="auto"/>
            <w:vAlign w:val="center"/>
          </w:tcPr>
          <w:p w14:paraId="48A0D379" w14:textId="77777777" w:rsidR="002556A3" w:rsidRPr="003A661C" w:rsidRDefault="002556A3" w:rsidP="00CC7444">
            <w:pPr>
              <w:jc w:val="center"/>
              <w:rPr>
                <w:sz w:val="18"/>
                <w:szCs w:val="18"/>
                <w:lang w:val="en-US"/>
              </w:rPr>
            </w:pPr>
            <w:r w:rsidRPr="003A661C">
              <w:rPr>
                <w:rFonts w:ascii="Calibri" w:hAnsi="Calibri" w:cs="Calibri"/>
                <w:sz w:val="18"/>
                <w:szCs w:val="18"/>
              </w:rPr>
              <w:t>M365 E3 Unified Sub Per User from SA</w:t>
            </w:r>
          </w:p>
        </w:tc>
        <w:tc>
          <w:tcPr>
            <w:tcW w:w="1071" w:type="dxa"/>
            <w:tcBorders>
              <w:top w:val="single" w:sz="4" w:space="0" w:color="auto"/>
              <w:left w:val="nil"/>
              <w:bottom w:val="single" w:sz="4" w:space="0" w:color="auto"/>
              <w:right w:val="single" w:sz="4" w:space="0" w:color="auto"/>
            </w:tcBorders>
            <w:vAlign w:val="center"/>
          </w:tcPr>
          <w:p w14:paraId="5CDDAC16"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AAD-33200</w:t>
            </w:r>
          </w:p>
        </w:tc>
        <w:tc>
          <w:tcPr>
            <w:tcW w:w="1071" w:type="dxa"/>
            <w:tcBorders>
              <w:top w:val="nil"/>
              <w:left w:val="single" w:sz="4" w:space="0" w:color="auto"/>
              <w:bottom w:val="single" w:sz="4" w:space="0" w:color="auto"/>
              <w:right w:val="single" w:sz="4" w:space="0" w:color="auto"/>
            </w:tcBorders>
            <w:shd w:val="clear" w:color="auto" w:fill="auto"/>
            <w:vAlign w:val="center"/>
          </w:tcPr>
          <w:p w14:paraId="3F1FADB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5.600</w:t>
            </w:r>
          </w:p>
        </w:tc>
      </w:tr>
      <w:tr w:rsidR="002556A3" w:rsidRPr="00E7379C" w14:paraId="4AF33E9B" w14:textId="77777777" w:rsidTr="00CC7444">
        <w:trPr>
          <w:trHeight w:val="503"/>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24CBA2BB"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4</w:t>
            </w:r>
          </w:p>
        </w:tc>
        <w:tc>
          <w:tcPr>
            <w:tcW w:w="6229" w:type="dxa"/>
            <w:tcBorders>
              <w:top w:val="nil"/>
              <w:left w:val="nil"/>
              <w:bottom w:val="single" w:sz="4" w:space="0" w:color="auto"/>
              <w:right w:val="single" w:sz="4" w:space="0" w:color="auto"/>
            </w:tcBorders>
            <w:shd w:val="clear" w:color="auto" w:fill="auto"/>
            <w:vAlign w:val="center"/>
            <w:hideMark/>
          </w:tcPr>
          <w:p w14:paraId="332E9D00"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O365 E3 Sub Per User</w:t>
            </w:r>
          </w:p>
        </w:tc>
        <w:tc>
          <w:tcPr>
            <w:tcW w:w="1071" w:type="dxa"/>
            <w:tcBorders>
              <w:top w:val="single" w:sz="4" w:space="0" w:color="auto"/>
              <w:left w:val="nil"/>
              <w:bottom w:val="single" w:sz="4" w:space="0" w:color="auto"/>
              <w:right w:val="single" w:sz="4" w:space="0" w:color="auto"/>
            </w:tcBorders>
            <w:vAlign w:val="center"/>
          </w:tcPr>
          <w:p w14:paraId="1E49E444"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AAA-10842</w:t>
            </w:r>
          </w:p>
        </w:tc>
        <w:tc>
          <w:tcPr>
            <w:tcW w:w="1071" w:type="dxa"/>
            <w:tcBorders>
              <w:top w:val="nil"/>
              <w:left w:val="single" w:sz="4" w:space="0" w:color="auto"/>
              <w:bottom w:val="single" w:sz="4" w:space="0" w:color="auto"/>
              <w:right w:val="single" w:sz="4" w:space="0" w:color="auto"/>
            </w:tcBorders>
            <w:shd w:val="clear" w:color="auto" w:fill="auto"/>
            <w:vAlign w:val="center"/>
            <w:hideMark/>
          </w:tcPr>
          <w:p w14:paraId="13C6C153" w14:textId="77777777" w:rsidR="002556A3" w:rsidRPr="003A661C" w:rsidRDefault="002556A3" w:rsidP="00CC7444">
            <w:pPr>
              <w:jc w:val="center"/>
              <w:rPr>
                <w:rFonts w:ascii="Calibri" w:hAnsi="Calibri" w:cs="Calibri"/>
                <w:b/>
                <w:bCs/>
                <w:color w:val="000000"/>
                <w:sz w:val="16"/>
                <w:szCs w:val="16"/>
                <w:lang w:val="en-US"/>
              </w:rPr>
            </w:pPr>
            <w:r w:rsidRPr="003A661C">
              <w:rPr>
                <w:rFonts w:ascii="Calibri" w:hAnsi="Calibri" w:cs="Calibri"/>
                <w:sz w:val="16"/>
                <w:szCs w:val="16"/>
                <w:lang w:val="en-US"/>
              </w:rPr>
              <w:t>16.890</w:t>
            </w:r>
          </w:p>
        </w:tc>
      </w:tr>
      <w:tr w:rsidR="002556A3" w:rsidRPr="00E7379C" w14:paraId="6C36D6D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70B595A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5</w:t>
            </w:r>
          </w:p>
        </w:tc>
        <w:tc>
          <w:tcPr>
            <w:tcW w:w="6229" w:type="dxa"/>
            <w:tcBorders>
              <w:top w:val="nil"/>
              <w:left w:val="nil"/>
              <w:bottom w:val="single" w:sz="4" w:space="0" w:color="auto"/>
              <w:right w:val="single" w:sz="4" w:space="0" w:color="auto"/>
            </w:tcBorders>
            <w:shd w:val="clear" w:color="auto" w:fill="auto"/>
            <w:vAlign w:val="center"/>
            <w:hideMark/>
          </w:tcPr>
          <w:p w14:paraId="013AFD3E"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O365 E1 Sub Per User</w:t>
            </w:r>
          </w:p>
        </w:tc>
        <w:tc>
          <w:tcPr>
            <w:tcW w:w="1071" w:type="dxa"/>
            <w:tcBorders>
              <w:top w:val="single" w:sz="4" w:space="0" w:color="auto"/>
              <w:left w:val="nil"/>
              <w:bottom w:val="single" w:sz="4" w:space="0" w:color="auto"/>
              <w:right w:val="single" w:sz="4" w:space="0" w:color="auto"/>
            </w:tcBorders>
            <w:vAlign w:val="center"/>
          </w:tcPr>
          <w:p w14:paraId="4F11D16B"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T6A-00024</w:t>
            </w:r>
          </w:p>
        </w:tc>
        <w:tc>
          <w:tcPr>
            <w:tcW w:w="1071" w:type="dxa"/>
            <w:tcBorders>
              <w:top w:val="nil"/>
              <w:left w:val="single" w:sz="4" w:space="0" w:color="auto"/>
              <w:bottom w:val="single" w:sz="4" w:space="0" w:color="auto"/>
              <w:right w:val="single" w:sz="4" w:space="0" w:color="auto"/>
            </w:tcBorders>
            <w:shd w:val="clear" w:color="auto" w:fill="auto"/>
            <w:vAlign w:val="center"/>
            <w:hideMark/>
          </w:tcPr>
          <w:p w14:paraId="799BE1EA" w14:textId="77777777" w:rsidR="002556A3" w:rsidRPr="003A661C" w:rsidRDefault="002556A3" w:rsidP="00CC7444">
            <w:pPr>
              <w:jc w:val="center"/>
              <w:rPr>
                <w:rFonts w:ascii="Calibri" w:hAnsi="Calibri" w:cs="Calibri"/>
                <w:b/>
                <w:bCs/>
                <w:color w:val="000000"/>
                <w:sz w:val="16"/>
                <w:szCs w:val="16"/>
                <w:lang w:val="en-US"/>
              </w:rPr>
            </w:pPr>
            <w:r w:rsidRPr="003A661C">
              <w:rPr>
                <w:rFonts w:ascii="Calibri" w:hAnsi="Calibri" w:cs="Calibri"/>
                <w:sz w:val="16"/>
                <w:szCs w:val="16"/>
                <w:lang w:val="en-US"/>
              </w:rPr>
              <w:t>8.650</w:t>
            </w:r>
          </w:p>
        </w:tc>
      </w:tr>
      <w:tr w:rsidR="002556A3" w:rsidRPr="00E7379C" w14:paraId="40BA922E"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EDC509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6</w:t>
            </w:r>
          </w:p>
        </w:tc>
        <w:tc>
          <w:tcPr>
            <w:tcW w:w="6229" w:type="dxa"/>
            <w:tcBorders>
              <w:top w:val="nil"/>
              <w:left w:val="nil"/>
              <w:bottom w:val="single" w:sz="4" w:space="0" w:color="auto"/>
              <w:right w:val="single" w:sz="4" w:space="0" w:color="auto"/>
            </w:tcBorders>
            <w:shd w:val="clear" w:color="auto" w:fill="auto"/>
            <w:vAlign w:val="center"/>
          </w:tcPr>
          <w:p w14:paraId="350BA484"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M365 Apps Enterprise Sub Per User</w:t>
            </w:r>
          </w:p>
        </w:tc>
        <w:tc>
          <w:tcPr>
            <w:tcW w:w="1071" w:type="dxa"/>
            <w:tcBorders>
              <w:top w:val="single" w:sz="4" w:space="0" w:color="auto"/>
              <w:left w:val="nil"/>
              <w:bottom w:val="single" w:sz="4" w:space="0" w:color="auto"/>
              <w:right w:val="single" w:sz="4" w:space="0" w:color="auto"/>
            </w:tcBorders>
            <w:vAlign w:val="center"/>
          </w:tcPr>
          <w:p w14:paraId="1AB32DA1"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3JJ-00003</w:t>
            </w:r>
          </w:p>
        </w:tc>
        <w:tc>
          <w:tcPr>
            <w:tcW w:w="1071" w:type="dxa"/>
            <w:tcBorders>
              <w:top w:val="nil"/>
              <w:left w:val="single" w:sz="4" w:space="0" w:color="auto"/>
              <w:bottom w:val="single" w:sz="4" w:space="0" w:color="auto"/>
              <w:right w:val="single" w:sz="4" w:space="0" w:color="auto"/>
            </w:tcBorders>
            <w:shd w:val="clear" w:color="auto" w:fill="auto"/>
            <w:vAlign w:val="center"/>
          </w:tcPr>
          <w:p w14:paraId="66EA2C83" w14:textId="77777777" w:rsidR="002556A3" w:rsidRPr="003A661C" w:rsidRDefault="002556A3" w:rsidP="00CC7444">
            <w:pPr>
              <w:jc w:val="center"/>
              <w:rPr>
                <w:rFonts w:ascii="Calibri" w:hAnsi="Calibri" w:cs="Calibri"/>
                <w:b/>
                <w:bCs/>
                <w:color w:val="000000"/>
                <w:sz w:val="16"/>
                <w:szCs w:val="16"/>
              </w:rPr>
            </w:pPr>
            <w:r w:rsidRPr="003A661C">
              <w:rPr>
                <w:rFonts w:ascii="Calibri" w:hAnsi="Calibri" w:cs="Calibri"/>
                <w:sz w:val="16"/>
                <w:szCs w:val="16"/>
              </w:rPr>
              <w:t>12</w:t>
            </w:r>
            <w:r w:rsidRPr="003A661C">
              <w:rPr>
                <w:rFonts w:ascii="Calibri" w:hAnsi="Calibri" w:cs="Calibri"/>
                <w:sz w:val="16"/>
                <w:szCs w:val="16"/>
                <w:lang w:val="en-US"/>
              </w:rPr>
              <w:t>.</w:t>
            </w:r>
            <w:r w:rsidRPr="003A661C">
              <w:rPr>
                <w:rFonts w:ascii="Calibri" w:hAnsi="Calibri" w:cs="Calibri"/>
                <w:sz w:val="16"/>
                <w:szCs w:val="16"/>
              </w:rPr>
              <w:t>189</w:t>
            </w:r>
          </w:p>
        </w:tc>
      </w:tr>
      <w:tr w:rsidR="002556A3" w:rsidRPr="00E7379C" w14:paraId="4B109B71"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5086BA7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7</w:t>
            </w:r>
          </w:p>
        </w:tc>
        <w:tc>
          <w:tcPr>
            <w:tcW w:w="6229" w:type="dxa"/>
            <w:tcBorders>
              <w:top w:val="nil"/>
              <w:left w:val="nil"/>
              <w:bottom w:val="single" w:sz="4" w:space="0" w:color="auto"/>
              <w:right w:val="single" w:sz="4" w:space="0" w:color="auto"/>
            </w:tcBorders>
            <w:shd w:val="clear" w:color="auto" w:fill="auto"/>
            <w:vAlign w:val="center"/>
          </w:tcPr>
          <w:p w14:paraId="5BAC3335"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EMS E3 ALng Sub Per User</w:t>
            </w:r>
          </w:p>
        </w:tc>
        <w:tc>
          <w:tcPr>
            <w:tcW w:w="1071" w:type="dxa"/>
            <w:tcBorders>
              <w:top w:val="single" w:sz="4" w:space="0" w:color="auto"/>
              <w:left w:val="nil"/>
              <w:bottom w:val="single" w:sz="4" w:space="0" w:color="auto"/>
              <w:right w:val="single" w:sz="4" w:space="0" w:color="auto"/>
            </w:tcBorders>
            <w:vAlign w:val="center"/>
          </w:tcPr>
          <w:p w14:paraId="78355922"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AAA-10732</w:t>
            </w:r>
          </w:p>
        </w:tc>
        <w:tc>
          <w:tcPr>
            <w:tcW w:w="1071" w:type="dxa"/>
            <w:tcBorders>
              <w:top w:val="nil"/>
              <w:left w:val="single" w:sz="4" w:space="0" w:color="auto"/>
              <w:bottom w:val="single" w:sz="4" w:space="0" w:color="auto"/>
              <w:right w:val="single" w:sz="4" w:space="0" w:color="auto"/>
            </w:tcBorders>
            <w:shd w:val="clear" w:color="auto" w:fill="auto"/>
            <w:vAlign w:val="center"/>
          </w:tcPr>
          <w:p w14:paraId="31A9683C" w14:textId="77777777" w:rsidR="002556A3" w:rsidRPr="003A661C" w:rsidRDefault="002556A3" w:rsidP="00CC7444">
            <w:pPr>
              <w:jc w:val="center"/>
              <w:rPr>
                <w:rFonts w:ascii="Calibri" w:hAnsi="Calibri" w:cs="Calibri"/>
                <w:b/>
                <w:bCs/>
                <w:color w:val="000000"/>
                <w:sz w:val="16"/>
                <w:szCs w:val="16"/>
              </w:rPr>
            </w:pPr>
            <w:r w:rsidRPr="003A661C">
              <w:rPr>
                <w:rFonts w:ascii="Calibri" w:hAnsi="Calibri" w:cs="Calibri"/>
                <w:sz w:val="16"/>
                <w:szCs w:val="16"/>
              </w:rPr>
              <w:t>5</w:t>
            </w:r>
            <w:r w:rsidRPr="003A661C">
              <w:rPr>
                <w:rFonts w:ascii="Calibri" w:hAnsi="Calibri" w:cs="Calibri"/>
                <w:sz w:val="16"/>
                <w:szCs w:val="16"/>
                <w:lang w:val="en-US"/>
              </w:rPr>
              <w:t>.</w:t>
            </w:r>
            <w:r w:rsidRPr="003A661C">
              <w:rPr>
                <w:rFonts w:ascii="Calibri" w:hAnsi="Calibri" w:cs="Calibri"/>
                <w:sz w:val="16"/>
                <w:szCs w:val="16"/>
              </w:rPr>
              <w:t>890</w:t>
            </w:r>
          </w:p>
        </w:tc>
      </w:tr>
      <w:tr w:rsidR="002556A3" w:rsidRPr="00E7379C" w14:paraId="1E66D026"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5728092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8</w:t>
            </w:r>
          </w:p>
        </w:tc>
        <w:tc>
          <w:tcPr>
            <w:tcW w:w="6229" w:type="dxa"/>
            <w:tcBorders>
              <w:top w:val="nil"/>
              <w:left w:val="nil"/>
              <w:bottom w:val="single" w:sz="4" w:space="0" w:color="auto"/>
              <w:right w:val="single" w:sz="4" w:space="0" w:color="auto"/>
            </w:tcBorders>
            <w:shd w:val="clear" w:color="auto" w:fill="auto"/>
            <w:vAlign w:val="center"/>
          </w:tcPr>
          <w:p w14:paraId="35F310FA"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Win E3 ALng Sub MVL Per User</w:t>
            </w:r>
          </w:p>
        </w:tc>
        <w:tc>
          <w:tcPr>
            <w:tcW w:w="1071" w:type="dxa"/>
            <w:tcBorders>
              <w:top w:val="single" w:sz="4" w:space="0" w:color="auto"/>
              <w:left w:val="nil"/>
              <w:bottom w:val="single" w:sz="4" w:space="0" w:color="auto"/>
              <w:right w:val="single" w:sz="4" w:space="0" w:color="auto"/>
            </w:tcBorders>
            <w:vAlign w:val="center"/>
          </w:tcPr>
          <w:p w14:paraId="48DF266E"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AAA-10787</w:t>
            </w:r>
          </w:p>
        </w:tc>
        <w:tc>
          <w:tcPr>
            <w:tcW w:w="1071" w:type="dxa"/>
            <w:tcBorders>
              <w:top w:val="nil"/>
              <w:left w:val="single" w:sz="4" w:space="0" w:color="auto"/>
              <w:bottom w:val="single" w:sz="4" w:space="0" w:color="auto"/>
              <w:right w:val="single" w:sz="4" w:space="0" w:color="auto"/>
            </w:tcBorders>
            <w:shd w:val="clear" w:color="auto" w:fill="auto"/>
            <w:vAlign w:val="center"/>
          </w:tcPr>
          <w:p w14:paraId="33D21B1C" w14:textId="77777777" w:rsidR="002556A3" w:rsidRPr="003A661C" w:rsidRDefault="002556A3" w:rsidP="00CC7444">
            <w:pPr>
              <w:jc w:val="center"/>
              <w:rPr>
                <w:rFonts w:ascii="Calibri" w:hAnsi="Calibri" w:cs="Calibri"/>
                <w:b/>
                <w:bCs/>
                <w:color w:val="000000"/>
                <w:sz w:val="16"/>
                <w:szCs w:val="16"/>
                <w:lang w:val="en-US"/>
              </w:rPr>
            </w:pPr>
            <w:r w:rsidRPr="003A661C">
              <w:rPr>
                <w:rFonts w:ascii="Calibri" w:hAnsi="Calibri" w:cs="Calibri"/>
                <w:sz w:val="16"/>
                <w:szCs w:val="16"/>
              </w:rPr>
              <w:t>1</w:t>
            </w:r>
            <w:r w:rsidRPr="003A661C">
              <w:rPr>
                <w:rFonts w:ascii="Calibri" w:hAnsi="Calibri" w:cs="Calibri"/>
                <w:sz w:val="16"/>
                <w:szCs w:val="16"/>
                <w:lang w:val="en-US"/>
              </w:rPr>
              <w:t>.</w:t>
            </w:r>
            <w:r w:rsidRPr="003A661C">
              <w:rPr>
                <w:rFonts w:ascii="Calibri" w:hAnsi="Calibri" w:cs="Calibri"/>
                <w:sz w:val="16"/>
                <w:szCs w:val="16"/>
              </w:rPr>
              <w:t>100</w:t>
            </w:r>
          </w:p>
        </w:tc>
      </w:tr>
      <w:tr w:rsidR="002556A3" w:rsidRPr="00E7379C" w14:paraId="2889055A"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694C0683"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9</w:t>
            </w:r>
          </w:p>
        </w:tc>
        <w:tc>
          <w:tcPr>
            <w:tcW w:w="6229" w:type="dxa"/>
            <w:tcBorders>
              <w:top w:val="nil"/>
              <w:left w:val="nil"/>
              <w:bottom w:val="single" w:sz="4" w:space="0" w:color="auto"/>
              <w:right w:val="single" w:sz="4" w:space="0" w:color="auto"/>
            </w:tcBorders>
            <w:shd w:val="clear" w:color="auto" w:fill="auto"/>
            <w:vAlign w:val="center"/>
          </w:tcPr>
          <w:p w14:paraId="24A2BF16"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Win E3 from SA ALng Sub MVL Per User</w:t>
            </w:r>
          </w:p>
        </w:tc>
        <w:tc>
          <w:tcPr>
            <w:tcW w:w="1071" w:type="dxa"/>
            <w:tcBorders>
              <w:top w:val="single" w:sz="4" w:space="0" w:color="auto"/>
              <w:left w:val="nil"/>
              <w:bottom w:val="single" w:sz="4" w:space="0" w:color="auto"/>
              <w:right w:val="single" w:sz="4" w:space="0" w:color="auto"/>
            </w:tcBorders>
            <w:vAlign w:val="center"/>
          </w:tcPr>
          <w:p w14:paraId="12896D43"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AAA-10766</w:t>
            </w:r>
          </w:p>
        </w:tc>
        <w:tc>
          <w:tcPr>
            <w:tcW w:w="1071" w:type="dxa"/>
            <w:tcBorders>
              <w:top w:val="nil"/>
              <w:left w:val="single" w:sz="4" w:space="0" w:color="auto"/>
              <w:bottom w:val="single" w:sz="4" w:space="0" w:color="auto"/>
              <w:right w:val="single" w:sz="4" w:space="0" w:color="auto"/>
            </w:tcBorders>
            <w:shd w:val="clear" w:color="auto" w:fill="auto"/>
            <w:vAlign w:val="center"/>
          </w:tcPr>
          <w:p w14:paraId="3D3154A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20.000</w:t>
            </w:r>
          </w:p>
        </w:tc>
      </w:tr>
      <w:tr w:rsidR="002556A3" w:rsidRPr="00E7379C" w14:paraId="71698E2C"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B9F0525"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10</w:t>
            </w:r>
          </w:p>
        </w:tc>
        <w:tc>
          <w:tcPr>
            <w:tcW w:w="6229" w:type="dxa"/>
            <w:tcBorders>
              <w:top w:val="nil"/>
              <w:left w:val="nil"/>
              <w:bottom w:val="single" w:sz="4" w:space="0" w:color="auto"/>
              <w:right w:val="single" w:sz="4" w:space="0" w:color="auto"/>
            </w:tcBorders>
            <w:shd w:val="clear" w:color="auto" w:fill="auto"/>
            <w:vAlign w:val="center"/>
          </w:tcPr>
          <w:p w14:paraId="0E951FCE"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Defender Endpoint P1 Sub Per User</w:t>
            </w:r>
          </w:p>
        </w:tc>
        <w:tc>
          <w:tcPr>
            <w:tcW w:w="1071" w:type="dxa"/>
            <w:tcBorders>
              <w:top w:val="single" w:sz="4" w:space="0" w:color="auto"/>
              <w:left w:val="nil"/>
              <w:bottom w:val="single" w:sz="4" w:space="0" w:color="auto"/>
              <w:right w:val="single" w:sz="4" w:space="0" w:color="auto"/>
            </w:tcBorders>
            <w:vAlign w:val="center"/>
          </w:tcPr>
          <w:p w14:paraId="09F1E0A1"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I1F-00004</w:t>
            </w:r>
          </w:p>
        </w:tc>
        <w:tc>
          <w:tcPr>
            <w:tcW w:w="1071" w:type="dxa"/>
            <w:tcBorders>
              <w:top w:val="nil"/>
              <w:left w:val="single" w:sz="4" w:space="0" w:color="auto"/>
              <w:bottom w:val="single" w:sz="4" w:space="0" w:color="auto"/>
              <w:right w:val="single" w:sz="4" w:space="0" w:color="auto"/>
            </w:tcBorders>
            <w:shd w:val="clear" w:color="auto" w:fill="auto"/>
            <w:vAlign w:val="center"/>
          </w:tcPr>
          <w:p w14:paraId="1F433C3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1.000</w:t>
            </w:r>
          </w:p>
        </w:tc>
      </w:tr>
      <w:tr w:rsidR="002556A3" w:rsidRPr="00E7379C" w14:paraId="7B6C1672"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98034C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11</w:t>
            </w:r>
          </w:p>
        </w:tc>
        <w:tc>
          <w:tcPr>
            <w:tcW w:w="6229" w:type="dxa"/>
            <w:tcBorders>
              <w:top w:val="nil"/>
              <w:left w:val="nil"/>
              <w:bottom w:val="single" w:sz="4" w:space="0" w:color="auto"/>
              <w:right w:val="single" w:sz="4" w:space="0" w:color="auto"/>
            </w:tcBorders>
            <w:shd w:val="clear" w:color="auto" w:fill="auto"/>
            <w:vAlign w:val="center"/>
          </w:tcPr>
          <w:p w14:paraId="4675ADCE"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Defender O365 P2 Sub per User</w:t>
            </w:r>
          </w:p>
        </w:tc>
        <w:tc>
          <w:tcPr>
            <w:tcW w:w="1071" w:type="dxa"/>
            <w:tcBorders>
              <w:top w:val="single" w:sz="4" w:space="0" w:color="auto"/>
              <w:left w:val="nil"/>
              <w:bottom w:val="single" w:sz="4" w:space="0" w:color="auto"/>
              <w:right w:val="single" w:sz="4" w:space="0" w:color="auto"/>
            </w:tcBorders>
            <w:vAlign w:val="center"/>
          </w:tcPr>
          <w:p w14:paraId="2B9986E3"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FSZ-00002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3BD87E25" w14:textId="77777777" w:rsidR="002556A3" w:rsidRPr="003A661C" w:rsidRDefault="002556A3" w:rsidP="00CC7444">
            <w:pPr>
              <w:jc w:val="center"/>
              <w:rPr>
                <w:rFonts w:ascii="Calibri" w:hAnsi="Calibri" w:cs="Calibri"/>
                <w:b/>
                <w:bCs/>
                <w:color w:val="000000"/>
                <w:sz w:val="16"/>
                <w:szCs w:val="16"/>
              </w:rPr>
            </w:pPr>
            <w:r w:rsidRPr="003A661C">
              <w:rPr>
                <w:rFonts w:ascii="Calibri" w:hAnsi="Calibri" w:cs="Calibri"/>
                <w:sz w:val="16"/>
                <w:szCs w:val="16"/>
              </w:rPr>
              <w:t>15</w:t>
            </w:r>
            <w:r w:rsidRPr="003A661C">
              <w:rPr>
                <w:rFonts w:ascii="Calibri" w:hAnsi="Calibri" w:cs="Calibri"/>
                <w:sz w:val="16"/>
                <w:szCs w:val="16"/>
                <w:lang w:val="en-US"/>
              </w:rPr>
              <w:t>.</w:t>
            </w:r>
            <w:r w:rsidRPr="003A661C">
              <w:rPr>
                <w:rFonts w:ascii="Calibri" w:hAnsi="Calibri" w:cs="Calibri"/>
                <w:sz w:val="16"/>
                <w:szCs w:val="16"/>
              </w:rPr>
              <w:t>000</w:t>
            </w:r>
          </w:p>
        </w:tc>
      </w:tr>
      <w:tr w:rsidR="002556A3" w:rsidRPr="00E7379C" w14:paraId="1272A890"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CA61EC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12</w:t>
            </w:r>
          </w:p>
        </w:tc>
        <w:tc>
          <w:tcPr>
            <w:tcW w:w="6229" w:type="dxa"/>
            <w:tcBorders>
              <w:top w:val="nil"/>
              <w:left w:val="nil"/>
              <w:bottom w:val="single" w:sz="4" w:space="0" w:color="auto"/>
              <w:right w:val="single" w:sz="4" w:space="0" w:color="auto"/>
            </w:tcBorders>
            <w:shd w:val="clear" w:color="auto" w:fill="auto"/>
            <w:vAlign w:val="center"/>
          </w:tcPr>
          <w:p w14:paraId="0BF7B2CE"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M365 E5 Compliance Sub Per User</w:t>
            </w:r>
          </w:p>
        </w:tc>
        <w:tc>
          <w:tcPr>
            <w:tcW w:w="1071" w:type="dxa"/>
            <w:tcBorders>
              <w:top w:val="single" w:sz="4" w:space="0" w:color="auto"/>
              <w:left w:val="nil"/>
              <w:bottom w:val="single" w:sz="4" w:space="0" w:color="auto"/>
              <w:right w:val="single" w:sz="4" w:space="0" w:color="auto"/>
            </w:tcBorders>
            <w:vAlign w:val="center"/>
          </w:tcPr>
          <w:p w14:paraId="38933BB7"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PEP-00002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03669BC6"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5</w:t>
            </w:r>
          </w:p>
        </w:tc>
      </w:tr>
      <w:tr w:rsidR="002556A3" w:rsidRPr="00E7379C" w14:paraId="0D236896"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53B9678A"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13</w:t>
            </w:r>
          </w:p>
        </w:tc>
        <w:tc>
          <w:tcPr>
            <w:tcW w:w="6229" w:type="dxa"/>
            <w:tcBorders>
              <w:top w:val="nil"/>
              <w:left w:val="nil"/>
              <w:bottom w:val="single" w:sz="4" w:space="0" w:color="auto"/>
              <w:right w:val="single" w:sz="4" w:space="0" w:color="auto"/>
            </w:tcBorders>
            <w:shd w:val="clear" w:color="auto" w:fill="auto"/>
            <w:vAlign w:val="center"/>
          </w:tcPr>
          <w:p w14:paraId="0AC60110"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M365 E5 IP &amp; Govern Sub Per User</w:t>
            </w:r>
          </w:p>
        </w:tc>
        <w:tc>
          <w:tcPr>
            <w:tcW w:w="1071" w:type="dxa"/>
            <w:tcBorders>
              <w:top w:val="single" w:sz="4" w:space="0" w:color="auto"/>
              <w:left w:val="nil"/>
              <w:bottom w:val="single" w:sz="4" w:space="0" w:color="auto"/>
              <w:right w:val="single" w:sz="4" w:space="0" w:color="auto"/>
            </w:tcBorders>
            <w:vAlign w:val="center"/>
          </w:tcPr>
          <w:p w14:paraId="692373D0"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1C9-00002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101EEAD3"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5</w:t>
            </w:r>
          </w:p>
        </w:tc>
      </w:tr>
      <w:tr w:rsidR="002556A3" w:rsidRPr="00E7379C" w14:paraId="3D546D04" w14:textId="77777777" w:rsidTr="00CC7444">
        <w:trPr>
          <w:trHeight w:val="255"/>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2270045B"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14</w:t>
            </w:r>
          </w:p>
        </w:tc>
        <w:tc>
          <w:tcPr>
            <w:tcW w:w="6229" w:type="dxa"/>
            <w:tcBorders>
              <w:top w:val="single" w:sz="4" w:space="0" w:color="auto"/>
              <w:left w:val="single" w:sz="4" w:space="0" w:color="auto"/>
              <w:bottom w:val="single" w:sz="4" w:space="0" w:color="auto"/>
              <w:right w:val="single" w:sz="4" w:space="0" w:color="auto"/>
            </w:tcBorders>
            <w:shd w:val="clear" w:color="auto" w:fill="auto"/>
            <w:vAlign w:val="center"/>
          </w:tcPr>
          <w:p w14:paraId="3E63E3EF"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6"/>
                <w:szCs w:val="16"/>
              </w:rPr>
              <w:t>M365 E5 Security Sub Per User</w:t>
            </w:r>
          </w:p>
        </w:tc>
        <w:tc>
          <w:tcPr>
            <w:tcW w:w="1071" w:type="dxa"/>
            <w:tcBorders>
              <w:top w:val="single" w:sz="4" w:space="0" w:color="auto"/>
              <w:left w:val="single" w:sz="4" w:space="0" w:color="auto"/>
              <w:bottom w:val="single" w:sz="4" w:space="0" w:color="auto"/>
              <w:right w:val="single" w:sz="4" w:space="0" w:color="auto"/>
            </w:tcBorders>
            <w:vAlign w:val="center"/>
          </w:tcPr>
          <w:p w14:paraId="192C2F9A"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6"/>
                <w:szCs w:val="16"/>
              </w:rPr>
              <w:t>PEJ-00002</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4F2AF060"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5</w:t>
            </w:r>
          </w:p>
        </w:tc>
      </w:tr>
      <w:tr w:rsidR="002556A3" w:rsidRPr="00E7379C" w14:paraId="0F9C73F1" w14:textId="77777777" w:rsidTr="00CC7444">
        <w:trPr>
          <w:trHeight w:val="255"/>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6AE6F9A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15</w:t>
            </w:r>
          </w:p>
        </w:tc>
        <w:tc>
          <w:tcPr>
            <w:tcW w:w="6229" w:type="dxa"/>
            <w:tcBorders>
              <w:top w:val="single" w:sz="4" w:space="0" w:color="auto"/>
              <w:left w:val="single" w:sz="4" w:space="0" w:color="auto"/>
              <w:bottom w:val="single" w:sz="4" w:space="0" w:color="auto"/>
              <w:right w:val="single" w:sz="4" w:space="0" w:color="auto"/>
            </w:tcBorders>
            <w:shd w:val="clear" w:color="auto" w:fill="auto"/>
            <w:vAlign w:val="center"/>
          </w:tcPr>
          <w:p w14:paraId="3A03AB1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M365 F3 FUSL Sub Per User</w:t>
            </w:r>
          </w:p>
        </w:tc>
        <w:tc>
          <w:tcPr>
            <w:tcW w:w="1071" w:type="dxa"/>
            <w:tcBorders>
              <w:top w:val="single" w:sz="4" w:space="0" w:color="auto"/>
              <w:left w:val="single" w:sz="4" w:space="0" w:color="auto"/>
              <w:bottom w:val="single" w:sz="4" w:space="0" w:color="auto"/>
              <w:right w:val="single" w:sz="4" w:space="0" w:color="auto"/>
            </w:tcBorders>
            <w:vAlign w:val="center"/>
          </w:tcPr>
          <w:p w14:paraId="39C89410"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JFX-00003</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5EE4EE72"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5</w:t>
            </w:r>
          </w:p>
        </w:tc>
      </w:tr>
      <w:tr w:rsidR="002556A3" w:rsidRPr="00E7379C" w14:paraId="6F05D04E" w14:textId="77777777" w:rsidTr="00CC7444">
        <w:trPr>
          <w:trHeight w:val="255"/>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0018A6F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16</w:t>
            </w:r>
          </w:p>
        </w:tc>
        <w:tc>
          <w:tcPr>
            <w:tcW w:w="6229" w:type="dxa"/>
            <w:tcBorders>
              <w:top w:val="single" w:sz="4" w:space="0" w:color="auto"/>
              <w:left w:val="nil"/>
              <w:bottom w:val="single" w:sz="4" w:space="0" w:color="auto"/>
              <w:right w:val="single" w:sz="4" w:space="0" w:color="auto"/>
            </w:tcBorders>
            <w:shd w:val="clear" w:color="auto" w:fill="auto"/>
            <w:vAlign w:val="center"/>
          </w:tcPr>
          <w:p w14:paraId="4CC91C7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Teams Phone Standard Sub Per User</w:t>
            </w:r>
          </w:p>
        </w:tc>
        <w:tc>
          <w:tcPr>
            <w:tcW w:w="1071" w:type="dxa"/>
            <w:tcBorders>
              <w:top w:val="single" w:sz="4" w:space="0" w:color="auto"/>
              <w:left w:val="nil"/>
              <w:bottom w:val="single" w:sz="4" w:space="0" w:color="auto"/>
              <w:right w:val="single" w:sz="4" w:space="0" w:color="auto"/>
            </w:tcBorders>
            <w:vAlign w:val="center"/>
          </w:tcPr>
          <w:p w14:paraId="5A56659D"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LK6-00004</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3F8511BA"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5</w:t>
            </w:r>
          </w:p>
        </w:tc>
      </w:tr>
      <w:tr w:rsidR="002556A3" w:rsidRPr="00E7379C" w14:paraId="54DA970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4D1521F8"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17</w:t>
            </w:r>
          </w:p>
        </w:tc>
        <w:tc>
          <w:tcPr>
            <w:tcW w:w="6229" w:type="dxa"/>
            <w:tcBorders>
              <w:top w:val="nil"/>
              <w:left w:val="nil"/>
              <w:bottom w:val="single" w:sz="4" w:space="0" w:color="auto"/>
              <w:right w:val="single" w:sz="4" w:space="0" w:color="auto"/>
            </w:tcBorders>
            <w:shd w:val="clear" w:color="auto" w:fill="auto"/>
            <w:vAlign w:val="center"/>
          </w:tcPr>
          <w:p w14:paraId="3EC4F4A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Teams Premium Introductory Pricing Sub Per User</w:t>
            </w:r>
          </w:p>
        </w:tc>
        <w:tc>
          <w:tcPr>
            <w:tcW w:w="1071" w:type="dxa"/>
            <w:tcBorders>
              <w:top w:val="single" w:sz="4" w:space="0" w:color="auto"/>
              <w:left w:val="nil"/>
              <w:bottom w:val="single" w:sz="4" w:space="0" w:color="auto"/>
              <w:right w:val="single" w:sz="4" w:space="0" w:color="auto"/>
            </w:tcBorders>
            <w:vAlign w:val="center"/>
          </w:tcPr>
          <w:p w14:paraId="24EA37B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WFI-00005</w:t>
            </w:r>
          </w:p>
        </w:tc>
        <w:tc>
          <w:tcPr>
            <w:tcW w:w="1071" w:type="dxa"/>
            <w:tcBorders>
              <w:top w:val="nil"/>
              <w:left w:val="single" w:sz="4" w:space="0" w:color="auto"/>
              <w:bottom w:val="single" w:sz="4" w:space="0" w:color="auto"/>
              <w:right w:val="single" w:sz="4" w:space="0" w:color="auto"/>
            </w:tcBorders>
            <w:shd w:val="clear" w:color="auto" w:fill="auto"/>
            <w:vAlign w:val="center"/>
          </w:tcPr>
          <w:p w14:paraId="4867E57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lang w:val="en-US"/>
              </w:rPr>
              <w:t>50</w:t>
            </w:r>
          </w:p>
        </w:tc>
      </w:tr>
      <w:tr w:rsidR="002556A3" w:rsidRPr="00E7379C" w14:paraId="494DCBE4"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60E0424D"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18</w:t>
            </w:r>
          </w:p>
        </w:tc>
        <w:tc>
          <w:tcPr>
            <w:tcW w:w="6229" w:type="dxa"/>
            <w:tcBorders>
              <w:top w:val="nil"/>
              <w:left w:val="nil"/>
              <w:bottom w:val="single" w:sz="4" w:space="0" w:color="auto"/>
              <w:right w:val="single" w:sz="4" w:space="0" w:color="auto"/>
            </w:tcBorders>
            <w:shd w:val="clear" w:color="auto" w:fill="auto"/>
            <w:vAlign w:val="center"/>
          </w:tcPr>
          <w:p w14:paraId="165C799D"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 xml:space="preserve">Teams Rooms Pro Sub Per Device </w:t>
            </w:r>
          </w:p>
        </w:tc>
        <w:tc>
          <w:tcPr>
            <w:tcW w:w="1071" w:type="dxa"/>
            <w:tcBorders>
              <w:top w:val="single" w:sz="4" w:space="0" w:color="auto"/>
              <w:left w:val="nil"/>
              <w:bottom w:val="single" w:sz="4" w:space="0" w:color="auto"/>
              <w:right w:val="single" w:sz="4" w:space="0" w:color="auto"/>
            </w:tcBorders>
            <w:vAlign w:val="center"/>
          </w:tcPr>
          <w:p w14:paraId="74B23640"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V9B-00001</w:t>
            </w:r>
          </w:p>
        </w:tc>
        <w:tc>
          <w:tcPr>
            <w:tcW w:w="1071" w:type="dxa"/>
            <w:tcBorders>
              <w:top w:val="nil"/>
              <w:left w:val="single" w:sz="4" w:space="0" w:color="auto"/>
              <w:bottom w:val="single" w:sz="4" w:space="0" w:color="auto"/>
              <w:right w:val="single" w:sz="4" w:space="0" w:color="auto"/>
            </w:tcBorders>
            <w:shd w:val="clear" w:color="auto" w:fill="auto"/>
            <w:vAlign w:val="center"/>
          </w:tcPr>
          <w:p w14:paraId="73D83A9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20</w:t>
            </w:r>
          </w:p>
        </w:tc>
      </w:tr>
      <w:tr w:rsidR="002556A3" w:rsidRPr="00E7379C" w14:paraId="0FDB229A"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4893B37C"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19</w:t>
            </w:r>
          </w:p>
        </w:tc>
        <w:tc>
          <w:tcPr>
            <w:tcW w:w="6229" w:type="dxa"/>
            <w:tcBorders>
              <w:top w:val="nil"/>
              <w:left w:val="nil"/>
              <w:bottom w:val="single" w:sz="4" w:space="0" w:color="auto"/>
              <w:right w:val="single" w:sz="4" w:space="0" w:color="auto"/>
            </w:tcBorders>
            <w:shd w:val="clear" w:color="auto" w:fill="auto"/>
            <w:vAlign w:val="center"/>
          </w:tcPr>
          <w:p w14:paraId="655964B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SharePoint P1 Sub Per User</w:t>
            </w:r>
          </w:p>
        </w:tc>
        <w:tc>
          <w:tcPr>
            <w:tcW w:w="1071" w:type="dxa"/>
            <w:tcBorders>
              <w:top w:val="single" w:sz="4" w:space="0" w:color="auto"/>
              <w:left w:val="nil"/>
              <w:bottom w:val="single" w:sz="4" w:space="0" w:color="auto"/>
              <w:right w:val="single" w:sz="4" w:space="0" w:color="auto"/>
            </w:tcBorders>
            <w:vAlign w:val="center"/>
          </w:tcPr>
          <w:p w14:paraId="317A14C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TVA-00020</w:t>
            </w:r>
          </w:p>
        </w:tc>
        <w:tc>
          <w:tcPr>
            <w:tcW w:w="1071" w:type="dxa"/>
            <w:tcBorders>
              <w:top w:val="nil"/>
              <w:left w:val="single" w:sz="4" w:space="0" w:color="auto"/>
              <w:bottom w:val="single" w:sz="4" w:space="0" w:color="auto"/>
              <w:right w:val="single" w:sz="4" w:space="0" w:color="auto"/>
            </w:tcBorders>
            <w:shd w:val="clear" w:color="auto" w:fill="auto"/>
            <w:vAlign w:val="center"/>
          </w:tcPr>
          <w:p w14:paraId="337AFA25"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60</w:t>
            </w:r>
          </w:p>
        </w:tc>
      </w:tr>
      <w:tr w:rsidR="002556A3" w:rsidRPr="00E7379C" w14:paraId="5496E07B"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64CB3A8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20</w:t>
            </w:r>
          </w:p>
        </w:tc>
        <w:tc>
          <w:tcPr>
            <w:tcW w:w="6229" w:type="dxa"/>
            <w:tcBorders>
              <w:top w:val="nil"/>
              <w:left w:val="nil"/>
              <w:bottom w:val="single" w:sz="4" w:space="0" w:color="auto"/>
              <w:right w:val="single" w:sz="4" w:space="0" w:color="auto"/>
            </w:tcBorders>
            <w:shd w:val="clear" w:color="auto" w:fill="auto"/>
            <w:vAlign w:val="center"/>
          </w:tcPr>
          <w:p w14:paraId="6390F295"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 xml:space="preserve">Azure Active Directory Premium P2 Sub Per User </w:t>
            </w:r>
          </w:p>
        </w:tc>
        <w:tc>
          <w:tcPr>
            <w:tcW w:w="1071" w:type="dxa"/>
            <w:tcBorders>
              <w:top w:val="single" w:sz="4" w:space="0" w:color="auto"/>
              <w:left w:val="nil"/>
              <w:bottom w:val="single" w:sz="4" w:space="0" w:color="auto"/>
              <w:right w:val="single" w:sz="4" w:space="0" w:color="auto"/>
            </w:tcBorders>
            <w:vAlign w:val="center"/>
          </w:tcPr>
          <w:p w14:paraId="4AB7180B"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6E6-00003</w:t>
            </w:r>
          </w:p>
        </w:tc>
        <w:tc>
          <w:tcPr>
            <w:tcW w:w="1071" w:type="dxa"/>
            <w:tcBorders>
              <w:top w:val="nil"/>
              <w:left w:val="single" w:sz="4" w:space="0" w:color="auto"/>
              <w:bottom w:val="single" w:sz="4" w:space="0" w:color="auto"/>
              <w:right w:val="single" w:sz="4" w:space="0" w:color="auto"/>
            </w:tcBorders>
            <w:shd w:val="clear" w:color="auto" w:fill="auto"/>
            <w:vAlign w:val="center"/>
          </w:tcPr>
          <w:p w14:paraId="6D2236A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200</w:t>
            </w:r>
          </w:p>
        </w:tc>
      </w:tr>
      <w:tr w:rsidR="002556A3" w:rsidRPr="00E7379C" w14:paraId="07AC086A"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3B2EC3CC"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21</w:t>
            </w:r>
          </w:p>
        </w:tc>
        <w:tc>
          <w:tcPr>
            <w:tcW w:w="6229" w:type="dxa"/>
            <w:tcBorders>
              <w:top w:val="nil"/>
              <w:left w:val="nil"/>
              <w:bottom w:val="single" w:sz="4" w:space="0" w:color="auto"/>
              <w:right w:val="single" w:sz="4" w:space="0" w:color="auto"/>
            </w:tcBorders>
            <w:shd w:val="clear" w:color="auto" w:fill="auto"/>
            <w:vAlign w:val="center"/>
          </w:tcPr>
          <w:p w14:paraId="0C1A3F48"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Power BI Pro Sub Per User</w:t>
            </w:r>
          </w:p>
        </w:tc>
        <w:tc>
          <w:tcPr>
            <w:tcW w:w="1071" w:type="dxa"/>
            <w:tcBorders>
              <w:top w:val="single" w:sz="4" w:space="0" w:color="auto"/>
              <w:left w:val="nil"/>
              <w:bottom w:val="single" w:sz="4" w:space="0" w:color="auto"/>
              <w:right w:val="single" w:sz="4" w:space="0" w:color="auto"/>
            </w:tcBorders>
            <w:vAlign w:val="center"/>
          </w:tcPr>
          <w:p w14:paraId="65FA5C49"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NK4-00002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50B34006"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200</w:t>
            </w:r>
          </w:p>
        </w:tc>
      </w:tr>
      <w:tr w:rsidR="002556A3" w:rsidRPr="00E7379C" w14:paraId="2B05550C"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6DCB8300"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lastRenderedPageBreak/>
              <w:t>22</w:t>
            </w:r>
          </w:p>
        </w:tc>
        <w:tc>
          <w:tcPr>
            <w:tcW w:w="6229" w:type="dxa"/>
            <w:tcBorders>
              <w:top w:val="nil"/>
              <w:left w:val="nil"/>
              <w:bottom w:val="single" w:sz="4" w:space="0" w:color="auto"/>
              <w:right w:val="single" w:sz="4" w:space="0" w:color="auto"/>
            </w:tcBorders>
            <w:shd w:val="clear" w:color="auto" w:fill="auto"/>
            <w:vAlign w:val="center"/>
          </w:tcPr>
          <w:p w14:paraId="336D958E"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Project P3 Sub Per User</w:t>
            </w:r>
          </w:p>
        </w:tc>
        <w:tc>
          <w:tcPr>
            <w:tcW w:w="1071" w:type="dxa"/>
            <w:tcBorders>
              <w:top w:val="single" w:sz="4" w:space="0" w:color="auto"/>
              <w:left w:val="nil"/>
              <w:bottom w:val="single" w:sz="4" w:space="0" w:color="auto"/>
              <w:right w:val="single" w:sz="4" w:space="0" w:color="auto"/>
            </w:tcBorders>
            <w:vAlign w:val="center"/>
          </w:tcPr>
          <w:p w14:paraId="0E0F3A7C"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7LS-00002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79436EF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140</w:t>
            </w:r>
          </w:p>
        </w:tc>
      </w:tr>
      <w:tr w:rsidR="002556A3" w:rsidRPr="00E7379C" w14:paraId="545380DE"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69C7A51"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23</w:t>
            </w:r>
          </w:p>
        </w:tc>
        <w:tc>
          <w:tcPr>
            <w:tcW w:w="6229" w:type="dxa"/>
            <w:tcBorders>
              <w:top w:val="nil"/>
              <w:left w:val="nil"/>
              <w:bottom w:val="single" w:sz="4" w:space="0" w:color="auto"/>
              <w:right w:val="single" w:sz="4" w:space="0" w:color="auto"/>
            </w:tcBorders>
            <w:shd w:val="clear" w:color="auto" w:fill="auto"/>
            <w:vAlign w:val="center"/>
          </w:tcPr>
          <w:p w14:paraId="3C0D177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Project P5 Sub Per User</w:t>
            </w:r>
          </w:p>
        </w:tc>
        <w:tc>
          <w:tcPr>
            <w:tcW w:w="1071" w:type="dxa"/>
            <w:tcBorders>
              <w:top w:val="single" w:sz="4" w:space="0" w:color="auto"/>
              <w:left w:val="nil"/>
              <w:bottom w:val="single" w:sz="4" w:space="0" w:color="auto"/>
              <w:right w:val="single" w:sz="4" w:space="0" w:color="auto"/>
            </w:tcBorders>
            <w:vAlign w:val="center"/>
          </w:tcPr>
          <w:p w14:paraId="5D4935B9"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7SY-00002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5C9ED4B8"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5</w:t>
            </w:r>
          </w:p>
        </w:tc>
      </w:tr>
      <w:tr w:rsidR="002556A3" w:rsidRPr="00E7379C" w14:paraId="51963ECF"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2839F50"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24</w:t>
            </w:r>
          </w:p>
        </w:tc>
        <w:tc>
          <w:tcPr>
            <w:tcW w:w="6229" w:type="dxa"/>
            <w:tcBorders>
              <w:top w:val="nil"/>
              <w:left w:val="nil"/>
              <w:bottom w:val="single" w:sz="4" w:space="0" w:color="auto"/>
              <w:right w:val="single" w:sz="4" w:space="0" w:color="auto"/>
            </w:tcBorders>
            <w:shd w:val="clear" w:color="auto" w:fill="auto"/>
            <w:vAlign w:val="center"/>
          </w:tcPr>
          <w:p w14:paraId="2E8391A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Project Online Essentials Sub Per User</w:t>
            </w:r>
          </w:p>
        </w:tc>
        <w:tc>
          <w:tcPr>
            <w:tcW w:w="1071" w:type="dxa"/>
            <w:tcBorders>
              <w:top w:val="single" w:sz="4" w:space="0" w:color="auto"/>
              <w:left w:val="nil"/>
              <w:bottom w:val="single" w:sz="4" w:space="0" w:color="auto"/>
              <w:right w:val="single" w:sz="4" w:space="0" w:color="auto"/>
            </w:tcBorders>
            <w:vAlign w:val="center"/>
          </w:tcPr>
          <w:p w14:paraId="0877D2D2"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3Q2-00002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77DF6E4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45</w:t>
            </w:r>
          </w:p>
        </w:tc>
      </w:tr>
      <w:tr w:rsidR="002556A3" w:rsidRPr="00E7379C" w14:paraId="484F67AE"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BF45AD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25</w:t>
            </w:r>
          </w:p>
        </w:tc>
        <w:tc>
          <w:tcPr>
            <w:tcW w:w="6229" w:type="dxa"/>
            <w:tcBorders>
              <w:top w:val="nil"/>
              <w:left w:val="nil"/>
              <w:bottom w:val="single" w:sz="4" w:space="0" w:color="auto"/>
              <w:right w:val="single" w:sz="4" w:space="0" w:color="auto"/>
            </w:tcBorders>
            <w:shd w:val="clear" w:color="auto" w:fill="auto"/>
            <w:vAlign w:val="center"/>
          </w:tcPr>
          <w:p w14:paraId="384E13E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Viva Insights Sub Per User</w:t>
            </w:r>
          </w:p>
        </w:tc>
        <w:tc>
          <w:tcPr>
            <w:tcW w:w="1071" w:type="dxa"/>
            <w:tcBorders>
              <w:top w:val="single" w:sz="4" w:space="0" w:color="auto"/>
              <w:left w:val="nil"/>
              <w:bottom w:val="single" w:sz="4" w:space="0" w:color="auto"/>
              <w:right w:val="single" w:sz="4" w:space="0" w:color="auto"/>
            </w:tcBorders>
            <w:vAlign w:val="center"/>
          </w:tcPr>
          <w:p w14:paraId="265E0299"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GWZ-00030</w:t>
            </w:r>
          </w:p>
        </w:tc>
        <w:tc>
          <w:tcPr>
            <w:tcW w:w="1071" w:type="dxa"/>
            <w:tcBorders>
              <w:top w:val="nil"/>
              <w:left w:val="single" w:sz="4" w:space="0" w:color="auto"/>
              <w:bottom w:val="single" w:sz="4" w:space="0" w:color="auto"/>
              <w:right w:val="single" w:sz="4" w:space="0" w:color="auto"/>
            </w:tcBorders>
            <w:shd w:val="clear" w:color="auto" w:fill="auto"/>
            <w:vAlign w:val="center"/>
          </w:tcPr>
          <w:p w14:paraId="7F966937"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2.000</w:t>
            </w:r>
          </w:p>
        </w:tc>
      </w:tr>
      <w:tr w:rsidR="002556A3" w:rsidRPr="00E7379C" w14:paraId="733EB137"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9494C10"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26</w:t>
            </w:r>
          </w:p>
        </w:tc>
        <w:tc>
          <w:tcPr>
            <w:tcW w:w="6229" w:type="dxa"/>
            <w:tcBorders>
              <w:top w:val="nil"/>
              <w:left w:val="nil"/>
              <w:bottom w:val="single" w:sz="4" w:space="0" w:color="auto"/>
              <w:right w:val="single" w:sz="4" w:space="0" w:color="auto"/>
            </w:tcBorders>
            <w:shd w:val="clear" w:color="auto" w:fill="auto"/>
            <w:vAlign w:val="center"/>
          </w:tcPr>
          <w:p w14:paraId="7BF7D115" w14:textId="77777777" w:rsidR="002556A3" w:rsidRPr="003A661C" w:rsidRDefault="002556A3" w:rsidP="00CC7444">
            <w:pPr>
              <w:jc w:val="center"/>
              <w:rPr>
                <w:rFonts w:ascii="Calibri" w:hAnsi="Calibri" w:cs="Calibri"/>
                <w:color w:val="000000"/>
                <w:sz w:val="16"/>
                <w:szCs w:val="16"/>
                <w:lang w:val="it-IT"/>
              </w:rPr>
            </w:pPr>
            <w:r w:rsidRPr="003A661C">
              <w:rPr>
                <w:rFonts w:ascii="Calibri" w:hAnsi="Calibri" w:cs="Calibri"/>
                <w:sz w:val="16"/>
                <w:szCs w:val="16"/>
                <w:lang w:val="it-IT"/>
              </w:rPr>
              <w:t>Visio P2 Sub Per User</w:t>
            </w:r>
          </w:p>
        </w:tc>
        <w:tc>
          <w:tcPr>
            <w:tcW w:w="1071" w:type="dxa"/>
            <w:tcBorders>
              <w:top w:val="single" w:sz="4" w:space="0" w:color="auto"/>
              <w:left w:val="nil"/>
              <w:bottom w:val="single" w:sz="4" w:space="0" w:color="auto"/>
              <w:right w:val="single" w:sz="4" w:space="0" w:color="auto"/>
            </w:tcBorders>
            <w:vAlign w:val="center"/>
          </w:tcPr>
          <w:p w14:paraId="6D1D199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N9U-00002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106AFB7D"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115</w:t>
            </w:r>
          </w:p>
        </w:tc>
      </w:tr>
      <w:tr w:rsidR="002556A3" w:rsidRPr="00E7379C" w14:paraId="74A601C2"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47217DC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27</w:t>
            </w:r>
          </w:p>
        </w:tc>
        <w:tc>
          <w:tcPr>
            <w:tcW w:w="6229" w:type="dxa"/>
            <w:tcBorders>
              <w:top w:val="nil"/>
              <w:left w:val="nil"/>
              <w:bottom w:val="single" w:sz="4" w:space="0" w:color="auto"/>
              <w:right w:val="single" w:sz="4" w:space="0" w:color="auto"/>
            </w:tcBorders>
            <w:shd w:val="clear" w:color="auto" w:fill="auto"/>
            <w:vAlign w:val="center"/>
          </w:tcPr>
          <w:p w14:paraId="6AE2D2E5" w14:textId="77777777" w:rsidR="002556A3" w:rsidRPr="003A661C" w:rsidRDefault="002556A3" w:rsidP="00CC7444">
            <w:pPr>
              <w:jc w:val="center"/>
              <w:rPr>
                <w:rFonts w:ascii="Calibri" w:hAnsi="Calibri"/>
                <w:color w:val="000000"/>
                <w:sz w:val="16"/>
                <w:szCs w:val="16"/>
              </w:rPr>
            </w:pPr>
            <w:r w:rsidRPr="003A661C">
              <w:rPr>
                <w:rFonts w:ascii="Calibri" w:hAnsi="Calibri" w:cs="Calibri"/>
                <w:sz w:val="16"/>
                <w:szCs w:val="16"/>
              </w:rPr>
              <w:t>Exchange Online P1 Sub Per User</w:t>
            </w:r>
          </w:p>
        </w:tc>
        <w:tc>
          <w:tcPr>
            <w:tcW w:w="1071" w:type="dxa"/>
            <w:tcBorders>
              <w:top w:val="single" w:sz="4" w:space="0" w:color="auto"/>
              <w:left w:val="nil"/>
              <w:bottom w:val="single" w:sz="4" w:space="0" w:color="auto"/>
              <w:right w:val="single" w:sz="4" w:space="0" w:color="auto"/>
            </w:tcBorders>
            <w:vAlign w:val="center"/>
          </w:tcPr>
          <w:p w14:paraId="1AC17D5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TRA-00047</w:t>
            </w:r>
          </w:p>
        </w:tc>
        <w:tc>
          <w:tcPr>
            <w:tcW w:w="1071" w:type="dxa"/>
            <w:tcBorders>
              <w:top w:val="nil"/>
              <w:left w:val="single" w:sz="4" w:space="0" w:color="auto"/>
              <w:bottom w:val="single" w:sz="4" w:space="0" w:color="auto"/>
              <w:right w:val="single" w:sz="4" w:space="0" w:color="auto"/>
            </w:tcBorders>
            <w:shd w:val="clear" w:color="auto" w:fill="auto"/>
            <w:vAlign w:val="center"/>
          </w:tcPr>
          <w:p w14:paraId="0BF29760"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300</w:t>
            </w:r>
          </w:p>
        </w:tc>
      </w:tr>
      <w:tr w:rsidR="002556A3" w:rsidRPr="00E7379C" w14:paraId="102E0A0B"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1F9E5F0C"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28</w:t>
            </w:r>
          </w:p>
        </w:tc>
        <w:tc>
          <w:tcPr>
            <w:tcW w:w="6229" w:type="dxa"/>
            <w:tcBorders>
              <w:top w:val="nil"/>
              <w:left w:val="nil"/>
              <w:bottom w:val="single" w:sz="4" w:space="0" w:color="auto"/>
              <w:right w:val="single" w:sz="4" w:space="0" w:color="auto"/>
            </w:tcBorders>
            <w:shd w:val="clear" w:color="auto" w:fill="auto"/>
            <w:vAlign w:val="center"/>
          </w:tcPr>
          <w:p w14:paraId="19B114AC" w14:textId="77777777" w:rsidR="002556A3" w:rsidRPr="003A661C" w:rsidRDefault="002556A3" w:rsidP="00CC7444">
            <w:pPr>
              <w:jc w:val="center"/>
              <w:rPr>
                <w:rFonts w:ascii="Calibri" w:hAnsi="Calibri"/>
                <w:color w:val="000000"/>
                <w:sz w:val="16"/>
                <w:szCs w:val="16"/>
                <w:lang w:val="el-GR"/>
              </w:rPr>
            </w:pPr>
            <w:r w:rsidRPr="003A661C">
              <w:rPr>
                <w:rFonts w:ascii="Calibri" w:hAnsi="Calibri" w:cs="Calibri"/>
                <w:color w:val="000000"/>
                <w:sz w:val="16"/>
                <w:szCs w:val="16"/>
              </w:rPr>
              <w:t>Office Standard ALng LSA</w:t>
            </w:r>
          </w:p>
        </w:tc>
        <w:tc>
          <w:tcPr>
            <w:tcW w:w="1071" w:type="dxa"/>
            <w:tcBorders>
              <w:top w:val="single" w:sz="4" w:space="0" w:color="auto"/>
              <w:left w:val="nil"/>
              <w:bottom w:val="single" w:sz="4" w:space="0" w:color="auto"/>
              <w:right w:val="single" w:sz="4" w:space="0" w:color="auto"/>
            </w:tcBorders>
            <w:vAlign w:val="center"/>
          </w:tcPr>
          <w:p w14:paraId="3972BEA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021-05331</w:t>
            </w:r>
          </w:p>
        </w:tc>
        <w:tc>
          <w:tcPr>
            <w:tcW w:w="1071" w:type="dxa"/>
            <w:tcBorders>
              <w:top w:val="nil"/>
              <w:left w:val="single" w:sz="4" w:space="0" w:color="auto"/>
              <w:bottom w:val="single" w:sz="4" w:space="0" w:color="auto"/>
              <w:right w:val="single" w:sz="4" w:space="0" w:color="auto"/>
            </w:tcBorders>
            <w:shd w:val="clear" w:color="auto" w:fill="auto"/>
            <w:vAlign w:val="center"/>
          </w:tcPr>
          <w:p w14:paraId="020836E1"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1.000</w:t>
            </w:r>
          </w:p>
        </w:tc>
      </w:tr>
      <w:tr w:rsidR="002556A3" w:rsidRPr="00E7379C" w14:paraId="7209EF37"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5143F33B"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29</w:t>
            </w:r>
          </w:p>
        </w:tc>
        <w:tc>
          <w:tcPr>
            <w:tcW w:w="6229" w:type="dxa"/>
            <w:tcBorders>
              <w:top w:val="nil"/>
              <w:left w:val="nil"/>
              <w:bottom w:val="single" w:sz="4" w:space="0" w:color="auto"/>
              <w:right w:val="single" w:sz="4" w:space="0" w:color="auto"/>
            </w:tcBorders>
            <w:shd w:val="clear" w:color="auto" w:fill="auto"/>
            <w:vAlign w:val="center"/>
          </w:tcPr>
          <w:p w14:paraId="36D707DC"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Win Server DC Core ALng LSA 2L</w:t>
            </w:r>
          </w:p>
        </w:tc>
        <w:tc>
          <w:tcPr>
            <w:tcW w:w="1071" w:type="dxa"/>
            <w:tcBorders>
              <w:top w:val="single" w:sz="4" w:space="0" w:color="auto"/>
              <w:left w:val="nil"/>
              <w:bottom w:val="single" w:sz="4" w:space="0" w:color="auto"/>
              <w:right w:val="single" w:sz="4" w:space="0" w:color="auto"/>
            </w:tcBorders>
            <w:vAlign w:val="center"/>
          </w:tcPr>
          <w:p w14:paraId="72554C3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9EA-00039</w:t>
            </w:r>
          </w:p>
        </w:tc>
        <w:tc>
          <w:tcPr>
            <w:tcW w:w="1071" w:type="dxa"/>
            <w:tcBorders>
              <w:top w:val="nil"/>
              <w:left w:val="single" w:sz="4" w:space="0" w:color="auto"/>
              <w:bottom w:val="single" w:sz="4" w:space="0" w:color="auto"/>
              <w:right w:val="single" w:sz="4" w:space="0" w:color="auto"/>
            </w:tcBorders>
            <w:shd w:val="clear" w:color="auto" w:fill="auto"/>
            <w:vAlign w:val="center"/>
          </w:tcPr>
          <w:p w14:paraId="4D593318"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560</w:t>
            </w:r>
          </w:p>
        </w:tc>
      </w:tr>
      <w:tr w:rsidR="002556A3" w:rsidRPr="00E7379C" w14:paraId="2E61699A"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hideMark/>
          </w:tcPr>
          <w:p w14:paraId="022B0679"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30</w:t>
            </w:r>
          </w:p>
        </w:tc>
        <w:tc>
          <w:tcPr>
            <w:tcW w:w="6229" w:type="dxa"/>
            <w:tcBorders>
              <w:top w:val="nil"/>
              <w:left w:val="nil"/>
              <w:bottom w:val="single" w:sz="4" w:space="0" w:color="auto"/>
              <w:right w:val="single" w:sz="4" w:space="0" w:color="auto"/>
            </w:tcBorders>
            <w:shd w:val="clear" w:color="auto" w:fill="auto"/>
            <w:vAlign w:val="center"/>
            <w:hideMark/>
          </w:tcPr>
          <w:p w14:paraId="47A3FC3D" w14:textId="77777777" w:rsidR="002556A3" w:rsidRPr="003A661C" w:rsidRDefault="002556A3" w:rsidP="00CC7444">
            <w:pPr>
              <w:jc w:val="center"/>
              <w:rPr>
                <w:rFonts w:ascii="Calibri" w:hAnsi="Calibri" w:cs="Calibri"/>
                <w:color w:val="00B050"/>
                <w:sz w:val="16"/>
                <w:szCs w:val="16"/>
                <w:lang w:val="en-US"/>
              </w:rPr>
            </w:pPr>
            <w:r w:rsidRPr="003A661C">
              <w:rPr>
                <w:rFonts w:ascii="Calibri" w:hAnsi="Calibri" w:cs="Calibri"/>
                <w:sz w:val="16"/>
                <w:szCs w:val="16"/>
              </w:rPr>
              <w:t>Win Server Standard Core ALng LSA 2L</w:t>
            </w:r>
          </w:p>
        </w:tc>
        <w:tc>
          <w:tcPr>
            <w:tcW w:w="1071" w:type="dxa"/>
            <w:tcBorders>
              <w:top w:val="single" w:sz="4" w:space="0" w:color="auto"/>
              <w:left w:val="nil"/>
              <w:bottom w:val="single" w:sz="4" w:space="0" w:color="auto"/>
              <w:right w:val="single" w:sz="4" w:space="0" w:color="auto"/>
            </w:tcBorders>
            <w:vAlign w:val="center"/>
          </w:tcPr>
          <w:p w14:paraId="79109769"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9EM-00562</w:t>
            </w:r>
          </w:p>
        </w:tc>
        <w:tc>
          <w:tcPr>
            <w:tcW w:w="1071" w:type="dxa"/>
            <w:tcBorders>
              <w:top w:val="nil"/>
              <w:left w:val="single" w:sz="4" w:space="0" w:color="auto"/>
              <w:bottom w:val="single" w:sz="4" w:space="0" w:color="auto"/>
              <w:right w:val="single" w:sz="4" w:space="0" w:color="auto"/>
            </w:tcBorders>
            <w:shd w:val="clear" w:color="auto" w:fill="auto"/>
            <w:vAlign w:val="center"/>
            <w:hideMark/>
          </w:tcPr>
          <w:p w14:paraId="0C8D9387"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2000</w:t>
            </w:r>
          </w:p>
        </w:tc>
      </w:tr>
      <w:tr w:rsidR="002556A3" w:rsidRPr="00E7379C" w14:paraId="78B9D822"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6A1CFE54"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31</w:t>
            </w:r>
          </w:p>
        </w:tc>
        <w:tc>
          <w:tcPr>
            <w:tcW w:w="6229" w:type="dxa"/>
            <w:tcBorders>
              <w:top w:val="nil"/>
              <w:left w:val="nil"/>
              <w:bottom w:val="single" w:sz="4" w:space="0" w:color="auto"/>
              <w:right w:val="single" w:sz="4" w:space="0" w:color="auto"/>
            </w:tcBorders>
            <w:shd w:val="clear" w:color="auto" w:fill="auto"/>
            <w:vAlign w:val="center"/>
          </w:tcPr>
          <w:p w14:paraId="7555BDFF"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Win Remote Desktop Services CAL ALng LSA DCAL</w:t>
            </w:r>
          </w:p>
        </w:tc>
        <w:tc>
          <w:tcPr>
            <w:tcW w:w="1071" w:type="dxa"/>
            <w:tcBorders>
              <w:top w:val="single" w:sz="4" w:space="0" w:color="auto"/>
              <w:left w:val="nil"/>
              <w:bottom w:val="single" w:sz="4" w:space="0" w:color="auto"/>
              <w:right w:val="single" w:sz="4" w:space="0" w:color="auto"/>
            </w:tcBorders>
            <w:vAlign w:val="center"/>
          </w:tcPr>
          <w:p w14:paraId="7566C589"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6VC-01251</w:t>
            </w:r>
          </w:p>
        </w:tc>
        <w:tc>
          <w:tcPr>
            <w:tcW w:w="1071" w:type="dxa"/>
            <w:tcBorders>
              <w:top w:val="nil"/>
              <w:left w:val="single" w:sz="4" w:space="0" w:color="auto"/>
              <w:bottom w:val="single" w:sz="4" w:space="0" w:color="auto"/>
              <w:right w:val="single" w:sz="4" w:space="0" w:color="auto"/>
            </w:tcBorders>
            <w:shd w:val="clear" w:color="auto" w:fill="auto"/>
            <w:vAlign w:val="center"/>
          </w:tcPr>
          <w:p w14:paraId="02B51A2D"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900</w:t>
            </w:r>
          </w:p>
        </w:tc>
      </w:tr>
      <w:tr w:rsidR="002556A3" w:rsidRPr="00E7379C" w14:paraId="6AAC8C64"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CA57B81"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32</w:t>
            </w:r>
          </w:p>
        </w:tc>
        <w:tc>
          <w:tcPr>
            <w:tcW w:w="6229" w:type="dxa"/>
            <w:tcBorders>
              <w:top w:val="nil"/>
              <w:left w:val="nil"/>
              <w:bottom w:val="single" w:sz="4" w:space="0" w:color="auto"/>
              <w:right w:val="single" w:sz="4" w:space="0" w:color="auto"/>
            </w:tcBorders>
            <w:shd w:val="clear" w:color="auto" w:fill="auto"/>
            <w:vAlign w:val="center"/>
          </w:tcPr>
          <w:p w14:paraId="437FC4AD"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Win Remote Desktop Services CAL ALng LSA UCAL</w:t>
            </w:r>
          </w:p>
        </w:tc>
        <w:tc>
          <w:tcPr>
            <w:tcW w:w="1071" w:type="dxa"/>
            <w:tcBorders>
              <w:top w:val="single" w:sz="4" w:space="0" w:color="auto"/>
              <w:left w:val="nil"/>
              <w:bottom w:val="single" w:sz="4" w:space="0" w:color="auto"/>
              <w:right w:val="single" w:sz="4" w:space="0" w:color="auto"/>
            </w:tcBorders>
            <w:vAlign w:val="center"/>
          </w:tcPr>
          <w:p w14:paraId="17A8FF4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6VC-01252</w:t>
            </w:r>
          </w:p>
        </w:tc>
        <w:tc>
          <w:tcPr>
            <w:tcW w:w="1071" w:type="dxa"/>
            <w:tcBorders>
              <w:top w:val="nil"/>
              <w:left w:val="single" w:sz="4" w:space="0" w:color="auto"/>
              <w:bottom w:val="single" w:sz="4" w:space="0" w:color="auto"/>
              <w:right w:val="single" w:sz="4" w:space="0" w:color="auto"/>
            </w:tcBorders>
            <w:shd w:val="clear" w:color="auto" w:fill="auto"/>
            <w:vAlign w:val="center"/>
          </w:tcPr>
          <w:p w14:paraId="49555BB8"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500</w:t>
            </w:r>
          </w:p>
        </w:tc>
      </w:tr>
      <w:tr w:rsidR="002556A3" w:rsidRPr="00E7379C" w14:paraId="5AE54227"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892BD67"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33</w:t>
            </w:r>
          </w:p>
        </w:tc>
        <w:tc>
          <w:tcPr>
            <w:tcW w:w="6229" w:type="dxa"/>
            <w:tcBorders>
              <w:top w:val="nil"/>
              <w:left w:val="nil"/>
              <w:bottom w:val="single" w:sz="4" w:space="0" w:color="auto"/>
              <w:right w:val="single" w:sz="4" w:space="0" w:color="auto"/>
            </w:tcBorders>
            <w:shd w:val="clear" w:color="auto" w:fill="auto"/>
            <w:vAlign w:val="center"/>
          </w:tcPr>
          <w:p w14:paraId="307919E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CIS Suite Standard Core ALng LSA 2L</w:t>
            </w:r>
          </w:p>
        </w:tc>
        <w:tc>
          <w:tcPr>
            <w:tcW w:w="1071" w:type="dxa"/>
            <w:tcBorders>
              <w:top w:val="single" w:sz="4" w:space="0" w:color="auto"/>
              <w:left w:val="nil"/>
              <w:bottom w:val="single" w:sz="4" w:space="0" w:color="auto"/>
              <w:right w:val="single" w:sz="4" w:space="0" w:color="auto"/>
            </w:tcBorders>
            <w:vAlign w:val="center"/>
          </w:tcPr>
          <w:p w14:paraId="30E33B3C"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9GA-00006</w:t>
            </w:r>
          </w:p>
        </w:tc>
        <w:tc>
          <w:tcPr>
            <w:tcW w:w="1071" w:type="dxa"/>
            <w:tcBorders>
              <w:top w:val="nil"/>
              <w:left w:val="single" w:sz="4" w:space="0" w:color="auto"/>
              <w:bottom w:val="single" w:sz="4" w:space="0" w:color="auto"/>
              <w:right w:val="single" w:sz="4" w:space="0" w:color="auto"/>
            </w:tcBorders>
            <w:shd w:val="clear" w:color="auto" w:fill="auto"/>
            <w:vAlign w:val="center"/>
          </w:tcPr>
          <w:p w14:paraId="18644CDC"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5</w:t>
            </w:r>
          </w:p>
        </w:tc>
      </w:tr>
      <w:tr w:rsidR="002556A3" w:rsidRPr="00E7379C" w14:paraId="056BAB10"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827AEC8"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34</w:t>
            </w:r>
          </w:p>
        </w:tc>
        <w:tc>
          <w:tcPr>
            <w:tcW w:w="6229" w:type="dxa"/>
            <w:tcBorders>
              <w:top w:val="nil"/>
              <w:left w:val="nil"/>
              <w:bottom w:val="single" w:sz="4" w:space="0" w:color="auto"/>
              <w:right w:val="single" w:sz="4" w:space="0" w:color="auto"/>
            </w:tcBorders>
            <w:shd w:val="clear" w:color="auto" w:fill="auto"/>
            <w:vAlign w:val="center"/>
          </w:tcPr>
          <w:p w14:paraId="1568F59E"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CIS Suite Datacenter Core ALng LSA 2L</w:t>
            </w:r>
          </w:p>
        </w:tc>
        <w:tc>
          <w:tcPr>
            <w:tcW w:w="1071" w:type="dxa"/>
            <w:tcBorders>
              <w:top w:val="single" w:sz="4" w:space="0" w:color="auto"/>
              <w:left w:val="nil"/>
              <w:bottom w:val="single" w:sz="4" w:space="0" w:color="auto"/>
              <w:right w:val="single" w:sz="4" w:space="0" w:color="auto"/>
            </w:tcBorders>
            <w:vAlign w:val="center"/>
          </w:tcPr>
          <w:p w14:paraId="76A3626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9GS-00495</w:t>
            </w:r>
          </w:p>
        </w:tc>
        <w:tc>
          <w:tcPr>
            <w:tcW w:w="1071" w:type="dxa"/>
            <w:tcBorders>
              <w:top w:val="nil"/>
              <w:left w:val="single" w:sz="4" w:space="0" w:color="auto"/>
              <w:bottom w:val="single" w:sz="4" w:space="0" w:color="auto"/>
              <w:right w:val="single" w:sz="4" w:space="0" w:color="auto"/>
            </w:tcBorders>
            <w:shd w:val="clear" w:color="auto" w:fill="auto"/>
            <w:vAlign w:val="center"/>
          </w:tcPr>
          <w:p w14:paraId="7502BF2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80</w:t>
            </w:r>
          </w:p>
        </w:tc>
      </w:tr>
      <w:tr w:rsidR="002556A3" w:rsidRPr="00E7379C" w14:paraId="2D003505"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E8E3658"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35</w:t>
            </w:r>
          </w:p>
        </w:tc>
        <w:tc>
          <w:tcPr>
            <w:tcW w:w="6229" w:type="dxa"/>
            <w:tcBorders>
              <w:top w:val="nil"/>
              <w:left w:val="nil"/>
              <w:bottom w:val="single" w:sz="4" w:space="0" w:color="auto"/>
              <w:right w:val="single" w:sz="4" w:space="0" w:color="auto"/>
            </w:tcBorders>
            <w:shd w:val="clear" w:color="auto" w:fill="auto"/>
            <w:vAlign w:val="center"/>
          </w:tcPr>
          <w:p w14:paraId="00C783EC" w14:textId="77777777" w:rsidR="002556A3" w:rsidRPr="003A661C" w:rsidRDefault="002556A3" w:rsidP="00CC7444">
            <w:pPr>
              <w:jc w:val="center"/>
              <w:rPr>
                <w:rFonts w:ascii="Calibri" w:hAnsi="Calibri" w:cs="Calibri"/>
                <w:color w:val="000000"/>
                <w:sz w:val="16"/>
                <w:szCs w:val="16"/>
                <w:lang w:val="el-GR"/>
              </w:rPr>
            </w:pPr>
            <w:r w:rsidRPr="003A661C">
              <w:rPr>
                <w:rFonts w:ascii="Calibri" w:hAnsi="Calibri" w:cs="Calibri"/>
                <w:sz w:val="16"/>
                <w:szCs w:val="16"/>
              </w:rPr>
              <w:t>SharePoint Server ALng LSA</w:t>
            </w:r>
          </w:p>
        </w:tc>
        <w:tc>
          <w:tcPr>
            <w:tcW w:w="1071" w:type="dxa"/>
            <w:tcBorders>
              <w:top w:val="single" w:sz="4" w:space="0" w:color="auto"/>
              <w:left w:val="nil"/>
              <w:bottom w:val="single" w:sz="4" w:space="0" w:color="auto"/>
              <w:right w:val="single" w:sz="4" w:space="0" w:color="auto"/>
            </w:tcBorders>
            <w:vAlign w:val="center"/>
          </w:tcPr>
          <w:p w14:paraId="011C9FD3"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H04-00232</w:t>
            </w:r>
          </w:p>
        </w:tc>
        <w:tc>
          <w:tcPr>
            <w:tcW w:w="1071" w:type="dxa"/>
            <w:tcBorders>
              <w:top w:val="nil"/>
              <w:left w:val="single" w:sz="4" w:space="0" w:color="auto"/>
              <w:bottom w:val="single" w:sz="4" w:space="0" w:color="auto"/>
              <w:right w:val="single" w:sz="4" w:space="0" w:color="auto"/>
            </w:tcBorders>
            <w:shd w:val="clear" w:color="auto" w:fill="auto"/>
            <w:vAlign w:val="center"/>
          </w:tcPr>
          <w:p w14:paraId="422BFFC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5</w:t>
            </w:r>
          </w:p>
        </w:tc>
      </w:tr>
      <w:tr w:rsidR="002556A3" w:rsidRPr="00E7379C" w14:paraId="2D191FDD"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BFEC320"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36</w:t>
            </w:r>
          </w:p>
        </w:tc>
        <w:tc>
          <w:tcPr>
            <w:tcW w:w="6229" w:type="dxa"/>
            <w:tcBorders>
              <w:top w:val="nil"/>
              <w:left w:val="nil"/>
              <w:bottom w:val="single" w:sz="4" w:space="0" w:color="auto"/>
              <w:right w:val="single" w:sz="4" w:space="0" w:color="auto"/>
            </w:tcBorders>
            <w:shd w:val="clear" w:color="auto" w:fill="auto"/>
            <w:vAlign w:val="center"/>
          </w:tcPr>
          <w:p w14:paraId="7790994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SQL Server Enterprise Core ALng LSA 2L</w:t>
            </w:r>
          </w:p>
        </w:tc>
        <w:tc>
          <w:tcPr>
            <w:tcW w:w="1071" w:type="dxa"/>
            <w:tcBorders>
              <w:top w:val="single" w:sz="4" w:space="0" w:color="auto"/>
              <w:left w:val="nil"/>
              <w:bottom w:val="single" w:sz="4" w:space="0" w:color="auto"/>
              <w:right w:val="single" w:sz="4" w:space="0" w:color="auto"/>
            </w:tcBorders>
            <w:vAlign w:val="center"/>
          </w:tcPr>
          <w:p w14:paraId="0156611E"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7JQ-00341</w:t>
            </w:r>
          </w:p>
        </w:tc>
        <w:tc>
          <w:tcPr>
            <w:tcW w:w="1071" w:type="dxa"/>
            <w:tcBorders>
              <w:top w:val="nil"/>
              <w:left w:val="single" w:sz="4" w:space="0" w:color="auto"/>
              <w:bottom w:val="single" w:sz="4" w:space="0" w:color="auto"/>
              <w:right w:val="single" w:sz="4" w:space="0" w:color="auto"/>
            </w:tcBorders>
            <w:shd w:val="clear" w:color="auto" w:fill="auto"/>
            <w:vAlign w:val="center"/>
          </w:tcPr>
          <w:p w14:paraId="69D8614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10</w:t>
            </w:r>
          </w:p>
        </w:tc>
      </w:tr>
      <w:tr w:rsidR="002556A3" w:rsidRPr="00E7379C" w14:paraId="4C37830A"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37E8274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37</w:t>
            </w:r>
          </w:p>
        </w:tc>
        <w:tc>
          <w:tcPr>
            <w:tcW w:w="6229" w:type="dxa"/>
            <w:tcBorders>
              <w:top w:val="nil"/>
              <w:left w:val="nil"/>
              <w:bottom w:val="single" w:sz="4" w:space="0" w:color="auto"/>
              <w:right w:val="single" w:sz="4" w:space="0" w:color="auto"/>
            </w:tcBorders>
            <w:shd w:val="clear" w:color="auto" w:fill="auto"/>
            <w:vAlign w:val="center"/>
          </w:tcPr>
          <w:p w14:paraId="60374E9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SQL Server Standard Core ALng LSA 2L</w:t>
            </w:r>
          </w:p>
        </w:tc>
        <w:tc>
          <w:tcPr>
            <w:tcW w:w="1071" w:type="dxa"/>
            <w:tcBorders>
              <w:top w:val="single" w:sz="4" w:space="0" w:color="auto"/>
              <w:left w:val="nil"/>
              <w:bottom w:val="single" w:sz="4" w:space="0" w:color="auto"/>
              <w:right w:val="single" w:sz="4" w:space="0" w:color="auto"/>
            </w:tcBorders>
            <w:vAlign w:val="center"/>
          </w:tcPr>
          <w:p w14:paraId="44CDFBF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7NQ-00302</w:t>
            </w:r>
          </w:p>
        </w:tc>
        <w:tc>
          <w:tcPr>
            <w:tcW w:w="1071" w:type="dxa"/>
            <w:tcBorders>
              <w:top w:val="nil"/>
              <w:left w:val="single" w:sz="4" w:space="0" w:color="auto"/>
              <w:bottom w:val="single" w:sz="4" w:space="0" w:color="auto"/>
              <w:right w:val="single" w:sz="4" w:space="0" w:color="auto"/>
            </w:tcBorders>
            <w:shd w:val="clear" w:color="auto" w:fill="auto"/>
            <w:vAlign w:val="center"/>
          </w:tcPr>
          <w:p w14:paraId="2D485D7E"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100</w:t>
            </w:r>
          </w:p>
        </w:tc>
      </w:tr>
      <w:tr w:rsidR="002556A3" w:rsidRPr="00E7379C" w14:paraId="41778951"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08AAEF6D"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38</w:t>
            </w:r>
          </w:p>
        </w:tc>
        <w:tc>
          <w:tcPr>
            <w:tcW w:w="6229" w:type="dxa"/>
            <w:tcBorders>
              <w:top w:val="nil"/>
              <w:left w:val="nil"/>
              <w:bottom w:val="single" w:sz="4" w:space="0" w:color="auto"/>
              <w:right w:val="single" w:sz="4" w:space="0" w:color="auto"/>
            </w:tcBorders>
            <w:shd w:val="clear" w:color="auto" w:fill="auto"/>
            <w:vAlign w:val="center"/>
          </w:tcPr>
          <w:p w14:paraId="20AFE57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SQL Server Standard ALng LSA</w:t>
            </w:r>
          </w:p>
        </w:tc>
        <w:tc>
          <w:tcPr>
            <w:tcW w:w="1071" w:type="dxa"/>
            <w:tcBorders>
              <w:top w:val="single" w:sz="4" w:space="0" w:color="auto"/>
              <w:left w:val="nil"/>
              <w:bottom w:val="single" w:sz="4" w:space="0" w:color="auto"/>
              <w:right w:val="single" w:sz="4" w:space="0" w:color="auto"/>
            </w:tcBorders>
            <w:vAlign w:val="center"/>
          </w:tcPr>
          <w:p w14:paraId="1701E66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228-04437</w:t>
            </w:r>
          </w:p>
        </w:tc>
        <w:tc>
          <w:tcPr>
            <w:tcW w:w="1071" w:type="dxa"/>
            <w:tcBorders>
              <w:top w:val="nil"/>
              <w:left w:val="single" w:sz="4" w:space="0" w:color="auto"/>
              <w:bottom w:val="single" w:sz="4" w:space="0" w:color="auto"/>
              <w:right w:val="single" w:sz="4" w:space="0" w:color="auto"/>
            </w:tcBorders>
            <w:shd w:val="clear" w:color="auto" w:fill="auto"/>
            <w:vAlign w:val="center"/>
          </w:tcPr>
          <w:p w14:paraId="3EF11320"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20</w:t>
            </w:r>
          </w:p>
        </w:tc>
      </w:tr>
      <w:tr w:rsidR="002556A3" w:rsidRPr="00E7379C" w14:paraId="134B691B"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21DBC856"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39</w:t>
            </w:r>
          </w:p>
        </w:tc>
        <w:tc>
          <w:tcPr>
            <w:tcW w:w="6229" w:type="dxa"/>
            <w:tcBorders>
              <w:top w:val="nil"/>
              <w:left w:val="nil"/>
              <w:bottom w:val="single" w:sz="4" w:space="0" w:color="auto"/>
              <w:right w:val="single" w:sz="4" w:space="0" w:color="auto"/>
            </w:tcBorders>
            <w:shd w:val="clear" w:color="auto" w:fill="auto"/>
            <w:vAlign w:val="center"/>
          </w:tcPr>
          <w:p w14:paraId="07A151E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SQL CAL ALng LSA User CAL</w:t>
            </w:r>
          </w:p>
        </w:tc>
        <w:tc>
          <w:tcPr>
            <w:tcW w:w="1071" w:type="dxa"/>
            <w:tcBorders>
              <w:top w:val="single" w:sz="4" w:space="0" w:color="auto"/>
              <w:left w:val="nil"/>
              <w:bottom w:val="single" w:sz="4" w:space="0" w:color="auto"/>
              <w:right w:val="single" w:sz="4" w:space="0" w:color="auto"/>
            </w:tcBorders>
            <w:vAlign w:val="center"/>
          </w:tcPr>
          <w:p w14:paraId="52CFC968"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359-00960</w:t>
            </w:r>
          </w:p>
        </w:tc>
        <w:tc>
          <w:tcPr>
            <w:tcW w:w="1071" w:type="dxa"/>
            <w:tcBorders>
              <w:top w:val="nil"/>
              <w:left w:val="single" w:sz="4" w:space="0" w:color="auto"/>
              <w:bottom w:val="single" w:sz="4" w:space="0" w:color="auto"/>
              <w:right w:val="single" w:sz="4" w:space="0" w:color="auto"/>
            </w:tcBorders>
            <w:shd w:val="clear" w:color="auto" w:fill="auto"/>
            <w:vAlign w:val="center"/>
          </w:tcPr>
          <w:p w14:paraId="086E875B"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210</w:t>
            </w:r>
          </w:p>
        </w:tc>
      </w:tr>
      <w:tr w:rsidR="002556A3" w:rsidRPr="00E7379C" w14:paraId="3A3C4263"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4F0BE961"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40</w:t>
            </w:r>
          </w:p>
        </w:tc>
        <w:tc>
          <w:tcPr>
            <w:tcW w:w="6229" w:type="dxa"/>
            <w:tcBorders>
              <w:top w:val="nil"/>
              <w:left w:val="nil"/>
              <w:bottom w:val="single" w:sz="4" w:space="0" w:color="auto"/>
              <w:right w:val="single" w:sz="4" w:space="0" w:color="auto"/>
            </w:tcBorders>
            <w:shd w:val="clear" w:color="auto" w:fill="auto"/>
            <w:vAlign w:val="center"/>
          </w:tcPr>
          <w:p w14:paraId="17050D66"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SQL CAL ALng LSA Device CAL</w:t>
            </w:r>
          </w:p>
        </w:tc>
        <w:tc>
          <w:tcPr>
            <w:tcW w:w="1071" w:type="dxa"/>
            <w:tcBorders>
              <w:top w:val="single" w:sz="4" w:space="0" w:color="auto"/>
              <w:left w:val="nil"/>
              <w:bottom w:val="single" w:sz="4" w:space="0" w:color="auto"/>
              <w:right w:val="single" w:sz="4" w:space="0" w:color="auto"/>
            </w:tcBorders>
            <w:vAlign w:val="center"/>
          </w:tcPr>
          <w:p w14:paraId="37DFCFC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359-00765</w:t>
            </w:r>
          </w:p>
        </w:tc>
        <w:tc>
          <w:tcPr>
            <w:tcW w:w="1071" w:type="dxa"/>
            <w:tcBorders>
              <w:top w:val="nil"/>
              <w:left w:val="single" w:sz="4" w:space="0" w:color="auto"/>
              <w:bottom w:val="single" w:sz="4" w:space="0" w:color="auto"/>
              <w:right w:val="single" w:sz="4" w:space="0" w:color="auto"/>
            </w:tcBorders>
            <w:shd w:val="clear" w:color="auto" w:fill="auto"/>
            <w:vAlign w:val="center"/>
          </w:tcPr>
          <w:p w14:paraId="203206D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100</w:t>
            </w:r>
          </w:p>
        </w:tc>
      </w:tr>
      <w:tr w:rsidR="002556A3" w:rsidRPr="00E7379C" w14:paraId="23BD74A6"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34CBAE3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41</w:t>
            </w:r>
          </w:p>
        </w:tc>
        <w:tc>
          <w:tcPr>
            <w:tcW w:w="6229" w:type="dxa"/>
            <w:tcBorders>
              <w:top w:val="nil"/>
              <w:left w:val="nil"/>
              <w:bottom w:val="single" w:sz="4" w:space="0" w:color="auto"/>
              <w:right w:val="single" w:sz="4" w:space="0" w:color="auto"/>
            </w:tcBorders>
            <w:shd w:val="clear" w:color="auto" w:fill="auto"/>
            <w:vAlign w:val="center"/>
          </w:tcPr>
          <w:p w14:paraId="04E7ADE2"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Visual Studio Ent MSDN ALng LSA</w:t>
            </w:r>
          </w:p>
        </w:tc>
        <w:tc>
          <w:tcPr>
            <w:tcW w:w="1071" w:type="dxa"/>
            <w:tcBorders>
              <w:top w:val="single" w:sz="4" w:space="0" w:color="auto"/>
              <w:left w:val="nil"/>
              <w:bottom w:val="single" w:sz="4" w:space="0" w:color="auto"/>
              <w:right w:val="single" w:sz="4" w:space="0" w:color="auto"/>
            </w:tcBorders>
            <w:vAlign w:val="center"/>
          </w:tcPr>
          <w:p w14:paraId="47065D2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MX3-00115</w:t>
            </w:r>
          </w:p>
        </w:tc>
        <w:tc>
          <w:tcPr>
            <w:tcW w:w="1071" w:type="dxa"/>
            <w:tcBorders>
              <w:top w:val="nil"/>
              <w:left w:val="single" w:sz="4" w:space="0" w:color="auto"/>
              <w:bottom w:val="single" w:sz="4" w:space="0" w:color="auto"/>
              <w:right w:val="single" w:sz="4" w:space="0" w:color="auto"/>
            </w:tcBorders>
            <w:shd w:val="clear" w:color="auto" w:fill="auto"/>
            <w:vAlign w:val="center"/>
          </w:tcPr>
          <w:p w14:paraId="5A30F896"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w:t>
            </w:r>
          </w:p>
        </w:tc>
      </w:tr>
      <w:tr w:rsidR="002556A3" w:rsidRPr="00E7379C" w14:paraId="2A64AE50"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3630DC32"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42</w:t>
            </w:r>
          </w:p>
        </w:tc>
        <w:tc>
          <w:tcPr>
            <w:tcW w:w="6229" w:type="dxa"/>
            <w:tcBorders>
              <w:top w:val="nil"/>
              <w:left w:val="nil"/>
              <w:bottom w:val="single" w:sz="4" w:space="0" w:color="auto"/>
              <w:right w:val="single" w:sz="4" w:space="0" w:color="auto"/>
            </w:tcBorders>
            <w:shd w:val="clear" w:color="auto" w:fill="auto"/>
            <w:vAlign w:val="center"/>
          </w:tcPr>
          <w:p w14:paraId="0B7C467B" w14:textId="77777777" w:rsidR="002556A3" w:rsidRPr="003A661C" w:rsidRDefault="002556A3" w:rsidP="00CC7444">
            <w:pPr>
              <w:jc w:val="center"/>
              <w:rPr>
                <w:rFonts w:ascii="Calibri" w:hAnsi="Calibri" w:cs="Calibri"/>
                <w:color w:val="FF0000"/>
                <w:sz w:val="16"/>
                <w:szCs w:val="16"/>
              </w:rPr>
            </w:pPr>
            <w:r w:rsidRPr="003A661C">
              <w:rPr>
                <w:rFonts w:ascii="Calibri" w:hAnsi="Calibri" w:cs="Calibri"/>
                <w:sz w:val="16"/>
                <w:szCs w:val="16"/>
              </w:rPr>
              <w:t>Visio Professional ALng LSA</w:t>
            </w:r>
          </w:p>
        </w:tc>
        <w:tc>
          <w:tcPr>
            <w:tcW w:w="1071" w:type="dxa"/>
            <w:tcBorders>
              <w:top w:val="single" w:sz="4" w:space="0" w:color="auto"/>
              <w:left w:val="nil"/>
              <w:bottom w:val="single" w:sz="4" w:space="0" w:color="auto"/>
              <w:right w:val="single" w:sz="4" w:space="0" w:color="auto"/>
            </w:tcBorders>
            <w:vAlign w:val="center"/>
          </w:tcPr>
          <w:p w14:paraId="39A887C5"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D87-01057</w:t>
            </w:r>
          </w:p>
        </w:tc>
        <w:tc>
          <w:tcPr>
            <w:tcW w:w="1071" w:type="dxa"/>
            <w:tcBorders>
              <w:top w:val="nil"/>
              <w:left w:val="single" w:sz="4" w:space="0" w:color="auto"/>
              <w:bottom w:val="single" w:sz="4" w:space="0" w:color="auto"/>
              <w:right w:val="single" w:sz="4" w:space="0" w:color="auto"/>
            </w:tcBorders>
            <w:shd w:val="clear" w:color="auto" w:fill="auto"/>
            <w:vAlign w:val="center"/>
          </w:tcPr>
          <w:p w14:paraId="116D550E"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30</w:t>
            </w:r>
          </w:p>
        </w:tc>
      </w:tr>
      <w:tr w:rsidR="002556A3" w:rsidRPr="00E7379C" w14:paraId="562B6A45" w14:textId="77777777" w:rsidTr="00CC7444">
        <w:trPr>
          <w:trHeight w:val="255"/>
          <w:jc w:val="center"/>
        </w:trPr>
        <w:tc>
          <w:tcPr>
            <w:tcW w:w="526" w:type="dxa"/>
            <w:tcBorders>
              <w:top w:val="nil"/>
              <w:left w:val="single" w:sz="4" w:space="0" w:color="auto"/>
              <w:bottom w:val="single" w:sz="4" w:space="0" w:color="auto"/>
              <w:right w:val="single" w:sz="4" w:space="0" w:color="auto"/>
            </w:tcBorders>
            <w:shd w:val="clear" w:color="auto" w:fill="auto"/>
            <w:vAlign w:val="center"/>
          </w:tcPr>
          <w:p w14:paraId="737FFDB0"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43</w:t>
            </w:r>
          </w:p>
        </w:tc>
        <w:tc>
          <w:tcPr>
            <w:tcW w:w="6229" w:type="dxa"/>
            <w:tcBorders>
              <w:top w:val="nil"/>
              <w:left w:val="nil"/>
              <w:bottom w:val="single" w:sz="4" w:space="0" w:color="auto"/>
              <w:right w:val="single" w:sz="4" w:space="0" w:color="auto"/>
            </w:tcBorders>
            <w:shd w:val="clear" w:color="auto" w:fill="auto"/>
            <w:vAlign w:val="center"/>
          </w:tcPr>
          <w:p w14:paraId="103445D9" w14:textId="77777777" w:rsidR="002556A3" w:rsidRPr="003A661C" w:rsidRDefault="002556A3" w:rsidP="00CC7444">
            <w:pPr>
              <w:jc w:val="center"/>
              <w:rPr>
                <w:rFonts w:ascii="Calibri" w:hAnsi="Calibri"/>
                <w:color w:val="000000"/>
                <w:sz w:val="16"/>
                <w:szCs w:val="16"/>
              </w:rPr>
            </w:pPr>
            <w:r w:rsidRPr="003A661C">
              <w:rPr>
                <w:rFonts w:ascii="Calibri" w:hAnsi="Calibri" w:cs="Calibri"/>
                <w:sz w:val="16"/>
                <w:szCs w:val="16"/>
              </w:rPr>
              <w:t>System Center Operations Manager ALng LSA Per User</w:t>
            </w:r>
          </w:p>
        </w:tc>
        <w:tc>
          <w:tcPr>
            <w:tcW w:w="1071" w:type="dxa"/>
            <w:tcBorders>
              <w:top w:val="single" w:sz="4" w:space="0" w:color="auto"/>
              <w:left w:val="nil"/>
              <w:bottom w:val="single" w:sz="4" w:space="0" w:color="auto"/>
              <w:right w:val="single" w:sz="4" w:space="0" w:color="auto"/>
            </w:tcBorders>
            <w:vAlign w:val="center"/>
          </w:tcPr>
          <w:p w14:paraId="40684184"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9TX-00003</w:t>
            </w:r>
          </w:p>
        </w:tc>
        <w:tc>
          <w:tcPr>
            <w:tcW w:w="1071" w:type="dxa"/>
            <w:tcBorders>
              <w:top w:val="nil"/>
              <w:left w:val="single" w:sz="4" w:space="0" w:color="auto"/>
              <w:bottom w:val="single" w:sz="4" w:space="0" w:color="auto"/>
              <w:right w:val="single" w:sz="4" w:space="0" w:color="auto"/>
            </w:tcBorders>
            <w:shd w:val="clear" w:color="auto" w:fill="auto"/>
            <w:vAlign w:val="center"/>
          </w:tcPr>
          <w:p w14:paraId="7AA63AD1"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600</w:t>
            </w:r>
          </w:p>
        </w:tc>
      </w:tr>
      <w:tr w:rsidR="002556A3" w:rsidRPr="00E7379C" w14:paraId="27E02967" w14:textId="77777777" w:rsidTr="00CC7444">
        <w:trPr>
          <w:trHeight w:val="255"/>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5A98CD21"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44</w:t>
            </w:r>
          </w:p>
        </w:tc>
        <w:tc>
          <w:tcPr>
            <w:tcW w:w="6229" w:type="dxa"/>
            <w:tcBorders>
              <w:top w:val="single" w:sz="4" w:space="0" w:color="auto"/>
              <w:left w:val="nil"/>
              <w:bottom w:val="single" w:sz="4" w:space="0" w:color="auto"/>
              <w:right w:val="single" w:sz="4" w:space="0" w:color="auto"/>
            </w:tcBorders>
            <w:shd w:val="clear" w:color="auto" w:fill="auto"/>
            <w:vAlign w:val="center"/>
          </w:tcPr>
          <w:p w14:paraId="330252B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Project Professional ALng LSA 1 Server CAL</w:t>
            </w:r>
          </w:p>
        </w:tc>
        <w:tc>
          <w:tcPr>
            <w:tcW w:w="1071" w:type="dxa"/>
            <w:tcBorders>
              <w:top w:val="single" w:sz="4" w:space="0" w:color="auto"/>
              <w:left w:val="nil"/>
              <w:bottom w:val="single" w:sz="4" w:space="0" w:color="auto"/>
              <w:right w:val="single" w:sz="4" w:space="0" w:color="auto"/>
            </w:tcBorders>
            <w:vAlign w:val="center"/>
          </w:tcPr>
          <w:p w14:paraId="7B2B12C2"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H30-00237</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3E7BA11A"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60</w:t>
            </w:r>
          </w:p>
        </w:tc>
      </w:tr>
      <w:tr w:rsidR="002556A3" w:rsidRPr="001A7D07" w14:paraId="322D842A" w14:textId="77777777" w:rsidTr="00CC7444">
        <w:trPr>
          <w:trHeight w:val="255"/>
          <w:jc w:val="center"/>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14:paraId="5DA12EC8"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rPr>
              <w:t>45</w:t>
            </w:r>
          </w:p>
        </w:tc>
        <w:tc>
          <w:tcPr>
            <w:tcW w:w="6229" w:type="dxa"/>
            <w:tcBorders>
              <w:top w:val="single" w:sz="4" w:space="0" w:color="auto"/>
              <w:left w:val="nil"/>
              <w:bottom w:val="single" w:sz="4" w:space="0" w:color="auto"/>
              <w:right w:val="single" w:sz="4" w:space="0" w:color="auto"/>
            </w:tcBorders>
            <w:shd w:val="clear" w:color="auto" w:fill="auto"/>
            <w:vAlign w:val="center"/>
          </w:tcPr>
          <w:p w14:paraId="0B8C8AB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M365 Copilot Managed Sub Add-on</w:t>
            </w:r>
          </w:p>
        </w:tc>
        <w:tc>
          <w:tcPr>
            <w:tcW w:w="1071" w:type="dxa"/>
            <w:tcBorders>
              <w:top w:val="single" w:sz="4" w:space="0" w:color="auto"/>
              <w:left w:val="nil"/>
              <w:bottom w:val="single" w:sz="4" w:space="0" w:color="auto"/>
              <w:right w:val="single" w:sz="4" w:space="0" w:color="auto"/>
            </w:tcBorders>
            <w:vAlign w:val="center"/>
          </w:tcPr>
          <w:p w14:paraId="29B37DEE"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83I-00001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5F2E44E" w14:textId="77777777" w:rsidR="002556A3"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300</w:t>
            </w:r>
          </w:p>
        </w:tc>
      </w:tr>
    </w:tbl>
    <w:p w14:paraId="17341474" w14:textId="77777777" w:rsidR="002556A3" w:rsidRDefault="002556A3" w:rsidP="002556A3">
      <w:pPr>
        <w:pStyle w:val="aff"/>
        <w:suppressAutoHyphens w:val="0"/>
        <w:autoSpaceDE w:val="0"/>
        <w:rPr>
          <w:rFonts w:eastAsia="SimSun"/>
          <w:lang w:val="el-GR"/>
        </w:rPr>
      </w:pPr>
    </w:p>
    <w:p w14:paraId="052C24F4" w14:textId="77777777" w:rsidR="002663B3" w:rsidRPr="000D635C" w:rsidRDefault="002663B3" w:rsidP="002663B3">
      <w:pPr>
        <w:ind w:left="158" w:right="60"/>
        <w:rPr>
          <w:lang w:val="el-GR"/>
        </w:rPr>
      </w:pPr>
      <w:r w:rsidRPr="000D635C">
        <w:rPr>
          <w:lang w:val="el-GR"/>
        </w:rPr>
        <w:t>Σημειώνεται ότι, ο Ανάδοχος με την υπογραφή της σύμβασης -</w:t>
      </w:r>
      <w:r>
        <w:t>Enterprise</w:t>
      </w:r>
      <w:r w:rsidRPr="000D635C">
        <w:rPr>
          <w:lang w:val="el-GR"/>
        </w:rPr>
        <w:t xml:space="preserve"> </w:t>
      </w:r>
      <w:r>
        <w:t>Agreement</w:t>
      </w:r>
      <w:r w:rsidRPr="000D635C">
        <w:rPr>
          <w:lang w:val="el-GR"/>
        </w:rPr>
        <w:t xml:space="preserve"> για τις παραπάνω κατηγορίες προιόντων, θα δηλωθεί στα σχετικά συμβόλαια και τα συστήματα της κατασκευάστριας εταιρίας </w:t>
      </w:r>
      <w:r>
        <w:t>Microsoft</w:t>
      </w:r>
      <w:r w:rsidRPr="000D635C">
        <w:rPr>
          <w:lang w:val="el-GR"/>
        </w:rPr>
        <w:t xml:space="preserve"> ως </w:t>
      </w:r>
      <w:r>
        <w:t>Digital</w:t>
      </w:r>
      <w:r w:rsidRPr="000D635C">
        <w:rPr>
          <w:lang w:val="el-GR"/>
        </w:rPr>
        <w:t xml:space="preserve"> </w:t>
      </w:r>
      <w:r>
        <w:t>Partner</w:t>
      </w:r>
      <w:r w:rsidRPr="000D635C">
        <w:rPr>
          <w:lang w:val="el-GR"/>
        </w:rPr>
        <w:t xml:space="preserve"> </w:t>
      </w:r>
      <w:r>
        <w:t>of</w:t>
      </w:r>
      <w:r w:rsidRPr="000D635C">
        <w:rPr>
          <w:lang w:val="el-GR"/>
        </w:rPr>
        <w:t xml:space="preserve"> </w:t>
      </w:r>
      <w:r>
        <w:t>Record</w:t>
      </w:r>
      <w:r w:rsidRPr="000D635C">
        <w:rPr>
          <w:lang w:val="el-GR"/>
        </w:rPr>
        <w:t xml:space="preserve"> (</w:t>
      </w:r>
      <w:r>
        <w:t>DIPOR</w:t>
      </w:r>
      <w:r w:rsidRPr="000D635C">
        <w:rPr>
          <w:lang w:val="el-GR"/>
        </w:rPr>
        <w:t xml:space="preserve">).  </w:t>
      </w:r>
    </w:p>
    <w:p w14:paraId="09924E4E" w14:textId="77777777" w:rsidR="002663B3" w:rsidRPr="000D635C" w:rsidRDefault="002663B3" w:rsidP="002663B3">
      <w:pPr>
        <w:spacing w:after="0"/>
        <w:ind w:left="158" w:right="60"/>
        <w:rPr>
          <w:lang w:val="el-GR"/>
        </w:rPr>
      </w:pPr>
      <w:r w:rsidRPr="000D635C">
        <w:rPr>
          <w:lang w:val="el-GR"/>
        </w:rPr>
        <w:t xml:space="preserve">Οι άδειες Λογισμικού ενεργοποιούνται με την παροχή από τον Ανάδοχο πρόσβασης στην Αναθέτουσα Αρχή στο </w:t>
      </w:r>
      <w:r>
        <w:t>Volume</w:t>
      </w:r>
      <w:r w:rsidRPr="000D635C">
        <w:rPr>
          <w:lang w:val="el-GR"/>
        </w:rPr>
        <w:t xml:space="preserve"> </w:t>
      </w:r>
      <w:r>
        <w:t>Licensing</w:t>
      </w:r>
      <w:r w:rsidRPr="000D635C">
        <w:rPr>
          <w:lang w:val="el-GR"/>
        </w:rPr>
        <w:t xml:space="preserve"> </w:t>
      </w:r>
      <w:r>
        <w:t>Service</w:t>
      </w:r>
      <w:r w:rsidRPr="000D635C">
        <w:rPr>
          <w:lang w:val="el-GR"/>
        </w:rPr>
        <w:t xml:space="preserve"> </w:t>
      </w:r>
      <w:r>
        <w:t>Center</w:t>
      </w:r>
      <w:r w:rsidRPr="000D635C">
        <w:rPr>
          <w:lang w:val="el-GR"/>
        </w:rPr>
        <w:t xml:space="preserve"> της </w:t>
      </w:r>
      <w:r>
        <w:t>Microsoft</w:t>
      </w:r>
      <w:r w:rsidRPr="000D635C">
        <w:rPr>
          <w:lang w:val="el-GR"/>
        </w:rPr>
        <w:t xml:space="preserve"> </w:t>
      </w:r>
    </w:p>
    <w:p w14:paraId="4CD2B983" w14:textId="77777777" w:rsidR="002663B3" w:rsidRPr="000D635C" w:rsidRDefault="002663B3" w:rsidP="002663B3">
      <w:pPr>
        <w:spacing w:after="92" w:line="259" w:lineRule="auto"/>
        <w:ind w:left="173"/>
        <w:jc w:val="left"/>
        <w:rPr>
          <w:lang w:val="el-GR"/>
        </w:rPr>
      </w:pPr>
      <w:r w:rsidRPr="000D635C">
        <w:rPr>
          <w:lang w:val="el-GR"/>
        </w:rPr>
        <w:t>(</w:t>
      </w:r>
      <w:r>
        <w:rPr>
          <w:color w:val="0000FF"/>
          <w:u w:val="single" w:color="0000FF"/>
        </w:rPr>
        <w:t>https</w:t>
      </w:r>
      <w:r w:rsidRPr="000D635C">
        <w:rPr>
          <w:color w:val="0000FF"/>
          <w:u w:val="single" w:color="0000FF"/>
          <w:lang w:val="el-GR"/>
        </w:rPr>
        <w:t>://</w:t>
      </w:r>
      <w:r>
        <w:rPr>
          <w:color w:val="0000FF"/>
          <w:u w:val="single" w:color="0000FF"/>
        </w:rPr>
        <w:t>www</w:t>
      </w:r>
      <w:r w:rsidRPr="000D635C">
        <w:rPr>
          <w:color w:val="0000FF"/>
          <w:u w:val="single" w:color="0000FF"/>
          <w:lang w:val="el-GR"/>
        </w:rPr>
        <w:t>.</w:t>
      </w:r>
      <w:r>
        <w:rPr>
          <w:color w:val="0000FF"/>
          <w:u w:val="single" w:color="0000FF"/>
        </w:rPr>
        <w:t>microsoft</w:t>
      </w:r>
      <w:r w:rsidRPr="000D635C">
        <w:rPr>
          <w:color w:val="0000FF"/>
          <w:u w:val="single" w:color="0000FF"/>
          <w:lang w:val="el-GR"/>
        </w:rPr>
        <w:t>.</w:t>
      </w:r>
      <w:r>
        <w:rPr>
          <w:color w:val="0000FF"/>
          <w:u w:val="single" w:color="0000FF"/>
        </w:rPr>
        <w:t>com</w:t>
      </w:r>
      <w:r w:rsidRPr="000D635C">
        <w:rPr>
          <w:color w:val="0000FF"/>
          <w:u w:val="single" w:color="0000FF"/>
          <w:lang w:val="el-GR"/>
        </w:rPr>
        <w:t>/</w:t>
      </w:r>
      <w:r>
        <w:rPr>
          <w:color w:val="0000FF"/>
          <w:u w:val="single" w:color="0000FF"/>
        </w:rPr>
        <w:t>Licensing</w:t>
      </w:r>
      <w:r w:rsidRPr="000D635C">
        <w:rPr>
          <w:color w:val="0000FF"/>
          <w:u w:val="single" w:color="0000FF"/>
          <w:lang w:val="el-GR"/>
        </w:rPr>
        <w:t>/</w:t>
      </w:r>
      <w:r>
        <w:rPr>
          <w:color w:val="0000FF"/>
          <w:u w:val="single" w:color="0000FF"/>
        </w:rPr>
        <w:t>servicecenter</w:t>
      </w:r>
      <w:r w:rsidRPr="000D635C">
        <w:rPr>
          <w:color w:val="0000FF"/>
          <w:u w:val="single" w:color="0000FF"/>
          <w:lang w:val="el-GR"/>
        </w:rPr>
        <w:t>/</w:t>
      </w:r>
      <w:r>
        <w:rPr>
          <w:color w:val="0000FF"/>
          <w:u w:val="single" w:color="0000FF"/>
        </w:rPr>
        <w:t>default</w:t>
      </w:r>
      <w:r w:rsidRPr="000D635C">
        <w:rPr>
          <w:color w:val="0000FF"/>
          <w:u w:val="single" w:color="0000FF"/>
          <w:lang w:val="el-GR"/>
        </w:rPr>
        <w:t>.</w:t>
      </w:r>
      <w:r>
        <w:rPr>
          <w:color w:val="0000FF"/>
          <w:u w:val="single" w:color="0000FF"/>
        </w:rPr>
        <w:t>aspx</w:t>
      </w:r>
      <w:r w:rsidRPr="000D635C">
        <w:rPr>
          <w:lang w:val="el-GR"/>
        </w:rPr>
        <w:t xml:space="preserve">). </w:t>
      </w:r>
    </w:p>
    <w:p w14:paraId="4B23B2C0" w14:textId="77777777" w:rsidR="002663B3" w:rsidRDefault="002663B3" w:rsidP="002663B3">
      <w:pPr>
        <w:spacing w:after="253"/>
        <w:ind w:left="158" w:right="60"/>
        <w:rPr>
          <w:lang w:val="el-GR"/>
        </w:rPr>
      </w:pPr>
      <w:r>
        <w:rPr>
          <w:rFonts w:eastAsia="SimSun"/>
          <w:lang w:val="el-GR"/>
        </w:rPr>
        <w:t xml:space="preserve">Δεδομένου ότι η Αναθέτουσα Αρχή διατηρεί το δικαίωμα προαίρεσης για αύξηση του Φυσικού αντικειμένου </w:t>
      </w:r>
      <w:r w:rsidRPr="000D635C">
        <w:rPr>
          <w:lang w:val="el-GR"/>
        </w:rPr>
        <w:t>της σύμβασης και κατ’ επέκταση και προμήθειας πρόσθετων/συμπληρωματικών ποσοτήτων αδειών λογισμικού από αυτές που αναφέρονται στο</w:t>
      </w:r>
      <w:r>
        <w:rPr>
          <w:lang w:val="el-GR"/>
        </w:rPr>
        <w:t>ν παραπάνω πίνακα Προϊόντων</w:t>
      </w:r>
      <w:r w:rsidRPr="000D635C">
        <w:rPr>
          <w:lang w:val="el-GR"/>
        </w:rPr>
        <w:t xml:space="preserve">, θα πρέπει να ακολουθηθούν τα εξής:  </w:t>
      </w:r>
    </w:p>
    <w:p w14:paraId="338D59A0" w14:textId="0E2F4259" w:rsidR="002663B3" w:rsidRPr="007D5219" w:rsidRDefault="002663B3" w:rsidP="00DC759B">
      <w:pPr>
        <w:pStyle w:val="4"/>
        <w:numPr>
          <w:ilvl w:val="1"/>
          <w:numId w:val="20"/>
        </w:numPr>
        <w:ind w:hanging="306"/>
        <w:rPr>
          <w:rFonts w:cs="Tahoma"/>
          <w:szCs w:val="22"/>
          <w:lang w:val="el-GR"/>
        </w:rPr>
      </w:pPr>
      <w:bookmarkStart w:id="461" w:name="_Toc155976749"/>
      <w:r w:rsidRPr="007D5219">
        <w:rPr>
          <w:rFonts w:cs="Tahoma"/>
          <w:szCs w:val="22"/>
          <w:lang w:val="el-GR"/>
        </w:rPr>
        <w:t>Συμπληρωματικές παραγγελίες συνδρομητικών προϊόντων</w:t>
      </w:r>
      <w:bookmarkEnd w:id="461"/>
      <w:r w:rsidRPr="007D5219">
        <w:rPr>
          <w:rFonts w:cs="Tahoma"/>
          <w:szCs w:val="22"/>
          <w:lang w:val="el-GR"/>
        </w:rPr>
        <w:t xml:space="preserve"> </w:t>
      </w:r>
    </w:p>
    <w:p w14:paraId="50B41BDA" w14:textId="2EE74B82" w:rsidR="002663B3" w:rsidRDefault="002663B3" w:rsidP="002663B3">
      <w:pPr>
        <w:spacing w:after="253"/>
        <w:ind w:left="158" w:right="60"/>
        <w:rPr>
          <w:lang w:val="el-GR"/>
        </w:rPr>
      </w:pPr>
      <w:r w:rsidRPr="002C31E2">
        <w:rPr>
          <w:lang w:val="el-GR"/>
        </w:rPr>
        <w:t>Για τα προϊόντα 1</w:t>
      </w:r>
      <w:r>
        <w:rPr>
          <w:lang w:val="el-GR"/>
        </w:rPr>
        <w:t xml:space="preserve"> έως και </w:t>
      </w:r>
      <w:r w:rsidR="00FD21F4">
        <w:rPr>
          <w:lang w:val="el-GR"/>
        </w:rPr>
        <w:t>27</w:t>
      </w:r>
      <w:r>
        <w:rPr>
          <w:lang w:val="el-GR"/>
        </w:rPr>
        <w:t xml:space="preserve">, και του 45 </w:t>
      </w:r>
      <w:r w:rsidRPr="002C31E2">
        <w:rPr>
          <w:lang w:val="el-GR"/>
        </w:rPr>
        <w:t xml:space="preserve">του Πίνακα </w:t>
      </w:r>
      <w:r>
        <w:rPr>
          <w:lang w:val="el-GR"/>
        </w:rPr>
        <w:t>Προϊόντων</w:t>
      </w:r>
      <w:r w:rsidRPr="002C31E2">
        <w:rPr>
          <w:lang w:val="el-GR"/>
        </w:rPr>
        <w:t>, η Αναθέτουσα Αρχή δύναται να αιτηθεί την προμήθεια επιπλέον ποσοτήτων μέρους των αδειών χρήσης ανά πάσα χρονική στιγμή</w:t>
      </w:r>
      <w:r w:rsidR="00E7379C">
        <w:rPr>
          <w:lang w:val="el-GR"/>
        </w:rPr>
        <w:t>.</w:t>
      </w:r>
    </w:p>
    <w:tbl>
      <w:tblPr>
        <w:tblW w:w="8897" w:type="dxa"/>
        <w:jc w:val="center"/>
        <w:tblLayout w:type="fixed"/>
        <w:tblLook w:val="04A0" w:firstRow="1" w:lastRow="0" w:firstColumn="1" w:lastColumn="0" w:noHBand="0" w:noVBand="1"/>
      </w:tblPr>
      <w:tblGrid>
        <w:gridCol w:w="598"/>
        <w:gridCol w:w="7081"/>
        <w:gridCol w:w="1218"/>
      </w:tblGrid>
      <w:tr w:rsidR="002556A3" w:rsidRPr="00E7379C" w14:paraId="67A97F93" w14:textId="77777777" w:rsidTr="00CC7444">
        <w:trPr>
          <w:trHeight w:val="510"/>
          <w:jc w:val="center"/>
        </w:trPr>
        <w:tc>
          <w:tcPr>
            <w:tcW w:w="598" w:type="dxa"/>
            <w:tcBorders>
              <w:top w:val="single" w:sz="4" w:space="0" w:color="auto"/>
              <w:left w:val="single" w:sz="4" w:space="0" w:color="auto"/>
              <w:bottom w:val="single" w:sz="4" w:space="0" w:color="auto"/>
              <w:right w:val="single" w:sz="4" w:space="0" w:color="auto"/>
            </w:tcBorders>
            <w:shd w:val="clear" w:color="000000" w:fill="68217A"/>
            <w:vAlign w:val="center"/>
            <w:hideMark/>
          </w:tcPr>
          <w:p w14:paraId="0F18C25F" w14:textId="77777777" w:rsidR="002556A3" w:rsidRPr="00E7379C" w:rsidRDefault="002556A3" w:rsidP="00CC7444">
            <w:pPr>
              <w:jc w:val="center"/>
              <w:rPr>
                <w:rFonts w:ascii="Calibri" w:hAnsi="Calibri" w:cs="Calibri"/>
                <w:color w:val="FFFFFF"/>
                <w:sz w:val="16"/>
                <w:szCs w:val="16"/>
              </w:rPr>
            </w:pPr>
            <w:r w:rsidRPr="00E7379C">
              <w:rPr>
                <w:rFonts w:ascii="Calibri" w:hAnsi="Calibri" w:cs="Calibri"/>
                <w:color w:val="FFFFFF"/>
                <w:sz w:val="16"/>
                <w:szCs w:val="16"/>
              </w:rPr>
              <w:t>Α/Α</w:t>
            </w:r>
          </w:p>
        </w:tc>
        <w:tc>
          <w:tcPr>
            <w:tcW w:w="7081" w:type="dxa"/>
            <w:tcBorders>
              <w:top w:val="single" w:sz="4" w:space="0" w:color="auto"/>
              <w:left w:val="nil"/>
              <w:bottom w:val="single" w:sz="4" w:space="0" w:color="auto"/>
              <w:right w:val="single" w:sz="4" w:space="0" w:color="auto"/>
            </w:tcBorders>
            <w:shd w:val="clear" w:color="000000" w:fill="68217A"/>
            <w:vAlign w:val="center"/>
          </w:tcPr>
          <w:p w14:paraId="43E56318" w14:textId="77777777" w:rsidR="002556A3" w:rsidRPr="00E7379C" w:rsidRDefault="002556A3" w:rsidP="00CC7444">
            <w:pPr>
              <w:jc w:val="center"/>
              <w:rPr>
                <w:rFonts w:ascii="Calibri" w:hAnsi="Calibri" w:cs="Calibri"/>
                <w:color w:val="FFFFFF"/>
                <w:sz w:val="16"/>
                <w:szCs w:val="16"/>
              </w:rPr>
            </w:pPr>
            <w:r w:rsidRPr="00E7379C">
              <w:rPr>
                <w:rFonts w:ascii="Calibri" w:hAnsi="Calibri" w:cs="Calibri"/>
                <w:color w:val="FFFFFF"/>
                <w:sz w:val="16"/>
                <w:szCs w:val="16"/>
                <w:lang w:val="el-GR"/>
              </w:rPr>
              <w:t>Προϊόν</w:t>
            </w:r>
          </w:p>
        </w:tc>
        <w:tc>
          <w:tcPr>
            <w:tcW w:w="1218" w:type="dxa"/>
            <w:tcBorders>
              <w:top w:val="single" w:sz="4" w:space="0" w:color="auto"/>
              <w:left w:val="nil"/>
              <w:bottom w:val="single" w:sz="4" w:space="0" w:color="auto"/>
              <w:right w:val="single" w:sz="4" w:space="0" w:color="auto"/>
            </w:tcBorders>
            <w:shd w:val="clear" w:color="000000" w:fill="68217A"/>
          </w:tcPr>
          <w:p w14:paraId="52176C7B" w14:textId="77777777" w:rsidR="002556A3" w:rsidRPr="003A661C" w:rsidRDefault="002556A3" w:rsidP="00CC7444">
            <w:pPr>
              <w:jc w:val="center"/>
              <w:rPr>
                <w:rFonts w:ascii="Calibri" w:hAnsi="Calibri" w:cs="Calibri"/>
                <w:color w:val="FFFFFF"/>
                <w:sz w:val="16"/>
                <w:szCs w:val="16"/>
                <w:lang w:val="el-GR"/>
              </w:rPr>
            </w:pPr>
            <w:r w:rsidRPr="00E7379C">
              <w:rPr>
                <w:rFonts w:ascii="Calibri" w:hAnsi="Calibri" w:cs="Calibri"/>
                <w:color w:val="FFFFFF"/>
                <w:sz w:val="16"/>
                <w:szCs w:val="16"/>
                <w:lang w:val="el-GR"/>
              </w:rPr>
              <w:t>Κωδικός</w:t>
            </w:r>
          </w:p>
        </w:tc>
      </w:tr>
      <w:tr w:rsidR="002556A3" w:rsidRPr="00E7379C" w14:paraId="2456C3B1" w14:textId="77777777" w:rsidTr="00CC7444">
        <w:trPr>
          <w:trHeight w:val="48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6C9022E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w:t>
            </w:r>
          </w:p>
        </w:tc>
        <w:tc>
          <w:tcPr>
            <w:tcW w:w="7081" w:type="dxa"/>
            <w:tcBorders>
              <w:top w:val="nil"/>
              <w:left w:val="nil"/>
              <w:bottom w:val="single" w:sz="4" w:space="0" w:color="auto"/>
              <w:right w:val="single" w:sz="4" w:space="0" w:color="auto"/>
            </w:tcBorders>
            <w:shd w:val="clear" w:color="auto" w:fill="auto"/>
            <w:vAlign w:val="center"/>
          </w:tcPr>
          <w:p w14:paraId="70973B4C"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color w:val="000000"/>
                <w:sz w:val="18"/>
                <w:szCs w:val="18"/>
              </w:rPr>
              <w:t>M365 E5 Unified Sub Per User</w:t>
            </w:r>
          </w:p>
        </w:tc>
        <w:tc>
          <w:tcPr>
            <w:tcW w:w="1218" w:type="dxa"/>
            <w:tcBorders>
              <w:top w:val="single" w:sz="4" w:space="0" w:color="auto"/>
              <w:left w:val="nil"/>
              <w:bottom w:val="single" w:sz="4" w:space="0" w:color="auto"/>
              <w:right w:val="single" w:sz="4" w:space="0" w:color="auto"/>
            </w:tcBorders>
            <w:vAlign w:val="center"/>
          </w:tcPr>
          <w:p w14:paraId="74CAD4E8"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color w:val="000000"/>
                <w:sz w:val="18"/>
                <w:szCs w:val="18"/>
              </w:rPr>
              <w:t xml:space="preserve">AAD-33168 </w:t>
            </w:r>
          </w:p>
        </w:tc>
      </w:tr>
      <w:tr w:rsidR="002556A3" w:rsidRPr="00E7379C" w14:paraId="7E6E5884" w14:textId="77777777" w:rsidTr="00CC7444">
        <w:trPr>
          <w:trHeight w:val="48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2F9E1712"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2</w:t>
            </w:r>
          </w:p>
        </w:tc>
        <w:tc>
          <w:tcPr>
            <w:tcW w:w="7081" w:type="dxa"/>
            <w:tcBorders>
              <w:top w:val="nil"/>
              <w:left w:val="nil"/>
              <w:bottom w:val="single" w:sz="4" w:space="0" w:color="auto"/>
              <w:right w:val="single" w:sz="4" w:space="0" w:color="auto"/>
            </w:tcBorders>
            <w:shd w:val="clear" w:color="auto" w:fill="auto"/>
            <w:vAlign w:val="center"/>
          </w:tcPr>
          <w:p w14:paraId="5EE7E91A"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M365 E3 Unified Sub Per User</w:t>
            </w:r>
          </w:p>
        </w:tc>
        <w:tc>
          <w:tcPr>
            <w:tcW w:w="1218" w:type="dxa"/>
            <w:tcBorders>
              <w:top w:val="single" w:sz="4" w:space="0" w:color="auto"/>
              <w:left w:val="nil"/>
              <w:bottom w:val="single" w:sz="4" w:space="0" w:color="auto"/>
              <w:right w:val="single" w:sz="4" w:space="0" w:color="auto"/>
            </w:tcBorders>
            <w:vAlign w:val="center"/>
          </w:tcPr>
          <w:p w14:paraId="01E662F1"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color w:val="000000"/>
                <w:sz w:val="18"/>
                <w:szCs w:val="18"/>
              </w:rPr>
              <w:t>AAD-33204</w:t>
            </w:r>
          </w:p>
        </w:tc>
      </w:tr>
      <w:tr w:rsidR="002556A3" w:rsidRPr="00E7379C" w14:paraId="2B2AB0B5" w14:textId="77777777" w:rsidTr="00CC7444">
        <w:trPr>
          <w:trHeight w:val="48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6A46BD29"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lastRenderedPageBreak/>
              <w:t>3</w:t>
            </w:r>
          </w:p>
        </w:tc>
        <w:tc>
          <w:tcPr>
            <w:tcW w:w="7081" w:type="dxa"/>
            <w:tcBorders>
              <w:top w:val="nil"/>
              <w:left w:val="nil"/>
              <w:bottom w:val="single" w:sz="4" w:space="0" w:color="auto"/>
              <w:right w:val="single" w:sz="4" w:space="0" w:color="auto"/>
            </w:tcBorders>
            <w:shd w:val="clear" w:color="auto" w:fill="auto"/>
            <w:vAlign w:val="center"/>
          </w:tcPr>
          <w:p w14:paraId="36D3AC61" w14:textId="77777777" w:rsidR="002556A3" w:rsidRPr="003A661C" w:rsidRDefault="002556A3" w:rsidP="00CC7444">
            <w:pPr>
              <w:jc w:val="center"/>
              <w:rPr>
                <w:sz w:val="18"/>
                <w:szCs w:val="18"/>
                <w:lang w:val="en-US"/>
              </w:rPr>
            </w:pPr>
            <w:r w:rsidRPr="003A661C">
              <w:rPr>
                <w:rFonts w:ascii="Calibri" w:hAnsi="Calibri" w:cs="Calibri"/>
                <w:sz w:val="18"/>
                <w:szCs w:val="18"/>
              </w:rPr>
              <w:t>M365 E3 Unified Sub Per User from SA</w:t>
            </w:r>
          </w:p>
        </w:tc>
        <w:tc>
          <w:tcPr>
            <w:tcW w:w="1218" w:type="dxa"/>
            <w:tcBorders>
              <w:top w:val="single" w:sz="4" w:space="0" w:color="auto"/>
              <w:left w:val="nil"/>
              <w:bottom w:val="single" w:sz="4" w:space="0" w:color="auto"/>
              <w:right w:val="single" w:sz="4" w:space="0" w:color="auto"/>
            </w:tcBorders>
            <w:vAlign w:val="center"/>
          </w:tcPr>
          <w:p w14:paraId="7188E0F3"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AAD-33200</w:t>
            </w:r>
          </w:p>
        </w:tc>
      </w:tr>
      <w:tr w:rsidR="002556A3" w:rsidRPr="00E7379C" w14:paraId="45C60362" w14:textId="77777777" w:rsidTr="00CC7444">
        <w:trPr>
          <w:trHeight w:val="503"/>
          <w:jc w:val="center"/>
        </w:trPr>
        <w:tc>
          <w:tcPr>
            <w:tcW w:w="598" w:type="dxa"/>
            <w:tcBorders>
              <w:top w:val="nil"/>
              <w:left w:val="single" w:sz="4" w:space="0" w:color="auto"/>
              <w:bottom w:val="single" w:sz="4" w:space="0" w:color="auto"/>
              <w:right w:val="single" w:sz="4" w:space="0" w:color="auto"/>
            </w:tcBorders>
            <w:shd w:val="clear" w:color="auto" w:fill="auto"/>
            <w:vAlign w:val="center"/>
            <w:hideMark/>
          </w:tcPr>
          <w:p w14:paraId="1FC9CEEC"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4</w:t>
            </w:r>
          </w:p>
        </w:tc>
        <w:tc>
          <w:tcPr>
            <w:tcW w:w="7081" w:type="dxa"/>
            <w:tcBorders>
              <w:top w:val="nil"/>
              <w:left w:val="nil"/>
              <w:bottom w:val="single" w:sz="4" w:space="0" w:color="auto"/>
              <w:right w:val="single" w:sz="4" w:space="0" w:color="auto"/>
            </w:tcBorders>
            <w:shd w:val="clear" w:color="auto" w:fill="auto"/>
            <w:vAlign w:val="center"/>
            <w:hideMark/>
          </w:tcPr>
          <w:p w14:paraId="1C13EBEF"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O365 E3 Sub Per User</w:t>
            </w:r>
          </w:p>
        </w:tc>
        <w:tc>
          <w:tcPr>
            <w:tcW w:w="1218" w:type="dxa"/>
            <w:tcBorders>
              <w:top w:val="single" w:sz="4" w:space="0" w:color="auto"/>
              <w:left w:val="nil"/>
              <w:bottom w:val="single" w:sz="4" w:space="0" w:color="auto"/>
              <w:right w:val="single" w:sz="4" w:space="0" w:color="auto"/>
            </w:tcBorders>
            <w:vAlign w:val="center"/>
          </w:tcPr>
          <w:p w14:paraId="434EEC24"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AAA-10842</w:t>
            </w:r>
          </w:p>
        </w:tc>
      </w:tr>
      <w:tr w:rsidR="002556A3" w:rsidRPr="00E7379C" w14:paraId="06C9C641"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hideMark/>
          </w:tcPr>
          <w:p w14:paraId="587CAC6E"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5</w:t>
            </w:r>
          </w:p>
        </w:tc>
        <w:tc>
          <w:tcPr>
            <w:tcW w:w="7081" w:type="dxa"/>
            <w:tcBorders>
              <w:top w:val="nil"/>
              <w:left w:val="nil"/>
              <w:bottom w:val="single" w:sz="4" w:space="0" w:color="auto"/>
              <w:right w:val="single" w:sz="4" w:space="0" w:color="auto"/>
            </w:tcBorders>
            <w:shd w:val="clear" w:color="auto" w:fill="auto"/>
            <w:vAlign w:val="center"/>
            <w:hideMark/>
          </w:tcPr>
          <w:p w14:paraId="41EFCC08"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O365 E1 Sub Per User</w:t>
            </w:r>
          </w:p>
        </w:tc>
        <w:tc>
          <w:tcPr>
            <w:tcW w:w="1218" w:type="dxa"/>
            <w:tcBorders>
              <w:top w:val="single" w:sz="4" w:space="0" w:color="auto"/>
              <w:left w:val="nil"/>
              <w:bottom w:val="single" w:sz="4" w:space="0" w:color="auto"/>
              <w:right w:val="single" w:sz="4" w:space="0" w:color="auto"/>
            </w:tcBorders>
            <w:vAlign w:val="center"/>
          </w:tcPr>
          <w:p w14:paraId="2773211B"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T6A-00024</w:t>
            </w:r>
          </w:p>
        </w:tc>
      </w:tr>
      <w:tr w:rsidR="002556A3" w:rsidRPr="00E7379C" w14:paraId="4CF8495F"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05C75CFF"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6</w:t>
            </w:r>
          </w:p>
        </w:tc>
        <w:tc>
          <w:tcPr>
            <w:tcW w:w="7081" w:type="dxa"/>
            <w:tcBorders>
              <w:top w:val="nil"/>
              <w:left w:val="nil"/>
              <w:bottom w:val="single" w:sz="4" w:space="0" w:color="auto"/>
              <w:right w:val="single" w:sz="4" w:space="0" w:color="auto"/>
            </w:tcBorders>
            <w:shd w:val="clear" w:color="auto" w:fill="auto"/>
            <w:vAlign w:val="center"/>
          </w:tcPr>
          <w:p w14:paraId="4C474AA6"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M365 Apps Enterprise Sub Per User</w:t>
            </w:r>
          </w:p>
        </w:tc>
        <w:tc>
          <w:tcPr>
            <w:tcW w:w="1218" w:type="dxa"/>
            <w:tcBorders>
              <w:top w:val="single" w:sz="4" w:space="0" w:color="auto"/>
              <w:left w:val="nil"/>
              <w:bottom w:val="single" w:sz="4" w:space="0" w:color="auto"/>
              <w:right w:val="single" w:sz="4" w:space="0" w:color="auto"/>
            </w:tcBorders>
            <w:vAlign w:val="center"/>
          </w:tcPr>
          <w:p w14:paraId="66079BFE"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3JJ-00003</w:t>
            </w:r>
          </w:p>
        </w:tc>
      </w:tr>
      <w:tr w:rsidR="002556A3" w:rsidRPr="00E7379C" w14:paraId="5E71E92F"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6C23A324"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7</w:t>
            </w:r>
          </w:p>
        </w:tc>
        <w:tc>
          <w:tcPr>
            <w:tcW w:w="7081" w:type="dxa"/>
            <w:tcBorders>
              <w:top w:val="nil"/>
              <w:left w:val="nil"/>
              <w:bottom w:val="single" w:sz="4" w:space="0" w:color="auto"/>
              <w:right w:val="single" w:sz="4" w:space="0" w:color="auto"/>
            </w:tcBorders>
            <w:shd w:val="clear" w:color="auto" w:fill="auto"/>
            <w:vAlign w:val="center"/>
          </w:tcPr>
          <w:p w14:paraId="2E368FEB"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EMS E3 ALng Sub Per User</w:t>
            </w:r>
          </w:p>
        </w:tc>
        <w:tc>
          <w:tcPr>
            <w:tcW w:w="1218" w:type="dxa"/>
            <w:tcBorders>
              <w:top w:val="single" w:sz="4" w:space="0" w:color="auto"/>
              <w:left w:val="nil"/>
              <w:bottom w:val="single" w:sz="4" w:space="0" w:color="auto"/>
              <w:right w:val="single" w:sz="4" w:space="0" w:color="auto"/>
            </w:tcBorders>
            <w:vAlign w:val="center"/>
          </w:tcPr>
          <w:p w14:paraId="7E3BFD50"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AAA-10732</w:t>
            </w:r>
          </w:p>
        </w:tc>
      </w:tr>
      <w:tr w:rsidR="002556A3" w:rsidRPr="00E7379C" w14:paraId="62901803"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530BAB7B"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8</w:t>
            </w:r>
          </w:p>
        </w:tc>
        <w:tc>
          <w:tcPr>
            <w:tcW w:w="7081" w:type="dxa"/>
            <w:tcBorders>
              <w:top w:val="nil"/>
              <w:left w:val="nil"/>
              <w:bottom w:val="single" w:sz="4" w:space="0" w:color="auto"/>
              <w:right w:val="single" w:sz="4" w:space="0" w:color="auto"/>
            </w:tcBorders>
            <w:shd w:val="clear" w:color="auto" w:fill="auto"/>
            <w:vAlign w:val="center"/>
          </w:tcPr>
          <w:p w14:paraId="01BE6DBF"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Win E3 ALng Sub MVL Per User</w:t>
            </w:r>
          </w:p>
        </w:tc>
        <w:tc>
          <w:tcPr>
            <w:tcW w:w="1218" w:type="dxa"/>
            <w:tcBorders>
              <w:top w:val="single" w:sz="4" w:space="0" w:color="auto"/>
              <w:left w:val="nil"/>
              <w:bottom w:val="single" w:sz="4" w:space="0" w:color="auto"/>
              <w:right w:val="single" w:sz="4" w:space="0" w:color="auto"/>
            </w:tcBorders>
            <w:vAlign w:val="center"/>
          </w:tcPr>
          <w:p w14:paraId="0184E69F"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AAA-10787</w:t>
            </w:r>
          </w:p>
        </w:tc>
      </w:tr>
      <w:tr w:rsidR="002556A3" w:rsidRPr="00E7379C" w14:paraId="136D3D44"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4CF6090B"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9</w:t>
            </w:r>
          </w:p>
        </w:tc>
        <w:tc>
          <w:tcPr>
            <w:tcW w:w="7081" w:type="dxa"/>
            <w:tcBorders>
              <w:top w:val="nil"/>
              <w:left w:val="nil"/>
              <w:bottom w:val="single" w:sz="4" w:space="0" w:color="auto"/>
              <w:right w:val="single" w:sz="4" w:space="0" w:color="auto"/>
            </w:tcBorders>
            <w:shd w:val="clear" w:color="auto" w:fill="auto"/>
            <w:vAlign w:val="center"/>
          </w:tcPr>
          <w:p w14:paraId="15C5CF8E"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Win E3 from SA ALng Sub MVL Per User</w:t>
            </w:r>
          </w:p>
        </w:tc>
        <w:tc>
          <w:tcPr>
            <w:tcW w:w="1218" w:type="dxa"/>
            <w:tcBorders>
              <w:top w:val="single" w:sz="4" w:space="0" w:color="auto"/>
              <w:left w:val="nil"/>
              <w:bottom w:val="single" w:sz="4" w:space="0" w:color="auto"/>
              <w:right w:val="single" w:sz="4" w:space="0" w:color="auto"/>
            </w:tcBorders>
            <w:vAlign w:val="center"/>
          </w:tcPr>
          <w:p w14:paraId="60B824EB"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AAA-10766</w:t>
            </w:r>
          </w:p>
        </w:tc>
      </w:tr>
      <w:tr w:rsidR="002556A3" w:rsidRPr="00E7379C" w14:paraId="07D6773C"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60D410C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10</w:t>
            </w:r>
          </w:p>
        </w:tc>
        <w:tc>
          <w:tcPr>
            <w:tcW w:w="7081" w:type="dxa"/>
            <w:tcBorders>
              <w:top w:val="nil"/>
              <w:left w:val="nil"/>
              <w:bottom w:val="single" w:sz="4" w:space="0" w:color="auto"/>
              <w:right w:val="single" w:sz="4" w:space="0" w:color="auto"/>
            </w:tcBorders>
            <w:shd w:val="clear" w:color="auto" w:fill="auto"/>
            <w:vAlign w:val="center"/>
          </w:tcPr>
          <w:p w14:paraId="4294692D"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Defender Endpoint P1 Sub Per User</w:t>
            </w:r>
          </w:p>
        </w:tc>
        <w:tc>
          <w:tcPr>
            <w:tcW w:w="1218" w:type="dxa"/>
            <w:tcBorders>
              <w:top w:val="single" w:sz="4" w:space="0" w:color="auto"/>
              <w:left w:val="nil"/>
              <w:bottom w:val="single" w:sz="4" w:space="0" w:color="auto"/>
              <w:right w:val="single" w:sz="4" w:space="0" w:color="auto"/>
            </w:tcBorders>
            <w:vAlign w:val="center"/>
          </w:tcPr>
          <w:p w14:paraId="5293B6BE"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I1F-00004</w:t>
            </w:r>
          </w:p>
        </w:tc>
      </w:tr>
      <w:tr w:rsidR="002556A3" w:rsidRPr="00E7379C" w14:paraId="4356E090"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49A8F4F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11</w:t>
            </w:r>
          </w:p>
        </w:tc>
        <w:tc>
          <w:tcPr>
            <w:tcW w:w="7081" w:type="dxa"/>
            <w:tcBorders>
              <w:top w:val="nil"/>
              <w:left w:val="nil"/>
              <w:bottom w:val="single" w:sz="4" w:space="0" w:color="auto"/>
              <w:right w:val="single" w:sz="4" w:space="0" w:color="auto"/>
            </w:tcBorders>
            <w:shd w:val="clear" w:color="auto" w:fill="auto"/>
            <w:vAlign w:val="center"/>
          </w:tcPr>
          <w:p w14:paraId="71CA7C19"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8"/>
                <w:szCs w:val="18"/>
              </w:rPr>
              <w:t>Defender O365 P2 Sub per User</w:t>
            </w:r>
          </w:p>
        </w:tc>
        <w:tc>
          <w:tcPr>
            <w:tcW w:w="1218" w:type="dxa"/>
            <w:tcBorders>
              <w:top w:val="single" w:sz="4" w:space="0" w:color="auto"/>
              <w:left w:val="nil"/>
              <w:bottom w:val="single" w:sz="4" w:space="0" w:color="auto"/>
              <w:right w:val="single" w:sz="4" w:space="0" w:color="auto"/>
            </w:tcBorders>
            <w:vAlign w:val="center"/>
          </w:tcPr>
          <w:p w14:paraId="0007B928" w14:textId="77777777" w:rsidR="002556A3" w:rsidRPr="003A661C" w:rsidRDefault="002556A3" w:rsidP="00CC7444">
            <w:pPr>
              <w:jc w:val="center"/>
              <w:rPr>
                <w:rFonts w:ascii="Calibri" w:hAnsi="Calibri" w:cs="Calibri"/>
                <w:sz w:val="18"/>
                <w:szCs w:val="18"/>
              </w:rPr>
            </w:pPr>
            <w:r w:rsidRPr="003A661C">
              <w:rPr>
                <w:rFonts w:ascii="Calibri" w:hAnsi="Calibri" w:cs="Calibri"/>
                <w:sz w:val="18"/>
                <w:szCs w:val="18"/>
              </w:rPr>
              <w:t>FSZ-00002</w:t>
            </w:r>
          </w:p>
        </w:tc>
      </w:tr>
      <w:tr w:rsidR="002556A3" w:rsidRPr="00E7379C" w14:paraId="4E828391"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76F1D485"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12</w:t>
            </w:r>
          </w:p>
        </w:tc>
        <w:tc>
          <w:tcPr>
            <w:tcW w:w="7081" w:type="dxa"/>
            <w:tcBorders>
              <w:top w:val="nil"/>
              <w:left w:val="nil"/>
              <w:bottom w:val="single" w:sz="4" w:space="0" w:color="auto"/>
              <w:right w:val="single" w:sz="4" w:space="0" w:color="auto"/>
            </w:tcBorders>
            <w:shd w:val="clear" w:color="auto" w:fill="auto"/>
            <w:vAlign w:val="center"/>
          </w:tcPr>
          <w:p w14:paraId="3672E27C"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M365 E5 Compliance Sub Per User</w:t>
            </w:r>
          </w:p>
        </w:tc>
        <w:tc>
          <w:tcPr>
            <w:tcW w:w="1218" w:type="dxa"/>
            <w:tcBorders>
              <w:top w:val="single" w:sz="4" w:space="0" w:color="auto"/>
              <w:left w:val="nil"/>
              <w:bottom w:val="single" w:sz="4" w:space="0" w:color="auto"/>
              <w:right w:val="single" w:sz="4" w:space="0" w:color="auto"/>
            </w:tcBorders>
            <w:vAlign w:val="center"/>
          </w:tcPr>
          <w:p w14:paraId="706785BC"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PEP-00002</w:t>
            </w:r>
          </w:p>
        </w:tc>
      </w:tr>
      <w:tr w:rsidR="002556A3" w:rsidRPr="00E7379C" w14:paraId="424528D4"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7FFE3EB1"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13</w:t>
            </w:r>
          </w:p>
        </w:tc>
        <w:tc>
          <w:tcPr>
            <w:tcW w:w="7081" w:type="dxa"/>
            <w:tcBorders>
              <w:top w:val="nil"/>
              <w:left w:val="nil"/>
              <w:bottom w:val="single" w:sz="4" w:space="0" w:color="auto"/>
              <w:right w:val="single" w:sz="4" w:space="0" w:color="auto"/>
            </w:tcBorders>
            <w:shd w:val="clear" w:color="auto" w:fill="auto"/>
            <w:vAlign w:val="center"/>
          </w:tcPr>
          <w:p w14:paraId="57B81784" w14:textId="77777777" w:rsidR="002556A3" w:rsidRPr="003A661C" w:rsidRDefault="002556A3" w:rsidP="00CC7444">
            <w:pPr>
              <w:jc w:val="center"/>
              <w:rPr>
                <w:rFonts w:ascii="Calibri" w:hAnsi="Calibri" w:cs="Calibri"/>
                <w:color w:val="000000"/>
                <w:sz w:val="18"/>
                <w:szCs w:val="18"/>
                <w:lang w:val="it-IT"/>
              </w:rPr>
            </w:pPr>
            <w:r w:rsidRPr="003A661C">
              <w:rPr>
                <w:rFonts w:ascii="Calibri" w:hAnsi="Calibri" w:cs="Calibri"/>
                <w:sz w:val="18"/>
                <w:szCs w:val="18"/>
                <w:lang w:val="it-IT"/>
              </w:rPr>
              <w:t>M365 E5 IP &amp; Govern Sub Per User</w:t>
            </w:r>
          </w:p>
        </w:tc>
        <w:tc>
          <w:tcPr>
            <w:tcW w:w="1218" w:type="dxa"/>
            <w:tcBorders>
              <w:top w:val="single" w:sz="4" w:space="0" w:color="auto"/>
              <w:left w:val="nil"/>
              <w:bottom w:val="single" w:sz="4" w:space="0" w:color="auto"/>
              <w:right w:val="single" w:sz="4" w:space="0" w:color="auto"/>
            </w:tcBorders>
            <w:vAlign w:val="center"/>
          </w:tcPr>
          <w:p w14:paraId="4C6B0FAC"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8"/>
                <w:szCs w:val="18"/>
              </w:rPr>
              <w:t>1C9-00002</w:t>
            </w:r>
          </w:p>
        </w:tc>
      </w:tr>
      <w:tr w:rsidR="002556A3" w:rsidRPr="00E7379C" w14:paraId="4FB0ED5C" w14:textId="77777777" w:rsidTr="00CC7444">
        <w:trPr>
          <w:trHeight w:val="255"/>
          <w:jc w:val="center"/>
        </w:trPr>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723C23B4"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14</w:t>
            </w:r>
          </w:p>
        </w:tc>
        <w:tc>
          <w:tcPr>
            <w:tcW w:w="7081" w:type="dxa"/>
            <w:tcBorders>
              <w:top w:val="single" w:sz="4" w:space="0" w:color="auto"/>
              <w:left w:val="single" w:sz="4" w:space="0" w:color="auto"/>
              <w:bottom w:val="single" w:sz="4" w:space="0" w:color="auto"/>
              <w:right w:val="single" w:sz="4" w:space="0" w:color="auto"/>
            </w:tcBorders>
            <w:shd w:val="clear" w:color="auto" w:fill="auto"/>
            <w:vAlign w:val="center"/>
          </w:tcPr>
          <w:p w14:paraId="0832B6AA" w14:textId="77777777" w:rsidR="002556A3" w:rsidRPr="003A661C" w:rsidRDefault="002556A3" w:rsidP="00CC7444">
            <w:pPr>
              <w:jc w:val="center"/>
              <w:rPr>
                <w:rFonts w:ascii="Calibri" w:hAnsi="Calibri" w:cs="Calibri"/>
                <w:color w:val="000000"/>
                <w:sz w:val="18"/>
                <w:szCs w:val="18"/>
                <w:lang w:val="en-US"/>
              </w:rPr>
            </w:pPr>
            <w:r w:rsidRPr="003A661C">
              <w:rPr>
                <w:rFonts w:ascii="Calibri" w:hAnsi="Calibri" w:cs="Calibri"/>
                <w:sz w:val="16"/>
                <w:szCs w:val="16"/>
              </w:rPr>
              <w:t>M365 E5 Security Sub Per User</w:t>
            </w:r>
          </w:p>
        </w:tc>
        <w:tc>
          <w:tcPr>
            <w:tcW w:w="1218" w:type="dxa"/>
            <w:tcBorders>
              <w:top w:val="single" w:sz="4" w:space="0" w:color="auto"/>
              <w:left w:val="single" w:sz="4" w:space="0" w:color="auto"/>
              <w:bottom w:val="single" w:sz="4" w:space="0" w:color="auto"/>
              <w:right w:val="single" w:sz="4" w:space="0" w:color="auto"/>
            </w:tcBorders>
            <w:vAlign w:val="center"/>
          </w:tcPr>
          <w:p w14:paraId="1C965E6B" w14:textId="77777777" w:rsidR="002556A3" w:rsidRPr="003A661C" w:rsidRDefault="002556A3" w:rsidP="00CC7444">
            <w:pPr>
              <w:jc w:val="center"/>
              <w:rPr>
                <w:rFonts w:ascii="Calibri" w:hAnsi="Calibri" w:cs="Calibri"/>
                <w:sz w:val="18"/>
                <w:szCs w:val="18"/>
                <w:lang w:val="en-US"/>
              </w:rPr>
            </w:pPr>
            <w:r w:rsidRPr="003A661C">
              <w:rPr>
                <w:rFonts w:ascii="Calibri" w:hAnsi="Calibri" w:cs="Calibri"/>
                <w:sz w:val="16"/>
                <w:szCs w:val="16"/>
              </w:rPr>
              <w:t>PEJ-00002</w:t>
            </w:r>
          </w:p>
        </w:tc>
      </w:tr>
      <w:tr w:rsidR="002556A3" w:rsidRPr="00E7379C" w14:paraId="78CA93AC" w14:textId="77777777" w:rsidTr="00CC7444">
        <w:trPr>
          <w:trHeight w:val="255"/>
          <w:jc w:val="center"/>
        </w:trPr>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518ECEFE"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15</w:t>
            </w:r>
          </w:p>
        </w:tc>
        <w:tc>
          <w:tcPr>
            <w:tcW w:w="7081" w:type="dxa"/>
            <w:tcBorders>
              <w:top w:val="single" w:sz="4" w:space="0" w:color="auto"/>
              <w:left w:val="single" w:sz="4" w:space="0" w:color="auto"/>
              <w:bottom w:val="single" w:sz="4" w:space="0" w:color="auto"/>
              <w:right w:val="single" w:sz="4" w:space="0" w:color="auto"/>
            </w:tcBorders>
            <w:shd w:val="clear" w:color="auto" w:fill="auto"/>
            <w:vAlign w:val="center"/>
          </w:tcPr>
          <w:p w14:paraId="6EA7C7AD"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M365 F3 FUSL Sub Per User</w:t>
            </w:r>
          </w:p>
        </w:tc>
        <w:tc>
          <w:tcPr>
            <w:tcW w:w="1218" w:type="dxa"/>
            <w:tcBorders>
              <w:top w:val="single" w:sz="4" w:space="0" w:color="auto"/>
              <w:left w:val="single" w:sz="4" w:space="0" w:color="auto"/>
              <w:bottom w:val="single" w:sz="4" w:space="0" w:color="auto"/>
              <w:right w:val="single" w:sz="4" w:space="0" w:color="auto"/>
            </w:tcBorders>
            <w:vAlign w:val="center"/>
          </w:tcPr>
          <w:p w14:paraId="35A43D25"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JFX-00003</w:t>
            </w:r>
          </w:p>
        </w:tc>
      </w:tr>
      <w:tr w:rsidR="002556A3" w:rsidRPr="00E7379C" w14:paraId="23BAD5D5" w14:textId="77777777" w:rsidTr="00CC7444">
        <w:trPr>
          <w:trHeight w:val="255"/>
          <w:jc w:val="center"/>
        </w:trPr>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0E902885"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16</w:t>
            </w:r>
          </w:p>
        </w:tc>
        <w:tc>
          <w:tcPr>
            <w:tcW w:w="7081" w:type="dxa"/>
            <w:tcBorders>
              <w:top w:val="single" w:sz="4" w:space="0" w:color="auto"/>
              <w:left w:val="nil"/>
              <w:bottom w:val="single" w:sz="4" w:space="0" w:color="auto"/>
              <w:right w:val="single" w:sz="4" w:space="0" w:color="auto"/>
            </w:tcBorders>
            <w:shd w:val="clear" w:color="auto" w:fill="auto"/>
            <w:vAlign w:val="center"/>
          </w:tcPr>
          <w:p w14:paraId="4B6F33AF"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Teams Phone Standard Sub Per User</w:t>
            </w:r>
          </w:p>
        </w:tc>
        <w:tc>
          <w:tcPr>
            <w:tcW w:w="1218" w:type="dxa"/>
            <w:tcBorders>
              <w:top w:val="single" w:sz="4" w:space="0" w:color="auto"/>
              <w:left w:val="nil"/>
              <w:bottom w:val="single" w:sz="4" w:space="0" w:color="auto"/>
              <w:right w:val="single" w:sz="4" w:space="0" w:color="auto"/>
            </w:tcBorders>
            <w:vAlign w:val="center"/>
          </w:tcPr>
          <w:p w14:paraId="041E915A"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LK6-00004</w:t>
            </w:r>
          </w:p>
        </w:tc>
      </w:tr>
      <w:tr w:rsidR="002556A3" w:rsidRPr="00E7379C" w14:paraId="4CCD2176"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51A9FF54"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17</w:t>
            </w:r>
          </w:p>
        </w:tc>
        <w:tc>
          <w:tcPr>
            <w:tcW w:w="7081" w:type="dxa"/>
            <w:tcBorders>
              <w:top w:val="nil"/>
              <w:left w:val="nil"/>
              <w:bottom w:val="single" w:sz="4" w:space="0" w:color="auto"/>
              <w:right w:val="single" w:sz="4" w:space="0" w:color="auto"/>
            </w:tcBorders>
            <w:shd w:val="clear" w:color="auto" w:fill="auto"/>
            <w:vAlign w:val="center"/>
          </w:tcPr>
          <w:p w14:paraId="01B52724"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Teams Premium Introductory Pricing Sub Per User</w:t>
            </w:r>
          </w:p>
        </w:tc>
        <w:tc>
          <w:tcPr>
            <w:tcW w:w="1218" w:type="dxa"/>
            <w:tcBorders>
              <w:top w:val="single" w:sz="4" w:space="0" w:color="auto"/>
              <w:left w:val="nil"/>
              <w:bottom w:val="single" w:sz="4" w:space="0" w:color="auto"/>
              <w:right w:val="single" w:sz="4" w:space="0" w:color="auto"/>
            </w:tcBorders>
            <w:vAlign w:val="center"/>
          </w:tcPr>
          <w:p w14:paraId="1DAB3997" w14:textId="77777777" w:rsidR="002556A3" w:rsidRPr="003A661C" w:rsidRDefault="002556A3" w:rsidP="00CC7444">
            <w:pPr>
              <w:jc w:val="center"/>
              <w:rPr>
                <w:rFonts w:ascii="Calibri" w:hAnsi="Calibri" w:cs="Calibri"/>
                <w:sz w:val="16"/>
                <w:szCs w:val="16"/>
                <w:lang w:val="en-US"/>
              </w:rPr>
            </w:pPr>
            <w:r w:rsidRPr="003A661C">
              <w:rPr>
                <w:rFonts w:ascii="Calibri" w:hAnsi="Calibri" w:cs="Calibri"/>
                <w:sz w:val="16"/>
                <w:szCs w:val="16"/>
              </w:rPr>
              <w:t>WFI-00005</w:t>
            </w:r>
          </w:p>
        </w:tc>
      </w:tr>
      <w:tr w:rsidR="002556A3" w:rsidRPr="00E7379C" w14:paraId="6A72F2E6"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748980E8"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color w:val="000000"/>
                <w:sz w:val="16"/>
                <w:szCs w:val="16"/>
                <w:lang w:val="en-US"/>
              </w:rPr>
              <w:t>18</w:t>
            </w:r>
          </w:p>
        </w:tc>
        <w:tc>
          <w:tcPr>
            <w:tcW w:w="7081" w:type="dxa"/>
            <w:tcBorders>
              <w:top w:val="nil"/>
              <w:left w:val="nil"/>
              <w:bottom w:val="single" w:sz="4" w:space="0" w:color="auto"/>
              <w:right w:val="single" w:sz="4" w:space="0" w:color="auto"/>
            </w:tcBorders>
            <w:shd w:val="clear" w:color="auto" w:fill="auto"/>
            <w:vAlign w:val="center"/>
          </w:tcPr>
          <w:p w14:paraId="5A234AB4"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 xml:space="preserve">Teams Rooms Pro Sub Per Device </w:t>
            </w:r>
          </w:p>
        </w:tc>
        <w:tc>
          <w:tcPr>
            <w:tcW w:w="1218" w:type="dxa"/>
            <w:tcBorders>
              <w:top w:val="single" w:sz="4" w:space="0" w:color="auto"/>
              <w:left w:val="nil"/>
              <w:bottom w:val="single" w:sz="4" w:space="0" w:color="auto"/>
              <w:right w:val="single" w:sz="4" w:space="0" w:color="auto"/>
            </w:tcBorders>
            <w:vAlign w:val="center"/>
          </w:tcPr>
          <w:p w14:paraId="16F5B023"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V9B-00001</w:t>
            </w:r>
          </w:p>
        </w:tc>
      </w:tr>
      <w:tr w:rsidR="002556A3" w:rsidRPr="00E7379C" w14:paraId="7DDC4AFD"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56DD46A2"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19</w:t>
            </w:r>
          </w:p>
        </w:tc>
        <w:tc>
          <w:tcPr>
            <w:tcW w:w="7081" w:type="dxa"/>
            <w:tcBorders>
              <w:top w:val="nil"/>
              <w:left w:val="nil"/>
              <w:bottom w:val="single" w:sz="4" w:space="0" w:color="auto"/>
              <w:right w:val="single" w:sz="4" w:space="0" w:color="auto"/>
            </w:tcBorders>
            <w:shd w:val="clear" w:color="auto" w:fill="auto"/>
            <w:vAlign w:val="center"/>
          </w:tcPr>
          <w:p w14:paraId="01EB8FF8"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SharePoint P1 Sub Per User</w:t>
            </w:r>
          </w:p>
        </w:tc>
        <w:tc>
          <w:tcPr>
            <w:tcW w:w="1218" w:type="dxa"/>
            <w:tcBorders>
              <w:top w:val="single" w:sz="4" w:space="0" w:color="auto"/>
              <w:left w:val="nil"/>
              <w:bottom w:val="single" w:sz="4" w:space="0" w:color="auto"/>
              <w:right w:val="single" w:sz="4" w:space="0" w:color="auto"/>
            </w:tcBorders>
            <w:vAlign w:val="center"/>
          </w:tcPr>
          <w:p w14:paraId="44FECBC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TVA-00020</w:t>
            </w:r>
          </w:p>
        </w:tc>
      </w:tr>
      <w:tr w:rsidR="002556A3" w:rsidRPr="00E7379C" w14:paraId="0E9DB869"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0735B78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20</w:t>
            </w:r>
          </w:p>
        </w:tc>
        <w:tc>
          <w:tcPr>
            <w:tcW w:w="7081" w:type="dxa"/>
            <w:tcBorders>
              <w:top w:val="nil"/>
              <w:left w:val="nil"/>
              <w:bottom w:val="single" w:sz="4" w:space="0" w:color="auto"/>
              <w:right w:val="single" w:sz="4" w:space="0" w:color="auto"/>
            </w:tcBorders>
            <w:shd w:val="clear" w:color="auto" w:fill="auto"/>
            <w:vAlign w:val="center"/>
          </w:tcPr>
          <w:p w14:paraId="32CDC9C6"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 xml:space="preserve">Azure Active Directory Premium P2 Sub Per User </w:t>
            </w:r>
          </w:p>
        </w:tc>
        <w:tc>
          <w:tcPr>
            <w:tcW w:w="1218" w:type="dxa"/>
            <w:tcBorders>
              <w:top w:val="single" w:sz="4" w:space="0" w:color="auto"/>
              <w:left w:val="nil"/>
              <w:bottom w:val="single" w:sz="4" w:space="0" w:color="auto"/>
              <w:right w:val="single" w:sz="4" w:space="0" w:color="auto"/>
            </w:tcBorders>
            <w:vAlign w:val="center"/>
          </w:tcPr>
          <w:p w14:paraId="1BC278B7"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6E6-00003</w:t>
            </w:r>
          </w:p>
        </w:tc>
      </w:tr>
      <w:tr w:rsidR="002556A3" w:rsidRPr="00E7379C" w14:paraId="1D001CEF"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53B842E6"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21</w:t>
            </w:r>
          </w:p>
        </w:tc>
        <w:tc>
          <w:tcPr>
            <w:tcW w:w="7081" w:type="dxa"/>
            <w:tcBorders>
              <w:top w:val="nil"/>
              <w:left w:val="nil"/>
              <w:bottom w:val="single" w:sz="4" w:space="0" w:color="auto"/>
              <w:right w:val="single" w:sz="4" w:space="0" w:color="auto"/>
            </w:tcBorders>
            <w:shd w:val="clear" w:color="auto" w:fill="auto"/>
            <w:vAlign w:val="center"/>
          </w:tcPr>
          <w:p w14:paraId="5EEB5894"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Power BI Pro Sub Per User</w:t>
            </w:r>
          </w:p>
        </w:tc>
        <w:tc>
          <w:tcPr>
            <w:tcW w:w="1218" w:type="dxa"/>
            <w:tcBorders>
              <w:top w:val="single" w:sz="4" w:space="0" w:color="auto"/>
              <w:left w:val="nil"/>
              <w:bottom w:val="single" w:sz="4" w:space="0" w:color="auto"/>
              <w:right w:val="single" w:sz="4" w:space="0" w:color="auto"/>
            </w:tcBorders>
            <w:vAlign w:val="center"/>
          </w:tcPr>
          <w:p w14:paraId="05B21C9B"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NK4-00002</w:t>
            </w:r>
          </w:p>
        </w:tc>
      </w:tr>
      <w:tr w:rsidR="002556A3" w:rsidRPr="00E7379C" w14:paraId="63CC9071"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2862C04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22</w:t>
            </w:r>
          </w:p>
        </w:tc>
        <w:tc>
          <w:tcPr>
            <w:tcW w:w="7081" w:type="dxa"/>
            <w:tcBorders>
              <w:top w:val="nil"/>
              <w:left w:val="nil"/>
              <w:bottom w:val="single" w:sz="4" w:space="0" w:color="auto"/>
              <w:right w:val="single" w:sz="4" w:space="0" w:color="auto"/>
            </w:tcBorders>
            <w:shd w:val="clear" w:color="auto" w:fill="auto"/>
            <w:vAlign w:val="center"/>
          </w:tcPr>
          <w:p w14:paraId="6F769018"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Project P3 Sub Per User</w:t>
            </w:r>
          </w:p>
        </w:tc>
        <w:tc>
          <w:tcPr>
            <w:tcW w:w="1218" w:type="dxa"/>
            <w:tcBorders>
              <w:top w:val="single" w:sz="4" w:space="0" w:color="auto"/>
              <w:left w:val="nil"/>
              <w:bottom w:val="single" w:sz="4" w:space="0" w:color="auto"/>
              <w:right w:val="single" w:sz="4" w:space="0" w:color="auto"/>
            </w:tcBorders>
            <w:vAlign w:val="center"/>
          </w:tcPr>
          <w:p w14:paraId="3282ED0B"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7LS-00002</w:t>
            </w:r>
          </w:p>
        </w:tc>
      </w:tr>
      <w:tr w:rsidR="002556A3" w:rsidRPr="00E7379C" w14:paraId="1B3CF615"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39CE29E6"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23</w:t>
            </w:r>
          </w:p>
        </w:tc>
        <w:tc>
          <w:tcPr>
            <w:tcW w:w="7081" w:type="dxa"/>
            <w:tcBorders>
              <w:top w:val="nil"/>
              <w:left w:val="nil"/>
              <w:bottom w:val="single" w:sz="4" w:space="0" w:color="auto"/>
              <w:right w:val="single" w:sz="4" w:space="0" w:color="auto"/>
            </w:tcBorders>
            <w:shd w:val="clear" w:color="auto" w:fill="auto"/>
            <w:vAlign w:val="center"/>
          </w:tcPr>
          <w:p w14:paraId="352A3725"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Project P5 Sub Per User</w:t>
            </w:r>
          </w:p>
        </w:tc>
        <w:tc>
          <w:tcPr>
            <w:tcW w:w="1218" w:type="dxa"/>
            <w:tcBorders>
              <w:top w:val="single" w:sz="4" w:space="0" w:color="auto"/>
              <w:left w:val="nil"/>
              <w:bottom w:val="single" w:sz="4" w:space="0" w:color="auto"/>
              <w:right w:val="single" w:sz="4" w:space="0" w:color="auto"/>
            </w:tcBorders>
            <w:vAlign w:val="center"/>
          </w:tcPr>
          <w:p w14:paraId="2F925112"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7SY-00002</w:t>
            </w:r>
          </w:p>
        </w:tc>
      </w:tr>
      <w:tr w:rsidR="002556A3" w:rsidRPr="00E7379C" w14:paraId="366CE9A8"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0CB9559B"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24</w:t>
            </w:r>
          </w:p>
        </w:tc>
        <w:tc>
          <w:tcPr>
            <w:tcW w:w="7081" w:type="dxa"/>
            <w:tcBorders>
              <w:top w:val="nil"/>
              <w:left w:val="nil"/>
              <w:bottom w:val="single" w:sz="4" w:space="0" w:color="auto"/>
              <w:right w:val="single" w:sz="4" w:space="0" w:color="auto"/>
            </w:tcBorders>
            <w:shd w:val="clear" w:color="auto" w:fill="auto"/>
            <w:vAlign w:val="center"/>
          </w:tcPr>
          <w:p w14:paraId="3D15C3D8" w14:textId="77777777" w:rsidR="002556A3" w:rsidRPr="003A661C" w:rsidRDefault="002556A3" w:rsidP="00CC7444">
            <w:pPr>
              <w:jc w:val="center"/>
              <w:rPr>
                <w:rFonts w:ascii="Calibri" w:hAnsi="Calibri" w:cs="Calibri"/>
                <w:color w:val="000000"/>
                <w:sz w:val="16"/>
                <w:szCs w:val="16"/>
                <w:lang w:val="en-US"/>
              </w:rPr>
            </w:pPr>
            <w:r w:rsidRPr="003A661C">
              <w:rPr>
                <w:rFonts w:ascii="Calibri" w:hAnsi="Calibri" w:cs="Calibri"/>
                <w:sz w:val="16"/>
                <w:szCs w:val="16"/>
              </w:rPr>
              <w:t>Project Online Essentials Sub Per User</w:t>
            </w:r>
          </w:p>
        </w:tc>
        <w:tc>
          <w:tcPr>
            <w:tcW w:w="1218" w:type="dxa"/>
            <w:tcBorders>
              <w:top w:val="single" w:sz="4" w:space="0" w:color="auto"/>
              <w:left w:val="nil"/>
              <w:bottom w:val="single" w:sz="4" w:space="0" w:color="auto"/>
              <w:right w:val="single" w:sz="4" w:space="0" w:color="auto"/>
            </w:tcBorders>
            <w:vAlign w:val="center"/>
          </w:tcPr>
          <w:p w14:paraId="07071994"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3Q2-00002</w:t>
            </w:r>
          </w:p>
        </w:tc>
      </w:tr>
      <w:tr w:rsidR="002556A3" w:rsidRPr="00E7379C" w14:paraId="438EF353"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0B4C8FED"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25</w:t>
            </w:r>
          </w:p>
        </w:tc>
        <w:tc>
          <w:tcPr>
            <w:tcW w:w="7081" w:type="dxa"/>
            <w:tcBorders>
              <w:top w:val="nil"/>
              <w:left w:val="nil"/>
              <w:bottom w:val="single" w:sz="4" w:space="0" w:color="auto"/>
              <w:right w:val="single" w:sz="4" w:space="0" w:color="auto"/>
            </w:tcBorders>
            <w:shd w:val="clear" w:color="auto" w:fill="auto"/>
            <w:vAlign w:val="center"/>
          </w:tcPr>
          <w:p w14:paraId="133A2BED"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Viva Insights Sub Per User</w:t>
            </w:r>
          </w:p>
        </w:tc>
        <w:tc>
          <w:tcPr>
            <w:tcW w:w="1218" w:type="dxa"/>
            <w:tcBorders>
              <w:top w:val="single" w:sz="4" w:space="0" w:color="auto"/>
              <w:left w:val="nil"/>
              <w:bottom w:val="single" w:sz="4" w:space="0" w:color="auto"/>
              <w:right w:val="single" w:sz="4" w:space="0" w:color="auto"/>
            </w:tcBorders>
            <w:vAlign w:val="center"/>
          </w:tcPr>
          <w:p w14:paraId="39B3D8BF"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GWZ-00030</w:t>
            </w:r>
          </w:p>
        </w:tc>
      </w:tr>
      <w:tr w:rsidR="002556A3" w:rsidRPr="00E7379C" w14:paraId="38ED2362" w14:textId="77777777" w:rsidTr="00CC7444">
        <w:trPr>
          <w:trHeight w:val="255"/>
          <w:jc w:val="center"/>
        </w:trPr>
        <w:tc>
          <w:tcPr>
            <w:tcW w:w="598" w:type="dxa"/>
            <w:tcBorders>
              <w:top w:val="nil"/>
              <w:left w:val="single" w:sz="4" w:space="0" w:color="auto"/>
              <w:bottom w:val="single" w:sz="4" w:space="0" w:color="auto"/>
              <w:right w:val="single" w:sz="4" w:space="0" w:color="auto"/>
            </w:tcBorders>
            <w:shd w:val="clear" w:color="auto" w:fill="auto"/>
            <w:vAlign w:val="center"/>
          </w:tcPr>
          <w:p w14:paraId="5E198C1F"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26</w:t>
            </w:r>
          </w:p>
        </w:tc>
        <w:tc>
          <w:tcPr>
            <w:tcW w:w="7081" w:type="dxa"/>
            <w:tcBorders>
              <w:top w:val="nil"/>
              <w:left w:val="nil"/>
              <w:bottom w:val="single" w:sz="4" w:space="0" w:color="auto"/>
              <w:right w:val="single" w:sz="4" w:space="0" w:color="auto"/>
            </w:tcBorders>
            <w:shd w:val="clear" w:color="auto" w:fill="auto"/>
            <w:vAlign w:val="center"/>
          </w:tcPr>
          <w:p w14:paraId="15215A5B" w14:textId="77777777" w:rsidR="002556A3" w:rsidRPr="003A661C" w:rsidRDefault="002556A3" w:rsidP="00CC7444">
            <w:pPr>
              <w:jc w:val="center"/>
              <w:rPr>
                <w:rFonts w:ascii="Calibri" w:hAnsi="Calibri" w:cs="Calibri"/>
                <w:color w:val="000000"/>
                <w:sz w:val="16"/>
                <w:szCs w:val="16"/>
                <w:lang w:val="it-IT"/>
              </w:rPr>
            </w:pPr>
            <w:r w:rsidRPr="003A661C">
              <w:rPr>
                <w:rFonts w:ascii="Calibri" w:hAnsi="Calibri" w:cs="Calibri"/>
                <w:sz w:val="16"/>
                <w:szCs w:val="16"/>
                <w:lang w:val="it-IT"/>
              </w:rPr>
              <w:t>Visio P2 Sub Per User</w:t>
            </w:r>
          </w:p>
        </w:tc>
        <w:tc>
          <w:tcPr>
            <w:tcW w:w="1218" w:type="dxa"/>
            <w:tcBorders>
              <w:top w:val="single" w:sz="4" w:space="0" w:color="auto"/>
              <w:left w:val="nil"/>
              <w:bottom w:val="single" w:sz="4" w:space="0" w:color="auto"/>
              <w:right w:val="single" w:sz="4" w:space="0" w:color="auto"/>
            </w:tcBorders>
            <w:vAlign w:val="center"/>
          </w:tcPr>
          <w:p w14:paraId="3B940769"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N9U-00002</w:t>
            </w:r>
          </w:p>
        </w:tc>
      </w:tr>
      <w:tr w:rsidR="002556A3" w:rsidRPr="00E7379C" w14:paraId="13CF6C1D" w14:textId="77777777" w:rsidTr="00CC7444">
        <w:trPr>
          <w:trHeight w:val="255"/>
          <w:jc w:val="center"/>
        </w:trPr>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7C733114"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27</w:t>
            </w:r>
          </w:p>
        </w:tc>
        <w:tc>
          <w:tcPr>
            <w:tcW w:w="7081" w:type="dxa"/>
            <w:tcBorders>
              <w:top w:val="single" w:sz="4" w:space="0" w:color="auto"/>
              <w:left w:val="nil"/>
              <w:bottom w:val="single" w:sz="4" w:space="0" w:color="auto"/>
              <w:right w:val="single" w:sz="4" w:space="0" w:color="auto"/>
            </w:tcBorders>
            <w:shd w:val="clear" w:color="auto" w:fill="auto"/>
            <w:vAlign w:val="center"/>
          </w:tcPr>
          <w:p w14:paraId="6A2EBB3B" w14:textId="77777777" w:rsidR="002556A3" w:rsidRPr="003A661C" w:rsidRDefault="002556A3" w:rsidP="00CC7444">
            <w:pPr>
              <w:jc w:val="center"/>
              <w:rPr>
                <w:rFonts w:ascii="Calibri" w:hAnsi="Calibri"/>
                <w:color w:val="000000"/>
                <w:sz w:val="16"/>
                <w:szCs w:val="16"/>
              </w:rPr>
            </w:pPr>
            <w:r w:rsidRPr="003A661C">
              <w:rPr>
                <w:rFonts w:ascii="Calibri" w:hAnsi="Calibri" w:cs="Calibri"/>
                <w:sz w:val="16"/>
                <w:szCs w:val="16"/>
              </w:rPr>
              <w:t>Exchange Online P1 Sub Per User</w:t>
            </w:r>
          </w:p>
        </w:tc>
        <w:tc>
          <w:tcPr>
            <w:tcW w:w="1218" w:type="dxa"/>
            <w:tcBorders>
              <w:top w:val="single" w:sz="4" w:space="0" w:color="auto"/>
              <w:left w:val="nil"/>
              <w:bottom w:val="single" w:sz="4" w:space="0" w:color="auto"/>
              <w:right w:val="single" w:sz="4" w:space="0" w:color="auto"/>
            </w:tcBorders>
            <w:vAlign w:val="center"/>
          </w:tcPr>
          <w:p w14:paraId="1DD1C716"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sz w:val="16"/>
                <w:szCs w:val="16"/>
              </w:rPr>
              <w:t>TRA-00047</w:t>
            </w:r>
          </w:p>
        </w:tc>
      </w:tr>
      <w:tr w:rsidR="002556A3" w:rsidRPr="00F02010" w14:paraId="1EA01F59" w14:textId="77777777" w:rsidTr="00CC7444">
        <w:trPr>
          <w:trHeight w:val="255"/>
          <w:jc w:val="center"/>
        </w:trPr>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14:paraId="17735533" w14:textId="77777777" w:rsidR="002556A3" w:rsidRPr="003A661C" w:rsidRDefault="002556A3" w:rsidP="00CC7444">
            <w:pPr>
              <w:jc w:val="center"/>
              <w:rPr>
                <w:rFonts w:ascii="Calibri" w:hAnsi="Calibri" w:cs="Calibri"/>
                <w:color w:val="000000"/>
                <w:sz w:val="16"/>
                <w:szCs w:val="16"/>
              </w:rPr>
            </w:pPr>
            <w:r w:rsidRPr="003A661C">
              <w:rPr>
                <w:rFonts w:ascii="Calibri" w:hAnsi="Calibri" w:cs="Calibri"/>
                <w:color w:val="000000"/>
                <w:sz w:val="16"/>
                <w:szCs w:val="16"/>
              </w:rPr>
              <w:t>45</w:t>
            </w:r>
          </w:p>
        </w:tc>
        <w:tc>
          <w:tcPr>
            <w:tcW w:w="7081" w:type="dxa"/>
            <w:tcBorders>
              <w:top w:val="single" w:sz="4" w:space="0" w:color="auto"/>
              <w:left w:val="nil"/>
              <w:bottom w:val="single" w:sz="4" w:space="0" w:color="auto"/>
              <w:right w:val="single" w:sz="4" w:space="0" w:color="auto"/>
            </w:tcBorders>
            <w:shd w:val="clear" w:color="auto" w:fill="auto"/>
            <w:vAlign w:val="center"/>
          </w:tcPr>
          <w:p w14:paraId="3E985600" w14:textId="77777777" w:rsidR="002556A3" w:rsidRPr="003A661C" w:rsidRDefault="002556A3" w:rsidP="00CC7444">
            <w:pPr>
              <w:jc w:val="center"/>
              <w:rPr>
                <w:rFonts w:ascii="Calibri" w:hAnsi="Calibri" w:cs="Calibri"/>
                <w:sz w:val="16"/>
                <w:szCs w:val="16"/>
              </w:rPr>
            </w:pPr>
            <w:r w:rsidRPr="003A661C">
              <w:rPr>
                <w:rFonts w:ascii="Calibri" w:hAnsi="Calibri" w:cs="Calibri"/>
                <w:sz w:val="16"/>
                <w:szCs w:val="16"/>
              </w:rPr>
              <w:t>M365 Copilot Managed Sub Add-on</w:t>
            </w:r>
          </w:p>
        </w:tc>
        <w:tc>
          <w:tcPr>
            <w:tcW w:w="1218" w:type="dxa"/>
            <w:tcBorders>
              <w:top w:val="single" w:sz="4" w:space="0" w:color="auto"/>
              <w:left w:val="nil"/>
              <w:bottom w:val="single" w:sz="4" w:space="0" w:color="auto"/>
              <w:right w:val="single" w:sz="4" w:space="0" w:color="auto"/>
            </w:tcBorders>
            <w:vAlign w:val="center"/>
          </w:tcPr>
          <w:p w14:paraId="75281AFC" w14:textId="77777777" w:rsidR="002556A3" w:rsidRPr="00F02010" w:rsidRDefault="002556A3" w:rsidP="00CC7444">
            <w:pPr>
              <w:jc w:val="center"/>
              <w:rPr>
                <w:rFonts w:ascii="Calibri" w:hAnsi="Calibri" w:cs="Calibri"/>
                <w:sz w:val="16"/>
                <w:szCs w:val="16"/>
              </w:rPr>
            </w:pPr>
            <w:r w:rsidRPr="003A661C">
              <w:rPr>
                <w:rFonts w:ascii="Calibri" w:hAnsi="Calibri" w:cs="Calibri"/>
                <w:sz w:val="16"/>
                <w:szCs w:val="16"/>
              </w:rPr>
              <w:t>83I-00001</w:t>
            </w:r>
          </w:p>
        </w:tc>
      </w:tr>
    </w:tbl>
    <w:p w14:paraId="7FDF5F16" w14:textId="77777777" w:rsidR="002556A3" w:rsidRDefault="002556A3" w:rsidP="002556A3">
      <w:pPr>
        <w:spacing w:after="253"/>
        <w:ind w:right="60"/>
        <w:rPr>
          <w:lang w:val="el-GR"/>
        </w:rPr>
      </w:pPr>
    </w:p>
    <w:p w14:paraId="4CF9BF14" w14:textId="77777777" w:rsidR="002663B3" w:rsidRPr="000D635C" w:rsidRDefault="002663B3" w:rsidP="002663B3">
      <w:pPr>
        <w:spacing w:after="263" w:line="237" w:lineRule="auto"/>
        <w:ind w:left="168" w:right="59" w:hanging="10"/>
        <w:rPr>
          <w:lang w:val="el-GR"/>
        </w:rPr>
      </w:pPr>
      <w:r w:rsidRPr="000D635C">
        <w:rPr>
          <w:color w:val="222222"/>
          <w:lang w:val="el-GR"/>
        </w:rPr>
        <w:t xml:space="preserve">Το συνολικό κόστος μονάδας θα υπολογίζεται με βάση τον αριθμό μηνών που απομένουν ως τη λήξη της συμφωνίας </w:t>
      </w:r>
      <w:r>
        <w:rPr>
          <w:color w:val="222222"/>
        </w:rPr>
        <w:t>Enterprise</w:t>
      </w:r>
      <w:r w:rsidRPr="000D635C">
        <w:rPr>
          <w:color w:val="222222"/>
          <w:lang w:val="el-GR"/>
        </w:rPr>
        <w:t xml:space="preserve"> </w:t>
      </w:r>
      <w:r>
        <w:rPr>
          <w:color w:val="222222"/>
        </w:rPr>
        <w:t>Agreement</w:t>
      </w:r>
      <w:r w:rsidRPr="000D635C">
        <w:rPr>
          <w:color w:val="222222"/>
          <w:lang w:val="el-GR"/>
        </w:rPr>
        <w:t xml:space="preserve">. </w:t>
      </w:r>
      <w:r>
        <w:rPr>
          <w:color w:val="222222"/>
        </w:rPr>
        <w:t>T</w:t>
      </w:r>
      <w:r w:rsidRPr="000D635C">
        <w:rPr>
          <w:color w:val="222222"/>
          <w:lang w:val="el-GR"/>
        </w:rPr>
        <w:t xml:space="preserve">ο υπολογιζόμενο </w:t>
      </w:r>
      <w:r w:rsidRPr="000D635C">
        <w:rPr>
          <w:b/>
          <w:color w:val="222222"/>
          <w:lang w:val="el-GR"/>
        </w:rPr>
        <w:t>κόστος ανά μήνα</w:t>
      </w:r>
      <w:r w:rsidRPr="000D635C">
        <w:rPr>
          <w:color w:val="222222"/>
          <w:lang w:val="el-GR"/>
        </w:rPr>
        <w:t xml:space="preserve"> θα είναι ίσο με το </w:t>
      </w:r>
      <w:r w:rsidRPr="000D635C">
        <w:rPr>
          <w:b/>
          <w:color w:val="222222"/>
          <w:u w:val="single" w:color="222222"/>
          <w:lang w:val="el-GR"/>
        </w:rPr>
        <w:t>1/12 του ετήσιου</w:t>
      </w:r>
      <w:r w:rsidRPr="000D635C">
        <w:rPr>
          <w:color w:val="222222"/>
          <w:lang w:val="el-GR"/>
        </w:rPr>
        <w:t xml:space="preserve"> κόστους μονάδας της Οικονομικής Προσφοράς του Αναδόχου. </w:t>
      </w:r>
    </w:p>
    <w:p w14:paraId="24243F67" w14:textId="77777777" w:rsidR="002663B3" w:rsidRPr="000D635C" w:rsidRDefault="002663B3" w:rsidP="002663B3">
      <w:pPr>
        <w:spacing w:after="254" w:line="248" w:lineRule="auto"/>
        <w:ind w:left="168" w:hanging="10"/>
        <w:jc w:val="left"/>
        <w:rPr>
          <w:lang w:val="el-GR"/>
        </w:rPr>
      </w:pPr>
      <w:r w:rsidRPr="000D635C">
        <w:rPr>
          <w:color w:val="222222"/>
          <w:lang w:val="el-GR"/>
        </w:rPr>
        <w:t xml:space="preserve">Με βάση τον ανωτέρω υπολογισμό (αριθμός μηνών * υπολογιζόμενο κόστος ανά μήνα), η πληρωμή των συμπληρωματικών προϊόντων θα πραγματοποιείται ως εξής: </w:t>
      </w:r>
    </w:p>
    <w:p w14:paraId="1DA123CB" w14:textId="77777777" w:rsidR="002663B3" w:rsidRPr="000D635C" w:rsidRDefault="002663B3" w:rsidP="00DC759B">
      <w:pPr>
        <w:numPr>
          <w:ilvl w:val="0"/>
          <w:numId w:val="29"/>
        </w:numPr>
        <w:suppressAutoHyphens w:val="0"/>
        <w:spacing w:after="254" w:line="248" w:lineRule="auto"/>
        <w:ind w:hanging="10"/>
        <w:jc w:val="left"/>
        <w:rPr>
          <w:lang w:val="el-GR"/>
        </w:rPr>
      </w:pPr>
      <w:r w:rsidRPr="000D635C">
        <w:rPr>
          <w:color w:val="222222"/>
          <w:lang w:val="el-GR"/>
        </w:rPr>
        <w:t xml:space="preserve">Η πρώτη δόση θα καταβάλλεται με βάση τον αριθμό μηνών που απομένουν ως την επόμενη επέτειο (ή τη λήξη του </w:t>
      </w:r>
      <w:r>
        <w:rPr>
          <w:color w:val="222222"/>
        </w:rPr>
        <w:t>Enterprise</w:t>
      </w:r>
      <w:r w:rsidRPr="000D635C">
        <w:rPr>
          <w:color w:val="222222"/>
          <w:lang w:val="el-GR"/>
        </w:rPr>
        <w:t xml:space="preserve"> </w:t>
      </w:r>
      <w:r>
        <w:rPr>
          <w:color w:val="222222"/>
        </w:rPr>
        <w:t>Agreement</w:t>
      </w:r>
      <w:r w:rsidRPr="000D635C">
        <w:rPr>
          <w:color w:val="222222"/>
          <w:lang w:val="el-GR"/>
        </w:rPr>
        <w:t xml:space="preserve"> αν η προμήθεια πραγματοποιηθεί κατά τον τρίτο και τελευταίο χρόνο). </w:t>
      </w:r>
    </w:p>
    <w:p w14:paraId="49E6E043" w14:textId="77777777" w:rsidR="002663B3" w:rsidRPr="000D635C" w:rsidRDefault="002663B3" w:rsidP="00DC759B">
      <w:pPr>
        <w:numPr>
          <w:ilvl w:val="0"/>
          <w:numId w:val="29"/>
        </w:numPr>
        <w:suppressAutoHyphens w:val="0"/>
        <w:spacing w:after="254" w:line="248" w:lineRule="auto"/>
        <w:ind w:hanging="10"/>
        <w:jc w:val="left"/>
        <w:rPr>
          <w:lang w:val="el-GR"/>
        </w:rPr>
      </w:pPr>
      <w:r w:rsidRPr="000D635C">
        <w:rPr>
          <w:color w:val="222222"/>
          <w:lang w:val="el-GR"/>
        </w:rPr>
        <w:t xml:space="preserve">Σε κάθε επόμενη επέτειο (εφόσον υπάρχει) θα προκαταβάλλεται το ετήσιο τίμημα για το προϊόν. </w:t>
      </w:r>
    </w:p>
    <w:p w14:paraId="3936490D" w14:textId="4FBE258A" w:rsidR="002663B3" w:rsidRPr="007D5219" w:rsidRDefault="002663B3" w:rsidP="00DC759B">
      <w:pPr>
        <w:pStyle w:val="4"/>
        <w:numPr>
          <w:ilvl w:val="1"/>
          <w:numId w:val="20"/>
        </w:numPr>
        <w:ind w:hanging="306"/>
        <w:rPr>
          <w:rFonts w:cs="Tahoma"/>
          <w:szCs w:val="22"/>
          <w:lang w:val="el-GR"/>
        </w:rPr>
      </w:pPr>
      <w:bookmarkStart w:id="462" w:name="_Toc155976750"/>
      <w:r w:rsidRPr="007D5219">
        <w:rPr>
          <w:rFonts w:cs="Tahoma"/>
          <w:szCs w:val="22"/>
          <w:lang w:val="el-GR"/>
        </w:rPr>
        <w:lastRenderedPageBreak/>
        <w:t>Συμπληρωματικές παραγγελίες λοιπών προϊόντων</w:t>
      </w:r>
      <w:bookmarkEnd w:id="462"/>
      <w:r w:rsidRPr="007D5219">
        <w:rPr>
          <w:rFonts w:cs="Tahoma"/>
          <w:szCs w:val="22"/>
          <w:lang w:val="el-GR"/>
        </w:rPr>
        <w:t xml:space="preserve"> </w:t>
      </w:r>
    </w:p>
    <w:p w14:paraId="729D41F9" w14:textId="7A4898C8" w:rsidR="002663B3" w:rsidRPr="00B72129" w:rsidRDefault="002663B3" w:rsidP="002663B3">
      <w:pPr>
        <w:spacing w:after="253"/>
        <w:ind w:left="158" w:right="60"/>
        <w:rPr>
          <w:lang w:val="el-GR"/>
        </w:rPr>
      </w:pPr>
      <w:r w:rsidRPr="00B72129">
        <w:rPr>
          <w:lang w:val="el-GR"/>
        </w:rPr>
        <w:t xml:space="preserve">Για τα υπόλοιπα προϊόντα του Πίνακα </w:t>
      </w:r>
      <w:r>
        <w:rPr>
          <w:lang w:val="el-GR"/>
        </w:rPr>
        <w:t>Προϊόντων (2</w:t>
      </w:r>
      <w:r w:rsidR="00FC4902">
        <w:rPr>
          <w:lang w:val="el-GR"/>
        </w:rPr>
        <w:t>8</w:t>
      </w:r>
      <w:r>
        <w:rPr>
          <w:lang w:val="el-GR"/>
        </w:rPr>
        <w:t xml:space="preserve"> μέχρι και 44)</w:t>
      </w:r>
      <w:r w:rsidRPr="00B72129">
        <w:rPr>
          <w:lang w:val="el-GR"/>
        </w:rPr>
        <w:t xml:space="preserve">, η προμήθεια των επιπλέον προϊόντων δύναται να πραγματοποιηθεί στις ετήσιες πληρωμές (επετείους) του συμβατικού τιμήματος, στο τέλος του πρώτου ή στο τέλος του δεύτερου έτους. </w:t>
      </w:r>
    </w:p>
    <w:p w14:paraId="15F8EDE3" w14:textId="5F246A68" w:rsidR="002663B3" w:rsidRPr="00B72129" w:rsidRDefault="002663B3" w:rsidP="002663B3">
      <w:pPr>
        <w:spacing w:after="253"/>
        <w:ind w:left="158" w:right="60"/>
        <w:rPr>
          <w:lang w:val="el-GR"/>
        </w:rPr>
      </w:pPr>
      <w:r w:rsidRPr="00B72129">
        <w:rPr>
          <w:lang w:val="el-GR"/>
        </w:rPr>
        <w:t>Η συνολική τιμή μονάδας εκάστου εκ των προσφερόμενων προϊόντων ως προς το συνολικό κόστος μονάδας ορίζεται ανάλογα με τον χρόνο προμήθειας</w:t>
      </w:r>
      <w:r w:rsidR="0090048F">
        <w:rPr>
          <w:lang w:val="el-GR"/>
        </w:rPr>
        <w:t xml:space="preserve"> του με βάση το κόστος εκάστου έτους</w:t>
      </w:r>
      <w:r w:rsidR="0090048F" w:rsidRPr="00B72129">
        <w:rPr>
          <w:lang w:val="el-GR"/>
        </w:rPr>
        <w:t xml:space="preserve"> της Οικονομικής Προσφοράς του Αναδόχου,</w:t>
      </w:r>
      <w:r w:rsidR="0090048F">
        <w:rPr>
          <w:lang w:val="el-GR"/>
        </w:rPr>
        <w:t xml:space="preserve"> σύμφωνα με τον Πίνακα 5 του ΠΑΡΑΡΤΗΜΑΤΟΣ </w:t>
      </w:r>
      <w:r w:rsidR="0090048F">
        <w:rPr>
          <w:lang w:val="en-US"/>
        </w:rPr>
        <w:t>VI</w:t>
      </w:r>
      <w:r w:rsidR="0090048F">
        <w:rPr>
          <w:lang w:val="el-GR"/>
        </w:rPr>
        <w:t>.</w:t>
      </w:r>
      <w:r w:rsidRPr="00B72129">
        <w:rPr>
          <w:lang w:val="el-GR"/>
        </w:rPr>
        <w:t xml:space="preserve"> </w:t>
      </w:r>
    </w:p>
    <w:p w14:paraId="7272AC4A" w14:textId="4C1AB7DA" w:rsidR="002663B3" w:rsidRDefault="002663B3" w:rsidP="002663B3">
      <w:pPr>
        <w:spacing w:after="253"/>
        <w:ind w:left="158" w:right="60"/>
        <w:rPr>
          <w:lang w:val="el-GR"/>
        </w:rPr>
      </w:pPr>
    </w:p>
    <w:tbl>
      <w:tblPr>
        <w:tblW w:w="5000" w:type="pct"/>
        <w:jc w:val="center"/>
        <w:tblLayout w:type="fixed"/>
        <w:tblLook w:val="04A0" w:firstRow="1" w:lastRow="0" w:firstColumn="1" w:lastColumn="0" w:noHBand="0" w:noVBand="1"/>
      </w:tblPr>
      <w:tblGrid>
        <w:gridCol w:w="1077"/>
        <w:gridCol w:w="6955"/>
        <w:gridCol w:w="1596"/>
      </w:tblGrid>
      <w:tr w:rsidR="0090048F" w:rsidRPr="0090048F" w14:paraId="0E43ECCF" w14:textId="77777777" w:rsidTr="003A661C">
        <w:trPr>
          <w:trHeight w:val="510"/>
          <w:jc w:val="center"/>
        </w:trPr>
        <w:tc>
          <w:tcPr>
            <w:tcW w:w="559" w:type="pct"/>
            <w:tcBorders>
              <w:top w:val="single" w:sz="4" w:space="0" w:color="auto"/>
              <w:left w:val="single" w:sz="4" w:space="0" w:color="auto"/>
              <w:bottom w:val="single" w:sz="4" w:space="0" w:color="auto"/>
              <w:right w:val="single" w:sz="4" w:space="0" w:color="auto"/>
            </w:tcBorders>
            <w:shd w:val="clear" w:color="000000" w:fill="68217A"/>
            <w:vAlign w:val="center"/>
            <w:hideMark/>
          </w:tcPr>
          <w:p w14:paraId="081C1BDA" w14:textId="77777777" w:rsidR="0090048F" w:rsidRPr="003B6CA3" w:rsidRDefault="0090048F" w:rsidP="00CC7444">
            <w:pPr>
              <w:jc w:val="center"/>
              <w:rPr>
                <w:rFonts w:ascii="Calibri" w:hAnsi="Calibri" w:cs="Calibri"/>
                <w:color w:val="FFFFFF"/>
                <w:sz w:val="16"/>
                <w:szCs w:val="16"/>
              </w:rPr>
            </w:pPr>
            <w:r w:rsidRPr="003B6CA3">
              <w:rPr>
                <w:rFonts w:ascii="Calibri" w:hAnsi="Calibri" w:cs="Calibri"/>
                <w:color w:val="FFFFFF"/>
                <w:sz w:val="16"/>
                <w:szCs w:val="16"/>
              </w:rPr>
              <w:t>Α/Α</w:t>
            </w:r>
          </w:p>
        </w:tc>
        <w:tc>
          <w:tcPr>
            <w:tcW w:w="3612" w:type="pct"/>
            <w:tcBorders>
              <w:top w:val="single" w:sz="4" w:space="0" w:color="auto"/>
              <w:left w:val="nil"/>
              <w:bottom w:val="single" w:sz="4" w:space="0" w:color="auto"/>
              <w:right w:val="single" w:sz="4" w:space="0" w:color="auto"/>
            </w:tcBorders>
            <w:shd w:val="clear" w:color="000000" w:fill="68217A"/>
            <w:vAlign w:val="center"/>
          </w:tcPr>
          <w:p w14:paraId="39652308" w14:textId="77777777" w:rsidR="0090048F" w:rsidRPr="003B6CA3" w:rsidRDefault="0090048F" w:rsidP="00CC7444">
            <w:pPr>
              <w:jc w:val="center"/>
              <w:rPr>
                <w:rFonts w:ascii="Calibri" w:hAnsi="Calibri" w:cs="Calibri"/>
                <w:color w:val="FFFFFF"/>
                <w:sz w:val="16"/>
                <w:szCs w:val="16"/>
                <w:lang w:val="el-GR"/>
              </w:rPr>
            </w:pPr>
            <w:r w:rsidRPr="003B6CA3">
              <w:rPr>
                <w:rFonts w:ascii="Calibri" w:hAnsi="Calibri" w:cs="Calibri"/>
                <w:color w:val="FFFFFF"/>
                <w:sz w:val="16"/>
                <w:szCs w:val="16"/>
                <w:lang w:val="el-GR"/>
              </w:rPr>
              <w:t>Προϊόν</w:t>
            </w:r>
          </w:p>
        </w:tc>
        <w:tc>
          <w:tcPr>
            <w:tcW w:w="829" w:type="pct"/>
            <w:tcBorders>
              <w:top w:val="single" w:sz="4" w:space="0" w:color="auto"/>
              <w:left w:val="nil"/>
              <w:bottom w:val="single" w:sz="4" w:space="0" w:color="auto"/>
              <w:right w:val="single" w:sz="4" w:space="0" w:color="auto"/>
            </w:tcBorders>
            <w:shd w:val="clear" w:color="000000" w:fill="68217A"/>
          </w:tcPr>
          <w:p w14:paraId="6145033D" w14:textId="77777777" w:rsidR="0090048F" w:rsidRPr="003B6CA3" w:rsidRDefault="0090048F" w:rsidP="00CC7444">
            <w:pPr>
              <w:jc w:val="center"/>
              <w:rPr>
                <w:rFonts w:ascii="Calibri" w:hAnsi="Calibri" w:cs="Calibri"/>
                <w:color w:val="FFFFFF"/>
                <w:sz w:val="16"/>
                <w:szCs w:val="16"/>
              </w:rPr>
            </w:pPr>
            <w:r w:rsidRPr="003B6CA3">
              <w:rPr>
                <w:rFonts w:ascii="Calibri" w:hAnsi="Calibri" w:cs="Calibri"/>
                <w:color w:val="FFFFFF"/>
                <w:sz w:val="16"/>
                <w:szCs w:val="16"/>
              </w:rPr>
              <w:t>Κωδικός</w:t>
            </w:r>
          </w:p>
        </w:tc>
      </w:tr>
      <w:tr w:rsidR="0090048F" w:rsidRPr="003B6CA3" w14:paraId="39052582"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5EE06936"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color w:val="000000"/>
                <w:sz w:val="16"/>
                <w:szCs w:val="16"/>
                <w:lang w:val="el-GR"/>
              </w:rPr>
              <w:t>28</w:t>
            </w:r>
          </w:p>
        </w:tc>
        <w:tc>
          <w:tcPr>
            <w:tcW w:w="3612" w:type="pct"/>
            <w:tcBorders>
              <w:top w:val="nil"/>
              <w:left w:val="nil"/>
              <w:bottom w:val="single" w:sz="4" w:space="0" w:color="auto"/>
              <w:right w:val="single" w:sz="4" w:space="0" w:color="auto"/>
            </w:tcBorders>
            <w:shd w:val="clear" w:color="auto" w:fill="auto"/>
            <w:vAlign w:val="center"/>
          </w:tcPr>
          <w:p w14:paraId="6231164E" w14:textId="77777777" w:rsidR="0090048F" w:rsidRPr="003A661C" w:rsidRDefault="0090048F" w:rsidP="00CC7444">
            <w:pPr>
              <w:jc w:val="center"/>
              <w:rPr>
                <w:rFonts w:ascii="Calibri" w:hAnsi="Calibri" w:cs="Calibri"/>
                <w:sz w:val="16"/>
                <w:szCs w:val="16"/>
                <w:lang w:val="el-GR"/>
              </w:rPr>
            </w:pPr>
            <w:r w:rsidRPr="003A661C">
              <w:rPr>
                <w:rFonts w:ascii="Calibri" w:hAnsi="Calibri" w:cs="Calibri"/>
                <w:color w:val="000000"/>
                <w:sz w:val="16"/>
                <w:szCs w:val="16"/>
              </w:rPr>
              <w:t>Office Standard ALng LSA</w:t>
            </w:r>
          </w:p>
        </w:tc>
        <w:tc>
          <w:tcPr>
            <w:tcW w:w="829" w:type="pct"/>
            <w:tcBorders>
              <w:top w:val="single" w:sz="4" w:space="0" w:color="auto"/>
              <w:left w:val="nil"/>
              <w:bottom w:val="single" w:sz="4" w:space="0" w:color="auto"/>
              <w:right w:val="single" w:sz="4" w:space="0" w:color="auto"/>
            </w:tcBorders>
            <w:vAlign w:val="center"/>
          </w:tcPr>
          <w:p w14:paraId="10319870"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color w:val="000000"/>
                <w:sz w:val="16"/>
                <w:szCs w:val="16"/>
              </w:rPr>
              <w:t>021-05331</w:t>
            </w:r>
          </w:p>
        </w:tc>
      </w:tr>
      <w:tr w:rsidR="0090048F" w:rsidRPr="003B6CA3" w14:paraId="43A286E8"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157CC95E"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29</w:t>
            </w:r>
          </w:p>
        </w:tc>
        <w:tc>
          <w:tcPr>
            <w:tcW w:w="3612" w:type="pct"/>
            <w:tcBorders>
              <w:top w:val="nil"/>
              <w:left w:val="nil"/>
              <w:bottom w:val="single" w:sz="4" w:space="0" w:color="auto"/>
              <w:right w:val="single" w:sz="4" w:space="0" w:color="auto"/>
            </w:tcBorders>
            <w:shd w:val="clear" w:color="auto" w:fill="auto"/>
            <w:vAlign w:val="center"/>
          </w:tcPr>
          <w:p w14:paraId="6F45C628" w14:textId="77777777" w:rsidR="0090048F" w:rsidRPr="003A661C" w:rsidRDefault="0090048F" w:rsidP="00CC7444">
            <w:pPr>
              <w:jc w:val="center"/>
              <w:rPr>
                <w:rFonts w:ascii="Calibri" w:hAnsi="Calibri" w:cs="Calibri"/>
                <w:sz w:val="16"/>
                <w:szCs w:val="16"/>
                <w:lang w:val="en-US"/>
              </w:rPr>
            </w:pPr>
            <w:r w:rsidRPr="003A661C">
              <w:rPr>
                <w:rFonts w:ascii="Calibri" w:hAnsi="Calibri" w:cs="Calibri"/>
                <w:sz w:val="16"/>
                <w:szCs w:val="16"/>
              </w:rPr>
              <w:t>Win Server DC Core ALng LSA 2L</w:t>
            </w:r>
          </w:p>
        </w:tc>
        <w:tc>
          <w:tcPr>
            <w:tcW w:w="829" w:type="pct"/>
            <w:tcBorders>
              <w:top w:val="single" w:sz="4" w:space="0" w:color="auto"/>
              <w:left w:val="nil"/>
              <w:bottom w:val="single" w:sz="4" w:space="0" w:color="auto"/>
              <w:right w:val="single" w:sz="4" w:space="0" w:color="auto"/>
            </w:tcBorders>
            <w:vAlign w:val="center"/>
          </w:tcPr>
          <w:p w14:paraId="62CFD069"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9EA-00039</w:t>
            </w:r>
          </w:p>
        </w:tc>
      </w:tr>
      <w:tr w:rsidR="0090048F" w:rsidRPr="003B6CA3" w14:paraId="4211059A"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hideMark/>
          </w:tcPr>
          <w:p w14:paraId="4D1E3BC9"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30</w:t>
            </w:r>
          </w:p>
        </w:tc>
        <w:tc>
          <w:tcPr>
            <w:tcW w:w="3612" w:type="pct"/>
            <w:tcBorders>
              <w:top w:val="nil"/>
              <w:left w:val="nil"/>
              <w:bottom w:val="single" w:sz="4" w:space="0" w:color="auto"/>
              <w:right w:val="single" w:sz="4" w:space="0" w:color="auto"/>
            </w:tcBorders>
            <w:shd w:val="clear" w:color="auto" w:fill="auto"/>
            <w:vAlign w:val="center"/>
            <w:hideMark/>
          </w:tcPr>
          <w:p w14:paraId="1BE86F21" w14:textId="77777777" w:rsidR="0090048F" w:rsidRPr="003A661C" w:rsidRDefault="0090048F" w:rsidP="00CC7444">
            <w:pPr>
              <w:jc w:val="center"/>
              <w:rPr>
                <w:rFonts w:ascii="Calibri" w:hAnsi="Calibri" w:cs="Calibri"/>
                <w:color w:val="00B050"/>
                <w:sz w:val="16"/>
                <w:szCs w:val="16"/>
                <w:lang w:val="en-US"/>
              </w:rPr>
            </w:pPr>
            <w:r w:rsidRPr="003A661C">
              <w:rPr>
                <w:rFonts w:ascii="Calibri" w:hAnsi="Calibri" w:cs="Calibri"/>
                <w:sz w:val="16"/>
                <w:szCs w:val="16"/>
              </w:rPr>
              <w:t>Win Server Standard Core ALng LSA 2L</w:t>
            </w:r>
          </w:p>
        </w:tc>
        <w:tc>
          <w:tcPr>
            <w:tcW w:w="829" w:type="pct"/>
            <w:tcBorders>
              <w:top w:val="single" w:sz="4" w:space="0" w:color="auto"/>
              <w:left w:val="nil"/>
              <w:bottom w:val="single" w:sz="4" w:space="0" w:color="auto"/>
              <w:right w:val="single" w:sz="4" w:space="0" w:color="auto"/>
            </w:tcBorders>
            <w:vAlign w:val="center"/>
          </w:tcPr>
          <w:p w14:paraId="3EFC080D"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9EM-00562</w:t>
            </w:r>
          </w:p>
        </w:tc>
      </w:tr>
      <w:tr w:rsidR="0090048F" w:rsidRPr="003B6CA3" w14:paraId="1B3AADCB"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2210BBCA"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31</w:t>
            </w:r>
          </w:p>
        </w:tc>
        <w:tc>
          <w:tcPr>
            <w:tcW w:w="3612" w:type="pct"/>
            <w:tcBorders>
              <w:top w:val="nil"/>
              <w:left w:val="nil"/>
              <w:bottom w:val="single" w:sz="4" w:space="0" w:color="auto"/>
              <w:right w:val="single" w:sz="4" w:space="0" w:color="auto"/>
            </w:tcBorders>
            <w:shd w:val="clear" w:color="auto" w:fill="auto"/>
            <w:vAlign w:val="center"/>
          </w:tcPr>
          <w:p w14:paraId="7700FBDD" w14:textId="77777777" w:rsidR="0090048F" w:rsidRPr="003A661C" w:rsidRDefault="0090048F" w:rsidP="00CC7444">
            <w:pPr>
              <w:jc w:val="center"/>
              <w:rPr>
                <w:rFonts w:ascii="Calibri" w:hAnsi="Calibri" w:cs="Calibri"/>
                <w:sz w:val="16"/>
                <w:szCs w:val="16"/>
              </w:rPr>
            </w:pPr>
            <w:r w:rsidRPr="003A661C">
              <w:rPr>
                <w:rFonts w:ascii="Calibri" w:hAnsi="Calibri" w:cs="Calibri"/>
                <w:sz w:val="16"/>
                <w:szCs w:val="16"/>
              </w:rPr>
              <w:t>Win Remote Desktop Services CAL ALng LSA DCAL</w:t>
            </w:r>
          </w:p>
        </w:tc>
        <w:tc>
          <w:tcPr>
            <w:tcW w:w="829" w:type="pct"/>
            <w:tcBorders>
              <w:top w:val="single" w:sz="4" w:space="0" w:color="auto"/>
              <w:left w:val="nil"/>
              <w:bottom w:val="single" w:sz="4" w:space="0" w:color="auto"/>
              <w:right w:val="single" w:sz="4" w:space="0" w:color="auto"/>
            </w:tcBorders>
            <w:vAlign w:val="center"/>
          </w:tcPr>
          <w:p w14:paraId="7BCB320F"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sz w:val="16"/>
                <w:szCs w:val="16"/>
              </w:rPr>
              <w:t>6VC-01251</w:t>
            </w:r>
          </w:p>
        </w:tc>
      </w:tr>
      <w:tr w:rsidR="0090048F" w:rsidRPr="003B6CA3" w14:paraId="693F4AAB"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3529FD8B"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32</w:t>
            </w:r>
          </w:p>
        </w:tc>
        <w:tc>
          <w:tcPr>
            <w:tcW w:w="3612" w:type="pct"/>
            <w:tcBorders>
              <w:top w:val="nil"/>
              <w:left w:val="nil"/>
              <w:bottom w:val="single" w:sz="4" w:space="0" w:color="auto"/>
              <w:right w:val="single" w:sz="4" w:space="0" w:color="auto"/>
            </w:tcBorders>
            <w:shd w:val="clear" w:color="auto" w:fill="auto"/>
            <w:vAlign w:val="center"/>
          </w:tcPr>
          <w:p w14:paraId="26F08B33" w14:textId="77777777" w:rsidR="0090048F" w:rsidRPr="003A661C" w:rsidRDefault="0090048F" w:rsidP="00CC7444">
            <w:pPr>
              <w:jc w:val="center"/>
              <w:rPr>
                <w:rFonts w:ascii="Calibri" w:hAnsi="Calibri" w:cs="Calibri"/>
                <w:sz w:val="16"/>
                <w:szCs w:val="16"/>
                <w:lang w:val="en-US"/>
              </w:rPr>
            </w:pPr>
            <w:r w:rsidRPr="003A661C">
              <w:rPr>
                <w:rFonts w:ascii="Calibri" w:hAnsi="Calibri" w:cs="Calibri"/>
                <w:sz w:val="16"/>
                <w:szCs w:val="16"/>
              </w:rPr>
              <w:t>Win Remote Desktop Services CAL ALng LSA UCAL</w:t>
            </w:r>
          </w:p>
        </w:tc>
        <w:tc>
          <w:tcPr>
            <w:tcW w:w="829" w:type="pct"/>
            <w:tcBorders>
              <w:top w:val="single" w:sz="4" w:space="0" w:color="auto"/>
              <w:left w:val="nil"/>
              <w:bottom w:val="single" w:sz="4" w:space="0" w:color="auto"/>
              <w:right w:val="single" w:sz="4" w:space="0" w:color="auto"/>
            </w:tcBorders>
            <w:vAlign w:val="center"/>
          </w:tcPr>
          <w:p w14:paraId="7518E4DD"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6VC-01252</w:t>
            </w:r>
          </w:p>
        </w:tc>
      </w:tr>
      <w:tr w:rsidR="0090048F" w:rsidRPr="003B6CA3" w14:paraId="5B42B9AA"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3C2066D3"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33</w:t>
            </w:r>
          </w:p>
        </w:tc>
        <w:tc>
          <w:tcPr>
            <w:tcW w:w="3612" w:type="pct"/>
            <w:tcBorders>
              <w:top w:val="nil"/>
              <w:left w:val="nil"/>
              <w:bottom w:val="single" w:sz="4" w:space="0" w:color="auto"/>
              <w:right w:val="single" w:sz="4" w:space="0" w:color="auto"/>
            </w:tcBorders>
            <w:shd w:val="clear" w:color="auto" w:fill="auto"/>
            <w:vAlign w:val="center"/>
          </w:tcPr>
          <w:p w14:paraId="42158B49" w14:textId="77777777" w:rsidR="0090048F" w:rsidRPr="003A661C" w:rsidRDefault="0090048F" w:rsidP="00CC7444">
            <w:pPr>
              <w:jc w:val="center"/>
              <w:rPr>
                <w:rFonts w:ascii="Calibri" w:hAnsi="Calibri" w:cs="Calibri"/>
                <w:sz w:val="16"/>
                <w:szCs w:val="16"/>
                <w:lang w:val="en-US"/>
              </w:rPr>
            </w:pPr>
            <w:r w:rsidRPr="003A661C">
              <w:rPr>
                <w:rFonts w:ascii="Calibri" w:hAnsi="Calibri" w:cs="Calibri"/>
                <w:sz w:val="16"/>
                <w:szCs w:val="16"/>
              </w:rPr>
              <w:t>CIS Suite Standard Core ALng LSA 2L</w:t>
            </w:r>
          </w:p>
        </w:tc>
        <w:tc>
          <w:tcPr>
            <w:tcW w:w="829" w:type="pct"/>
            <w:tcBorders>
              <w:top w:val="single" w:sz="4" w:space="0" w:color="auto"/>
              <w:left w:val="nil"/>
              <w:bottom w:val="single" w:sz="4" w:space="0" w:color="auto"/>
              <w:right w:val="single" w:sz="4" w:space="0" w:color="auto"/>
            </w:tcBorders>
            <w:vAlign w:val="center"/>
          </w:tcPr>
          <w:p w14:paraId="4F8D592B"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9GA-00006</w:t>
            </w:r>
          </w:p>
        </w:tc>
      </w:tr>
      <w:tr w:rsidR="0090048F" w:rsidRPr="003B6CA3" w14:paraId="5B594797"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29D99470"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34</w:t>
            </w:r>
          </w:p>
        </w:tc>
        <w:tc>
          <w:tcPr>
            <w:tcW w:w="3612" w:type="pct"/>
            <w:tcBorders>
              <w:top w:val="nil"/>
              <w:left w:val="nil"/>
              <w:bottom w:val="single" w:sz="4" w:space="0" w:color="auto"/>
              <w:right w:val="single" w:sz="4" w:space="0" w:color="auto"/>
            </w:tcBorders>
            <w:shd w:val="clear" w:color="auto" w:fill="auto"/>
            <w:vAlign w:val="center"/>
          </w:tcPr>
          <w:p w14:paraId="1B2052D3" w14:textId="77777777" w:rsidR="0090048F" w:rsidRPr="003A661C" w:rsidRDefault="0090048F" w:rsidP="00CC7444">
            <w:pPr>
              <w:jc w:val="center"/>
              <w:rPr>
                <w:rFonts w:ascii="Calibri" w:hAnsi="Calibri" w:cs="Calibri"/>
                <w:sz w:val="16"/>
                <w:szCs w:val="16"/>
                <w:lang w:val="en-US"/>
              </w:rPr>
            </w:pPr>
            <w:r w:rsidRPr="003A661C">
              <w:rPr>
                <w:rFonts w:ascii="Calibri" w:hAnsi="Calibri" w:cs="Calibri"/>
                <w:sz w:val="16"/>
                <w:szCs w:val="16"/>
              </w:rPr>
              <w:t>CIS Suite Datacenter Core ALng LSA 2L</w:t>
            </w:r>
          </w:p>
        </w:tc>
        <w:tc>
          <w:tcPr>
            <w:tcW w:w="829" w:type="pct"/>
            <w:tcBorders>
              <w:top w:val="single" w:sz="4" w:space="0" w:color="auto"/>
              <w:left w:val="nil"/>
              <w:bottom w:val="single" w:sz="4" w:space="0" w:color="auto"/>
              <w:right w:val="single" w:sz="4" w:space="0" w:color="auto"/>
            </w:tcBorders>
            <w:vAlign w:val="center"/>
          </w:tcPr>
          <w:p w14:paraId="42161CBA"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9GS-00495</w:t>
            </w:r>
          </w:p>
        </w:tc>
      </w:tr>
      <w:tr w:rsidR="0090048F" w:rsidRPr="003B6CA3" w14:paraId="6ADFD1A8"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0B1C52CF"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35</w:t>
            </w:r>
          </w:p>
        </w:tc>
        <w:tc>
          <w:tcPr>
            <w:tcW w:w="3612" w:type="pct"/>
            <w:tcBorders>
              <w:top w:val="nil"/>
              <w:left w:val="nil"/>
              <w:bottom w:val="single" w:sz="4" w:space="0" w:color="auto"/>
              <w:right w:val="single" w:sz="4" w:space="0" w:color="auto"/>
            </w:tcBorders>
            <w:shd w:val="clear" w:color="auto" w:fill="auto"/>
            <w:vAlign w:val="center"/>
          </w:tcPr>
          <w:p w14:paraId="58A198B4"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SharePoint Server ALng LSA</w:t>
            </w:r>
          </w:p>
        </w:tc>
        <w:tc>
          <w:tcPr>
            <w:tcW w:w="829" w:type="pct"/>
            <w:tcBorders>
              <w:top w:val="single" w:sz="4" w:space="0" w:color="auto"/>
              <w:left w:val="nil"/>
              <w:bottom w:val="single" w:sz="4" w:space="0" w:color="auto"/>
              <w:right w:val="single" w:sz="4" w:space="0" w:color="auto"/>
            </w:tcBorders>
            <w:vAlign w:val="center"/>
          </w:tcPr>
          <w:p w14:paraId="4A6C127F"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H04-00232</w:t>
            </w:r>
          </w:p>
        </w:tc>
      </w:tr>
      <w:tr w:rsidR="0090048F" w:rsidRPr="003B6CA3" w14:paraId="4E9A768F"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277B088D"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36</w:t>
            </w:r>
          </w:p>
        </w:tc>
        <w:tc>
          <w:tcPr>
            <w:tcW w:w="3612" w:type="pct"/>
            <w:tcBorders>
              <w:top w:val="nil"/>
              <w:left w:val="nil"/>
              <w:bottom w:val="single" w:sz="4" w:space="0" w:color="auto"/>
              <w:right w:val="single" w:sz="4" w:space="0" w:color="auto"/>
            </w:tcBorders>
            <w:shd w:val="clear" w:color="auto" w:fill="auto"/>
            <w:vAlign w:val="center"/>
          </w:tcPr>
          <w:p w14:paraId="3603E011" w14:textId="77777777" w:rsidR="0090048F" w:rsidRPr="003A661C" w:rsidRDefault="0090048F" w:rsidP="00CC7444">
            <w:pPr>
              <w:jc w:val="center"/>
              <w:rPr>
                <w:rFonts w:ascii="Calibri" w:hAnsi="Calibri" w:cs="Calibri"/>
                <w:color w:val="000000"/>
                <w:sz w:val="16"/>
                <w:szCs w:val="16"/>
                <w:lang w:val="en-US"/>
              </w:rPr>
            </w:pPr>
            <w:r w:rsidRPr="003A661C">
              <w:rPr>
                <w:rFonts w:ascii="Calibri" w:hAnsi="Calibri" w:cs="Calibri"/>
                <w:sz w:val="16"/>
                <w:szCs w:val="16"/>
              </w:rPr>
              <w:t>SQL Server Enterprise Core ALng LSA 2L</w:t>
            </w:r>
          </w:p>
        </w:tc>
        <w:tc>
          <w:tcPr>
            <w:tcW w:w="829" w:type="pct"/>
            <w:tcBorders>
              <w:top w:val="single" w:sz="4" w:space="0" w:color="auto"/>
              <w:left w:val="nil"/>
              <w:bottom w:val="single" w:sz="4" w:space="0" w:color="auto"/>
              <w:right w:val="single" w:sz="4" w:space="0" w:color="auto"/>
            </w:tcBorders>
            <w:vAlign w:val="center"/>
          </w:tcPr>
          <w:p w14:paraId="4DB7B3A8"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7JQ-00341</w:t>
            </w:r>
          </w:p>
        </w:tc>
      </w:tr>
      <w:tr w:rsidR="0090048F" w:rsidRPr="003B6CA3" w14:paraId="49186B33"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16C32EA2"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37</w:t>
            </w:r>
          </w:p>
        </w:tc>
        <w:tc>
          <w:tcPr>
            <w:tcW w:w="3612" w:type="pct"/>
            <w:tcBorders>
              <w:top w:val="nil"/>
              <w:left w:val="nil"/>
              <w:bottom w:val="single" w:sz="4" w:space="0" w:color="auto"/>
              <w:right w:val="single" w:sz="4" w:space="0" w:color="auto"/>
            </w:tcBorders>
            <w:shd w:val="clear" w:color="auto" w:fill="auto"/>
            <w:vAlign w:val="center"/>
          </w:tcPr>
          <w:p w14:paraId="58E0B8CB" w14:textId="77777777" w:rsidR="0090048F" w:rsidRPr="003A661C" w:rsidRDefault="0090048F" w:rsidP="00CC7444">
            <w:pPr>
              <w:jc w:val="center"/>
              <w:rPr>
                <w:rFonts w:ascii="Calibri" w:hAnsi="Calibri" w:cs="Calibri"/>
                <w:color w:val="000000"/>
                <w:sz w:val="16"/>
                <w:szCs w:val="16"/>
                <w:lang w:val="en-US"/>
              </w:rPr>
            </w:pPr>
            <w:r w:rsidRPr="003A661C">
              <w:rPr>
                <w:rFonts w:ascii="Calibri" w:hAnsi="Calibri" w:cs="Calibri"/>
                <w:sz w:val="16"/>
                <w:szCs w:val="16"/>
              </w:rPr>
              <w:t>SQL Server Standard Core ALng LSA 2L</w:t>
            </w:r>
          </w:p>
        </w:tc>
        <w:tc>
          <w:tcPr>
            <w:tcW w:w="829" w:type="pct"/>
            <w:tcBorders>
              <w:top w:val="single" w:sz="4" w:space="0" w:color="auto"/>
              <w:left w:val="nil"/>
              <w:bottom w:val="single" w:sz="4" w:space="0" w:color="auto"/>
              <w:right w:val="single" w:sz="4" w:space="0" w:color="auto"/>
            </w:tcBorders>
            <w:vAlign w:val="center"/>
          </w:tcPr>
          <w:p w14:paraId="401E2993"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7NQ-00302</w:t>
            </w:r>
          </w:p>
        </w:tc>
      </w:tr>
      <w:tr w:rsidR="0090048F" w:rsidRPr="003B6CA3" w14:paraId="7EF4AECA"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48D551E7"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38</w:t>
            </w:r>
          </w:p>
        </w:tc>
        <w:tc>
          <w:tcPr>
            <w:tcW w:w="3612" w:type="pct"/>
            <w:tcBorders>
              <w:top w:val="nil"/>
              <w:left w:val="nil"/>
              <w:bottom w:val="single" w:sz="4" w:space="0" w:color="auto"/>
              <w:right w:val="single" w:sz="4" w:space="0" w:color="auto"/>
            </w:tcBorders>
            <w:shd w:val="clear" w:color="auto" w:fill="auto"/>
            <w:vAlign w:val="center"/>
          </w:tcPr>
          <w:p w14:paraId="3AB3E49C" w14:textId="77777777" w:rsidR="0090048F" w:rsidRPr="003A661C" w:rsidRDefault="0090048F" w:rsidP="00CC7444">
            <w:pPr>
              <w:jc w:val="center"/>
              <w:rPr>
                <w:rFonts w:ascii="Calibri" w:hAnsi="Calibri" w:cs="Calibri"/>
                <w:color w:val="000000"/>
                <w:sz w:val="16"/>
                <w:szCs w:val="16"/>
                <w:lang w:val="en-US"/>
              </w:rPr>
            </w:pPr>
            <w:r w:rsidRPr="003A661C">
              <w:rPr>
                <w:rFonts w:ascii="Calibri" w:hAnsi="Calibri" w:cs="Calibri"/>
                <w:sz w:val="16"/>
                <w:szCs w:val="16"/>
              </w:rPr>
              <w:t>SQL Server Standard ALng LSA</w:t>
            </w:r>
          </w:p>
        </w:tc>
        <w:tc>
          <w:tcPr>
            <w:tcW w:w="829" w:type="pct"/>
            <w:tcBorders>
              <w:top w:val="single" w:sz="4" w:space="0" w:color="auto"/>
              <w:left w:val="nil"/>
              <w:bottom w:val="single" w:sz="4" w:space="0" w:color="auto"/>
              <w:right w:val="single" w:sz="4" w:space="0" w:color="auto"/>
            </w:tcBorders>
            <w:vAlign w:val="center"/>
          </w:tcPr>
          <w:p w14:paraId="2255F869"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228-04437</w:t>
            </w:r>
          </w:p>
        </w:tc>
      </w:tr>
      <w:tr w:rsidR="0090048F" w:rsidRPr="003B6CA3" w14:paraId="7486AD7C"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0BE27EE3"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39</w:t>
            </w:r>
          </w:p>
        </w:tc>
        <w:tc>
          <w:tcPr>
            <w:tcW w:w="3612" w:type="pct"/>
            <w:tcBorders>
              <w:top w:val="nil"/>
              <w:left w:val="nil"/>
              <w:bottom w:val="single" w:sz="4" w:space="0" w:color="auto"/>
              <w:right w:val="single" w:sz="4" w:space="0" w:color="auto"/>
            </w:tcBorders>
            <w:shd w:val="clear" w:color="auto" w:fill="auto"/>
            <w:vAlign w:val="center"/>
          </w:tcPr>
          <w:p w14:paraId="0B2A758D" w14:textId="77777777" w:rsidR="0090048F" w:rsidRPr="003A661C" w:rsidRDefault="0090048F" w:rsidP="00CC7444">
            <w:pPr>
              <w:jc w:val="center"/>
              <w:rPr>
                <w:rFonts w:ascii="Calibri" w:hAnsi="Calibri" w:cs="Calibri"/>
                <w:color w:val="000000"/>
                <w:sz w:val="16"/>
                <w:szCs w:val="16"/>
                <w:lang w:val="en-US"/>
              </w:rPr>
            </w:pPr>
            <w:r w:rsidRPr="003A661C">
              <w:rPr>
                <w:rFonts w:ascii="Calibri" w:hAnsi="Calibri" w:cs="Calibri"/>
                <w:sz w:val="16"/>
                <w:szCs w:val="16"/>
              </w:rPr>
              <w:t>SQL CAL ALng LSA User CAL</w:t>
            </w:r>
          </w:p>
        </w:tc>
        <w:tc>
          <w:tcPr>
            <w:tcW w:w="829" w:type="pct"/>
            <w:tcBorders>
              <w:top w:val="single" w:sz="4" w:space="0" w:color="auto"/>
              <w:left w:val="nil"/>
              <w:bottom w:val="single" w:sz="4" w:space="0" w:color="auto"/>
              <w:right w:val="single" w:sz="4" w:space="0" w:color="auto"/>
            </w:tcBorders>
            <w:vAlign w:val="center"/>
          </w:tcPr>
          <w:p w14:paraId="76EC66B4"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359-00960</w:t>
            </w:r>
          </w:p>
        </w:tc>
      </w:tr>
      <w:tr w:rsidR="0090048F" w:rsidRPr="003B6CA3" w14:paraId="70DB53E5"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6DBA63AF"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40</w:t>
            </w:r>
          </w:p>
        </w:tc>
        <w:tc>
          <w:tcPr>
            <w:tcW w:w="3612" w:type="pct"/>
            <w:tcBorders>
              <w:top w:val="nil"/>
              <w:left w:val="nil"/>
              <w:bottom w:val="single" w:sz="4" w:space="0" w:color="auto"/>
              <w:right w:val="single" w:sz="4" w:space="0" w:color="auto"/>
            </w:tcBorders>
            <w:shd w:val="clear" w:color="auto" w:fill="auto"/>
            <w:vAlign w:val="center"/>
          </w:tcPr>
          <w:p w14:paraId="228F114F" w14:textId="77777777" w:rsidR="0090048F" w:rsidRPr="003A661C" w:rsidRDefault="0090048F" w:rsidP="00CC7444">
            <w:pPr>
              <w:jc w:val="center"/>
              <w:rPr>
                <w:rFonts w:ascii="Calibri" w:hAnsi="Calibri" w:cs="Calibri"/>
                <w:sz w:val="16"/>
                <w:szCs w:val="16"/>
                <w:lang w:val="en-US"/>
              </w:rPr>
            </w:pPr>
            <w:r w:rsidRPr="003A661C">
              <w:rPr>
                <w:rFonts w:ascii="Calibri" w:hAnsi="Calibri" w:cs="Calibri"/>
                <w:sz w:val="16"/>
                <w:szCs w:val="16"/>
              </w:rPr>
              <w:t>SQL CAL ALng LSA Device CAL</w:t>
            </w:r>
          </w:p>
        </w:tc>
        <w:tc>
          <w:tcPr>
            <w:tcW w:w="829" w:type="pct"/>
            <w:tcBorders>
              <w:top w:val="single" w:sz="4" w:space="0" w:color="auto"/>
              <w:left w:val="nil"/>
              <w:bottom w:val="single" w:sz="4" w:space="0" w:color="auto"/>
              <w:right w:val="single" w:sz="4" w:space="0" w:color="auto"/>
            </w:tcBorders>
            <w:vAlign w:val="center"/>
          </w:tcPr>
          <w:p w14:paraId="6597CA5B"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359-00765</w:t>
            </w:r>
          </w:p>
        </w:tc>
      </w:tr>
      <w:tr w:rsidR="0090048F" w:rsidRPr="003B6CA3" w14:paraId="35CE4B4B"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292E7DB7"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41</w:t>
            </w:r>
          </w:p>
        </w:tc>
        <w:tc>
          <w:tcPr>
            <w:tcW w:w="3612" w:type="pct"/>
            <w:tcBorders>
              <w:top w:val="nil"/>
              <w:left w:val="nil"/>
              <w:bottom w:val="single" w:sz="4" w:space="0" w:color="auto"/>
              <w:right w:val="single" w:sz="4" w:space="0" w:color="auto"/>
            </w:tcBorders>
            <w:shd w:val="clear" w:color="auto" w:fill="auto"/>
            <w:vAlign w:val="center"/>
          </w:tcPr>
          <w:p w14:paraId="7799A354" w14:textId="77777777" w:rsidR="0090048F" w:rsidRPr="003A661C" w:rsidRDefault="0090048F" w:rsidP="00CC7444">
            <w:pPr>
              <w:jc w:val="center"/>
              <w:rPr>
                <w:rFonts w:ascii="Calibri" w:hAnsi="Calibri" w:cs="Calibri"/>
                <w:sz w:val="16"/>
                <w:szCs w:val="16"/>
                <w:lang w:val="en-US"/>
              </w:rPr>
            </w:pPr>
            <w:r w:rsidRPr="003A661C">
              <w:rPr>
                <w:rFonts w:ascii="Calibri" w:hAnsi="Calibri" w:cs="Calibri"/>
                <w:sz w:val="16"/>
                <w:szCs w:val="16"/>
              </w:rPr>
              <w:t>Visual Studio Ent MSDN ALng LSA</w:t>
            </w:r>
          </w:p>
        </w:tc>
        <w:tc>
          <w:tcPr>
            <w:tcW w:w="829" w:type="pct"/>
            <w:tcBorders>
              <w:top w:val="single" w:sz="4" w:space="0" w:color="auto"/>
              <w:left w:val="nil"/>
              <w:bottom w:val="single" w:sz="4" w:space="0" w:color="auto"/>
              <w:right w:val="single" w:sz="4" w:space="0" w:color="auto"/>
            </w:tcBorders>
            <w:vAlign w:val="center"/>
          </w:tcPr>
          <w:p w14:paraId="5C1BC327"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MX3-00115</w:t>
            </w:r>
          </w:p>
        </w:tc>
      </w:tr>
      <w:tr w:rsidR="0090048F" w:rsidRPr="003B6CA3" w14:paraId="25365F39"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462B5D47"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42</w:t>
            </w:r>
          </w:p>
        </w:tc>
        <w:tc>
          <w:tcPr>
            <w:tcW w:w="3612" w:type="pct"/>
            <w:tcBorders>
              <w:top w:val="nil"/>
              <w:left w:val="nil"/>
              <w:bottom w:val="single" w:sz="4" w:space="0" w:color="auto"/>
              <w:right w:val="single" w:sz="4" w:space="0" w:color="auto"/>
            </w:tcBorders>
            <w:shd w:val="clear" w:color="auto" w:fill="auto"/>
            <w:vAlign w:val="center"/>
          </w:tcPr>
          <w:p w14:paraId="08A64F41" w14:textId="77777777" w:rsidR="0090048F" w:rsidRPr="003A661C" w:rsidRDefault="0090048F" w:rsidP="00CC7444">
            <w:pPr>
              <w:jc w:val="center"/>
              <w:rPr>
                <w:rFonts w:ascii="Calibri" w:hAnsi="Calibri" w:cs="Calibri"/>
                <w:color w:val="FF0000"/>
                <w:sz w:val="16"/>
                <w:szCs w:val="16"/>
              </w:rPr>
            </w:pPr>
            <w:r w:rsidRPr="003A661C">
              <w:rPr>
                <w:rFonts w:ascii="Calibri" w:hAnsi="Calibri" w:cs="Calibri"/>
                <w:sz w:val="16"/>
                <w:szCs w:val="16"/>
              </w:rPr>
              <w:t>Visio Professional ALng LSA</w:t>
            </w:r>
          </w:p>
        </w:tc>
        <w:tc>
          <w:tcPr>
            <w:tcW w:w="829" w:type="pct"/>
            <w:tcBorders>
              <w:top w:val="single" w:sz="4" w:space="0" w:color="auto"/>
              <w:left w:val="nil"/>
              <w:bottom w:val="single" w:sz="4" w:space="0" w:color="auto"/>
              <w:right w:val="single" w:sz="4" w:space="0" w:color="auto"/>
            </w:tcBorders>
            <w:vAlign w:val="center"/>
          </w:tcPr>
          <w:p w14:paraId="6F3B17A6"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sz w:val="16"/>
                <w:szCs w:val="16"/>
              </w:rPr>
              <w:t>D87-01057</w:t>
            </w:r>
          </w:p>
        </w:tc>
      </w:tr>
      <w:tr w:rsidR="0090048F" w:rsidRPr="003B6CA3" w14:paraId="4EC51502" w14:textId="77777777" w:rsidTr="003A661C">
        <w:trPr>
          <w:trHeight w:val="255"/>
          <w:jc w:val="center"/>
        </w:trPr>
        <w:tc>
          <w:tcPr>
            <w:tcW w:w="559" w:type="pct"/>
            <w:tcBorders>
              <w:top w:val="nil"/>
              <w:left w:val="single" w:sz="4" w:space="0" w:color="auto"/>
              <w:bottom w:val="single" w:sz="4" w:space="0" w:color="auto"/>
              <w:right w:val="single" w:sz="4" w:space="0" w:color="auto"/>
            </w:tcBorders>
            <w:shd w:val="clear" w:color="auto" w:fill="auto"/>
            <w:vAlign w:val="center"/>
          </w:tcPr>
          <w:p w14:paraId="31EFDFD4"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43</w:t>
            </w:r>
          </w:p>
        </w:tc>
        <w:tc>
          <w:tcPr>
            <w:tcW w:w="3612" w:type="pct"/>
            <w:tcBorders>
              <w:top w:val="nil"/>
              <w:left w:val="nil"/>
              <w:bottom w:val="single" w:sz="4" w:space="0" w:color="auto"/>
              <w:right w:val="single" w:sz="4" w:space="0" w:color="auto"/>
            </w:tcBorders>
            <w:shd w:val="clear" w:color="auto" w:fill="auto"/>
            <w:vAlign w:val="center"/>
          </w:tcPr>
          <w:p w14:paraId="5A6AA4DA" w14:textId="77777777" w:rsidR="0090048F" w:rsidRPr="003A661C" w:rsidRDefault="0090048F" w:rsidP="00CC7444">
            <w:pPr>
              <w:jc w:val="center"/>
              <w:rPr>
                <w:rFonts w:ascii="Calibri" w:hAnsi="Calibri"/>
                <w:color w:val="000000"/>
                <w:sz w:val="16"/>
                <w:szCs w:val="16"/>
              </w:rPr>
            </w:pPr>
            <w:r w:rsidRPr="003A661C">
              <w:rPr>
                <w:rFonts w:ascii="Calibri" w:hAnsi="Calibri" w:cs="Calibri"/>
                <w:sz w:val="16"/>
                <w:szCs w:val="16"/>
              </w:rPr>
              <w:t>System Center Operations Manager ALng LSA Per User</w:t>
            </w:r>
          </w:p>
        </w:tc>
        <w:tc>
          <w:tcPr>
            <w:tcW w:w="829" w:type="pct"/>
            <w:tcBorders>
              <w:top w:val="single" w:sz="4" w:space="0" w:color="auto"/>
              <w:left w:val="nil"/>
              <w:bottom w:val="single" w:sz="4" w:space="0" w:color="auto"/>
              <w:right w:val="single" w:sz="4" w:space="0" w:color="auto"/>
            </w:tcBorders>
            <w:vAlign w:val="center"/>
          </w:tcPr>
          <w:p w14:paraId="48431B0F"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sz w:val="16"/>
                <w:szCs w:val="16"/>
              </w:rPr>
              <w:t>9TX-00003</w:t>
            </w:r>
          </w:p>
        </w:tc>
      </w:tr>
      <w:tr w:rsidR="0090048F" w:rsidRPr="003B6CA3" w14:paraId="0418E039" w14:textId="77777777" w:rsidTr="003A661C">
        <w:trPr>
          <w:trHeight w:val="255"/>
          <w:jc w:val="center"/>
        </w:trPr>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79C3CCCF" w14:textId="77777777" w:rsidR="0090048F" w:rsidRPr="003A661C" w:rsidRDefault="0090048F" w:rsidP="00CC7444">
            <w:pPr>
              <w:jc w:val="center"/>
              <w:rPr>
                <w:rFonts w:ascii="Calibri" w:hAnsi="Calibri" w:cs="Calibri"/>
                <w:color w:val="000000"/>
                <w:sz w:val="16"/>
                <w:szCs w:val="16"/>
              </w:rPr>
            </w:pPr>
            <w:r w:rsidRPr="003A661C">
              <w:rPr>
                <w:rFonts w:ascii="Calibri" w:hAnsi="Calibri" w:cs="Calibri"/>
                <w:color w:val="000000"/>
                <w:sz w:val="16"/>
                <w:szCs w:val="16"/>
              </w:rPr>
              <w:t>44</w:t>
            </w:r>
          </w:p>
        </w:tc>
        <w:tc>
          <w:tcPr>
            <w:tcW w:w="3612" w:type="pct"/>
            <w:tcBorders>
              <w:top w:val="single" w:sz="4" w:space="0" w:color="auto"/>
              <w:left w:val="nil"/>
              <w:bottom w:val="single" w:sz="4" w:space="0" w:color="auto"/>
              <w:right w:val="single" w:sz="4" w:space="0" w:color="auto"/>
            </w:tcBorders>
            <w:shd w:val="clear" w:color="auto" w:fill="auto"/>
            <w:vAlign w:val="center"/>
          </w:tcPr>
          <w:p w14:paraId="67950E4B" w14:textId="77777777" w:rsidR="0090048F" w:rsidRPr="003A661C" w:rsidRDefault="0090048F" w:rsidP="00CC7444">
            <w:pPr>
              <w:jc w:val="center"/>
              <w:rPr>
                <w:rFonts w:ascii="Calibri" w:hAnsi="Calibri" w:cs="Calibri"/>
                <w:color w:val="000000"/>
                <w:sz w:val="16"/>
                <w:szCs w:val="16"/>
                <w:lang w:val="en-US"/>
              </w:rPr>
            </w:pPr>
            <w:r w:rsidRPr="003A661C">
              <w:rPr>
                <w:rFonts w:ascii="Calibri" w:hAnsi="Calibri" w:cs="Calibri"/>
                <w:sz w:val="16"/>
                <w:szCs w:val="16"/>
              </w:rPr>
              <w:t>Project Professional ALng LSA 1 Server CAL</w:t>
            </w:r>
          </w:p>
        </w:tc>
        <w:tc>
          <w:tcPr>
            <w:tcW w:w="829" w:type="pct"/>
            <w:tcBorders>
              <w:top w:val="single" w:sz="4" w:space="0" w:color="auto"/>
              <w:left w:val="nil"/>
              <w:bottom w:val="single" w:sz="4" w:space="0" w:color="auto"/>
              <w:right w:val="single" w:sz="4" w:space="0" w:color="auto"/>
            </w:tcBorders>
            <w:vAlign w:val="center"/>
          </w:tcPr>
          <w:p w14:paraId="5C523F11" w14:textId="77777777" w:rsidR="0090048F" w:rsidRPr="003A661C" w:rsidRDefault="0090048F" w:rsidP="00CC7444">
            <w:pPr>
              <w:jc w:val="center"/>
              <w:rPr>
                <w:rFonts w:ascii="Calibri" w:hAnsi="Calibri" w:cs="Calibri"/>
                <w:color w:val="000000"/>
                <w:sz w:val="16"/>
                <w:szCs w:val="16"/>
                <w:lang w:val="el-GR"/>
              </w:rPr>
            </w:pPr>
            <w:r w:rsidRPr="003A661C">
              <w:rPr>
                <w:rFonts w:ascii="Calibri" w:hAnsi="Calibri" w:cs="Calibri"/>
                <w:sz w:val="16"/>
                <w:szCs w:val="16"/>
              </w:rPr>
              <w:t>H30-00237</w:t>
            </w:r>
          </w:p>
        </w:tc>
      </w:tr>
    </w:tbl>
    <w:p w14:paraId="721AA038" w14:textId="77777777" w:rsidR="002663B3" w:rsidRDefault="002663B3" w:rsidP="0041770C">
      <w:pPr>
        <w:rPr>
          <w:lang w:val="el-GR"/>
        </w:rPr>
      </w:pPr>
    </w:p>
    <w:p w14:paraId="72BBDF5F" w14:textId="77777777" w:rsidR="003B6CA3" w:rsidRPr="002663B3" w:rsidRDefault="003B6CA3" w:rsidP="0041770C">
      <w:pPr>
        <w:rPr>
          <w:lang w:val="el-GR"/>
        </w:rPr>
      </w:pPr>
    </w:p>
    <w:p w14:paraId="398271C0" w14:textId="77777777" w:rsidR="002663B3" w:rsidRPr="002663B3" w:rsidRDefault="002663B3" w:rsidP="0041770C">
      <w:pPr>
        <w:rPr>
          <w:lang w:val="el-GR"/>
        </w:rPr>
      </w:pPr>
    </w:p>
    <w:p w14:paraId="21393EF7" w14:textId="77777777" w:rsidR="00A22261" w:rsidRDefault="00A22261" w:rsidP="00DC759B">
      <w:pPr>
        <w:pStyle w:val="3"/>
        <w:numPr>
          <w:ilvl w:val="0"/>
          <w:numId w:val="20"/>
        </w:numPr>
        <w:rPr>
          <w:lang w:val="el-GR"/>
        </w:rPr>
      </w:pPr>
      <w:bookmarkStart w:id="463" w:name="_Toc97194355"/>
      <w:bookmarkStart w:id="464" w:name="_Toc97194476"/>
      <w:bookmarkStart w:id="465" w:name="_Toc155976751"/>
      <w:r>
        <w:rPr>
          <w:lang w:val="el-GR"/>
        </w:rPr>
        <w:t>Υπηρεσίες</w:t>
      </w:r>
      <w:bookmarkEnd w:id="463"/>
      <w:bookmarkEnd w:id="464"/>
      <w:bookmarkEnd w:id="465"/>
      <w:r>
        <w:rPr>
          <w:lang w:val="el-GR"/>
        </w:rPr>
        <w:t xml:space="preserve"> </w:t>
      </w:r>
    </w:p>
    <w:p w14:paraId="79E03695" w14:textId="77777777" w:rsidR="00F92D57" w:rsidRPr="00F92D57" w:rsidRDefault="00F92D57" w:rsidP="00045DCF">
      <w:pPr>
        <w:rPr>
          <w:lang w:val="el-GR"/>
        </w:rPr>
      </w:pPr>
      <w:bookmarkStart w:id="466" w:name="_Toc97195395"/>
      <w:bookmarkStart w:id="467" w:name="_Toc97195564"/>
      <w:bookmarkEnd w:id="466"/>
      <w:bookmarkEnd w:id="467"/>
    </w:p>
    <w:p w14:paraId="3E008030" w14:textId="73BE9E13" w:rsidR="002663B3" w:rsidRPr="007D5219" w:rsidRDefault="002663B3" w:rsidP="00DC759B">
      <w:pPr>
        <w:pStyle w:val="4"/>
        <w:numPr>
          <w:ilvl w:val="1"/>
          <w:numId w:val="20"/>
        </w:numPr>
        <w:ind w:left="1701" w:hanging="567"/>
        <w:rPr>
          <w:rFonts w:cs="Tahoma"/>
          <w:szCs w:val="22"/>
          <w:lang w:val="el-GR"/>
        </w:rPr>
      </w:pPr>
      <w:bookmarkStart w:id="468" w:name="_Toc155976752"/>
      <w:r w:rsidRPr="007D5219">
        <w:rPr>
          <w:rFonts w:cs="Tahoma"/>
          <w:szCs w:val="22"/>
          <w:lang w:val="el-GR"/>
        </w:rPr>
        <w:t>Παροχή εξειδικευμένων υπηρεσιών υποστήριξης Premier Support της Microsoft</w:t>
      </w:r>
      <w:bookmarkEnd w:id="468"/>
    </w:p>
    <w:p w14:paraId="34429611" w14:textId="77777777" w:rsidR="002663B3" w:rsidRDefault="002663B3" w:rsidP="002663B3">
      <w:pPr>
        <w:pStyle w:val="aff"/>
        <w:suppressAutoHyphens w:val="0"/>
        <w:autoSpaceDE w:val="0"/>
        <w:rPr>
          <w:rFonts w:eastAsia="SimSun"/>
          <w:lang w:val="el-GR"/>
        </w:rPr>
      </w:pPr>
    </w:p>
    <w:p w14:paraId="7983E1D7" w14:textId="12FFA970" w:rsidR="002663B3" w:rsidRPr="00EF2263" w:rsidRDefault="002663B3" w:rsidP="002663B3">
      <w:pPr>
        <w:suppressAutoHyphens w:val="0"/>
        <w:spacing w:after="0"/>
        <w:ind w:left="150" w:right="60"/>
        <w:textAlignment w:val="baseline"/>
        <w:rPr>
          <w:rFonts w:ascii="Segoe UI" w:hAnsi="Segoe UI" w:cs="Segoe UI"/>
          <w:color w:val="000000"/>
          <w:lang w:val="el-GR" w:eastAsia="en-US"/>
        </w:rPr>
      </w:pPr>
      <w:r w:rsidRPr="00EF2263">
        <w:rPr>
          <w:color w:val="000000"/>
          <w:lang w:val="el-GR" w:eastAsia="en-US"/>
        </w:rPr>
        <w:t xml:space="preserve">Στο πλαίσιο του Έργου περιλαμβάνεται και η παροχή εξειδικευμένων Υπηρεσιών Υποστήριξης </w:t>
      </w:r>
      <w:r w:rsidRPr="00EF2263">
        <w:rPr>
          <w:color w:val="000000"/>
          <w:lang w:val="en-US" w:eastAsia="en-US"/>
        </w:rPr>
        <w:t>Premier</w:t>
      </w:r>
      <w:r w:rsidRPr="00EF2263">
        <w:rPr>
          <w:color w:val="000000"/>
          <w:lang w:val="el-GR" w:eastAsia="en-US"/>
        </w:rPr>
        <w:t xml:space="preserve"> της κατασκευάστριας εταιρίας </w:t>
      </w:r>
      <w:r w:rsidRPr="00EF2263">
        <w:rPr>
          <w:color w:val="000000"/>
          <w:lang w:val="en-US" w:eastAsia="en-US"/>
        </w:rPr>
        <w:t>Microsoft</w:t>
      </w:r>
      <w:r w:rsidRPr="00EF2263">
        <w:rPr>
          <w:color w:val="000000"/>
          <w:lang w:val="el-GR" w:eastAsia="en-US"/>
        </w:rPr>
        <w:t xml:space="preserve">. Ο Ανάδοχος θα πρέπει να προσφέρει προς την </w:t>
      </w:r>
      <w:r w:rsidR="00803655" w:rsidRPr="00EF2263">
        <w:rPr>
          <w:color w:val="000000"/>
          <w:lang w:val="el-GR" w:eastAsia="en-US"/>
        </w:rPr>
        <w:t>ΓΓΠΣ</w:t>
      </w:r>
      <w:r w:rsidR="00803655">
        <w:rPr>
          <w:color w:val="000000"/>
          <w:lang w:val="el-GR" w:eastAsia="en-US"/>
        </w:rPr>
        <w:t>Ψ</w:t>
      </w:r>
      <w:r w:rsidR="00803655" w:rsidRPr="00EF2263">
        <w:rPr>
          <w:color w:val="000000"/>
          <w:lang w:val="el-GR" w:eastAsia="en-US"/>
        </w:rPr>
        <w:t>Δ</w:t>
      </w:r>
      <w:r w:rsidRPr="00EF2263">
        <w:rPr>
          <w:color w:val="000000"/>
          <w:lang w:val="el-GR" w:eastAsia="en-US"/>
        </w:rPr>
        <w:t>, πακέτο υποστήριξης απευθείας από τον κατασκευαστή που θα αποτελείται από τις υπηρεσίες που αναγράφονται στον παρακάτω πίνακα:</w:t>
      </w:r>
    </w:p>
    <w:p w14:paraId="537BE2E0" w14:textId="77777777" w:rsidR="002663B3" w:rsidRPr="000527EE" w:rsidRDefault="002663B3" w:rsidP="002663B3">
      <w:pPr>
        <w:suppressAutoHyphens w:val="0"/>
        <w:spacing w:after="0"/>
        <w:ind w:right="60"/>
        <w:textAlignment w:val="baseline"/>
        <w:rPr>
          <w:rFonts w:ascii="Segoe UI" w:hAnsi="Segoe UI" w:cs="Segoe UI"/>
          <w:color w:val="000000"/>
          <w:sz w:val="18"/>
          <w:szCs w:val="18"/>
          <w:lang w:val="el-GR" w:eastAsia="en-US"/>
        </w:rPr>
      </w:pPr>
      <w:r w:rsidRPr="009C70B0">
        <w:rPr>
          <w:color w:val="000000"/>
          <w:sz w:val="21"/>
          <w:szCs w:val="21"/>
          <w:lang w:val="en-US" w:eastAsia="en-US"/>
        </w:rPr>
        <w:t>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20"/>
        <w:gridCol w:w="1410"/>
        <w:gridCol w:w="1470"/>
        <w:gridCol w:w="1350"/>
      </w:tblGrid>
      <w:tr w:rsidR="002663B3" w:rsidRPr="009C70B0" w14:paraId="764D1626"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52BB8942" w14:textId="77777777" w:rsidR="002663B3" w:rsidRPr="000527EE" w:rsidRDefault="002663B3" w:rsidP="00F96E48">
            <w:pPr>
              <w:suppressAutoHyphens w:val="0"/>
              <w:spacing w:after="0"/>
              <w:ind w:right="60"/>
              <w:textAlignment w:val="baseline"/>
              <w:rPr>
                <w:rFonts w:ascii="Times New Roman" w:hAnsi="Times New Roman" w:cs="Times New Roman"/>
                <w:color w:val="000000"/>
                <w:sz w:val="24"/>
                <w:szCs w:val="24"/>
                <w:lang w:val="el-GR" w:eastAsia="en-US"/>
              </w:rPr>
            </w:pPr>
            <w:r w:rsidRPr="009C70B0">
              <w:rPr>
                <w:color w:val="000000"/>
                <w:sz w:val="21"/>
                <w:szCs w:val="21"/>
                <w:lang w:val="en-US" w:eastAsia="en-US"/>
              </w:rPr>
              <w:t> </w:t>
            </w:r>
          </w:p>
        </w:tc>
        <w:tc>
          <w:tcPr>
            <w:tcW w:w="4230" w:type="dxa"/>
            <w:gridSpan w:val="3"/>
            <w:tcBorders>
              <w:top w:val="single" w:sz="6" w:space="0" w:color="auto"/>
              <w:left w:val="single" w:sz="6" w:space="0" w:color="auto"/>
              <w:bottom w:val="single" w:sz="6" w:space="0" w:color="auto"/>
              <w:right w:val="single" w:sz="6" w:space="0" w:color="auto"/>
            </w:tcBorders>
            <w:shd w:val="clear" w:color="auto" w:fill="auto"/>
            <w:hideMark/>
          </w:tcPr>
          <w:p w14:paraId="7F8D99AA"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b/>
                <w:bCs/>
                <w:color w:val="000000"/>
                <w:sz w:val="21"/>
                <w:szCs w:val="21"/>
                <w:lang w:val="el-GR" w:eastAsia="en-US"/>
              </w:rPr>
              <w:t>Ανθρωποώρες</w:t>
            </w:r>
            <w:r w:rsidRPr="009C70B0">
              <w:rPr>
                <w:color w:val="000000"/>
                <w:sz w:val="21"/>
                <w:szCs w:val="21"/>
                <w:lang w:val="en-US" w:eastAsia="en-US"/>
              </w:rPr>
              <w:t> </w:t>
            </w:r>
          </w:p>
        </w:tc>
      </w:tr>
      <w:tr w:rsidR="002663B3" w:rsidRPr="009C70B0" w14:paraId="4B2F7514"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0657B8B4"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b/>
                <w:bCs/>
                <w:color w:val="000000"/>
                <w:sz w:val="21"/>
                <w:szCs w:val="21"/>
                <w:lang w:val="el-GR" w:eastAsia="en-US"/>
              </w:rPr>
              <w:t>Περιγραφή Υπηρεσίας</w:t>
            </w:r>
            <w:r w:rsidRPr="009C70B0">
              <w:rPr>
                <w:color w:val="000000"/>
                <w:sz w:val="21"/>
                <w:szCs w:val="21"/>
                <w:lang w:val="en-US" w:eastAsia="en-US"/>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E557F78"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b/>
                <w:bCs/>
                <w:color w:val="000000"/>
                <w:sz w:val="21"/>
                <w:szCs w:val="21"/>
                <w:lang w:val="el-GR" w:eastAsia="en-US"/>
              </w:rPr>
              <w:t>1ό Έτος</w:t>
            </w:r>
            <w:r w:rsidRPr="009C70B0">
              <w:rPr>
                <w:color w:val="000000"/>
                <w:sz w:val="21"/>
                <w:szCs w:val="21"/>
                <w:lang w:val="en-US" w:eastAsia="en-US"/>
              </w:rPr>
              <w:t> </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610813A1"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b/>
                <w:bCs/>
                <w:color w:val="000000"/>
                <w:sz w:val="21"/>
                <w:szCs w:val="21"/>
                <w:lang w:val="el-GR" w:eastAsia="en-US"/>
              </w:rPr>
              <w:t>2ό Έτος</w:t>
            </w:r>
            <w:r w:rsidRPr="009C70B0">
              <w:rPr>
                <w:color w:val="000000"/>
                <w:sz w:val="21"/>
                <w:szCs w:val="21"/>
                <w:lang w:val="en-US" w:eastAsia="en-US"/>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0DE5FD34"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b/>
                <w:bCs/>
                <w:color w:val="000000"/>
                <w:sz w:val="21"/>
                <w:szCs w:val="21"/>
                <w:lang w:val="el-GR" w:eastAsia="en-US"/>
              </w:rPr>
              <w:t>3ό ‘Ετος</w:t>
            </w:r>
            <w:r w:rsidRPr="009C70B0">
              <w:rPr>
                <w:color w:val="000000"/>
                <w:sz w:val="21"/>
                <w:szCs w:val="21"/>
                <w:lang w:val="en-US" w:eastAsia="en-US"/>
              </w:rPr>
              <w:t> </w:t>
            </w:r>
          </w:p>
        </w:tc>
      </w:tr>
      <w:tr w:rsidR="002663B3" w:rsidRPr="009C70B0" w14:paraId="292582E9"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76AB5B27"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lastRenderedPageBreak/>
              <w:t>Advisory Services Hourly</w:t>
            </w:r>
            <w:r w:rsidRPr="009C70B0">
              <w:rPr>
                <w:rFonts w:ascii="Calibri" w:hAnsi="Calibri" w:cs="Calibri"/>
                <w:color w:val="000000"/>
                <w:sz w:val="21"/>
                <w:szCs w:val="21"/>
                <w:lang w:val="en-US" w:eastAsia="en-US"/>
              </w:rPr>
              <w:tab/>
            </w:r>
            <w:r w:rsidRPr="009C70B0">
              <w:rPr>
                <w:color w:val="000000"/>
                <w:sz w:val="21"/>
                <w:szCs w:val="21"/>
                <w:lang w:val="en-US" w:eastAsia="en-US"/>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6D4CDAC"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10</w:t>
            </w:r>
            <w:r w:rsidRPr="009C70B0">
              <w:rPr>
                <w:color w:val="000000"/>
                <w:sz w:val="21"/>
                <w:szCs w:val="21"/>
                <w:lang w:val="en-US" w:eastAsia="en-US"/>
              </w:rPr>
              <w:t> </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4CE3058B"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10</w:t>
            </w:r>
            <w:r w:rsidRPr="009C70B0">
              <w:rPr>
                <w:color w:val="000000"/>
                <w:sz w:val="21"/>
                <w:szCs w:val="21"/>
                <w:lang w:val="en-US" w:eastAsia="en-US"/>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3C5878F7"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10</w:t>
            </w:r>
            <w:r w:rsidRPr="009C70B0">
              <w:rPr>
                <w:color w:val="000000"/>
                <w:sz w:val="21"/>
                <w:szCs w:val="21"/>
                <w:lang w:val="en-US" w:eastAsia="en-US"/>
              </w:rPr>
              <w:t> </w:t>
            </w:r>
          </w:p>
        </w:tc>
      </w:tr>
      <w:tr w:rsidR="002663B3" w:rsidRPr="009C70B0" w14:paraId="49B78A97"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1F1BDCB1"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Problem Resolution Hours - PSfP</w:t>
            </w:r>
            <w:r w:rsidRPr="009C70B0">
              <w:rPr>
                <w:rFonts w:ascii="Calibri" w:hAnsi="Calibri" w:cs="Calibri"/>
                <w:color w:val="000000"/>
                <w:sz w:val="21"/>
                <w:szCs w:val="21"/>
                <w:lang w:val="en-US" w:eastAsia="en-US"/>
              </w:rPr>
              <w:tab/>
            </w:r>
            <w:r w:rsidRPr="009C70B0">
              <w:rPr>
                <w:color w:val="000000"/>
                <w:sz w:val="21"/>
                <w:szCs w:val="21"/>
                <w:lang w:val="en-US" w:eastAsia="en-US"/>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AEE470C"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35</w:t>
            </w:r>
            <w:r w:rsidRPr="009C70B0">
              <w:rPr>
                <w:color w:val="000000"/>
                <w:sz w:val="21"/>
                <w:szCs w:val="21"/>
                <w:lang w:val="en-US" w:eastAsia="en-US"/>
              </w:rPr>
              <w:t> </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72285B8B"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35</w:t>
            </w:r>
            <w:r w:rsidRPr="009C70B0">
              <w:rPr>
                <w:color w:val="000000"/>
                <w:sz w:val="21"/>
                <w:szCs w:val="21"/>
                <w:lang w:val="en-US" w:eastAsia="en-US"/>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114CC894"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35</w:t>
            </w:r>
            <w:r w:rsidRPr="009C70B0">
              <w:rPr>
                <w:color w:val="000000"/>
                <w:sz w:val="21"/>
                <w:szCs w:val="21"/>
                <w:lang w:val="en-US" w:eastAsia="en-US"/>
              </w:rPr>
              <w:t> </w:t>
            </w:r>
          </w:p>
        </w:tc>
      </w:tr>
      <w:tr w:rsidR="002663B3" w:rsidRPr="009C70B0" w14:paraId="02643FCC"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214C9EDF"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color w:val="000000"/>
                <w:sz w:val="21"/>
                <w:szCs w:val="21"/>
                <w:lang w:eastAsia="en-US"/>
              </w:rPr>
              <w:t>Reactive Support Management for Partner</w:t>
            </w:r>
            <w:r w:rsidRPr="009C70B0">
              <w:rPr>
                <w:rFonts w:ascii="Calibri" w:hAnsi="Calibri" w:cs="Calibri"/>
                <w:color w:val="000000"/>
                <w:sz w:val="21"/>
                <w:szCs w:val="21"/>
                <w:lang w:val="en-US" w:eastAsia="en-US"/>
              </w:rPr>
              <w:tab/>
            </w:r>
            <w:r w:rsidRPr="009C70B0">
              <w:rPr>
                <w:color w:val="000000"/>
                <w:sz w:val="21"/>
                <w:szCs w:val="21"/>
                <w:lang w:val="en-US" w:eastAsia="en-US"/>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3778697"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18</w:t>
            </w:r>
            <w:r w:rsidRPr="009C70B0">
              <w:rPr>
                <w:color w:val="000000"/>
                <w:sz w:val="21"/>
                <w:szCs w:val="21"/>
                <w:lang w:val="en-US" w:eastAsia="en-US"/>
              </w:rPr>
              <w:t> </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6B72FD75"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18</w:t>
            </w:r>
            <w:r w:rsidRPr="009C70B0">
              <w:rPr>
                <w:color w:val="000000"/>
                <w:sz w:val="21"/>
                <w:szCs w:val="21"/>
                <w:lang w:val="en-US" w:eastAsia="en-US"/>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357270F5"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18</w:t>
            </w:r>
            <w:r w:rsidRPr="009C70B0">
              <w:rPr>
                <w:color w:val="000000"/>
                <w:sz w:val="21"/>
                <w:szCs w:val="21"/>
                <w:lang w:val="en-US" w:eastAsia="en-US"/>
              </w:rPr>
              <w:t> </w:t>
            </w:r>
          </w:p>
        </w:tc>
      </w:tr>
      <w:tr w:rsidR="002663B3" w:rsidRPr="009C70B0" w14:paraId="6773F0B7"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5AF031F3"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color w:val="000000"/>
                <w:sz w:val="21"/>
                <w:szCs w:val="21"/>
                <w:lang w:eastAsia="en-US"/>
              </w:rPr>
              <w:t>Service Delivery Management Extended</w:t>
            </w:r>
            <w:r w:rsidRPr="009C70B0">
              <w:rPr>
                <w:rFonts w:ascii="Calibri" w:hAnsi="Calibri" w:cs="Calibri"/>
                <w:color w:val="000000"/>
                <w:sz w:val="21"/>
                <w:szCs w:val="21"/>
                <w:lang w:val="en-US" w:eastAsia="en-US"/>
              </w:rPr>
              <w:tab/>
            </w:r>
            <w:r w:rsidRPr="009C70B0">
              <w:rPr>
                <w:color w:val="000000"/>
                <w:sz w:val="21"/>
                <w:szCs w:val="21"/>
                <w:lang w:val="en-US" w:eastAsia="en-US"/>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BB92400"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30</w:t>
            </w:r>
            <w:r w:rsidRPr="009C70B0">
              <w:rPr>
                <w:color w:val="000000"/>
                <w:sz w:val="21"/>
                <w:szCs w:val="21"/>
                <w:lang w:val="en-US" w:eastAsia="en-US"/>
              </w:rPr>
              <w:t> </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18A6F3FC"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30</w:t>
            </w:r>
            <w:r w:rsidRPr="009C70B0">
              <w:rPr>
                <w:color w:val="000000"/>
                <w:sz w:val="21"/>
                <w:szCs w:val="21"/>
                <w:lang w:val="en-US" w:eastAsia="en-US"/>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57EAD82C"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30</w:t>
            </w:r>
            <w:r w:rsidRPr="009C70B0">
              <w:rPr>
                <w:color w:val="000000"/>
                <w:sz w:val="21"/>
                <w:szCs w:val="21"/>
                <w:lang w:val="en-US" w:eastAsia="en-US"/>
              </w:rPr>
              <w:t> </w:t>
            </w:r>
          </w:p>
        </w:tc>
      </w:tr>
      <w:tr w:rsidR="002663B3" w:rsidRPr="009C70B0" w14:paraId="488C6CBD"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65E6896D"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color w:val="000000"/>
                <w:sz w:val="21"/>
                <w:szCs w:val="21"/>
                <w:lang w:eastAsia="en-US"/>
              </w:rPr>
              <w:t>Enhanced Designated Engineering</w:t>
            </w:r>
            <w:r w:rsidRPr="009C70B0">
              <w:rPr>
                <w:rFonts w:ascii="Calibri" w:hAnsi="Calibri" w:cs="Calibri"/>
                <w:color w:val="000000"/>
                <w:sz w:val="21"/>
                <w:szCs w:val="21"/>
                <w:lang w:val="en-US" w:eastAsia="en-US"/>
              </w:rPr>
              <w:tab/>
            </w:r>
            <w:r w:rsidRPr="009C70B0">
              <w:rPr>
                <w:color w:val="000000"/>
                <w:sz w:val="21"/>
                <w:szCs w:val="21"/>
                <w:lang w:val="en-US" w:eastAsia="en-US"/>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5832F87B"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1,600</w:t>
            </w:r>
            <w:r w:rsidRPr="009C70B0">
              <w:rPr>
                <w:color w:val="000000"/>
                <w:sz w:val="21"/>
                <w:szCs w:val="21"/>
                <w:lang w:val="en-US" w:eastAsia="en-US"/>
              </w:rPr>
              <w:t> </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36737760"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1,600</w:t>
            </w:r>
            <w:r w:rsidRPr="009C70B0">
              <w:rPr>
                <w:color w:val="000000"/>
                <w:sz w:val="21"/>
                <w:szCs w:val="21"/>
                <w:lang w:val="en-US" w:eastAsia="en-US"/>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06B77EE9"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1,600</w:t>
            </w:r>
            <w:r w:rsidRPr="009C70B0">
              <w:rPr>
                <w:color w:val="000000"/>
                <w:sz w:val="21"/>
                <w:szCs w:val="21"/>
                <w:lang w:val="en-US" w:eastAsia="en-US"/>
              </w:rPr>
              <w:t> </w:t>
            </w:r>
          </w:p>
        </w:tc>
      </w:tr>
      <w:tr w:rsidR="002663B3" w:rsidRPr="009C70B0" w14:paraId="12DD77F3" w14:textId="77777777" w:rsidTr="00F96E48">
        <w:trPr>
          <w:trHeight w:val="300"/>
          <w:jc w:val="center"/>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14:paraId="4E345C0F" w14:textId="77777777" w:rsidR="002663B3" w:rsidRPr="009C70B0" w:rsidRDefault="002663B3" w:rsidP="00F96E48">
            <w:pPr>
              <w:suppressAutoHyphens w:val="0"/>
              <w:spacing w:after="0"/>
              <w:ind w:right="60"/>
              <w:textAlignment w:val="baseline"/>
              <w:rPr>
                <w:rFonts w:ascii="Times New Roman" w:hAnsi="Times New Roman" w:cs="Times New Roman"/>
                <w:color w:val="000000"/>
                <w:sz w:val="24"/>
                <w:szCs w:val="24"/>
                <w:lang w:val="en-US" w:eastAsia="en-US"/>
              </w:rPr>
            </w:pPr>
            <w:r w:rsidRPr="009C70B0">
              <w:rPr>
                <w:color w:val="000000"/>
                <w:sz w:val="21"/>
                <w:szCs w:val="21"/>
                <w:lang w:eastAsia="en-US"/>
              </w:rPr>
              <w:t>Service Delivery Management Extended for Enhanced Designated Engineering</w:t>
            </w:r>
            <w:r w:rsidRPr="009C70B0">
              <w:rPr>
                <w:color w:val="000000"/>
                <w:sz w:val="21"/>
                <w:szCs w:val="21"/>
                <w:lang w:val="en-US" w:eastAsia="en-US"/>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9BC9DA4"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375</w:t>
            </w:r>
            <w:r w:rsidRPr="009C70B0">
              <w:rPr>
                <w:color w:val="000000"/>
                <w:sz w:val="21"/>
                <w:szCs w:val="21"/>
                <w:lang w:val="en-US" w:eastAsia="en-US"/>
              </w:rPr>
              <w:t> </w:t>
            </w:r>
          </w:p>
        </w:tc>
        <w:tc>
          <w:tcPr>
            <w:tcW w:w="1470" w:type="dxa"/>
            <w:tcBorders>
              <w:top w:val="single" w:sz="6" w:space="0" w:color="auto"/>
              <w:left w:val="single" w:sz="6" w:space="0" w:color="auto"/>
              <w:bottom w:val="single" w:sz="6" w:space="0" w:color="auto"/>
              <w:right w:val="single" w:sz="6" w:space="0" w:color="auto"/>
            </w:tcBorders>
            <w:shd w:val="clear" w:color="auto" w:fill="auto"/>
            <w:hideMark/>
          </w:tcPr>
          <w:p w14:paraId="63F86F86"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375</w:t>
            </w:r>
            <w:r w:rsidRPr="009C70B0">
              <w:rPr>
                <w:color w:val="000000"/>
                <w:sz w:val="21"/>
                <w:szCs w:val="21"/>
                <w:lang w:val="en-US" w:eastAsia="en-US"/>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4CDB4471" w14:textId="77777777" w:rsidR="002663B3" w:rsidRPr="009C70B0" w:rsidRDefault="002663B3" w:rsidP="00F96E48">
            <w:pPr>
              <w:suppressAutoHyphens w:val="0"/>
              <w:spacing w:after="0"/>
              <w:ind w:right="60"/>
              <w:jc w:val="center"/>
              <w:textAlignment w:val="baseline"/>
              <w:rPr>
                <w:rFonts w:ascii="Times New Roman" w:hAnsi="Times New Roman" w:cs="Times New Roman"/>
                <w:color w:val="000000"/>
                <w:sz w:val="24"/>
                <w:szCs w:val="24"/>
                <w:lang w:val="en-US" w:eastAsia="en-US"/>
              </w:rPr>
            </w:pPr>
            <w:r w:rsidRPr="009C70B0">
              <w:rPr>
                <w:color w:val="000000"/>
                <w:sz w:val="21"/>
                <w:szCs w:val="21"/>
                <w:lang w:val="el-GR" w:eastAsia="en-US"/>
              </w:rPr>
              <w:t>375</w:t>
            </w:r>
            <w:r w:rsidRPr="009C70B0">
              <w:rPr>
                <w:color w:val="000000"/>
                <w:sz w:val="21"/>
                <w:szCs w:val="21"/>
                <w:lang w:val="en-US" w:eastAsia="en-US"/>
              </w:rPr>
              <w:t> </w:t>
            </w:r>
          </w:p>
        </w:tc>
      </w:tr>
    </w:tbl>
    <w:p w14:paraId="554F5109" w14:textId="77777777" w:rsidR="002663B3" w:rsidRPr="009C70B0" w:rsidRDefault="002663B3" w:rsidP="002663B3">
      <w:pPr>
        <w:suppressAutoHyphens w:val="0"/>
        <w:spacing w:after="0"/>
        <w:ind w:left="150" w:right="60"/>
        <w:textAlignment w:val="baseline"/>
        <w:rPr>
          <w:rFonts w:ascii="Segoe UI" w:hAnsi="Segoe UI" w:cs="Segoe UI"/>
          <w:color w:val="000000"/>
          <w:sz w:val="18"/>
          <w:szCs w:val="18"/>
          <w:lang w:val="en-US" w:eastAsia="en-US"/>
        </w:rPr>
      </w:pPr>
      <w:r w:rsidRPr="009C70B0">
        <w:rPr>
          <w:color w:val="000000"/>
          <w:sz w:val="21"/>
          <w:szCs w:val="21"/>
          <w:lang w:eastAsia="en-US"/>
        </w:rPr>
        <w:t> </w:t>
      </w:r>
      <w:r w:rsidRPr="009C70B0">
        <w:rPr>
          <w:color w:val="000000"/>
          <w:sz w:val="21"/>
          <w:szCs w:val="21"/>
          <w:lang w:val="en-US" w:eastAsia="en-US"/>
        </w:rPr>
        <w:t> </w:t>
      </w:r>
    </w:p>
    <w:p w14:paraId="5EE4A31B" w14:textId="77777777" w:rsidR="002663B3" w:rsidRPr="00EF2263" w:rsidRDefault="002663B3" w:rsidP="002663B3">
      <w:pPr>
        <w:suppressAutoHyphens w:val="0"/>
        <w:spacing w:after="0"/>
        <w:ind w:left="150" w:right="60"/>
        <w:textAlignment w:val="baseline"/>
        <w:rPr>
          <w:rFonts w:ascii="Segoe UI" w:hAnsi="Segoe UI" w:cs="Segoe UI"/>
          <w:color w:val="000000"/>
          <w:lang w:val="el-GR" w:eastAsia="en-US"/>
        </w:rPr>
      </w:pPr>
      <w:r w:rsidRPr="00EF2263">
        <w:rPr>
          <w:color w:val="000000"/>
          <w:lang w:val="el-GR" w:eastAsia="en-US"/>
        </w:rPr>
        <w:t>Οι υπηρεσίες αυτές θα περιλαμβάνουν κατ’ ελάχιστον τα παρακάτω: </w:t>
      </w:r>
      <w:r w:rsidRPr="00EF2263">
        <w:rPr>
          <w:color w:val="000000"/>
          <w:lang w:val="en-US" w:eastAsia="en-US"/>
        </w:rPr>
        <w:t> </w:t>
      </w:r>
    </w:p>
    <w:p w14:paraId="04521EAD" w14:textId="77777777" w:rsidR="002663B3" w:rsidRPr="00EF2263" w:rsidRDefault="002663B3" w:rsidP="00DC759B">
      <w:pPr>
        <w:numPr>
          <w:ilvl w:val="0"/>
          <w:numId w:val="30"/>
        </w:numPr>
        <w:suppressAutoHyphens w:val="0"/>
        <w:spacing w:after="0"/>
        <w:ind w:left="1080" w:firstLine="0"/>
        <w:textAlignment w:val="baseline"/>
        <w:rPr>
          <w:color w:val="000000"/>
          <w:lang w:val="el-GR" w:eastAsia="en-US"/>
        </w:rPr>
      </w:pPr>
      <w:r w:rsidRPr="00EF2263">
        <w:rPr>
          <w:color w:val="000000"/>
          <w:lang w:val="el-GR" w:eastAsia="en-US"/>
        </w:rPr>
        <w:t>Την αντιμετώπιση σοβαρών προβλημάτων &amp; δυσλειτουργιών σε 24ωρη βάση, για όλη τη διάρκεια της εβδομάδας (24Χ7). Παροχή βοήθειας για προβλήματα με συγκεκριμένα συμπτώματα που παρουσιάζονται κατά τη χρήση προϊόντων της Microsoft, συμπεριλαμβανομένων της επίλυσης ενός συγκεκριμένου προβλήματος, μηνύματος σφάλματος ή λειτουργικότητας που δεν λειτουργεί όπως προβλέπεται για τα προϊόντα της Microsoft.</w:t>
      </w:r>
      <w:r w:rsidRPr="00EF2263">
        <w:rPr>
          <w:color w:val="000000"/>
          <w:lang w:val="en-US" w:eastAsia="en-US"/>
        </w:rPr>
        <w:t> </w:t>
      </w:r>
    </w:p>
    <w:p w14:paraId="5D6F7A7C" w14:textId="77777777" w:rsidR="002663B3" w:rsidRPr="00EF2263" w:rsidRDefault="002663B3" w:rsidP="002663B3">
      <w:pPr>
        <w:suppressAutoHyphens w:val="0"/>
        <w:spacing w:after="0"/>
        <w:ind w:right="60"/>
        <w:textAlignment w:val="baseline"/>
        <w:rPr>
          <w:rFonts w:ascii="Segoe UI" w:hAnsi="Segoe UI" w:cs="Segoe UI"/>
          <w:color w:val="000000"/>
          <w:lang w:val="el-GR" w:eastAsia="en-US"/>
        </w:rPr>
      </w:pPr>
      <w:r w:rsidRPr="00EF2263">
        <w:rPr>
          <w:color w:val="000000"/>
          <w:lang w:val="en-US" w:eastAsia="en-US"/>
        </w:rPr>
        <w:t> </w:t>
      </w:r>
    </w:p>
    <w:p w14:paraId="18BAC443" w14:textId="77777777" w:rsidR="002663B3" w:rsidRPr="00EF2263" w:rsidRDefault="002663B3" w:rsidP="00DC759B">
      <w:pPr>
        <w:numPr>
          <w:ilvl w:val="0"/>
          <w:numId w:val="31"/>
        </w:numPr>
        <w:suppressAutoHyphens w:val="0"/>
        <w:spacing w:after="0"/>
        <w:ind w:left="1080" w:firstLine="0"/>
        <w:textAlignment w:val="baseline"/>
        <w:rPr>
          <w:color w:val="000000"/>
          <w:lang w:val="el-GR" w:eastAsia="en-US"/>
        </w:rPr>
      </w:pPr>
      <w:r w:rsidRPr="00EF2263">
        <w:rPr>
          <w:color w:val="000000"/>
          <w:lang w:val="el-GR" w:eastAsia="en-US"/>
        </w:rPr>
        <w:t>Διαχείριση παροχής υπηρεσιών που θα υλοποιείται  από έναν υπεύθυνο παροχής υπηρεσιών. </w:t>
      </w:r>
      <w:r w:rsidRPr="00EF2263">
        <w:rPr>
          <w:color w:val="000000"/>
          <w:lang w:val="en-US" w:eastAsia="en-US"/>
        </w:rPr>
        <w:t> </w:t>
      </w:r>
    </w:p>
    <w:p w14:paraId="5007F051" w14:textId="77777777" w:rsidR="002663B3" w:rsidRPr="00EF2263" w:rsidRDefault="002663B3" w:rsidP="002663B3">
      <w:pPr>
        <w:suppressAutoHyphens w:val="0"/>
        <w:spacing w:after="0"/>
        <w:ind w:right="60"/>
        <w:textAlignment w:val="baseline"/>
        <w:rPr>
          <w:rFonts w:ascii="Segoe UI" w:hAnsi="Segoe UI" w:cs="Segoe UI"/>
          <w:color w:val="000000"/>
          <w:lang w:val="el-GR" w:eastAsia="en-US"/>
        </w:rPr>
      </w:pPr>
      <w:r w:rsidRPr="00EF2263">
        <w:rPr>
          <w:color w:val="000000"/>
          <w:lang w:val="en-US" w:eastAsia="en-US"/>
        </w:rPr>
        <w:t> </w:t>
      </w:r>
    </w:p>
    <w:p w14:paraId="5B9B332F" w14:textId="77777777" w:rsidR="002663B3" w:rsidRPr="00EF2263" w:rsidRDefault="002663B3" w:rsidP="00DC759B">
      <w:pPr>
        <w:numPr>
          <w:ilvl w:val="0"/>
          <w:numId w:val="32"/>
        </w:numPr>
        <w:suppressAutoHyphens w:val="0"/>
        <w:spacing w:after="0"/>
        <w:ind w:left="1080" w:firstLine="0"/>
        <w:textAlignment w:val="baseline"/>
        <w:rPr>
          <w:color w:val="000000"/>
          <w:lang w:val="el-GR" w:eastAsia="en-US"/>
        </w:rPr>
      </w:pPr>
      <w:r w:rsidRPr="00EF2263">
        <w:rPr>
          <w:color w:val="000000"/>
          <w:lang w:val="el-GR" w:eastAsia="en-US"/>
        </w:rPr>
        <w:t>Επίβλεψη των περιστατικών υποστήριξης από την ομάδα παροχής υπηρεσιών μας, προκειμένου να διασφαλιστεί έγκαιρη επίλυση και υψηλής ποιότητας παροχή υποστήριξης. Αδιάλειπτη ανάληψη ευθύνης για ζητήματα και επικοινωνία προς εσάς από την ομάδα παροχής υπηρεσιών σας, όταν προκύπτουν καταστάσεις οι οποίες έχουν κρίσιμο αντίκτυπο.</w:t>
      </w:r>
      <w:r w:rsidRPr="00EF2263">
        <w:rPr>
          <w:color w:val="000000"/>
          <w:lang w:val="en-US" w:eastAsia="en-US"/>
        </w:rPr>
        <w:t> </w:t>
      </w:r>
    </w:p>
    <w:p w14:paraId="6C077128" w14:textId="77777777" w:rsidR="002663B3" w:rsidRPr="00EF2263" w:rsidRDefault="002663B3" w:rsidP="002663B3">
      <w:pPr>
        <w:suppressAutoHyphens w:val="0"/>
        <w:spacing w:after="0"/>
        <w:ind w:right="60"/>
        <w:textAlignment w:val="baseline"/>
        <w:rPr>
          <w:rFonts w:ascii="Segoe UI" w:hAnsi="Segoe UI" w:cs="Segoe UI"/>
          <w:color w:val="000000"/>
          <w:lang w:val="el-GR" w:eastAsia="en-US"/>
        </w:rPr>
      </w:pPr>
      <w:r w:rsidRPr="00EF2263">
        <w:rPr>
          <w:color w:val="000000"/>
          <w:lang w:val="en-US" w:eastAsia="en-US"/>
        </w:rPr>
        <w:t> </w:t>
      </w:r>
    </w:p>
    <w:p w14:paraId="748CF8A0" w14:textId="77777777" w:rsidR="002663B3" w:rsidRPr="00EF2263" w:rsidRDefault="002663B3" w:rsidP="00DC759B">
      <w:pPr>
        <w:numPr>
          <w:ilvl w:val="0"/>
          <w:numId w:val="33"/>
        </w:numPr>
        <w:suppressAutoHyphens w:val="0"/>
        <w:spacing w:after="0"/>
        <w:ind w:left="1080" w:firstLine="0"/>
        <w:textAlignment w:val="baseline"/>
        <w:rPr>
          <w:color w:val="000000"/>
          <w:lang w:val="el-GR" w:eastAsia="en-US"/>
        </w:rPr>
      </w:pPr>
      <w:r w:rsidRPr="00EF2263">
        <w:rPr>
          <w:color w:val="000000"/>
          <w:lang w:val="el-GR" w:eastAsia="en-US"/>
        </w:rPr>
        <w:t>Τηλεφωνική υποστήριξη σχετικά με βραχυπρόθεσμα (συνήθως έξι ώρες ή λιγότερες) ζητήματα και ζητήματα εκτός προγραμματισμού. Οι Συμβουλευτικές Υπηρεσίες ενδέχεται να περιλαμβάνουν συμβουλές, καθοδήγηση, ανάλυση βασικών αιτίων και μεταβίβαση γνώσεων. Οι Συμβουλευτικές Υπηρεσίες πωλούνται ως αριθμός ωρών που αναγράφεται στην Παραγγελία Εργασίας.  </w:t>
      </w:r>
      <w:r w:rsidRPr="00EF2263">
        <w:rPr>
          <w:color w:val="000000"/>
          <w:lang w:val="en-US" w:eastAsia="en-US"/>
        </w:rPr>
        <w:t> </w:t>
      </w:r>
    </w:p>
    <w:p w14:paraId="5F2AFDF2" w14:textId="77777777" w:rsidR="002663B3" w:rsidRPr="00EF2263" w:rsidRDefault="002663B3" w:rsidP="002663B3">
      <w:pPr>
        <w:suppressAutoHyphens w:val="0"/>
        <w:spacing w:after="0"/>
        <w:ind w:right="60"/>
        <w:textAlignment w:val="baseline"/>
        <w:rPr>
          <w:rFonts w:ascii="Segoe UI" w:hAnsi="Segoe UI" w:cs="Segoe UI"/>
          <w:color w:val="000000"/>
          <w:lang w:val="el-GR" w:eastAsia="en-US"/>
        </w:rPr>
      </w:pPr>
      <w:r w:rsidRPr="00EF2263">
        <w:rPr>
          <w:color w:val="000000"/>
          <w:lang w:val="en-US" w:eastAsia="en-US"/>
        </w:rPr>
        <w:t> </w:t>
      </w:r>
    </w:p>
    <w:p w14:paraId="0F5D1571" w14:textId="77777777" w:rsidR="002663B3" w:rsidRPr="00EF2263" w:rsidRDefault="002663B3" w:rsidP="002663B3">
      <w:pPr>
        <w:suppressAutoHyphens w:val="0"/>
        <w:spacing w:after="0"/>
        <w:ind w:right="60"/>
        <w:textAlignment w:val="baseline"/>
        <w:rPr>
          <w:rFonts w:ascii="Segoe UI" w:hAnsi="Segoe UI" w:cs="Segoe UI"/>
          <w:color w:val="000000"/>
          <w:lang w:val="el-GR" w:eastAsia="en-US"/>
        </w:rPr>
      </w:pPr>
      <w:r w:rsidRPr="00EF2263">
        <w:rPr>
          <w:color w:val="000000"/>
          <w:lang w:val="en-US" w:eastAsia="en-US"/>
        </w:rPr>
        <w:t> </w:t>
      </w:r>
    </w:p>
    <w:p w14:paraId="010C5271" w14:textId="77777777" w:rsidR="002663B3" w:rsidRPr="00EF2263" w:rsidRDefault="002663B3" w:rsidP="00DC759B">
      <w:pPr>
        <w:numPr>
          <w:ilvl w:val="0"/>
          <w:numId w:val="34"/>
        </w:numPr>
        <w:suppressAutoHyphens w:val="0"/>
        <w:spacing w:after="0"/>
        <w:ind w:left="1080" w:firstLine="0"/>
        <w:textAlignment w:val="baseline"/>
        <w:rPr>
          <w:color w:val="000000"/>
          <w:lang w:val="el-GR" w:eastAsia="en-US"/>
        </w:rPr>
      </w:pPr>
      <w:r w:rsidRPr="00EF2263">
        <w:rPr>
          <w:color w:val="000000"/>
          <w:lang w:val="el-GR" w:eastAsia="en-US"/>
        </w:rPr>
        <w:t xml:space="preserve">Μέγιστος χρόνος ανταπόκρισης για κρίσιμα πειστατικά (κατηγορίας " Σοβαρότητα 1" σύμφωνα με την ορολογία της υπηρεσίας </w:t>
      </w:r>
      <w:r w:rsidRPr="00EF2263">
        <w:rPr>
          <w:color w:val="000000"/>
          <w:lang w:val="en-US" w:eastAsia="en-US"/>
        </w:rPr>
        <w:t>Microsoft</w:t>
      </w:r>
      <w:r w:rsidRPr="00EF2263">
        <w:rPr>
          <w:color w:val="000000"/>
          <w:lang w:val="el-GR" w:eastAsia="en-US"/>
        </w:rPr>
        <w:t xml:space="preserve"> </w:t>
      </w:r>
      <w:r w:rsidRPr="00EF2263">
        <w:rPr>
          <w:color w:val="000000"/>
          <w:lang w:val="en-US" w:eastAsia="en-US"/>
        </w:rPr>
        <w:t>Premier</w:t>
      </w:r>
      <w:r w:rsidRPr="00EF2263">
        <w:rPr>
          <w:color w:val="000000"/>
          <w:lang w:val="el-GR" w:eastAsia="en-US"/>
        </w:rPr>
        <w:t xml:space="preserve"> </w:t>
      </w:r>
      <w:r w:rsidRPr="00EF2263">
        <w:rPr>
          <w:color w:val="000000"/>
          <w:lang w:val="en-US" w:eastAsia="en-US"/>
        </w:rPr>
        <w:t>Support</w:t>
      </w:r>
      <w:r w:rsidRPr="00EF2263">
        <w:rPr>
          <w:color w:val="000000"/>
          <w:lang w:val="el-GR" w:eastAsia="en-US"/>
        </w:rPr>
        <w:t>) συμβάντος: 60 λεπτά. </w:t>
      </w:r>
      <w:r w:rsidRPr="00EF2263">
        <w:rPr>
          <w:color w:val="000000"/>
          <w:lang w:val="en-US" w:eastAsia="en-US"/>
        </w:rPr>
        <w:t> </w:t>
      </w:r>
    </w:p>
    <w:p w14:paraId="50C369FA" w14:textId="77777777" w:rsidR="002663B3" w:rsidRPr="00EF2263" w:rsidRDefault="002663B3" w:rsidP="002663B3">
      <w:pPr>
        <w:suppressAutoHyphens w:val="0"/>
        <w:spacing w:after="0"/>
        <w:ind w:right="60"/>
        <w:textAlignment w:val="baseline"/>
        <w:rPr>
          <w:rFonts w:ascii="Segoe UI" w:hAnsi="Segoe UI" w:cs="Segoe UI"/>
          <w:color w:val="000000"/>
          <w:lang w:val="el-GR" w:eastAsia="en-US"/>
        </w:rPr>
      </w:pPr>
      <w:r w:rsidRPr="00EF2263">
        <w:rPr>
          <w:color w:val="000000"/>
          <w:lang w:val="en-US" w:eastAsia="en-US"/>
        </w:rPr>
        <w:t> </w:t>
      </w:r>
    </w:p>
    <w:p w14:paraId="73C58D1C" w14:textId="77777777" w:rsidR="002663B3" w:rsidRPr="00EF2263" w:rsidRDefault="002663B3" w:rsidP="00DC759B">
      <w:pPr>
        <w:numPr>
          <w:ilvl w:val="0"/>
          <w:numId w:val="35"/>
        </w:numPr>
        <w:suppressAutoHyphens w:val="0"/>
        <w:spacing w:after="0"/>
        <w:ind w:left="1080" w:firstLine="0"/>
        <w:textAlignment w:val="baseline"/>
        <w:rPr>
          <w:color w:val="000000"/>
          <w:lang w:val="el-GR" w:eastAsia="en-US"/>
        </w:rPr>
      </w:pPr>
      <w:r w:rsidRPr="00EF2263">
        <w:rPr>
          <w:color w:val="000000"/>
          <w:lang w:val="el-GR" w:eastAsia="en-US"/>
        </w:rPr>
        <w:t>Υπηρεσίες Καθορισμένης Μελέτης Υποστήριξης (DSE) που θα αποσκοπεί μεταξύ άλλων στην  προληπτική τεκμηρίωση συστάσεων για τη χρήση των παραδοτέων που σχετίζονται με τις υπηρεσίες υποστήριξης (π.χ. έλεγχοι δυνατότητας υποστήριξης, έλεγχοι εύρυθμης λειτουργίας, εργαστήρια, προγράμματα και προγράμματα αξιολόγησης κινδύνου). Πρόσθετα θα παρέχεται  βοήθεια στο να καταστούν οι δραστηριότητες ανάπτυξης και λειτουργίας σας συνεπείς με τις προγραμματισμένες και τρέχουσες υλοποιήσεις των τεχνολογιών της Microsoft. Οι Υπηρεσίες Καθορισμένης Μελέτης Υποστήριξης (DSE) πωλούνται ως αριθμός ωρών που αναγράφεται στην Παραγγελία Εργασίας.  </w:t>
      </w:r>
      <w:r w:rsidRPr="00EF2263">
        <w:rPr>
          <w:color w:val="000000"/>
          <w:lang w:val="en-US" w:eastAsia="en-US"/>
        </w:rPr>
        <w:t> </w:t>
      </w:r>
    </w:p>
    <w:p w14:paraId="7CC3690C" w14:textId="77777777" w:rsidR="002663B3" w:rsidRDefault="002663B3" w:rsidP="002663B3">
      <w:pPr>
        <w:rPr>
          <w:rFonts w:eastAsia="SimSun"/>
          <w:lang w:val="el-GR"/>
        </w:rPr>
      </w:pPr>
    </w:p>
    <w:p w14:paraId="6FA1F78E" w14:textId="75AECB04" w:rsidR="002663B3" w:rsidRPr="007D5219" w:rsidRDefault="002663B3" w:rsidP="00DC759B">
      <w:pPr>
        <w:pStyle w:val="4"/>
        <w:numPr>
          <w:ilvl w:val="1"/>
          <w:numId w:val="20"/>
        </w:numPr>
        <w:ind w:hanging="306"/>
        <w:rPr>
          <w:rFonts w:cs="Tahoma"/>
          <w:szCs w:val="22"/>
          <w:lang w:val="el-GR"/>
        </w:rPr>
      </w:pPr>
      <w:bookmarkStart w:id="469" w:name="_Toc155976753"/>
      <w:r w:rsidRPr="007D5219">
        <w:rPr>
          <w:rFonts w:cs="Tahoma"/>
          <w:szCs w:val="22"/>
          <w:lang w:val="el-GR"/>
        </w:rPr>
        <w:t>Παροχή Υπηρεσιών Υποστήριξης από τον Ανάδοχο του Έργου</w:t>
      </w:r>
      <w:bookmarkEnd w:id="469"/>
    </w:p>
    <w:p w14:paraId="33A2E8B7" w14:textId="77777777" w:rsidR="002663B3" w:rsidRDefault="002663B3" w:rsidP="002663B3">
      <w:pPr>
        <w:spacing w:after="0"/>
        <w:ind w:left="158" w:right="60"/>
        <w:rPr>
          <w:lang w:val="el-GR"/>
        </w:rPr>
      </w:pPr>
    </w:p>
    <w:p w14:paraId="0BC67E23" w14:textId="7513E249" w:rsidR="002663B3" w:rsidRPr="000D635C" w:rsidRDefault="002663B3" w:rsidP="002663B3">
      <w:pPr>
        <w:spacing w:after="0"/>
        <w:ind w:left="158" w:right="60"/>
        <w:rPr>
          <w:lang w:val="el-GR"/>
        </w:rPr>
      </w:pPr>
      <w:r w:rsidRPr="003A6BE4">
        <w:rPr>
          <w:lang w:val="el-GR"/>
        </w:rPr>
        <w:t xml:space="preserve">Με σκοπό την επιτυχή υλοποίηση του Έργου ζητείται η προσφορά κατ’ελάχιστον </w:t>
      </w:r>
      <w:r>
        <w:rPr>
          <w:b/>
          <w:lang w:val="el-GR"/>
        </w:rPr>
        <w:t xml:space="preserve">70 </w:t>
      </w:r>
      <w:r w:rsidRPr="000D635C">
        <w:rPr>
          <w:lang w:val="el-GR"/>
        </w:rPr>
        <w:t xml:space="preserve">ανθρωπομηνών του Αναδόχου ετησίως, με σκοπό την υποστήριξη καθόλη τη διάρκεια του Έργου </w:t>
      </w:r>
      <w:r w:rsidRPr="00260D72">
        <w:rPr>
          <w:lang w:val="el-GR"/>
        </w:rPr>
        <w:t xml:space="preserve">προς την </w:t>
      </w:r>
      <w:r w:rsidR="00803655" w:rsidRPr="00260D72">
        <w:rPr>
          <w:lang w:val="el-GR"/>
        </w:rPr>
        <w:t>ΓΓΠΣΨΔ</w:t>
      </w:r>
      <w:r w:rsidRPr="00260D72">
        <w:rPr>
          <w:lang w:val="el-GR"/>
        </w:rPr>
        <w:t>.</w:t>
      </w:r>
      <w:r w:rsidRPr="000D635C">
        <w:rPr>
          <w:lang w:val="el-GR"/>
        </w:rPr>
        <w:t xml:space="preserve"> </w:t>
      </w:r>
    </w:p>
    <w:p w14:paraId="58E1CD65" w14:textId="77777777" w:rsidR="002663B3" w:rsidRPr="000D635C" w:rsidRDefault="002663B3" w:rsidP="002663B3">
      <w:pPr>
        <w:ind w:left="158" w:right="60"/>
        <w:rPr>
          <w:lang w:val="el-GR"/>
        </w:rPr>
      </w:pPr>
      <w:r w:rsidRPr="000D635C">
        <w:rPr>
          <w:lang w:val="el-GR"/>
        </w:rPr>
        <w:lastRenderedPageBreak/>
        <w:t xml:space="preserve">Ενδεικτικά οι υπηρεσίες υποστήριξης αφορούν στα ακόλουθα : </w:t>
      </w:r>
    </w:p>
    <w:p w14:paraId="69917CDF" w14:textId="77777777" w:rsidR="002663B3" w:rsidRPr="000D635C" w:rsidRDefault="002663B3" w:rsidP="00DC759B">
      <w:pPr>
        <w:numPr>
          <w:ilvl w:val="0"/>
          <w:numId w:val="27"/>
        </w:numPr>
        <w:suppressAutoHyphens w:val="0"/>
        <w:spacing w:after="10" w:line="247" w:lineRule="auto"/>
        <w:ind w:right="60" w:hanging="677"/>
        <w:rPr>
          <w:lang w:val="el-GR"/>
        </w:rPr>
      </w:pPr>
      <w:r w:rsidRPr="000D635C">
        <w:rPr>
          <w:lang w:val="el-GR"/>
        </w:rPr>
        <w:t xml:space="preserve">Υποστήριξη στην εγκατάσταση και διαμόρφωση των προϊόντων στον εξοπλισμό </w:t>
      </w:r>
    </w:p>
    <w:p w14:paraId="0D706768" w14:textId="77777777" w:rsidR="002663B3" w:rsidRPr="000D635C" w:rsidRDefault="002663B3" w:rsidP="00DC759B">
      <w:pPr>
        <w:numPr>
          <w:ilvl w:val="0"/>
          <w:numId w:val="27"/>
        </w:numPr>
        <w:suppressAutoHyphens w:val="0"/>
        <w:spacing w:after="10" w:line="247" w:lineRule="auto"/>
        <w:ind w:right="60" w:hanging="677"/>
        <w:rPr>
          <w:lang w:val="el-GR"/>
        </w:rPr>
      </w:pPr>
      <w:r w:rsidRPr="000D635C">
        <w:rPr>
          <w:lang w:val="el-GR"/>
        </w:rPr>
        <w:t xml:space="preserve">Υποστήριξη στη δημιουργία και στη λειτουργία κεντρικών υποδομών διαχείρισης </w:t>
      </w:r>
    </w:p>
    <w:p w14:paraId="2C3BC5F1" w14:textId="77777777" w:rsidR="002663B3" w:rsidRDefault="002663B3" w:rsidP="00DC759B">
      <w:pPr>
        <w:numPr>
          <w:ilvl w:val="0"/>
          <w:numId w:val="27"/>
        </w:numPr>
        <w:suppressAutoHyphens w:val="0"/>
        <w:spacing w:after="10" w:line="247" w:lineRule="auto"/>
        <w:ind w:right="60" w:hanging="677"/>
      </w:pPr>
      <w:r>
        <w:t xml:space="preserve">Παροχή υπηρεσιών εκπαίδευσης </w:t>
      </w:r>
    </w:p>
    <w:p w14:paraId="0C257B22" w14:textId="77777777" w:rsidR="002663B3" w:rsidRDefault="002663B3" w:rsidP="00DC759B">
      <w:pPr>
        <w:numPr>
          <w:ilvl w:val="0"/>
          <w:numId w:val="27"/>
        </w:numPr>
        <w:suppressAutoHyphens w:val="0"/>
        <w:spacing w:after="10" w:line="247" w:lineRule="auto"/>
        <w:ind w:right="60" w:hanging="677"/>
      </w:pPr>
      <w:r>
        <w:t xml:space="preserve">Παροχή υπηρεσιών επιτόπιας υποστήριξης χρηστών </w:t>
      </w:r>
    </w:p>
    <w:p w14:paraId="14F16CE5" w14:textId="77777777" w:rsidR="002663B3" w:rsidRPr="000D635C" w:rsidRDefault="002663B3" w:rsidP="00DC759B">
      <w:pPr>
        <w:numPr>
          <w:ilvl w:val="0"/>
          <w:numId w:val="27"/>
        </w:numPr>
        <w:suppressAutoHyphens w:val="0"/>
        <w:spacing w:after="0" w:line="247" w:lineRule="auto"/>
        <w:ind w:right="60" w:hanging="677"/>
        <w:rPr>
          <w:lang w:val="el-GR"/>
        </w:rPr>
      </w:pPr>
      <w:r w:rsidRPr="000D635C">
        <w:rPr>
          <w:lang w:val="el-GR"/>
        </w:rPr>
        <w:t xml:space="preserve">Παροχή λοιπών υποστηρικτικών υπηρεσιών απαραίτητων για την ορθή λειτουργία του Έργου </w:t>
      </w:r>
    </w:p>
    <w:p w14:paraId="0CEB40BF" w14:textId="77777777" w:rsidR="002663B3" w:rsidRDefault="002663B3" w:rsidP="00DC759B">
      <w:pPr>
        <w:numPr>
          <w:ilvl w:val="0"/>
          <w:numId w:val="27"/>
        </w:numPr>
        <w:suppressAutoHyphens w:val="0"/>
        <w:spacing w:after="257" w:line="247" w:lineRule="auto"/>
        <w:ind w:right="60" w:hanging="677"/>
      </w:pPr>
      <w:r>
        <w:t xml:space="preserve">Υπηρεσίες διαχείρισης βλαβών, αναβαθμίσεις, μεταπτώσεις  </w:t>
      </w:r>
    </w:p>
    <w:p w14:paraId="381F91AA" w14:textId="77777777" w:rsidR="002663B3" w:rsidRPr="000D635C" w:rsidRDefault="002663B3" w:rsidP="002663B3">
      <w:pPr>
        <w:spacing w:after="253"/>
        <w:ind w:left="511" w:right="60"/>
        <w:rPr>
          <w:lang w:val="el-GR"/>
        </w:rPr>
      </w:pPr>
      <w:r w:rsidRPr="000D635C">
        <w:rPr>
          <w:lang w:val="el-GR"/>
        </w:rPr>
        <w:t xml:space="preserve">Επισημαίνεται ότι, η εξ' αποστάσεως πρόσβαση στο σύνολο των φορέων ενδέχεται να μην είναι εφικτή, λόγω των διαφορετικών νησίδων σύνδεσης στις οποίες ανήκουν οι φορείς ήτοι, δεν είναι ενεργοποιημένες οι δικτυακές προσβάσεις για απομακρυσμένη υποστήριξη.  </w:t>
      </w:r>
    </w:p>
    <w:p w14:paraId="2E23FC07" w14:textId="16DCF7FE" w:rsidR="002663B3" w:rsidRPr="000D635C" w:rsidRDefault="002663B3" w:rsidP="002663B3">
      <w:pPr>
        <w:spacing w:after="243"/>
        <w:ind w:left="158" w:right="60"/>
        <w:rPr>
          <w:lang w:val="el-GR"/>
        </w:rPr>
      </w:pPr>
      <w:r w:rsidRPr="000D635C">
        <w:rPr>
          <w:lang w:val="el-GR"/>
        </w:rPr>
        <w:t xml:space="preserve">Οι υπηρεσίες εκπαίδευσης αφορούν στο σύνολο των προιόντων της παρούσας για τις κατηγορίες χρηστών : διαχειριστές και τους χρήστες. Ο αριθμός των εκπαιδευομένων θα ανέρχεται κατά μέγιστο στους διακόσιους (200). Οι εκπαιδεύσεις μπορούν να γίνουν είτε απομακρυσμένα είτε σε χώρους εκπαίδευσης που </w:t>
      </w:r>
      <w:r w:rsidRPr="00260D72">
        <w:rPr>
          <w:lang w:val="el-GR"/>
        </w:rPr>
        <w:t xml:space="preserve">διαθέτει η </w:t>
      </w:r>
      <w:r w:rsidR="00803655" w:rsidRPr="00260D72">
        <w:rPr>
          <w:lang w:val="el-GR"/>
        </w:rPr>
        <w:t>ΓΓΠΣΨΔ</w:t>
      </w:r>
      <w:r w:rsidRPr="00260D72">
        <w:rPr>
          <w:lang w:val="el-GR"/>
        </w:rPr>
        <w:t>.</w:t>
      </w:r>
      <w:r w:rsidRPr="000D635C">
        <w:rPr>
          <w:lang w:val="el-GR"/>
        </w:rPr>
        <w:t xml:space="preserve"> </w:t>
      </w:r>
    </w:p>
    <w:p w14:paraId="457BFC19" w14:textId="77777777" w:rsidR="0008622A" w:rsidRPr="0008622A" w:rsidRDefault="0008622A" w:rsidP="000527EE">
      <w:pPr>
        <w:rPr>
          <w:lang w:val="el-GR"/>
        </w:rPr>
      </w:pPr>
    </w:p>
    <w:p w14:paraId="5A787352" w14:textId="77777777" w:rsidR="00E41FE4" w:rsidRPr="00E41FE4" w:rsidRDefault="00E41FE4" w:rsidP="00045DCF">
      <w:pPr>
        <w:rPr>
          <w:lang w:val="el-GR"/>
        </w:rPr>
      </w:pPr>
    </w:p>
    <w:p w14:paraId="156CDB3B" w14:textId="77777777" w:rsidR="008338F0" w:rsidRPr="00EF2204" w:rsidRDefault="003355E7" w:rsidP="00DC759B">
      <w:pPr>
        <w:pStyle w:val="3"/>
        <w:numPr>
          <w:ilvl w:val="0"/>
          <w:numId w:val="20"/>
        </w:numPr>
        <w:rPr>
          <w:lang w:val="el-GR"/>
        </w:rPr>
      </w:pPr>
      <w:bookmarkStart w:id="470" w:name="_Toc97194366"/>
      <w:bookmarkStart w:id="471" w:name="_Toc97194477"/>
      <w:bookmarkStart w:id="472" w:name="_Toc155976754"/>
      <w:r w:rsidRPr="00EF2204">
        <w:rPr>
          <w:lang w:val="el-GR"/>
        </w:rPr>
        <w:t xml:space="preserve">Μεθοδολογία </w:t>
      </w:r>
      <w:r w:rsidR="00025B9C">
        <w:rPr>
          <w:lang w:val="el-GR"/>
        </w:rPr>
        <w:t>Υ</w:t>
      </w:r>
      <w:r w:rsidRPr="00EF2204">
        <w:rPr>
          <w:lang w:val="el-GR"/>
        </w:rPr>
        <w:t>λοποίησης</w:t>
      </w:r>
      <w:bookmarkEnd w:id="470"/>
      <w:bookmarkEnd w:id="471"/>
      <w:bookmarkEnd w:id="472"/>
    </w:p>
    <w:p w14:paraId="50A797D5" w14:textId="77777777" w:rsidR="002663B3" w:rsidRDefault="002663B3" w:rsidP="0008622A">
      <w:pPr>
        <w:ind w:left="158" w:right="60"/>
        <w:rPr>
          <w:lang w:val="el-GR"/>
        </w:rPr>
      </w:pPr>
    </w:p>
    <w:p w14:paraId="1764197F" w14:textId="4BFC001F" w:rsidR="00025B9C" w:rsidRDefault="00025B9C" w:rsidP="00DC759B">
      <w:pPr>
        <w:pStyle w:val="4"/>
        <w:numPr>
          <w:ilvl w:val="1"/>
          <w:numId w:val="20"/>
        </w:numPr>
        <w:ind w:hanging="306"/>
        <w:rPr>
          <w:rFonts w:cs="Tahoma"/>
          <w:szCs w:val="22"/>
          <w:lang w:val="el-GR"/>
        </w:rPr>
      </w:pPr>
      <w:bookmarkStart w:id="473" w:name="_Toc97195407"/>
      <w:bookmarkStart w:id="474" w:name="_Toc97195576"/>
      <w:bookmarkStart w:id="475" w:name="_Toc97194367"/>
      <w:bookmarkStart w:id="476" w:name="_Toc155976755"/>
      <w:bookmarkEnd w:id="473"/>
      <w:bookmarkEnd w:id="474"/>
      <w:r w:rsidRPr="00EF2204">
        <w:rPr>
          <w:rFonts w:cs="Tahoma"/>
          <w:szCs w:val="22"/>
          <w:lang w:val="el-GR"/>
        </w:rPr>
        <w:t>Χρονοδιάγραμμα</w:t>
      </w:r>
      <w:bookmarkEnd w:id="475"/>
      <w:bookmarkEnd w:id="476"/>
    </w:p>
    <w:p w14:paraId="252B2908" w14:textId="49501E59" w:rsidR="0008622A" w:rsidRPr="000D635C" w:rsidRDefault="0008622A" w:rsidP="0008622A">
      <w:pPr>
        <w:spacing w:after="217"/>
        <w:ind w:left="158" w:right="60"/>
        <w:rPr>
          <w:lang w:val="el-GR"/>
        </w:rPr>
      </w:pPr>
      <w:r w:rsidRPr="000D635C">
        <w:rPr>
          <w:lang w:val="el-GR"/>
        </w:rPr>
        <w:t xml:space="preserve">Η Διάρκεια της Σύμβασης </w:t>
      </w:r>
      <w:r w:rsidR="007553F4">
        <w:rPr>
          <w:lang w:val="el-GR"/>
        </w:rPr>
        <w:t xml:space="preserve">ορίζεται με τη λήξη της την 31-12-2026 </w:t>
      </w:r>
      <w:r w:rsidRPr="000D635C">
        <w:rPr>
          <w:lang w:val="el-GR"/>
        </w:rPr>
        <w:t xml:space="preserve">. Η παράδοση των αδειών χρήσης λογισμικού θα πραγματοποιηθεί εντός 30 ημέρων από την υπογραφή της σχετικής σύμβασης </w:t>
      </w:r>
      <w:r>
        <w:t>Enterprise</w:t>
      </w:r>
      <w:r w:rsidRPr="000D635C">
        <w:rPr>
          <w:lang w:val="el-GR"/>
        </w:rPr>
        <w:t xml:space="preserve"> </w:t>
      </w:r>
      <w:r>
        <w:t>Agreement</w:t>
      </w:r>
      <w:r w:rsidRPr="000D635C">
        <w:rPr>
          <w:lang w:val="el-GR"/>
        </w:rPr>
        <w:t xml:space="preserve">. Ο συμβατικός χρόνος παράδοσης μπορεί να παρατείνεται, πριν από τη λήξη του αρχικού συμβατικού χρόνου παράδοσης, υπό τις προϋποθέσεις του άρθρου 206 του ν. 4412/2016. </w:t>
      </w:r>
    </w:p>
    <w:p w14:paraId="4F0D28CB" w14:textId="36228D49" w:rsidR="0008622A" w:rsidRPr="000D635C" w:rsidRDefault="0008622A" w:rsidP="0008622A">
      <w:pPr>
        <w:ind w:left="158" w:right="60"/>
        <w:rPr>
          <w:lang w:val="el-GR"/>
        </w:rPr>
      </w:pPr>
      <w:r w:rsidRPr="000D635C">
        <w:rPr>
          <w:lang w:val="el-GR"/>
        </w:rPr>
        <w:t xml:space="preserve">Ο Ανάδοχος θα προσφέρει τις υπηρεσίες του κατά κύριο λόγο στις εγκαταστάσεις της Αναθέτουσας Αρχής και της Γενικής Γραμματείας Πληροφοριακών Συστημάτων </w:t>
      </w:r>
      <w:r w:rsidR="00803655">
        <w:rPr>
          <w:lang w:val="el-GR"/>
        </w:rPr>
        <w:t>και Ψηφιακής Διακυβέρνησης</w:t>
      </w:r>
      <w:r w:rsidRPr="000527EE">
        <w:rPr>
          <w:lang w:val="el-GR"/>
        </w:rPr>
        <w:t>.</w:t>
      </w:r>
      <w:r w:rsidRPr="000D635C">
        <w:rPr>
          <w:lang w:val="el-GR"/>
        </w:rPr>
        <w:t xml:space="preserve"> </w:t>
      </w:r>
    </w:p>
    <w:p w14:paraId="245FF8DB" w14:textId="77777777" w:rsidR="0008622A" w:rsidRPr="000527EE" w:rsidRDefault="0008622A" w:rsidP="00EF2204">
      <w:pPr>
        <w:suppressAutoHyphens w:val="0"/>
        <w:autoSpaceDE w:val="0"/>
        <w:spacing w:after="60"/>
        <w:rPr>
          <w:rFonts w:eastAsia="SimSun"/>
          <w:color w:val="5B9BD5"/>
          <w:lang w:val="el-GR"/>
        </w:rPr>
      </w:pPr>
    </w:p>
    <w:p w14:paraId="12634D80" w14:textId="77777777" w:rsidR="00C77D57" w:rsidRPr="00EF2204" w:rsidRDefault="00C77D57" w:rsidP="00C77D57">
      <w:pPr>
        <w:rPr>
          <w:lang w:val="el-GR"/>
        </w:rPr>
      </w:pPr>
    </w:p>
    <w:p w14:paraId="06A0D955" w14:textId="2396C304" w:rsidR="00025B9C" w:rsidRPr="00EF2204" w:rsidRDefault="00025B9C" w:rsidP="00DC759B">
      <w:pPr>
        <w:pStyle w:val="4"/>
        <w:numPr>
          <w:ilvl w:val="1"/>
          <w:numId w:val="20"/>
        </w:numPr>
        <w:ind w:hanging="306"/>
        <w:rPr>
          <w:rFonts w:cs="Tahoma"/>
          <w:szCs w:val="22"/>
          <w:lang w:val="el-GR"/>
        </w:rPr>
      </w:pPr>
      <w:bookmarkStart w:id="477" w:name="_Toc97194368"/>
      <w:bookmarkStart w:id="478" w:name="_Toc155976756"/>
      <w:r w:rsidRPr="00EF2204">
        <w:rPr>
          <w:rFonts w:cs="Tahoma"/>
          <w:szCs w:val="22"/>
          <w:lang w:val="el-GR"/>
        </w:rPr>
        <w:t>Παραδοτέα</w:t>
      </w:r>
      <w:bookmarkEnd w:id="477"/>
      <w:bookmarkEnd w:id="478"/>
    </w:p>
    <w:p w14:paraId="7C2F28AE" w14:textId="77777777" w:rsidR="005D3E33" w:rsidRDefault="005D3E33" w:rsidP="00EF2204">
      <w:pPr>
        <w:rPr>
          <w:rFonts w:eastAsia="SimSun"/>
          <w:lang w:val="el-GR"/>
        </w:rPr>
      </w:pPr>
    </w:p>
    <w:p w14:paraId="76701659" w14:textId="16273041" w:rsidR="008E2440" w:rsidRPr="00364626" w:rsidRDefault="009870F6" w:rsidP="00EF2204">
      <w:pPr>
        <w:rPr>
          <w:rFonts w:eastAsia="SimSun"/>
          <w:b/>
          <w:bCs/>
          <w:lang w:val="el-GR"/>
        </w:rPr>
      </w:pPr>
      <w:r w:rsidRPr="00364626">
        <w:rPr>
          <w:rFonts w:eastAsia="SimSun"/>
          <w:b/>
          <w:bCs/>
          <w:lang w:val="el-GR"/>
        </w:rPr>
        <w:t>Παραδοτέο Π1</w:t>
      </w:r>
      <w:r w:rsidR="007A21E2" w:rsidRPr="00364626">
        <w:rPr>
          <w:rFonts w:eastAsia="SimSun"/>
          <w:b/>
          <w:bCs/>
          <w:lang w:val="el-GR"/>
        </w:rPr>
        <w:t xml:space="preserve"> </w:t>
      </w:r>
      <w:r w:rsidR="007A21E2" w:rsidRPr="00364626">
        <w:rPr>
          <w:b/>
          <w:bCs/>
          <w:lang w:val="el-GR"/>
        </w:rPr>
        <w:t>Άδειες Λογισμικού 1</w:t>
      </w:r>
      <w:r w:rsidR="007A21E2" w:rsidRPr="00364626">
        <w:rPr>
          <w:b/>
          <w:bCs/>
          <w:vertAlign w:val="superscript"/>
          <w:lang w:val="el-GR"/>
        </w:rPr>
        <w:t>ου</w:t>
      </w:r>
      <w:r w:rsidR="007A21E2" w:rsidRPr="00364626">
        <w:rPr>
          <w:b/>
          <w:bCs/>
          <w:lang w:val="el-GR"/>
        </w:rPr>
        <w:t xml:space="preserve"> έτους - Εξειδικευμένες υπηρεσίες υποστήριξης Premier Support της Microsoft 1</w:t>
      </w:r>
      <w:r w:rsidR="007A21E2" w:rsidRPr="00364626">
        <w:rPr>
          <w:b/>
          <w:bCs/>
          <w:vertAlign w:val="superscript"/>
          <w:lang w:val="el-GR"/>
        </w:rPr>
        <w:t>ου</w:t>
      </w:r>
      <w:r w:rsidR="007A21E2" w:rsidRPr="00364626">
        <w:rPr>
          <w:b/>
          <w:bCs/>
          <w:lang w:val="el-GR"/>
        </w:rPr>
        <w:t xml:space="preserve"> έτους</w:t>
      </w:r>
    </w:p>
    <w:p w14:paraId="639D62FA" w14:textId="65A828D1" w:rsidR="009870F6" w:rsidRPr="009870F6" w:rsidRDefault="009870F6" w:rsidP="009870F6">
      <w:pPr>
        <w:rPr>
          <w:rFonts w:eastAsia="SimSun"/>
          <w:lang w:val="el-GR"/>
        </w:rPr>
      </w:pPr>
      <w:r w:rsidRPr="009870F6">
        <w:rPr>
          <w:rFonts w:eastAsia="SimSun"/>
          <w:lang w:val="el-GR"/>
        </w:rPr>
        <w:t>Το Παραδοτέο Π1 θα περιλαμβάνει:</w:t>
      </w:r>
    </w:p>
    <w:p w14:paraId="36BACC0C" w14:textId="44EE7F33" w:rsidR="009870F6" w:rsidRPr="009870F6" w:rsidRDefault="009870F6" w:rsidP="00DC759B">
      <w:pPr>
        <w:pStyle w:val="aff"/>
        <w:numPr>
          <w:ilvl w:val="0"/>
          <w:numId w:val="36"/>
        </w:numPr>
        <w:rPr>
          <w:rFonts w:eastAsia="SimSun"/>
          <w:lang w:val="el-GR"/>
        </w:rPr>
      </w:pPr>
      <w:r w:rsidRPr="009870F6">
        <w:rPr>
          <w:rFonts w:eastAsia="SimSun"/>
          <w:lang w:val="el-GR"/>
        </w:rPr>
        <w:t>Την συντήρηση των υπαρχόντων προΪοντων λογισμικού (Software Assurance σε συνέχεια της σύμβασης 2021-2023) του σχετικού πίνακα της Παραγράφου 3.1 για το χρονικό διάστημα έως 31-12-2024.</w:t>
      </w:r>
    </w:p>
    <w:p w14:paraId="289BFE6F" w14:textId="66930455" w:rsidR="009870F6" w:rsidRPr="009870F6" w:rsidRDefault="009870F6" w:rsidP="00DC759B">
      <w:pPr>
        <w:pStyle w:val="aff"/>
        <w:numPr>
          <w:ilvl w:val="0"/>
          <w:numId w:val="36"/>
        </w:numPr>
        <w:rPr>
          <w:rFonts w:eastAsia="SimSun"/>
          <w:lang w:val="el-GR"/>
        </w:rPr>
      </w:pPr>
      <w:r w:rsidRPr="009870F6">
        <w:rPr>
          <w:rFonts w:eastAsia="SimSun"/>
          <w:lang w:val="el-GR"/>
        </w:rPr>
        <w:t xml:space="preserve">Την προμήθεια και αδειοδότηση των </w:t>
      </w:r>
      <w:r w:rsidR="005F3844">
        <w:rPr>
          <w:rFonts w:eastAsia="SimSun"/>
          <w:lang w:val="el-GR"/>
        </w:rPr>
        <w:t>έ</w:t>
      </w:r>
      <w:r w:rsidRPr="009870F6">
        <w:rPr>
          <w:rFonts w:eastAsia="SimSun"/>
          <w:lang w:val="el-GR"/>
        </w:rPr>
        <w:t xml:space="preserve"> προϊόντων λογισμικού του σχετικού πίνακα της Παραγράφου 3.1 για το χρονικό διάστημα έως 31-12-2024.</w:t>
      </w:r>
    </w:p>
    <w:p w14:paraId="430B08AD" w14:textId="7FBF4FE5" w:rsidR="009870F6" w:rsidRPr="009870F6" w:rsidRDefault="009870F6" w:rsidP="00DC759B">
      <w:pPr>
        <w:pStyle w:val="aff"/>
        <w:numPr>
          <w:ilvl w:val="0"/>
          <w:numId w:val="36"/>
        </w:numPr>
        <w:rPr>
          <w:rFonts w:eastAsia="SimSun"/>
          <w:lang w:val="el-GR"/>
        </w:rPr>
      </w:pPr>
      <w:r w:rsidRPr="009870F6">
        <w:rPr>
          <w:rFonts w:eastAsia="SimSun"/>
          <w:lang w:val="el-GR"/>
        </w:rPr>
        <w:t xml:space="preserve">Την παροχή εξειδικευμένων Υπηρεσιών Υποστήριξης Premier </w:t>
      </w:r>
      <w:r w:rsidRPr="009870F6">
        <w:rPr>
          <w:rFonts w:eastAsia="SimSun"/>
          <w:lang w:val="en-US"/>
        </w:rPr>
        <w:t>Support</w:t>
      </w:r>
      <w:r w:rsidRPr="009870F6">
        <w:rPr>
          <w:rFonts w:eastAsia="SimSun"/>
          <w:lang w:val="el-GR"/>
        </w:rPr>
        <w:t xml:space="preserve"> της κατασκευάστριας εταιρίας Microsoft</w:t>
      </w:r>
      <w:r>
        <w:rPr>
          <w:rFonts w:eastAsia="SimSun"/>
          <w:lang w:val="el-GR"/>
        </w:rPr>
        <w:t xml:space="preserve"> της Παραγράφου 4.1 </w:t>
      </w:r>
      <w:r w:rsidRPr="009870F6">
        <w:rPr>
          <w:rFonts w:eastAsia="SimSun"/>
          <w:lang w:val="el-GR"/>
        </w:rPr>
        <w:t>για το χρονικό διάστημα έως 31-12-2024.</w:t>
      </w:r>
    </w:p>
    <w:p w14:paraId="6CB6A5BB" w14:textId="1958B50F" w:rsidR="009870F6" w:rsidRPr="009870F6" w:rsidRDefault="009870F6" w:rsidP="009870F6">
      <w:pPr>
        <w:rPr>
          <w:rFonts w:eastAsia="SimSun"/>
          <w:lang w:val="el-GR"/>
        </w:rPr>
      </w:pPr>
    </w:p>
    <w:p w14:paraId="3FBEB752" w14:textId="5F06F508" w:rsidR="009870F6" w:rsidRPr="00364626" w:rsidRDefault="009870F6" w:rsidP="009870F6">
      <w:pPr>
        <w:rPr>
          <w:rFonts w:eastAsia="SimSun"/>
          <w:b/>
          <w:bCs/>
          <w:lang w:val="el-GR"/>
        </w:rPr>
      </w:pPr>
      <w:r w:rsidRPr="00364626">
        <w:rPr>
          <w:rFonts w:eastAsia="SimSun"/>
          <w:b/>
          <w:bCs/>
          <w:lang w:val="el-GR"/>
        </w:rPr>
        <w:lastRenderedPageBreak/>
        <w:t>Παραδοτέο Π2</w:t>
      </w:r>
      <w:r w:rsidR="007A21E2" w:rsidRPr="00364626">
        <w:rPr>
          <w:rFonts w:eastAsia="SimSun"/>
          <w:b/>
          <w:bCs/>
          <w:lang w:val="el-GR"/>
        </w:rPr>
        <w:t xml:space="preserve"> </w:t>
      </w:r>
      <w:r w:rsidR="007A21E2" w:rsidRPr="00364626">
        <w:rPr>
          <w:b/>
          <w:bCs/>
          <w:lang w:val="el-GR"/>
        </w:rPr>
        <w:t>Άδειες Λογισμικού 2</w:t>
      </w:r>
      <w:r w:rsidR="007A21E2" w:rsidRPr="00364626">
        <w:rPr>
          <w:b/>
          <w:bCs/>
          <w:vertAlign w:val="superscript"/>
          <w:lang w:val="el-GR"/>
        </w:rPr>
        <w:t>ου</w:t>
      </w:r>
      <w:r w:rsidR="007A21E2" w:rsidRPr="00364626">
        <w:rPr>
          <w:b/>
          <w:bCs/>
          <w:lang w:val="el-GR"/>
        </w:rPr>
        <w:t xml:space="preserve"> έτους - Εξειδικευμένες υπηρεσίες υποστήριξης Premier Support της Microsoft 2</w:t>
      </w:r>
      <w:r w:rsidR="007A21E2" w:rsidRPr="00364626">
        <w:rPr>
          <w:b/>
          <w:bCs/>
          <w:vertAlign w:val="superscript"/>
          <w:lang w:val="el-GR"/>
        </w:rPr>
        <w:t>ου</w:t>
      </w:r>
      <w:r w:rsidR="007A21E2" w:rsidRPr="00364626">
        <w:rPr>
          <w:b/>
          <w:bCs/>
          <w:lang w:val="el-GR"/>
        </w:rPr>
        <w:t xml:space="preserve"> έτους – Υπηρεσίες υποστήριξης από Ανάδοχο 1</w:t>
      </w:r>
      <w:r w:rsidR="007A21E2" w:rsidRPr="00364626">
        <w:rPr>
          <w:b/>
          <w:bCs/>
          <w:vertAlign w:val="superscript"/>
          <w:lang w:val="el-GR"/>
        </w:rPr>
        <w:t>ου</w:t>
      </w:r>
      <w:r w:rsidR="007A21E2" w:rsidRPr="00364626">
        <w:rPr>
          <w:b/>
          <w:bCs/>
          <w:lang w:val="el-GR"/>
        </w:rPr>
        <w:t xml:space="preserve"> έτους</w:t>
      </w:r>
    </w:p>
    <w:p w14:paraId="128BA6E0" w14:textId="1B768FBC" w:rsidR="009870F6" w:rsidRPr="009870F6" w:rsidRDefault="009870F6" w:rsidP="009870F6">
      <w:pPr>
        <w:rPr>
          <w:rFonts w:eastAsia="SimSun"/>
          <w:lang w:val="el-GR"/>
        </w:rPr>
      </w:pPr>
      <w:r w:rsidRPr="009870F6">
        <w:rPr>
          <w:rFonts w:eastAsia="SimSun"/>
          <w:lang w:val="el-GR"/>
        </w:rPr>
        <w:t>Το Παραδοτέο Π2 θα περιλαμβάνει:</w:t>
      </w:r>
    </w:p>
    <w:p w14:paraId="128D89F0" w14:textId="76B89628" w:rsidR="009870F6" w:rsidRPr="009870F6" w:rsidRDefault="009870F6" w:rsidP="00DC759B">
      <w:pPr>
        <w:pStyle w:val="aff"/>
        <w:numPr>
          <w:ilvl w:val="0"/>
          <w:numId w:val="37"/>
        </w:numPr>
        <w:rPr>
          <w:rFonts w:eastAsia="SimSun"/>
          <w:lang w:val="el-GR"/>
        </w:rPr>
      </w:pPr>
      <w:r w:rsidRPr="009870F6">
        <w:rPr>
          <w:rFonts w:eastAsia="SimSun"/>
          <w:lang w:val="el-GR"/>
        </w:rPr>
        <w:t xml:space="preserve">Την συντήρηση των υπαρχόντων προΪοντων λογισμικού (Software Assurance σε συνέχεια της σύμβασης 2021-2023)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01-01-2025 έως 31-12-2025.</w:t>
      </w:r>
    </w:p>
    <w:p w14:paraId="5AF17641" w14:textId="311A106A" w:rsidR="009870F6" w:rsidRPr="009870F6" w:rsidRDefault="009870F6" w:rsidP="00DC759B">
      <w:pPr>
        <w:pStyle w:val="aff"/>
        <w:numPr>
          <w:ilvl w:val="0"/>
          <w:numId w:val="37"/>
        </w:numPr>
        <w:rPr>
          <w:rFonts w:eastAsia="SimSun"/>
          <w:lang w:val="el-GR"/>
        </w:rPr>
      </w:pPr>
      <w:r w:rsidRPr="009870F6">
        <w:rPr>
          <w:rFonts w:eastAsia="SimSun"/>
          <w:lang w:val="el-GR"/>
        </w:rPr>
        <w:t xml:space="preserve">Την προμήθεια και αδειοδότηση των </w:t>
      </w:r>
      <w:r w:rsidR="005F3844">
        <w:rPr>
          <w:rFonts w:eastAsia="SimSun"/>
          <w:lang w:val="el-GR"/>
        </w:rPr>
        <w:t>νέων</w:t>
      </w:r>
      <w:r w:rsidR="005F3844" w:rsidRPr="009870F6">
        <w:rPr>
          <w:rFonts w:eastAsia="SimSun"/>
          <w:lang w:val="el-GR"/>
        </w:rPr>
        <w:t xml:space="preserve"> </w:t>
      </w:r>
      <w:r w:rsidRPr="009870F6">
        <w:rPr>
          <w:rFonts w:eastAsia="SimSun"/>
          <w:lang w:val="el-GR"/>
        </w:rPr>
        <w:t xml:space="preserve">προϊόντων λογισμικού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01-01-2025 έως 31-12-2025.</w:t>
      </w:r>
    </w:p>
    <w:p w14:paraId="7C52930C" w14:textId="442B5836" w:rsidR="009870F6" w:rsidRDefault="009870F6" w:rsidP="00DC759B">
      <w:pPr>
        <w:pStyle w:val="aff"/>
        <w:numPr>
          <w:ilvl w:val="0"/>
          <w:numId w:val="37"/>
        </w:numPr>
        <w:rPr>
          <w:rFonts w:eastAsia="SimSun"/>
          <w:lang w:val="el-GR"/>
        </w:rPr>
      </w:pPr>
      <w:r w:rsidRPr="009870F6">
        <w:rPr>
          <w:rFonts w:eastAsia="SimSun"/>
          <w:lang w:val="el-GR"/>
        </w:rPr>
        <w:t xml:space="preserve">Την παροχή εξειδικευμένων Υπηρεσιών Υποστήριξης Premier </w:t>
      </w:r>
      <w:r w:rsidRPr="009870F6">
        <w:rPr>
          <w:rFonts w:eastAsia="SimSun"/>
          <w:lang w:val="en-US"/>
        </w:rPr>
        <w:t>Support</w:t>
      </w:r>
      <w:r w:rsidRPr="009870F6">
        <w:rPr>
          <w:rFonts w:eastAsia="SimSun"/>
          <w:lang w:val="el-GR"/>
        </w:rPr>
        <w:t xml:space="preserve"> της κατασκευάστριας εταιρίας Microsoft για το χρονικό διάστημα </w:t>
      </w:r>
      <w:r>
        <w:rPr>
          <w:rFonts w:eastAsia="SimSun"/>
          <w:lang w:val="el-GR"/>
        </w:rPr>
        <w:t>από</w:t>
      </w:r>
      <w:r w:rsidRPr="009870F6">
        <w:rPr>
          <w:rFonts w:eastAsia="SimSun"/>
          <w:lang w:val="el-GR"/>
        </w:rPr>
        <w:t xml:space="preserve"> 01-01-2025 έως 31-12-2025.</w:t>
      </w:r>
    </w:p>
    <w:p w14:paraId="1DD7A86E" w14:textId="20E0344B" w:rsidR="009870F6" w:rsidRPr="009870F6" w:rsidRDefault="009870F6" w:rsidP="00DC759B">
      <w:pPr>
        <w:pStyle w:val="aff"/>
        <w:numPr>
          <w:ilvl w:val="0"/>
          <w:numId w:val="37"/>
        </w:numPr>
        <w:rPr>
          <w:rFonts w:eastAsia="SimSun"/>
          <w:lang w:val="el-GR"/>
        </w:rPr>
      </w:pPr>
      <w:r w:rsidRPr="009870F6">
        <w:rPr>
          <w:rFonts w:eastAsia="SimSun"/>
          <w:lang w:val="el-GR"/>
        </w:rPr>
        <w:t>Την παροχή Υπηρεσιών Υποστήριξης από τον Ανάδοχο του Έργου</w:t>
      </w:r>
      <w:r>
        <w:rPr>
          <w:rFonts w:eastAsia="SimSun"/>
          <w:lang w:val="el-GR"/>
        </w:rPr>
        <w:t xml:space="preserve"> της Παραγράφου 4.2 </w:t>
      </w:r>
      <w:r w:rsidRPr="009870F6">
        <w:rPr>
          <w:rFonts w:eastAsia="SimSun"/>
          <w:lang w:val="el-GR"/>
        </w:rPr>
        <w:t>για το χρονικό διάστημα έως 31-12-2024</w:t>
      </w:r>
      <w:r>
        <w:rPr>
          <w:rFonts w:eastAsia="SimSun"/>
          <w:lang w:val="el-GR"/>
        </w:rPr>
        <w:t>.</w:t>
      </w:r>
    </w:p>
    <w:p w14:paraId="714CBA4A" w14:textId="77777777" w:rsidR="009A0EFD" w:rsidRPr="009870F6" w:rsidRDefault="009A0EFD" w:rsidP="009A0EFD">
      <w:pPr>
        <w:rPr>
          <w:rFonts w:eastAsia="SimSun"/>
          <w:lang w:val="el-GR"/>
        </w:rPr>
      </w:pPr>
    </w:p>
    <w:p w14:paraId="27939229" w14:textId="2C5025BC" w:rsidR="009A0EFD" w:rsidRPr="00364626" w:rsidRDefault="009A0EFD" w:rsidP="009A0EFD">
      <w:pPr>
        <w:rPr>
          <w:rFonts w:eastAsia="SimSun"/>
          <w:b/>
          <w:bCs/>
          <w:lang w:val="el-GR"/>
        </w:rPr>
      </w:pPr>
      <w:r w:rsidRPr="00364626">
        <w:rPr>
          <w:rFonts w:eastAsia="SimSun"/>
          <w:b/>
          <w:bCs/>
          <w:lang w:val="el-GR"/>
        </w:rPr>
        <w:t>Παραδοτέο Π3</w:t>
      </w:r>
      <w:r w:rsidR="007A21E2" w:rsidRPr="00364626">
        <w:rPr>
          <w:rFonts w:eastAsia="SimSun"/>
          <w:b/>
          <w:bCs/>
          <w:lang w:val="el-GR"/>
        </w:rPr>
        <w:t xml:space="preserve"> </w:t>
      </w:r>
      <w:r w:rsidR="007A21E2" w:rsidRPr="00364626">
        <w:rPr>
          <w:b/>
          <w:bCs/>
          <w:lang w:val="el-GR"/>
        </w:rPr>
        <w:t>Άδειες Λογισμικού 3</w:t>
      </w:r>
      <w:r w:rsidR="007A21E2" w:rsidRPr="00364626">
        <w:rPr>
          <w:b/>
          <w:bCs/>
          <w:vertAlign w:val="superscript"/>
          <w:lang w:val="el-GR"/>
        </w:rPr>
        <w:t>ου</w:t>
      </w:r>
      <w:r w:rsidR="007A21E2" w:rsidRPr="00364626">
        <w:rPr>
          <w:b/>
          <w:bCs/>
          <w:lang w:val="el-GR"/>
        </w:rPr>
        <w:t xml:space="preserve"> έτους - Εξειδικευμένες υπηρεσίες υποστήριξης Premier Support της Microsoft 3</w:t>
      </w:r>
      <w:r w:rsidR="007A21E2" w:rsidRPr="00364626">
        <w:rPr>
          <w:b/>
          <w:bCs/>
          <w:vertAlign w:val="superscript"/>
          <w:lang w:val="el-GR"/>
        </w:rPr>
        <w:t>ου</w:t>
      </w:r>
      <w:r w:rsidR="007A21E2" w:rsidRPr="00364626">
        <w:rPr>
          <w:b/>
          <w:bCs/>
          <w:lang w:val="el-GR"/>
        </w:rPr>
        <w:t xml:space="preserve"> έτους – Υπηρεσίες υποστήριξης από Ανάδοχο 2</w:t>
      </w:r>
      <w:r w:rsidR="007A21E2" w:rsidRPr="00364626">
        <w:rPr>
          <w:b/>
          <w:bCs/>
          <w:vertAlign w:val="superscript"/>
          <w:lang w:val="el-GR"/>
        </w:rPr>
        <w:t>ου</w:t>
      </w:r>
      <w:r w:rsidR="007A21E2" w:rsidRPr="00364626">
        <w:rPr>
          <w:b/>
          <w:bCs/>
          <w:lang w:val="el-GR"/>
        </w:rPr>
        <w:t xml:space="preserve"> έτους</w:t>
      </w:r>
    </w:p>
    <w:p w14:paraId="635B013D" w14:textId="59DABCDF" w:rsidR="009A0EFD" w:rsidRPr="009870F6" w:rsidRDefault="009A0EFD" w:rsidP="009A0EFD">
      <w:pPr>
        <w:rPr>
          <w:rFonts w:eastAsia="SimSun"/>
          <w:lang w:val="el-GR"/>
        </w:rPr>
      </w:pPr>
      <w:r w:rsidRPr="009870F6">
        <w:rPr>
          <w:rFonts w:eastAsia="SimSun"/>
          <w:lang w:val="el-GR"/>
        </w:rPr>
        <w:t>Το Παραδοτέο Π</w:t>
      </w:r>
      <w:r>
        <w:rPr>
          <w:rFonts w:eastAsia="SimSun"/>
          <w:lang w:val="el-GR"/>
        </w:rPr>
        <w:t>3</w:t>
      </w:r>
      <w:r w:rsidRPr="009870F6">
        <w:rPr>
          <w:rFonts w:eastAsia="SimSun"/>
          <w:lang w:val="el-GR"/>
        </w:rPr>
        <w:t xml:space="preserve"> θα περιλαμβάνει:</w:t>
      </w:r>
    </w:p>
    <w:p w14:paraId="354B72E7" w14:textId="288C1CA2" w:rsidR="009A0EFD" w:rsidRPr="009870F6" w:rsidRDefault="009A0EFD" w:rsidP="00DC759B">
      <w:pPr>
        <w:pStyle w:val="aff"/>
        <w:numPr>
          <w:ilvl w:val="0"/>
          <w:numId w:val="38"/>
        </w:numPr>
        <w:rPr>
          <w:rFonts w:eastAsia="SimSun"/>
          <w:lang w:val="el-GR"/>
        </w:rPr>
      </w:pPr>
      <w:r w:rsidRPr="009870F6">
        <w:rPr>
          <w:rFonts w:eastAsia="SimSun"/>
          <w:lang w:val="el-GR"/>
        </w:rPr>
        <w:t xml:space="preserve">Την συντήρηση των υπαρχόντων προΪοντων λογισμικού (Software Assurance σε συνέχεια της σύμβασης 2021-2023)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r w:rsidRPr="009870F6">
        <w:rPr>
          <w:rFonts w:eastAsia="SimSun"/>
          <w:lang w:val="el-GR"/>
        </w:rPr>
        <w:t>.</w:t>
      </w:r>
    </w:p>
    <w:p w14:paraId="2A83D76B" w14:textId="4FF47CB0" w:rsidR="009A0EFD" w:rsidRPr="009870F6" w:rsidRDefault="009A0EFD" w:rsidP="00DC759B">
      <w:pPr>
        <w:pStyle w:val="aff"/>
        <w:numPr>
          <w:ilvl w:val="0"/>
          <w:numId w:val="38"/>
        </w:numPr>
        <w:rPr>
          <w:rFonts w:eastAsia="SimSun"/>
          <w:lang w:val="el-GR"/>
        </w:rPr>
      </w:pPr>
      <w:r w:rsidRPr="009870F6">
        <w:rPr>
          <w:rFonts w:eastAsia="SimSun"/>
          <w:lang w:val="el-GR"/>
        </w:rPr>
        <w:t xml:space="preserve">Την προμήθεια και αδειοδότηση των </w:t>
      </w:r>
      <w:r w:rsidR="005F3844">
        <w:rPr>
          <w:rFonts w:eastAsia="SimSun"/>
          <w:lang w:val="el-GR"/>
        </w:rPr>
        <w:t>νέων</w:t>
      </w:r>
      <w:r w:rsidR="005F3844" w:rsidRPr="009870F6" w:rsidDel="005F3844">
        <w:rPr>
          <w:rFonts w:eastAsia="SimSun"/>
          <w:lang w:val="el-GR"/>
        </w:rPr>
        <w:t xml:space="preserve"> </w:t>
      </w:r>
      <w:r w:rsidRPr="009870F6">
        <w:rPr>
          <w:rFonts w:eastAsia="SimSun"/>
          <w:lang w:val="el-GR"/>
        </w:rPr>
        <w:t xml:space="preserve">προϊόντων λογισμικού του σχετικού πίνακα της Παραγράφου 3.1 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r w:rsidRPr="009870F6">
        <w:rPr>
          <w:rFonts w:eastAsia="SimSun"/>
          <w:lang w:val="el-GR"/>
        </w:rPr>
        <w:t>.</w:t>
      </w:r>
    </w:p>
    <w:p w14:paraId="1EEBF2FF" w14:textId="1A9913D9" w:rsidR="009A0EFD" w:rsidRDefault="009A0EFD" w:rsidP="00DC759B">
      <w:pPr>
        <w:pStyle w:val="aff"/>
        <w:numPr>
          <w:ilvl w:val="0"/>
          <w:numId w:val="38"/>
        </w:numPr>
        <w:rPr>
          <w:rFonts w:eastAsia="SimSun"/>
          <w:lang w:val="el-GR"/>
        </w:rPr>
      </w:pPr>
      <w:r w:rsidRPr="009870F6">
        <w:rPr>
          <w:rFonts w:eastAsia="SimSun"/>
          <w:lang w:val="el-GR"/>
        </w:rPr>
        <w:t xml:space="preserve">Την παροχή εξειδικευμένων Υπηρεσιών Υποστήριξης Premier </w:t>
      </w:r>
      <w:r w:rsidRPr="009870F6">
        <w:rPr>
          <w:rFonts w:eastAsia="SimSun"/>
          <w:lang w:val="en-US"/>
        </w:rPr>
        <w:t>Support</w:t>
      </w:r>
      <w:r w:rsidRPr="009870F6">
        <w:rPr>
          <w:rFonts w:eastAsia="SimSun"/>
          <w:lang w:val="el-GR"/>
        </w:rPr>
        <w:t xml:space="preserve"> της κατασκευάστριας εταιρίας Microsoft 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r w:rsidRPr="009870F6">
        <w:rPr>
          <w:rFonts w:eastAsia="SimSun"/>
          <w:lang w:val="el-GR"/>
        </w:rPr>
        <w:t>.</w:t>
      </w:r>
    </w:p>
    <w:p w14:paraId="5CD5F348" w14:textId="5B1FFD09" w:rsidR="009A0EFD" w:rsidRPr="009870F6" w:rsidRDefault="009A0EFD" w:rsidP="00DC759B">
      <w:pPr>
        <w:pStyle w:val="aff"/>
        <w:numPr>
          <w:ilvl w:val="0"/>
          <w:numId w:val="38"/>
        </w:numPr>
        <w:rPr>
          <w:rFonts w:eastAsia="SimSun"/>
          <w:lang w:val="el-GR"/>
        </w:rPr>
      </w:pPr>
      <w:r w:rsidRPr="009870F6">
        <w:rPr>
          <w:rFonts w:eastAsia="SimSun"/>
          <w:lang w:val="el-GR"/>
        </w:rPr>
        <w:t>Την παροχή Υπηρεσιών Υποστήριξης από τον Ανάδοχο του Έργου</w:t>
      </w:r>
      <w:r>
        <w:rPr>
          <w:rFonts w:eastAsia="SimSun"/>
          <w:lang w:val="el-GR"/>
        </w:rPr>
        <w:t xml:space="preserve"> της Παραγράφου 4.2 </w:t>
      </w:r>
      <w:r w:rsidRPr="009870F6">
        <w:rPr>
          <w:rFonts w:eastAsia="SimSun"/>
          <w:lang w:val="el-GR"/>
        </w:rPr>
        <w:t xml:space="preserve">για το χρονικό διάστημα </w:t>
      </w:r>
      <w:r>
        <w:rPr>
          <w:rFonts w:eastAsia="SimSun"/>
          <w:lang w:val="el-GR"/>
        </w:rPr>
        <w:t>από</w:t>
      </w:r>
      <w:r w:rsidRPr="009870F6">
        <w:rPr>
          <w:rFonts w:eastAsia="SimSun"/>
          <w:lang w:val="el-GR"/>
        </w:rPr>
        <w:t xml:space="preserve"> 01-01-2025 έως 31-12-2025</w:t>
      </w:r>
      <w:r>
        <w:rPr>
          <w:rFonts w:eastAsia="SimSun"/>
          <w:lang w:val="el-GR"/>
        </w:rPr>
        <w:t>.</w:t>
      </w:r>
    </w:p>
    <w:p w14:paraId="02267B02" w14:textId="037CBE1F" w:rsidR="008E2440" w:rsidRDefault="008E2440" w:rsidP="00EF2204">
      <w:pPr>
        <w:rPr>
          <w:rFonts w:eastAsia="SimSun"/>
          <w:lang w:val="el-GR"/>
        </w:rPr>
      </w:pPr>
    </w:p>
    <w:p w14:paraId="3D3669FE" w14:textId="5035309C" w:rsidR="007A21E2" w:rsidRPr="00364626" w:rsidRDefault="007A21E2" w:rsidP="007A21E2">
      <w:pPr>
        <w:rPr>
          <w:rFonts w:eastAsia="SimSun"/>
          <w:b/>
          <w:bCs/>
          <w:lang w:val="el-GR"/>
        </w:rPr>
      </w:pPr>
      <w:r w:rsidRPr="00364626">
        <w:rPr>
          <w:rFonts w:eastAsia="SimSun"/>
          <w:b/>
          <w:bCs/>
          <w:lang w:val="el-GR"/>
        </w:rPr>
        <w:t xml:space="preserve">Παραδοτέο Π4 </w:t>
      </w:r>
      <w:r w:rsidR="007A588A" w:rsidRPr="00364626">
        <w:rPr>
          <w:rFonts w:eastAsia="SimSun"/>
          <w:b/>
          <w:bCs/>
          <w:lang w:val="el-GR"/>
        </w:rPr>
        <w:t>Υπηρεσίες υποστήριξης από Ανάδοχο 3ου έτους</w:t>
      </w:r>
    </w:p>
    <w:p w14:paraId="6B8D17CD" w14:textId="0404EF28" w:rsidR="007A21E2" w:rsidRPr="009870F6" w:rsidRDefault="007A21E2" w:rsidP="007A21E2">
      <w:pPr>
        <w:rPr>
          <w:rFonts w:eastAsia="SimSun"/>
          <w:lang w:val="el-GR"/>
        </w:rPr>
      </w:pPr>
      <w:r w:rsidRPr="009870F6">
        <w:rPr>
          <w:rFonts w:eastAsia="SimSun"/>
          <w:lang w:val="el-GR"/>
        </w:rPr>
        <w:t>Το Παραδοτέο Π</w:t>
      </w:r>
      <w:r>
        <w:rPr>
          <w:rFonts w:eastAsia="SimSun"/>
          <w:lang w:val="el-GR"/>
        </w:rPr>
        <w:t>4</w:t>
      </w:r>
      <w:r w:rsidRPr="009870F6">
        <w:rPr>
          <w:rFonts w:eastAsia="SimSun"/>
          <w:lang w:val="el-GR"/>
        </w:rPr>
        <w:t xml:space="preserve"> θα περιλαμβάνει:</w:t>
      </w:r>
    </w:p>
    <w:p w14:paraId="3720BAF6" w14:textId="535052D5" w:rsidR="007A21E2" w:rsidRPr="009870F6" w:rsidRDefault="007A21E2" w:rsidP="00DC759B">
      <w:pPr>
        <w:pStyle w:val="aff"/>
        <w:numPr>
          <w:ilvl w:val="0"/>
          <w:numId w:val="39"/>
        </w:numPr>
        <w:rPr>
          <w:rFonts w:eastAsia="SimSun"/>
          <w:lang w:val="el-GR"/>
        </w:rPr>
      </w:pPr>
      <w:r w:rsidRPr="009870F6">
        <w:rPr>
          <w:rFonts w:eastAsia="SimSun"/>
          <w:lang w:val="el-GR"/>
        </w:rPr>
        <w:t>Την παροχή Υπηρεσιών Υποστήριξης από τον Ανάδοχο του Έργου</w:t>
      </w:r>
      <w:r>
        <w:rPr>
          <w:rFonts w:eastAsia="SimSun"/>
          <w:lang w:val="el-GR"/>
        </w:rPr>
        <w:t xml:space="preserve"> της Παραγράφου 4.2 </w:t>
      </w:r>
      <w:r w:rsidRPr="009870F6">
        <w:rPr>
          <w:rFonts w:eastAsia="SimSun"/>
          <w:lang w:val="el-GR"/>
        </w:rPr>
        <w:t xml:space="preserve">για το χρονικό διάστημα </w:t>
      </w:r>
      <w:r>
        <w:rPr>
          <w:rFonts w:eastAsia="SimSun"/>
          <w:lang w:val="el-GR"/>
        </w:rPr>
        <w:t>από</w:t>
      </w:r>
      <w:r w:rsidRPr="009870F6">
        <w:rPr>
          <w:rFonts w:eastAsia="SimSun"/>
          <w:lang w:val="el-GR"/>
        </w:rPr>
        <w:t xml:space="preserve"> 01-01-202</w:t>
      </w:r>
      <w:r>
        <w:rPr>
          <w:rFonts w:eastAsia="SimSun"/>
          <w:lang w:val="el-GR"/>
        </w:rPr>
        <w:t>6</w:t>
      </w:r>
      <w:r w:rsidRPr="009870F6">
        <w:rPr>
          <w:rFonts w:eastAsia="SimSun"/>
          <w:lang w:val="el-GR"/>
        </w:rPr>
        <w:t xml:space="preserve"> έως 31-12-202</w:t>
      </w:r>
      <w:r>
        <w:rPr>
          <w:rFonts w:eastAsia="SimSun"/>
          <w:lang w:val="el-GR"/>
        </w:rPr>
        <w:t>6.</w:t>
      </w:r>
    </w:p>
    <w:p w14:paraId="38E1E5F0" w14:textId="77777777" w:rsidR="008E2440" w:rsidRPr="00EF2204" w:rsidRDefault="008E2440" w:rsidP="00EF2204">
      <w:pPr>
        <w:rPr>
          <w:rFonts w:eastAsia="SimSun"/>
          <w:lang w:val="el-GR"/>
        </w:rPr>
      </w:pPr>
    </w:p>
    <w:tbl>
      <w:tblPr>
        <w:tblStyle w:val="aff0"/>
        <w:tblW w:w="5000" w:type="pct"/>
        <w:tblInd w:w="-147" w:type="dxa"/>
        <w:tblLayout w:type="fixed"/>
        <w:tblLook w:val="04A0" w:firstRow="1" w:lastRow="0" w:firstColumn="1" w:lastColumn="0" w:noHBand="0" w:noVBand="1"/>
      </w:tblPr>
      <w:tblGrid>
        <w:gridCol w:w="583"/>
        <w:gridCol w:w="1090"/>
        <w:gridCol w:w="6266"/>
        <w:gridCol w:w="1689"/>
      </w:tblGrid>
      <w:tr w:rsidR="001C3D79" w:rsidRPr="00892E1A" w14:paraId="6E2E064E" w14:textId="77777777" w:rsidTr="001C3D79">
        <w:trPr>
          <w:trHeight w:val="336"/>
          <w:tblHeader/>
        </w:trPr>
        <w:tc>
          <w:tcPr>
            <w:tcW w:w="303" w:type="pct"/>
            <w:shd w:val="clear" w:color="auto" w:fill="FBE4D5"/>
            <w:vAlign w:val="center"/>
            <w:hideMark/>
          </w:tcPr>
          <w:p w14:paraId="38388682" w14:textId="77777777" w:rsidR="001C3D79" w:rsidRPr="00EF2204" w:rsidRDefault="001C3D7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66" w:type="pct"/>
            <w:shd w:val="clear" w:color="auto" w:fill="FBE4D5"/>
            <w:vAlign w:val="center"/>
            <w:hideMark/>
          </w:tcPr>
          <w:p w14:paraId="1C5C6D9C" w14:textId="77777777" w:rsidR="001C3D79" w:rsidRPr="00EF2204" w:rsidRDefault="001C3D7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3254" w:type="pct"/>
            <w:shd w:val="clear" w:color="auto" w:fill="FBE4D5"/>
            <w:vAlign w:val="center"/>
            <w:hideMark/>
          </w:tcPr>
          <w:p w14:paraId="20E5AC40" w14:textId="77777777" w:rsidR="001C3D79" w:rsidRPr="00EF2204" w:rsidRDefault="001C3D7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7" w:type="pct"/>
            <w:shd w:val="clear" w:color="auto" w:fill="FBE4D5"/>
            <w:vAlign w:val="center"/>
            <w:hideMark/>
          </w:tcPr>
          <w:p w14:paraId="260DDE08" w14:textId="77777777" w:rsidR="001C3D79" w:rsidRPr="00EF2204" w:rsidRDefault="001C3D7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4696AB79" w:rsidR="001C3D79" w:rsidRPr="00EF2204" w:rsidRDefault="001C3D7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 xml:space="preserve">ΠΑΡΑΔΟΤΕΟΥ </w:t>
            </w:r>
          </w:p>
        </w:tc>
      </w:tr>
      <w:tr w:rsidR="001C3D79" w:rsidRPr="00401692" w14:paraId="12535E55" w14:textId="77777777" w:rsidTr="001C3D79">
        <w:trPr>
          <w:trHeight w:val="175"/>
        </w:trPr>
        <w:tc>
          <w:tcPr>
            <w:tcW w:w="303" w:type="pct"/>
            <w:noWrap/>
            <w:hideMark/>
          </w:tcPr>
          <w:p w14:paraId="76B4CF1A"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1</w:t>
            </w:r>
          </w:p>
        </w:tc>
        <w:tc>
          <w:tcPr>
            <w:tcW w:w="566" w:type="pct"/>
          </w:tcPr>
          <w:p w14:paraId="1072D3B3"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Π1</w:t>
            </w:r>
          </w:p>
        </w:tc>
        <w:tc>
          <w:tcPr>
            <w:tcW w:w="3254" w:type="pct"/>
            <w:noWrap/>
            <w:vAlign w:val="center"/>
          </w:tcPr>
          <w:p w14:paraId="2030244A" w14:textId="20910DCB" w:rsidR="001C3D79" w:rsidRPr="00D24C36" w:rsidRDefault="001C3D79" w:rsidP="000E0B6C">
            <w:pPr>
              <w:suppressAutoHyphens w:val="0"/>
              <w:spacing w:before="120" w:after="0"/>
              <w:jc w:val="left"/>
              <w:rPr>
                <w:bCs/>
                <w:color w:val="000000"/>
                <w:lang w:val="el-GR" w:eastAsia="el-GR"/>
              </w:rPr>
            </w:pPr>
            <w:r w:rsidRPr="00D24C36">
              <w:rPr>
                <w:bCs/>
                <w:lang w:val="el-GR"/>
              </w:rPr>
              <w:t>Άδειες Λογισμικού 1</w:t>
            </w:r>
            <w:r w:rsidRPr="00D24C36">
              <w:rPr>
                <w:bCs/>
                <w:vertAlign w:val="superscript"/>
                <w:lang w:val="el-GR"/>
              </w:rPr>
              <w:t>ου</w:t>
            </w:r>
            <w:r w:rsidRPr="00D24C36">
              <w:rPr>
                <w:bCs/>
                <w:lang w:val="el-GR"/>
              </w:rPr>
              <w:t xml:space="preserve"> έτους - Εξειδικευμένες υπηρεσίες υποστήριξης Premier Support της Microsoft 1</w:t>
            </w:r>
            <w:r w:rsidRPr="00D24C36">
              <w:rPr>
                <w:bCs/>
                <w:vertAlign w:val="superscript"/>
                <w:lang w:val="el-GR"/>
              </w:rPr>
              <w:t>ου</w:t>
            </w:r>
            <w:r w:rsidRPr="00D24C36">
              <w:rPr>
                <w:bCs/>
                <w:lang w:val="el-GR"/>
              </w:rPr>
              <w:t xml:space="preserve"> έτους</w:t>
            </w:r>
          </w:p>
        </w:tc>
        <w:tc>
          <w:tcPr>
            <w:tcW w:w="877" w:type="pct"/>
            <w:noWrap/>
          </w:tcPr>
          <w:p w14:paraId="71ECEF71" w14:textId="35D2A598" w:rsidR="001C3D79" w:rsidRPr="00D24C36" w:rsidRDefault="008E2440" w:rsidP="000E0B6C">
            <w:pPr>
              <w:suppressAutoHyphens w:val="0"/>
              <w:spacing w:before="120" w:after="0"/>
              <w:jc w:val="center"/>
              <w:rPr>
                <w:color w:val="000000"/>
                <w:lang w:val="el-GR" w:eastAsia="el-GR"/>
              </w:rPr>
            </w:pPr>
            <w:r>
              <w:rPr>
                <w:color w:val="000000"/>
                <w:lang w:val="el-GR" w:eastAsia="el-GR"/>
              </w:rPr>
              <w:t>30 ημέρες από την υπογραφή της Σύμβασης</w:t>
            </w:r>
          </w:p>
        </w:tc>
      </w:tr>
      <w:tr w:rsidR="001C3D79" w:rsidRPr="00D24C36" w14:paraId="47A2FDD6" w14:textId="77777777" w:rsidTr="001C3D79">
        <w:trPr>
          <w:trHeight w:val="379"/>
        </w:trPr>
        <w:tc>
          <w:tcPr>
            <w:tcW w:w="303" w:type="pct"/>
            <w:noWrap/>
            <w:hideMark/>
          </w:tcPr>
          <w:p w14:paraId="2356A15F"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2</w:t>
            </w:r>
          </w:p>
        </w:tc>
        <w:tc>
          <w:tcPr>
            <w:tcW w:w="566" w:type="pct"/>
          </w:tcPr>
          <w:p w14:paraId="49259740"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Π2</w:t>
            </w:r>
          </w:p>
        </w:tc>
        <w:tc>
          <w:tcPr>
            <w:tcW w:w="3254" w:type="pct"/>
            <w:noWrap/>
            <w:vAlign w:val="center"/>
          </w:tcPr>
          <w:p w14:paraId="4228512F" w14:textId="3E7D5CCA" w:rsidR="001C3D79" w:rsidRPr="00D24C36" w:rsidRDefault="001C3D79" w:rsidP="000E0B6C">
            <w:pPr>
              <w:suppressAutoHyphens w:val="0"/>
              <w:spacing w:before="120" w:after="0"/>
              <w:jc w:val="left"/>
              <w:rPr>
                <w:bCs/>
                <w:color w:val="000000"/>
                <w:lang w:val="el-GR" w:eastAsia="el-GR"/>
              </w:rPr>
            </w:pPr>
            <w:r w:rsidRPr="00D24C36">
              <w:rPr>
                <w:bCs/>
                <w:lang w:val="el-GR"/>
              </w:rPr>
              <w:t>Άδειες Λογισμικού 2</w:t>
            </w:r>
            <w:r w:rsidRPr="00D24C36">
              <w:rPr>
                <w:bCs/>
                <w:vertAlign w:val="superscript"/>
                <w:lang w:val="el-GR"/>
              </w:rPr>
              <w:t>ου</w:t>
            </w:r>
            <w:r w:rsidRPr="00D24C36">
              <w:rPr>
                <w:bCs/>
                <w:lang w:val="el-GR"/>
              </w:rPr>
              <w:t xml:space="preserve"> έτους - Εξειδικευμένες υπηρεσίες υποστήριξης Premier Support της Microsoft 2</w:t>
            </w:r>
            <w:r w:rsidRPr="00D24C36">
              <w:rPr>
                <w:bCs/>
                <w:vertAlign w:val="superscript"/>
                <w:lang w:val="el-GR"/>
              </w:rPr>
              <w:t>ου</w:t>
            </w:r>
            <w:r w:rsidRPr="00D24C36">
              <w:rPr>
                <w:bCs/>
                <w:lang w:val="el-GR"/>
              </w:rPr>
              <w:t xml:space="preserve"> έτους – Υπηρεσίες υποστήριξης από Ανάδοχο 1</w:t>
            </w:r>
            <w:r w:rsidRPr="00D24C36">
              <w:rPr>
                <w:bCs/>
                <w:vertAlign w:val="superscript"/>
                <w:lang w:val="el-GR"/>
              </w:rPr>
              <w:t>ου</w:t>
            </w:r>
            <w:r w:rsidRPr="00D24C36">
              <w:rPr>
                <w:bCs/>
                <w:lang w:val="el-GR"/>
              </w:rPr>
              <w:t xml:space="preserve"> έτους</w:t>
            </w:r>
          </w:p>
        </w:tc>
        <w:tc>
          <w:tcPr>
            <w:tcW w:w="877" w:type="pct"/>
          </w:tcPr>
          <w:p w14:paraId="1FBF573C" w14:textId="5167490D" w:rsidR="001C3D79" w:rsidRPr="00D24C36" w:rsidRDefault="008E2440" w:rsidP="000E0B6C">
            <w:pPr>
              <w:suppressAutoHyphens w:val="0"/>
              <w:spacing w:before="120" w:after="0"/>
              <w:jc w:val="center"/>
              <w:rPr>
                <w:color w:val="000000"/>
                <w:lang w:val="el-GR" w:eastAsia="el-GR"/>
              </w:rPr>
            </w:pPr>
            <w:r>
              <w:rPr>
                <w:color w:val="000000"/>
                <w:lang w:val="el-GR" w:eastAsia="el-GR"/>
              </w:rPr>
              <w:t>31-12-2024</w:t>
            </w:r>
          </w:p>
        </w:tc>
      </w:tr>
      <w:tr w:rsidR="001C3D79" w:rsidRPr="00D24C36" w14:paraId="3942B3C8" w14:textId="77777777" w:rsidTr="001C3D79">
        <w:trPr>
          <w:trHeight w:val="365"/>
        </w:trPr>
        <w:tc>
          <w:tcPr>
            <w:tcW w:w="303" w:type="pct"/>
            <w:noWrap/>
            <w:hideMark/>
          </w:tcPr>
          <w:p w14:paraId="52F0E391"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3</w:t>
            </w:r>
          </w:p>
        </w:tc>
        <w:tc>
          <w:tcPr>
            <w:tcW w:w="566" w:type="pct"/>
          </w:tcPr>
          <w:p w14:paraId="6D0B30FE"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Π3</w:t>
            </w:r>
          </w:p>
        </w:tc>
        <w:tc>
          <w:tcPr>
            <w:tcW w:w="3254" w:type="pct"/>
            <w:noWrap/>
            <w:vAlign w:val="center"/>
          </w:tcPr>
          <w:p w14:paraId="61637323" w14:textId="412ABAB4" w:rsidR="001C3D79" w:rsidRPr="00D24C36" w:rsidRDefault="001C3D79" w:rsidP="000E0B6C">
            <w:pPr>
              <w:suppressAutoHyphens w:val="0"/>
              <w:spacing w:before="120" w:after="0"/>
              <w:jc w:val="left"/>
              <w:rPr>
                <w:bCs/>
                <w:lang w:val="el-GR"/>
              </w:rPr>
            </w:pPr>
            <w:r w:rsidRPr="00D24C36">
              <w:rPr>
                <w:bCs/>
                <w:lang w:val="el-GR"/>
              </w:rPr>
              <w:t>Άδειες Λογισμικού 3</w:t>
            </w:r>
            <w:r w:rsidRPr="00D24C36">
              <w:rPr>
                <w:bCs/>
                <w:vertAlign w:val="superscript"/>
                <w:lang w:val="el-GR"/>
              </w:rPr>
              <w:t>ου</w:t>
            </w:r>
            <w:r w:rsidRPr="00D24C36">
              <w:rPr>
                <w:bCs/>
                <w:lang w:val="el-GR"/>
              </w:rPr>
              <w:t xml:space="preserve"> έτους - Εξειδικευμένες υπηρεσίες υποστήριξης Premier Support της Microsoft 3</w:t>
            </w:r>
            <w:r w:rsidRPr="00D24C36">
              <w:rPr>
                <w:bCs/>
                <w:vertAlign w:val="superscript"/>
                <w:lang w:val="el-GR"/>
              </w:rPr>
              <w:t>ου</w:t>
            </w:r>
            <w:r w:rsidRPr="00D24C36">
              <w:rPr>
                <w:bCs/>
                <w:lang w:val="el-GR"/>
              </w:rPr>
              <w:t xml:space="preserve"> έτους – Υπηρεσίες υποστήριξης από Ανάδοχο 2</w:t>
            </w:r>
            <w:r w:rsidRPr="00D24C36">
              <w:rPr>
                <w:bCs/>
                <w:vertAlign w:val="superscript"/>
                <w:lang w:val="el-GR"/>
              </w:rPr>
              <w:t>ου</w:t>
            </w:r>
            <w:r w:rsidRPr="00D24C36">
              <w:rPr>
                <w:bCs/>
                <w:lang w:val="el-GR"/>
              </w:rPr>
              <w:t xml:space="preserve"> έτους</w:t>
            </w:r>
          </w:p>
        </w:tc>
        <w:tc>
          <w:tcPr>
            <w:tcW w:w="877" w:type="pct"/>
          </w:tcPr>
          <w:p w14:paraId="3F44F116" w14:textId="7BF620C8" w:rsidR="001C3D79" w:rsidRPr="00D24C36" w:rsidRDefault="008E2440" w:rsidP="000E0B6C">
            <w:pPr>
              <w:suppressAutoHyphens w:val="0"/>
              <w:spacing w:before="120" w:after="0"/>
              <w:jc w:val="center"/>
              <w:rPr>
                <w:color w:val="000000"/>
                <w:lang w:val="el-GR" w:eastAsia="el-GR"/>
              </w:rPr>
            </w:pPr>
            <w:r>
              <w:rPr>
                <w:color w:val="000000"/>
                <w:lang w:val="el-GR" w:eastAsia="el-GR"/>
              </w:rPr>
              <w:t>31-12-2025</w:t>
            </w:r>
          </w:p>
        </w:tc>
      </w:tr>
      <w:tr w:rsidR="001C3D79" w:rsidRPr="002663B3" w14:paraId="21FEB456" w14:textId="77777777" w:rsidTr="001C3D79">
        <w:trPr>
          <w:trHeight w:val="190"/>
        </w:trPr>
        <w:tc>
          <w:tcPr>
            <w:tcW w:w="303" w:type="pct"/>
            <w:noWrap/>
            <w:hideMark/>
          </w:tcPr>
          <w:p w14:paraId="4EF7D8D2"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4</w:t>
            </w:r>
          </w:p>
        </w:tc>
        <w:tc>
          <w:tcPr>
            <w:tcW w:w="566" w:type="pct"/>
          </w:tcPr>
          <w:p w14:paraId="32485B93" w14:textId="77777777" w:rsidR="001C3D79" w:rsidRPr="00D24C36" w:rsidRDefault="001C3D79" w:rsidP="000E0B6C">
            <w:pPr>
              <w:suppressAutoHyphens w:val="0"/>
              <w:spacing w:before="120" w:after="0"/>
              <w:jc w:val="center"/>
              <w:rPr>
                <w:color w:val="000000"/>
                <w:lang w:val="el-GR" w:eastAsia="el-GR"/>
              </w:rPr>
            </w:pPr>
            <w:r w:rsidRPr="00D24C36">
              <w:rPr>
                <w:color w:val="000000"/>
                <w:lang w:val="el-GR" w:eastAsia="el-GR"/>
              </w:rPr>
              <w:t>Π4</w:t>
            </w:r>
          </w:p>
        </w:tc>
        <w:tc>
          <w:tcPr>
            <w:tcW w:w="3254" w:type="pct"/>
            <w:noWrap/>
            <w:vAlign w:val="center"/>
          </w:tcPr>
          <w:p w14:paraId="1CEDE142" w14:textId="7FCC3A3B" w:rsidR="001C3D79" w:rsidRPr="00D24C36" w:rsidRDefault="001C3D79" w:rsidP="000E0B6C">
            <w:pPr>
              <w:suppressAutoHyphens w:val="0"/>
              <w:spacing w:before="120" w:after="0"/>
              <w:jc w:val="left"/>
              <w:rPr>
                <w:bCs/>
                <w:lang w:val="el-GR"/>
              </w:rPr>
            </w:pPr>
            <w:r w:rsidRPr="00D24C36">
              <w:rPr>
                <w:bCs/>
                <w:lang w:val="el-GR"/>
              </w:rPr>
              <w:t>Υπηρεσίες υποστήριξης από Ανάδοχο 3</w:t>
            </w:r>
            <w:r w:rsidRPr="00D24C36">
              <w:rPr>
                <w:bCs/>
                <w:vertAlign w:val="superscript"/>
                <w:lang w:val="el-GR"/>
              </w:rPr>
              <w:t>ου</w:t>
            </w:r>
            <w:r w:rsidRPr="00D24C36">
              <w:rPr>
                <w:bCs/>
                <w:lang w:val="el-GR"/>
              </w:rPr>
              <w:t xml:space="preserve"> έτους</w:t>
            </w:r>
          </w:p>
        </w:tc>
        <w:tc>
          <w:tcPr>
            <w:tcW w:w="877" w:type="pct"/>
          </w:tcPr>
          <w:p w14:paraId="6CE7660F" w14:textId="6F0FDD3C" w:rsidR="001C3D79" w:rsidRPr="00892E1A" w:rsidRDefault="008E2440" w:rsidP="000E0B6C">
            <w:pPr>
              <w:suppressAutoHyphens w:val="0"/>
              <w:spacing w:before="120" w:after="0"/>
              <w:jc w:val="center"/>
              <w:rPr>
                <w:color w:val="000000"/>
                <w:lang w:val="el-GR" w:eastAsia="el-GR"/>
              </w:rPr>
            </w:pPr>
            <w:r>
              <w:rPr>
                <w:color w:val="000000"/>
                <w:lang w:val="el-GR" w:eastAsia="el-GR"/>
              </w:rPr>
              <w:t>31-12-2026</w:t>
            </w:r>
          </w:p>
        </w:tc>
      </w:tr>
    </w:tbl>
    <w:p w14:paraId="28EFA1FA" w14:textId="77777777" w:rsidR="008376F9" w:rsidRDefault="008376F9" w:rsidP="008376F9">
      <w:pPr>
        <w:rPr>
          <w:rFonts w:eastAsia="SimSun"/>
          <w:lang w:val="el-GR"/>
        </w:rPr>
      </w:pPr>
    </w:p>
    <w:p w14:paraId="0C25C040" w14:textId="2183F0F2" w:rsidR="003C2BEF" w:rsidRDefault="003C2BEF" w:rsidP="003C2BEF">
      <w:pPr>
        <w:rPr>
          <w:rFonts w:eastAsia="SimSun"/>
          <w:lang w:val="el-GR"/>
        </w:rPr>
      </w:pPr>
      <w:r w:rsidRPr="003C2BEF">
        <w:rPr>
          <w:rFonts w:eastAsia="SimSun"/>
          <w:lang w:val="el-GR"/>
        </w:rPr>
        <w:lastRenderedPageBreak/>
        <w:t xml:space="preserve">Ο Ανάδοχος υποβάλει την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4255F2">
        <w:rPr>
          <w:rFonts w:eastAsia="SimSun"/>
          <w:lang w:val="el-GR"/>
        </w:rPr>
        <w:t>6.3</w:t>
      </w:r>
      <w:r>
        <w:rPr>
          <w:rFonts w:eastAsia="SimSun"/>
          <w:lang w:val="el-GR"/>
        </w:rPr>
        <w:fldChar w:fldCharType="end"/>
      </w:r>
      <w:r w:rsidRPr="003C2BEF">
        <w:rPr>
          <w:rFonts w:eastAsia="SimSun"/>
          <w:lang w:val="el-GR"/>
        </w:rPr>
        <w:t xml:space="preserve"> της παρούσας.</w:t>
      </w:r>
    </w:p>
    <w:p w14:paraId="0B0BE559" w14:textId="77777777" w:rsidR="00D24C36" w:rsidRPr="003C2BEF" w:rsidRDefault="00D24C36" w:rsidP="003C2BEF">
      <w:pPr>
        <w:rPr>
          <w:rFonts w:eastAsia="SimSun"/>
          <w:lang w:val="el-GR"/>
        </w:rPr>
      </w:pPr>
    </w:p>
    <w:p w14:paraId="618C9648" w14:textId="77777777" w:rsidR="003C2BEF" w:rsidRPr="00AD26B1" w:rsidRDefault="003C2BEF" w:rsidP="003C2BEF">
      <w:pPr>
        <w:rPr>
          <w:lang w:val="el-GR"/>
        </w:rPr>
      </w:pPr>
    </w:p>
    <w:p w14:paraId="696E382C" w14:textId="77777777" w:rsidR="00025B9C" w:rsidRDefault="00025B9C" w:rsidP="00DC759B">
      <w:pPr>
        <w:pStyle w:val="4"/>
        <w:numPr>
          <w:ilvl w:val="1"/>
          <w:numId w:val="20"/>
        </w:numPr>
        <w:tabs>
          <w:tab w:val="left" w:pos="993"/>
        </w:tabs>
        <w:ind w:left="993" w:hanging="567"/>
        <w:rPr>
          <w:rFonts w:cs="Tahoma"/>
          <w:szCs w:val="22"/>
          <w:lang w:val="el-GR"/>
        </w:rPr>
      </w:pPr>
      <w:bookmarkStart w:id="479" w:name="_Toc97194370"/>
      <w:bookmarkStart w:id="480" w:name="_Toc155976757"/>
      <w:r w:rsidRPr="00EF2204">
        <w:rPr>
          <w:rFonts w:cs="Tahoma"/>
          <w:szCs w:val="22"/>
          <w:lang w:val="el-GR"/>
        </w:rPr>
        <w:t>Ομάδα Έργου/Σχήμα Διοίκησης Έργου</w:t>
      </w:r>
      <w:bookmarkEnd w:id="479"/>
      <w:bookmarkEnd w:id="480"/>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Default="00025B9C" w:rsidP="00DC759B">
      <w:pPr>
        <w:pStyle w:val="4"/>
        <w:numPr>
          <w:ilvl w:val="1"/>
          <w:numId w:val="20"/>
        </w:numPr>
        <w:tabs>
          <w:tab w:val="left" w:pos="993"/>
        </w:tabs>
        <w:ind w:left="993" w:hanging="567"/>
        <w:rPr>
          <w:rFonts w:cs="Tahoma"/>
          <w:szCs w:val="22"/>
          <w:lang w:val="el-GR"/>
        </w:rPr>
      </w:pPr>
      <w:bookmarkStart w:id="481" w:name="_Toc97194371"/>
      <w:bookmarkStart w:id="482" w:name="_Toc155976758"/>
      <w:r w:rsidRPr="00EF2204">
        <w:rPr>
          <w:rFonts w:cs="Tahoma"/>
          <w:szCs w:val="22"/>
          <w:lang w:val="el-GR"/>
        </w:rPr>
        <w:t>Μεθοδολογία διοίκησης και διασφάλισης ποιότητας</w:t>
      </w:r>
      <w:bookmarkEnd w:id="481"/>
      <w:bookmarkEnd w:id="482"/>
      <w:r w:rsidRPr="00EF2204">
        <w:rPr>
          <w:rFonts w:cs="Tahoma"/>
          <w:szCs w:val="22"/>
          <w:lang w:val="el-GR"/>
        </w:rPr>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DC759B">
      <w:pPr>
        <w:numPr>
          <w:ilvl w:val="0"/>
          <w:numId w:val="21"/>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DC759B">
      <w:pPr>
        <w:numPr>
          <w:ilvl w:val="0"/>
          <w:numId w:val="21"/>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rsidP="00DC759B">
      <w:pPr>
        <w:pStyle w:val="4"/>
        <w:numPr>
          <w:ilvl w:val="1"/>
          <w:numId w:val="20"/>
        </w:numPr>
        <w:tabs>
          <w:tab w:val="left" w:pos="993"/>
        </w:tabs>
        <w:ind w:left="993" w:hanging="567"/>
        <w:rPr>
          <w:rFonts w:cs="Tahoma"/>
          <w:szCs w:val="22"/>
          <w:lang w:val="el-GR"/>
        </w:rPr>
      </w:pPr>
      <w:bookmarkStart w:id="483" w:name="_Toc97194372"/>
      <w:bookmarkStart w:id="484" w:name="_Toc155976759"/>
      <w:r w:rsidRPr="00EF2204">
        <w:rPr>
          <w:rFonts w:cs="Tahoma"/>
          <w:szCs w:val="22"/>
          <w:lang w:val="el-GR"/>
        </w:rPr>
        <w:t>Τόπος υλοποίησης/ παροχής των υπηρεσιών</w:t>
      </w:r>
      <w:bookmarkEnd w:id="483"/>
      <w:bookmarkEnd w:id="484"/>
      <w:r w:rsidRPr="00EF2204">
        <w:rPr>
          <w:rFonts w:cs="Tahoma"/>
          <w:szCs w:val="22"/>
          <w:lang w:val="el-GR"/>
        </w:rPr>
        <w:tab/>
      </w:r>
    </w:p>
    <w:p w14:paraId="57E3CA16" w14:textId="71603F08" w:rsidR="003C2BEF" w:rsidRPr="00EF2204" w:rsidRDefault="00EF2263" w:rsidP="00EF2204">
      <w:pPr>
        <w:suppressAutoHyphens w:val="0"/>
        <w:autoSpaceDE w:val="0"/>
        <w:spacing w:after="60"/>
        <w:rPr>
          <w:rFonts w:eastAsia="SimSun"/>
          <w:lang w:val="el-GR"/>
        </w:rPr>
      </w:pPr>
      <w:r w:rsidRPr="00F717BC">
        <w:rPr>
          <w:lang w:val="el-GR"/>
        </w:rPr>
        <w:t xml:space="preserve">Ο Ανάδοχος θα προσφέρει τις υπηρεσίες του κατά κύριο λόγο στις εγκαταστάσεις της Αναθέτουσας Αρχής και της Γενικής Γραμματείας Πληροφοριακών Συστημάτων </w:t>
      </w:r>
      <w:r w:rsidR="00803655">
        <w:rPr>
          <w:lang w:val="el-GR"/>
        </w:rPr>
        <w:t>και Ψηφιακής Διακυβέρνησης</w:t>
      </w:r>
      <w:r w:rsidR="00F717BC" w:rsidRPr="00F717BC">
        <w:rPr>
          <w:lang w:val="el-GR"/>
        </w:rPr>
        <w:t xml:space="preserve"> και</w:t>
      </w:r>
      <w:r w:rsidRPr="00F717BC">
        <w:rPr>
          <w:lang w:val="el-GR"/>
        </w:rPr>
        <w:t xml:space="preserve"> </w:t>
      </w:r>
      <w:r w:rsidRPr="00F717BC">
        <w:rPr>
          <w:lang w:val="el-GR"/>
        </w:rPr>
        <w:lastRenderedPageBreak/>
        <w:t>σε τυχόν άλλα σημεία που θα προκύψουν κατά τη διάρκεια υλοποίησης του έργου τα οποία θα προσδιορίσει ο Κύριος του Έργου.</w:t>
      </w: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485" w:name="_Ref510087011"/>
      <w:bookmarkStart w:id="486" w:name="_Ref40980421"/>
      <w:bookmarkStart w:id="487" w:name="_Toc97194373"/>
      <w:bookmarkStart w:id="488" w:name="_Toc97194478"/>
      <w:bookmarkStart w:id="489" w:name="_Toc155976760"/>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5"/>
      <w:bookmarkEnd w:id="486"/>
      <w:bookmarkEnd w:id="487"/>
      <w:bookmarkEnd w:id="488"/>
      <w:bookmarkEnd w:id="489"/>
      <w:r w:rsidR="007A3AC0" w:rsidRPr="00603221">
        <w:rPr>
          <w:rFonts w:cs="Tahoma"/>
          <w:lang w:val="el-GR"/>
        </w:rPr>
        <w:t xml:space="preserve"> </w:t>
      </w:r>
    </w:p>
    <w:p w14:paraId="4097C56B" w14:textId="77777777" w:rsidR="00193D21" w:rsidRDefault="00193D21">
      <w:pPr>
        <w:suppressAutoHyphens w:val="0"/>
        <w:autoSpaceDE w:val="0"/>
        <w:spacing w:after="60"/>
        <w:rPr>
          <w:rFonts w:eastAsia="SimSun"/>
          <w:i/>
          <w:iCs/>
          <w:color w:val="5B9BD5"/>
          <w:lang w:val="el-GR"/>
        </w:rPr>
      </w:pPr>
    </w:p>
    <w:tbl>
      <w:tblPr>
        <w:tblStyle w:val="TableGrid"/>
        <w:tblW w:w="9526" w:type="dxa"/>
        <w:tblInd w:w="59" w:type="dxa"/>
        <w:tblCellMar>
          <w:top w:w="9" w:type="dxa"/>
          <w:left w:w="8" w:type="dxa"/>
          <w:right w:w="12" w:type="dxa"/>
        </w:tblCellMar>
        <w:tblLook w:val="04A0" w:firstRow="1" w:lastRow="0" w:firstColumn="1" w:lastColumn="0" w:noHBand="0" w:noVBand="1"/>
      </w:tblPr>
      <w:tblGrid>
        <w:gridCol w:w="530"/>
        <w:gridCol w:w="4909"/>
        <w:gridCol w:w="1144"/>
        <w:gridCol w:w="1399"/>
        <w:gridCol w:w="1544"/>
      </w:tblGrid>
      <w:tr w:rsidR="00193D21" w:rsidRPr="00193D21" w14:paraId="1D643B3A" w14:textId="77777777" w:rsidTr="00751A6D">
        <w:trPr>
          <w:trHeight w:val="385"/>
        </w:trPr>
        <w:tc>
          <w:tcPr>
            <w:tcW w:w="530" w:type="dxa"/>
            <w:tcBorders>
              <w:top w:val="single" w:sz="6" w:space="0" w:color="000000"/>
              <w:left w:val="single" w:sz="6" w:space="0" w:color="000000"/>
              <w:bottom w:val="single" w:sz="5" w:space="0" w:color="000000"/>
              <w:right w:val="single" w:sz="5" w:space="0" w:color="000000"/>
            </w:tcBorders>
            <w:shd w:val="clear" w:color="auto" w:fill="D9D9D9"/>
          </w:tcPr>
          <w:p w14:paraId="719F0F72" w14:textId="77777777" w:rsidR="00193D21" w:rsidRPr="00E005E3" w:rsidRDefault="00193D21" w:rsidP="00751A6D">
            <w:pPr>
              <w:spacing w:after="0" w:line="259" w:lineRule="auto"/>
              <w:ind w:left="55"/>
            </w:pPr>
            <w:r w:rsidRPr="00E005E3">
              <w:t xml:space="preserve">Α/Α </w:t>
            </w:r>
          </w:p>
        </w:tc>
        <w:tc>
          <w:tcPr>
            <w:tcW w:w="4909" w:type="dxa"/>
            <w:tcBorders>
              <w:top w:val="single" w:sz="6" w:space="0" w:color="000000"/>
              <w:left w:val="single" w:sz="5" w:space="0" w:color="000000"/>
              <w:bottom w:val="single" w:sz="5" w:space="0" w:color="000000"/>
              <w:right w:val="single" w:sz="6" w:space="0" w:color="000000"/>
            </w:tcBorders>
            <w:shd w:val="clear" w:color="auto" w:fill="D9D9D9"/>
          </w:tcPr>
          <w:p w14:paraId="7E2076A1" w14:textId="77777777" w:rsidR="00193D21" w:rsidRPr="00E005E3" w:rsidRDefault="00193D21" w:rsidP="00751A6D">
            <w:pPr>
              <w:spacing w:after="0" w:line="259" w:lineRule="auto"/>
              <w:ind w:left="58"/>
              <w:jc w:val="left"/>
            </w:pPr>
            <w:r w:rsidRPr="00E005E3">
              <w:t xml:space="preserve">ΠΡΟΔΙΑΓΡΑΦΗ </w:t>
            </w:r>
          </w:p>
        </w:tc>
        <w:tc>
          <w:tcPr>
            <w:tcW w:w="1144" w:type="dxa"/>
            <w:tcBorders>
              <w:top w:val="single" w:sz="6" w:space="0" w:color="000000"/>
              <w:left w:val="single" w:sz="6" w:space="0" w:color="000000"/>
              <w:bottom w:val="single" w:sz="5" w:space="0" w:color="000000"/>
              <w:right w:val="single" w:sz="6" w:space="0" w:color="000000"/>
            </w:tcBorders>
            <w:shd w:val="clear" w:color="auto" w:fill="D9D9D9"/>
          </w:tcPr>
          <w:p w14:paraId="3E74062F" w14:textId="77777777" w:rsidR="00193D21" w:rsidRPr="00E005E3" w:rsidRDefault="00193D21" w:rsidP="00751A6D">
            <w:pPr>
              <w:spacing w:after="0" w:line="259" w:lineRule="auto"/>
              <w:ind w:left="57"/>
            </w:pPr>
            <w:r w:rsidRPr="00E005E3">
              <w:t xml:space="preserve">ΑΠΑΙΤΗΣΗ </w:t>
            </w:r>
          </w:p>
        </w:tc>
        <w:tc>
          <w:tcPr>
            <w:tcW w:w="1399" w:type="dxa"/>
            <w:tcBorders>
              <w:top w:val="single" w:sz="6" w:space="0" w:color="000000"/>
              <w:left w:val="single" w:sz="6" w:space="0" w:color="000000"/>
              <w:bottom w:val="single" w:sz="5" w:space="0" w:color="000000"/>
              <w:right w:val="single" w:sz="5" w:space="0" w:color="000000"/>
            </w:tcBorders>
            <w:shd w:val="clear" w:color="auto" w:fill="D9D9D9"/>
          </w:tcPr>
          <w:p w14:paraId="041E111E" w14:textId="77777777" w:rsidR="00193D21" w:rsidRPr="00E005E3" w:rsidRDefault="00193D21" w:rsidP="00751A6D">
            <w:pPr>
              <w:spacing w:after="0" w:line="259" w:lineRule="auto"/>
              <w:ind w:left="56"/>
              <w:jc w:val="left"/>
            </w:pPr>
            <w:r w:rsidRPr="00E005E3">
              <w:t xml:space="preserve">ΑΠΑΝΤΗΣΗ </w:t>
            </w:r>
          </w:p>
        </w:tc>
        <w:tc>
          <w:tcPr>
            <w:tcW w:w="1544" w:type="dxa"/>
            <w:tcBorders>
              <w:top w:val="single" w:sz="6" w:space="0" w:color="000000"/>
              <w:left w:val="single" w:sz="5" w:space="0" w:color="000000"/>
              <w:bottom w:val="single" w:sz="5" w:space="0" w:color="000000"/>
              <w:right w:val="single" w:sz="5" w:space="0" w:color="000000"/>
            </w:tcBorders>
            <w:shd w:val="clear" w:color="auto" w:fill="D9D9D9"/>
          </w:tcPr>
          <w:p w14:paraId="10836FC9" w14:textId="77777777" w:rsidR="00193D21" w:rsidRPr="00E005E3" w:rsidRDefault="00193D21" w:rsidP="00751A6D">
            <w:pPr>
              <w:spacing w:after="0" w:line="259" w:lineRule="auto"/>
              <w:ind w:left="56"/>
              <w:jc w:val="left"/>
            </w:pPr>
            <w:r w:rsidRPr="00E005E3">
              <w:t xml:space="preserve">ΠΑΡΑΠΟΜΠΗ </w:t>
            </w:r>
          </w:p>
        </w:tc>
      </w:tr>
      <w:tr w:rsidR="00193D21" w:rsidRPr="00193D21" w14:paraId="058E8E72" w14:textId="77777777" w:rsidTr="00751A6D">
        <w:trPr>
          <w:trHeight w:val="653"/>
        </w:trPr>
        <w:tc>
          <w:tcPr>
            <w:tcW w:w="530" w:type="dxa"/>
            <w:tcBorders>
              <w:top w:val="single" w:sz="5" w:space="0" w:color="000000"/>
              <w:left w:val="single" w:sz="6" w:space="0" w:color="000000"/>
              <w:bottom w:val="single" w:sz="6" w:space="0" w:color="000000"/>
              <w:right w:val="single" w:sz="5" w:space="0" w:color="000000"/>
            </w:tcBorders>
            <w:vAlign w:val="center"/>
          </w:tcPr>
          <w:p w14:paraId="2940E54E" w14:textId="77777777" w:rsidR="00193D21" w:rsidRPr="00E005E3" w:rsidRDefault="00193D21" w:rsidP="00751A6D">
            <w:pPr>
              <w:spacing w:after="0" w:line="259" w:lineRule="auto"/>
              <w:jc w:val="left"/>
            </w:pPr>
            <w:r w:rsidRPr="00E005E3">
              <w:t>1.</w:t>
            </w:r>
            <w:r w:rsidRPr="00E005E3">
              <w:rPr>
                <w:rFonts w:ascii="Arial" w:eastAsia="Arial" w:hAnsi="Arial" w:cs="Arial"/>
              </w:rPr>
              <w:t xml:space="preserve"> </w:t>
            </w:r>
          </w:p>
        </w:tc>
        <w:tc>
          <w:tcPr>
            <w:tcW w:w="4909" w:type="dxa"/>
            <w:tcBorders>
              <w:top w:val="single" w:sz="5" w:space="0" w:color="000000"/>
              <w:left w:val="single" w:sz="5" w:space="0" w:color="000000"/>
              <w:bottom w:val="single" w:sz="6" w:space="0" w:color="000000"/>
              <w:right w:val="single" w:sz="6" w:space="0" w:color="000000"/>
            </w:tcBorders>
          </w:tcPr>
          <w:p w14:paraId="39A9B4E2" w14:textId="060318A8" w:rsidR="00193D21" w:rsidRPr="00E005E3" w:rsidRDefault="00193D21" w:rsidP="00751A6D">
            <w:pPr>
              <w:spacing w:after="0" w:line="259" w:lineRule="auto"/>
              <w:ind w:left="58"/>
              <w:rPr>
                <w:lang w:val="el-GR"/>
              </w:rPr>
            </w:pPr>
            <w:r w:rsidRPr="00E005E3">
              <w:rPr>
                <w:lang w:val="el-GR"/>
              </w:rPr>
              <w:t xml:space="preserve">Συμμόρφωση στις απαιτήσεις της § </w:t>
            </w:r>
            <w:r w:rsidR="00E005E3">
              <w:rPr>
                <w:lang w:val="el-GR"/>
              </w:rPr>
              <w:t>2.1</w:t>
            </w:r>
            <w:r w:rsidRPr="00E005E3">
              <w:rPr>
                <w:lang w:val="el-GR"/>
              </w:rPr>
              <w:t xml:space="preserve"> ΑΝΤΙΚΕΙΜΕΝΟ ΤΗΣ ΣΥΜΒΑΣΗΣ </w:t>
            </w:r>
          </w:p>
        </w:tc>
        <w:tc>
          <w:tcPr>
            <w:tcW w:w="1144" w:type="dxa"/>
            <w:tcBorders>
              <w:top w:val="single" w:sz="5" w:space="0" w:color="000000"/>
              <w:left w:val="single" w:sz="6" w:space="0" w:color="000000"/>
              <w:bottom w:val="single" w:sz="6" w:space="0" w:color="000000"/>
              <w:right w:val="single" w:sz="6" w:space="0" w:color="000000"/>
            </w:tcBorders>
          </w:tcPr>
          <w:p w14:paraId="3E8D09E2" w14:textId="77777777" w:rsidR="00193D21" w:rsidRPr="00E005E3" w:rsidRDefault="00193D21" w:rsidP="00751A6D">
            <w:pPr>
              <w:spacing w:after="0" w:line="259" w:lineRule="auto"/>
              <w:ind w:left="57"/>
              <w:jc w:val="left"/>
            </w:pPr>
            <w:r w:rsidRPr="00E005E3">
              <w:t xml:space="preserve">ΝΑΙ </w:t>
            </w:r>
          </w:p>
        </w:tc>
        <w:tc>
          <w:tcPr>
            <w:tcW w:w="1399" w:type="dxa"/>
            <w:tcBorders>
              <w:top w:val="single" w:sz="5" w:space="0" w:color="000000"/>
              <w:left w:val="single" w:sz="6" w:space="0" w:color="000000"/>
              <w:bottom w:val="single" w:sz="6" w:space="0" w:color="000000"/>
              <w:right w:val="single" w:sz="5" w:space="0" w:color="000000"/>
            </w:tcBorders>
          </w:tcPr>
          <w:p w14:paraId="43C0FD64" w14:textId="77777777" w:rsidR="00193D21" w:rsidRPr="00E005E3" w:rsidRDefault="00193D21" w:rsidP="00751A6D">
            <w:pPr>
              <w:spacing w:after="0" w:line="259" w:lineRule="auto"/>
              <w:ind w:left="56"/>
              <w:jc w:val="left"/>
            </w:pPr>
            <w:r w:rsidRPr="00E005E3">
              <w:t xml:space="preserve"> </w:t>
            </w:r>
          </w:p>
        </w:tc>
        <w:tc>
          <w:tcPr>
            <w:tcW w:w="1544" w:type="dxa"/>
            <w:tcBorders>
              <w:top w:val="single" w:sz="5" w:space="0" w:color="000000"/>
              <w:left w:val="single" w:sz="5" w:space="0" w:color="000000"/>
              <w:bottom w:val="single" w:sz="6" w:space="0" w:color="000000"/>
              <w:right w:val="single" w:sz="5" w:space="0" w:color="000000"/>
            </w:tcBorders>
          </w:tcPr>
          <w:p w14:paraId="5DC5BA72" w14:textId="77777777" w:rsidR="00193D21" w:rsidRPr="00E005E3" w:rsidRDefault="00193D21" w:rsidP="00751A6D">
            <w:pPr>
              <w:spacing w:after="0" w:line="259" w:lineRule="auto"/>
              <w:ind w:left="56"/>
              <w:jc w:val="left"/>
            </w:pPr>
            <w:r w:rsidRPr="00E005E3">
              <w:t xml:space="preserve"> </w:t>
            </w:r>
          </w:p>
        </w:tc>
      </w:tr>
      <w:tr w:rsidR="00193D21" w:rsidRPr="00193D21" w14:paraId="10CB92EE" w14:textId="77777777" w:rsidTr="00751A6D">
        <w:trPr>
          <w:trHeight w:val="896"/>
        </w:trPr>
        <w:tc>
          <w:tcPr>
            <w:tcW w:w="530" w:type="dxa"/>
            <w:tcBorders>
              <w:top w:val="single" w:sz="6" w:space="0" w:color="000000"/>
              <w:left w:val="single" w:sz="6" w:space="0" w:color="000000"/>
              <w:bottom w:val="single" w:sz="5" w:space="0" w:color="000000"/>
              <w:right w:val="single" w:sz="5" w:space="0" w:color="000000"/>
            </w:tcBorders>
            <w:vAlign w:val="center"/>
          </w:tcPr>
          <w:p w14:paraId="48FB5586" w14:textId="77777777" w:rsidR="00193D21" w:rsidRPr="00E005E3" w:rsidRDefault="00193D21" w:rsidP="00751A6D">
            <w:pPr>
              <w:spacing w:after="0" w:line="259" w:lineRule="auto"/>
              <w:jc w:val="left"/>
            </w:pPr>
            <w:r w:rsidRPr="00E005E3">
              <w:t>2.</w:t>
            </w:r>
            <w:r w:rsidRPr="00E005E3">
              <w:rPr>
                <w:rFonts w:ascii="Arial" w:eastAsia="Arial" w:hAnsi="Arial" w:cs="Arial"/>
              </w:rPr>
              <w:t xml:space="preserve"> </w:t>
            </w:r>
          </w:p>
        </w:tc>
        <w:tc>
          <w:tcPr>
            <w:tcW w:w="4909" w:type="dxa"/>
            <w:tcBorders>
              <w:top w:val="single" w:sz="6" w:space="0" w:color="000000"/>
              <w:left w:val="single" w:sz="5" w:space="0" w:color="000000"/>
              <w:bottom w:val="single" w:sz="5" w:space="0" w:color="000000"/>
              <w:right w:val="single" w:sz="6" w:space="0" w:color="000000"/>
            </w:tcBorders>
          </w:tcPr>
          <w:p w14:paraId="6D0CD2AA" w14:textId="15902427" w:rsidR="00193D21" w:rsidRPr="00E005E3" w:rsidRDefault="00193D21" w:rsidP="00751A6D">
            <w:pPr>
              <w:spacing w:after="0" w:line="259" w:lineRule="auto"/>
              <w:ind w:left="58"/>
              <w:jc w:val="left"/>
              <w:rPr>
                <w:lang w:val="el-GR"/>
              </w:rPr>
            </w:pPr>
            <w:r w:rsidRPr="00E005E3">
              <w:rPr>
                <w:lang w:val="el-GR"/>
              </w:rPr>
              <w:t xml:space="preserve">Συμμόρφωση στις απαιτήσεις της § </w:t>
            </w:r>
            <w:r w:rsidR="00E005E3">
              <w:rPr>
                <w:lang w:val="el-GR"/>
              </w:rPr>
              <w:t>3.1</w:t>
            </w:r>
            <w:r w:rsidRPr="00E005E3">
              <w:rPr>
                <w:lang w:val="el-GR"/>
              </w:rPr>
              <w:t xml:space="preserve"> Προμήθεια αδειών Λογισμικού μέσω Εταιρικής Συμφωνίας </w:t>
            </w:r>
            <w:r w:rsidRPr="00E005E3">
              <w:t>Enterprise</w:t>
            </w:r>
            <w:r w:rsidRPr="00E005E3">
              <w:rPr>
                <w:lang w:val="el-GR"/>
              </w:rPr>
              <w:t xml:space="preserve"> </w:t>
            </w:r>
            <w:r w:rsidRPr="00E005E3">
              <w:t>Agreement</w:t>
            </w:r>
            <w:r w:rsidRPr="00E005E3">
              <w:rPr>
                <w:lang w:val="el-GR"/>
              </w:rPr>
              <w:t xml:space="preserve"> </w:t>
            </w:r>
          </w:p>
        </w:tc>
        <w:tc>
          <w:tcPr>
            <w:tcW w:w="1144" w:type="dxa"/>
            <w:tcBorders>
              <w:top w:val="single" w:sz="6" w:space="0" w:color="000000"/>
              <w:left w:val="single" w:sz="6" w:space="0" w:color="000000"/>
              <w:bottom w:val="single" w:sz="5" w:space="0" w:color="000000"/>
              <w:right w:val="single" w:sz="6" w:space="0" w:color="000000"/>
            </w:tcBorders>
          </w:tcPr>
          <w:p w14:paraId="1FFAAD8F" w14:textId="77777777" w:rsidR="00193D21" w:rsidRPr="00E005E3" w:rsidRDefault="00193D21" w:rsidP="00751A6D">
            <w:pPr>
              <w:spacing w:after="0" w:line="259" w:lineRule="auto"/>
              <w:ind w:left="57"/>
              <w:jc w:val="left"/>
            </w:pPr>
            <w:r w:rsidRPr="00E005E3">
              <w:t xml:space="preserve">ΝΑΙ </w:t>
            </w:r>
          </w:p>
        </w:tc>
        <w:tc>
          <w:tcPr>
            <w:tcW w:w="1399" w:type="dxa"/>
            <w:tcBorders>
              <w:top w:val="single" w:sz="6" w:space="0" w:color="000000"/>
              <w:left w:val="single" w:sz="6" w:space="0" w:color="000000"/>
              <w:bottom w:val="single" w:sz="5" w:space="0" w:color="000000"/>
              <w:right w:val="single" w:sz="5" w:space="0" w:color="000000"/>
            </w:tcBorders>
          </w:tcPr>
          <w:p w14:paraId="6EE10CB4" w14:textId="77777777" w:rsidR="00193D21" w:rsidRPr="00E005E3" w:rsidRDefault="00193D21" w:rsidP="00751A6D">
            <w:pPr>
              <w:spacing w:after="0" w:line="259" w:lineRule="auto"/>
              <w:ind w:left="56"/>
              <w:jc w:val="left"/>
            </w:pPr>
            <w:r w:rsidRPr="00E005E3">
              <w:t xml:space="preserve"> </w:t>
            </w:r>
          </w:p>
        </w:tc>
        <w:tc>
          <w:tcPr>
            <w:tcW w:w="1544" w:type="dxa"/>
            <w:tcBorders>
              <w:top w:val="single" w:sz="6" w:space="0" w:color="000000"/>
              <w:left w:val="single" w:sz="5" w:space="0" w:color="000000"/>
              <w:bottom w:val="single" w:sz="5" w:space="0" w:color="000000"/>
              <w:right w:val="single" w:sz="5" w:space="0" w:color="000000"/>
            </w:tcBorders>
          </w:tcPr>
          <w:p w14:paraId="4AB159B7" w14:textId="77777777" w:rsidR="00193D21" w:rsidRPr="00E005E3" w:rsidRDefault="00193D21" w:rsidP="00751A6D">
            <w:pPr>
              <w:spacing w:after="0" w:line="259" w:lineRule="auto"/>
              <w:ind w:left="56"/>
              <w:jc w:val="left"/>
            </w:pPr>
            <w:r w:rsidRPr="00E005E3">
              <w:t xml:space="preserve"> </w:t>
            </w:r>
          </w:p>
        </w:tc>
      </w:tr>
      <w:tr w:rsidR="00193D21" w:rsidRPr="00193D21" w14:paraId="71BA1227" w14:textId="77777777" w:rsidTr="00751A6D">
        <w:trPr>
          <w:trHeight w:val="895"/>
        </w:trPr>
        <w:tc>
          <w:tcPr>
            <w:tcW w:w="530" w:type="dxa"/>
            <w:tcBorders>
              <w:top w:val="single" w:sz="5" w:space="0" w:color="000000"/>
              <w:left w:val="single" w:sz="6" w:space="0" w:color="000000"/>
              <w:bottom w:val="single" w:sz="5" w:space="0" w:color="000000"/>
              <w:right w:val="single" w:sz="5" w:space="0" w:color="000000"/>
            </w:tcBorders>
            <w:vAlign w:val="center"/>
          </w:tcPr>
          <w:p w14:paraId="6CD078F1" w14:textId="77777777" w:rsidR="00193D21" w:rsidRPr="00E005E3" w:rsidRDefault="00193D21" w:rsidP="00751A6D">
            <w:pPr>
              <w:spacing w:after="0" w:line="259" w:lineRule="auto"/>
              <w:jc w:val="left"/>
            </w:pPr>
            <w:r w:rsidRPr="00E005E3">
              <w:t>3.</w:t>
            </w:r>
            <w:r w:rsidRPr="00E005E3">
              <w:rPr>
                <w:rFonts w:ascii="Arial" w:eastAsia="Arial" w:hAnsi="Arial" w:cs="Arial"/>
              </w:rPr>
              <w:t xml:space="preserve"> </w:t>
            </w:r>
          </w:p>
        </w:tc>
        <w:tc>
          <w:tcPr>
            <w:tcW w:w="4909" w:type="dxa"/>
            <w:tcBorders>
              <w:top w:val="single" w:sz="5" w:space="0" w:color="000000"/>
              <w:left w:val="single" w:sz="5" w:space="0" w:color="000000"/>
              <w:bottom w:val="single" w:sz="5" w:space="0" w:color="000000"/>
              <w:right w:val="single" w:sz="6" w:space="0" w:color="000000"/>
            </w:tcBorders>
          </w:tcPr>
          <w:p w14:paraId="14BCB681" w14:textId="57DD2A5B" w:rsidR="00193D21" w:rsidRPr="00E005E3" w:rsidRDefault="00193D21" w:rsidP="00751A6D">
            <w:pPr>
              <w:spacing w:after="0" w:line="259" w:lineRule="auto"/>
              <w:ind w:left="58"/>
              <w:jc w:val="left"/>
              <w:rPr>
                <w:lang w:val="el-GR"/>
              </w:rPr>
            </w:pPr>
            <w:r w:rsidRPr="00E005E3">
              <w:rPr>
                <w:lang w:val="el-GR"/>
              </w:rPr>
              <w:t xml:space="preserve">Συμμόρφωση στις απαιτήσεις της § </w:t>
            </w:r>
            <w:r w:rsidR="00E005E3">
              <w:rPr>
                <w:lang w:val="el-GR"/>
              </w:rPr>
              <w:t>4.1</w:t>
            </w:r>
            <w:r w:rsidRPr="00E005E3">
              <w:rPr>
                <w:lang w:val="el-GR"/>
              </w:rPr>
              <w:t xml:space="preserve"> Παροχή εξειδικευμένων υπηρεσιών υποστήριξης </w:t>
            </w:r>
            <w:r w:rsidRPr="00E005E3">
              <w:t>Premier</w:t>
            </w:r>
            <w:r w:rsidRPr="00E005E3">
              <w:rPr>
                <w:lang w:val="el-GR"/>
              </w:rPr>
              <w:t xml:space="preserve"> </w:t>
            </w:r>
            <w:r w:rsidRPr="00E005E3">
              <w:t>Support</w:t>
            </w:r>
            <w:r w:rsidRPr="00E005E3">
              <w:rPr>
                <w:lang w:val="el-GR"/>
              </w:rPr>
              <w:t xml:space="preserve"> της </w:t>
            </w:r>
            <w:r w:rsidRPr="00E005E3">
              <w:t>Microsoft</w:t>
            </w:r>
            <w:r w:rsidRPr="00E005E3">
              <w:rPr>
                <w:lang w:val="el-GR"/>
              </w:rPr>
              <w:t xml:space="preserve"> </w:t>
            </w:r>
          </w:p>
        </w:tc>
        <w:tc>
          <w:tcPr>
            <w:tcW w:w="1144" w:type="dxa"/>
            <w:tcBorders>
              <w:top w:val="single" w:sz="5" w:space="0" w:color="000000"/>
              <w:left w:val="single" w:sz="6" w:space="0" w:color="000000"/>
              <w:bottom w:val="single" w:sz="5" w:space="0" w:color="000000"/>
              <w:right w:val="single" w:sz="6" w:space="0" w:color="000000"/>
            </w:tcBorders>
          </w:tcPr>
          <w:p w14:paraId="26B23D92" w14:textId="77777777" w:rsidR="00193D21" w:rsidRPr="00E005E3" w:rsidRDefault="00193D21" w:rsidP="00751A6D">
            <w:pPr>
              <w:spacing w:after="0" w:line="259" w:lineRule="auto"/>
              <w:ind w:left="57"/>
              <w:jc w:val="left"/>
            </w:pPr>
            <w:r w:rsidRPr="00E005E3">
              <w:t xml:space="preserve">ΝΑΙ </w:t>
            </w:r>
          </w:p>
        </w:tc>
        <w:tc>
          <w:tcPr>
            <w:tcW w:w="1399" w:type="dxa"/>
            <w:tcBorders>
              <w:top w:val="single" w:sz="5" w:space="0" w:color="000000"/>
              <w:left w:val="single" w:sz="6" w:space="0" w:color="000000"/>
              <w:bottom w:val="single" w:sz="5" w:space="0" w:color="000000"/>
              <w:right w:val="single" w:sz="5" w:space="0" w:color="000000"/>
            </w:tcBorders>
          </w:tcPr>
          <w:p w14:paraId="1EF0C130" w14:textId="77777777" w:rsidR="00193D21" w:rsidRPr="00E005E3" w:rsidRDefault="00193D21" w:rsidP="00751A6D">
            <w:pPr>
              <w:spacing w:after="0" w:line="259" w:lineRule="auto"/>
              <w:ind w:left="56"/>
              <w:jc w:val="left"/>
            </w:pPr>
            <w:r w:rsidRPr="00E005E3">
              <w:t xml:space="preserve"> </w:t>
            </w:r>
          </w:p>
        </w:tc>
        <w:tc>
          <w:tcPr>
            <w:tcW w:w="1544" w:type="dxa"/>
            <w:tcBorders>
              <w:top w:val="single" w:sz="5" w:space="0" w:color="000000"/>
              <w:left w:val="single" w:sz="5" w:space="0" w:color="000000"/>
              <w:bottom w:val="single" w:sz="5" w:space="0" w:color="000000"/>
              <w:right w:val="single" w:sz="5" w:space="0" w:color="000000"/>
            </w:tcBorders>
          </w:tcPr>
          <w:p w14:paraId="15301C4A" w14:textId="77777777" w:rsidR="00193D21" w:rsidRPr="00E005E3" w:rsidRDefault="00193D21" w:rsidP="00751A6D">
            <w:pPr>
              <w:spacing w:after="0" w:line="259" w:lineRule="auto"/>
              <w:ind w:left="56"/>
              <w:jc w:val="left"/>
            </w:pPr>
            <w:r w:rsidRPr="00E005E3">
              <w:t xml:space="preserve"> </w:t>
            </w:r>
          </w:p>
        </w:tc>
      </w:tr>
      <w:tr w:rsidR="00193D21" w:rsidRPr="00193D21" w14:paraId="688E79B6" w14:textId="77777777" w:rsidTr="00751A6D">
        <w:trPr>
          <w:trHeight w:val="895"/>
        </w:trPr>
        <w:tc>
          <w:tcPr>
            <w:tcW w:w="530" w:type="dxa"/>
            <w:tcBorders>
              <w:top w:val="single" w:sz="6" w:space="0" w:color="000000"/>
              <w:left w:val="single" w:sz="6" w:space="0" w:color="000000"/>
              <w:bottom w:val="single" w:sz="6" w:space="0" w:color="000000"/>
              <w:right w:val="single" w:sz="5" w:space="0" w:color="000000"/>
            </w:tcBorders>
            <w:vAlign w:val="center"/>
          </w:tcPr>
          <w:p w14:paraId="799EEE2A" w14:textId="77777777" w:rsidR="00193D21" w:rsidRPr="00E005E3" w:rsidRDefault="00193D21" w:rsidP="00751A6D">
            <w:pPr>
              <w:spacing w:after="0" w:line="259" w:lineRule="auto"/>
              <w:jc w:val="left"/>
            </w:pPr>
            <w:r w:rsidRPr="00E005E3">
              <w:t>5.</w:t>
            </w:r>
            <w:r w:rsidRPr="00E005E3">
              <w:rPr>
                <w:rFonts w:ascii="Arial" w:eastAsia="Arial" w:hAnsi="Arial" w:cs="Arial"/>
              </w:rPr>
              <w:t xml:space="preserve"> </w:t>
            </w:r>
          </w:p>
        </w:tc>
        <w:tc>
          <w:tcPr>
            <w:tcW w:w="4909" w:type="dxa"/>
            <w:tcBorders>
              <w:top w:val="single" w:sz="6" w:space="0" w:color="000000"/>
              <w:left w:val="single" w:sz="5" w:space="0" w:color="000000"/>
              <w:bottom w:val="single" w:sz="6" w:space="0" w:color="000000"/>
              <w:right w:val="single" w:sz="6" w:space="0" w:color="000000"/>
            </w:tcBorders>
          </w:tcPr>
          <w:p w14:paraId="6123B565" w14:textId="377CECCA" w:rsidR="00193D21" w:rsidRPr="00E005E3" w:rsidRDefault="00193D21" w:rsidP="00751A6D">
            <w:pPr>
              <w:spacing w:after="0" w:line="259" w:lineRule="auto"/>
              <w:ind w:left="58"/>
              <w:jc w:val="left"/>
              <w:rPr>
                <w:lang w:val="el-GR"/>
              </w:rPr>
            </w:pPr>
            <w:r w:rsidRPr="00E005E3">
              <w:rPr>
                <w:lang w:val="el-GR"/>
              </w:rPr>
              <w:t xml:space="preserve">Συμμόρφωση στις απαιτήσεις της § </w:t>
            </w:r>
            <w:r w:rsidR="00E005E3">
              <w:rPr>
                <w:lang w:val="el-GR"/>
              </w:rPr>
              <w:t>4.2</w:t>
            </w:r>
            <w:r w:rsidRPr="00E005E3">
              <w:rPr>
                <w:lang w:val="el-GR"/>
              </w:rPr>
              <w:t xml:space="preserve"> Παροχή </w:t>
            </w:r>
          </w:p>
          <w:p w14:paraId="31F2D283" w14:textId="77777777" w:rsidR="00193D21" w:rsidRPr="00E005E3" w:rsidRDefault="00193D21" w:rsidP="00751A6D">
            <w:pPr>
              <w:spacing w:after="0" w:line="259" w:lineRule="auto"/>
              <w:ind w:left="58"/>
              <w:jc w:val="left"/>
              <w:rPr>
                <w:lang w:val="el-GR"/>
              </w:rPr>
            </w:pPr>
            <w:r w:rsidRPr="00E005E3">
              <w:rPr>
                <w:lang w:val="el-GR"/>
              </w:rPr>
              <w:t xml:space="preserve">Υπηρεσιών Υποστήριξης από τον Ανάδοχο του </w:t>
            </w:r>
          </w:p>
          <w:p w14:paraId="4B82B7DE" w14:textId="77777777" w:rsidR="00193D21" w:rsidRPr="00E005E3" w:rsidRDefault="00193D21" w:rsidP="00751A6D">
            <w:pPr>
              <w:spacing w:after="0" w:line="259" w:lineRule="auto"/>
              <w:ind w:left="58"/>
              <w:jc w:val="left"/>
            </w:pPr>
            <w:r w:rsidRPr="00E005E3">
              <w:t xml:space="preserve">Έργου </w:t>
            </w:r>
          </w:p>
        </w:tc>
        <w:tc>
          <w:tcPr>
            <w:tcW w:w="1144" w:type="dxa"/>
            <w:tcBorders>
              <w:top w:val="single" w:sz="6" w:space="0" w:color="000000"/>
              <w:left w:val="single" w:sz="6" w:space="0" w:color="000000"/>
              <w:bottom w:val="single" w:sz="6" w:space="0" w:color="000000"/>
              <w:right w:val="single" w:sz="6" w:space="0" w:color="000000"/>
            </w:tcBorders>
          </w:tcPr>
          <w:p w14:paraId="70D4960A" w14:textId="77777777" w:rsidR="00193D21" w:rsidRPr="00E005E3" w:rsidRDefault="00193D21" w:rsidP="00751A6D">
            <w:pPr>
              <w:spacing w:after="0" w:line="259" w:lineRule="auto"/>
              <w:ind w:left="57"/>
              <w:jc w:val="left"/>
            </w:pPr>
            <w:r w:rsidRPr="00E005E3">
              <w:t xml:space="preserve">ΝΑΙ </w:t>
            </w:r>
          </w:p>
        </w:tc>
        <w:tc>
          <w:tcPr>
            <w:tcW w:w="1399" w:type="dxa"/>
            <w:tcBorders>
              <w:top w:val="single" w:sz="6" w:space="0" w:color="000000"/>
              <w:left w:val="single" w:sz="6" w:space="0" w:color="000000"/>
              <w:bottom w:val="single" w:sz="6" w:space="0" w:color="000000"/>
              <w:right w:val="single" w:sz="5" w:space="0" w:color="000000"/>
            </w:tcBorders>
          </w:tcPr>
          <w:p w14:paraId="268CE808" w14:textId="77777777" w:rsidR="00193D21" w:rsidRPr="00E005E3" w:rsidRDefault="00193D21" w:rsidP="00751A6D">
            <w:pPr>
              <w:spacing w:after="0" w:line="259" w:lineRule="auto"/>
              <w:ind w:left="56"/>
              <w:jc w:val="left"/>
            </w:pPr>
            <w:r w:rsidRPr="00E005E3">
              <w:t xml:space="preserve"> </w:t>
            </w:r>
          </w:p>
        </w:tc>
        <w:tc>
          <w:tcPr>
            <w:tcW w:w="1544" w:type="dxa"/>
            <w:tcBorders>
              <w:top w:val="single" w:sz="6" w:space="0" w:color="000000"/>
              <w:left w:val="single" w:sz="5" w:space="0" w:color="000000"/>
              <w:bottom w:val="single" w:sz="6" w:space="0" w:color="000000"/>
              <w:right w:val="single" w:sz="5" w:space="0" w:color="000000"/>
            </w:tcBorders>
          </w:tcPr>
          <w:p w14:paraId="06AE520D" w14:textId="77777777" w:rsidR="00193D21" w:rsidRPr="00E005E3" w:rsidRDefault="00193D21" w:rsidP="00751A6D">
            <w:pPr>
              <w:spacing w:after="0" w:line="259" w:lineRule="auto"/>
              <w:ind w:left="56"/>
              <w:jc w:val="left"/>
            </w:pPr>
            <w:r w:rsidRPr="00E005E3">
              <w:t xml:space="preserve"> </w:t>
            </w:r>
          </w:p>
        </w:tc>
      </w:tr>
      <w:tr w:rsidR="00193D21" w:rsidRPr="00193D21" w14:paraId="1C68FD1B" w14:textId="77777777" w:rsidTr="00751A6D">
        <w:trPr>
          <w:trHeight w:val="648"/>
        </w:trPr>
        <w:tc>
          <w:tcPr>
            <w:tcW w:w="530" w:type="dxa"/>
            <w:tcBorders>
              <w:top w:val="single" w:sz="6" w:space="0" w:color="000000"/>
              <w:left w:val="single" w:sz="6" w:space="0" w:color="000000"/>
              <w:bottom w:val="single" w:sz="6" w:space="0" w:color="000000"/>
              <w:right w:val="single" w:sz="5" w:space="0" w:color="000000"/>
            </w:tcBorders>
            <w:vAlign w:val="center"/>
          </w:tcPr>
          <w:p w14:paraId="3CE035C6" w14:textId="77777777" w:rsidR="00193D21" w:rsidRPr="00E005E3" w:rsidRDefault="00193D21" w:rsidP="00751A6D">
            <w:pPr>
              <w:spacing w:after="0" w:line="259" w:lineRule="auto"/>
              <w:jc w:val="left"/>
            </w:pPr>
            <w:r w:rsidRPr="00E005E3">
              <w:t>6.</w:t>
            </w:r>
            <w:r w:rsidRPr="00E005E3">
              <w:rPr>
                <w:rFonts w:ascii="Arial" w:eastAsia="Arial" w:hAnsi="Arial" w:cs="Arial"/>
              </w:rPr>
              <w:t xml:space="preserve"> </w:t>
            </w:r>
          </w:p>
        </w:tc>
        <w:tc>
          <w:tcPr>
            <w:tcW w:w="4909" w:type="dxa"/>
            <w:tcBorders>
              <w:top w:val="single" w:sz="6" w:space="0" w:color="000000"/>
              <w:left w:val="single" w:sz="5" w:space="0" w:color="000000"/>
              <w:bottom w:val="single" w:sz="6" w:space="0" w:color="000000"/>
              <w:right w:val="single" w:sz="6" w:space="0" w:color="000000"/>
            </w:tcBorders>
          </w:tcPr>
          <w:p w14:paraId="007BD409" w14:textId="3BA8B98C" w:rsidR="00193D21" w:rsidRPr="00E005E3" w:rsidRDefault="00193D21" w:rsidP="00751A6D">
            <w:pPr>
              <w:spacing w:after="0" w:line="259" w:lineRule="auto"/>
              <w:ind w:left="58"/>
              <w:rPr>
                <w:lang w:val="el-GR"/>
              </w:rPr>
            </w:pPr>
            <w:r w:rsidRPr="00E005E3">
              <w:rPr>
                <w:lang w:val="el-GR"/>
              </w:rPr>
              <w:t xml:space="preserve">Συμμόρφωση στις απαιτήσεις της § </w:t>
            </w:r>
            <w:r w:rsidR="00E005E3">
              <w:rPr>
                <w:lang w:val="el-GR"/>
              </w:rPr>
              <w:t>5</w:t>
            </w:r>
            <w:r w:rsidRPr="00E005E3">
              <w:rPr>
                <w:lang w:val="el-GR"/>
              </w:rPr>
              <w:t xml:space="preserve"> Μεθοδολογία υλοποίησης </w:t>
            </w:r>
          </w:p>
        </w:tc>
        <w:tc>
          <w:tcPr>
            <w:tcW w:w="1144" w:type="dxa"/>
            <w:tcBorders>
              <w:top w:val="single" w:sz="6" w:space="0" w:color="000000"/>
              <w:left w:val="single" w:sz="6" w:space="0" w:color="000000"/>
              <w:bottom w:val="single" w:sz="6" w:space="0" w:color="000000"/>
              <w:right w:val="single" w:sz="6" w:space="0" w:color="000000"/>
            </w:tcBorders>
          </w:tcPr>
          <w:p w14:paraId="29820E59" w14:textId="77777777" w:rsidR="00193D21" w:rsidRPr="00E005E3" w:rsidRDefault="00193D21" w:rsidP="00751A6D">
            <w:pPr>
              <w:spacing w:after="0" w:line="259" w:lineRule="auto"/>
              <w:ind w:left="57"/>
              <w:jc w:val="left"/>
            </w:pPr>
            <w:r w:rsidRPr="00E005E3">
              <w:t xml:space="preserve">ΝΑΙ </w:t>
            </w:r>
          </w:p>
        </w:tc>
        <w:tc>
          <w:tcPr>
            <w:tcW w:w="1399" w:type="dxa"/>
            <w:tcBorders>
              <w:top w:val="single" w:sz="6" w:space="0" w:color="000000"/>
              <w:left w:val="single" w:sz="6" w:space="0" w:color="000000"/>
              <w:bottom w:val="single" w:sz="6" w:space="0" w:color="000000"/>
              <w:right w:val="single" w:sz="5" w:space="0" w:color="000000"/>
            </w:tcBorders>
          </w:tcPr>
          <w:p w14:paraId="7D6D4532" w14:textId="77777777" w:rsidR="00193D21" w:rsidRPr="00E005E3" w:rsidRDefault="00193D21" w:rsidP="00751A6D">
            <w:pPr>
              <w:spacing w:after="0" w:line="259" w:lineRule="auto"/>
              <w:ind w:left="56"/>
              <w:jc w:val="left"/>
            </w:pPr>
            <w:r w:rsidRPr="00E005E3">
              <w:t xml:space="preserve"> </w:t>
            </w:r>
          </w:p>
        </w:tc>
        <w:tc>
          <w:tcPr>
            <w:tcW w:w="1544" w:type="dxa"/>
            <w:tcBorders>
              <w:top w:val="single" w:sz="6" w:space="0" w:color="000000"/>
              <w:left w:val="single" w:sz="5" w:space="0" w:color="000000"/>
              <w:bottom w:val="single" w:sz="6" w:space="0" w:color="000000"/>
              <w:right w:val="single" w:sz="5" w:space="0" w:color="000000"/>
            </w:tcBorders>
          </w:tcPr>
          <w:p w14:paraId="640484D6" w14:textId="77777777" w:rsidR="00193D21" w:rsidRPr="00E005E3" w:rsidRDefault="00193D21" w:rsidP="00751A6D">
            <w:pPr>
              <w:spacing w:after="0" w:line="259" w:lineRule="auto"/>
              <w:ind w:left="56"/>
              <w:jc w:val="left"/>
            </w:pPr>
            <w:r w:rsidRPr="00E005E3">
              <w:t xml:space="preserve"> </w:t>
            </w:r>
          </w:p>
        </w:tc>
      </w:tr>
    </w:tbl>
    <w:p w14:paraId="514CF211" w14:textId="77777777" w:rsidR="00193D21" w:rsidRPr="000527EE" w:rsidRDefault="00193D21">
      <w:pPr>
        <w:suppressAutoHyphens w:val="0"/>
        <w:autoSpaceDE w:val="0"/>
        <w:spacing w:after="60"/>
        <w:rPr>
          <w:rFonts w:eastAsia="SimSun"/>
          <w:color w:val="5B9BD5"/>
          <w:lang w:val="el-GR"/>
        </w:rPr>
        <w:sectPr w:rsidR="00193D21" w:rsidRPr="000527EE" w:rsidSect="00DF02B0">
          <w:pgSz w:w="11906" w:h="16838"/>
          <w:pgMar w:top="1134" w:right="1134" w:bottom="1134" w:left="1134" w:header="720" w:footer="709" w:gutter="0"/>
          <w:cols w:space="720"/>
          <w:titlePg/>
          <w:docGrid w:linePitch="360"/>
        </w:sect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90" w:name="_Toc97194374"/>
      <w:bookmarkStart w:id="491" w:name="_Toc97194479"/>
      <w:bookmarkStart w:id="492" w:name="_Toc155976761"/>
      <w:bookmarkStart w:id="493" w:name="_Ref496624736"/>
      <w:bookmarkStart w:id="494"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90"/>
      <w:bookmarkEnd w:id="491"/>
      <w:bookmarkEnd w:id="492"/>
      <w:r w:rsidR="004A23B9" w:rsidRPr="00603221">
        <w:rPr>
          <w:rFonts w:cs="Tahoma"/>
          <w:color w:val="000099"/>
          <w:lang w:val="el-GR"/>
        </w:rPr>
        <w:t xml:space="preserve"> </w:t>
      </w:r>
      <w:bookmarkEnd w:id="493"/>
      <w:bookmarkEnd w:id="494"/>
    </w:p>
    <w:p w14:paraId="6D97FBB2" w14:textId="77777777" w:rsidR="000F62F0" w:rsidRPr="00603221" w:rsidRDefault="000F62F0" w:rsidP="003329FF">
      <w:pPr>
        <w:pStyle w:val="4"/>
        <w:numPr>
          <w:ilvl w:val="0"/>
          <w:numId w:val="0"/>
        </w:numPr>
        <w:ind w:left="864" w:hanging="864"/>
        <w:rPr>
          <w:rFonts w:cs="Tahoma"/>
          <w:szCs w:val="22"/>
          <w:lang w:val="el-GR"/>
        </w:rPr>
      </w:pPr>
      <w:bookmarkStart w:id="495" w:name="_Ref510086970"/>
      <w:bookmarkStart w:id="496" w:name="_Toc97194375"/>
      <w:bookmarkStart w:id="497" w:name="_Toc155976762"/>
      <w:r w:rsidRPr="00603221">
        <w:rPr>
          <w:rFonts w:cs="Tahoma"/>
          <w:szCs w:val="22"/>
          <w:lang w:val="el-GR"/>
        </w:rPr>
        <w:t>ΕΥΡΩΠΑΙΚΟ ΕΝΙΑΙΟ ΕΓΓΡΑΦΟ ΣΥΜΒΑΣΗΣ (ΕΕΕΣ)</w:t>
      </w:r>
      <w:bookmarkEnd w:id="495"/>
      <w:bookmarkEnd w:id="496"/>
      <w:bookmarkEnd w:id="497"/>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DC759B">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DC759B">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98" w:name="_Ref496624509"/>
      <w:bookmarkStart w:id="499" w:name="_Toc97194376"/>
      <w:bookmarkStart w:id="500" w:name="_Toc97194480"/>
      <w:bookmarkStart w:id="501" w:name="_Toc155976763"/>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8"/>
      <w:bookmarkEnd w:id="499"/>
      <w:bookmarkEnd w:id="500"/>
      <w:bookmarkEnd w:id="501"/>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401692"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27"/>
          <w:footerReference w:type="default" r:id="rId28"/>
          <w:headerReference w:type="first" r:id="rId29"/>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502" w:name="_Ref510087097"/>
      <w:bookmarkStart w:id="503" w:name="_Ref40980475"/>
      <w:bookmarkStart w:id="504" w:name="_Ref55324393"/>
      <w:bookmarkStart w:id="505" w:name="_Toc97194377"/>
      <w:bookmarkStart w:id="506" w:name="_Toc97194481"/>
      <w:bookmarkStart w:id="507" w:name="_Toc155976764"/>
      <w:r w:rsidRPr="00603221">
        <w:rPr>
          <w:rFonts w:cs="Tahoma"/>
        </w:rPr>
        <w:lastRenderedPageBreak/>
        <w:t>ΠΑΡΑΡΤΗΜΑ V – Υπόδειγμα Τεχνικής Προσφοράς</w:t>
      </w:r>
      <w:bookmarkEnd w:id="502"/>
      <w:bookmarkEnd w:id="503"/>
      <w:bookmarkEnd w:id="504"/>
      <w:bookmarkEnd w:id="505"/>
      <w:bookmarkEnd w:id="506"/>
      <w:bookmarkEnd w:id="507"/>
      <w:r w:rsidRPr="00603221">
        <w:rPr>
          <w:rFonts w:cs="Tahom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5"/>
        <w:gridCol w:w="6570"/>
        <w:gridCol w:w="1893"/>
      </w:tblGrid>
      <w:tr w:rsidR="00F717BC" w:rsidRPr="00DF02B0" w14:paraId="386AB644" w14:textId="77777777" w:rsidTr="0070650D">
        <w:trPr>
          <w:cantSplit/>
          <w:tblHeader/>
          <w:jc w:val="center"/>
        </w:trPr>
        <w:tc>
          <w:tcPr>
            <w:tcW w:w="5000" w:type="pct"/>
            <w:gridSpan w:val="3"/>
            <w:shd w:val="clear" w:color="auto" w:fill="CCCCCC"/>
            <w:vAlign w:val="center"/>
          </w:tcPr>
          <w:p w14:paraId="431C86C3" w14:textId="77777777" w:rsidR="00F717BC" w:rsidRPr="00603221" w:rsidRDefault="00F717BC" w:rsidP="0070650D">
            <w:pPr>
              <w:numPr>
                <w:ilvl w:val="12"/>
                <w:numId w:val="0"/>
              </w:numPr>
              <w:spacing w:before="60" w:after="60" w:line="276" w:lineRule="auto"/>
              <w:jc w:val="center"/>
              <w:rPr>
                <w:b/>
                <w:lang w:val="el-GR"/>
              </w:rPr>
            </w:pPr>
            <w:r w:rsidRPr="00603221">
              <w:rPr>
                <w:b/>
                <w:lang w:val="el-GR"/>
              </w:rPr>
              <w:t xml:space="preserve">Περιεχόμενα Τεχνικής Προσφοράς </w:t>
            </w:r>
          </w:p>
        </w:tc>
      </w:tr>
      <w:tr w:rsidR="00F717BC" w:rsidRPr="00067195" w14:paraId="46726E34" w14:textId="77777777" w:rsidTr="0070650D">
        <w:trPr>
          <w:cantSplit/>
          <w:tblHeader/>
          <w:jc w:val="center"/>
        </w:trPr>
        <w:tc>
          <w:tcPr>
            <w:tcW w:w="605" w:type="pct"/>
            <w:shd w:val="clear" w:color="auto" w:fill="CCCCCC"/>
            <w:vAlign w:val="center"/>
          </w:tcPr>
          <w:p w14:paraId="70DF16DB" w14:textId="77777777" w:rsidR="00F717BC" w:rsidRPr="00603221" w:rsidRDefault="00F717BC" w:rsidP="0070650D">
            <w:pPr>
              <w:numPr>
                <w:ilvl w:val="12"/>
                <w:numId w:val="0"/>
              </w:numPr>
              <w:spacing w:before="60" w:after="60" w:line="276" w:lineRule="auto"/>
              <w:jc w:val="center"/>
              <w:rPr>
                <w:b/>
              </w:rPr>
            </w:pPr>
            <w:r w:rsidRPr="00603221">
              <w:rPr>
                <w:b/>
              </w:rPr>
              <w:t>Α/Α</w:t>
            </w:r>
          </w:p>
        </w:tc>
        <w:tc>
          <w:tcPr>
            <w:tcW w:w="3412" w:type="pct"/>
            <w:shd w:val="clear" w:color="auto" w:fill="CCCCCC"/>
            <w:vAlign w:val="center"/>
          </w:tcPr>
          <w:p w14:paraId="397CCCB1" w14:textId="77777777" w:rsidR="00F717BC" w:rsidRPr="00603221" w:rsidRDefault="00F717BC" w:rsidP="0070650D">
            <w:pPr>
              <w:numPr>
                <w:ilvl w:val="12"/>
                <w:numId w:val="0"/>
              </w:numPr>
              <w:spacing w:before="60" w:after="60" w:line="276" w:lineRule="auto"/>
              <w:jc w:val="center"/>
              <w:rPr>
                <w:b/>
              </w:rPr>
            </w:pPr>
            <w:r w:rsidRPr="00603221">
              <w:rPr>
                <w:b/>
              </w:rPr>
              <w:t>Τίτλος Ενότητας</w:t>
            </w:r>
          </w:p>
        </w:tc>
        <w:tc>
          <w:tcPr>
            <w:tcW w:w="983" w:type="pct"/>
            <w:shd w:val="clear" w:color="auto" w:fill="CCCCCC"/>
            <w:vAlign w:val="center"/>
          </w:tcPr>
          <w:p w14:paraId="03C562F8" w14:textId="77777777" w:rsidR="00F717BC" w:rsidRPr="00603221" w:rsidRDefault="00F717BC" w:rsidP="0070650D">
            <w:pPr>
              <w:numPr>
                <w:ilvl w:val="12"/>
                <w:numId w:val="0"/>
              </w:numPr>
              <w:spacing w:before="60" w:after="60" w:line="276" w:lineRule="auto"/>
              <w:jc w:val="center"/>
              <w:rPr>
                <w:b/>
                <w:lang w:val="el-GR"/>
              </w:rPr>
            </w:pPr>
            <w:r w:rsidRPr="00603221">
              <w:rPr>
                <w:b/>
                <w:lang w:val="el-GR"/>
              </w:rPr>
              <w:t xml:space="preserve">Σύμφωνα με παραγράφους: </w:t>
            </w:r>
          </w:p>
        </w:tc>
      </w:tr>
      <w:tr w:rsidR="00F717BC" w:rsidRPr="00DF02B0" w14:paraId="609A81C4" w14:textId="77777777" w:rsidTr="0070650D">
        <w:trPr>
          <w:jc w:val="center"/>
        </w:trPr>
        <w:tc>
          <w:tcPr>
            <w:tcW w:w="605" w:type="pct"/>
            <w:shd w:val="clear" w:color="auto" w:fill="auto"/>
            <w:vAlign w:val="center"/>
          </w:tcPr>
          <w:p w14:paraId="2EFA9DE1" w14:textId="77777777" w:rsidR="00F717BC" w:rsidRPr="00CD753F"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5F87842C" w14:textId="77777777" w:rsidR="00F717BC" w:rsidRPr="00CD753F" w:rsidRDefault="00F717BC" w:rsidP="0070650D">
            <w:pPr>
              <w:spacing w:before="60" w:after="60" w:line="276" w:lineRule="auto"/>
              <w:jc w:val="left"/>
              <w:rPr>
                <w:bCs/>
                <w:lang w:val="el-GR"/>
              </w:rPr>
            </w:pPr>
            <w:r w:rsidRPr="00CD753F">
              <w:rPr>
                <w:bCs/>
                <w:lang w:val="el-GR"/>
              </w:rPr>
              <w:t xml:space="preserve">Περιβάλλον της Σύμβασης </w:t>
            </w:r>
          </w:p>
        </w:tc>
        <w:tc>
          <w:tcPr>
            <w:tcW w:w="983" w:type="pct"/>
            <w:shd w:val="clear" w:color="auto" w:fill="auto"/>
            <w:vAlign w:val="center"/>
          </w:tcPr>
          <w:p w14:paraId="6CE6781A" w14:textId="2A94D3FA" w:rsidR="00F717BC" w:rsidRPr="003A661C" w:rsidRDefault="00A7361E" w:rsidP="0070650D">
            <w:pPr>
              <w:numPr>
                <w:ilvl w:val="12"/>
                <w:numId w:val="0"/>
              </w:numPr>
              <w:spacing w:before="60" w:after="60" w:line="276" w:lineRule="auto"/>
              <w:jc w:val="center"/>
              <w:rPr>
                <w:lang w:val="el-GR"/>
              </w:rPr>
            </w:pPr>
            <w:r>
              <w:rPr>
                <w:lang w:val="el-GR"/>
              </w:rPr>
              <w:t>ΠΑΡΑΡΤΗΜΑ Ι – παρ. 1</w:t>
            </w:r>
          </w:p>
        </w:tc>
      </w:tr>
      <w:tr w:rsidR="00F717BC" w:rsidRPr="00FF2B33" w14:paraId="31E992FF" w14:textId="77777777" w:rsidTr="0070650D">
        <w:trPr>
          <w:jc w:val="center"/>
        </w:trPr>
        <w:tc>
          <w:tcPr>
            <w:tcW w:w="605" w:type="pct"/>
            <w:shd w:val="clear" w:color="auto" w:fill="auto"/>
            <w:vAlign w:val="center"/>
          </w:tcPr>
          <w:p w14:paraId="22713404" w14:textId="77777777" w:rsidR="00F717BC" w:rsidRPr="00CD753F"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6BE541EF" w14:textId="77777777" w:rsidR="00F717BC" w:rsidRPr="00CD753F" w:rsidRDefault="00F717BC" w:rsidP="0070650D">
            <w:pPr>
              <w:spacing w:before="60" w:after="60" w:line="276" w:lineRule="auto"/>
              <w:jc w:val="left"/>
              <w:rPr>
                <w:bCs/>
                <w:lang w:val="el-GR"/>
              </w:rPr>
            </w:pPr>
            <w:r w:rsidRPr="00CD753F">
              <w:rPr>
                <w:bCs/>
                <w:lang w:val="el-GR"/>
              </w:rPr>
              <w:t>Σκοπός και Στόχοι της Σύμβασης</w:t>
            </w:r>
          </w:p>
        </w:tc>
        <w:tc>
          <w:tcPr>
            <w:tcW w:w="983" w:type="pct"/>
            <w:shd w:val="clear" w:color="auto" w:fill="auto"/>
            <w:vAlign w:val="center"/>
          </w:tcPr>
          <w:p w14:paraId="551F6EC6" w14:textId="10F08FC1" w:rsidR="00F717BC" w:rsidRPr="00CD753F" w:rsidRDefault="00A7361E" w:rsidP="0070650D">
            <w:pPr>
              <w:numPr>
                <w:ilvl w:val="12"/>
                <w:numId w:val="0"/>
              </w:numPr>
              <w:spacing w:before="60" w:after="60" w:line="276" w:lineRule="auto"/>
              <w:jc w:val="center"/>
              <w:rPr>
                <w:lang w:val="el-GR"/>
              </w:rPr>
            </w:pPr>
            <w:r>
              <w:rPr>
                <w:lang w:val="el-GR"/>
              </w:rPr>
              <w:t>ΠΑΡΑΡΤΗΜΑ Ι – παρ. 2.2</w:t>
            </w:r>
          </w:p>
        </w:tc>
      </w:tr>
      <w:tr w:rsidR="00F717BC" w:rsidRPr="00FF2B33" w14:paraId="2AA369EC" w14:textId="77777777" w:rsidTr="0070650D">
        <w:trPr>
          <w:jc w:val="center"/>
        </w:trPr>
        <w:tc>
          <w:tcPr>
            <w:tcW w:w="605" w:type="pct"/>
            <w:shd w:val="clear" w:color="auto" w:fill="auto"/>
            <w:vAlign w:val="center"/>
          </w:tcPr>
          <w:p w14:paraId="68B91E25" w14:textId="77777777" w:rsidR="00F717BC" w:rsidRPr="00CD753F"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20C665A8" w14:textId="77777777" w:rsidR="00F717BC" w:rsidRPr="00CD753F" w:rsidRDefault="00F717BC" w:rsidP="0070650D">
            <w:pPr>
              <w:spacing w:before="60" w:after="60" w:line="276" w:lineRule="auto"/>
              <w:jc w:val="left"/>
              <w:rPr>
                <w:bCs/>
                <w:lang w:val="el-GR"/>
              </w:rPr>
            </w:pPr>
            <w:r w:rsidRPr="00CD753F">
              <w:rPr>
                <w:bCs/>
                <w:lang w:val="el-GR"/>
              </w:rPr>
              <w:t>Προμήθεια αδειών Λογισμικού Μέσω Εταιρικής Συμφωνίας (</w:t>
            </w:r>
            <w:r w:rsidRPr="00CD753F">
              <w:rPr>
                <w:bCs/>
                <w:lang w:val="en-US"/>
              </w:rPr>
              <w:t>Enterprise</w:t>
            </w:r>
            <w:r w:rsidRPr="00CD753F">
              <w:rPr>
                <w:bCs/>
                <w:lang w:val="el-GR"/>
              </w:rPr>
              <w:t xml:space="preserve"> </w:t>
            </w:r>
            <w:r w:rsidRPr="00CD753F">
              <w:rPr>
                <w:bCs/>
                <w:lang w:val="en-US"/>
              </w:rPr>
              <w:t>Agreement</w:t>
            </w:r>
            <w:r w:rsidRPr="00CD753F">
              <w:rPr>
                <w:bCs/>
                <w:lang w:val="el-GR"/>
              </w:rPr>
              <w:t>)</w:t>
            </w:r>
          </w:p>
        </w:tc>
        <w:tc>
          <w:tcPr>
            <w:tcW w:w="983" w:type="pct"/>
            <w:shd w:val="clear" w:color="auto" w:fill="auto"/>
            <w:vAlign w:val="center"/>
          </w:tcPr>
          <w:p w14:paraId="7636AD4D" w14:textId="37498D50" w:rsidR="00F717BC" w:rsidRPr="00CD753F" w:rsidRDefault="00A7361E" w:rsidP="0070650D">
            <w:pPr>
              <w:numPr>
                <w:ilvl w:val="12"/>
                <w:numId w:val="0"/>
              </w:numPr>
              <w:spacing w:before="60" w:after="60" w:line="276" w:lineRule="auto"/>
              <w:jc w:val="center"/>
              <w:rPr>
                <w:lang w:val="el-GR"/>
              </w:rPr>
            </w:pPr>
            <w:r>
              <w:rPr>
                <w:lang w:val="el-GR"/>
              </w:rPr>
              <w:t>ΠΑΡΑΡΤΗΜΑ Ι – παρ. 3</w:t>
            </w:r>
          </w:p>
        </w:tc>
      </w:tr>
      <w:tr w:rsidR="00F717BC" w:rsidRPr="00FF2B33" w14:paraId="389768D9" w14:textId="77777777" w:rsidTr="0070650D">
        <w:trPr>
          <w:jc w:val="center"/>
        </w:trPr>
        <w:tc>
          <w:tcPr>
            <w:tcW w:w="605" w:type="pct"/>
            <w:shd w:val="clear" w:color="auto" w:fill="auto"/>
            <w:vAlign w:val="center"/>
          </w:tcPr>
          <w:p w14:paraId="5A233B74" w14:textId="77777777" w:rsidR="00F717BC" w:rsidRPr="00713761"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14ACBE3D" w14:textId="77777777" w:rsidR="00F717BC" w:rsidRPr="00CD753F" w:rsidRDefault="00F717BC" w:rsidP="0070650D">
            <w:pPr>
              <w:spacing w:before="60" w:after="60" w:line="276" w:lineRule="auto"/>
              <w:jc w:val="left"/>
              <w:rPr>
                <w:bCs/>
                <w:lang w:val="el-GR"/>
              </w:rPr>
            </w:pPr>
            <w:r w:rsidRPr="00CD753F">
              <w:rPr>
                <w:bCs/>
                <w:lang w:val="el-GR"/>
              </w:rPr>
              <w:t xml:space="preserve">Παροχή Εξειδικευμένων Υπηρεσιών υποστήριξης </w:t>
            </w:r>
            <w:r w:rsidRPr="00CD753F">
              <w:rPr>
                <w:bCs/>
              </w:rPr>
              <w:t>Premier</w:t>
            </w:r>
            <w:r w:rsidRPr="00CD753F">
              <w:rPr>
                <w:bCs/>
                <w:lang w:val="el-GR"/>
              </w:rPr>
              <w:t xml:space="preserve"> </w:t>
            </w:r>
            <w:r w:rsidRPr="00CD753F">
              <w:rPr>
                <w:bCs/>
              </w:rPr>
              <w:t>Support</w:t>
            </w:r>
            <w:r w:rsidRPr="00CD753F">
              <w:rPr>
                <w:bCs/>
                <w:lang w:val="el-GR"/>
              </w:rPr>
              <w:t xml:space="preserve"> της </w:t>
            </w:r>
            <w:r w:rsidRPr="00CD753F">
              <w:rPr>
                <w:bCs/>
              </w:rPr>
              <w:t>Microsoft</w:t>
            </w:r>
          </w:p>
        </w:tc>
        <w:tc>
          <w:tcPr>
            <w:tcW w:w="983" w:type="pct"/>
            <w:shd w:val="clear" w:color="auto" w:fill="auto"/>
            <w:vAlign w:val="center"/>
          </w:tcPr>
          <w:p w14:paraId="420AEF9E" w14:textId="1FD19709" w:rsidR="00F717BC" w:rsidRPr="00CD753F" w:rsidRDefault="00A7361E" w:rsidP="0070650D">
            <w:pPr>
              <w:numPr>
                <w:ilvl w:val="12"/>
                <w:numId w:val="0"/>
              </w:numPr>
              <w:spacing w:before="60" w:after="60" w:line="276" w:lineRule="auto"/>
              <w:jc w:val="center"/>
              <w:rPr>
                <w:lang w:val="el-GR"/>
              </w:rPr>
            </w:pPr>
            <w:r>
              <w:rPr>
                <w:lang w:val="el-GR"/>
              </w:rPr>
              <w:t>ΠΑΡΑΡΤΗΜΑ Ι – παρ. 4.1</w:t>
            </w:r>
          </w:p>
        </w:tc>
      </w:tr>
      <w:tr w:rsidR="00F717BC" w:rsidRPr="00FF2B33" w14:paraId="10EEA7C6" w14:textId="77777777" w:rsidTr="0070650D">
        <w:trPr>
          <w:jc w:val="center"/>
        </w:trPr>
        <w:tc>
          <w:tcPr>
            <w:tcW w:w="605" w:type="pct"/>
            <w:shd w:val="clear" w:color="auto" w:fill="auto"/>
            <w:vAlign w:val="center"/>
          </w:tcPr>
          <w:p w14:paraId="601A4262" w14:textId="77777777" w:rsidR="00F717BC" w:rsidRPr="00CD753F"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6A718610" w14:textId="77777777" w:rsidR="00F717BC" w:rsidRPr="00A41969" w:rsidRDefault="00F717BC" w:rsidP="0070650D">
            <w:pPr>
              <w:spacing w:before="60" w:after="60" w:line="276" w:lineRule="auto"/>
              <w:jc w:val="left"/>
              <w:rPr>
                <w:bCs/>
                <w:lang w:val="el-GR"/>
              </w:rPr>
            </w:pPr>
            <w:r w:rsidRPr="00A41969">
              <w:rPr>
                <w:bCs/>
                <w:lang w:val="el-GR"/>
              </w:rPr>
              <w:t>Παροχή Υπηρεσιών Υποστήριξης από τον Ανάδοχο</w:t>
            </w:r>
          </w:p>
        </w:tc>
        <w:tc>
          <w:tcPr>
            <w:tcW w:w="983" w:type="pct"/>
            <w:shd w:val="clear" w:color="auto" w:fill="auto"/>
            <w:vAlign w:val="center"/>
          </w:tcPr>
          <w:p w14:paraId="2030F333" w14:textId="7D070C55" w:rsidR="00F717BC" w:rsidRPr="00A41969" w:rsidRDefault="00A7361E" w:rsidP="0070650D">
            <w:pPr>
              <w:numPr>
                <w:ilvl w:val="12"/>
                <w:numId w:val="0"/>
              </w:numPr>
              <w:spacing w:before="60" w:after="60" w:line="276" w:lineRule="auto"/>
              <w:jc w:val="center"/>
              <w:rPr>
                <w:lang w:val="el-GR"/>
              </w:rPr>
            </w:pPr>
            <w:r>
              <w:rPr>
                <w:lang w:val="el-GR"/>
              </w:rPr>
              <w:t>ΠΑΡΑΡΤΗΜΑ Ι – παρ. 4.2</w:t>
            </w:r>
          </w:p>
        </w:tc>
      </w:tr>
      <w:tr w:rsidR="00F717BC" w:rsidRPr="00A41969" w14:paraId="753FF3AF" w14:textId="77777777" w:rsidTr="0070650D">
        <w:trPr>
          <w:jc w:val="center"/>
        </w:trPr>
        <w:tc>
          <w:tcPr>
            <w:tcW w:w="605" w:type="pct"/>
            <w:shd w:val="clear" w:color="auto" w:fill="auto"/>
            <w:vAlign w:val="center"/>
          </w:tcPr>
          <w:p w14:paraId="2EA70BE8" w14:textId="77777777" w:rsidR="00F717BC" w:rsidRPr="00CD753F"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598086DE" w14:textId="417C93AB" w:rsidR="00F717BC" w:rsidRPr="00A41969" w:rsidRDefault="00F717BC" w:rsidP="0070650D">
            <w:pPr>
              <w:spacing w:before="60" w:after="60" w:line="276" w:lineRule="auto"/>
              <w:jc w:val="left"/>
              <w:rPr>
                <w:bCs/>
                <w:lang w:val="el-GR"/>
              </w:rPr>
            </w:pPr>
            <w:r w:rsidRPr="00A41969">
              <w:rPr>
                <w:bCs/>
                <w:lang w:val="el-GR"/>
              </w:rPr>
              <w:t>Μεθοδολογ</w:t>
            </w:r>
            <w:r>
              <w:rPr>
                <w:bCs/>
                <w:lang w:val="el-GR"/>
              </w:rPr>
              <w:t>ία</w:t>
            </w:r>
            <w:r w:rsidRPr="00A41969">
              <w:rPr>
                <w:bCs/>
                <w:lang w:val="el-GR"/>
              </w:rPr>
              <w:t xml:space="preserve"> Υλοποίησης</w:t>
            </w:r>
            <w:r w:rsidR="00E6023C">
              <w:rPr>
                <w:bCs/>
                <w:lang w:val="el-GR"/>
              </w:rPr>
              <w:t xml:space="preserve"> </w:t>
            </w:r>
            <w:r w:rsidR="009346CB">
              <w:rPr>
                <w:bCs/>
                <w:lang w:val="el-GR"/>
              </w:rPr>
              <w:t>–</w:t>
            </w:r>
            <w:r w:rsidR="00E6023C">
              <w:rPr>
                <w:bCs/>
                <w:lang w:val="el-GR"/>
              </w:rPr>
              <w:t xml:space="preserve"> Χρονοδιάγραμμα</w:t>
            </w:r>
          </w:p>
        </w:tc>
        <w:tc>
          <w:tcPr>
            <w:tcW w:w="983" w:type="pct"/>
            <w:shd w:val="clear" w:color="auto" w:fill="auto"/>
            <w:vAlign w:val="center"/>
          </w:tcPr>
          <w:p w14:paraId="32C2C658" w14:textId="238AECAC" w:rsidR="00F717BC" w:rsidRPr="00A41969" w:rsidRDefault="00A7361E" w:rsidP="0070650D">
            <w:pPr>
              <w:numPr>
                <w:ilvl w:val="12"/>
                <w:numId w:val="0"/>
              </w:numPr>
              <w:spacing w:before="60" w:after="60" w:line="276" w:lineRule="auto"/>
              <w:jc w:val="center"/>
              <w:rPr>
                <w:lang w:val="el-GR"/>
              </w:rPr>
            </w:pPr>
            <w:r>
              <w:rPr>
                <w:lang w:val="el-GR"/>
              </w:rPr>
              <w:t>ΠΑΡΑΡΤΗΜΑ Ι – παρ.5</w:t>
            </w:r>
          </w:p>
        </w:tc>
      </w:tr>
      <w:tr w:rsidR="00F717BC" w:rsidRPr="00DF02B0" w14:paraId="1B72A6E2" w14:textId="77777777" w:rsidTr="0070650D">
        <w:trPr>
          <w:jc w:val="center"/>
        </w:trPr>
        <w:tc>
          <w:tcPr>
            <w:tcW w:w="605" w:type="pct"/>
            <w:shd w:val="clear" w:color="auto" w:fill="auto"/>
            <w:vAlign w:val="center"/>
          </w:tcPr>
          <w:p w14:paraId="569653FD" w14:textId="77777777" w:rsidR="00F717BC" w:rsidRPr="00603221"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6020FA55" w14:textId="77777777" w:rsidR="00F717BC" w:rsidRPr="00603221" w:rsidRDefault="00F717BC" w:rsidP="0070650D">
            <w:pPr>
              <w:spacing w:before="60" w:after="60" w:line="276" w:lineRule="auto"/>
              <w:jc w:val="left"/>
              <w:rPr>
                <w:b/>
              </w:rPr>
            </w:pPr>
            <w:r w:rsidRPr="00603221">
              <w:rPr>
                <w:b/>
              </w:rPr>
              <w:t>Πίνακες Συμμόρφωσης</w:t>
            </w:r>
          </w:p>
        </w:tc>
        <w:tc>
          <w:tcPr>
            <w:tcW w:w="983" w:type="pct"/>
            <w:shd w:val="clear" w:color="auto" w:fill="auto"/>
            <w:vAlign w:val="center"/>
          </w:tcPr>
          <w:p w14:paraId="6C307E85" w14:textId="23600BE5" w:rsidR="00F717BC" w:rsidRPr="00603221" w:rsidRDefault="00A7361E" w:rsidP="0070650D">
            <w:pPr>
              <w:numPr>
                <w:ilvl w:val="12"/>
                <w:numId w:val="0"/>
              </w:numPr>
              <w:spacing w:before="60" w:after="60" w:line="276" w:lineRule="auto"/>
              <w:jc w:val="center"/>
            </w:pPr>
            <w:r>
              <w:rPr>
                <w:lang w:val="el-GR"/>
              </w:rPr>
              <w:t>ΠΑΡΑΡΤΗΜΑ ΙΙ</w:t>
            </w:r>
          </w:p>
        </w:tc>
      </w:tr>
      <w:tr w:rsidR="00F717BC" w:rsidRPr="00FF2B33" w14:paraId="0874E668" w14:textId="77777777" w:rsidTr="0070650D">
        <w:trPr>
          <w:jc w:val="center"/>
        </w:trPr>
        <w:tc>
          <w:tcPr>
            <w:tcW w:w="605" w:type="pct"/>
            <w:shd w:val="clear" w:color="auto" w:fill="auto"/>
            <w:vAlign w:val="center"/>
          </w:tcPr>
          <w:p w14:paraId="1878FB9A" w14:textId="77777777" w:rsidR="00F717BC" w:rsidRPr="00A41969" w:rsidRDefault="00F717BC" w:rsidP="00DC759B">
            <w:pPr>
              <w:pStyle w:val="aff"/>
              <w:numPr>
                <w:ilvl w:val="0"/>
                <w:numId w:val="41"/>
              </w:numPr>
              <w:suppressAutoHyphens w:val="0"/>
              <w:spacing w:before="60" w:after="60" w:line="276" w:lineRule="auto"/>
              <w:rPr>
                <w:b/>
                <w:lang w:val="el-GR"/>
              </w:rPr>
            </w:pPr>
          </w:p>
        </w:tc>
        <w:tc>
          <w:tcPr>
            <w:tcW w:w="3412" w:type="pct"/>
            <w:shd w:val="clear" w:color="auto" w:fill="auto"/>
            <w:vAlign w:val="center"/>
          </w:tcPr>
          <w:p w14:paraId="74591211" w14:textId="77777777" w:rsidR="00F717BC" w:rsidRPr="00603221" w:rsidRDefault="00F717BC" w:rsidP="0070650D">
            <w:pPr>
              <w:spacing w:before="60" w:after="60" w:line="276" w:lineRule="auto"/>
              <w:jc w:val="left"/>
              <w:rPr>
                <w:b/>
                <w:u w:val="single"/>
              </w:rPr>
            </w:pPr>
            <w:r w:rsidRPr="00603221">
              <w:rPr>
                <w:b/>
              </w:rPr>
              <w:t xml:space="preserve">Πίνακες Οικονομικής Προσφοράς, </w:t>
            </w:r>
            <w:r w:rsidRPr="00603221">
              <w:rPr>
                <w:b/>
                <w:u w:val="single"/>
              </w:rPr>
              <w:t>χωρίς τιμές</w:t>
            </w:r>
          </w:p>
          <w:p w14:paraId="18170F30" w14:textId="77777777" w:rsidR="00F717BC" w:rsidRPr="00603221" w:rsidRDefault="00F717BC" w:rsidP="0070650D">
            <w:pPr>
              <w:spacing w:before="60" w:after="60"/>
              <w:jc w:val="left"/>
              <w:rPr>
                <w:u w:val="single"/>
                <w:lang w:val="el-GR"/>
              </w:rPr>
            </w:pPr>
            <w:r w:rsidRPr="00603221">
              <w:rPr>
                <w:u w:val="single"/>
                <w:lang w:val="el-GR"/>
              </w:rPr>
              <w:t>Η εμφάνιση τιμής/ τιμών στον εν λόγω πίνακα αποτελεί λόγο απόρριψης της προσφοράς</w:t>
            </w:r>
          </w:p>
        </w:tc>
        <w:tc>
          <w:tcPr>
            <w:tcW w:w="983" w:type="pct"/>
            <w:shd w:val="clear" w:color="auto" w:fill="auto"/>
            <w:vAlign w:val="center"/>
          </w:tcPr>
          <w:p w14:paraId="47AE6566" w14:textId="231EC30B" w:rsidR="00F717BC" w:rsidRPr="00603221" w:rsidRDefault="00A7361E" w:rsidP="0070650D">
            <w:pPr>
              <w:numPr>
                <w:ilvl w:val="12"/>
                <w:numId w:val="0"/>
              </w:numPr>
              <w:spacing w:before="60" w:after="60" w:line="276" w:lineRule="auto"/>
              <w:jc w:val="center"/>
              <w:rPr>
                <w:b/>
                <w:lang w:val="el-GR"/>
              </w:rPr>
            </w:pPr>
            <w:r>
              <w:rPr>
                <w:lang w:val="el-GR"/>
              </w:rPr>
              <w:t xml:space="preserve">ΠΑΡΑΡΤΗΜΑ </w:t>
            </w:r>
            <w:r>
              <w:rPr>
                <w:lang w:val="en-US"/>
              </w:rPr>
              <w:t>V</w:t>
            </w:r>
            <w:r>
              <w:rPr>
                <w:lang w:val="el-GR"/>
              </w:rPr>
              <w:t xml:space="preserve">Ι </w:t>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8" w:name="_Ref510087099"/>
      <w:bookmarkStart w:id="509" w:name="_Ref40980023"/>
      <w:bookmarkStart w:id="510" w:name="_Ref40980058"/>
      <w:bookmarkStart w:id="511" w:name="_Ref40980548"/>
      <w:bookmarkStart w:id="512" w:name="_Ref55324421"/>
      <w:bookmarkStart w:id="513" w:name="_Toc97194378"/>
      <w:bookmarkStart w:id="514" w:name="_Toc97194482"/>
      <w:bookmarkStart w:id="515" w:name="_Toc155976765"/>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8"/>
      <w:bookmarkEnd w:id="509"/>
      <w:bookmarkEnd w:id="510"/>
      <w:bookmarkEnd w:id="511"/>
      <w:bookmarkEnd w:id="512"/>
      <w:bookmarkEnd w:id="513"/>
      <w:bookmarkEnd w:id="514"/>
      <w:bookmarkEnd w:id="515"/>
      <w:r w:rsidR="00E1337D" w:rsidRPr="00603221">
        <w:rPr>
          <w:rFonts w:cs="Tahoma"/>
          <w:lang w:val="el-GR"/>
        </w:rPr>
        <w:t xml:space="preserve"> </w:t>
      </w:r>
    </w:p>
    <w:p w14:paraId="52B40B7B" w14:textId="77777777" w:rsidR="002556A3" w:rsidRPr="00603221" w:rsidRDefault="002556A3" w:rsidP="002556A3">
      <w:pPr>
        <w:pStyle w:val="normalwithoutspacing"/>
        <w:rPr>
          <w:i/>
          <w:color w:val="5B9BD5"/>
        </w:rPr>
      </w:pPr>
    </w:p>
    <w:p w14:paraId="6029425A" w14:textId="77777777" w:rsidR="002556A3" w:rsidRPr="003A661C" w:rsidRDefault="002556A3" w:rsidP="00DC759B">
      <w:pPr>
        <w:pStyle w:val="3"/>
        <w:numPr>
          <w:ilvl w:val="2"/>
          <w:numId w:val="16"/>
        </w:numPr>
        <w:ind w:left="1134" w:hanging="414"/>
        <w:rPr>
          <w:rFonts w:cs="Tahoma"/>
          <w:lang w:val="en-US"/>
        </w:rPr>
      </w:pPr>
      <w:bookmarkStart w:id="516" w:name="_Toc155869927"/>
      <w:bookmarkStart w:id="517" w:name="_Toc155976766"/>
      <w:r w:rsidRPr="003A661C">
        <w:rPr>
          <w:rFonts w:cs="Tahoma"/>
          <w:lang w:val="el-GR"/>
        </w:rPr>
        <w:t>Συντήρηση (</w:t>
      </w:r>
      <w:r w:rsidRPr="003A661C">
        <w:rPr>
          <w:rFonts w:cs="Tahoma"/>
          <w:lang w:val="en-US"/>
        </w:rPr>
        <w:t>Software Assurance)</w:t>
      </w:r>
      <w:bookmarkEnd w:id="516"/>
      <w:bookmarkEnd w:id="517"/>
    </w:p>
    <w:p w14:paraId="29E35A47" w14:textId="77777777" w:rsidR="002556A3" w:rsidRPr="00E7379C" w:rsidRDefault="002556A3" w:rsidP="002556A3">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6"/>
        <w:gridCol w:w="3392"/>
        <w:gridCol w:w="1208"/>
        <w:gridCol w:w="874"/>
        <w:gridCol w:w="1404"/>
        <w:gridCol w:w="1406"/>
        <w:gridCol w:w="1406"/>
        <w:gridCol w:w="1404"/>
        <w:gridCol w:w="1406"/>
        <w:gridCol w:w="1404"/>
      </w:tblGrid>
      <w:tr w:rsidR="00265F21" w:rsidRPr="00401692" w14:paraId="7BA57DCC" w14:textId="77777777" w:rsidTr="003A661C">
        <w:trPr>
          <w:cantSplit/>
          <w:trHeight w:val="1086"/>
          <w:tblHeader/>
        </w:trPr>
        <w:tc>
          <w:tcPr>
            <w:tcW w:w="225" w:type="pct"/>
            <w:shd w:val="pct15" w:color="auto" w:fill="FFFFFF"/>
            <w:vAlign w:val="center"/>
          </w:tcPr>
          <w:p w14:paraId="120B18A2" w14:textId="77777777" w:rsidR="001B7C52" w:rsidRPr="00E7379C" w:rsidRDefault="001B7C52" w:rsidP="001B7C52">
            <w:pPr>
              <w:spacing w:after="0"/>
              <w:ind w:left="-108" w:right="-88"/>
              <w:jc w:val="center"/>
              <w:rPr>
                <w:sz w:val="18"/>
                <w:szCs w:val="18"/>
                <w:lang w:val="el-GR"/>
              </w:rPr>
            </w:pPr>
            <w:r w:rsidRPr="00E7379C">
              <w:rPr>
                <w:sz w:val="18"/>
                <w:szCs w:val="18"/>
                <w:lang w:val="el-GR"/>
              </w:rPr>
              <w:t>Α/Α</w:t>
            </w:r>
          </w:p>
        </w:tc>
        <w:tc>
          <w:tcPr>
            <w:tcW w:w="1165" w:type="pct"/>
            <w:shd w:val="pct15" w:color="auto" w:fill="FFFFFF"/>
            <w:vAlign w:val="center"/>
          </w:tcPr>
          <w:p w14:paraId="4EBCB33A" w14:textId="77777777" w:rsidR="001B7C52" w:rsidRPr="00E7379C" w:rsidRDefault="001B7C52" w:rsidP="001B7C52">
            <w:pPr>
              <w:spacing w:after="0"/>
              <w:jc w:val="center"/>
              <w:rPr>
                <w:sz w:val="18"/>
                <w:szCs w:val="18"/>
                <w:lang w:val="el-GR"/>
              </w:rPr>
            </w:pPr>
            <w:r w:rsidRPr="00E7379C">
              <w:rPr>
                <w:sz w:val="18"/>
                <w:szCs w:val="18"/>
                <w:lang w:val="el-GR"/>
              </w:rPr>
              <w:t>ΠΕΡΙΓΡΑΦΗ</w:t>
            </w:r>
          </w:p>
        </w:tc>
        <w:tc>
          <w:tcPr>
            <w:tcW w:w="415" w:type="pct"/>
            <w:shd w:val="pct15" w:color="auto" w:fill="FFFFFF"/>
            <w:vAlign w:val="center"/>
          </w:tcPr>
          <w:p w14:paraId="539D8B84" w14:textId="77777777" w:rsidR="001B7C52" w:rsidRPr="00E7379C" w:rsidRDefault="001B7C52" w:rsidP="001B7C52">
            <w:pPr>
              <w:spacing w:after="0"/>
              <w:jc w:val="center"/>
              <w:rPr>
                <w:sz w:val="12"/>
                <w:szCs w:val="12"/>
                <w:lang w:val="el-GR"/>
              </w:rPr>
            </w:pPr>
            <w:r w:rsidRPr="00E7379C">
              <w:rPr>
                <w:sz w:val="12"/>
                <w:szCs w:val="12"/>
                <w:lang w:val="el-GR"/>
              </w:rPr>
              <w:t>ΚΩΔ. ΠΑΡΑΔΟΤΕΟΥ</w:t>
            </w:r>
          </w:p>
        </w:tc>
        <w:tc>
          <w:tcPr>
            <w:tcW w:w="300" w:type="pct"/>
            <w:shd w:val="pct15" w:color="auto" w:fill="FFFFFF"/>
            <w:vAlign w:val="center"/>
          </w:tcPr>
          <w:p w14:paraId="5DFE19AC" w14:textId="77777777" w:rsidR="001B7C52" w:rsidRPr="00E7379C" w:rsidRDefault="001B7C52" w:rsidP="001B7C52">
            <w:pPr>
              <w:spacing w:after="0"/>
              <w:jc w:val="center"/>
              <w:rPr>
                <w:sz w:val="18"/>
                <w:szCs w:val="18"/>
                <w:lang w:val="el-GR"/>
              </w:rPr>
            </w:pPr>
            <w:r w:rsidRPr="00E7379C">
              <w:rPr>
                <w:sz w:val="18"/>
                <w:szCs w:val="18"/>
                <w:lang w:val="el-GR"/>
              </w:rPr>
              <w:t>ΠΟΣΟΤΗΤΑ</w:t>
            </w:r>
          </w:p>
        </w:tc>
        <w:tc>
          <w:tcPr>
            <w:tcW w:w="482" w:type="pct"/>
            <w:shd w:val="pct15" w:color="auto" w:fill="FFFFFF"/>
            <w:vAlign w:val="center"/>
          </w:tcPr>
          <w:p w14:paraId="25B7885C" w14:textId="77777777" w:rsidR="001B7C52" w:rsidRPr="00E7379C" w:rsidRDefault="001B7C52" w:rsidP="001B7C52">
            <w:pPr>
              <w:spacing w:after="0"/>
              <w:jc w:val="center"/>
              <w:rPr>
                <w:spacing w:val="-4"/>
                <w:sz w:val="18"/>
                <w:szCs w:val="18"/>
                <w:lang w:val="el-GR"/>
              </w:rPr>
            </w:pPr>
            <w:r>
              <w:rPr>
                <w:spacing w:val="-4"/>
                <w:sz w:val="18"/>
                <w:szCs w:val="18"/>
                <w:lang w:val="el-GR"/>
              </w:rPr>
              <w:t xml:space="preserve">ΕΤΗΣΙΑ  </w:t>
            </w:r>
            <w:r w:rsidRPr="00E7379C">
              <w:rPr>
                <w:spacing w:val="-4"/>
                <w:sz w:val="18"/>
                <w:szCs w:val="18"/>
                <w:lang w:val="el-GR"/>
              </w:rPr>
              <w:t>ΤΙΜΗ</w:t>
            </w:r>
          </w:p>
          <w:p w14:paraId="7D85D1A6" w14:textId="4DA605A3" w:rsidR="001B7C52" w:rsidRPr="00E7379C" w:rsidRDefault="001B7C52" w:rsidP="001B7C52">
            <w:pPr>
              <w:spacing w:after="0"/>
              <w:jc w:val="center"/>
              <w:rPr>
                <w:sz w:val="18"/>
                <w:szCs w:val="18"/>
                <w:lang w:val="el-GR"/>
              </w:rPr>
            </w:pPr>
            <w:r w:rsidRPr="00E7379C">
              <w:rPr>
                <w:spacing w:val="-4"/>
                <w:sz w:val="18"/>
                <w:szCs w:val="18"/>
                <w:lang w:val="el-GR"/>
              </w:rPr>
              <w:t>ΜΟΝΑΔΑΣ</w:t>
            </w:r>
            <w:r>
              <w:rPr>
                <w:spacing w:val="-4"/>
                <w:sz w:val="18"/>
                <w:szCs w:val="18"/>
                <w:lang w:val="el-GR"/>
              </w:rPr>
              <w:t xml:space="preserve"> (ΧΩΡΙΣ ΦΠΑ)</w:t>
            </w:r>
          </w:p>
        </w:tc>
        <w:tc>
          <w:tcPr>
            <w:tcW w:w="483" w:type="pct"/>
            <w:shd w:val="pct15" w:color="auto" w:fill="FFFFFF"/>
            <w:vAlign w:val="center"/>
          </w:tcPr>
          <w:p w14:paraId="68D09292" w14:textId="1BA706F6" w:rsidR="001B7C52" w:rsidRDefault="001B7C52" w:rsidP="001B7C52">
            <w:pPr>
              <w:spacing w:after="0"/>
              <w:jc w:val="center"/>
              <w:rPr>
                <w:spacing w:val="-4"/>
                <w:sz w:val="18"/>
                <w:szCs w:val="18"/>
                <w:lang w:val="el-GR"/>
              </w:rPr>
            </w:pPr>
            <w:r w:rsidRPr="001B7C52">
              <w:rPr>
                <w:spacing w:val="-4"/>
                <w:sz w:val="18"/>
                <w:szCs w:val="18"/>
                <w:lang w:val="el-GR"/>
              </w:rPr>
              <w:t>ΣΥΝΟΛΙΚΟ ΚΟΣΤΟΣ 1</w:t>
            </w:r>
            <w:r>
              <w:rPr>
                <w:spacing w:val="-4"/>
                <w:sz w:val="18"/>
                <w:szCs w:val="18"/>
                <w:lang w:val="el-GR"/>
              </w:rPr>
              <w:t>ου</w:t>
            </w:r>
            <w:r w:rsidRPr="001B7C52">
              <w:rPr>
                <w:spacing w:val="-4"/>
                <w:sz w:val="18"/>
                <w:szCs w:val="18"/>
                <w:lang w:val="el-GR"/>
              </w:rPr>
              <w:t xml:space="preserve"> ΕΤΟΥΣ</w:t>
            </w:r>
          </w:p>
          <w:p w14:paraId="782BC9B3" w14:textId="405CFBBE" w:rsidR="001B7C52" w:rsidRPr="003A661C" w:rsidRDefault="001B7C52" w:rsidP="001B7C52">
            <w:pPr>
              <w:spacing w:after="0"/>
              <w:jc w:val="center"/>
              <w:rPr>
                <w:spacing w:val="-4"/>
                <w:sz w:val="18"/>
                <w:szCs w:val="18"/>
                <w:lang w:val="el-GR"/>
              </w:rPr>
            </w:pPr>
            <w:r>
              <w:rPr>
                <w:spacing w:val="-4"/>
                <w:sz w:val="18"/>
                <w:szCs w:val="18"/>
                <w:lang w:val="el-GR"/>
              </w:rPr>
              <w:t>(ΧΩΡΙΣ ΦΠΑ)</w:t>
            </w:r>
          </w:p>
        </w:tc>
        <w:tc>
          <w:tcPr>
            <w:tcW w:w="483" w:type="pct"/>
            <w:shd w:val="pct15" w:color="auto" w:fill="FFFFFF"/>
            <w:vAlign w:val="center"/>
          </w:tcPr>
          <w:p w14:paraId="7455D509" w14:textId="71C2DE3C" w:rsidR="001B7C52" w:rsidRDefault="001B7C52" w:rsidP="001B7C52">
            <w:pPr>
              <w:spacing w:after="0"/>
              <w:jc w:val="center"/>
              <w:rPr>
                <w:spacing w:val="-4"/>
                <w:sz w:val="18"/>
                <w:szCs w:val="18"/>
                <w:lang w:val="el-GR"/>
              </w:rPr>
            </w:pPr>
            <w:r w:rsidRPr="00551289">
              <w:rPr>
                <w:spacing w:val="-4"/>
                <w:sz w:val="18"/>
                <w:szCs w:val="18"/>
                <w:lang w:val="el-GR"/>
              </w:rPr>
              <w:t xml:space="preserve">ΣΥΝΟΛΙΚΟ ΚΟΣΤΟΣ </w:t>
            </w:r>
            <w:r>
              <w:rPr>
                <w:spacing w:val="-4"/>
                <w:sz w:val="18"/>
                <w:szCs w:val="18"/>
                <w:lang w:val="el-GR"/>
              </w:rPr>
              <w:t xml:space="preserve">2ου </w:t>
            </w:r>
            <w:r w:rsidRPr="00551289">
              <w:rPr>
                <w:spacing w:val="-4"/>
                <w:sz w:val="18"/>
                <w:szCs w:val="18"/>
                <w:lang w:val="el-GR"/>
              </w:rPr>
              <w:t xml:space="preserve"> ΕΤΟΥΣ</w:t>
            </w:r>
          </w:p>
          <w:p w14:paraId="42E5DFA6" w14:textId="183B50D2" w:rsidR="001B7C52" w:rsidRPr="00E7379C" w:rsidRDefault="001B7C52" w:rsidP="001B7C52">
            <w:pPr>
              <w:spacing w:after="0"/>
              <w:jc w:val="center"/>
              <w:rPr>
                <w:sz w:val="18"/>
                <w:szCs w:val="18"/>
                <w:lang w:val="el-GR"/>
              </w:rPr>
            </w:pPr>
            <w:r>
              <w:rPr>
                <w:spacing w:val="-4"/>
                <w:sz w:val="18"/>
                <w:szCs w:val="18"/>
                <w:lang w:val="el-GR"/>
              </w:rPr>
              <w:t>(ΧΩΡΙΣ ΦΠΑ)</w:t>
            </w:r>
          </w:p>
        </w:tc>
        <w:tc>
          <w:tcPr>
            <w:tcW w:w="482" w:type="pct"/>
            <w:shd w:val="pct15" w:color="auto" w:fill="FFFFFF"/>
            <w:vAlign w:val="center"/>
          </w:tcPr>
          <w:p w14:paraId="2D34951E" w14:textId="0605DAA7" w:rsidR="001B7C52" w:rsidRPr="003A661C" w:rsidRDefault="001B7C52" w:rsidP="001B7C52">
            <w:pPr>
              <w:spacing w:after="0"/>
              <w:jc w:val="center"/>
              <w:rPr>
                <w:spacing w:val="-4"/>
                <w:sz w:val="18"/>
                <w:szCs w:val="18"/>
                <w:lang w:val="el-GR"/>
              </w:rPr>
            </w:pPr>
            <w:r w:rsidRPr="001B7C52">
              <w:rPr>
                <w:spacing w:val="-4"/>
                <w:sz w:val="18"/>
                <w:szCs w:val="18"/>
                <w:lang w:val="el-GR"/>
              </w:rPr>
              <w:t>ΣΥΝΟΛΙΚΟ ΚΟΣΤΟΣ 3</w:t>
            </w:r>
            <w:r>
              <w:rPr>
                <w:spacing w:val="-4"/>
                <w:sz w:val="18"/>
                <w:szCs w:val="18"/>
                <w:lang w:val="el-GR"/>
              </w:rPr>
              <w:t>ου</w:t>
            </w:r>
            <w:r w:rsidRPr="001B7C52">
              <w:rPr>
                <w:spacing w:val="-4"/>
                <w:sz w:val="18"/>
                <w:szCs w:val="18"/>
                <w:lang w:val="el-GR"/>
              </w:rPr>
              <w:t xml:space="preserve"> ΕΤΟΥΣ</w:t>
            </w:r>
            <w:r>
              <w:rPr>
                <w:spacing w:val="-4"/>
                <w:sz w:val="18"/>
                <w:szCs w:val="18"/>
                <w:lang w:val="el-GR"/>
              </w:rPr>
              <w:t xml:space="preserve"> (ΧΩΡΙΣ ΦΠΑ)</w:t>
            </w:r>
          </w:p>
        </w:tc>
        <w:tc>
          <w:tcPr>
            <w:tcW w:w="483" w:type="pct"/>
            <w:shd w:val="pct15" w:color="auto" w:fill="FFFFFF"/>
            <w:vAlign w:val="center"/>
          </w:tcPr>
          <w:p w14:paraId="7345A7A2" w14:textId="77777777" w:rsidR="001B7C52" w:rsidRDefault="001B7C52" w:rsidP="001B7C52">
            <w:pPr>
              <w:spacing w:after="0"/>
              <w:jc w:val="center"/>
              <w:rPr>
                <w:spacing w:val="-4"/>
                <w:sz w:val="18"/>
                <w:szCs w:val="18"/>
                <w:lang w:val="el-GR"/>
              </w:rPr>
            </w:pPr>
            <w:r w:rsidRPr="00551289">
              <w:rPr>
                <w:spacing w:val="-4"/>
                <w:sz w:val="18"/>
                <w:szCs w:val="18"/>
                <w:lang w:val="el-GR"/>
              </w:rPr>
              <w:t>ΣΥΝΟΛΙΚΟ ΚΟΣΤΟΣ ΤΡΙΕΤΙΑΣ</w:t>
            </w:r>
          </w:p>
          <w:p w14:paraId="14E3849E" w14:textId="523CE9A9" w:rsidR="001B7C52" w:rsidRPr="001B7C52" w:rsidRDefault="001B7C52" w:rsidP="001B7C52">
            <w:pPr>
              <w:spacing w:after="0"/>
              <w:jc w:val="center"/>
              <w:rPr>
                <w:spacing w:val="-4"/>
                <w:sz w:val="18"/>
                <w:szCs w:val="18"/>
                <w:lang w:val="el-GR"/>
              </w:rPr>
            </w:pPr>
            <w:r>
              <w:rPr>
                <w:spacing w:val="-4"/>
                <w:sz w:val="18"/>
                <w:szCs w:val="18"/>
                <w:lang w:val="el-GR"/>
              </w:rPr>
              <w:t>(ΧΩΡΙΣ ΦΠΑ)</w:t>
            </w:r>
          </w:p>
        </w:tc>
        <w:tc>
          <w:tcPr>
            <w:tcW w:w="482" w:type="pct"/>
            <w:shd w:val="pct15" w:color="auto" w:fill="FFFFFF"/>
            <w:vAlign w:val="center"/>
          </w:tcPr>
          <w:p w14:paraId="5821817B" w14:textId="29A1EE8B" w:rsidR="001B7C52" w:rsidRDefault="001B7C52" w:rsidP="001B7C52">
            <w:pPr>
              <w:spacing w:after="0"/>
              <w:jc w:val="center"/>
              <w:rPr>
                <w:spacing w:val="-4"/>
                <w:sz w:val="18"/>
                <w:szCs w:val="18"/>
                <w:lang w:val="el-GR"/>
              </w:rPr>
            </w:pPr>
            <w:r w:rsidRPr="003A661C">
              <w:rPr>
                <w:spacing w:val="-4"/>
                <w:sz w:val="18"/>
                <w:szCs w:val="18"/>
                <w:lang w:val="el-GR"/>
              </w:rPr>
              <w:t>ΣΥΝΟΛΙΚΟ ΚΟΣΤΟΣ ΤΡΙΕΤΙΑΣ</w:t>
            </w:r>
          </w:p>
          <w:p w14:paraId="5549649B" w14:textId="0C42D048" w:rsidR="001B7C52" w:rsidRPr="003A661C" w:rsidRDefault="001B7C52" w:rsidP="001B7C52">
            <w:pPr>
              <w:spacing w:after="0"/>
              <w:jc w:val="center"/>
              <w:rPr>
                <w:spacing w:val="-4"/>
                <w:sz w:val="18"/>
                <w:szCs w:val="18"/>
                <w:lang w:val="el-GR"/>
              </w:rPr>
            </w:pPr>
            <w:r>
              <w:rPr>
                <w:spacing w:val="-4"/>
                <w:sz w:val="18"/>
                <w:szCs w:val="18"/>
                <w:lang w:val="el-GR"/>
              </w:rPr>
              <w:t>(ΜΕ ΦΠΑ)</w:t>
            </w:r>
          </w:p>
        </w:tc>
      </w:tr>
      <w:tr w:rsidR="001B7C52" w:rsidRPr="00E7379C" w14:paraId="006B3818"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619D6E1F"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w:t>
            </w:r>
          </w:p>
        </w:tc>
        <w:tc>
          <w:tcPr>
            <w:tcW w:w="1165" w:type="pct"/>
            <w:tcBorders>
              <w:top w:val="nil"/>
              <w:left w:val="nil"/>
              <w:bottom w:val="single" w:sz="4" w:space="0" w:color="auto"/>
              <w:right w:val="single" w:sz="4" w:space="0" w:color="auto"/>
            </w:tcBorders>
            <w:shd w:val="clear" w:color="auto" w:fill="auto"/>
            <w:vAlign w:val="center"/>
          </w:tcPr>
          <w:p w14:paraId="6F968A01" w14:textId="77777777" w:rsidR="001B7C52" w:rsidRPr="003A661C" w:rsidRDefault="001B7C52" w:rsidP="001B7C52">
            <w:pPr>
              <w:spacing w:before="100" w:beforeAutospacing="1" w:after="100" w:afterAutospacing="1"/>
              <w:jc w:val="left"/>
              <w:rPr>
                <w:sz w:val="16"/>
                <w:szCs w:val="16"/>
                <w:lang w:val="el-GR"/>
              </w:rPr>
            </w:pPr>
            <w:r w:rsidRPr="003A661C">
              <w:rPr>
                <w:rFonts w:ascii="Calibri" w:hAnsi="Calibri" w:cs="Calibri"/>
                <w:color w:val="000000"/>
                <w:sz w:val="16"/>
                <w:szCs w:val="16"/>
              </w:rPr>
              <w:t>Office Standard ALng SA</w:t>
            </w:r>
          </w:p>
        </w:tc>
        <w:tc>
          <w:tcPr>
            <w:tcW w:w="415" w:type="pct"/>
            <w:vAlign w:val="center"/>
          </w:tcPr>
          <w:p w14:paraId="168E17DC" w14:textId="77777777" w:rsidR="001B7C52" w:rsidRPr="003A661C" w:rsidRDefault="001B7C52" w:rsidP="001B7C52">
            <w:pPr>
              <w:spacing w:before="100" w:beforeAutospacing="1" w:after="100" w:afterAutospacing="1"/>
              <w:rPr>
                <w:sz w:val="16"/>
                <w:szCs w:val="16"/>
                <w:lang w:val="el-GR"/>
              </w:rPr>
            </w:pPr>
            <w:r w:rsidRPr="003A661C">
              <w:rPr>
                <w:rFonts w:ascii="Calibri" w:hAnsi="Calibri" w:cs="Calibri"/>
                <w:color w:val="000000"/>
                <w:sz w:val="16"/>
                <w:szCs w:val="16"/>
              </w:rPr>
              <w:t>021-05464</w:t>
            </w:r>
          </w:p>
        </w:tc>
        <w:tc>
          <w:tcPr>
            <w:tcW w:w="300" w:type="pct"/>
            <w:tcBorders>
              <w:top w:val="nil"/>
              <w:left w:val="nil"/>
              <w:bottom w:val="single" w:sz="4" w:space="0" w:color="auto"/>
              <w:right w:val="single" w:sz="4" w:space="0" w:color="auto"/>
            </w:tcBorders>
            <w:shd w:val="clear" w:color="auto" w:fill="auto"/>
            <w:vAlign w:val="center"/>
          </w:tcPr>
          <w:p w14:paraId="64361DA0" w14:textId="77777777" w:rsidR="001B7C52" w:rsidRPr="003A661C" w:rsidRDefault="001B7C52" w:rsidP="001B7C52">
            <w:pPr>
              <w:spacing w:before="100" w:beforeAutospacing="1" w:after="100" w:afterAutospacing="1"/>
              <w:rPr>
                <w:sz w:val="18"/>
                <w:szCs w:val="18"/>
                <w:lang w:val="el-GR"/>
              </w:rPr>
            </w:pPr>
            <w:r w:rsidRPr="003A661C">
              <w:rPr>
                <w:rFonts w:ascii="Calibri" w:hAnsi="Calibri" w:cs="Calibri"/>
                <w:sz w:val="16"/>
                <w:szCs w:val="16"/>
                <w:lang w:val="en-US"/>
              </w:rPr>
              <w:t>13</w:t>
            </w:r>
            <w:r w:rsidRPr="003A661C">
              <w:rPr>
                <w:rFonts w:ascii="Calibri" w:hAnsi="Calibri" w:cs="Calibri"/>
                <w:sz w:val="16"/>
                <w:szCs w:val="16"/>
              </w:rPr>
              <w:t>.</w:t>
            </w:r>
            <w:r w:rsidRPr="003A661C">
              <w:rPr>
                <w:rFonts w:ascii="Calibri" w:hAnsi="Calibri" w:cs="Calibri"/>
                <w:sz w:val="16"/>
                <w:szCs w:val="16"/>
                <w:lang w:val="en-US"/>
              </w:rPr>
              <w:t>000</w:t>
            </w:r>
          </w:p>
        </w:tc>
        <w:tc>
          <w:tcPr>
            <w:tcW w:w="482" w:type="pct"/>
            <w:vAlign w:val="center"/>
          </w:tcPr>
          <w:p w14:paraId="0B1B60A4"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34571B11"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0CB62A74" w14:textId="77777777" w:rsidR="001B7C52" w:rsidRPr="00E7379C" w:rsidRDefault="001B7C52" w:rsidP="001B7C52">
            <w:pPr>
              <w:spacing w:before="100" w:beforeAutospacing="1" w:after="100" w:afterAutospacing="1"/>
              <w:rPr>
                <w:sz w:val="18"/>
                <w:szCs w:val="18"/>
                <w:lang w:val="el-GR"/>
              </w:rPr>
            </w:pPr>
          </w:p>
        </w:tc>
        <w:tc>
          <w:tcPr>
            <w:tcW w:w="482" w:type="pct"/>
            <w:vAlign w:val="center"/>
          </w:tcPr>
          <w:p w14:paraId="43875E5C" w14:textId="77777777" w:rsidR="001B7C52" w:rsidRPr="00E7379C" w:rsidRDefault="001B7C52" w:rsidP="001B7C52">
            <w:pPr>
              <w:spacing w:before="100" w:beforeAutospacing="1" w:after="100" w:afterAutospacing="1"/>
              <w:rPr>
                <w:sz w:val="18"/>
                <w:szCs w:val="18"/>
                <w:lang w:val="el-GR"/>
              </w:rPr>
            </w:pPr>
          </w:p>
        </w:tc>
        <w:tc>
          <w:tcPr>
            <w:tcW w:w="483" w:type="pct"/>
          </w:tcPr>
          <w:p w14:paraId="3CA43A0B" w14:textId="77777777" w:rsidR="001B7C52" w:rsidRPr="00E7379C" w:rsidRDefault="001B7C52" w:rsidP="001B7C52">
            <w:pPr>
              <w:spacing w:before="100" w:beforeAutospacing="1" w:after="100" w:afterAutospacing="1"/>
              <w:rPr>
                <w:sz w:val="18"/>
                <w:szCs w:val="18"/>
                <w:lang w:val="el-GR"/>
              </w:rPr>
            </w:pPr>
          </w:p>
        </w:tc>
        <w:tc>
          <w:tcPr>
            <w:tcW w:w="482" w:type="pct"/>
          </w:tcPr>
          <w:p w14:paraId="3B3BCE6E" w14:textId="77636EF2" w:rsidR="001B7C52" w:rsidRPr="00E7379C" w:rsidRDefault="001B7C52" w:rsidP="001B7C52">
            <w:pPr>
              <w:spacing w:before="100" w:beforeAutospacing="1" w:after="100" w:afterAutospacing="1"/>
              <w:rPr>
                <w:sz w:val="18"/>
                <w:szCs w:val="18"/>
                <w:lang w:val="el-GR"/>
              </w:rPr>
            </w:pPr>
          </w:p>
        </w:tc>
      </w:tr>
      <w:tr w:rsidR="001B7C52" w:rsidRPr="00E7379C" w14:paraId="3F16BB39"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2C5393F0"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2</w:t>
            </w:r>
          </w:p>
        </w:tc>
        <w:tc>
          <w:tcPr>
            <w:tcW w:w="1165" w:type="pct"/>
            <w:tcBorders>
              <w:top w:val="nil"/>
              <w:left w:val="nil"/>
              <w:bottom w:val="single" w:sz="4" w:space="0" w:color="auto"/>
              <w:right w:val="single" w:sz="4" w:space="0" w:color="auto"/>
            </w:tcBorders>
            <w:shd w:val="clear" w:color="auto" w:fill="auto"/>
            <w:vAlign w:val="center"/>
          </w:tcPr>
          <w:p w14:paraId="1D5F1FE7"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 xml:space="preserve">Office Professional Plus ALng SA </w:t>
            </w:r>
          </w:p>
        </w:tc>
        <w:tc>
          <w:tcPr>
            <w:tcW w:w="415" w:type="pct"/>
            <w:vAlign w:val="center"/>
          </w:tcPr>
          <w:p w14:paraId="6F55C0B9"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269-05704</w:t>
            </w:r>
          </w:p>
        </w:tc>
        <w:tc>
          <w:tcPr>
            <w:tcW w:w="300" w:type="pct"/>
            <w:tcBorders>
              <w:top w:val="nil"/>
              <w:left w:val="nil"/>
              <w:bottom w:val="single" w:sz="4" w:space="0" w:color="auto"/>
              <w:right w:val="single" w:sz="4" w:space="0" w:color="auto"/>
            </w:tcBorders>
            <w:shd w:val="clear" w:color="auto" w:fill="auto"/>
            <w:vAlign w:val="center"/>
          </w:tcPr>
          <w:p w14:paraId="47CF68B3" w14:textId="77777777" w:rsidR="001B7C52" w:rsidRPr="003A661C" w:rsidRDefault="001B7C52" w:rsidP="001B7C52">
            <w:pPr>
              <w:spacing w:before="100" w:beforeAutospacing="1" w:after="100" w:afterAutospacing="1"/>
              <w:rPr>
                <w:sz w:val="18"/>
                <w:szCs w:val="18"/>
                <w:lang w:val="el-GR"/>
              </w:rPr>
            </w:pPr>
            <w:r w:rsidRPr="003A661C">
              <w:rPr>
                <w:rFonts w:ascii="Calibri" w:hAnsi="Calibri" w:cs="Calibri"/>
                <w:sz w:val="16"/>
                <w:szCs w:val="16"/>
              </w:rPr>
              <w:t>100</w:t>
            </w:r>
          </w:p>
        </w:tc>
        <w:tc>
          <w:tcPr>
            <w:tcW w:w="482" w:type="pct"/>
            <w:vAlign w:val="center"/>
          </w:tcPr>
          <w:p w14:paraId="7AF07FA7"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775E27B2"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7225C595" w14:textId="77777777" w:rsidR="001B7C52" w:rsidRPr="00E7379C" w:rsidRDefault="001B7C52" w:rsidP="001B7C52">
            <w:pPr>
              <w:spacing w:before="100" w:beforeAutospacing="1" w:after="100" w:afterAutospacing="1"/>
              <w:rPr>
                <w:sz w:val="18"/>
                <w:szCs w:val="18"/>
                <w:lang w:val="el-GR"/>
              </w:rPr>
            </w:pPr>
          </w:p>
        </w:tc>
        <w:tc>
          <w:tcPr>
            <w:tcW w:w="482" w:type="pct"/>
            <w:vAlign w:val="center"/>
          </w:tcPr>
          <w:p w14:paraId="2E19D0F4" w14:textId="77777777" w:rsidR="001B7C52" w:rsidRPr="00E7379C" w:rsidRDefault="001B7C52" w:rsidP="001B7C52">
            <w:pPr>
              <w:spacing w:before="100" w:beforeAutospacing="1" w:after="100" w:afterAutospacing="1"/>
              <w:rPr>
                <w:sz w:val="18"/>
                <w:szCs w:val="18"/>
                <w:lang w:val="el-GR"/>
              </w:rPr>
            </w:pPr>
          </w:p>
        </w:tc>
        <w:tc>
          <w:tcPr>
            <w:tcW w:w="483" w:type="pct"/>
          </w:tcPr>
          <w:p w14:paraId="35CFAA48" w14:textId="77777777" w:rsidR="001B7C52" w:rsidRPr="00E7379C" w:rsidRDefault="001B7C52" w:rsidP="001B7C52">
            <w:pPr>
              <w:spacing w:before="100" w:beforeAutospacing="1" w:after="100" w:afterAutospacing="1"/>
              <w:rPr>
                <w:sz w:val="18"/>
                <w:szCs w:val="18"/>
                <w:lang w:val="el-GR"/>
              </w:rPr>
            </w:pPr>
          </w:p>
        </w:tc>
        <w:tc>
          <w:tcPr>
            <w:tcW w:w="482" w:type="pct"/>
          </w:tcPr>
          <w:p w14:paraId="2F71E2CE" w14:textId="035382DA" w:rsidR="001B7C52" w:rsidRPr="00E7379C" w:rsidRDefault="001B7C52" w:rsidP="001B7C52">
            <w:pPr>
              <w:spacing w:before="100" w:beforeAutospacing="1" w:after="100" w:afterAutospacing="1"/>
              <w:rPr>
                <w:sz w:val="18"/>
                <w:szCs w:val="18"/>
                <w:lang w:val="el-GR"/>
              </w:rPr>
            </w:pPr>
          </w:p>
        </w:tc>
      </w:tr>
      <w:tr w:rsidR="001B7C52" w:rsidRPr="00E7379C" w14:paraId="0CB24DFA"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661950FF"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3</w:t>
            </w:r>
          </w:p>
        </w:tc>
        <w:tc>
          <w:tcPr>
            <w:tcW w:w="1165" w:type="pct"/>
            <w:tcBorders>
              <w:top w:val="nil"/>
              <w:left w:val="nil"/>
              <w:bottom w:val="single" w:sz="4" w:space="0" w:color="auto"/>
              <w:right w:val="single" w:sz="4" w:space="0" w:color="auto"/>
            </w:tcBorders>
            <w:shd w:val="clear" w:color="auto" w:fill="auto"/>
            <w:vAlign w:val="center"/>
          </w:tcPr>
          <w:p w14:paraId="744537ED"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color w:val="000000"/>
                <w:sz w:val="16"/>
                <w:szCs w:val="16"/>
              </w:rPr>
              <w:t>Win Server DC Core ALng SA 2L</w:t>
            </w:r>
          </w:p>
        </w:tc>
        <w:tc>
          <w:tcPr>
            <w:tcW w:w="415" w:type="pct"/>
            <w:tcBorders>
              <w:bottom w:val="single" w:sz="4" w:space="0" w:color="auto"/>
            </w:tcBorders>
            <w:vAlign w:val="center"/>
          </w:tcPr>
          <w:p w14:paraId="1A329685"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color w:val="000000"/>
                <w:sz w:val="16"/>
                <w:szCs w:val="16"/>
              </w:rPr>
              <w:t>9EA-00278</w:t>
            </w:r>
          </w:p>
        </w:tc>
        <w:tc>
          <w:tcPr>
            <w:tcW w:w="300" w:type="pct"/>
            <w:tcBorders>
              <w:top w:val="nil"/>
              <w:left w:val="nil"/>
              <w:bottom w:val="single" w:sz="4" w:space="0" w:color="auto"/>
              <w:right w:val="single" w:sz="4" w:space="0" w:color="auto"/>
            </w:tcBorders>
            <w:shd w:val="clear" w:color="auto" w:fill="auto"/>
            <w:vAlign w:val="center"/>
          </w:tcPr>
          <w:p w14:paraId="21C51D52" w14:textId="77777777" w:rsidR="001B7C52" w:rsidRPr="003A661C" w:rsidRDefault="001B7C52" w:rsidP="001B7C52">
            <w:pPr>
              <w:spacing w:before="100" w:beforeAutospacing="1" w:after="100" w:afterAutospacing="1"/>
              <w:rPr>
                <w:sz w:val="18"/>
                <w:szCs w:val="18"/>
                <w:lang w:val="el-GR"/>
              </w:rPr>
            </w:pPr>
            <w:r w:rsidRPr="003A661C">
              <w:rPr>
                <w:rFonts w:ascii="Calibri" w:hAnsi="Calibri" w:cs="Calibri"/>
                <w:sz w:val="16"/>
                <w:szCs w:val="16"/>
                <w:lang w:val="en-US"/>
              </w:rPr>
              <w:t>150</w:t>
            </w:r>
          </w:p>
        </w:tc>
        <w:tc>
          <w:tcPr>
            <w:tcW w:w="482" w:type="pct"/>
            <w:tcBorders>
              <w:bottom w:val="single" w:sz="4" w:space="0" w:color="auto"/>
            </w:tcBorders>
            <w:vAlign w:val="center"/>
          </w:tcPr>
          <w:p w14:paraId="2202A4B0"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5A74BBDE"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4B581BE0" w14:textId="77777777" w:rsidR="001B7C52" w:rsidRPr="00E7379C" w:rsidRDefault="001B7C52" w:rsidP="001B7C52">
            <w:pPr>
              <w:spacing w:before="100" w:beforeAutospacing="1" w:after="100" w:afterAutospacing="1"/>
              <w:rPr>
                <w:sz w:val="18"/>
                <w:szCs w:val="18"/>
                <w:lang w:val="el-GR"/>
              </w:rPr>
            </w:pPr>
          </w:p>
        </w:tc>
        <w:tc>
          <w:tcPr>
            <w:tcW w:w="482" w:type="pct"/>
            <w:vAlign w:val="center"/>
          </w:tcPr>
          <w:p w14:paraId="0E322D41" w14:textId="77777777" w:rsidR="001B7C52" w:rsidRPr="00E7379C" w:rsidRDefault="001B7C52" w:rsidP="001B7C52">
            <w:pPr>
              <w:spacing w:before="100" w:beforeAutospacing="1" w:after="100" w:afterAutospacing="1"/>
              <w:rPr>
                <w:sz w:val="18"/>
                <w:szCs w:val="18"/>
                <w:lang w:val="el-GR"/>
              </w:rPr>
            </w:pPr>
          </w:p>
        </w:tc>
        <w:tc>
          <w:tcPr>
            <w:tcW w:w="483" w:type="pct"/>
          </w:tcPr>
          <w:p w14:paraId="5881B33A" w14:textId="77777777" w:rsidR="001B7C52" w:rsidRPr="00E7379C" w:rsidRDefault="001B7C52" w:rsidP="001B7C52">
            <w:pPr>
              <w:spacing w:before="100" w:beforeAutospacing="1" w:after="100" w:afterAutospacing="1"/>
              <w:rPr>
                <w:sz w:val="18"/>
                <w:szCs w:val="18"/>
                <w:lang w:val="el-GR"/>
              </w:rPr>
            </w:pPr>
          </w:p>
        </w:tc>
        <w:tc>
          <w:tcPr>
            <w:tcW w:w="482" w:type="pct"/>
          </w:tcPr>
          <w:p w14:paraId="35FED807" w14:textId="7AC451C4" w:rsidR="001B7C52" w:rsidRPr="00E7379C" w:rsidRDefault="001B7C52" w:rsidP="001B7C52">
            <w:pPr>
              <w:spacing w:before="100" w:beforeAutospacing="1" w:after="100" w:afterAutospacing="1"/>
              <w:rPr>
                <w:sz w:val="18"/>
                <w:szCs w:val="18"/>
                <w:lang w:val="el-GR"/>
              </w:rPr>
            </w:pPr>
          </w:p>
        </w:tc>
      </w:tr>
      <w:tr w:rsidR="001B7C52" w:rsidRPr="00E7379C" w14:paraId="6D1ABA1C"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2F662399"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4</w:t>
            </w:r>
          </w:p>
        </w:tc>
        <w:tc>
          <w:tcPr>
            <w:tcW w:w="1165" w:type="pct"/>
            <w:tcBorders>
              <w:top w:val="nil"/>
              <w:left w:val="nil"/>
              <w:bottom w:val="single" w:sz="4" w:space="0" w:color="auto"/>
              <w:right w:val="single" w:sz="4" w:space="0" w:color="auto"/>
            </w:tcBorders>
            <w:shd w:val="clear" w:color="auto" w:fill="auto"/>
            <w:vAlign w:val="center"/>
          </w:tcPr>
          <w:p w14:paraId="7C706BC3"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color w:val="000000"/>
                <w:sz w:val="16"/>
                <w:szCs w:val="16"/>
              </w:rPr>
              <w:t>Win Server Standard Core ALng SA 2L</w:t>
            </w:r>
          </w:p>
        </w:tc>
        <w:tc>
          <w:tcPr>
            <w:tcW w:w="415" w:type="pct"/>
            <w:tcBorders>
              <w:bottom w:val="single" w:sz="4" w:space="0" w:color="auto"/>
            </w:tcBorders>
            <w:vAlign w:val="center"/>
          </w:tcPr>
          <w:p w14:paraId="43948CF8"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color w:val="000000"/>
                <w:sz w:val="16"/>
                <w:szCs w:val="16"/>
              </w:rPr>
              <w:t>9EM-00270</w:t>
            </w:r>
          </w:p>
        </w:tc>
        <w:tc>
          <w:tcPr>
            <w:tcW w:w="300" w:type="pct"/>
            <w:tcBorders>
              <w:top w:val="nil"/>
              <w:left w:val="nil"/>
              <w:bottom w:val="single" w:sz="4" w:space="0" w:color="auto"/>
              <w:right w:val="single" w:sz="4" w:space="0" w:color="auto"/>
            </w:tcBorders>
            <w:shd w:val="clear" w:color="auto" w:fill="auto"/>
            <w:vAlign w:val="center"/>
          </w:tcPr>
          <w:p w14:paraId="34F0F12B" w14:textId="77777777" w:rsidR="001B7C52" w:rsidRPr="003A661C" w:rsidRDefault="001B7C52" w:rsidP="001B7C52">
            <w:pPr>
              <w:spacing w:before="100" w:beforeAutospacing="1" w:after="100" w:afterAutospacing="1"/>
              <w:rPr>
                <w:sz w:val="18"/>
                <w:szCs w:val="18"/>
                <w:lang w:val="el-GR"/>
              </w:rPr>
            </w:pPr>
            <w:r w:rsidRPr="003A661C">
              <w:rPr>
                <w:rFonts w:ascii="Calibri" w:hAnsi="Calibri" w:cs="Calibri"/>
                <w:sz w:val="16"/>
                <w:szCs w:val="16"/>
                <w:lang w:val="en-US"/>
              </w:rPr>
              <w:t>334</w:t>
            </w:r>
          </w:p>
        </w:tc>
        <w:tc>
          <w:tcPr>
            <w:tcW w:w="482" w:type="pct"/>
            <w:tcBorders>
              <w:bottom w:val="single" w:sz="4" w:space="0" w:color="auto"/>
            </w:tcBorders>
            <w:vAlign w:val="center"/>
          </w:tcPr>
          <w:p w14:paraId="1A60C7C1"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0DDBF562"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4A6161E7" w14:textId="77777777" w:rsidR="001B7C52" w:rsidRPr="00E7379C" w:rsidRDefault="001B7C52" w:rsidP="001B7C52">
            <w:pPr>
              <w:spacing w:before="100" w:beforeAutospacing="1" w:after="100" w:afterAutospacing="1"/>
              <w:rPr>
                <w:sz w:val="18"/>
                <w:szCs w:val="18"/>
                <w:lang w:val="el-GR"/>
              </w:rPr>
            </w:pPr>
          </w:p>
        </w:tc>
        <w:tc>
          <w:tcPr>
            <w:tcW w:w="482" w:type="pct"/>
            <w:vAlign w:val="center"/>
          </w:tcPr>
          <w:p w14:paraId="14F5C8B1" w14:textId="77777777" w:rsidR="001B7C52" w:rsidRPr="00E7379C" w:rsidRDefault="001B7C52" w:rsidP="001B7C52">
            <w:pPr>
              <w:spacing w:before="100" w:beforeAutospacing="1" w:after="100" w:afterAutospacing="1"/>
              <w:rPr>
                <w:sz w:val="18"/>
                <w:szCs w:val="18"/>
                <w:lang w:val="el-GR"/>
              </w:rPr>
            </w:pPr>
          </w:p>
        </w:tc>
        <w:tc>
          <w:tcPr>
            <w:tcW w:w="483" w:type="pct"/>
          </w:tcPr>
          <w:p w14:paraId="74D6B723" w14:textId="77777777" w:rsidR="001B7C52" w:rsidRPr="00E7379C" w:rsidRDefault="001B7C52" w:rsidP="001B7C52">
            <w:pPr>
              <w:spacing w:before="100" w:beforeAutospacing="1" w:after="100" w:afterAutospacing="1"/>
              <w:rPr>
                <w:sz w:val="18"/>
                <w:szCs w:val="18"/>
                <w:lang w:val="el-GR"/>
              </w:rPr>
            </w:pPr>
          </w:p>
        </w:tc>
        <w:tc>
          <w:tcPr>
            <w:tcW w:w="482" w:type="pct"/>
          </w:tcPr>
          <w:p w14:paraId="3420E5C0" w14:textId="02C5AEFC" w:rsidR="001B7C52" w:rsidRPr="00E7379C" w:rsidRDefault="001B7C52" w:rsidP="001B7C52">
            <w:pPr>
              <w:spacing w:before="100" w:beforeAutospacing="1" w:after="100" w:afterAutospacing="1"/>
              <w:rPr>
                <w:sz w:val="18"/>
                <w:szCs w:val="18"/>
                <w:lang w:val="el-GR"/>
              </w:rPr>
            </w:pPr>
          </w:p>
        </w:tc>
      </w:tr>
      <w:tr w:rsidR="001B7C52" w:rsidRPr="00E7379C" w14:paraId="3BDC0C05"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3562A953"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5</w:t>
            </w:r>
          </w:p>
        </w:tc>
        <w:tc>
          <w:tcPr>
            <w:tcW w:w="1165" w:type="pct"/>
            <w:tcBorders>
              <w:top w:val="nil"/>
              <w:left w:val="nil"/>
              <w:bottom w:val="single" w:sz="4" w:space="0" w:color="auto"/>
              <w:right w:val="single" w:sz="4" w:space="0" w:color="auto"/>
            </w:tcBorders>
            <w:shd w:val="clear" w:color="auto" w:fill="auto"/>
            <w:vAlign w:val="center"/>
          </w:tcPr>
          <w:p w14:paraId="2506B763"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Win Remote Desktop Services CAL ALng SA DCAL</w:t>
            </w:r>
          </w:p>
        </w:tc>
        <w:tc>
          <w:tcPr>
            <w:tcW w:w="415" w:type="pct"/>
            <w:tcBorders>
              <w:bottom w:val="single" w:sz="4" w:space="0" w:color="auto"/>
            </w:tcBorders>
            <w:vAlign w:val="center"/>
          </w:tcPr>
          <w:p w14:paraId="1B95CC0F"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6VC-01253</w:t>
            </w:r>
          </w:p>
        </w:tc>
        <w:tc>
          <w:tcPr>
            <w:tcW w:w="300" w:type="pct"/>
            <w:tcBorders>
              <w:top w:val="nil"/>
              <w:left w:val="nil"/>
              <w:bottom w:val="single" w:sz="4" w:space="0" w:color="auto"/>
              <w:right w:val="single" w:sz="4" w:space="0" w:color="auto"/>
            </w:tcBorders>
            <w:shd w:val="clear" w:color="auto" w:fill="auto"/>
            <w:vAlign w:val="center"/>
          </w:tcPr>
          <w:p w14:paraId="5CC22D45" w14:textId="77777777" w:rsidR="001B7C52" w:rsidRPr="003A661C" w:rsidRDefault="001B7C52" w:rsidP="001B7C52">
            <w:pPr>
              <w:spacing w:before="100" w:beforeAutospacing="1" w:after="100" w:afterAutospacing="1"/>
              <w:rPr>
                <w:sz w:val="18"/>
                <w:szCs w:val="18"/>
                <w:lang w:val="el-GR"/>
              </w:rPr>
            </w:pPr>
            <w:r w:rsidRPr="003A661C">
              <w:rPr>
                <w:rFonts w:ascii="Calibri" w:hAnsi="Calibri" w:cs="Calibri"/>
                <w:sz w:val="16"/>
                <w:szCs w:val="16"/>
                <w:lang w:val="en-US"/>
              </w:rPr>
              <w:t>2.250</w:t>
            </w:r>
          </w:p>
        </w:tc>
        <w:tc>
          <w:tcPr>
            <w:tcW w:w="482" w:type="pct"/>
            <w:tcBorders>
              <w:bottom w:val="single" w:sz="4" w:space="0" w:color="auto"/>
            </w:tcBorders>
            <w:vAlign w:val="center"/>
          </w:tcPr>
          <w:p w14:paraId="204F9765"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286FC3AD"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62B29059" w14:textId="77777777" w:rsidR="001B7C52" w:rsidRPr="00E7379C" w:rsidRDefault="001B7C52" w:rsidP="001B7C52">
            <w:pPr>
              <w:spacing w:before="100" w:beforeAutospacing="1" w:after="100" w:afterAutospacing="1"/>
              <w:rPr>
                <w:sz w:val="18"/>
                <w:szCs w:val="18"/>
                <w:lang w:val="el-GR"/>
              </w:rPr>
            </w:pPr>
          </w:p>
        </w:tc>
        <w:tc>
          <w:tcPr>
            <w:tcW w:w="482" w:type="pct"/>
            <w:vAlign w:val="center"/>
          </w:tcPr>
          <w:p w14:paraId="775891A0" w14:textId="77777777" w:rsidR="001B7C52" w:rsidRPr="00E7379C" w:rsidRDefault="001B7C52" w:rsidP="001B7C52">
            <w:pPr>
              <w:spacing w:before="100" w:beforeAutospacing="1" w:after="100" w:afterAutospacing="1"/>
              <w:rPr>
                <w:sz w:val="18"/>
                <w:szCs w:val="18"/>
                <w:lang w:val="el-GR"/>
              </w:rPr>
            </w:pPr>
          </w:p>
        </w:tc>
        <w:tc>
          <w:tcPr>
            <w:tcW w:w="483" w:type="pct"/>
          </w:tcPr>
          <w:p w14:paraId="6CBBC2D3" w14:textId="77777777" w:rsidR="001B7C52" w:rsidRPr="00E7379C" w:rsidRDefault="001B7C52" w:rsidP="001B7C52">
            <w:pPr>
              <w:spacing w:before="100" w:beforeAutospacing="1" w:after="100" w:afterAutospacing="1"/>
              <w:rPr>
                <w:sz w:val="18"/>
                <w:szCs w:val="18"/>
                <w:lang w:val="el-GR"/>
              </w:rPr>
            </w:pPr>
          </w:p>
        </w:tc>
        <w:tc>
          <w:tcPr>
            <w:tcW w:w="482" w:type="pct"/>
          </w:tcPr>
          <w:p w14:paraId="1BD7AB87" w14:textId="6C3C9F64" w:rsidR="001B7C52" w:rsidRPr="00E7379C" w:rsidRDefault="001B7C52" w:rsidP="001B7C52">
            <w:pPr>
              <w:spacing w:before="100" w:beforeAutospacing="1" w:after="100" w:afterAutospacing="1"/>
              <w:rPr>
                <w:sz w:val="18"/>
                <w:szCs w:val="18"/>
                <w:lang w:val="el-GR"/>
              </w:rPr>
            </w:pPr>
          </w:p>
        </w:tc>
      </w:tr>
      <w:tr w:rsidR="001B7C52" w:rsidRPr="00E7379C" w14:paraId="6E68990B"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03C5FB94"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6</w:t>
            </w:r>
          </w:p>
        </w:tc>
        <w:tc>
          <w:tcPr>
            <w:tcW w:w="1165" w:type="pct"/>
            <w:tcBorders>
              <w:top w:val="nil"/>
              <w:left w:val="nil"/>
              <w:bottom w:val="single" w:sz="4" w:space="0" w:color="auto"/>
              <w:right w:val="single" w:sz="4" w:space="0" w:color="auto"/>
            </w:tcBorders>
            <w:shd w:val="clear" w:color="auto" w:fill="auto"/>
            <w:vAlign w:val="center"/>
          </w:tcPr>
          <w:p w14:paraId="5D51157C"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Win Server CAL ALng SA DCAL</w:t>
            </w:r>
          </w:p>
        </w:tc>
        <w:tc>
          <w:tcPr>
            <w:tcW w:w="415" w:type="pct"/>
            <w:tcBorders>
              <w:bottom w:val="single" w:sz="4" w:space="0" w:color="auto"/>
            </w:tcBorders>
            <w:vAlign w:val="center"/>
          </w:tcPr>
          <w:p w14:paraId="6EFB07E6"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R18-00051</w:t>
            </w:r>
          </w:p>
        </w:tc>
        <w:tc>
          <w:tcPr>
            <w:tcW w:w="300" w:type="pct"/>
            <w:tcBorders>
              <w:top w:val="nil"/>
              <w:left w:val="nil"/>
              <w:bottom w:val="single" w:sz="4" w:space="0" w:color="auto"/>
              <w:right w:val="single" w:sz="4" w:space="0" w:color="auto"/>
            </w:tcBorders>
            <w:shd w:val="clear" w:color="auto" w:fill="auto"/>
            <w:vAlign w:val="center"/>
          </w:tcPr>
          <w:p w14:paraId="2F6AEB02" w14:textId="77777777" w:rsidR="001B7C52" w:rsidRPr="003A661C" w:rsidRDefault="001B7C52" w:rsidP="001B7C52">
            <w:pPr>
              <w:spacing w:before="100" w:beforeAutospacing="1" w:after="100" w:afterAutospacing="1"/>
              <w:rPr>
                <w:sz w:val="18"/>
                <w:szCs w:val="18"/>
                <w:lang w:val="el-GR"/>
              </w:rPr>
            </w:pPr>
            <w:r w:rsidRPr="003A661C">
              <w:rPr>
                <w:rFonts w:ascii="Calibri" w:hAnsi="Calibri" w:cs="Calibri"/>
                <w:sz w:val="16"/>
                <w:szCs w:val="16"/>
                <w:lang w:val="en-US"/>
              </w:rPr>
              <w:t>20.000</w:t>
            </w:r>
          </w:p>
        </w:tc>
        <w:tc>
          <w:tcPr>
            <w:tcW w:w="482" w:type="pct"/>
            <w:tcBorders>
              <w:bottom w:val="single" w:sz="4" w:space="0" w:color="auto"/>
            </w:tcBorders>
            <w:vAlign w:val="center"/>
          </w:tcPr>
          <w:p w14:paraId="33C6674C"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5D759198" w14:textId="77777777" w:rsidR="001B7C52" w:rsidRPr="00E7379C" w:rsidRDefault="001B7C52" w:rsidP="001B7C52">
            <w:pPr>
              <w:spacing w:before="100" w:beforeAutospacing="1" w:after="100" w:afterAutospacing="1"/>
              <w:rPr>
                <w:sz w:val="18"/>
                <w:szCs w:val="18"/>
                <w:lang w:val="el-GR"/>
              </w:rPr>
            </w:pPr>
          </w:p>
        </w:tc>
        <w:tc>
          <w:tcPr>
            <w:tcW w:w="483" w:type="pct"/>
            <w:vAlign w:val="center"/>
          </w:tcPr>
          <w:p w14:paraId="025F5CE6" w14:textId="77777777" w:rsidR="001B7C52" w:rsidRPr="00E7379C" w:rsidRDefault="001B7C52" w:rsidP="001B7C52">
            <w:pPr>
              <w:spacing w:before="100" w:beforeAutospacing="1" w:after="100" w:afterAutospacing="1"/>
              <w:rPr>
                <w:sz w:val="18"/>
                <w:szCs w:val="18"/>
                <w:lang w:val="el-GR"/>
              </w:rPr>
            </w:pPr>
          </w:p>
        </w:tc>
        <w:tc>
          <w:tcPr>
            <w:tcW w:w="482" w:type="pct"/>
            <w:vAlign w:val="center"/>
          </w:tcPr>
          <w:p w14:paraId="1F7B8D84" w14:textId="77777777" w:rsidR="001B7C52" w:rsidRPr="00E7379C" w:rsidRDefault="001B7C52" w:rsidP="001B7C52">
            <w:pPr>
              <w:spacing w:before="100" w:beforeAutospacing="1" w:after="100" w:afterAutospacing="1"/>
              <w:rPr>
                <w:sz w:val="18"/>
                <w:szCs w:val="18"/>
                <w:lang w:val="el-GR"/>
              </w:rPr>
            </w:pPr>
          </w:p>
        </w:tc>
        <w:tc>
          <w:tcPr>
            <w:tcW w:w="483" w:type="pct"/>
          </w:tcPr>
          <w:p w14:paraId="543A69CA" w14:textId="77777777" w:rsidR="001B7C52" w:rsidRPr="00E7379C" w:rsidRDefault="001B7C52" w:rsidP="001B7C52">
            <w:pPr>
              <w:spacing w:before="100" w:beforeAutospacing="1" w:after="100" w:afterAutospacing="1"/>
              <w:rPr>
                <w:sz w:val="18"/>
                <w:szCs w:val="18"/>
                <w:lang w:val="el-GR"/>
              </w:rPr>
            </w:pPr>
          </w:p>
        </w:tc>
        <w:tc>
          <w:tcPr>
            <w:tcW w:w="482" w:type="pct"/>
          </w:tcPr>
          <w:p w14:paraId="61F0D001" w14:textId="7A2E1076" w:rsidR="001B7C52" w:rsidRPr="00E7379C" w:rsidRDefault="001B7C52" w:rsidP="001B7C52">
            <w:pPr>
              <w:spacing w:before="100" w:beforeAutospacing="1" w:after="100" w:afterAutospacing="1"/>
              <w:rPr>
                <w:sz w:val="18"/>
                <w:szCs w:val="18"/>
                <w:lang w:val="el-GR"/>
              </w:rPr>
            </w:pPr>
          </w:p>
        </w:tc>
      </w:tr>
      <w:tr w:rsidR="001B7C52" w:rsidRPr="00E7379C" w14:paraId="76F252A8"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3DC41D4D"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7</w:t>
            </w:r>
          </w:p>
        </w:tc>
        <w:tc>
          <w:tcPr>
            <w:tcW w:w="1165" w:type="pct"/>
            <w:tcBorders>
              <w:top w:val="nil"/>
              <w:left w:val="nil"/>
              <w:bottom w:val="single" w:sz="4" w:space="0" w:color="auto"/>
              <w:right w:val="single" w:sz="4" w:space="0" w:color="auto"/>
            </w:tcBorders>
            <w:shd w:val="clear" w:color="auto" w:fill="auto"/>
            <w:vAlign w:val="center"/>
          </w:tcPr>
          <w:p w14:paraId="27A4F8CD" w14:textId="77777777" w:rsidR="001B7C52" w:rsidRPr="003A661C" w:rsidRDefault="001B7C52" w:rsidP="001B7C52">
            <w:pPr>
              <w:spacing w:before="100" w:beforeAutospacing="1" w:after="100" w:afterAutospacing="1"/>
              <w:jc w:val="left"/>
              <w:rPr>
                <w:sz w:val="16"/>
                <w:szCs w:val="16"/>
                <w:lang w:val="it-IT"/>
              </w:rPr>
            </w:pPr>
            <w:r w:rsidRPr="003A661C">
              <w:rPr>
                <w:rFonts w:ascii="Calibri" w:hAnsi="Calibri" w:cs="Calibri"/>
                <w:sz w:val="16"/>
                <w:szCs w:val="16"/>
                <w:lang w:val="it-IT"/>
              </w:rPr>
              <w:t>CIS Suite Datacenter Core ALng SA 2L</w:t>
            </w:r>
          </w:p>
        </w:tc>
        <w:tc>
          <w:tcPr>
            <w:tcW w:w="415" w:type="pct"/>
            <w:tcBorders>
              <w:bottom w:val="single" w:sz="4" w:space="0" w:color="auto"/>
            </w:tcBorders>
            <w:vAlign w:val="center"/>
          </w:tcPr>
          <w:p w14:paraId="645A3AB1"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9GS-00135</w:t>
            </w:r>
          </w:p>
        </w:tc>
        <w:tc>
          <w:tcPr>
            <w:tcW w:w="300" w:type="pct"/>
            <w:tcBorders>
              <w:top w:val="nil"/>
              <w:left w:val="nil"/>
              <w:bottom w:val="single" w:sz="4" w:space="0" w:color="auto"/>
              <w:right w:val="single" w:sz="4" w:space="0" w:color="auto"/>
            </w:tcBorders>
            <w:shd w:val="clear" w:color="auto" w:fill="auto"/>
            <w:vAlign w:val="center"/>
          </w:tcPr>
          <w:p w14:paraId="748A7C2D"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lang w:val="en-US"/>
              </w:rPr>
              <w:t>496</w:t>
            </w:r>
          </w:p>
        </w:tc>
        <w:tc>
          <w:tcPr>
            <w:tcW w:w="482" w:type="pct"/>
            <w:tcBorders>
              <w:bottom w:val="single" w:sz="4" w:space="0" w:color="auto"/>
            </w:tcBorders>
            <w:vAlign w:val="center"/>
          </w:tcPr>
          <w:p w14:paraId="7FCACF6B" w14:textId="77777777" w:rsidR="001B7C52" w:rsidRPr="00E7379C" w:rsidRDefault="001B7C52" w:rsidP="001B7C52">
            <w:pPr>
              <w:spacing w:before="100" w:beforeAutospacing="1" w:after="100" w:afterAutospacing="1"/>
              <w:rPr>
                <w:sz w:val="18"/>
                <w:szCs w:val="18"/>
              </w:rPr>
            </w:pPr>
          </w:p>
        </w:tc>
        <w:tc>
          <w:tcPr>
            <w:tcW w:w="483" w:type="pct"/>
            <w:vAlign w:val="center"/>
          </w:tcPr>
          <w:p w14:paraId="22842C7E" w14:textId="77777777" w:rsidR="001B7C52" w:rsidRPr="00E7379C" w:rsidRDefault="001B7C52" w:rsidP="001B7C52">
            <w:pPr>
              <w:spacing w:before="100" w:beforeAutospacing="1" w:after="100" w:afterAutospacing="1"/>
              <w:rPr>
                <w:sz w:val="18"/>
                <w:szCs w:val="18"/>
              </w:rPr>
            </w:pPr>
          </w:p>
        </w:tc>
        <w:tc>
          <w:tcPr>
            <w:tcW w:w="483" w:type="pct"/>
            <w:vAlign w:val="center"/>
          </w:tcPr>
          <w:p w14:paraId="43AB918D" w14:textId="77777777" w:rsidR="001B7C52" w:rsidRPr="00E7379C" w:rsidRDefault="001B7C52" w:rsidP="001B7C52">
            <w:pPr>
              <w:spacing w:before="100" w:beforeAutospacing="1" w:after="100" w:afterAutospacing="1"/>
              <w:rPr>
                <w:sz w:val="18"/>
                <w:szCs w:val="18"/>
              </w:rPr>
            </w:pPr>
          </w:p>
        </w:tc>
        <w:tc>
          <w:tcPr>
            <w:tcW w:w="482" w:type="pct"/>
            <w:vAlign w:val="center"/>
          </w:tcPr>
          <w:p w14:paraId="27FB9568" w14:textId="77777777" w:rsidR="001B7C52" w:rsidRPr="00E7379C" w:rsidRDefault="001B7C52" w:rsidP="001B7C52">
            <w:pPr>
              <w:spacing w:before="100" w:beforeAutospacing="1" w:after="100" w:afterAutospacing="1"/>
              <w:rPr>
                <w:sz w:val="18"/>
                <w:szCs w:val="18"/>
              </w:rPr>
            </w:pPr>
          </w:p>
        </w:tc>
        <w:tc>
          <w:tcPr>
            <w:tcW w:w="483" w:type="pct"/>
          </w:tcPr>
          <w:p w14:paraId="79E602ED" w14:textId="77777777" w:rsidR="001B7C52" w:rsidRPr="00E7379C" w:rsidRDefault="001B7C52" w:rsidP="001B7C52">
            <w:pPr>
              <w:spacing w:before="100" w:beforeAutospacing="1" w:after="100" w:afterAutospacing="1"/>
              <w:rPr>
                <w:sz w:val="18"/>
                <w:szCs w:val="18"/>
              </w:rPr>
            </w:pPr>
          </w:p>
        </w:tc>
        <w:tc>
          <w:tcPr>
            <w:tcW w:w="482" w:type="pct"/>
          </w:tcPr>
          <w:p w14:paraId="799F7FAF" w14:textId="5FF94C03" w:rsidR="001B7C52" w:rsidRPr="00E7379C" w:rsidRDefault="001B7C52" w:rsidP="001B7C52">
            <w:pPr>
              <w:spacing w:before="100" w:beforeAutospacing="1" w:after="100" w:afterAutospacing="1"/>
              <w:rPr>
                <w:sz w:val="18"/>
                <w:szCs w:val="18"/>
              </w:rPr>
            </w:pPr>
          </w:p>
        </w:tc>
      </w:tr>
      <w:tr w:rsidR="001B7C52" w:rsidRPr="00E7379C" w14:paraId="7EFABBD4"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495A016C"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8</w:t>
            </w:r>
          </w:p>
        </w:tc>
        <w:tc>
          <w:tcPr>
            <w:tcW w:w="1165" w:type="pct"/>
            <w:tcBorders>
              <w:top w:val="nil"/>
              <w:left w:val="nil"/>
              <w:bottom w:val="single" w:sz="4" w:space="0" w:color="auto"/>
              <w:right w:val="single" w:sz="4" w:space="0" w:color="auto"/>
            </w:tcBorders>
            <w:shd w:val="clear" w:color="auto" w:fill="auto"/>
            <w:vAlign w:val="center"/>
          </w:tcPr>
          <w:p w14:paraId="1CF578F5"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CIS Suite Standard Core ALng SA 2L</w:t>
            </w:r>
          </w:p>
        </w:tc>
        <w:tc>
          <w:tcPr>
            <w:tcW w:w="415" w:type="pct"/>
            <w:tcBorders>
              <w:bottom w:val="single" w:sz="4" w:space="0" w:color="auto"/>
            </w:tcBorders>
            <w:vAlign w:val="center"/>
          </w:tcPr>
          <w:p w14:paraId="535AF53D"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9GA-00313</w:t>
            </w:r>
          </w:p>
        </w:tc>
        <w:tc>
          <w:tcPr>
            <w:tcW w:w="300" w:type="pct"/>
            <w:tcBorders>
              <w:top w:val="nil"/>
              <w:left w:val="nil"/>
              <w:bottom w:val="single" w:sz="4" w:space="0" w:color="auto"/>
              <w:right w:val="single" w:sz="4" w:space="0" w:color="auto"/>
            </w:tcBorders>
            <w:shd w:val="clear" w:color="auto" w:fill="auto"/>
            <w:vAlign w:val="center"/>
          </w:tcPr>
          <w:p w14:paraId="637F0511"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lang w:val="en-US"/>
              </w:rPr>
              <w:t>140</w:t>
            </w:r>
          </w:p>
        </w:tc>
        <w:tc>
          <w:tcPr>
            <w:tcW w:w="482" w:type="pct"/>
            <w:tcBorders>
              <w:bottom w:val="single" w:sz="4" w:space="0" w:color="auto"/>
            </w:tcBorders>
            <w:vAlign w:val="center"/>
          </w:tcPr>
          <w:p w14:paraId="1AF24A33" w14:textId="77777777" w:rsidR="001B7C52" w:rsidRPr="00E7379C" w:rsidRDefault="001B7C52" w:rsidP="001B7C52">
            <w:pPr>
              <w:spacing w:before="100" w:beforeAutospacing="1" w:after="100" w:afterAutospacing="1"/>
              <w:rPr>
                <w:sz w:val="18"/>
                <w:szCs w:val="18"/>
              </w:rPr>
            </w:pPr>
          </w:p>
        </w:tc>
        <w:tc>
          <w:tcPr>
            <w:tcW w:w="483" w:type="pct"/>
            <w:vAlign w:val="center"/>
          </w:tcPr>
          <w:p w14:paraId="5C154504" w14:textId="77777777" w:rsidR="001B7C52" w:rsidRPr="00E7379C" w:rsidRDefault="001B7C52" w:rsidP="001B7C52">
            <w:pPr>
              <w:spacing w:before="100" w:beforeAutospacing="1" w:after="100" w:afterAutospacing="1"/>
              <w:rPr>
                <w:sz w:val="18"/>
                <w:szCs w:val="18"/>
              </w:rPr>
            </w:pPr>
          </w:p>
        </w:tc>
        <w:tc>
          <w:tcPr>
            <w:tcW w:w="483" w:type="pct"/>
            <w:vAlign w:val="center"/>
          </w:tcPr>
          <w:p w14:paraId="37059706" w14:textId="77777777" w:rsidR="001B7C52" w:rsidRPr="00E7379C" w:rsidRDefault="001B7C52" w:rsidP="001B7C52">
            <w:pPr>
              <w:spacing w:before="100" w:beforeAutospacing="1" w:after="100" w:afterAutospacing="1"/>
              <w:rPr>
                <w:sz w:val="18"/>
                <w:szCs w:val="18"/>
              </w:rPr>
            </w:pPr>
          </w:p>
        </w:tc>
        <w:tc>
          <w:tcPr>
            <w:tcW w:w="482" w:type="pct"/>
            <w:vAlign w:val="center"/>
          </w:tcPr>
          <w:p w14:paraId="6C7FA296" w14:textId="77777777" w:rsidR="001B7C52" w:rsidRPr="00E7379C" w:rsidRDefault="001B7C52" w:rsidP="001B7C52">
            <w:pPr>
              <w:spacing w:before="100" w:beforeAutospacing="1" w:after="100" w:afterAutospacing="1"/>
              <w:rPr>
                <w:sz w:val="18"/>
                <w:szCs w:val="18"/>
              </w:rPr>
            </w:pPr>
          </w:p>
        </w:tc>
        <w:tc>
          <w:tcPr>
            <w:tcW w:w="483" w:type="pct"/>
          </w:tcPr>
          <w:p w14:paraId="3153ADE1" w14:textId="77777777" w:rsidR="001B7C52" w:rsidRPr="00E7379C" w:rsidRDefault="001B7C52" w:rsidP="001B7C52">
            <w:pPr>
              <w:spacing w:before="100" w:beforeAutospacing="1" w:after="100" w:afterAutospacing="1"/>
              <w:rPr>
                <w:sz w:val="18"/>
                <w:szCs w:val="18"/>
              </w:rPr>
            </w:pPr>
          </w:p>
        </w:tc>
        <w:tc>
          <w:tcPr>
            <w:tcW w:w="482" w:type="pct"/>
          </w:tcPr>
          <w:p w14:paraId="778D336C" w14:textId="080B3743" w:rsidR="001B7C52" w:rsidRPr="00E7379C" w:rsidRDefault="001B7C52" w:rsidP="001B7C52">
            <w:pPr>
              <w:spacing w:before="100" w:beforeAutospacing="1" w:after="100" w:afterAutospacing="1"/>
              <w:rPr>
                <w:sz w:val="18"/>
                <w:szCs w:val="18"/>
              </w:rPr>
            </w:pPr>
          </w:p>
        </w:tc>
      </w:tr>
      <w:tr w:rsidR="001B7C52" w:rsidRPr="00E7379C" w14:paraId="21539E66"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7404AF1F"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9</w:t>
            </w:r>
          </w:p>
        </w:tc>
        <w:tc>
          <w:tcPr>
            <w:tcW w:w="1165" w:type="pct"/>
            <w:tcBorders>
              <w:top w:val="nil"/>
              <w:left w:val="nil"/>
              <w:bottom w:val="single" w:sz="4" w:space="0" w:color="auto"/>
              <w:right w:val="single" w:sz="4" w:space="0" w:color="auto"/>
            </w:tcBorders>
            <w:shd w:val="clear" w:color="auto" w:fill="auto"/>
            <w:vAlign w:val="center"/>
          </w:tcPr>
          <w:p w14:paraId="72BF22E2"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Exchange Server Standard ALng SA</w:t>
            </w:r>
          </w:p>
        </w:tc>
        <w:tc>
          <w:tcPr>
            <w:tcW w:w="415" w:type="pct"/>
            <w:tcBorders>
              <w:bottom w:val="single" w:sz="4" w:space="0" w:color="auto"/>
            </w:tcBorders>
            <w:vAlign w:val="center"/>
          </w:tcPr>
          <w:p w14:paraId="7F3C7CBD"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312-02257</w:t>
            </w:r>
          </w:p>
        </w:tc>
        <w:tc>
          <w:tcPr>
            <w:tcW w:w="300" w:type="pct"/>
            <w:tcBorders>
              <w:top w:val="nil"/>
              <w:left w:val="nil"/>
              <w:bottom w:val="single" w:sz="4" w:space="0" w:color="auto"/>
              <w:right w:val="single" w:sz="4" w:space="0" w:color="auto"/>
            </w:tcBorders>
            <w:shd w:val="clear" w:color="auto" w:fill="auto"/>
            <w:vAlign w:val="center"/>
          </w:tcPr>
          <w:p w14:paraId="4E8A5D4A"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lang w:val="en-US"/>
              </w:rPr>
              <w:t>88</w:t>
            </w:r>
          </w:p>
        </w:tc>
        <w:tc>
          <w:tcPr>
            <w:tcW w:w="482" w:type="pct"/>
            <w:tcBorders>
              <w:bottom w:val="single" w:sz="4" w:space="0" w:color="auto"/>
            </w:tcBorders>
            <w:vAlign w:val="center"/>
          </w:tcPr>
          <w:p w14:paraId="2D29B8D3" w14:textId="77777777" w:rsidR="001B7C52" w:rsidRPr="00E7379C" w:rsidRDefault="001B7C52" w:rsidP="001B7C52">
            <w:pPr>
              <w:spacing w:before="100" w:beforeAutospacing="1" w:after="100" w:afterAutospacing="1"/>
              <w:rPr>
                <w:sz w:val="18"/>
                <w:szCs w:val="18"/>
              </w:rPr>
            </w:pPr>
          </w:p>
        </w:tc>
        <w:tc>
          <w:tcPr>
            <w:tcW w:w="483" w:type="pct"/>
            <w:vAlign w:val="center"/>
          </w:tcPr>
          <w:p w14:paraId="34A4416F" w14:textId="77777777" w:rsidR="001B7C52" w:rsidRPr="00E7379C" w:rsidRDefault="001B7C52" w:rsidP="001B7C52">
            <w:pPr>
              <w:spacing w:before="100" w:beforeAutospacing="1" w:after="100" w:afterAutospacing="1"/>
              <w:rPr>
                <w:sz w:val="18"/>
                <w:szCs w:val="18"/>
              </w:rPr>
            </w:pPr>
          </w:p>
        </w:tc>
        <w:tc>
          <w:tcPr>
            <w:tcW w:w="483" w:type="pct"/>
            <w:vAlign w:val="center"/>
          </w:tcPr>
          <w:p w14:paraId="1C6EFD71" w14:textId="77777777" w:rsidR="001B7C52" w:rsidRPr="00E7379C" w:rsidRDefault="001B7C52" w:rsidP="001B7C52">
            <w:pPr>
              <w:spacing w:before="100" w:beforeAutospacing="1" w:after="100" w:afterAutospacing="1"/>
              <w:rPr>
                <w:sz w:val="18"/>
                <w:szCs w:val="18"/>
              </w:rPr>
            </w:pPr>
          </w:p>
        </w:tc>
        <w:tc>
          <w:tcPr>
            <w:tcW w:w="482" w:type="pct"/>
            <w:vAlign w:val="center"/>
          </w:tcPr>
          <w:p w14:paraId="68FDA1C7" w14:textId="77777777" w:rsidR="001B7C52" w:rsidRPr="00E7379C" w:rsidRDefault="001B7C52" w:rsidP="001B7C52">
            <w:pPr>
              <w:spacing w:before="100" w:beforeAutospacing="1" w:after="100" w:afterAutospacing="1"/>
              <w:rPr>
                <w:sz w:val="18"/>
                <w:szCs w:val="18"/>
              </w:rPr>
            </w:pPr>
          </w:p>
        </w:tc>
        <w:tc>
          <w:tcPr>
            <w:tcW w:w="483" w:type="pct"/>
          </w:tcPr>
          <w:p w14:paraId="74C991EF" w14:textId="77777777" w:rsidR="001B7C52" w:rsidRPr="00E7379C" w:rsidRDefault="001B7C52" w:rsidP="001B7C52">
            <w:pPr>
              <w:spacing w:before="100" w:beforeAutospacing="1" w:after="100" w:afterAutospacing="1"/>
              <w:rPr>
                <w:sz w:val="18"/>
                <w:szCs w:val="18"/>
              </w:rPr>
            </w:pPr>
          </w:p>
        </w:tc>
        <w:tc>
          <w:tcPr>
            <w:tcW w:w="482" w:type="pct"/>
          </w:tcPr>
          <w:p w14:paraId="6534454E" w14:textId="72424E7A" w:rsidR="001B7C52" w:rsidRPr="00E7379C" w:rsidRDefault="001B7C52" w:rsidP="001B7C52">
            <w:pPr>
              <w:spacing w:before="100" w:beforeAutospacing="1" w:after="100" w:afterAutospacing="1"/>
              <w:rPr>
                <w:sz w:val="18"/>
                <w:szCs w:val="18"/>
              </w:rPr>
            </w:pPr>
          </w:p>
        </w:tc>
      </w:tr>
      <w:tr w:rsidR="001B7C52" w:rsidRPr="00E7379C" w14:paraId="76542CED"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1FF07976"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10</w:t>
            </w:r>
          </w:p>
        </w:tc>
        <w:tc>
          <w:tcPr>
            <w:tcW w:w="1165" w:type="pct"/>
            <w:tcBorders>
              <w:top w:val="nil"/>
              <w:left w:val="nil"/>
              <w:bottom w:val="single" w:sz="4" w:space="0" w:color="auto"/>
              <w:right w:val="single" w:sz="4" w:space="0" w:color="auto"/>
            </w:tcBorders>
            <w:shd w:val="clear" w:color="auto" w:fill="auto"/>
            <w:vAlign w:val="center"/>
          </w:tcPr>
          <w:p w14:paraId="67706581" w14:textId="77777777" w:rsidR="001B7C52" w:rsidRPr="003A661C" w:rsidRDefault="001B7C52" w:rsidP="001B7C52">
            <w:pPr>
              <w:spacing w:before="100" w:beforeAutospacing="1" w:after="100" w:afterAutospacing="1"/>
              <w:jc w:val="left"/>
              <w:rPr>
                <w:sz w:val="16"/>
                <w:szCs w:val="16"/>
                <w:lang w:val="el-GR"/>
              </w:rPr>
            </w:pPr>
            <w:r w:rsidRPr="003A661C">
              <w:rPr>
                <w:rFonts w:ascii="Calibri" w:hAnsi="Calibri" w:cs="Calibri"/>
                <w:sz w:val="16"/>
                <w:szCs w:val="16"/>
              </w:rPr>
              <w:t>SharePoint Server ALng SA</w:t>
            </w:r>
          </w:p>
        </w:tc>
        <w:tc>
          <w:tcPr>
            <w:tcW w:w="415" w:type="pct"/>
            <w:tcBorders>
              <w:bottom w:val="single" w:sz="4" w:space="0" w:color="auto"/>
            </w:tcBorders>
            <w:vAlign w:val="center"/>
          </w:tcPr>
          <w:p w14:paraId="4A29464D" w14:textId="77777777" w:rsidR="001B7C52" w:rsidRPr="003A661C" w:rsidRDefault="001B7C52" w:rsidP="001B7C52">
            <w:pPr>
              <w:spacing w:before="100" w:beforeAutospacing="1" w:after="100" w:afterAutospacing="1"/>
              <w:rPr>
                <w:sz w:val="16"/>
                <w:szCs w:val="16"/>
                <w:lang w:val="el-GR"/>
              </w:rPr>
            </w:pPr>
            <w:r w:rsidRPr="003A661C">
              <w:rPr>
                <w:rFonts w:ascii="Calibri" w:hAnsi="Calibri" w:cs="Calibri"/>
                <w:sz w:val="16"/>
                <w:szCs w:val="16"/>
              </w:rPr>
              <w:t>H04-00268</w:t>
            </w:r>
          </w:p>
        </w:tc>
        <w:tc>
          <w:tcPr>
            <w:tcW w:w="300" w:type="pct"/>
            <w:tcBorders>
              <w:top w:val="nil"/>
              <w:left w:val="nil"/>
              <w:bottom w:val="single" w:sz="4" w:space="0" w:color="auto"/>
              <w:right w:val="single" w:sz="4" w:space="0" w:color="auto"/>
            </w:tcBorders>
            <w:shd w:val="clear" w:color="auto" w:fill="auto"/>
            <w:vAlign w:val="center"/>
          </w:tcPr>
          <w:p w14:paraId="2C7AE6A5"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lang w:val="en-US"/>
              </w:rPr>
              <w:t>1</w:t>
            </w:r>
          </w:p>
        </w:tc>
        <w:tc>
          <w:tcPr>
            <w:tcW w:w="482" w:type="pct"/>
            <w:tcBorders>
              <w:bottom w:val="single" w:sz="4" w:space="0" w:color="auto"/>
            </w:tcBorders>
            <w:vAlign w:val="center"/>
          </w:tcPr>
          <w:p w14:paraId="01EF0649" w14:textId="77777777" w:rsidR="001B7C52" w:rsidRPr="00E7379C" w:rsidRDefault="001B7C52" w:rsidP="001B7C52">
            <w:pPr>
              <w:spacing w:before="100" w:beforeAutospacing="1" w:after="100" w:afterAutospacing="1"/>
              <w:rPr>
                <w:sz w:val="18"/>
                <w:szCs w:val="18"/>
              </w:rPr>
            </w:pPr>
          </w:p>
        </w:tc>
        <w:tc>
          <w:tcPr>
            <w:tcW w:w="483" w:type="pct"/>
            <w:vAlign w:val="center"/>
          </w:tcPr>
          <w:p w14:paraId="49D0D6CA" w14:textId="77777777" w:rsidR="001B7C52" w:rsidRPr="00E7379C" w:rsidRDefault="001B7C52" w:rsidP="001B7C52">
            <w:pPr>
              <w:spacing w:before="100" w:beforeAutospacing="1" w:after="100" w:afterAutospacing="1"/>
              <w:rPr>
                <w:sz w:val="18"/>
                <w:szCs w:val="18"/>
              </w:rPr>
            </w:pPr>
          </w:p>
        </w:tc>
        <w:tc>
          <w:tcPr>
            <w:tcW w:w="483" w:type="pct"/>
            <w:vAlign w:val="center"/>
          </w:tcPr>
          <w:p w14:paraId="6BCCED08" w14:textId="77777777" w:rsidR="001B7C52" w:rsidRPr="00E7379C" w:rsidRDefault="001B7C52" w:rsidP="001B7C52">
            <w:pPr>
              <w:spacing w:before="100" w:beforeAutospacing="1" w:after="100" w:afterAutospacing="1"/>
              <w:rPr>
                <w:sz w:val="18"/>
                <w:szCs w:val="18"/>
              </w:rPr>
            </w:pPr>
          </w:p>
        </w:tc>
        <w:tc>
          <w:tcPr>
            <w:tcW w:w="482" w:type="pct"/>
            <w:vAlign w:val="center"/>
          </w:tcPr>
          <w:p w14:paraId="2FAE4118" w14:textId="77777777" w:rsidR="001B7C52" w:rsidRPr="00E7379C" w:rsidRDefault="001B7C52" w:rsidP="001B7C52">
            <w:pPr>
              <w:spacing w:before="100" w:beforeAutospacing="1" w:after="100" w:afterAutospacing="1"/>
              <w:rPr>
                <w:sz w:val="18"/>
                <w:szCs w:val="18"/>
              </w:rPr>
            </w:pPr>
          </w:p>
        </w:tc>
        <w:tc>
          <w:tcPr>
            <w:tcW w:w="483" w:type="pct"/>
          </w:tcPr>
          <w:p w14:paraId="67F25466" w14:textId="77777777" w:rsidR="001B7C52" w:rsidRPr="00E7379C" w:rsidRDefault="001B7C52" w:rsidP="001B7C52">
            <w:pPr>
              <w:spacing w:before="100" w:beforeAutospacing="1" w:after="100" w:afterAutospacing="1"/>
              <w:rPr>
                <w:sz w:val="18"/>
                <w:szCs w:val="18"/>
              </w:rPr>
            </w:pPr>
          </w:p>
        </w:tc>
        <w:tc>
          <w:tcPr>
            <w:tcW w:w="482" w:type="pct"/>
          </w:tcPr>
          <w:p w14:paraId="4B0412DB" w14:textId="73F06226" w:rsidR="001B7C52" w:rsidRPr="00E7379C" w:rsidRDefault="001B7C52" w:rsidP="001B7C52">
            <w:pPr>
              <w:spacing w:before="100" w:beforeAutospacing="1" w:after="100" w:afterAutospacing="1"/>
              <w:rPr>
                <w:sz w:val="18"/>
                <w:szCs w:val="18"/>
              </w:rPr>
            </w:pPr>
          </w:p>
        </w:tc>
      </w:tr>
      <w:tr w:rsidR="001B7C52" w:rsidRPr="00E7379C" w14:paraId="63675A60"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164C8A58"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11</w:t>
            </w:r>
          </w:p>
        </w:tc>
        <w:tc>
          <w:tcPr>
            <w:tcW w:w="1165" w:type="pct"/>
            <w:tcBorders>
              <w:top w:val="nil"/>
              <w:left w:val="nil"/>
              <w:bottom w:val="single" w:sz="4" w:space="0" w:color="auto"/>
              <w:right w:val="single" w:sz="4" w:space="0" w:color="auto"/>
            </w:tcBorders>
            <w:shd w:val="clear" w:color="auto" w:fill="auto"/>
            <w:vAlign w:val="center"/>
          </w:tcPr>
          <w:p w14:paraId="11640A65"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SQL Server Enterprise Core ALng SA 2L</w:t>
            </w:r>
          </w:p>
        </w:tc>
        <w:tc>
          <w:tcPr>
            <w:tcW w:w="415" w:type="pct"/>
            <w:tcBorders>
              <w:bottom w:val="single" w:sz="4" w:space="0" w:color="auto"/>
            </w:tcBorders>
            <w:vAlign w:val="center"/>
          </w:tcPr>
          <w:p w14:paraId="0D974A2B"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7JQ-00343</w:t>
            </w:r>
          </w:p>
        </w:tc>
        <w:tc>
          <w:tcPr>
            <w:tcW w:w="300" w:type="pct"/>
            <w:tcBorders>
              <w:top w:val="nil"/>
              <w:left w:val="nil"/>
              <w:bottom w:val="single" w:sz="4" w:space="0" w:color="auto"/>
              <w:right w:val="single" w:sz="4" w:space="0" w:color="auto"/>
            </w:tcBorders>
            <w:shd w:val="clear" w:color="auto" w:fill="auto"/>
            <w:vAlign w:val="center"/>
          </w:tcPr>
          <w:p w14:paraId="00051437"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11</w:t>
            </w:r>
          </w:p>
        </w:tc>
        <w:tc>
          <w:tcPr>
            <w:tcW w:w="482" w:type="pct"/>
            <w:tcBorders>
              <w:bottom w:val="single" w:sz="4" w:space="0" w:color="auto"/>
            </w:tcBorders>
            <w:vAlign w:val="center"/>
          </w:tcPr>
          <w:p w14:paraId="5DE5251F" w14:textId="77777777" w:rsidR="001B7C52" w:rsidRPr="00E7379C" w:rsidRDefault="001B7C52" w:rsidP="001B7C52">
            <w:pPr>
              <w:spacing w:before="100" w:beforeAutospacing="1" w:after="100" w:afterAutospacing="1"/>
              <w:rPr>
                <w:sz w:val="18"/>
                <w:szCs w:val="18"/>
              </w:rPr>
            </w:pPr>
          </w:p>
        </w:tc>
        <w:tc>
          <w:tcPr>
            <w:tcW w:w="483" w:type="pct"/>
            <w:vAlign w:val="center"/>
          </w:tcPr>
          <w:p w14:paraId="3ACDF75F" w14:textId="77777777" w:rsidR="001B7C52" w:rsidRPr="00E7379C" w:rsidRDefault="001B7C52" w:rsidP="001B7C52">
            <w:pPr>
              <w:spacing w:before="100" w:beforeAutospacing="1" w:after="100" w:afterAutospacing="1"/>
              <w:rPr>
                <w:sz w:val="18"/>
                <w:szCs w:val="18"/>
              </w:rPr>
            </w:pPr>
          </w:p>
        </w:tc>
        <w:tc>
          <w:tcPr>
            <w:tcW w:w="483" w:type="pct"/>
            <w:vAlign w:val="center"/>
          </w:tcPr>
          <w:p w14:paraId="0A97C870" w14:textId="77777777" w:rsidR="001B7C52" w:rsidRPr="00E7379C" w:rsidRDefault="001B7C52" w:rsidP="001B7C52">
            <w:pPr>
              <w:spacing w:before="100" w:beforeAutospacing="1" w:after="100" w:afterAutospacing="1"/>
              <w:rPr>
                <w:sz w:val="18"/>
                <w:szCs w:val="18"/>
              </w:rPr>
            </w:pPr>
          </w:p>
        </w:tc>
        <w:tc>
          <w:tcPr>
            <w:tcW w:w="482" w:type="pct"/>
            <w:vAlign w:val="center"/>
          </w:tcPr>
          <w:p w14:paraId="7BF12AC1" w14:textId="77777777" w:rsidR="001B7C52" w:rsidRPr="00E7379C" w:rsidRDefault="001B7C52" w:rsidP="001B7C52">
            <w:pPr>
              <w:spacing w:before="100" w:beforeAutospacing="1" w:after="100" w:afterAutospacing="1"/>
              <w:rPr>
                <w:sz w:val="18"/>
                <w:szCs w:val="18"/>
              </w:rPr>
            </w:pPr>
          </w:p>
        </w:tc>
        <w:tc>
          <w:tcPr>
            <w:tcW w:w="483" w:type="pct"/>
          </w:tcPr>
          <w:p w14:paraId="537EE811" w14:textId="77777777" w:rsidR="001B7C52" w:rsidRPr="00E7379C" w:rsidRDefault="001B7C52" w:rsidP="001B7C52">
            <w:pPr>
              <w:spacing w:before="100" w:beforeAutospacing="1" w:after="100" w:afterAutospacing="1"/>
              <w:rPr>
                <w:sz w:val="18"/>
                <w:szCs w:val="18"/>
              </w:rPr>
            </w:pPr>
          </w:p>
        </w:tc>
        <w:tc>
          <w:tcPr>
            <w:tcW w:w="482" w:type="pct"/>
          </w:tcPr>
          <w:p w14:paraId="6E02258C" w14:textId="569CABFD" w:rsidR="001B7C52" w:rsidRPr="00E7379C" w:rsidRDefault="001B7C52" w:rsidP="001B7C52">
            <w:pPr>
              <w:spacing w:before="100" w:beforeAutospacing="1" w:after="100" w:afterAutospacing="1"/>
              <w:rPr>
                <w:sz w:val="18"/>
                <w:szCs w:val="18"/>
              </w:rPr>
            </w:pPr>
          </w:p>
        </w:tc>
      </w:tr>
      <w:tr w:rsidR="001B7C52" w:rsidRPr="00E7379C" w14:paraId="21C303CC"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0F031215"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12</w:t>
            </w:r>
          </w:p>
        </w:tc>
        <w:tc>
          <w:tcPr>
            <w:tcW w:w="1165" w:type="pct"/>
            <w:tcBorders>
              <w:top w:val="nil"/>
              <w:left w:val="nil"/>
              <w:bottom w:val="single" w:sz="4" w:space="0" w:color="auto"/>
              <w:right w:val="single" w:sz="4" w:space="0" w:color="auto"/>
            </w:tcBorders>
            <w:shd w:val="clear" w:color="auto" w:fill="auto"/>
            <w:vAlign w:val="center"/>
          </w:tcPr>
          <w:p w14:paraId="03D9771D"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SQL Server Standard Core ALng SA 2L</w:t>
            </w:r>
          </w:p>
        </w:tc>
        <w:tc>
          <w:tcPr>
            <w:tcW w:w="415" w:type="pct"/>
            <w:tcBorders>
              <w:bottom w:val="single" w:sz="4" w:space="0" w:color="auto"/>
            </w:tcBorders>
            <w:vAlign w:val="center"/>
          </w:tcPr>
          <w:p w14:paraId="5543BCE1"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7NQ-00292</w:t>
            </w:r>
          </w:p>
        </w:tc>
        <w:tc>
          <w:tcPr>
            <w:tcW w:w="300" w:type="pct"/>
            <w:tcBorders>
              <w:top w:val="nil"/>
              <w:left w:val="nil"/>
              <w:bottom w:val="single" w:sz="4" w:space="0" w:color="auto"/>
              <w:right w:val="single" w:sz="4" w:space="0" w:color="auto"/>
            </w:tcBorders>
            <w:shd w:val="clear" w:color="auto" w:fill="auto"/>
            <w:vAlign w:val="center"/>
          </w:tcPr>
          <w:p w14:paraId="22B1E945"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66</w:t>
            </w:r>
          </w:p>
        </w:tc>
        <w:tc>
          <w:tcPr>
            <w:tcW w:w="482" w:type="pct"/>
            <w:tcBorders>
              <w:bottom w:val="single" w:sz="4" w:space="0" w:color="auto"/>
            </w:tcBorders>
            <w:vAlign w:val="center"/>
          </w:tcPr>
          <w:p w14:paraId="1E4EB444" w14:textId="77777777" w:rsidR="001B7C52" w:rsidRPr="00E7379C" w:rsidRDefault="001B7C52" w:rsidP="001B7C52">
            <w:pPr>
              <w:spacing w:before="100" w:beforeAutospacing="1" w:after="100" w:afterAutospacing="1"/>
              <w:rPr>
                <w:sz w:val="18"/>
                <w:szCs w:val="18"/>
              </w:rPr>
            </w:pPr>
          </w:p>
        </w:tc>
        <w:tc>
          <w:tcPr>
            <w:tcW w:w="483" w:type="pct"/>
            <w:vAlign w:val="center"/>
          </w:tcPr>
          <w:p w14:paraId="4C665105" w14:textId="77777777" w:rsidR="001B7C52" w:rsidRPr="00E7379C" w:rsidRDefault="001B7C52" w:rsidP="001B7C52">
            <w:pPr>
              <w:spacing w:before="100" w:beforeAutospacing="1" w:after="100" w:afterAutospacing="1"/>
              <w:rPr>
                <w:sz w:val="18"/>
                <w:szCs w:val="18"/>
              </w:rPr>
            </w:pPr>
          </w:p>
        </w:tc>
        <w:tc>
          <w:tcPr>
            <w:tcW w:w="483" w:type="pct"/>
            <w:vAlign w:val="center"/>
          </w:tcPr>
          <w:p w14:paraId="0C3F0F20" w14:textId="77777777" w:rsidR="001B7C52" w:rsidRPr="00E7379C" w:rsidRDefault="001B7C52" w:rsidP="001B7C52">
            <w:pPr>
              <w:spacing w:before="100" w:beforeAutospacing="1" w:after="100" w:afterAutospacing="1"/>
              <w:rPr>
                <w:sz w:val="18"/>
                <w:szCs w:val="18"/>
              </w:rPr>
            </w:pPr>
          </w:p>
        </w:tc>
        <w:tc>
          <w:tcPr>
            <w:tcW w:w="482" w:type="pct"/>
            <w:vAlign w:val="center"/>
          </w:tcPr>
          <w:p w14:paraId="6A33FE16" w14:textId="77777777" w:rsidR="001B7C52" w:rsidRPr="00E7379C" w:rsidRDefault="001B7C52" w:rsidP="001B7C52">
            <w:pPr>
              <w:spacing w:before="100" w:beforeAutospacing="1" w:after="100" w:afterAutospacing="1"/>
              <w:rPr>
                <w:sz w:val="18"/>
                <w:szCs w:val="18"/>
              </w:rPr>
            </w:pPr>
          </w:p>
        </w:tc>
        <w:tc>
          <w:tcPr>
            <w:tcW w:w="483" w:type="pct"/>
          </w:tcPr>
          <w:p w14:paraId="14A3B3DD" w14:textId="77777777" w:rsidR="001B7C52" w:rsidRPr="00E7379C" w:rsidRDefault="001B7C52" w:rsidP="001B7C52">
            <w:pPr>
              <w:spacing w:before="100" w:beforeAutospacing="1" w:after="100" w:afterAutospacing="1"/>
              <w:rPr>
                <w:sz w:val="18"/>
                <w:szCs w:val="18"/>
              </w:rPr>
            </w:pPr>
          </w:p>
        </w:tc>
        <w:tc>
          <w:tcPr>
            <w:tcW w:w="482" w:type="pct"/>
          </w:tcPr>
          <w:p w14:paraId="67A78C6C" w14:textId="4699C83D" w:rsidR="001B7C52" w:rsidRPr="00E7379C" w:rsidRDefault="001B7C52" w:rsidP="001B7C52">
            <w:pPr>
              <w:spacing w:before="100" w:beforeAutospacing="1" w:after="100" w:afterAutospacing="1"/>
              <w:rPr>
                <w:sz w:val="18"/>
                <w:szCs w:val="18"/>
              </w:rPr>
            </w:pPr>
          </w:p>
        </w:tc>
      </w:tr>
      <w:tr w:rsidR="001B7C52" w:rsidRPr="00E7379C" w14:paraId="3D65E42D"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5175668D"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13</w:t>
            </w:r>
          </w:p>
        </w:tc>
        <w:tc>
          <w:tcPr>
            <w:tcW w:w="1165" w:type="pct"/>
            <w:tcBorders>
              <w:top w:val="nil"/>
              <w:left w:val="nil"/>
              <w:bottom w:val="single" w:sz="4" w:space="0" w:color="auto"/>
              <w:right w:val="single" w:sz="4" w:space="0" w:color="auto"/>
            </w:tcBorders>
            <w:shd w:val="clear" w:color="auto" w:fill="auto"/>
            <w:vAlign w:val="center"/>
          </w:tcPr>
          <w:p w14:paraId="1FEC06F7"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SQL Server Standard ALng SA</w:t>
            </w:r>
          </w:p>
        </w:tc>
        <w:tc>
          <w:tcPr>
            <w:tcW w:w="415" w:type="pct"/>
            <w:tcBorders>
              <w:bottom w:val="single" w:sz="4" w:space="0" w:color="auto"/>
            </w:tcBorders>
            <w:vAlign w:val="center"/>
          </w:tcPr>
          <w:p w14:paraId="2C14E580"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228-04433</w:t>
            </w:r>
          </w:p>
        </w:tc>
        <w:tc>
          <w:tcPr>
            <w:tcW w:w="300" w:type="pct"/>
            <w:tcBorders>
              <w:top w:val="nil"/>
              <w:left w:val="nil"/>
              <w:bottom w:val="single" w:sz="4" w:space="0" w:color="auto"/>
              <w:right w:val="single" w:sz="4" w:space="0" w:color="auto"/>
            </w:tcBorders>
            <w:shd w:val="clear" w:color="auto" w:fill="auto"/>
            <w:vAlign w:val="center"/>
          </w:tcPr>
          <w:p w14:paraId="38B5233C"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11</w:t>
            </w:r>
          </w:p>
        </w:tc>
        <w:tc>
          <w:tcPr>
            <w:tcW w:w="482" w:type="pct"/>
            <w:tcBorders>
              <w:bottom w:val="single" w:sz="4" w:space="0" w:color="auto"/>
            </w:tcBorders>
            <w:vAlign w:val="center"/>
          </w:tcPr>
          <w:p w14:paraId="1815966E" w14:textId="77777777" w:rsidR="001B7C52" w:rsidRPr="00E7379C" w:rsidRDefault="001B7C52" w:rsidP="001B7C52">
            <w:pPr>
              <w:spacing w:before="100" w:beforeAutospacing="1" w:after="100" w:afterAutospacing="1"/>
              <w:rPr>
                <w:sz w:val="18"/>
                <w:szCs w:val="18"/>
              </w:rPr>
            </w:pPr>
          </w:p>
        </w:tc>
        <w:tc>
          <w:tcPr>
            <w:tcW w:w="483" w:type="pct"/>
            <w:vAlign w:val="center"/>
          </w:tcPr>
          <w:p w14:paraId="0F38C771" w14:textId="77777777" w:rsidR="001B7C52" w:rsidRPr="00E7379C" w:rsidRDefault="001B7C52" w:rsidP="001B7C52">
            <w:pPr>
              <w:spacing w:before="100" w:beforeAutospacing="1" w:after="100" w:afterAutospacing="1"/>
              <w:rPr>
                <w:sz w:val="18"/>
                <w:szCs w:val="18"/>
              </w:rPr>
            </w:pPr>
          </w:p>
        </w:tc>
        <w:tc>
          <w:tcPr>
            <w:tcW w:w="483" w:type="pct"/>
            <w:vAlign w:val="center"/>
          </w:tcPr>
          <w:p w14:paraId="1047E67D" w14:textId="77777777" w:rsidR="001B7C52" w:rsidRPr="00E7379C" w:rsidRDefault="001B7C52" w:rsidP="001B7C52">
            <w:pPr>
              <w:spacing w:before="100" w:beforeAutospacing="1" w:after="100" w:afterAutospacing="1"/>
              <w:rPr>
                <w:sz w:val="18"/>
                <w:szCs w:val="18"/>
              </w:rPr>
            </w:pPr>
          </w:p>
        </w:tc>
        <w:tc>
          <w:tcPr>
            <w:tcW w:w="482" w:type="pct"/>
            <w:vAlign w:val="center"/>
          </w:tcPr>
          <w:p w14:paraId="3161F1DF" w14:textId="77777777" w:rsidR="001B7C52" w:rsidRPr="00E7379C" w:rsidRDefault="001B7C52" w:rsidP="001B7C52">
            <w:pPr>
              <w:spacing w:before="100" w:beforeAutospacing="1" w:after="100" w:afterAutospacing="1"/>
              <w:rPr>
                <w:sz w:val="18"/>
                <w:szCs w:val="18"/>
              </w:rPr>
            </w:pPr>
          </w:p>
        </w:tc>
        <w:tc>
          <w:tcPr>
            <w:tcW w:w="483" w:type="pct"/>
          </w:tcPr>
          <w:p w14:paraId="66C268A5" w14:textId="77777777" w:rsidR="001B7C52" w:rsidRPr="00E7379C" w:rsidRDefault="001B7C52" w:rsidP="001B7C52">
            <w:pPr>
              <w:spacing w:before="100" w:beforeAutospacing="1" w:after="100" w:afterAutospacing="1"/>
              <w:rPr>
                <w:sz w:val="18"/>
                <w:szCs w:val="18"/>
              </w:rPr>
            </w:pPr>
          </w:p>
        </w:tc>
        <w:tc>
          <w:tcPr>
            <w:tcW w:w="482" w:type="pct"/>
          </w:tcPr>
          <w:p w14:paraId="1588D527" w14:textId="6737E7BF" w:rsidR="001B7C52" w:rsidRPr="00E7379C" w:rsidRDefault="001B7C52" w:rsidP="001B7C52">
            <w:pPr>
              <w:spacing w:before="100" w:beforeAutospacing="1" w:after="100" w:afterAutospacing="1"/>
              <w:rPr>
                <w:sz w:val="18"/>
                <w:szCs w:val="18"/>
              </w:rPr>
            </w:pPr>
          </w:p>
        </w:tc>
      </w:tr>
      <w:tr w:rsidR="001B7C52" w:rsidRPr="00E7379C" w14:paraId="521251A8"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08EF763B"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14</w:t>
            </w:r>
          </w:p>
        </w:tc>
        <w:tc>
          <w:tcPr>
            <w:tcW w:w="1165" w:type="pct"/>
            <w:tcBorders>
              <w:top w:val="nil"/>
              <w:left w:val="nil"/>
              <w:bottom w:val="single" w:sz="4" w:space="0" w:color="auto"/>
              <w:right w:val="single" w:sz="4" w:space="0" w:color="auto"/>
            </w:tcBorders>
            <w:shd w:val="clear" w:color="auto" w:fill="auto"/>
            <w:vAlign w:val="center"/>
          </w:tcPr>
          <w:p w14:paraId="65976DC7"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SQL CAL ALng SA User CAL</w:t>
            </w:r>
          </w:p>
        </w:tc>
        <w:tc>
          <w:tcPr>
            <w:tcW w:w="415" w:type="pct"/>
            <w:tcBorders>
              <w:bottom w:val="single" w:sz="4" w:space="0" w:color="auto"/>
            </w:tcBorders>
            <w:vAlign w:val="center"/>
          </w:tcPr>
          <w:p w14:paraId="34E1D3B6"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359-00961</w:t>
            </w:r>
          </w:p>
        </w:tc>
        <w:tc>
          <w:tcPr>
            <w:tcW w:w="300" w:type="pct"/>
            <w:tcBorders>
              <w:top w:val="nil"/>
              <w:left w:val="nil"/>
              <w:bottom w:val="single" w:sz="4" w:space="0" w:color="auto"/>
              <w:right w:val="single" w:sz="4" w:space="0" w:color="auto"/>
            </w:tcBorders>
            <w:shd w:val="clear" w:color="auto" w:fill="auto"/>
            <w:vAlign w:val="center"/>
          </w:tcPr>
          <w:p w14:paraId="5683AD7B"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532</w:t>
            </w:r>
          </w:p>
        </w:tc>
        <w:tc>
          <w:tcPr>
            <w:tcW w:w="482" w:type="pct"/>
            <w:tcBorders>
              <w:bottom w:val="single" w:sz="4" w:space="0" w:color="auto"/>
            </w:tcBorders>
            <w:vAlign w:val="center"/>
          </w:tcPr>
          <w:p w14:paraId="14A322A6" w14:textId="77777777" w:rsidR="001B7C52" w:rsidRPr="00E7379C" w:rsidRDefault="001B7C52" w:rsidP="001B7C52">
            <w:pPr>
              <w:spacing w:before="100" w:beforeAutospacing="1" w:after="100" w:afterAutospacing="1"/>
              <w:rPr>
                <w:sz w:val="18"/>
                <w:szCs w:val="18"/>
              </w:rPr>
            </w:pPr>
          </w:p>
        </w:tc>
        <w:tc>
          <w:tcPr>
            <w:tcW w:w="483" w:type="pct"/>
            <w:vAlign w:val="center"/>
          </w:tcPr>
          <w:p w14:paraId="51750169" w14:textId="77777777" w:rsidR="001B7C52" w:rsidRPr="00E7379C" w:rsidRDefault="001B7C52" w:rsidP="001B7C52">
            <w:pPr>
              <w:spacing w:before="100" w:beforeAutospacing="1" w:after="100" w:afterAutospacing="1"/>
              <w:rPr>
                <w:sz w:val="18"/>
                <w:szCs w:val="18"/>
              </w:rPr>
            </w:pPr>
          </w:p>
        </w:tc>
        <w:tc>
          <w:tcPr>
            <w:tcW w:w="483" w:type="pct"/>
            <w:vAlign w:val="center"/>
          </w:tcPr>
          <w:p w14:paraId="10C40173" w14:textId="77777777" w:rsidR="001B7C52" w:rsidRPr="00E7379C" w:rsidRDefault="001B7C52" w:rsidP="001B7C52">
            <w:pPr>
              <w:spacing w:before="100" w:beforeAutospacing="1" w:after="100" w:afterAutospacing="1"/>
              <w:rPr>
                <w:sz w:val="18"/>
                <w:szCs w:val="18"/>
              </w:rPr>
            </w:pPr>
          </w:p>
        </w:tc>
        <w:tc>
          <w:tcPr>
            <w:tcW w:w="482" w:type="pct"/>
            <w:vAlign w:val="center"/>
          </w:tcPr>
          <w:p w14:paraId="4A784642" w14:textId="77777777" w:rsidR="001B7C52" w:rsidRPr="00E7379C" w:rsidRDefault="001B7C52" w:rsidP="001B7C52">
            <w:pPr>
              <w:spacing w:before="100" w:beforeAutospacing="1" w:after="100" w:afterAutospacing="1"/>
              <w:rPr>
                <w:sz w:val="18"/>
                <w:szCs w:val="18"/>
              </w:rPr>
            </w:pPr>
          </w:p>
        </w:tc>
        <w:tc>
          <w:tcPr>
            <w:tcW w:w="483" w:type="pct"/>
          </w:tcPr>
          <w:p w14:paraId="5BF477F6" w14:textId="77777777" w:rsidR="001B7C52" w:rsidRPr="00E7379C" w:rsidRDefault="001B7C52" w:rsidP="001B7C52">
            <w:pPr>
              <w:spacing w:before="100" w:beforeAutospacing="1" w:after="100" w:afterAutospacing="1"/>
              <w:rPr>
                <w:sz w:val="18"/>
                <w:szCs w:val="18"/>
              </w:rPr>
            </w:pPr>
          </w:p>
        </w:tc>
        <w:tc>
          <w:tcPr>
            <w:tcW w:w="482" w:type="pct"/>
          </w:tcPr>
          <w:p w14:paraId="032C35A3" w14:textId="4B356F1D" w:rsidR="001B7C52" w:rsidRPr="00E7379C" w:rsidRDefault="001B7C52" w:rsidP="001B7C52">
            <w:pPr>
              <w:spacing w:before="100" w:beforeAutospacing="1" w:after="100" w:afterAutospacing="1"/>
              <w:rPr>
                <w:sz w:val="18"/>
                <w:szCs w:val="18"/>
              </w:rPr>
            </w:pPr>
          </w:p>
        </w:tc>
      </w:tr>
      <w:tr w:rsidR="001B7C52" w:rsidRPr="00E7379C" w14:paraId="69FEA2EA"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23D370A7"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15</w:t>
            </w:r>
          </w:p>
        </w:tc>
        <w:tc>
          <w:tcPr>
            <w:tcW w:w="1165" w:type="pct"/>
            <w:tcBorders>
              <w:top w:val="nil"/>
              <w:left w:val="nil"/>
              <w:bottom w:val="single" w:sz="4" w:space="0" w:color="auto"/>
              <w:right w:val="single" w:sz="4" w:space="0" w:color="auto"/>
            </w:tcBorders>
            <w:shd w:val="clear" w:color="auto" w:fill="auto"/>
            <w:vAlign w:val="center"/>
          </w:tcPr>
          <w:p w14:paraId="01958040" w14:textId="77777777" w:rsidR="001B7C52" w:rsidRPr="003A661C" w:rsidRDefault="001B7C52" w:rsidP="001B7C52">
            <w:pPr>
              <w:spacing w:before="100" w:beforeAutospacing="1" w:after="100" w:afterAutospacing="1"/>
              <w:jc w:val="left"/>
              <w:rPr>
                <w:sz w:val="16"/>
                <w:szCs w:val="16"/>
                <w:lang w:val="it-IT"/>
              </w:rPr>
            </w:pPr>
            <w:r w:rsidRPr="003A661C">
              <w:rPr>
                <w:rFonts w:ascii="Calibri" w:hAnsi="Calibri" w:cs="Calibri"/>
                <w:sz w:val="16"/>
                <w:szCs w:val="16"/>
                <w:lang w:val="it-IT"/>
              </w:rPr>
              <w:t>SQL CAL ALng SA Device CAL</w:t>
            </w:r>
          </w:p>
        </w:tc>
        <w:tc>
          <w:tcPr>
            <w:tcW w:w="415" w:type="pct"/>
            <w:tcBorders>
              <w:bottom w:val="single" w:sz="4" w:space="0" w:color="auto"/>
            </w:tcBorders>
            <w:vAlign w:val="center"/>
          </w:tcPr>
          <w:p w14:paraId="61413AAB"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359-00792</w:t>
            </w:r>
          </w:p>
        </w:tc>
        <w:tc>
          <w:tcPr>
            <w:tcW w:w="300" w:type="pct"/>
            <w:tcBorders>
              <w:top w:val="nil"/>
              <w:left w:val="nil"/>
              <w:bottom w:val="single" w:sz="4" w:space="0" w:color="auto"/>
              <w:right w:val="single" w:sz="4" w:space="0" w:color="auto"/>
            </w:tcBorders>
            <w:shd w:val="clear" w:color="auto" w:fill="auto"/>
            <w:vAlign w:val="center"/>
          </w:tcPr>
          <w:p w14:paraId="1E74AD9B"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4</w:t>
            </w:r>
          </w:p>
        </w:tc>
        <w:tc>
          <w:tcPr>
            <w:tcW w:w="482" w:type="pct"/>
            <w:tcBorders>
              <w:bottom w:val="single" w:sz="4" w:space="0" w:color="auto"/>
            </w:tcBorders>
            <w:vAlign w:val="center"/>
          </w:tcPr>
          <w:p w14:paraId="7D34D3F8" w14:textId="77777777" w:rsidR="001B7C52" w:rsidRPr="00E7379C" w:rsidRDefault="001B7C52" w:rsidP="001B7C52">
            <w:pPr>
              <w:spacing w:before="100" w:beforeAutospacing="1" w:after="100" w:afterAutospacing="1"/>
              <w:rPr>
                <w:sz w:val="18"/>
                <w:szCs w:val="18"/>
              </w:rPr>
            </w:pPr>
          </w:p>
        </w:tc>
        <w:tc>
          <w:tcPr>
            <w:tcW w:w="483" w:type="pct"/>
            <w:vAlign w:val="center"/>
          </w:tcPr>
          <w:p w14:paraId="6EB4C7ED" w14:textId="77777777" w:rsidR="001B7C52" w:rsidRPr="00E7379C" w:rsidRDefault="001B7C52" w:rsidP="001B7C52">
            <w:pPr>
              <w:spacing w:before="100" w:beforeAutospacing="1" w:after="100" w:afterAutospacing="1"/>
              <w:rPr>
                <w:sz w:val="18"/>
                <w:szCs w:val="18"/>
              </w:rPr>
            </w:pPr>
          </w:p>
        </w:tc>
        <w:tc>
          <w:tcPr>
            <w:tcW w:w="483" w:type="pct"/>
            <w:vAlign w:val="center"/>
          </w:tcPr>
          <w:p w14:paraId="2866D299" w14:textId="77777777" w:rsidR="001B7C52" w:rsidRPr="00E7379C" w:rsidRDefault="001B7C52" w:rsidP="001B7C52">
            <w:pPr>
              <w:spacing w:before="100" w:beforeAutospacing="1" w:after="100" w:afterAutospacing="1"/>
              <w:rPr>
                <w:sz w:val="18"/>
                <w:szCs w:val="18"/>
              </w:rPr>
            </w:pPr>
          </w:p>
        </w:tc>
        <w:tc>
          <w:tcPr>
            <w:tcW w:w="482" w:type="pct"/>
            <w:vAlign w:val="center"/>
          </w:tcPr>
          <w:p w14:paraId="0BAA0908" w14:textId="77777777" w:rsidR="001B7C52" w:rsidRPr="00E7379C" w:rsidRDefault="001B7C52" w:rsidP="001B7C52">
            <w:pPr>
              <w:spacing w:before="100" w:beforeAutospacing="1" w:after="100" w:afterAutospacing="1"/>
              <w:rPr>
                <w:sz w:val="18"/>
                <w:szCs w:val="18"/>
              </w:rPr>
            </w:pPr>
          </w:p>
        </w:tc>
        <w:tc>
          <w:tcPr>
            <w:tcW w:w="483" w:type="pct"/>
          </w:tcPr>
          <w:p w14:paraId="56AD1AD2" w14:textId="77777777" w:rsidR="001B7C52" w:rsidRPr="00E7379C" w:rsidRDefault="001B7C52" w:rsidP="001B7C52">
            <w:pPr>
              <w:spacing w:before="100" w:beforeAutospacing="1" w:after="100" w:afterAutospacing="1"/>
              <w:rPr>
                <w:sz w:val="18"/>
                <w:szCs w:val="18"/>
              </w:rPr>
            </w:pPr>
          </w:p>
        </w:tc>
        <w:tc>
          <w:tcPr>
            <w:tcW w:w="482" w:type="pct"/>
          </w:tcPr>
          <w:p w14:paraId="15293C65" w14:textId="4CAAFCB2" w:rsidR="001B7C52" w:rsidRPr="00E7379C" w:rsidRDefault="001B7C52" w:rsidP="001B7C52">
            <w:pPr>
              <w:spacing w:before="100" w:beforeAutospacing="1" w:after="100" w:afterAutospacing="1"/>
              <w:rPr>
                <w:sz w:val="18"/>
                <w:szCs w:val="18"/>
              </w:rPr>
            </w:pPr>
          </w:p>
        </w:tc>
      </w:tr>
      <w:tr w:rsidR="001B7C52" w:rsidRPr="00E7379C" w14:paraId="586028FA"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68BCDBFF"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16</w:t>
            </w:r>
          </w:p>
        </w:tc>
        <w:tc>
          <w:tcPr>
            <w:tcW w:w="1165" w:type="pct"/>
            <w:tcBorders>
              <w:top w:val="nil"/>
              <w:left w:val="nil"/>
              <w:bottom w:val="single" w:sz="4" w:space="0" w:color="auto"/>
              <w:right w:val="single" w:sz="4" w:space="0" w:color="auto"/>
            </w:tcBorders>
            <w:shd w:val="clear" w:color="auto" w:fill="auto"/>
            <w:vAlign w:val="center"/>
          </w:tcPr>
          <w:p w14:paraId="3050C28B"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Visual Studio Ent MSDN ALng SA</w:t>
            </w:r>
          </w:p>
        </w:tc>
        <w:tc>
          <w:tcPr>
            <w:tcW w:w="415" w:type="pct"/>
            <w:tcBorders>
              <w:bottom w:val="single" w:sz="4" w:space="0" w:color="auto"/>
            </w:tcBorders>
            <w:vAlign w:val="center"/>
          </w:tcPr>
          <w:p w14:paraId="419E6A7E"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MX3-00117</w:t>
            </w:r>
          </w:p>
        </w:tc>
        <w:tc>
          <w:tcPr>
            <w:tcW w:w="300" w:type="pct"/>
            <w:tcBorders>
              <w:top w:val="nil"/>
              <w:left w:val="nil"/>
              <w:bottom w:val="single" w:sz="4" w:space="0" w:color="auto"/>
              <w:right w:val="single" w:sz="4" w:space="0" w:color="auto"/>
            </w:tcBorders>
            <w:shd w:val="clear" w:color="auto" w:fill="auto"/>
            <w:vAlign w:val="center"/>
          </w:tcPr>
          <w:p w14:paraId="756847E0"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lang w:val="en-US"/>
              </w:rPr>
              <w:t>6</w:t>
            </w:r>
          </w:p>
        </w:tc>
        <w:tc>
          <w:tcPr>
            <w:tcW w:w="482" w:type="pct"/>
            <w:tcBorders>
              <w:bottom w:val="single" w:sz="4" w:space="0" w:color="auto"/>
            </w:tcBorders>
            <w:vAlign w:val="center"/>
          </w:tcPr>
          <w:p w14:paraId="3C9A4FFD" w14:textId="77777777" w:rsidR="001B7C52" w:rsidRPr="00E7379C" w:rsidRDefault="001B7C52" w:rsidP="001B7C52">
            <w:pPr>
              <w:spacing w:before="100" w:beforeAutospacing="1" w:after="100" w:afterAutospacing="1"/>
              <w:rPr>
                <w:sz w:val="18"/>
                <w:szCs w:val="18"/>
              </w:rPr>
            </w:pPr>
          </w:p>
        </w:tc>
        <w:tc>
          <w:tcPr>
            <w:tcW w:w="483" w:type="pct"/>
            <w:vAlign w:val="center"/>
          </w:tcPr>
          <w:p w14:paraId="06FB813E" w14:textId="77777777" w:rsidR="001B7C52" w:rsidRPr="00E7379C" w:rsidRDefault="001B7C52" w:rsidP="001B7C52">
            <w:pPr>
              <w:spacing w:before="100" w:beforeAutospacing="1" w:after="100" w:afterAutospacing="1"/>
              <w:rPr>
                <w:sz w:val="18"/>
                <w:szCs w:val="18"/>
              </w:rPr>
            </w:pPr>
          </w:p>
        </w:tc>
        <w:tc>
          <w:tcPr>
            <w:tcW w:w="483" w:type="pct"/>
            <w:vAlign w:val="center"/>
          </w:tcPr>
          <w:p w14:paraId="7999E350" w14:textId="77777777" w:rsidR="001B7C52" w:rsidRPr="00E7379C" w:rsidRDefault="001B7C52" w:rsidP="001B7C52">
            <w:pPr>
              <w:spacing w:before="100" w:beforeAutospacing="1" w:after="100" w:afterAutospacing="1"/>
              <w:rPr>
                <w:sz w:val="18"/>
                <w:szCs w:val="18"/>
              </w:rPr>
            </w:pPr>
          </w:p>
        </w:tc>
        <w:tc>
          <w:tcPr>
            <w:tcW w:w="482" w:type="pct"/>
            <w:vAlign w:val="center"/>
          </w:tcPr>
          <w:p w14:paraId="1FB27252" w14:textId="77777777" w:rsidR="001B7C52" w:rsidRPr="00E7379C" w:rsidRDefault="001B7C52" w:rsidP="001B7C52">
            <w:pPr>
              <w:spacing w:before="100" w:beforeAutospacing="1" w:after="100" w:afterAutospacing="1"/>
              <w:rPr>
                <w:sz w:val="18"/>
                <w:szCs w:val="18"/>
              </w:rPr>
            </w:pPr>
          </w:p>
        </w:tc>
        <w:tc>
          <w:tcPr>
            <w:tcW w:w="483" w:type="pct"/>
          </w:tcPr>
          <w:p w14:paraId="4E283B06" w14:textId="77777777" w:rsidR="001B7C52" w:rsidRPr="00E7379C" w:rsidRDefault="001B7C52" w:rsidP="001B7C52">
            <w:pPr>
              <w:spacing w:before="100" w:beforeAutospacing="1" w:after="100" w:afterAutospacing="1"/>
              <w:rPr>
                <w:sz w:val="18"/>
                <w:szCs w:val="18"/>
              </w:rPr>
            </w:pPr>
          </w:p>
        </w:tc>
        <w:tc>
          <w:tcPr>
            <w:tcW w:w="482" w:type="pct"/>
          </w:tcPr>
          <w:p w14:paraId="1BD869D1" w14:textId="49EAC22E" w:rsidR="001B7C52" w:rsidRPr="00E7379C" w:rsidRDefault="001B7C52" w:rsidP="001B7C52">
            <w:pPr>
              <w:spacing w:before="100" w:beforeAutospacing="1" w:after="100" w:afterAutospacing="1"/>
              <w:rPr>
                <w:sz w:val="18"/>
                <w:szCs w:val="18"/>
              </w:rPr>
            </w:pPr>
          </w:p>
        </w:tc>
      </w:tr>
      <w:tr w:rsidR="001B7C52" w:rsidRPr="00E7379C" w14:paraId="2958E5E6"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7C10E58B"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lastRenderedPageBreak/>
              <w:t>17</w:t>
            </w:r>
          </w:p>
        </w:tc>
        <w:tc>
          <w:tcPr>
            <w:tcW w:w="1165" w:type="pct"/>
            <w:tcBorders>
              <w:top w:val="nil"/>
              <w:left w:val="nil"/>
              <w:bottom w:val="single" w:sz="4" w:space="0" w:color="auto"/>
              <w:right w:val="single" w:sz="4" w:space="0" w:color="auto"/>
            </w:tcBorders>
            <w:shd w:val="clear" w:color="auto" w:fill="auto"/>
            <w:vAlign w:val="center"/>
          </w:tcPr>
          <w:p w14:paraId="2F4306D3" w14:textId="77777777" w:rsidR="001B7C52" w:rsidRPr="003A661C" w:rsidRDefault="001B7C52" w:rsidP="001B7C52">
            <w:pPr>
              <w:spacing w:before="100" w:beforeAutospacing="1" w:after="100" w:afterAutospacing="1"/>
              <w:jc w:val="left"/>
              <w:rPr>
                <w:sz w:val="16"/>
                <w:szCs w:val="16"/>
                <w:lang w:val="it-IT"/>
              </w:rPr>
            </w:pPr>
            <w:r w:rsidRPr="003A661C">
              <w:rPr>
                <w:rFonts w:ascii="Calibri" w:hAnsi="Calibri" w:cs="Calibri"/>
                <w:sz w:val="16"/>
                <w:szCs w:val="16"/>
                <w:lang w:val="it-IT"/>
              </w:rPr>
              <w:t>Visual Studio Pro MSDN ALng SA</w:t>
            </w:r>
          </w:p>
        </w:tc>
        <w:tc>
          <w:tcPr>
            <w:tcW w:w="415" w:type="pct"/>
            <w:tcBorders>
              <w:bottom w:val="single" w:sz="4" w:space="0" w:color="auto"/>
            </w:tcBorders>
            <w:vAlign w:val="center"/>
          </w:tcPr>
          <w:p w14:paraId="225C2185"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77D-00111</w:t>
            </w:r>
          </w:p>
        </w:tc>
        <w:tc>
          <w:tcPr>
            <w:tcW w:w="300" w:type="pct"/>
            <w:tcBorders>
              <w:top w:val="nil"/>
              <w:left w:val="nil"/>
              <w:bottom w:val="single" w:sz="4" w:space="0" w:color="auto"/>
              <w:right w:val="single" w:sz="4" w:space="0" w:color="auto"/>
            </w:tcBorders>
            <w:shd w:val="clear" w:color="auto" w:fill="auto"/>
            <w:vAlign w:val="center"/>
          </w:tcPr>
          <w:p w14:paraId="437EB6EB"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lang w:val="en-US"/>
              </w:rPr>
              <w:t>10</w:t>
            </w:r>
          </w:p>
        </w:tc>
        <w:tc>
          <w:tcPr>
            <w:tcW w:w="482" w:type="pct"/>
            <w:tcBorders>
              <w:bottom w:val="single" w:sz="4" w:space="0" w:color="auto"/>
            </w:tcBorders>
            <w:vAlign w:val="center"/>
          </w:tcPr>
          <w:p w14:paraId="6F3C39C6" w14:textId="77777777" w:rsidR="001B7C52" w:rsidRPr="00E7379C" w:rsidRDefault="001B7C52" w:rsidP="001B7C52">
            <w:pPr>
              <w:spacing w:before="100" w:beforeAutospacing="1" w:after="100" w:afterAutospacing="1"/>
              <w:rPr>
                <w:sz w:val="18"/>
                <w:szCs w:val="18"/>
              </w:rPr>
            </w:pPr>
          </w:p>
        </w:tc>
        <w:tc>
          <w:tcPr>
            <w:tcW w:w="483" w:type="pct"/>
            <w:vAlign w:val="center"/>
          </w:tcPr>
          <w:p w14:paraId="74814A0D" w14:textId="77777777" w:rsidR="001B7C52" w:rsidRPr="00E7379C" w:rsidRDefault="001B7C52" w:rsidP="001B7C52">
            <w:pPr>
              <w:spacing w:before="100" w:beforeAutospacing="1" w:after="100" w:afterAutospacing="1"/>
              <w:rPr>
                <w:sz w:val="18"/>
                <w:szCs w:val="18"/>
              </w:rPr>
            </w:pPr>
          </w:p>
        </w:tc>
        <w:tc>
          <w:tcPr>
            <w:tcW w:w="483" w:type="pct"/>
            <w:vAlign w:val="center"/>
          </w:tcPr>
          <w:p w14:paraId="1F02CEEF" w14:textId="77777777" w:rsidR="001B7C52" w:rsidRPr="00E7379C" w:rsidRDefault="001B7C52" w:rsidP="001B7C52">
            <w:pPr>
              <w:spacing w:before="100" w:beforeAutospacing="1" w:after="100" w:afterAutospacing="1"/>
              <w:rPr>
                <w:sz w:val="18"/>
                <w:szCs w:val="18"/>
              </w:rPr>
            </w:pPr>
          </w:p>
        </w:tc>
        <w:tc>
          <w:tcPr>
            <w:tcW w:w="482" w:type="pct"/>
            <w:vAlign w:val="center"/>
          </w:tcPr>
          <w:p w14:paraId="49C96431" w14:textId="77777777" w:rsidR="001B7C52" w:rsidRPr="00E7379C" w:rsidRDefault="001B7C52" w:rsidP="001B7C52">
            <w:pPr>
              <w:spacing w:before="100" w:beforeAutospacing="1" w:after="100" w:afterAutospacing="1"/>
              <w:rPr>
                <w:sz w:val="18"/>
                <w:szCs w:val="18"/>
              </w:rPr>
            </w:pPr>
          </w:p>
        </w:tc>
        <w:tc>
          <w:tcPr>
            <w:tcW w:w="483" w:type="pct"/>
          </w:tcPr>
          <w:p w14:paraId="0E6FB2FA" w14:textId="77777777" w:rsidR="001B7C52" w:rsidRPr="00E7379C" w:rsidRDefault="001B7C52" w:rsidP="001B7C52">
            <w:pPr>
              <w:spacing w:before="100" w:beforeAutospacing="1" w:after="100" w:afterAutospacing="1"/>
              <w:rPr>
                <w:sz w:val="18"/>
                <w:szCs w:val="18"/>
              </w:rPr>
            </w:pPr>
          </w:p>
        </w:tc>
        <w:tc>
          <w:tcPr>
            <w:tcW w:w="482" w:type="pct"/>
          </w:tcPr>
          <w:p w14:paraId="4E157C93" w14:textId="786D26A0" w:rsidR="001B7C52" w:rsidRPr="00E7379C" w:rsidRDefault="001B7C52" w:rsidP="001B7C52">
            <w:pPr>
              <w:spacing w:before="100" w:beforeAutospacing="1" w:after="100" w:afterAutospacing="1"/>
              <w:rPr>
                <w:sz w:val="18"/>
                <w:szCs w:val="18"/>
              </w:rPr>
            </w:pPr>
          </w:p>
        </w:tc>
      </w:tr>
      <w:tr w:rsidR="001B7C52" w:rsidRPr="00E7379C" w14:paraId="36869024"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527881DE"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lang w:val="en-US"/>
              </w:rPr>
              <w:t>18</w:t>
            </w:r>
          </w:p>
        </w:tc>
        <w:tc>
          <w:tcPr>
            <w:tcW w:w="1165" w:type="pct"/>
            <w:tcBorders>
              <w:top w:val="nil"/>
              <w:left w:val="nil"/>
              <w:bottom w:val="single" w:sz="4" w:space="0" w:color="auto"/>
              <w:right w:val="single" w:sz="4" w:space="0" w:color="auto"/>
            </w:tcBorders>
            <w:shd w:val="clear" w:color="auto" w:fill="auto"/>
            <w:vAlign w:val="center"/>
          </w:tcPr>
          <w:p w14:paraId="741B0F44" w14:textId="77777777" w:rsidR="001B7C52" w:rsidRPr="003A661C" w:rsidRDefault="001B7C52" w:rsidP="001B7C52">
            <w:pPr>
              <w:spacing w:before="100" w:beforeAutospacing="1" w:after="100" w:afterAutospacing="1"/>
              <w:jc w:val="left"/>
              <w:rPr>
                <w:sz w:val="16"/>
                <w:szCs w:val="16"/>
                <w:lang w:val="el-GR"/>
              </w:rPr>
            </w:pPr>
            <w:r w:rsidRPr="003A661C">
              <w:rPr>
                <w:rFonts w:ascii="Calibri" w:hAnsi="Calibri" w:cs="Calibri"/>
                <w:sz w:val="16"/>
                <w:szCs w:val="16"/>
              </w:rPr>
              <w:t>Visio Professional ALng SA</w:t>
            </w:r>
          </w:p>
        </w:tc>
        <w:tc>
          <w:tcPr>
            <w:tcW w:w="415" w:type="pct"/>
            <w:tcBorders>
              <w:bottom w:val="single" w:sz="4" w:space="0" w:color="auto"/>
            </w:tcBorders>
            <w:vAlign w:val="center"/>
          </w:tcPr>
          <w:p w14:paraId="368F7E4E" w14:textId="77777777" w:rsidR="001B7C52" w:rsidRPr="003A661C" w:rsidRDefault="001B7C52" w:rsidP="001B7C52">
            <w:pPr>
              <w:spacing w:before="100" w:beforeAutospacing="1" w:after="100" w:afterAutospacing="1"/>
              <w:rPr>
                <w:sz w:val="16"/>
                <w:szCs w:val="16"/>
                <w:lang w:val="el-GR"/>
              </w:rPr>
            </w:pPr>
            <w:r w:rsidRPr="003A661C">
              <w:rPr>
                <w:rFonts w:ascii="Calibri" w:hAnsi="Calibri" w:cs="Calibri"/>
                <w:sz w:val="16"/>
                <w:szCs w:val="16"/>
              </w:rPr>
              <w:t>D87-01159</w:t>
            </w:r>
          </w:p>
        </w:tc>
        <w:tc>
          <w:tcPr>
            <w:tcW w:w="300" w:type="pct"/>
            <w:tcBorders>
              <w:top w:val="nil"/>
              <w:left w:val="nil"/>
              <w:bottom w:val="single" w:sz="4" w:space="0" w:color="auto"/>
              <w:right w:val="single" w:sz="4" w:space="0" w:color="auto"/>
            </w:tcBorders>
            <w:shd w:val="clear" w:color="auto" w:fill="auto"/>
            <w:vAlign w:val="center"/>
          </w:tcPr>
          <w:p w14:paraId="39ED4250"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80</w:t>
            </w:r>
          </w:p>
        </w:tc>
        <w:tc>
          <w:tcPr>
            <w:tcW w:w="482" w:type="pct"/>
            <w:tcBorders>
              <w:bottom w:val="single" w:sz="4" w:space="0" w:color="auto"/>
            </w:tcBorders>
            <w:vAlign w:val="center"/>
          </w:tcPr>
          <w:p w14:paraId="5E15D7F1" w14:textId="77777777" w:rsidR="001B7C52" w:rsidRPr="00E7379C" w:rsidRDefault="001B7C52" w:rsidP="001B7C52">
            <w:pPr>
              <w:spacing w:before="100" w:beforeAutospacing="1" w:after="100" w:afterAutospacing="1"/>
              <w:rPr>
                <w:sz w:val="18"/>
                <w:szCs w:val="18"/>
              </w:rPr>
            </w:pPr>
          </w:p>
        </w:tc>
        <w:tc>
          <w:tcPr>
            <w:tcW w:w="483" w:type="pct"/>
            <w:vAlign w:val="center"/>
          </w:tcPr>
          <w:p w14:paraId="070A3370" w14:textId="77777777" w:rsidR="001B7C52" w:rsidRPr="00E7379C" w:rsidRDefault="001B7C52" w:rsidP="001B7C52">
            <w:pPr>
              <w:spacing w:before="100" w:beforeAutospacing="1" w:after="100" w:afterAutospacing="1"/>
              <w:rPr>
                <w:sz w:val="18"/>
                <w:szCs w:val="18"/>
              </w:rPr>
            </w:pPr>
          </w:p>
        </w:tc>
        <w:tc>
          <w:tcPr>
            <w:tcW w:w="483" w:type="pct"/>
            <w:vAlign w:val="center"/>
          </w:tcPr>
          <w:p w14:paraId="2D63FEF8" w14:textId="77777777" w:rsidR="001B7C52" w:rsidRPr="00E7379C" w:rsidRDefault="001B7C52" w:rsidP="001B7C52">
            <w:pPr>
              <w:spacing w:before="100" w:beforeAutospacing="1" w:after="100" w:afterAutospacing="1"/>
              <w:rPr>
                <w:sz w:val="18"/>
                <w:szCs w:val="18"/>
              </w:rPr>
            </w:pPr>
          </w:p>
        </w:tc>
        <w:tc>
          <w:tcPr>
            <w:tcW w:w="482" w:type="pct"/>
            <w:vAlign w:val="center"/>
          </w:tcPr>
          <w:p w14:paraId="70393B2B" w14:textId="77777777" w:rsidR="001B7C52" w:rsidRPr="00E7379C" w:rsidRDefault="001B7C52" w:rsidP="001B7C52">
            <w:pPr>
              <w:spacing w:before="100" w:beforeAutospacing="1" w:after="100" w:afterAutospacing="1"/>
              <w:rPr>
                <w:sz w:val="18"/>
                <w:szCs w:val="18"/>
              </w:rPr>
            </w:pPr>
          </w:p>
        </w:tc>
        <w:tc>
          <w:tcPr>
            <w:tcW w:w="483" w:type="pct"/>
          </w:tcPr>
          <w:p w14:paraId="08CCB7BC" w14:textId="77777777" w:rsidR="001B7C52" w:rsidRPr="00E7379C" w:rsidRDefault="001B7C52" w:rsidP="001B7C52">
            <w:pPr>
              <w:spacing w:before="100" w:beforeAutospacing="1" w:after="100" w:afterAutospacing="1"/>
              <w:rPr>
                <w:sz w:val="18"/>
                <w:szCs w:val="18"/>
              </w:rPr>
            </w:pPr>
          </w:p>
        </w:tc>
        <w:tc>
          <w:tcPr>
            <w:tcW w:w="482" w:type="pct"/>
          </w:tcPr>
          <w:p w14:paraId="5E9FE0F9" w14:textId="6E31D531" w:rsidR="001B7C52" w:rsidRPr="00E7379C" w:rsidRDefault="001B7C52" w:rsidP="001B7C52">
            <w:pPr>
              <w:spacing w:before="100" w:beforeAutospacing="1" w:after="100" w:afterAutospacing="1"/>
              <w:rPr>
                <w:sz w:val="18"/>
                <w:szCs w:val="18"/>
              </w:rPr>
            </w:pPr>
          </w:p>
        </w:tc>
      </w:tr>
      <w:tr w:rsidR="001B7C52" w:rsidRPr="00E7379C" w14:paraId="2A222204"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63548D31"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rPr>
              <w:t>19</w:t>
            </w:r>
          </w:p>
        </w:tc>
        <w:tc>
          <w:tcPr>
            <w:tcW w:w="1165" w:type="pct"/>
            <w:tcBorders>
              <w:top w:val="nil"/>
              <w:left w:val="nil"/>
              <w:bottom w:val="single" w:sz="4" w:space="0" w:color="auto"/>
              <w:right w:val="single" w:sz="4" w:space="0" w:color="auto"/>
            </w:tcBorders>
            <w:shd w:val="clear" w:color="auto" w:fill="auto"/>
            <w:vAlign w:val="center"/>
          </w:tcPr>
          <w:p w14:paraId="3DB98205"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System Center DC Core ALng SA 2L</w:t>
            </w:r>
          </w:p>
        </w:tc>
        <w:tc>
          <w:tcPr>
            <w:tcW w:w="415" w:type="pct"/>
            <w:tcBorders>
              <w:bottom w:val="single" w:sz="4" w:space="0" w:color="auto"/>
            </w:tcBorders>
            <w:vAlign w:val="center"/>
          </w:tcPr>
          <w:p w14:paraId="5A516986"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9EP-00208</w:t>
            </w:r>
          </w:p>
        </w:tc>
        <w:tc>
          <w:tcPr>
            <w:tcW w:w="300" w:type="pct"/>
            <w:tcBorders>
              <w:top w:val="nil"/>
              <w:left w:val="nil"/>
              <w:bottom w:val="single" w:sz="4" w:space="0" w:color="auto"/>
              <w:right w:val="single" w:sz="4" w:space="0" w:color="auto"/>
            </w:tcBorders>
            <w:shd w:val="clear" w:color="auto" w:fill="auto"/>
            <w:vAlign w:val="center"/>
          </w:tcPr>
          <w:p w14:paraId="004A3012"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50</w:t>
            </w:r>
          </w:p>
        </w:tc>
        <w:tc>
          <w:tcPr>
            <w:tcW w:w="482" w:type="pct"/>
            <w:tcBorders>
              <w:bottom w:val="single" w:sz="4" w:space="0" w:color="auto"/>
            </w:tcBorders>
            <w:vAlign w:val="center"/>
          </w:tcPr>
          <w:p w14:paraId="3922D5B7" w14:textId="77777777" w:rsidR="001B7C52" w:rsidRPr="00E7379C" w:rsidRDefault="001B7C52" w:rsidP="001B7C52">
            <w:pPr>
              <w:spacing w:before="100" w:beforeAutospacing="1" w:after="100" w:afterAutospacing="1"/>
              <w:rPr>
                <w:sz w:val="18"/>
                <w:szCs w:val="18"/>
              </w:rPr>
            </w:pPr>
          </w:p>
        </w:tc>
        <w:tc>
          <w:tcPr>
            <w:tcW w:w="483" w:type="pct"/>
            <w:vAlign w:val="center"/>
          </w:tcPr>
          <w:p w14:paraId="086DA9A6" w14:textId="77777777" w:rsidR="001B7C52" w:rsidRPr="00E7379C" w:rsidRDefault="001B7C52" w:rsidP="001B7C52">
            <w:pPr>
              <w:spacing w:before="100" w:beforeAutospacing="1" w:after="100" w:afterAutospacing="1"/>
              <w:rPr>
                <w:sz w:val="18"/>
                <w:szCs w:val="18"/>
              </w:rPr>
            </w:pPr>
          </w:p>
        </w:tc>
        <w:tc>
          <w:tcPr>
            <w:tcW w:w="483" w:type="pct"/>
            <w:vAlign w:val="center"/>
          </w:tcPr>
          <w:p w14:paraId="7211F0D6" w14:textId="77777777" w:rsidR="001B7C52" w:rsidRPr="00E7379C" w:rsidRDefault="001B7C52" w:rsidP="001B7C52">
            <w:pPr>
              <w:spacing w:before="100" w:beforeAutospacing="1" w:after="100" w:afterAutospacing="1"/>
              <w:rPr>
                <w:sz w:val="18"/>
                <w:szCs w:val="18"/>
              </w:rPr>
            </w:pPr>
          </w:p>
        </w:tc>
        <w:tc>
          <w:tcPr>
            <w:tcW w:w="482" w:type="pct"/>
            <w:vAlign w:val="center"/>
          </w:tcPr>
          <w:p w14:paraId="3551300A" w14:textId="77777777" w:rsidR="001B7C52" w:rsidRPr="00E7379C" w:rsidRDefault="001B7C52" w:rsidP="001B7C52">
            <w:pPr>
              <w:spacing w:before="100" w:beforeAutospacing="1" w:after="100" w:afterAutospacing="1"/>
              <w:rPr>
                <w:sz w:val="18"/>
                <w:szCs w:val="18"/>
              </w:rPr>
            </w:pPr>
          </w:p>
        </w:tc>
        <w:tc>
          <w:tcPr>
            <w:tcW w:w="483" w:type="pct"/>
          </w:tcPr>
          <w:p w14:paraId="1D3F4343" w14:textId="77777777" w:rsidR="001B7C52" w:rsidRPr="00E7379C" w:rsidRDefault="001B7C52" w:rsidP="001B7C52">
            <w:pPr>
              <w:spacing w:before="100" w:beforeAutospacing="1" w:after="100" w:afterAutospacing="1"/>
              <w:rPr>
                <w:sz w:val="18"/>
                <w:szCs w:val="18"/>
              </w:rPr>
            </w:pPr>
          </w:p>
        </w:tc>
        <w:tc>
          <w:tcPr>
            <w:tcW w:w="482" w:type="pct"/>
          </w:tcPr>
          <w:p w14:paraId="06ACB180" w14:textId="30B14F63" w:rsidR="001B7C52" w:rsidRPr="00E7379C" w:rsidRDefault="001B7C52" w:rsidP="001B7C52">
            <w:pPr>
              <w:spacing w:before="100" w:beforeAutospacing="1" w:after="100" w:afterAutospacing="1"/>
              <w:rPr>
                <w:sz w:val="18"/>
                <w:szCs w:val="18"/>
              </w:rPr>
            </w:pPr>
          </w:p>
        </w:tc>
      </w:tr>
      <w:tr w:rsidR="001B7C52" w:rsidRPr="00E7379C" w14:paraId="3F825408"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7A7FB4DD"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rPr>
              <w:t>20</w:t>
            </w:r>
          </w:p>
        </w:tc>
        <w:tc>
          <w:tcPr>
            <w:tcW w:w="1165" w:type="pct"/>
            <w:tcBorders>
              <w:top w:val="nil"/>
              <w:left w:val="nil"/>
              <w:bottom w:val="single" w:sz="4" w:space="0" w:color="auto"/>
              <w:right w:val="single" w:sz="4" w:space="0" w:color="auto"/>
            </w:tcBorders>
            <w:shd w:val="clear" w:color="auto" w:fill="auto"/>
            <w:vAlign w:val="center"/>
          </w:tcPr>
          <w:p w14:paraId="104A7215"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System Center Standard Core ALng SA 2L</w:t>
            </w:r>
          </w:p>
        </w:tc>
        <w:tc>
          <w:tcPr>
            <w:tcW w:w="415" w:type="pct"/>
            <w:tcBorders>
              <w:bottom w:val="single" w:sz="4" w:space="0" w:color="auto"/>
            </w:tcBorders>
            <w:vAlign w:val="center"/>
          </w:tcPr>
          <w:p w14:paraId="18B1B3F7"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9EN-00198</w:t>
            </w:r>
          </w:p>
        </w:tc>
        <w:tc>
          <w:tcPr>
            <w:tcW w:w="300" w:type="pct"/>
            <w:tcBorders>
              <w:top w:val="nil"/>
              <w:left w:val="nil"/>
              <w:bottom w:val="single" w:sz="4" w:space="0" w:color="auto"/>
              <w:right w:val="single" w:sz="4" w:space="0" w:color="auto"/>
            </w:tcBorders>
            <w:shd w:val="clear" w:color="auto" w:fill="auto"/>
            <w:vAlign w:val="center"/>
          </w:tcPr>
          <w:p w14:paraId="7451D3A2"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50</w:t>
            </w:r>
          </w:p>
        </w:tc>
        <w:tc>
          <w:tcPr>
            <w:tcW w:w="482" w:type="pct"/>
            <w:tcBorders>
              <w:bottom w:val="single" w:sz="4" w:space="0" w:color="auto"/>
            </w:tcBorders>
            <w:vAlign w:val="center"/>
          </w:tcPr>
          <w:p w14:paraId="0230E3F1" w14:textId="77777777" w:rsidR="001B7C52" w:rsidRPr="00E7379C" w:rsidRDefault="001B7C52" w:rsidP="001B7C52">
            <w:pPr>
              <w:spacing w:before="100" w:beforeAutospacing="1" w:after="100" w:afterAutospacing="1"/>
              <w:rPr>
                <w:sz w:val="18"/>
                <w:szCs w:val="18"/>
              </w:rPr>
            </w:pPr>
          </w:p>
        </w:tc>
        <w:tc>
          <w:tcPr>
            <w:tcW w:w="483" w:type="pct"/>
            <w:vAlign w:val="center"/>
          </w:tcPr>
          <w:p w14:paraId="28A55238" w14:textId="77777777" w:rsidR="001B7C52" w:rsidRPr="00E7379C" w:rsidRDefault="001B7C52" w:rsidP="001B7C52">
            <w:pPr>
              <w:spacing w:before="100" w:beforeAutospacing="1" w:after="100" w:afterAutospacing="1"/>
              <w:rPr>
                <w:sz w:val="18"/>
                <w:szCs w:val="18"/>
              </w:rPr>
            </w:pPr>
          </w:p>
        </w:tc>
        <w:tc>
          <w:tcPr>
            <w:tcW w:w="483" w:type="pct"/>
            <w:vAlign w:val="center"/>
          </w:tcPr>
          <w:p w14:paraId="694FF4A0" w14:textId="77777777" w:rsidR="001B7C52" w:rsidRPr="00E7379C" w:rsidRDefault="001B7C52" w:rsidP="001B7C52">
            <w:pPr>
              <w:spacing w:before="100" w:beforeAutospacing="1" w:after="100" w:afterAutospacing="1"/>
              <w:rPr>
                <w:sz w:val="18"/>
                <w:szCs w:val="18"/>
              </w:rPr>
            </w:pPr>
          </w:p>
        </w:tc>
        <w:tc>
          <w:tcPr>
            <w:tcW w:w="482" w:type="pct"/>
            <w:vAlign w:val="center"/>
          </w:tcPr>
          <w:p w14:paraId="3B689D81" w14:textId="77777777" w:rsidR="001B7C52" w:rsidRPr="00E7379C" w:rsidRDefault="001B7C52" w:rsidP="001B7C52">
            <w:pPr>
              <w:spacing w:before="100" w:beforeAutospacing="1" w:after="100" w:afterAutospacing="1"/>
              <w:rPr>
                <w:sz w:val="18"/>
                <w:szCs w:val="18"/>
              </w:rPr>
            </w:pPr>
          </w:p>
        </w:tc>
        <w:tc>
          <w:tcPr>
            <w:tcW w:w="483" w:type="pct"/>
          </w:tcPr>
          <w:p w14:paraId="7C7112A5" w14:textId="77777777" w:rsidR="001B7C52" w:rsidRPr="00E7379C" w:rsidRDefault="001B7C52" w:rsidP="001B7C52">
            <w:pPr>
              <w:spacing w:before="100" w:beforeAutospacing="1" w:after="100" w:afterAutospacing="1"/>
              <w:rPr>
                <w:sz w:val="18"/>
                <w:szCs w:val="18"/>
              </w:rPr>
            </w:pPr>
          </w:p>
        </w:tc>
        <w:tc>
          <w:tcPr>
            <w:tcW w:w="482" w:type="pct"/>
          </w:tcPr>
          <w:p w14:paraId="376F2F9C" w14:textId="1F0420F5" w:rsidR="001B7C52" w:rsidRPr="00E7379C" w:rsidRDefault="001B7C52" w:rsidP="001B7C52">
            <w:pPr>
              <w:spacing w:before="100" w:beforeAutospacing="1" w:after="100" w:afterAutospacing="1"/>
              <w:rPr>
                <w:sz w:val="18"/>
                <w:szCs w:val="18"/>
              </w:rPr>
            </w:pPr>
          </w:p>
        </w:tc>
      </w:tr>
      <w:tr w:rsidR="001B7C52" w:rsidRPr="00E7379C" w14:paraId="5A9AF2E3"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05DE8104"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rPr>
              <w:t>21</w:t>
            </w:r>
          </w:p>
        </w:tc>
        <w:tc>
          <w:tcPr>
            <w:tcW w:w="1165" w:type="pct"/>
            <w:tcBorders>
              <w:top w:val="nil"/>
              <w:left w:val="nil"/>
              <w:bottom w:val="single" w:sz="4" w:space="0" w:color="auto"/>
              <w:right w:val="single" w:sz="4" w:space="0" w:color="auto"/>
            </w:tcBorders>
            <w:shd w:val="clear" w:color="auto" w:fill="auto"/>
            <w:vAlign w:val="center"/>
          </w:tcPr>
          <w:p w14:paraId="44081C38"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System Center DPM ALng SA Per User</w:t>
            </w:r>
          </w:p>
        </w:tc>
        <w:tc>
          <w:tcPr>
            <w:tcW w:w="415" w:type="pct"/>
            <w:tcBorders>
              <w:bottom w:val="single" w:sz="4" w:space="0" w:color="auto"/>
            </w:tcBorders>
            <w:vAlign w:val="center"/>
          </w:tcPr>
          <w:p w14:paraId="616E7CBF"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TSC-00977</w:t>
            </w:r>
          </w:p>
        </w:tc>
        <w:tc>
          <w:tcPr>
            <w:tcW w:w="300" w:type="pct"/>
            <w:tcBorders>
              <w:top w:val="nil"/>
              <w:left w:val="nil"/>
              <w:bottom w:val="single" w:sz="4" w:space="0" w:color="auto"/>
              <w:right w:val="single" w:sz="4" w:space="0" w:color="auto"/>
            </w:tcBorders>
            <w:shd w:val="clear" w:color="auto" w:fill="auto"/>
            <w:vAlign w:val="center"/>
          </w:tcPr>
          <w:p w14:paraId="66B4A824"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500</w:t>
            </w:r>
          </w:p>
        </w:tc>
        <w:tc>
          <w:tcPr>
            <w:tcW w:w="482" w:type="pct"/>
            <w:tcBorders>
              <w:bottom w:val="single" w:sz="4" w:space="0" w:color="auto"/>
            </w:tcBorders>
            <w:vAlign w:val="center"/>
          </w:tcPr>
          <w:p w14:paraId="3BA3577A" w14:textId="77777777" w:rsidR="001B7C52" w:rsidRPr="00E7379C" w:rsidRDefault="001B7C52" w:rsidP="001B7C52">
            <w:pPr>
              <w:spacing w:before="100" w:beforeAutospacing="1" w:after="100" w:afterAutospacing="1"/>
              <w:rPr>
                <w:sz w:val="18"/>
                <w:szCs w:val="18"/>
              </w:rPr>
            </w:pPr>
          </w:p>
        </w:tc>
        <w:tc>
          <w:tcPr>
            <w:tcW w:w="483" w:type="pct"/>
            <w:vAlign w:val="center"/>
          </w:tcPr>
          <w:p w14:paraId="045FBA77" w14:textId="77777777" w:rsidR="001B7C52" w:rsidRPr="00E7379C" w:rsidRDefault="001B7C52" w:rsidP="001B7C52">
            <w:pPr>
              <w:spacing w:before="100" w:beforeAutospacing="1" w:after="100" w:afterAutospacing="1"/>
              <w:rPr>
                <w:sz w:val="18"/>
                <w:szCs w:val="18"/>
              </w:rPr>
            </w:pPr>
          </w:p>
        </w:tc>
        <w:tc>
          <w:tcPr>
            <w:tcW w:w="483" w:type="pct"/>
            <w:vAlign w:val="center"/>
          </w:tcPr>
          <w:p w14:paraId="67812438" w14:textId="77777777" w:rsidR="001B7C52" w:rsidRPr="00E7379C" w:rsidRDefault="001B7C52" w:rsidP="001B7C52">
            <w:pPr>
              <w:spacing w:before="100" w:beforeAutospacing="1" w:after="100" w:afterAutospacing="1"/>
              <w:rPr>
                <w:sz w:val="18"/>
                <w:szCs w:val="18"/>
              </w:rPr>
            </w:pPr>
          </w:p>
        </w:tc>
        <w:tc>
          <w:tcPr>
            <w:tcW w:w="482" w:type="pct"/>
            <w:vAlign w:val="center"/>
          </w:tcPr>
          <w:p w14:paraId="60577300" w14:textId="77777777" w:rsidR="001B7C52" w:rsidRPr="00E7379C" w:rsidRDefault="001B7C52" w:rsidP="001B7C52">
            <w:pPr>
              <w:spacing w:before="100" w:beforeAutospacing="1" w:after="100" w:afterAutospacing="1"/>
              <w:rPr>
                <w:sz w:val="18"/>
                <w:szCs w:val="18"/>
              </w:rPr>
            </w:pPr>
          </w:p>
        </w:tc>
        <w:tc>
          <w:tcPr>
            <w:tcW w:w="483" w:type="pct"/>
          </w:tcPr>
          <w:p w14:paraId="2C12AC9B" w14:textId="77777777" w:rsidR="001B7C52" w:rsidRPr="00E7379C" w:rsidRDefault="001B7C52" w:rsidP="001B7C52">
            <w:pPr>
              <w:spacing w:before="100" w:beforeAutospacing="1" w:after="100" w:afterAutospacing="1"/>
              <w:rPr>
                <w:sz w:val="18"/>
                <w:szCs w:val="18"/>
              </w:rPr>
            </w:pPr>
          </w:p>
        </w:tc>
        <w:tc>
          <w:tcPr>
            <w:tcW w:w="482" w:type="pct"/>
          </w:tcPr>
          <w:p w14:paraId="15E3AE1B" w14:textId="18E53443" w:rsidR="001B7C52" w:rsidRPr="00E7379C" w:rsidRDefault="001B7C52" w:rsidP="001B7C52">
            <w:pPr>
              <w:spacing w:before="100" w:beforeAutospacing="1" w:after="100" w:afterAutospacing="1"/>
              <w:rPr>
                <w:sz w:val="18"/>
                <w:szCs w:val="18"/>
              </w:rPr>
            </w:pPr>
          </w:p>
        </w:tc>
      </w:tr>
      <w:tr w:rsidR="001B7C52" w:rsidRPr="00E7379C" w14:paraId="6FCFF7BF"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0564C755"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rPr>
              <w:t>22</w:t>
            </w:r>
          </w:p>
        </w:tc>
        <w:tc>
          <w:tcPr>
            <w:tcW w:w="1165" w:type="pct"/>
            <w:tcBorders>
              <w:top w:val="nil"/>
              <w:left w:val="nil"/>
              <w:bottom w:val="single" w:sz="4" w:space="0" w:color="auto"/>
              <w:right w:val="single" w:sz="4" w:space="0" w:color="auto"/>
            </w:tcBorders>
            <w:shd w:val="clear" w:color="auto" w:fill="auto"/>
            <w:vAlign w:val="center"/>
          </w:tcPr>
          <w:p w14:paraId="063FCBB1"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System Center Operations Manager ALng SA Per User</w:t>
            </w:r>
          </w:p>
        </w:tc>
        <w:tc>
          <w:tcPr>
            <w:tcW w:w="415" w:type="pct"/>
            <w:tcBorders>
              <w:bottom w:val="single" w:sz="4" w:space="0" w:color="auto"/>
            </w:tcBorders>
            <w:vAlign w:val="center"/>
          </w:tcPr>
          <w:p w14:paraId="430C027D"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9TX-00005</w:t>
            </w:r>
          </w:p>
        </w:tc>
        <w:tc>
          <w:tcPr>
            <w:tcW w:w="300" w:type="pct"/>
            <w:tcBorders>
              <w:top w:val="nil"/>
              <w:left w:val="nil"/>
              <w:bottom w:val="single" w:sz="4" w:space="0" w:color="auto"/>
              <w:right w:val="single" w:sz="4" w:space="0" w:color="auto"/>
            </w:tcBorders>
            <w:shd w:val="clear" w:color="auto" w:fill="auto"/>
            <w:vAlign w:val="center"/>
          </w:tcPr>
          <w:p w14:paraId="3EC84895"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500</w:t>
            </w:r>
          </w:p>
        </w:tc>
        <w:tc>
          <w:tcPr>
            <w:tcW w:w="482" w:type="pct"/>
            <w:tcBorders>
              <w:bottom w:val="single" w:sz="4" w:space="0" w:color="auto"/>
            </w:tcBorders>
            <w:vAlign w:val="center"/>
          </w:tcPr>
          <w:p w14:paraId="2495476F" w14:textId="77777777" w:rsidR="001B7C52" w:rsidRPr="00E7379C" w:rsidRDefault="001B7C52" w:rsidP="001B7C52">
            <w:pPr>
              <w:spacing w:before="100" w:beforeAutospacing="1" w:after="100" w:afterAutospacing="1"/>
              <w:rPr>
                <w:sz w:val="18"/>
                <w:szCs w:val="18"/>
              </w:rPr>
            </w:pPr>
          </w:p>
        </w:tc>
        <w:tc>
          <w:tcPr>
            <w:tcW w:w="483" w:type="pct"/>
            <w:vAlign w:val="center"/>
          </w:tcPr>
          <w:p w14:paraId="0DE235DC" w14:textId="77777777" w:rsidR="001B7C52" w:rsidRPr="00E7379C" w:rsidRDefault="001B7C52" w:rsidP="001B7C52">
            <w:pPr>
              <w:spacing w:before="100" w:beforeAutospacing="1" w:after="100" w:afterAutospacing="1"/>
              <w:rPr>
                <w:sz w:val="18"/>
                <w:szCs w:val="18"/>
              </w:rPr>
            </w:pPr>
          </w:p>
        </w:tc>
        <w:tc>
          <w:tcPr>
            <w:tcW w:w="483" w:type="pct"/>
            <w:vAlign w:val="center"/>
          </w:tcPr>
          <w:p w14:paraId="3A38E5CE" w14:textId="77777777" w:rsidR="001B7C52" w:rsidRPr="00E7379C" w:rsidRDefault="001B7C52" w:rsidP="001B7C52">
            <w:pPr>
              <w:spacing w:before="100" w:beforeAutospacing="1" w:after="100" w:afterAutospacing="1"/>
              <w:rPr>
                <w:sz w:val="18"/>
                <w:szCs w:val="18"/>
              </w:rPr>
            </w:pPr>
          </w:p>
        </w:tc>
        <w:tc>
          <w:tcPr>
            <w:tcW w:w="482" w:type="pct"/>
            <w:vAlign w:val="center"/>
          </w:tcPr>
          <w:p w14:paraId="33D4E21C" w14:textId="77777777" w:rsidR="001B7C52" w:rsidRPr="00E7379C" w:rsidRDefault="001B7C52" w:rsidP="001B7C52">
            <w:pPr>
              <w:spacing w:before="100" w:beforeAutospacing="1" w:after="100" w:afterAutospacing="1"/>
              <w:rPr>
                <w:sz w:val="18"/>
                <w:szCs w:val="18"/>
              </w:rPr>
            </w:pPr>
          </w:p>
        </w:tc>
        <w:tc>
          <w:tcPr>
            <w:tcW w:w="483" w:type="pct"/>
          </w:tcPr>
          <w:p w14:paraId="0977773B" w14:textId="77777777" w:rsidR="001B7C52" w:rsidRPr="00E7379C" w:rsidRDefault="001B7C52" w:rsidP="001B7C52">
            <w:pPr>
              <w:spacing w:before="100" w:beforeAutospacing="1" w:after="100" w:afterAutospacing="1"/>
              <w:rPr>
                <w:sz w:val="18"/>
                <w:szCs w:val="18"/>
              </w:rPr>
            </w:pPr>
          </w:p>
        </w:tc>
        <w:tc>
          <w:tcPr>
            <w:tcW w:w="482" w:type="pct"/>
          </w:tcPr>
          <w:p w14:paraId="08F31096" w14:textId="63748DF9" w:rsidR="001B7C52" w:rsidRPr="00E7379C" w:rsidRDefault="001B7C52" w:rsidP="001B7C52">
            <w:pPr>
              <w:spacing w:before="100" w:beforeAutospacing="1" w:after="100" w:afterAutospacing="1"/>
              <w:rPr>
                <w:sz w:val="18"/>
                <w:szCs w:val="18"/>
              </w:rPr>
            </w:pPr>
          </w:p>
        </w:tc>
      </w:tr>
      <w:tr w:rsidR="001B7C52" w:rsidRPr="00E7379C" w14:paraId="06FA1F57"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18604F81"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rPr>
              <w:t>23</w:t>
            </w:r>
          </w:p>
        </w:tc>
        <w:tc>
          <w:tcPr>
            <w:tcW w:w="1165" w:type="pct"/>
            <w:tcBorders>
              <w:top w:val="nil"/>
              <w:left w:val="nil"/>
              <w:bottom w:val="single" w:sz="4" w:space="0" w:color="auto"/>
              <w:right w:val="single" w:sz="4" w:space="0" w:color="auto"/>
            </w:tcBorders>
            <w:shd w:val="clear" w:color="auto" w:fill="auto"/>
            <w:vAlign w:val="center"/>
          </w:tcPr>
          <w:p w14:paraId="41D6B7BE"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System Center Endpoint Protection ALng Sub Suite Per Device</w:t>
            </w:r>
          </w:p>
        </w:tc>
        <w:tc>
          <w:tcPr>
            <w:tcW w:w="415" w:type="pct"/>
            <w:tcBorders>
              <w:bottom w:val="single" w:sz="4" w:space="0" w:color="auto"/>
            </w:tcBorders>
            <w:vAlign w:val="center"/>
          </w:tcPr>
          <w:p w14:paraId="5B72046E"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M3J-00150</w:t>
            </w:r>
          </w:p>
        </w:tc>
        <w:tc>
          <w:tcPr>
            <w:tcW w:w="300" w:type="pct"/>
            <w:tcBorders>
              <w:top w:val="nil"/>
              <w:left w:val="nil"/>
              <w:bottom w:val="single" w:sz="4" w:space="0" w:color="auto"/>
              <w:right w:val="single" w:sz="4" w:space="0" w:color="auto"/>
            </w:tcBorders>
            <w:shd w:val="clear" w:color="auto" w:fill="auto"/>
            <w:vAlign w:val="center"/>
          </w:tcPr>
          <w:p w14:paraId="4020D291"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10.000</w:t>
            </w:r>
          </w:p>
        </w:tc>
        <w:tc>
          <w:tcPr>
            <w:tcW w:w="482" w:type="pct"/>
            <w:tcBorders>
              <w:bottom w:val="single" w:sz="4" w:space="0" w:color="auto"/>
            </w:tcBorders>
            <w:vAlign w:val="center"/>
          </w:tcPr>
          <w:p w14:paraId="463AE003" w14:textId="77777777" w:rsidR="001B7C52" w:rsidRPr="00E7379C" w:rsidRDefault="001B7C52" w:rsidP="001B7C52">
            <w:pPr>
              <w:spacing w:before="100" w:beforeAutospacing="1" w:after="100" w:afterAutospacing="1"/>
              <w:rPr>
                <w:sz w:val="18"/>
                <w:szCs w:val="18"/>
              </w:rPr>
            </w:pPr>
          </w:p>
        </w:tc>
        <w:tc>
          <w:tcPr>
            <w:tcW w:w="483" w:type="pct"/>
            <w:vAlign w:val="center"/>
          </w:tcPr>
          <w:p w14:paraId="5BB0BD09" w14:textId="77777777" w:rsidR="001B7C52" w:rsidRPr="00E7379C" w:rsidRDefault="001B7C52" w:rsidP="001B7C52">
            <w:pPr>
              <w:spacing w:before="100" w:beforeAutospacing="1" w:after="100" w:afterAutospacing="1"/>
              <w:rPr>
                <w:sz w:val="18"/>
                <w:szCs w:val="18"/>
              </w:rPr>
            </w:pPr>
          </w:p>
        </w:tc>
        <w:tc>
          <w:tcPr>
            <w:tcW w:w="483" w:type="pct"/>
            <w:vAlign w:val="center"/>
          </w:tcPr>
          <w:p w14:paraId="2650FC54" w14:textId="77777777" w:rsidR="001B7C52" w:rsidRPr="00E7379C" w:rsidRDefault="001B7C52" w:rsidP="001B7C52">
            <w:pPr>
              <w:spacing w:before="100" w:beforeAutospacing="1" w:after="100" w:afterAutospacing="1"/>
              <w:rPr>
                <w:sz w:val="18"/>
                <w:szCs w:val="18"/>
              </w:rPr>
            </w:pPr>
          </w:p>
        </w:tc>
        <w:tc>
          <w:tcPr>
            <w:tcW w:w="482" w:type="pct"/>
            <w:vAlign w:val="center"/>
          </w:tcPr>
          <w:p w14:paraId="0BECF83D" w14:textId="77777777" w:rsidR="001B7C52" w:rsidRPr="00E7379C" w:rsidRDefault="001B7C52" w:rsidP="001B7C52">
            <w:pPr>
              <w:spacing w:before="100" w:beforeAutospacing="1" w:after="100" w:afterAutospacing="1"/>
              <w:rPr>
                <w:sz w:val="18"/>
                <w:szCs w:val="18"/>
              </w:rPr>
            </w:pPr>
          </w:p>
        </w:tc>
        <w:tc>
          <w:tcPr>
            <w:tcW w:w="483" w:type="pct"/>
          </w:tcPr>
          <w:p w14:paraId="0FBEA677" w14:textId="77777777" w:rsidR="001B7C52" w:rsidRPr="00E7379C" w:rsidRDefault="001B7C52" w:rsidP="001B7C52">
            <w:pPr>
              <w:spacing w:before="100" w:beforeAutospacing="1" w:after="100" w:afterAutospacing="1"/>
              <w:rPr>
                <w:sz w:val="18"/>
                <w:szCs w:val="18"/>
              </w:rPr>
            </w:pPr>
          </w:p>
        </w:tc>
        <w:tc>
          <w:tcPr>
            <w:tcW w:w="482" w:type="pct"/>
          </w:tcPr>
          <w:p w14:paraId="1CFBE7D9" w14:textId="4725C9E1" w:rsidR="001B7C52" w:rsidRPr="00E7379C" w:rsidRDefault="001B7C52" w:rsidP="001B7C52">
            <w:pPr>
              <w:spacing w:before="100" w:beforeAutospacing="1" w:after="100" w:afterAutospacing="1"/>
              <w:rPr>
                <w:sz w:val="18"/>
                <w:szCs w:val="18"/>
              </w:rPr>
            </w:pPr>
          </w:p>
        </w:tc>
      </w:tr>
      <w:tr w:rsidR="001B7C52" w:rsidRPr="00E7379C" w14:paraId="3D1AC4F4" w14:textId="77777777" w:rsidTr="003A661C">
        <w:trPr>
          <w:trHeight w:val="340"/>
        </w:trPr>
        <w:tc>
          <w:tcPr>
            <w:tcW w:w="225" w:type="pct"/>
            <w:tcBorders>
              <w:top w:val="nil"/>
              <w:left w:val="single" w:sz="4" w:space="0" w:color="auto"/>
              <w:bottom w:val="single" w:sz="4" w:space="0" w:color="auto"/>
              <w:right w:val="single" w:sz="4" w:space="0" w:color="auto"/>
            </w:tcBorders>
            <w:shd w:val="clear" w:color="auto" w:fill="auto"/>
            <w:vAlign w:val="center"/>
          </w:tcPr>
          <w:p w14:paraId="4491063A"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rPr>
              <w:t>24</w:t>
            </w:r>
          </w:p>
        </w:tc>
        <w:tc>
          <w:tcPr>
            <w:tcW w:w="1165" w:type="pct"/>
            <w:tcBorders>
              <w:top w:val="nil"/>
              <w:left w:val="nil"/>
              <w:bottom w:val="single" w:sz="4" w:space="0" w:color="auto"/>
              <w:right w:val="single" w:sz="4" w:space="0" w:color="auto"/>
            </w:tcBorders>
            <w:shd w:val="clear" w:color="auto" w:fill="auto"/>
            <w:vAlign w:val="center"/>
          </w:tcPr>
          <w:p w14:paraId="0AA8ACB3" w14:textId="77777777" w:rsidR="001B7C52" w:rsidRPr="003A661C" w:rsidRDefault="001B7C52" w:rsidP="001B7C52">
            <w:pPr>
              <w:spacing w:before="100" w:beforeAutospacing="1" w:after="100" w:afterAutospacing="1"/>
              <w:jc w:val="left"/>
              <w:rPr>
                <w:sz w:val="16"/>
                <w:szCs w:val="16"/>
                <w:lang w:val="en-US"/>
              </w:rPr>
            </w:pPr>
            <w:r w:rsidRPr="003A661C">
              <w:rPr>
                <w:rFonts w:ascii="Calibri" w:hAnsi="Calibri" w:cs="Calibri"/>
                <w:sz w:val="16"/>
                <w:szCs w:val="16"/>
              </w:rPr>
              <w:t>Endpoint Configuration Manager ALng SA Per OSE</w:t>
            </w:r>
          </w:p>
        </w:tc>
        <w:tc>
          <w:tcPr>
            <w:tcW w:w="415" w:type="pct"/>
            <w:tcBorders>
              <w:bottom w:val="single" w:sz="4" w:space="0" w:color="auto"/>
            </w:tcBorders>
            <w:vAlign w:val="center"/>
          </w:tcPr>
          <w:p w14:paraId="10D354A4"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J5A-00181</w:t>
            </w:r>
          </w:p>
        </w:tc>
        <w:tc>
          <w:tcPr>
            <w:tcW w:w="300" w:type="pct"/>
            <w:tcBorders>
              <w:top w:val="nil"/>
              <w:left w:val="nil"/>
              <w:bottom w:val="single" w:sz="4" w:space="0" w:color="auto"/>
              <w:right w:val="single" w:sz="4" w:space="0" w:color="auto"/>
            </w:tcBorders>
            <w:shd w:val="clear" w:color="auto" w:fill="auto"/>
            <w:vAlign w:val="center"/>
          </w:tcPr>
          <w:p w14:paraId="1662CF1A"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9.000</w:t>
            </w:r>
          </w:p>
        </w:tc>
        <w:tc>
          <w:tcPr>
            <w:tcW w:w="482" w:type="pct"/>
            <w:tcBorders>
              <w:bottom w:val="single" w:sz="4" w:space="0" w:color="auto"/>
            </w:tcBorders>
            <w:vAlign w:val="center"/>
          </w:tcPr>
          <w:p w14:paraId="67AFE2C6" w14:textId="77777777" w:rsidR="001B7C52" w:rsidRPr="00E7379C" w:rsidRDefault="001B7C52" w:rsidP="001B7C52">
            <w:pPr>
              <w:spacing w:before="100" w:beforeAutospacing="1" w:after="100" w:afterAutospacing="1"/>
              <w:rPr>
                <w:sz w:val="18"/>
                <w:szCs w:val="18"/>
              </w:rPr>
            </w:pPr>
          </w:p>
        </w:tc>
        <w:tc>
          <w:tcPr>
            <w:tcW w:w="483" w:type="pct"/>
            <w:tcBorders>
              <w:bottom w:val="single" w:sz="4" w:space="0" w:color="auto"/>
            </w:tcBorders>
            <w:vAlign w:val="center"/>
          </w:tcPr>
          <w:p w14:paraId="619BA6F6" w14:textId="77777777" w:rsidR="001B7C52" w:rsidRPr="00E7379C" w:rsidRDefault="001B7C52" w:rsidP="001B7C52">
            <w:pPr>
              <w:spacing w:before="100" w:beforeAutospacing="1" w:after="100" w:afterAutospacing="1"/>
              <w:rPr>
                <w:sz w:val="18"/>
                <w:szCs w:val="18"/>
              </w:rPr>
            </w:pPr>
          </w:p>
        </w:tc>
        <w:tc>
          <w:tcPr>
            <w:tcW w:w="483" w:type="pct"/>
            <w:tcBorders>
              <w:bottom w:val="single" w:sz="4" w:space="0" w:color="auto"/>
            </w:tcBorders>
            <w:vAlign w:val="center"/>
          </w:tcPr>
          <w:p w14:paraId="2B610DD3" w14:textId="77777777" w:rsidR="001B7C52" w:rsidRPr="00E7379C" w:rsidRDefault="001B7C52" w:rsidP="001B7C52">
            <w:pPr>
              <w:spacing w:before="100" w:beforeAutospacing="1" w:after="100" w:afterAutospacing="1"/>
              <w:rPr>
                <w:sz w:val="18"/>
                <w:szCs w:val="18"/>
              </w:rPr>
            </w:pPr>
          </w:p>
        </w:tc>
        <w:tc>
          <w:tcPr>
            <w:tcW w:w="482" w:type="pct"/>
            <w:tcBorders>
              <w:bottom w:val="single" w:sz="4" w:space="0" w:color="auto"/>
            </w:tcBorders>
            <w:vAlign w:val="center"/>
          </w:tcPr>
          <w:p w14:paraId="455C250E" w14:textId="77777777" w:rsidR="001B7C52" w:rsidRPr="00E7379C" w:rsidRDefault="001B7C52" w:rsidP="001B7C52">
            <w:pPr>
              <w:spacing w:before="100" w:beforeAutospacing="1" w:after="100" w:afterAutospacing="1"/>
              <w:rPr>
                <w:sz w:val="18"/>
                <w:szCs w:val="18"/>
              </w:rPr>
            </w:pPr>
          </w:p>
        </w:tc>
        <w:tc>
          <w:tcPr>
            <w:tcW w:w="483" w:type="pct"/>
            <w:tcBorders>
              <w:bottom w:val="single" w:sz="4" w:space="0" w:color="auto"/>
            </w:tcBorders>
          </w:tcPr>
          <w:p w14:paraId="765FBBE5" w14:textId="77777777" w:rsidR="001B7C52" w:rsidRPr="00E7379C" w:rsidRDefault="001B7C52" w:rsidP="001B7C52">
            <w:pPr>
              <w:spacing w:before="100" w:beforeAutospacing="1" w:after="100" w:afterAutospacing="1"/>
              <w:rPr>
                <w:sz w:val="18"/>
                <w:szCs w:val="18"/>
              </w:rPr>
            </w:pPr>
          </w:p>
        </w:tc>
        <w:tc>
          <w:tcPr>
            <w:tcW w:w="482" w:type="pct"/>
            <w:tcBorders>
              <w:bottom w:val="single" w:sz="4" w:space="0" w:color="auto"/>
            </w:tcBorders>
          </w:tcPr>
          <w:p w14:paraId="7B0655E9" w14:textId="2004E206" w:rsidR="001B7C52" w:rsidRPr="00E7379C" w:rsidRDefault="001B7C52" w:rsidP="001B7C52">
            <w:pPr>
              <w:spacing w:before="100" w:beforeAutospacing="1" w:after="100" w:afterAutospacing="1"/>
              <w:rPr>
                <w:sz w:val="18"/>
                <w:szCs w:val="18"/>
              </w:rPr>
            </w:pPr>
          </w:p>
        </w:tc>
      </w:tr>
      <w:tr w:rsidR="001B7C52" w:rsidRPr="00E7379C" w14:paraId="1F32F489" w14:textId="77777777" w:rsidTr="003A661C">
        <w:trPr>
          <w:trHeight w:val="340"/>
        </w:trPr>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14:paraId="4702A17A" w14:textId="77777777" w:rsidR="001B7C52" w:rsidRPr="003A661C" w:rsidRDefault="001B7C52" w:rsidP="001B7C52">
            <w:pPr>
              <w:spacing w:before="100" w:beforeAutospacing="1" w:after="100" w:afterAutospacing="1"/>
              <w:rPr>
                <w:sz w:val="18"/>
                <w:szCs w:val="18"/>
              </w:rPr>
            </w:pPr>
            <w:r w:rsidRPr="003A661C">
              <w:rPr>
                <w:rFonts w:ascii="Calibri" w:hAnsi="Calibri" w:cs="Calibri"/>
                <w:color w:val="000000"/>
                <w:sz w:val="16"/>
                <w:szCs w:val="16"/>
              </w:rPr>
              <w:t>25</w:t>
            </w:r>
          </w:p>
        </w:tc>
        <w:tc>
          <w:tcPr>
            <w:tcW w:w="1165" w:type="pct"/>
            <w:tcBorders>
              <w:top w:val="single" w:sz="4" w:space="0" w:color="auto"/>
              <w:left w:val="nil"/>
              <w:bottom w:val="single" w:sz="4" w:space="0" w:color="auto"/>
              <w:right w:val="single" w:sz="4" w:space="0" w:color="auto"/>
            </w:tcBorders>
            <w:shd w:val="clear" w:color="auto" w:fill="auto"/>
            <w:vAlign w:val="center"/>
          </w:tcPr>
          <w:p w14:paraId="4AF9A12F" w14:textId="77777777" w:rsidR="001B7C52" w:rsidRPr="003A661C" w:rsidRDefault="001B7C52" w:rsidP="001B7C52">
            <w:pPr>
              <w:spacing w:before="100" w:beforeAutospacing="1" w:after="100" w:afterAutospacing="1"/>
              <w:jc w:val="left"/>
              <w:rPr>
                <w:sz w:val="18"/>
                <w:szCs w:val="18"/>
                <w:lang w:val="en-US"/>
              </w:rPr>
            </w:pPr>
            <w:r w:rsidRPr="003A661C">
              <w:rPr>
                <w:rFonts w:ascii="Calibri" w:hAnsi="Calibri" w:cs="Calibri"/>
                <w:sz w:val="16"/>
                <w:szCs w:val="16"/>
                <w:lang w:val="en-US"/>
              </w:rPr>
              <w:t>Project Professional ALng SA 1 Server CAL</w:t>
            </w:r>
          </w:p>
        </w:tc>
        <w:tc>
          <w:tcPr>
            <w:tcW w:w="415" w:type="pct"/>
            <w:tcBorders>
              <w:top w:val="single" w:sz="4" w:space="0" w:color="auto"/>
              <w:bottom w:val="single" w:sz="4" w:space="0" w:color="auto"/>
            </w:tcBorders>
            <w:vAlign w:val="center"/>
          </w:tcPr>
          <w:p w14:paraId="2C57F41D" w14:textId="77777777" w:rsidR="001B7C52" w:rsidRPr="003A661C" w:rsidRDefault="001B7C52" w:rsidP="001B7C52">
            <w:pPr>
              <w:spacing w:before="100" w:beforeAutospacing="1" w:after="100" w:afterAutospacing="1"/>
              <w:rPr>
                <w:sz w:val="16"/>
                <w:szCs w:val="16"/>
                <w:lang w:val="en-US"/>
              </w:rPr>
            </w:pPr>
            <w:r w:rsidRPr="003A661C">
              <w:rPr>
                <w:rFonts w:ascii="Calibri" w:hAnsi="Calibri" w:cs="Calibri"/>
                <w:sz w:val="16"/>
                <w:szCs w:val="16"/>
              </w:rPr>
              <w:t>H30-00238</w:t>
            </w:r>
          </w:p>
        </w:tc>
        <w:tc>
          <w:tcPr>
            <w:tcW w:w="300" w:type="pct"/>
            <w:tcBorders>
              <w:top w:val="single" w:sz="4" w:space="0" w:color="auto"/>
              <w:left w:val="nil"/>
              <w:bottom w:val="single" w:sz="4" w:space="0" w:color="auto"/>
              <w:right w:val="single" w:sz="4" w:space="0" w:color="auto"/>
            </w:tcBorders>
            <w:shd w:val="clear" w:color="auto" w:fill="auto"/>
            <w:vAlign w:val="center"/>
          </w:tcPr>
          <w:p w14:paraId="453CD4E0" w14:textId="77777777" w:rsidR="001B7C52" w:rsidRPr="003A661C" w:rsidRDefault="001B7C52" w:rsidP="001B7C52">
            <w:pPr>
              <w:spacing w:before="100" w:beforeAutospacing="1" w:after="100" w:afterAutospacing="1"/>
              <w:rPr>
                <w:sz w:val="18"/>
                <w:szCs w:val="18"/>
              </w:rPr>
            </w:pPr>
            <w:r w:rsidRPr="003A661C">
              <w:rPr>
                <w:rFonts w:ascii="Calibri" w:hAnsi="Calibri" w:cs="Calibri"/>
                <w:sz w:val="16"/>
                <w:szCs w:val="16"/>
              </w:rPr>
              <w:t>100</w:t>
            </w:r>
          </w:p>
        </w:tc>
        <w:tc>
          <w:tcPr>
            <w:tcW w:w="482" w:type="pct"/>
            <w:tcBorders>
              <w:top w:val="single" w:sz="4" w:space="0" w:color="auto"/>
              <w:bottom w:val="single" w:sz="4" w:space="0" w:color="auto"/>
            </w:tcBorders>
            <w:vAlign w:val="center"/>
          </w:tcPr>
          <w:p w14:paraId="49BF7522" w14:textId="77777777" w:rsidR="001B7C52" w:rsidRPr="00E7379C" w:rsidRDefault="001B7C52" w:rsidP="001B7C52">
            <w:pPr>
              <w:spacing w:before="100" w:beforeAutospacing="1" w:after="100" w:afterAutospacing="1"/>
              <w:rPr>
                <w:sz w:val="18"/>
                <w:szCs w:val="18"/>
              </w:rPr>
            </w:pPr>
          </w:p>
        </w:tc>
        <w:tc>
          <w:tcPr>
            <w:tcW w:w="483" w:type="pct"/>
            <w:tcBorders>
              <w:top w:val="single" w:sz="4" w:space="0" w:color="auto"/>
              <w:bottom w:val="single" w:sz="4" w:space="0" w:color="auto"/>
            </w:tcBorders>
            <w:vAlign w:val="center"/>
          </w:tcPr>
          <w:p w14:paraId="50FD786F" w14:textId="77777777" w:rsidR="001B7C52" w:rsidRPr="00E7379C" w:rsidRDefault="001B7C52" w:rsidP="001B7C52">
            <w:pPr>
              <w:spacing w:before="100" w:beforeAutospacing="1" w:after="100" w:afterAutospacing="1"/>
              <w:rPr>
                <w:sz w:val="18"/>
                <w:szCs w:val="18"/>
              </w:rPr>
            </w:pPr>
          </w:p>
        </w:tc>
        <w:tc>
          <w:tcPr>
            <w:tcW w:w="483" w:type="pct"/>
            <w:tcBorders>
              <w:top w:val="single" w:sz="4" w:space="0" w:color="auto"/>
              <w:bottom w:val="single" w:sz="4" w:space="0" w:color="auto"/>
            </w:tcBorders>
            <w:vAlign w:val="center"/>
          </w:tcPr>
          <w:p w14:paraId="2702276C" w14:textId="77777777" w:rsidR="001B7C52" w:rsidRPr="00E7379C" w:rsidRDefault="001B7C52" w:rsidP="001B7C52">
            <w:pPr>
              <w:spacing w:before="100" w:beforeAutospacing="1" w:after="100" w:afterAutospacing="1"/>
              <w:rPr>
                <w:sz w:val="18"/>
                <w:szCs w:val="18"/>
              </w:rPr>
            </w:pPr>
          </w:p>
        </w:tc>
        <w:tc>
          <w:tcPr>
            <w:tcW w:w="482" w:type="pct"/>
            <w:tcBorders>
              <w:top w:val="single" w:sz="4" w:space="0" w:color="auto"/>
              <w:bottom w:val="single" w:sz="4" w:space="0" w:color="auto"/>
            </w:tcBorders>
            <w:vAlign w:val="center"/>
          </w:tcPr>
          <w:p w14:paraId="18AF1FB2" w14:textId="77777777" w:rsidR="001B7C52" w:rsidRPr="00E7379C" w:rsidRDefault="001B7C52" w:rsidP="001B7C52">
            <w:pPr>
              <w:spacing w:before="100" w:beforeAutospacing="1" w:after="100" w:afterAutospacing="1"/>
              <w:rPr>
                <w:sz w:val="18"/>
                <w:szCs w:val="18"/>
              </w:rPr>
            </w:pPr>
          </w:p>
        </w:tc>
        <w:tc>
          <w:tcPr>
            <w:tcW w:w="483" w:type="pct"/>
            <w:tcBorders>
              <w:top w:val="single" w:sz="4" w:space="0" w:color="auto"/>
              <w:bottom w:val="single" w:sz="4" w:space="0" w:color="auto"/>
            </w:tcBorders>
          </w:tcPr>
          <w:p w14:paraId="233523C1" w14:textId="77777777" w:rsidR="001B7C52" w:rsidRPr="00E7379C" w:rsidRDefault="001B7C52" w:rsidP="001B7C52">
            <w:pPr>
              <w:spacing w:before="100" w:beforeAutospacing="1" w:after="100" w:afterAutospacing="1"/>
              <w:rPr>
                <w:sz w:val="18"/>
                <w:szCs w:val="18"/>
              </w:rPr>
            </w:pPr>
          </w:p>
        </w:tc>
        <w:tc>
          <w:tcPr>
            <w:tcW w:w="482" w:type="pct"/>
            <w:tcBorders>
              <w:top w:val="single" w:sz="4" w:space="0" w:color="auto"/>
              <w:bottom w:val="single" w:sz="4" w:space="0" w:color="auto"/>
            </w:tcBorders>
          </w:tcPr>
          <w:p w14:paraId="115FB1C1" w14:textId="51B8377A" w:rsidR="001B7C52" w:rsidRPr="00E7379C" w:rsidRDefault="001B7C52" w:rsidP="001B7C52">
            <w:pPr>
              <w:spacing w:before="100" w:beforeAutospacing="1" w:after="100" w:afterAutospacing="1"/>
              <w:rPr>
                <w:sz w:val="18"/>
                <w:szCs w:val="18"/>
              </w:rPr>
            </w:pPr>
          </w:p>
        </w:tc>
      </w:tr>
      <w:tr w:rsidR="001B7C52" w:rsidRPr="00E7379C" w14:paraId="56063C7E" w14:textId="77777777" w:rsidTr="003A661C">
        <w:trPr>
          <w:trHeight w:val="340"/>
        </w:trPr>
        <w:tc>
          <w:tcPr>
            <w:tcW w:w="2587" w:type="pct"/>
            <w:gridSpan w:val="5"/>
            <w:tcBorders>
              <w:top w:val="single" w:sz="4" w:space="0" w:color="auto"/>
              <w:left w:val="single" w:sz="4" w:space="0" w:color="auto"/>
              <w:bottom w:val="single" w:sz="4" w:space="0" w:color="auto"/>
            </w:tcBorders>
            <w:shd w:val="clear" w:color="auto" w:fill="D9D9D9" w:themeFill="background1" w:themeFillShade="D9"/>
            <w:vAlign w:val="center"/>
          </w:tcPr>
          <w:p w14:paraId="3C7C8103" w14:textId="3EC720CE" w:rsidR="001B7C52" w:rsidRPr="00E7379C" w:rsidRDefault="001B7C52" w:rsidP="001B7C52">
            <w:pPr>
              <w:spacing w:before="100" w:beforeAutospacing="1" w:after="100" w:afterAutospacing="1"/>
              <w:rPr>
                <w:sz w:val="18"/>
                <w:szCs w:val="18"/>
              </w:rPr>
            </w:pPr>
            <w:r w:rsidRPr="00E7379C">
              <w:rPr>
                <w:b/>
                <w:sz w:val="18"/>
                <w:szCs w:val="18"/>
                <w:lang w:val="el-GR"/>
              </w:rPr>
              <w:t>ΣΥΝΟΛΟ</w:t>
            </w:r>
          </w:p>
        </w:tc>
        <w:tc>
          <w:tcPr>
            <w:tcW w:w="483" w:type="pct"/>
            <w:tcBorders>
              <w:top w:val="single" w:sz="4" w:space="0" w:color="auto"/>
              <w:bottom w:val="single" w:sz="4" w:space="0" w:color="auto"/>
            </w:tcBorders>
            <w:shd w:val="clear" w:color="auto" w:fill="D9D9D9" w:themeFill="background1" w:themeFillShade="D9"/>
            <w:vAlign w:val="center"/>
          </w:tcPr>
          <w:p w14:paraId="0F6E3506" w14:textId="77777777" w:rsidR="001B7C52" w:rsidRPr="00E7379C" w:rsidRDefault="001B7C52" w:rsidP="001B7C52">
            <w:pPr>
              <w:spacing w:before="100" w:beforeAutospacing="1" w:after="100" w:afterAutospacing="1"/>
              <w:rPr>
                <w:sz w:val="18"/>
                <w:szCs w:val="18"/>
              </w:rPr>
            </w:pPr>
          </w:p>
        </w:tc>
        <w:tc>
          <w:tcPr>
            <w:tcW w:w="483" w:type="pct"/>
            <w:tcBorders>
              <w:top w:val="single" w:sz="4" w:space="0" w:color="auto"/>
              <w:bottom w:val="single" w:sz="4" w:space="0" w:color="auto"/>
            </w:tcBorders>
            <w:shd w:val="clear" w:color="auto" w:fill="D9D9D9" w:themeFill="background1" w:themeFillShade="D9"/>
            <w:vAlign w:val="center"/>
          </w:tcPr>
          <w:p w14:paraId="11F4CDFF" w14:textId="77777777" w:rsidR="001B7C52" w:rsidRPr="00E7379C" w:rsidRDefault="001B7C52" w:rsidP="001B7C52">
            <w:pPr>
              <w:spacing w:before="100" w:beforeAutospacing="1" w:after="100" w:afterAutospacing="1"/>
              <w:rPr>
                <w:sz w:val="18"/>
                <w:szCs w:val="18"/>
              </w:rPr>
            </w:pPr>
          </w:p>
        </w:tc>
        <w:tc>
          <w:tcPr>
            <w:tcW w:w="482" w:type="pct"/>
            <w:tcBorders>
              <w:top w:val="single" w:sz="4" w:space="0" w:color="auto"/>
              <w:bottom w:val="single" w:sz="4" w:space="0" w:color="auto"/>
            </w:tcBorders>
            <w:shd w:val="clear" w:color="auto" w:fill="D9D9D9" w:themeFill="background1" w:themeFillShade="D9"/>
            <w:vAlign w:val="center"/>
          </w:tcPr>
          <w:p w14:paraId="778F668E" w14:textId="77777777" w:rsidR="001B7C52" w:rsidRPr="00E7379C" w:rsidRDefault="001B7C52" w:rsidP="001B7C52">
            <w:pPr>
              <w:spacing w:before="100" w:beforeAutospacing="1" w:after="100" w:afterAutospacing="1"/>
              <w:rPr>
                <w:sz w:val="18"/>
                <w:szCs w:val="18"/>
              </w:rPr>
            </w:pPr>
          </w:p>
        </w:tc>
        <w:tc>
          <w:tcPr>
            <w:tcW w:w="483" w:type="pct"/>
            <w:tcBorders>
              <w:top w:val="single" w:sz="4" w:space="0" w:color="auto"/>
              <w:bottom w:val="single" w:sz="4" w:space="0" w:color="auto"/>
            </w:tcBorders>
            <w:shd w:val="clear" w:color="auto" w:fill="D9D9D9" w:themeFill="background1" w:themeFillShade="D9"/>
          </w:tcPr>
          <w:p w14:paraId="535E5B42" w14:textId="77777777" w:rsidR="001B7C52" w:rsidRPr="00E7379C" w:rsidRDefault="001B7C52" w:rsidP="001B7C52">
            <w:pPr>
              <w:spacing w:before="100" w:beforeAutospacing="1" w:after="100" w:afterAutospacing="1"/>
              <w:rPr>
                <w:sz w:val="18"/>
                <w:szCs w:val="18"/>
              </w:rPr>
            </w:pPr>
          </w:p>
        </w:tc>
        <w:tc>
          <w:tcPr>
            <w:tcW w:w="482" w:type="pct"/>
            <w:tcBorders>
              <w:top w:val="single" w:sz="4" w:space="0" w:color="auto"/>
              <w:bottom w:val="single" w:sz="4" w:space="0" w:color="auto"/>
            </w:tcBorders>
            <w:shd w:val="clear" w:color="auto" w:fill="D9D9D9" w:themeFill="background1" w:themeFillShade="D9"/>
          </w:tcPr>
          <w:p w14:paraId="65DFCE9D" w14:textId="77777777" w:rsidR="001B7C52" w:rsidRPr="00E7379C" w:rsidRDefault="001B7C52" w:rsidP="001B7C52">
            <w:pPr>
              <w:spacing w:before="100" w:beforeAutospacing="1" w:after="100" w:afterAutospacing="1"/>
              <w:rPr>
                <w:sz w:val="18"/>
                <w:szCs w:val="18"/>
              </w:rPr>
            </w:pPr>
          </w:p>
        </w:tc>
      </w:tr>
    </w:tbl>
    <w:p w14:paraId="72016EF1" w14:textId="77777777" w:rsidR="000370C0" w:rsidRDefault="000370C0"/>
    <w:p w14:paraId="46F2D107" w14:textId="77777777" w:rsidR="002556A3" w:rsidRPr="00E7379C" w:rsidRDefault="002556A3" w:rsidP="002556A3">
      <w:pPr>
        <w:rPr>
          <w:lang w:val="en-US"/>
        </w:rPr>
      </w:pPr>
    </w:p>
    <w:p w14:paraId="6C49E18B" w14:textId="77777777" w:rsidR="002556A3" w:rsidRPr="003A661C" w:rsidRDefault="002556A3" w:rsidP="00DC759B">
      <w:pPr>
        <w:pStyle w:val="3"/>
        <w:numPr>
          <w:ilvl w:val="2"/>
          <w:numId w:val="16"/>
        </w:numPr>
        <w:ind w:left="1134" w:hanging="414"/>
        <w:rPr>
          <w:rFonts w:cs="Tahoma"/>
          <w:lang w:val="el-GR"/>
        </w:rPr>
      </w:pPr>
      <w:bookmarkStart w:id="518" w:name="_Toc155869928"/>
      <w:bookmarkStart w:id="519" w:name="_Toc155976767"/>
      <w:r w:rsidRPr="003A661C">
        <w:rPr>
          <w:rFonts w:cs="Tahoma"/>
          <w:lang w:val="el-GR"/>
        </w:rPr>
        <w:t>Νέα Προϊόντα Λογισμικού</w:t>
      </w:r>
      <w:bookmarkEnd w:id="518"/>
      <w:bookmarkEnd w:id="519"/>
    </w:p>
    <w:p w14:paraId="695E6FD4" w14:textId="77777777" w:rsidR="002556A3" w:rsidRPr="00E7379C" w:rsidRDefault="002556A3" w:rsidP="002556A3">
      <w:pPr>
        <w:rPr>
          <w:lang w:val="el-GR"/>
        </w:rPr>
      </w:pP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2979"/>
        <w:gridCol w:w="1542"/>
        <w:gridCol w:w="1149"/>
        <w:gridCol w:w="1274"/>
        <w:gridCol w:w="1320"/>
        <w:gridCol w:w="1294"/>
        <w:gridCol w:w="1488"/>
        <w:gridCol w:w="1294"/>
        <w:gridCol w:w="1320"/>
      </w:tblGrid>
      <w:tr w:rsidR="0090048F" w:rsidRPr="00E7379C" w14:paraId="264FC0F9" w14:textId="77777777" w:rsidTr="003A661C">
        <w:trPr>
          <w:cantSplit/>
          <w:trHeight w:val="869"/>
          <w:tblHeader/>
        </w:trPr>
        <w:tc>
          <w:tcPr>
            <w:tcW w:w="208" w:type="pct"/>
            <w:shd w:val="pct15" w:color="auto" w:fill="FFFFFF"/>
            <w:vAlign w:val="center"/>
          </w:tcPr>
          <w:p w14:paraId="66F50C3A" w14:textId="77777777" w:rsidR="0090048F" w:rsidRPr="00E7379C" w:rsidRDefault="0090048F" w:rsidP="001B7C52">
            <w:pPr>
              <w:spacing w:after="0"/>
              <w:ind w:left="-108" w:right="-88"/>
              <w:jc w:val="center"/>
              <w:rPr>
                <w:sz w:val="18"/>
                <w:szCs w:val="18"/>
                <w:lang w:val="el-GR"/>
              </w:rPr>
            </w:pPr>
            <w:r w:rsidRPr="00E7379C">
              <w:rPr>
                <w:sz w:val="18"/>
                <w:szCs w:val="18"/>
                <w:lang w:val="el-GR"/>
              </w:rPr>
              <w:t>Α/Α</w:t>
            </w:r>
          </w:p>
        </w:tc>
        <w:tc>
          <w:tcPr>
            <w:tcW w:w="1045" w:type="pct"/>
            <w:shd w:val="pct15" w:color="auto" w:fill="FFFFFF"/>
            <w:vAlign w:val="center"/>
          </w:tcPr>
          <w:p w14:paraId="61E302B5" w14:textId="77777777" w:rsidR="0090048F" w:rsidRPr="00E7379C" w:rsidRDefault="0090048F" w:rsidP="001B7C52">
            <w:pPr>
              <w:spacing w:after="0"/>
              <w:jc w:val="center"/>
              <w:rPr>
                <w:sz w:val="18"/>
                <w:szCs w:val="18"/>
                <w:lang w:val="el-GR"/>
              </w:rPr>
            </w:pPr>
            <w:r w:rsidRPr="00E7379C">
              <w:rPr>
                <w:sz w:val="18"/>
                <w:szCs w:val="18"/>
                <w:lang w:val="el-GR"/>
              </w:rPr>
              <w:t>ΠΕΡΙΓΡΑΦΗ</w:t>
            </w:r>
          </w:p>
        </w:tc>
        <w:tc>
          <w:tcPr>
            <w:tcW w:w="541" w:type="pct"/>
            <w:shd w:val="pct15" w:color="auto" w:fill="FFFFFF"/>
            <w:vAlign w:val="center"/>
          </w:tcPr>
          <w:p w14:paraId="5A585440" w14:textId="77777777" w:rsidR="0090048F" w:rsidRPr="00E7379C" w:rsidRDefault="0090048F" w:rsidP="001B7C52">
            <w:pPr>
              <w:spacing w:after="0"/>
              <w:jc w:val="center"/>
              <w:rPr>
                <w:sz w:val="12"/>
                <w:szCs w:val="12"/>
                <w:lang w:val="el-GR"/>
              </w:rPr>
            </w:pPr>
            <w:r w:rsidRPr="003A661C">
              <w:rPr>
                <w:sz w:val="18"/>
                <w:szCs w:val="18"/>
                <w:lang w:val="el-GR"/>
              </w:rPr>
              <w:t>ΚΩΔ. ΠΑΡΑΔΟΤΕΟΥ</w:t>
            </w:r>
          </w:p>
        </w:tc>
        <w:tc>
          <w:tcPr>
            <w:tcW w:w="403" w:type="pct"/>
            <w:shd w:val="pct15" w:color="auto" w:fill="FFFFFF"/>
            <w:vAlign w:val="center"/>
          </w:tcPr>
          <w:p w14:paraId="09A50162" w14:textId="77777777" w:rsidR="0090048F" w:rsidRPr="00E7379C" w:rsidRDefault="0090048F" w:rsidP="001B7C52">
            <w:pPr>
              <w:spacing w:after="0"/>
              <w:jc w:val="center"/>
              <w:rPr>
                <w:sz w:val="18"/>
                <w:szCs w:val="18"/>
                <w:lang w:val="el-GR"/>
              </w:rPr>
            </w:pPr>
            <w:r w:rsidRPr="00E7379C">
              <w:rPr>
                <w:sz w:val="18"/>
                <w:szCs w:val="18"/>
                <w:lang w:val="el-GR"/>
              </w:rPr>
              <w:t>ΠΟΣΟΤΗΤΑ</w:t>
            </w:r>
          </w:p>
        </w:tc>
        <w:tc>
          <w:tcPr>
            <w:tcW w:w="447" w:type="pct"/>
            <w:shd w:val="pct15" w:color="auto" w:fill="FFFFFF"/>
            <w:vAlign w:val="center"/>
          </w:tcPr>
          <w:p w14:paraId="0E517E56" w14:textId="77777777" w:rsidR="0090048F" w:rsidRPr="00E7379C" w:rsidRDefault="0090048F" w:rsidP="001B7C52">
            <w:pPr>
              <w:spacing w:after="0"/>
              <w:jc w:val="center"/>
              <w:rPr>
                <w:spacing w:val="-4"/>
                <w:sz w:val="18"/>
                <w:szCs w:val="18"/>
                <w:lang w:val="el-GR"/>
              </w:rPr>
            </w:pPr>
            <w:r>
              <w:rPr>
                <w:spacing w:val="-4"/>
                <w:sz w:val="18"/>
                <w:szCs w:val="18"/>
                <w:lang w:val="el-GR"/>
              </w:rPr>
              <w:t xml:space="preserve">ΕΤΗΣΙΑ  </w:t>
            </w:r>
            <w:r w:rsidRPr="00E7379C">
              <w:rPr>
                <w:spacing w:val="-4"/>
                <w:sz w:val="18"/>
                <w:szCs w:val="18"/>
                <w:lang w:val="el-GR"/>
              </w:rPr>
              <w:t>ΤΙΜΗ</w:t>
            </w:r>
          </w:p>
          <w:p w14:paraId="2E5667C2" w14:textId="449D1C57" w:rsidR="0090048F" w:rsidRPr="00E7379C" w:rsidRDefault="0090048F" w:rsidP="001B7C52">
            <w:pPr>
              <w:spacing w:after="0"/>
              <w:jc w:val="center"/>
              <w:rPr>
                <w:sz w:val="18"/>
                <w:szCs w:val="18"/>
                <w:lang w:val="el-GR"/>
              </w:rPr>
            </w:pPr>
            <w:r w:rsidRPr="00E7379C">
              <w:rPr>
                <w:spacing w:val="-4"/>
                <w:sz w:val="18"/>
                <w:szCs w:val="18"/>
                <w:lang w:val="el-GR"/>
              </w:rPr>
              <w:t>ΜΟΝΑΔΑΣ</w:t>
            </w:r>
            <w:r>
              <w:rPr>
                <w:spacing w:val="-4"/>
                <w:sz w:val="18"/>
                <w:szCs w:val="18"/>
                <w:lang w:val="el-GR"/>
              </w:rPr>
              <w:t xml:space="preserve"> (ΧΩΡΙΣ ΦΠΑ)</w:t>
            </w:r>
          </w:p>
        </w:tc>
        <w:tc>
          <w:tcPr>
            <w:tcW w:w="463" w:type="pct"/>
            <w:shd w:val="pct15" w:color="auto" w:fill="FFFFFF"/>
            <w:vAlign w:val="center"/>
          </w:tcPr>
          <w:p w14:paraId="27B187ED" w14:textId="77777777" w:rsidR="0090048F" w:rsidRDefault="0090048F" w:rsidP="001B7C52">
            <w:pPr>
              <w:spacing w:after="0"/>
              <w:jc w:val="center"/>
              <w:rPr>
                <w:spacing w:val="-4"/>
                <w:sz w:val="18"/>
                <w:szCs w:val="18"/>
                <w:lang w:val="el-GR"/>
              </w:rPr>
            </w:pPr>
            <w:r w:rsidRPr="001B7C52">
              <w:rPr>
                <w:spacing w:val="-4"/>
                <w:sz w:val="18"/>
                <w:szCs w:val="18"/>
                <w:lang w:val="el-GR"/>
              </w:rPr>
              <w:t>ΣΥΝΟΛΙΚΟ ΚΟΣΤΟΣ 1</w:t>
            </w:r>
            <w:r>
              <w:rPr>
                <w:spacing w:val="-4"/>
                <w:sz w:val="18"/>
                <w:szCs w:val="18"/>
                <w:lang w:val="el-GR"/>
              </w:rPr>
              <w:t>ου</w:t>
            </w:r>
            <w:r w:rsidRPr="001B7C52">
              <w:rPr>
                <w:spacing w:val="-4"/>
                <w:sz w:val="18"/>
                <w:szCs w:val="18"/>
                <w:lang w:val="el-GR"/>
              </w:rPr>
              <w:t xml:space="preserve"> ΕΤΟΥΣ</w:t>
            </w:r>
          </w:p>
          <w:p w14:paraId="1A32AFD2" w14:textId="5A550CAC" w:rsidR="0090048F" w:rsidRPr="00E7379C" w:rsidRDefault="0090048F" w:rsidP="001B7C52">
            <w:pPr>
              <w:spacing w:after="0"/>
              <w:jc w:val="center"/>
              <w:rPr>
                <w:sz w:val="18"/>
                <w:szCs w:val="18"/>
                <w:lang w:val="el-GR"/>
              </w:rPr>
            </w:pPr>
            <w:r>
              <w:rPr>
                <w:spacing w:val="-4"/>
                <w:sz w:val="18"/>
                <w:szCs w:val="18"/>
                <w:lang w:val="el-GR"/>
              </w:rPr>
              <w:t>(ΧΩΡΙΣ ΦΠΑ)</w:t>
            </w:r>
          </w:p>
        </w:tc>
        <w:tc>
          <w:tcPr>
            <w:tcW w:w="454" w:type="pct"/>
            <w:shd w:val="pct15" w:color="auto" w:fill="FFFFFF"/>
            <w:vAlign w:val="center"/>
          </w:tcPr>
          <w:p w14:paraId="1A5A167F" w14:textId="77777777" w:rsidR="0090048F" w:rsidRDefault="0090048F" w:rsidP="001B7C52">
            <w:pPr>
              <w:spacing w:after="0"/>
              <w:jc w:val="center"/>
              <w:rPr>
                <w:spacing w:val="-4"/>
                <w:sz w:val="18"/>
                <w:szCs w:val="18"/>
                <w:lang w:val="el-GR"/>
              </w:rPr>
            </w:pPr>
            <w:r w:rsidRPr="00551289">
              <w:rPr>
                <w:spacing w:val="-4"/>
                <w:sz w:val="18"/>
                <w:szCs w:val="18"/>
                <w:lang w:val="el-GR"/>
              </w:rPr>
              <w:t xml:space="preserve">ΣΥΝΟΛΙΚΟ ΚΟΣΤΟΣ </w:t>
            </w:r>
            <w:r>
              <w:rPr>
                <w:spacing w:val="-4"/>
                <w:sz w:val="18"/>
                <w:szCs w:val="18"/>
                <w:lang w:val="el-GR"/>
              </w:rPr>
              <w:t xml:space="preserve">2ου </w:t>
            </w:r>
            <w:r w:rsidRPr="00551289">
              <w:rPr>
                <w:spacing w:val="-4"/>
                <w:sz w:val="18"/>
                <w:szCs w:val="18"/>
                <w:lang w:val="el-GR"/>
              </w:rPr>
              <w:t xml:space="preserve"> ΕΤΟΥΣ</w:t>
            </w:r>
          </w:p>
          <w:p w14:paraId="258FCD01" w14:textId="0BD3FEE0" w:rsidR="0090048F" w:rsidRPr="00E7379C" w:rsidRDefault="0090048F" w:rsidP="001B7C52">
            <w:pPr>
              <w:spacing w:after="0"/>
              <w:jc w:val="center"/>
              <w:rPr>
                <w:sz w:val="18"/>
                <w:szCs w:val="18"/>
                <w:lang w:val="el-GR"/>
              </w:rPr>
            </w:pPr>
            <w:r>
              <w:rPr>
                <w:spacing w:val="-4"/>
                <w:sz w:val="18"/>
                <w:szCs w:val="18"/>
                <w:lang w:val="el-GR"/>
              </w:rPr>
              <w:t>(ΧΩΡΙΣ ΦΠΑ)</w:t>
            </w:r>
          </w:p>
        </w:tc>
        <w:tc>
          <w:tcPr>
            <w:tcW w:w="522" w:type="pct"/>
            <w:shd w:val="pct15" w:color="auto" w:fill="FFFFFF"/>
            <w:vAlign w:val="center"/>
          </w:tcPr>
          <w:p w14:paraId="4920CF11" w14:textId="77777777" w:rsidR="0090048F" w:rsidRDefault="0090048F" w:rsidP="001B7C52">
            <w:pPr>
              <w:spacing w:after="0"/>
              <w:jc w:val="center"/>
              <w:rPr>
                <w:spacing w:val="-4"/>
                <w:sz w:val="18"/>
                <w:szCs w:val="18"/>
                <w:lang w:val="el-GR"/>
              </w:rPr>
            </w:pPr>
            <w:r w:rsidRPr="001B7C52">
              <w:rPr>
                <w:spacing w:val="-4"/>
                <w:sz w:val="18"/>
                <w:szCs w:val="18"/>
                <w:lang w:val="el-GR"/>
              </w:rPr>
              <w:t>ΣΥΝΟΛΙΚΟ ΚΟΣΤΟΣ 3</w:t>
            </w:r>
            <w:r>
              <w:rPr>
                <w:spacing w:val="-4"/>
                <w:sz w:val="18"/>
                <w:szCs w:val="18"/>
                <w:lang w:val="el-GR"/>
              </w:rPr>
              <w:t>ου</w:t>
            </w:r>
            <w:r w:rsidRPr="001B7C52">
              <w:rPr>
                <w:spacing w:val="-4"/>
                <w:sz w:val="18"/>
                <w:szCs w:val="18"/>
                <w:lang w:val="el-GR"/>
              </w:rPr>
              <w:t xml:space="preserve"> ΕΤΟΥΣ</w:t>
            </w:r>
            <w:r>
              <w:rPr>
                <w:spacing w:val="-4"/>
                <w:sz w:val="18"/>
                <w:szCs w:val="18"/>
                <w:lang w:val="el-GR"/>
              </w:rPr>
              <w:t xml:space="preserve"> </w:t>
            </w:r>
          </w:p>
          <w:p w14:paraId="74069FFD" w14:textId="7AFDA81D" w:rsidR="0090048F" w:rsidRPr="00E7379C" w:rsidRDefault="0090048F" w:rsidP="001B7C52">
            <w:pPr>
              <w:spacing w:after="0"/>
              <w:jc w:val="center"/>
              <w:rPr>
                <w:sz w:val="18"/>
                <w:szCs w:val="18"/>
                <w:lang w:val="el-GR"/>
              </w:rPr>
            </w:pPr>
            <w:r>
              <w:rPr>
                <w:spacing w:val="-4"/>
                <w:sz w:val="18"/>
                <w:szCs w:val="18"/>
                <w:lang w:val="el-GR"/>
              </w:rPr>
              <w:t>(ΧΩΡΙΣ ΦΠΑ)</w:t>
            </w:r>
          </w:p>
        </w:tc>
        <w:tc>
          <w:tcPr>
            <w:tcW w:w="454" w:type="pct"/>
            <w:shd w:val="pct15" w:color="auto" w:fill="FFFFFF"/>
            <w:vAlign w:val="center"/>
          </w:tcPr>
          <w:p w14:paraId="5645BA42" w14:textId="77777777" w:rsidR="0090048F" w:rsidRDefault="0090048F" w:rsidP="001B7C52">
            <w:pPr>
              <w:spacing w:after="0"/>
              <w:jc w:val="center"/>
              <w:rPr>
                <w:spacing w:val="-4"/>
                <w:sz w:val="18"/>
                <w:szCs w:val="18"/>
                <w:lang w:val="el-GR"/>
              </w:rPr>
            </w:pPr>
            <w:r w:rsidRPr="00551289">
              <w:rPr>
                <w:spacing w:val="-4"/>
                <w:sz w:val="18"/>
                <w:szCs w:val="18"/>
                <w:lang w:val="el-GR"/>
              </w:rPr>
              <w:t>ΣΥΝΟΛΙΚΟ ΚΟΣΤΟΣ ΤΡΙΕΤΙΑΣ</w:t>
            </w:r>
          </w:p>
          <w:p w14:paraId="7990FDFB" w14:textId="4C074D6B" w:rsidR="0090048F" w:rsidRPr="00E7379C" w:rsidDel="001B7C52" w:rsidRDefault="0090048F" w:rsidP="001B7C52">
            <w:pPr>
              <w:spacing w:after="0"/>
              <w:jc w:val="center"/>
              <w:rPr>
                <w:sz w:val="18"/>
                <w:szCs w:val="18"/>
                <w:lang w:val="el-GR"/>
              </w:rPr>
            </w:pPr>
            <w:r>
              <w:rPr>
                <w:spacing w:val="-4"/>
                <w:sz w:val="18"/>
                <w:szCs w:val="18"/>
                <w:lang w:val="el-GR"/>
              </w:rPr>
              <w:t>(ΧΩΡΙΣ ΦΠΑ)</w:t>
            </w:r>
          </w:p>
        </w:tc>
        <w:tc>
          <w:tcPr>
            <w:tcW w:w="463" w:type="pct"/>
            <w:shd w:val="pct15" w:color="auto" w:fill="FFFFFF"/>
            <w:vAlign w:val="center"/>
          </w:tcPr>
          <w:p w14:paraId="4F31DABC" w14:textId="77777777" w:rsidR="0090048F" w:rsidRDefault="0090048F" w:rsidP="001B7C52">
            <w:pPr>
              <w:spacing w:after="0"/>
              <w:jc w:val="center"/>
              <w:rPr>
                <w:spacing w:val="-4"/>
                <w:sz w:val="18"/>
                <w:szCs w:val="18"/>
                <w:lang w:val="el-GR"/>
              </w:rPr>
            </w:pPr>
            <w:r w:rsidRPr="00551289">
              <w:rPr>
                <w:spacing w:val="-4"/>
                <w:sz w:val="18"/>
                <w:szCs w:val="18"/>
                <w:lang w:val="el-GR"/>
              </w:rPr>
              <w:t>ΣΥΝΟΛΙΚΟ ΚΟΣΤΟΣ ΤΡΙΕΤΙΑΣ</w:t>
            </w:r>
          </w:p>
          <w:p w14:paraId="3D349BF4" w14:textId="70274E01" w:rsidR="0090048F" w:rsidRPr="00E7379C" w:rsidRDefault="0090048F" w:rsidP="001B7C52">
            <w:pPr>
              <w:spacing w:after="0"/>
              <w:jc w:val="center"/>
              <w:rPr>
                <w:sz w:val="18"/>
                <w:szCs w:val="18"/>
                <w:lang w:val="el-GR"/>
              </w:rPr>
            </w:pPr>
            <w:r>
              <w:rPr>
                <w:spacing w:val="-4"/>
                <w:sz w:val="18"/>
                <w:szCs w:val="18"/>
                <w:lang w:val="el-GR"/>
              </w:rPr>
              <w:t>(ΜΕ ΦΠΑ)</w:t>
            </w:r>
          </w:p>
        </w:tc>
      </w:tr>
      <w:tr w:rsidR="0090048F" w:rsidRPr="00E7379C" w14:paraId="25529952"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31610A3A"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w:t>
            </w:r>
          </w:p>
        </w:tc>
        <w:tc>
          <w:tcPr>
            <w:tcW w:w="1045" w:type="pct"/>
            <w:tcBorders>
              <w:top w:val="nil"/>
              <w:left w:val="nil"/>
              <w:bottom w:val="single" w:sz="4" w:space="0" w:color="auto"/>
              <w:right w:val="single" w:sz="4" w:space="0" w:color="auto"/>
            </w:tcBorders>
            <w:shd w:val="clear" w:color="auto" w:fill="auto"/>
            <w:vAlign w:val="center"/>
          </w:tcPr>
          <w:p w14:paraId="72D231A1"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color w:val="000000"/>
                <w:sz w:val="16"/>
                <w:szCs w:val="16"/>
              </w:rPr>
              <w:t>M365 E5 Unified Sub Per User</w:t>
            </w:r>
          </w:p>
        </w:tc>
        <w:tc>
          <w:tcPr>
            <w:tcW w:w="541" w:type="pct"/>
            <w:vAlign w:val="center"/>
          </w:tcPr>
          <w:p w14:paraId="5A2CE400"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color w:val="000000"/>
                <w:sz w:val="16"/>
                <w:szCs w:val="16"/>
              </w:rPr>
              <w:t xml:space="preserve">AAD-33168 </w:t>
            </w:r>
          </w:p>
        </w:tc>
        <w:tc>
          <w:tcPr>
            <w:tcW w:w="403" w:type="pct"/>
            <w:tcBorders>
              <w:top w:val="nil"/>
              <w:left w:val="nil"/>
              <w:bottom w:val="single" w:sz="4" w:space="0" w:color="auto"/>
              <w:right w:val="single" w:sz="4" w:space="0" w:color="auto"/>
            </w:tcBorders>
            <w:shd w:val="clear" w:color="auto" w:fill="auto"/>
            <w:vAlign w:val="center"/>
          </w:tcPr>
          <w:p w14:paraId="0733C0CD" w14:textId="77777777" w:rsidR="0090048F" w:rsidRPr="003A661C" w:rsidRDefault="0090048F" w:rsidP="00CC7444">
            <w:pPr>
              <w:spacing w:before="100" w:beforeAutospacing="1" w:after="100" w:afterAutospacing="1"/>
              <w:rPr>
                <w:sz w:val="18"/>
                <w:szCs w:val="18"/>
                <w:lang w:val="el-GR"/>
              </w:rPr>
            </w:pPr>
            <w:r w:rsidRPr="003A661C">
              <w:rPr>
                <w:rFonts w:ascii="Calibri" w:hAnsi="Calibri" w:cs="Calibri"/>
                <w:color w:val="000000"/>
                <w:sz w:val="16"/>
                <w:szCs w:val="16"/>
                <w:lang w:val="en-US"/>
              </w:rPr>
              <w:t>100</w:t>
            </w:r>
          </w:p>
        </w:tc>
        <w:tc>
          <w:tcPr>
            <w:tcW w:w="447" w:type="pct"/>
            <w:vAlign w:val="center"/>
          </w:tcPr>
          <w:p w14:paraId="6778220E" w14:textId="77777777" w:rsidR="0090048F" w:rsidRPr="00E7379C" w:rsidRDefault="0090048F" w:rsidP="00CC7444">
            <w:pPr>
              <w:spacing w:before="100" w:beforeAutospacing="1" w:after="100" w:afterAutospacing="1"/>
              <w:rPr>
                <w:sz w:val="18"/>
                <w:szCs w:val="18"/>
                <w:lang w:val="el-GR"/>
              </w:rPr>
            </w:pPr>
          </w:p>
        </w:tc>
        <w:tc>
          <w:tcPr>
            <w:tcW w:w="463" w:type="pct"/>
            <w:vAlign w:val="center"/>
          </w:tcPr>
          <w:p w14:paraId="06BF6C06" w14:textId="77777777" w:rsidR="0090048F" w:rsidRPr="00E7379C" w:rsidRDefault="0090048F" w:rsidP="00CC7444">
            <w:pPr>
              <w:spacing w:before="100" w:beforeAutospacing="1" w:after="100" w:afterAutospacing="1"/>
              <w:rPr>
                <w:sz w:val="18"/>
                <w:szCs w:val="18"/>
                <w:lang w:val="el-GR"/>
              </w:rPr>
            </w:pPr>
          </w:p>
        </w:tc>
        <w:tc>
          <w:tcPr>
            <w:tcW w:w="454" w:type="pct"/>
            <w:vAlign w:val="center"/>
          </w:tcPr>
          <w:p w14:paraId="789FDC19" w14:textId="77777777" w:rsidR="0090048F" w:rsidRPr="00E7379C" w:rsidRDefault="0090048F" w:rsidP="00CC7444">
            <w:pPr>
              <w:spacing w:before="100" w:beforeAutospacing="1" w:after="100" w:afterAutospacing="1"/>
              <w:rPr>
                <w:sz w:val="18"/>
                <w:szCs w:val="18"/>
                <w:lang w:val="el-GR"/>
              </w:rPr>
            </w:pPr>
          </w:p>
        </w:tc>
        <w:tc>
          <w:tcPr>
            <w:tcW w:w="522" w:type="pct"/>
            <w:vAlign w:val="center"/>
          </w:tcPr>
          <w:p w14:paraId="27CB9495" w14:textId="77777777" w:rsidR="0090048F" w:rsidRPr="00E7379C" w:rsidRDefault="0090048F" w:rsidP="00CC7444">
            <w:pPr>
              <w:spacing w:before="100" w:beforeAutospacing="1" w:after="100" w:afterAutospacing="1"/>
              <w:rPr>
                <w:sz w:val="18"/>
                <w:szCs w:val="18"/>
                <w:lang w:val="el-GR"/>
              </w:rPr>
            </w:pPr>
          </w:p>
        </w:tc>
        <w:tc>
          <w:tcPr>
            <w:tcW w:w="454" w:type="pct"/>
          </w:tcPr>
          <w:p w14:paraId="3F893FDB" w14:textId="77777777" w:rsidR="0090048F" w:rsidRPr="00E7379C" w:rsidRDefault="0090048F" w:rsidP="00CC7444">
            <w:pPr>
              <w:spacing w:before="100" w:beforeAutospacing="1" w:after="100" w:afterAutospacing="1"/>
              <w:rPr>
                <w:sz w:val="18"/>
                <w:szCs w:val="18"/>
                <w:lang w:val="el-GR"/>
              </w:rPr>
            </w:pPr>
          </w:p>
        </w:tc>
        <w:tc>
          <w:tcPr>
            <w:tcW w:w="463" w:type="pct"/>
          </w:tcPr>
          <w:p w14:paraId="480FE860" w14:textId="4A6C8077" w:rsidR="0090048F" w:rsidRPr="00E7379C" w:rsidRDefault="0090048F" w:rsidP="00CC7444">
            <w:pPr>
              <w:spacing w:before="100" w:beforeAutospacing="1" w:after="100" w:afterAutospacing="1"/>
              <w:rPr>
                <w:sz w:val="18"/>
                <w:szCs w:val="18"/>
                <w:lang w:val="el-GR"/>
              </w:rPr>
            </w:pPr>
          </w:p>
        </w:tc>
      </w:tr>
      <w:tr w:rsidR="0090048F" w:rsidRPr="00E7379C" w14:paraId="4F3A20EB"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6CD0AE96"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2</w:t>
            </w:r>
          </w:p>
        </w:tc>
        <w:tc>
          <w:tcPr>
            <w:tcW w:w="1045" w:type="pct"/>
            <w:tcBorders>
              <w:top w:val="nil"/>
              <w:left w:val="nil"/>
              <w:bottom w:val="single" w:sz="4" w:space="0" w:color="auto"/>
              <w:right w:val="single" w:sz="4" w:space="0" w:color="auto"/>
            </w:tcBorders>
            <w:shd w:val="clear" w:color="auto" w:fill="auto"/>
            <w:vAlign w:val="center"/>
          </w:tcPr>
          <w:p w14:paraId="1CC69B7E"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M365 E3 Unified Sub Per User</w:t>
            </w:r>
          </w:p>
        </w:tc>
        <w:tc>
          <w:tcPr>
            <w:tcW w:w="541" w:type="pct"/>
            <w:vAlign w:val="center"/>
          </w:tcPr>
          <w:p w14:paraId="053FA394"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color w:val="000000"/>
                <w:sz w:val="16"/>
                <w:szCs w:val="16"/>
              </w:rPr>
              <w:t>AAD-33204</w:t>
            </w:r>
          </w:p>
        </w:tc>
        <w:tc>
          <w:tcPr>
            <w:tcW w:w="403" w:type="pct"/>
            <w:tcBorders>
              <w:top w:val="nil"/>
              <w:left w:val="nil"/>
              <w:bottom w:val="single" w:sz="4" w:space="0" w:color="auto"/>
              <w:right w:val="single" w:sz="4" w:space="0" w:color="auto"/>
            </w:tcBorders>
            <w:shd w:val="clear" w:color="auto" w:fill="auto"/>
            <w:vAlign w:val="center"/>
          </w:tcPr>
          <w:p w14:paraId="757315B1" w14:textId="77777777" w:rsidR="0090048F" w:rsidRPr="003A661C" w:rsidRDefault="0090048F" w:rsidP="00CC7444">
            <w:pPr>
              <w:spacing w:before="100" w:beforeAutospacing="1" w:after="100" w:afterAutospacing="1"/>
              <w:rPr>
                <w:sz w:val="18"/>
                <w:szCs w:val="18"/>
                <w:lang w:val="el-GR"/>
              </w:rPr>
            </w:pPr>
            <w:r w:rsidRPr="003A661C">
              <w:rPr>
                <w:rFonts w:ascii="Calibri" w:hAnsi="Calibri" w:cs="Calibri"/>
                <w:color w:val="000000"/>
                <w:sz w:val="16"/>
                <w:szCs w:val="16"/>
                <w:lang w:val="en-US"/>
              </w:rPr>
              <w:t>6.121</w:t>
            </w:r>
          </w:p>
        </w:tc>
        <w:tc>
          <w:tcPr>
            <w:tcW w:w="447" w:type="pct"/>
            <w:vAlign w:val="center"/>
          </w:tcPr>
          <w:p w14:paraId="5B141897" w14:textId="77777777" w:rsidR="0090048F" w:rsidRPr="00E7379C" w:rsidRDefault="0090048F" w:rsidP="00CC7444">
            <w:pPr>
              <w:spacing w:before="100" w:beforeAutospacing="1" w:after="100" w:afterAutospacing="1"/>
              <w:rPr>
                <w:sz w:val="18"/>
                <w:szCs w:val="18"/>
                <w:lang w:val="el-GR"/>
              </w:rPr>
            </w:pPr>
          </w:p>
        </w:tc>
        <w:tc>
          <w:tcPr>
            <w:tcW w:w="463" w:type="pct"/>
            <w:vAlign w:val="center"/>
          </w:tcPr>
          <w:p w14:paraId="2D004B46" w14:textId="77777777" w:rsidR="0090048F" w:rsidRPr="00E7379C" w:rsidRDefault="0090048F" w:rsidP="00CC7444">
            <w:pPr>
              <w:spacing w:before="100" w:beforeAutospacing="1" w:after="100" w:afterAutospacing="1"/>
              <w:rPr>
                <w:sz w:val="18"/>
                <w:szCs w:val="18"/>
                <w:lang w:val="el-GR"/>
              </w:rPr>
            </w:pPr>
          </w:p>
        </w:tc>
        <w:tc>
          <w:tcPr>
            <w:tcW w:w="454" w:type="pct"/>
            <w:vAlign w:val="center"/>
          </w:tcPr>
          <w:p w14:paraId="7F547DEA" w14:textId="77777777" w:rsidR="0090048F" w:rsidRPr="00E7379C" w:rsidRDefault="0090048F" w:rsidP="00CC7444">
            <w:pPr>
              <w:spacing w:before="100" w:beforeAutospacing="1" w:after="100" w:afterAutospacing="1"/>
              <w:rPr>
                <w:sz w:val="18"/>
                <w:szCs w:val="18"/>
                <w:lang w:val="el-GR"/>
              </w:rPr>
            </w:pPr>
          </w:p>
        </w:tc>
        <w:tc>
          <w:tcPr>
            <w:tcW w:w="522" w:type="pct"/>
            <w:vAlign w:val="center"/>
          </w:tcPr>
          <w:p w14:paraId="676F70C4" w14:textId="77777777" w:rsidR="0090048F" w:rsidRPr="00E7379C" w:rsidRDefault="0090048F" w:rsidP="00CC7444">
            <w:pPr>
              <w:spacing w:before="100" w:beforeAutospacing="1" w:after="100" w:afterAutospacing="1"/>
              <w:rPr>
                <w:sz w:val="18"/>
                <w:szCs w:val="18"/>
                <w:lang w:val="el-GR"/>
              </w:rPr>
            </w:pPr>
          </w:p>
        </w:tc>
        <w:tc>
          <w:tcPr>
            <w:tcW w:w="454" w:type="pct"/>
          </w:tcPr>
          <w:p w14:paraId="76557383" w14:textId="77777777" w:rsidR="0090048F" w:rsidRPr="00E7379C" w:rsidRDefault="0090048F" w:rsidP="00CC7444">
            <w:pPr>
              <w:spacing w:before="100" w:beforeAutospacing="1" w:after="100" w:afterAutospacing="1"/>
              <w:rPr>
                <w:sz w:val="18"/>
                <w:szCs w:val="18"/>
                <w:lang w:val="el-GR"/>
              </w:rPr>
            </w:pPr>
          </w:p>
        </w:tc>
        <w:tc>
          <w:tcPr>
            <w:tcW w:w="463" w:type="pct"/>
          </w:tcPr>
          <w:p w14:paraId="39460BA9" w14:textId="0F637A3F" w:rsidR="0090048F" w:rsidRPr="00E7379C" w:rsidRDefault="0090048F" w:rsidP="00CC7444">
            <w:pPr>
              <w:spacing w:before="100" w:beforeAutospacing="1" w:after="100" w:afterAutospacing="1"/>
              <w:rPr>
                <w:sz w:val="18"/>
                <w:szCs w:val="18"/>
                <w:lang w:val="el-GR"/>
              </w:rPr>
            </w:pPr>
          </w:p>
        </w:tc>
      </w:tr>
      <w:tr w:rsidR="0090048F" w:rsidRPr="00E7379C" w14:paraId="046F351E"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040DBF00"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3</w:t>
            </w:r>
          </w:p>
        </w:tc>
        <w:tc>
          <w:tcPr>
            <w:tcW w:w="1045" w:type="pct"/>
            <w:tcBorders>
              <w:top w:val="nil"/>
              <w:left w:val="nil"/>
              <w:bottom w:val="single" w:sz="4" w:space="0" w:color="auto"/>
              <w:right w:val="single" w:sz="4" w:space="0" w:color="auto"/>
            </w:tcBorders>
            <w:shd w:val="clear" w:color="auto" w:fill="auto"/>
            <w:vAlign w:val="center"/>
          </w:tcPr>
          <w:p w14:paraId="1E651E7F"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M365 E3 Unified Sub Per User from SA</w:t>
            </w:r>
          </w:p>
        </w:tc>
        <w:tc>
          <w:tcPr>
            <w:tcW w:w="541" w:type="pct"/>
            <w:tcBorders>
              <w:bottom w:val="single" w:sz="4" w:space="0" w:color="auto"/>
            </w:tcBorders>
            <w:vAlign w:val="center"/>
          </w:tcPr>
          <w:p w14:paraId="133F86F8"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AAD-33200</w:t>
            </w:r>
          </w:p>
        </w:tc>
        <w:tc>
          <w:tcPr>
            <w:tcW w:w="403" w:type="pct"/>
            <w:tcBorders>
              <w:top w:val="nil"/>
              <w:left w:val="nil"/>
              <w:bottom w:val="single" w:sz="4" w:space="0" w:color="auto"/>
              <w:right w:val="single" w:sz="4" w:space="0" w:color="auto"/>
            </w:tcBorders>
            <w:shd w:val="clear" w:color="auto" w:fill="auto"/>
            <w:vAlign w:val="center"/>
          </w:tcPr>
          <w:p w14:paraId="072981AF" w14:textId="77777777" w:rsidR="0090048F" w:rsidRPr="003A661C" w:rsidRDefault="0090048F" w:rsidP="00CC7444">
            <w:pPr>
              <w:spacing w:before="100" w:beforeAutospacing="1" w:after="100" w:afterAutospacing="1"/>
              <w:rPr>
                <w:sz w:val="18"/>
                <w:szCs w:val="18"/>
                <w:lang w:val="el-GR"/>
              </w:rPr>
            </w:pPr>
            <w:r w:rsidRPr="003A661C">
              <w:rPr>
                <w:rFonts w:ascii="Calibri" w:hAnsi="Calibri" w:cs="Calibri"/>
                <w:color w:val="000000"/>
                <w:sz w:val="16"/>
                <w:szCs w:val="16"/>
                <w:lang w:val="en-US"/>
              </w:rPr>
              <w:t>5.600</w:t>
            </w:r>
          </w:p>
        </w:tc>
        <w:tc>
          <w:tcPr>
            <w:tcW w:w="447" w:type="pct"/>
            <w:tcBorders>
              <w:bottom w:val="single" w:sz="4" w:space="0" w:color="auto"/>
            </w:tcBorders>
            <w:vAlign w:val="center"/>
          </w:tcPr>
          <w:p w14:paraId="5E60C2C8" w14:textId="77777777" w:rsidR="0090048F" w:rsidRPr="00E7379C" w:rsidRDefault="0090048F" w:rsidP="00CC7444">
            <w:pPr>
              <w:spacing w:before="100" w:beforeAutospacing="1" w:after="100" w:afterAutospacing="1"/>
              <w:rPr>
                <w:sz w:val="18"/>
                <w:szCs w:val="18"/>
                <w:lang w:val="el-GR"/>
              </w:rPr>
            </w:pPr>
          </w:p>
        </w:tc>
        <w:tc>
          <w:tcPr>
            <w:tcW w:w="463" w:type="pct"/>
            <w:vAlign w:val="center"/>
          </w:tcPr>
          <w:p w14:paraId="411D52F0" w14:textId="77777777" w:rsidR="0090048F" w:rsidRPr="00E7379C" w:rsidRDefault="0090048F" w:rsidP="00CC7444">
            <w:pPr>
              <w:spacing w:before="100" w:beforeAutospacing="1" w:after="100" w:afterAutospacing="1"/>
              <w:rPr>
                <w:sz w:val="18"/>
                <w:szCs w:val="18"/>
                <w:lang w:val="el-GR"/>
              </w:rPr>
            </w:pPr>
          </w:p>
        </w:tc>
        <w:tc>
          <w:tcPr>
            <w:tcW w:w="454" w:type="pct"/>
            <w:vAlign w:val="center"/>
          </w:tcPr>
          <w:p w14:paraId="1D03AAB0" w14:textId="77777777" w:rsidR="0090048F" w:rsidRPr="00E7379C" w:rsidRDefault="0090048F" w:rsidP="00CC7444">
            <w:pPr>
              <w:spacing w:before="100" w:beforeAutospacing="1" w:after="100" w:afterAutospacing="1"/>
              <w:rPr>
                <w:sz w:val="18"/>
                <w:szCs w:val="18"/>
                <w:lang w:val="el-GR"/>
              </w:rPr>
            </w:pPr>
          </w:p>
        </w:tc>
        <w:tc>
          <w:tcPr>
            <w:tcW w:w="522" w:type="pct"/>
            <w:vAlign w:val="center"/>
          </w:tcPr>
          <w:p w14:paraId="30B7F230" w14:textId="77777777" w:rsidR="0090048F" w:rsidRPr="00E7379C" w:rsidRDefault="0090048F" w:rsidP="00CC7444">
            <w:pPr>
              <w:spacing w:before="100" w:beforeAutospacing="1" w:after="100" w:afterAutospacing="1"/>
              <w:rPr>
                <w:sz w:val="18"/>
                <w:szCs w:val="18"/>
                <w:lang w:val="el-GR"/>
              </w:rPr>
            </w:pPr>
          </w:p>
        </w:tc>
        <w:tc>
          <w:tcPr>
            <w:tcW w:w="454" w:type="pct"/>
          </w:tcPr>
          <w:p w14:paraId="19406D0D" w14:textId="77777777" w:rsidR="0090048F" w:rsidRPr="00E7379C" w:rsidRDefault="0090048F" w:rsidP="00CC7444">
            <w:pPr>
              <w:spacing w:before="100" w:beforeAutospacing="1" w:after="100" w:afterAutospacing="1"/>
              <w:rPr>
                <w:sz w:val="18"/>
                <w:szCs w:val="18"/>
                <w:lang w:val="el-GR"/>
              </w:rPr>
            </w:pPr>
          </w:p>
        </w:tc>
        <w:tc>
          <w:tcPr>
            <w:tcW w:w="463" w:type="pct"/>
          </w:tcPr>
          <w:p w14:paraId="1BD2E385" w14:textId="473D645F" w:rsidR="0090048F" w:rsidRPr="00E7379C" w:rsidRDefault="0090048F" w:rsidP="00CC7444">
            <w:pPr>
              <w:spacing w:before="100" w:beforeAutospacing="1" w:after="100" w:afterAutospacing="1"/>
              <w:rPr>
                <w:sz w:val="18"/>
                <w:szCs w:val="18"/>
                <w:lang w:val="el-GR"/>
              </w:rPr>
            </w:pPr>
          </w:p>
        </w:tc>
      </w:tr>
      <w:tr w:rsidR="0090048F" w:rsidRPr="00E7379C" w14:paraId="2F225B9F"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39558489"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4</w:t>
            </w:r>
          </w:p>
        </w:tc>
        <w:tc>
          <w:tcPr>
            <w:tcW w:w="1045" w:type="pct"/>
            <w:tcBorders>
              <w:top w:val="nil"/>
              <w:left w:val="nil"/>
              <w:bottom w:val="single" w:sz="4" w:space="0" w:color="auto"/>
              <w:right w:val="single" w:sz="4" w:space="0" w:color="auto"/>
            </w:tcBorders>
            <w:shd w:val="clear" w:color="auto" w:fill="auto"/>
            <w:vAlign w:val="center"/>
          </w:tcPr>
          <w:p w14:paraId="20CA3DEF" w14:textId="77777777" w:rsidR="0090048F" w:rsidRPr="003A661C" w:rsidRDefault="0090048F" w:rsidP="00CC7444">
            <w:pPr>
              <w:spacing w:before="100" w:beforeAutospacing="1" w:after="100" w:afterAutospacing="1"/>
              <w:jc w:val="left"/>
              <w:rPr>
                <w:sz w:val="16"/>
                <w:szCs w:val="16"/>
                <w:lang w:val="it-IT"/>
              </w:rPr>
            </w:pPr>
            <w:r w:rsidRPr="003A661C">
              <w:rPr>
                <w:rFonts w:ascii="Calibri" w:hAnsi="Calibri" w:cs="Calibri"/>
                <w:sz w:val="16"/>
                <w:szCs w:val="16"/>
                <w:lang w:val="it-IT"/>
              </w:rPr>
              <w:t>O365 E3 Sub Per User</w:t>
            </w:r>
          </w:p>
        </w:tc>
        <w:tc>
          <w:tcPr>
            <w:tcW w:w="541" w:type="pct"/>
            <w:tcBorders>
              <w:bottom w:val="single" w:sz="4" w:space="0" w:color="auto"/>
            </w:tcBorders>
            <w:vAlign w:val="center"/>
          </w:tcPr>
          <w:p w14:paraId="425F3AE9"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AAA-10842</w:t>
            </w:r>
          </w:p>
        </w:tc>
        <w:tc>
          <w:tcPr>
            <w:tcW w:w="403" w:type="pct"/>
            <w:tcBorders>
              <w:top w:val="nil"/>
              <w:left w:val="nil"/>
              <w:bottom w:val="single" w:sz="4" w:space="0" w:color="auto"/>
              <w:right w:val="single" w:sz="4" w:space="0" w:color="auto"/>
            </w:tcBorders>
            <w:shd w:val="clear" w:color="auto" w:fill="auto"/>
            <w:vAlign w:val="center"/>
          </w:tcPr>
          <w:p w14:paraId="5A63C792" w14:textId="77777777" w:rsidR="0090048F" w:rsidRPr="003A661C" w:rsidRDefault="0090048F" w:rsidP="00CC7444">
            <w:pPr>
              <w:spacing w:before="100" w:beforeAutospacing="1" w:after="100" w:afterAutospacing="1"/>
              <w:rPr>
                <w:sz w:val="18"/>
                <w:szCs w:val="18"/>
                <w:lang w:val="el-GR"/>
              </w:rPr>
            </w:pPr>
            <w:r w:rsidRPr="003A661C">
              <w:rPr>
                <w:rFonts w:ascii="Calibri" w:hAnsi="Calibri" w:cs="Calibri"/>
                <w:sz w:val="16"/>
                <w:szCs w:val="16"/>
                <w:lang w:val="en-US"/>
              </w:rPr>
              <w:t>16.890</w:t>
            </w:r>
          </w:p>
        </w:tc>
        <w:tc>
          <w:tcPr>
            <w:tcW w:w="447" w:type="pct"/>
            <w:tcBorders>
              <w:bottom w:val="single" w:sz="4" w:space="0" w:color="auto"/>
            </w:tcBorders>
            <w:vAlign w:val="center"/>
          </w:tcPr>
          <w:p w14:paraId="40EC1E74" w14:textId="77777777" w:rsidR="0090048F" w:rsidRPr="00E7379C" w:rsidRDefault="0090048F" w:rsidP="00CC7444">
            <w:pPr>
              <w:spacing w:before="100" w:beforeAutospacing="1" w:after="100" w:afterAutospacing="1"/>
              <w:rPr>
                <w:sz w:val="18"/>
                <w:szCs w:val="18"/>
                <w:lang w:val="el-GR"/>
              </w:rPr>
            </w:pPr>
          </w:p>
        </w:tc>
        <w:tc>
          <w:tcPr>
            <w:tcW w:w="463" w:type="pct"/>
            <w:vAlign w:val="center"/>
          </w:tcPr>
          <w:p w14:paraId="3D592FFE" w14:textId="77777777" w:rsidR="0090048F" w:rsidRPr="00E7379C" w:rsidRDefault="0090048F" w:rsidP="00CC7444">
            <w:pPr>
              <w:spacing w:before="100" w:beforeAutospacing="1" w:after="100" w:afterAutospacing="1"/>
              <w:rPr>
                <w:sz w:val="18"/>
                <w:szCs w:val="18"/>
                <w:lang w:val="el-GR"/>
              </w:rPr>
            </w:pPr>
          </w:p>
        </w:tc>
        <w:tc>
          <w:tcPr>
            <w:tcW w:w="454" w:type="pct"/>
            <w:vAlign w:val="center"/>
          </w:tcPr>
          <w:p w14:paraId="2192F3AC" w14:textId="77777777" w:rsidR="0090048F" w:rsidRPr="00E7379C" w:rsidRDefault="0090048F" w:rsidP="00CC7444">
            <w:pPr>
              <w:spacing w:before="100" w:beforeAutospacing="1" w:after="100" w:afterAutospacing="1"/>
              <w:rPr>
                <w:sz w:val="18"/>
                <w:szCs w:val="18"/>
                <w:lang w:val="el-GR"/>
              </w:rPr>
            </w:pPr>
          </w:p>
        </w:tc>
        <w:tc>
          <w:tcPr>
            <w:tcW w:w="522" w:type="pct"/>
            <w:vAlign w:val="center"/>
          </w:tcPr>
          <w:p w14:paraId="1D9AE381" w14:textId="77777777" w:rsidR="0090048F" w:rsidRPr="00E7379C" w:rsidRDefault="0090048F" w:rsidP="00CC7444">
            <w:pPr>
              <w:spacing w:before="100" w:beforeAutospacing="1" w:after="100" w:afterAutospacing="1"/>
              <w:rPr>
                <w:sz w:val="18"/>
                <w:szCs w:val="18"/>
                <w:lang w:val="el-GR"/>
              </w:rPr>
            </w:pPr>
          </w:p>
        </w:tc>
        <w:tc>
          <w:tcPr>
            <w:tcW w:w="454" w:type="pct"/>
          </w:tcPr>
          <w:p w14:paraId="54F9639A" w14:textId="77777777" w:rsidR="0090048F" w:rsidRPr="00E7379C" w:rsidRDefault="0090048F" w:rsidP="00CC7444">
            <w:pPr>
              <w:spacing w:before="100" w:beforeAutospacing="1" w:after="100" w:afterAutospacing="1"/>
              <w:rPr>
                <w:sz w:val="18"/>
                <w:szCs w:val="18"/>
                <w:lang w:val="el-GR"/>
              </w:rPr>
            </w:pPr>
          </w:p>
        </w:tc>
        <w:tc>
          <w:tcPr>
            <w:tcW w:w="463" w:type="pct"/>
          </w:tcPr>
          <w:p w14:paraId="5A16936B" w14:textId="57A44BB6" w:rsidR="0090048F" w:rsidRPr="00E7379C" w:rsidRDefault="0090048F" w:rsidP="00CC7444">
            <w:pPr>
              <w:spacing w:before="100" w:beforeAutospacing="1" w:after="100" w:afterAutospacing="1"/>
              <w:rPr>
                <w:sz w:val="18"/>
                <w:szCs w:val="18"/>
                <w:lang w:val="el-GR"/>
              </w:rPr>
            </w:pPr>
          </w:p>
        </w:tc>
      </w:tr>
      <w:tr w:rsidR="0090048F" w:rsidRPr="00E7379C" w14:paraId="2DB3477C"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54219DE1"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lastRenderedPageBreak/>
              <w:t>5</w:t>
            </w:r>
          </w:p>
        </w:tc>
        <w:tc>
          <w:tcPr>
            <w:tcW w:w="1045" w:type="pct"/>
            <w:tcBorders>
              <w:top w:val="nil"/>
              <w:left w:val="nil"/>
              <w:bottom w:val="single" w:sz="4" w:space="0" w:color="auto"/>
              <w:right w:val="single" w:sz="4" w:space="0" w:color="auto"/>
            </w:tcBorders>
            <w:shd w:val="clear" w:color="auto" w:fill="auto"/>
            <w:vAlign w:val="center"/>
          </w:tcPr>
          <w:p w14:paraId="28B2A6A4" w14:textId="77777777" w:rsidR="0090048F" w:rsidRPr="003A661C" w:rsidRDefault="0090048F" w:rsidP="00CC7444">
            <w:pPr>
              <w:spacing w:before="100" w:beforeAutospacing="1" w:after="100" w:afterAutospacing="1"/>
              <w:jc w:val="left"/>
              <w:rPr>
                <w:sz w:val="16"/>
                <w:szCs w:val="16"/>
                <w:lang w:val="it-IT"/>
              </w:rPr>
            </w:pPr>
            <w:r w:rsidRPr="003A661C">
              <w:rPr>
                <w:rFonts w:ascii="Calibri" w:hAnsi="Calibri" w:cs="Calibri"/>
                <w:sz w:val="16"/>
                <w:szCs w:val="16"/>
                <w:lang w:val="it-IT"/>
              </w:rPr>
              <w:t>O365 E1 Sub Per User</w:t>
            </w:r>
          </w:p>
        </w:tc>
        <w:tc>
          <w:tcPr>
            <w:tcW w:w="541" w:type="pct"/>
            <w:tcBorders>
              <w:bottom w:val="single" w:sz="4" w:space="0" w:color="auto"/>
            </w:tcBorders>
            <w:vAlign w:val="center"/>
          </w:tcPr>
          <w:p w14:paraId="38E3C779"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T6A-00024</w:t>
            </w:r>
          </w:p>
        </w:tc>
        <w:tc>
          <w:tcPr>
            <w:tcW w:w="403" w:type="pct"/>
            <w:tcBorders>
              <w:top w:val="nil"/>
              <w:left w:val="nil"/>
              <w:bottom w:val="single" w:sz="4" w:space="0" w:color="auto"/>
              <w:right w:val="single" w:sz="4" w:space="0" w:color="auto"/>
            </w:tcBorders>
            <w:shd w:val="clear" w:color="auto" w:fill="auto"/>
            <w:vAlign w:val="center"/>
          </w:tcPr>
          <w:p w14:paraId="15685124" w14:textId="77777777" w:rsidR="0090048F" w:rsidRPr="003A661C" w:rsidRDefault="0090048F" w:rsidP="00CC7444">
            <w:pPr>
              <w:spacing w:before="100" w:beforeAutospacing="1" w:after="100" w:afterAutospacing="1"/>
              <w:rPr>
                <w:sz w:val="18"/>
                <w:szCs w:val="18"/>
                <w:lang w:val="el-GR"/>
              </w:rPr>
            </w:pPr>
            <w:r w:rsidRPr="003A661C">
              <w:rPr>
                <w:rFonts w:ascii="Calibri" w:hAnsi="Calibri" w:cs="Calibri"/>
                <w:sz w:val="16"/>
                <w:szCs w:val="16"/>
                <w:lang w:val="en-US"/>
              </w:rPr>
              <w:t>8.650</w:t>
            </w:r>
          </w:p>
        </w:tc>
        <w:tc>
          <w:tcPr>
            <w:tcW w:w="447" w:type="pct"/>
            <w:tcBorders>
              <w:bottom w:val="single" w:sz="4" w:space="0" w:color="auto"/>
            </w:tcBorders>
            <w:vAlign w:val="center"/>
          </w:tcPr>
          <w:p w14:paraId="5DFD7FEF" w14:textId="77777777" w:rsidR="0090048F" w:rsidRPr="00E7379C" w:rsidRDefault="0090048F" w:rsidP="00CC7444">
            <w:pPr>
              <w:spacing w:before="100" w:beforeAutospacing="1" w:after="100" w:afterAutospacing="1"/>
              <w:rPr>
                <w:sz w:val="18"/>
                <w:szCs w:val="18"/>
                <w:lang w:val="el-GR"/>
              </w:rPr>
            </w:pPr>
          </w:p>
        </w:tc>
        <w:tc>
          <w:tcPr>
            <w:tcW w:w="463" w:type="pct"/>
            <w:vAlign w:val="center"/>
          </w:tcPr>
          <w:p w14:paraId="6121D3F5" w14:textId="77777777" w:rsidR="0090048F" w:rsidRPr="00E7379C" w:rsidRDefault="0090048F" w:rsidP="00CC7444">
            <w:pPr>
              <w:spacing w:before="100" w:beforeAutospacing="1" w:after="100" w:afterAutospacing="1"/>
              <w:rPr>
                <w:sz w:val="18"/>
                <w:szCs w:val="18"/>
                <w:lang w:val="el-GR"/>
              </w:rPr>
            </w:pPr>
          </w:p>
        </w:tc>
        <w:tc>
          <w:tcPr>
            <w:tcW w:w="454" w:type="pct"/>
            <w:vAlign w:val="center"/>
          </w:tcPr>
          <w:p w14:paraId="69CD3990" w14:textId="77777777" w:rsidR="0090048F" w:rsidRPr="00E7379C" w:rsidRDefault="0090048F" w:rsidP="00CC7444">
            <w:pPr>
              <w:spacing w:before="100" w:beforeAutospacing="1" w:after="100" w:afterAutospacing="1"/>
              <w:rPr>
                <w:sz w:val="18"/>
                <w:szCs w:val="18"/>
                <w:lang w:val="el-GR"/>
              </w:rPr>
            </w:pPr>
          </w:p>
        </w:tc>
        <w:tc>
          <w:tcPr>
            <w:tcW w:w="522" w:type="pct"/>
            <w:vAlign w:val="center"/>
          </w:tcPr>
          <w:p w14:paraId="0126482C" w14:textId="77777777" w:rsidR="0090048F" w:rsidRPr="00E7379C" w:rsidRDefault="0090048F" w:rsidP="00CC7444">
            <w:pPr>
              <w:spacing w:before="100" w:beforeAutospacing="1" w:after="100" w:afterAutospacing="1"/>
              <w:rPr>
                <w:sz w:val="18"/>
                <w:szCs w:val="18"/>
                <w:lang w:val="el-GR"/>
              </w:rPr>
            </w:pPr>
          </w:p>
        </w:tc>
        <w:tc>
          <w:tcPr>
            <w:tcW w:w="454" w:type="pct"/>
          </w:tcPr>
          <w:p w14:paraId="7F93A174" w14:textId="77777777" w:rsidR="0090048F" w:rsidRPr="00E7379C" w:rsidRDefault="0090048F" w:rsidP="00CC7444">
            <w:pPr>
              <w:spacing w:before="100" w:beforeAutospacing="1" w:after="100" w:afterAutospacing="1"/>
              <w:rPr>
                <w:sz w:val="18"/>
                <w:szCs w:val="18"/>
                <w:lang w:val="el-GR"/>
              </w:rPr>
            </w:pPr>
          </w:p>
        </w:tc>
        <w:tc>
          <w:tcPr>
            <w:tcW w:w="463" w:type="pct"/>
          </w:tcPr>
          <w:p w14:paraId="34AB60F4" w14:textId="7E6EE6A7" w:rsidR="0090048F" w:rsidRPr="00E7379C" w:rsidRDefault="0090048F" w:rsidP="00CC7444">
            <w:pPr>
              <w:spacing w:before="100" w:beforeAutospacing="1" w:after="100" w:afterAutospacing="1"/>
              <w:rPr>
                <w:sz w:val="18"/>
                <w:szCs w:val="18"/>
                <w:lang w:val="el-GR"/>
              </w:rPr>
            </w:pPr>
          </w:p>
        </w:tc>
      </w:tr>
      <w:tr w:rsidR="0090048F" w:rsidRPr="00E7379C" w14:paraId="7F82AF12"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51CA3307"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6</w:t>
            </w:r>
          </w:p>
        </w:tc>
        <w:tc>
          <w:tcPr>
            <w:tcW w:w="1045" w:type="pct"/>
            <w:tcBorders>
              <w:top w:val="nil"/>
              <w:left w:val="nil"/>
              <w:bottom w:val="single" w:sz="4" w:space="0" w:color="auto"/>
              <w:right w:val="single" w:sz="4" w:space="0" w:color="auto"/>
            </w:tcBorders>
            <w:shd w:val="clear" w:color="auto" w:fill="auto"/>
            <w:vAlign w:val="center"/>
          </w:tcPr>
          <w:p w14:paraId="551486F8"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M365 Apps Enterprise Sub Per User</w:t>
            </w:r>
          </w:p>
        </w:tc>
        <w:tc>
          <w:tcPr>
            <w:tcW w:w="541" w:type="pct"/>
            <w:tcBorders>
              <w:bottom w:val="single" w:sz="4" w:space="0" w:color="auto"/>
            </w:tcBorders>
            <w:vAlign w:val="center"/>
          </w:tcPr>
          <w:p w14:paraId="58AD7A6A"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3JJ-00003</w:t>
            </w:r>
          </w:p>
        </w:tc>
        <w:tc>
          <w:tcPr>
            <w:tcW w:w="403" w:type="pct"/>
            <w:tcBorders>
              <w:top w:val="nil"/>
              <w:left w:val="nil"/>
              <w:bottom w:val="single" w:sz="4" w:space="0" w:color="auto"/>
              <w:right w:val="single" w:sz="4" w:space="0" w:color="auto"/>
            </w:tcBorders>
            <w:shd w:val="clear" w:color="auto" w:fill="auto"/>
            <w:vAlign w:val="center"/>
          </w:tcPr>
          <w:p w14:paraId="123E20B5" w14:textId="77777777" w:rsidR="0090048F" w:rsidRPr="003A661C" w:rsidRDefault="0090048F" w:rsidP="00CC7444">
            <w:pPr>
              <w:spacing w:before="100" w:beforeAutospacing="1" w:after="100" w:afterAutospacing="1"/>
              <w:rPr>
                <w:sz w:val="18"/>
                <w:szCs w:val="18"/>
                <w:lang w:val="el-GR"/>
              </w:rPr>
            </w:pPr>
            <w:r w:rsidRPr="003A661C">
              <w:rPr>
                <w:rFonts w:ascii="Calibri" w:hAnsi="Calibri" w:cs="Calibri"/>
                <w:sz w:val="16"/>
                <w:szCs w:val="16"/>
              </w:rPr>
              <w:t>12</w:t>
            </w:r>
            <w:r w:rsidRPr="003A661C">
              <w:rPr>
                <w:rFonts w:ascii="Calibri" w:hAnsi="Calibri" w:cs="Calibri"/>
                <w:sz w:val="16"/>
                <w:szCs w:val="16"/>
                <w:lang w:val="en-US"/>
              </w:rPr>
              <w:t>.</w:t>
            </w:r>
            <w:r w:rsidRPr="003A661C">
              <w:rPr>
                <w:rFonts w:ascii="Calibri" w:hAnsi="Calibri" w:cs="Calibri"/>
                <w:sz w:val="16"/>
                <w:szCs w:val="16"/>
              </w:rPr>
              <w:t>189</w:t>
            </w:r>
          </w:p>
        </w:tc>
        <w:tc>
          <w:tcPr>
            <w:tcW w:w="447" w:type="pct"/>
            <w:tcBorders>
              <w:bottom w:val="single" w:sz="4" w:space="0" w:color="auto"/>
            </w:tcBorders>
            <w:vAlign w:val="center"/>
          </w:tcPr>
          <w:p w14:paraId="74797E51" w14:textId="77777777" w:rsidR="0090048F" w:rsidRPr="00E7379C" w:rsidRDefault="0090048F" w:rsidP="00CC7444">
            <w:pPr>
              <w:spacing w:before="100" w:beforeAutospacing="1" w:after="100" w:afterAutospacing="1"/>
              <w:rPr>
                <w:sz w:val="18"/>
                <w:szCs w:val="18"/>
                <w:lang w:val="el-GR"/>
              </w:rPr>
            </w:pPr>
          </w:p>
        </w:tc>
        <w:tc>
          <w:tcPr>
            <w:tcW w:w="463" w:type="pct"/>
            <w:vAlign w:val="center"/>
          </w:tcPr>
          <w:p w14:paraId="73EFDCF6" w14:textId="77777777" w:rsidR="0090048F" w:rsidRPr="00E7379C" w:rsidRDefault="0090048F" w:rsidP="00CC7444">
            <w:pPr>
              <w:spacing w:before="100" w:beforeAutospacing="1" w:after="100" w:afterAutospacing="1"/>
              <w:rPr>
                <w:sz w:val="18"/>
                <w:szCs w:val="18"/>
                <w:lang w:val="el-GR"/>
              </w:rPr>
            </w:pPr>
          </w:p>
        </w:tc>
        <w:tc>
          <w:tcPr>
            <w:tcW w:w="454" w:type="pct"/>
            <w:vAlign w:val="center"/>
          </w:tcPr>
          <w:p w14:paraId="53FCCD2A" w14:textId="77777777" w:rsidR="0090048F" w:rsidRPr="00E7379C" w:rsidRDefault="0090048F" w:rsidP="00CC7444">
            <w:pPr>
              <w:spacing w:before="100" w:beforeAutospacing="1" w:after="100" w:afterAutospacing="1"/>
              <w:rPr>
                <w:sz w:val="18"/>
                <w:szCs w:val="18"/>
                <w:lang w:val="el-GR"/>
              </w:rPr>
            </w:pPr>
          </w:p>
        </w:tc>
        <w:tc>
          <w:tcPr>
            <w:tcW w:w="522" w:type="pct"/>
            <w:vAlign w:val="center"/>
          </w:tcPr>
          <w:p w14:paraId="2457B195" w14:textId="77777777" w:rsidR="0090048F" w:rsidRPr="00E7379C" w:rsidRDefault="0090048F" w:rsidP="00CC7444">
            <w:pPr>
              <w:spacing w:before="100" w:beforeAutospacing="1" w:after="100" w:afterAutospacing="1"/>
              <w:rPr>
                <w:sz w:val="18"/>
                <w:szCs w:val="18"/>
                <w:lang w:val="el-GR"/>
              </w:rPr>
            </w:pPr>
          </w:p>
        </w:tc>
        <w:tc>
          <w:tcPr>
            <w:tcW w:w="454" w:type="pct"/>
          </w:tcPr>
          <w:p w14:paraId="4136708A" w14:textId="77777777" w:rsidR="0090048F" w:rsidRPr="00E7379C" w:rsidRDefault="0090048F" w:rsidP="00CC7444">
            <w:pPr>
              <w:spacing w:before="100" w:beforeAutospacing="1" w:after="100" w:afterAutospacing="1"/>
              <w:rPr>
                <w:sz w:val="18"/>
                <w:szCs w:val="18"/>
                <w:lang w:val="el-GR"/>
              </w:rPr>
            </w:pPr>
          </w:p>
        </w:tc>
        <w:tc>
          <w:tcPr>
            <w:tcW w:w="463" w:type="pct"/>
          </w:tcPr>
          <w:p w14:paraId="53445521" w14:textId="5DA5EB08" w:rsidR="0090048F" w:rsidRPr="00E7379C" w:rsidRDefault="0090048F" w:rsidP="00CC7444">
            <w:pPr>
              <w:spacing w:before="100" w:beforeAutospacing="1" w:after="100" w:afterAutospacing="1"/>
              <w:rPr>
                <w:sz w:val="18"/>
                <w:szCs w:val="18"/>
                <w:lang w:val="el-GR"/>
              </w:rPr>
            </w:pPr>
          </w:p>
        </w:tc>
      </w:tr>
      <w:tr w:rsidR="0090048F" w:rsidRPr="00E7379C" w14:paraId="21AF312C"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53834ECF"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7</w:t>
            </w:r>
          </w:p>
        </w:tc>
        <w:tc>
          <w:tcPr>
            <w:tcW w:w="1045" w:type="pct"/>
            <w:tcBorders>
              <w:top w:val="nil"/>
              <w:left w:val="nil"/>
              <w:bottom w:val="single" w:sz="4" w:space="0" w:color="auto"/>
              <w:right w:val="single" w:sz="4" w:space="0" w:color="auto"/>
            </w:tcBorders>
            <w:shd w:val="clear" w:color="auto" w:fill="auto"/>
            <w:vAlign w:val="center"/>
          </w:tcPr>
          <w:p w14:paraId="6F732C0B"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EMS E3 ALng Sub Per User</w:t>
            </w:r>
          </w:p>
        </w:tc>
        <w:tc>
          <w:tcPr>
            <w:tcW w:w="541" w:type="pct"/>
            <w:tcBorders>
              <w:bottom w:val="single" w:sz="4" w:space="0" w:color="auto"/>
            </w:tcBorders>
            <w:vAlign w:val="center"/>
          </w:tcPr>
          <w:p w14:paraId="78E5F0FE"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AAA-10732</w:t>
            </w:r>
          </w:p>
        </w:tc>
        <w:tc>
          <w:tcPr>
            <w:tcW w:w="403" w:type="pct"/>
            <w:tcBorders>
              <w:top w:val="nil"/>
              <w:left w:val="nil"/>
              <w:bottom w:val="single" w:sz="4" w:space="0" w:color="auto"/>
              <w:right w:val="single" w:sz="4" w:space="0" w:color="auto"/>
            </w:tcBorders>
            <w:shd w:val="clear" w:color="auto" w:fill="auto"/>
            <w:vAlign w:val="center"/>
          </w:tcPr>
          <w:p w14:paraId="285B3C35"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rPr>
              <w:t>5</w:t>
            </w:r>
            <w:r w:rsidRPr="003A661C">
              <w:rPr>
                <w:rFonts w:ascii="Calibri" w:hAnsi="Calibri" w:cs="Calibri"/>
                <w:sz w:val="16"/>
                <w:szCs w:val="16"/>
                <w:lang w:val="en-US"/>
              </w:rPr>
              <w:t>.</w:t>
            </w:r>
            <w:r w:rsidRPr="003A661C">
              <w:rPr>
                <w:rFonts w:ascii="Calibri" w:hAnsi="Calibri" w:cs="Calibri"/>
                <w:sz w:val="16"/>
                <w:szCs w:val="16"/>
              </w:rPr>
              <w:t>890</w:t>
            </w:r>
          </w:p>
        </w:tc>
        <w:tc>
          <w:tcPr>
            <w:tcW w:w="447" w:type="pct"/>
            <w:tcBorders>
              <w:bottom w:val="single" w:sz="4" w:space="0" w:color="auto"/>
            </w:tcBorders>
            <w:vAlign w:val="center"/>
          </w:tcPr>
          <w:p w14:paraId="4F218183" w14:textId="77777777" w:rsidR="0090048F" w:rsidRPr="00E7379C" w:rsidRDefault="0090048F" w:rsidP="00CC7444">
            <w:pPr>
              <w:spacing w:before="100" w:beforeAutospacing="1" w:after="100" w:afterAutospacing="1"/>
              <w:rPr>
                <w:sz w:val="18"/>
                <w:szCs w:val="18"/>
              </w:rPr>
            </w:pPr>
          </w:p>
        </w:tc>
        <w:tc>
          <w:tcPr>
            <w:tcW w:w="463" w:type="pct"/>
            <w:vAlign w:val="center"/>
          </w:tcPr>
          <w:p w14:paraId="53726AA3" w14:textId="77777777" w:rsidR="0090048F" w:rsidRPr="00E7379C" w:rsidRDefault="0090048F" w:rsidP="00CC7444">
            <w:pPr>
              <w:spacing w:before="100" w:beforeAutospacing="1" w:after="100" w:afterAutospacing="1"/>
              <w:rPr>
                <w:sz w:val="18"/>
                <w:szCs w:val="18"/>
              </w:rPr>
            </w:pPr>
          </w:p>
        </w:tc>
        <w:tc>
          <w:tcPr>
            <w:tcW w:w="454" w:type="pct"/>
            <w:vAlign w:val="center"/>
          </w:tcPr>
          <w:p w14:paraId="6771C634" w14:textId="77777777" w:rsidR="0090048F" w:rsidRPr="00E7379C" w:rsidRDefault="0090048F" w:rsidP="00CC7444">
            <w:pPr>
              <w:spacing w:before="100" w:beforeAutospacing="1" w:after="100" w:afterAutospacing="1"/>
              <w:rPr>
                <w:sz w:val="18"/>
                <w:szCs w:val="18"/>
              </w:rPr>
            </w:pPr>
          </w:p>
        </w:tc>
        <w:tc>
          <w:tcPr>
            <w:tcW w:w="522" w:type="pct"/>
            <w:vAlign w:val="center"/>
          </w:tcPr>
          <w:p w14:paraId="12CDB4AD" w14:textId="77777777" w:rsidR="0090048F" w:rsidRPr="00E7379C" w:rsidRDefault="0090048F" w:rsidP="00CC7444">
            <w:pPr>
              <w:spacing w:before="100" w:beforeAutospacing="1" w:after="100" w:afterAutospacing="1"/>
              <w:rPr>
                <w:sz w:val="18"/>
                <w:szCs w:val="18"/>
              </w:rPr>
            </w:pPr>
          </w:p>
        </w:tc>
        <w:tc>
          <w:tcPr>
            <w:tcW w:w="454" w:type="pct"/>
          </w:tcPr>
          <w:p w14:paraId="6736A1D7" w14:textId="77777777" w:rsidR="0090048F" w:rsidRPr="00E7379C" w:rsidRDefault="0090048F" w:rsidP="00CC7444">
            <w:pPr>
              <w:spacing w:before="100" w:beforeAutospacing="1" w:after="100" w:afterAutospacing="1"/>
              <w:rPr>
                <w:sz w:val="18"/>
                <w:szCs w:val="18"/>
              </w:rPr>
            </w:pPr>
          </w:p>
        </w:tc>
        <w:tc>
          <w:tcPr>
            <w:tcW w:w="463" w:type="pct"/>
          </w:tcPr>
          <w:p w14:paraId="78990705" w14:textId="608847C8" w:rsidR="0090048F" w:rsidRPr="00E7379C" w:rsidRDefault="0090048F" w:rsidP="00CC7444">
            <w:pPr>
              <w:spacing w:before="100" w:beforeAutospacing="1" w:after="100" w:afterAutospacing="1"/>
              <w:rPr>
                <w:sz w:val="18"/>
                <w:szCs w:val="18"/>
              </w:rPr>
            </w:pPr>
          </w:p>
        </w:tc>
      </w:tr>
      <w:tr w:rsidR="0090048F" w:rsidRPr="00E7379C" w14:paraId="3AFC7580"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58FE1D41"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8</w:t>
            </w:r>
          </w:p>
        </w:tc>
        <w:tc>
          <w:tcPr>
            <w:tcW w:w="1045" w:type="pct"/>
            <w:tcBorders>
              <w:top w:val="nil"/>
              <w:left w:val="nil"/>
              <w:bottom w:val="single" w:sz="4" w:space="0" w:color="auto"/>
              <w:right w:val="single" w:sz="4" w:space="0" w:color="auto"/>
            </w:tcBorders>
            <w:shd w:val="clear" w:color="auto" w:fill="auto"/>
            <w:vAlign w:val="center"/>
          </w:tcPr>
          <w:p w14:paraId="27B53044" w14:textId="77777777" w:rsidR="0090048F" w:rsidRPr="003A661C" w:rsidRDefault="0090048F" w:rsidP="00CC7444">
            <w:pPr>
              <w:spacing w:before="100" w:beforeAutospacing="1" w:after="100" w:afterAutospacing="1"/>
              <w:jc w:val="left"/>
              <w:rPr>
                <w:sz w:val="16"/>
                <w:szCs w:val="16"/>
                <w:lang w:val="it-IT"/>
              </w:rPr>
            </w:pPr>
            <w:r w:rsidRPr="003A661C">
              <w:rPr>
                <w:rFonts w:ascii="Calibri" w:hAnsi="Calibri" w:cs="Calibri"/>
                <w:sz w:val="16"/>
                <w:szCs w:val="16"/>
                <w:lang w:val="it-IT"/>
              </w:rPr>
              <w:t>Win E3 ALng Sub MVL Per User</w:t>
            </w:r>
          </w:p>
        </w:tc>
        <w:tc>
          <w:tcPr>
            <w:tcW w:w="541" w:type="pct"/>
            <w:tcBorders>
              <w:bottom w:val="single" w:sz="4" w:space="0" w:color="auto"/>
            </w:tcBorders>
            <w:vAlign w:val="center"/>
          </w:tcPr>
          <w:p w14:paraId="1A95F2E2"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AAA-10787</w:t>
            </w:r>
          </w:p>
        </w:tc>
        <w:tc>
          <w:tcPr>
            <w:tcW w:w="403" w:type="pct"/>
            <w:tcBorders>
              <w:top w:val="nil"/>
              <w:left w:val="nil"/>
              <w:bottom w:val="single" w:sz="4" w:space="0" w:color="auto"/>
              <w:right w:val="single" w:sz="4" w:space="0" w:color="auto"/>
            </w:tcBorders>
            <w:shd w:val="clear" w:color="auto" w:fill="auto"/>
            <w:vAlign w:val="center"/>
          </w:tcPr>
          <w:p w14:paraId="059398A7"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rPr>
              <w:t>1</w:t>
            </w:r>
            <w:r w:rsidRPr="003A661C">
              <w:rPr>
                <w:rFonts w:ascii="Calibri" w:hAnsi="Calibri" w:cs="Calibri"/>
                <w:sz w:val="16"/>
                <w:szCs w:val="16"/>
                <w:lang w:val="en-US"/>
              </w:rPr>
              <w:t>.</w:t>
            </w:r>
            <w:r w:rsidRPr="003A661C">
              <w:rPr>
                <w:rFonts w:ascii="Calibri" w:hAnsi="Calibri" w:cs="Calibri"/>
                <w:sz w:val="16"/>
                <w:szCs w:val="16"/>
              </w:rPr>
              <w:t>100</w:t>
            </w:r>
          </w:p>
        </w:tc>
        <w:tc>
          <w:tcPr>
            <w:tcW w:w="447" w:type="pct"/>
            <w:tcBorders>
              <w:bottom w:val="single" w:sz="4" w:space="0" w:color="auto"/>
            </w:tcBorders>
            <w:vAlign w:val="center"/>
          </w:tcPr>
          <w:p w14:paraId="0A53FC43" w14:textId="77777777" w:rsidR="0090048F" w:rsidRPr="00E7379C" w:rsidRDefault="0090048F" w:rsidP="00CC7444">
            <w:pPr>
              <w:spacing w:before="100" w:beforeAutospacing="1" w:after="100" w:afterAutospacing="1"/>
              <w:rPr>
                <w:sz w:val="18"/>
                <w:szCs w:val="18"/>
              </w:rPr>
            </w:pPr>
          </w:p>
        </w:tc>
        <w:tc>
          <w:tcPr>
            <w:tcW w:w="463" w:type="pct"/>
            <w:vAlign w:val="center"/>
          </w:tcPr>
          <w:p w14:paraId="530155A7" w14:textId="77777777" w:rsidR="0090048F" w:rsidRPr="00E7379C" w:rsidRDefault="0090048F" w:rsidP="00CC7444">
            <w:pPr>
              <w:spacing w:before="100" w:beforeAutospacing="1" w:after="100" w:afterAutospacing="1"/>
              <w:rPr>
                <w:sz w:val="18"/>
                <w:szCs w:val="18"/>
              </w:rPr>
            </w:pPr>
          </w:p>
        </w:tc>
        <w:tc>
          <w:tcPr>
            <w:tcW w:w="454" w:type="pct"/>
            <w:vAlign w:val="center"/>
          </w:tcPr>
          <w:p w14:paraId="753FD429" w14:textId="77777777" w:rsidR="0090048F" w:rsidRPr="00E7379C" w:rsidRDefault="0090048F" w:rsidP="00CC7444">
            <w:pPr>
              <w:spacing w:before="100" w:beforeAutospacing="1" w:after="100" w:afterAutospacing="1"/>
              <w:rPr>
                <w:sz w:val="18"/>
                <w:szCs w:val="18"/>
              </w:rPr>
            </w:pPr>
          </w:p>
        </w:tc>
        <w:tc>
          <w:tcPr>
            <w:tcW w:w="522" w:type="pct"/>
            <w:vAlign w:val="center"/>
          </w:tcPr>
          <w:p w14:paraId="2CBB29B3" w14:textId="77777777" w:rsidR="0090048F" w:rsidRPr="00E7379C" w:rsidRDefault="0090048F" w:rsidP="00CC7444">
            <w:pPr>
              <w:spacing w:before="100" w:beforeAutospacing="1" w:after="100" w:afterAutospacing="1"/>
              <w:rPr>
                <w:sz w:val="18"/>
                <w:szCs w:val="18"/>
              </w:rPr>
            </w:pPr>
          </w:p>
        </w:tc>
        <w:tc>
          <w:tcPr>
            <w:tcW w:w="454" w:type="pct"/>
          </w:tcPr>
          <w:p w14:paraId="2AB1F640" w14:textId="77777777" w:rsidR="0090048F" w:rsidRPr="00E7379C" w:rsidRDefault="0090048F" w:rsidP="00CC7444">
            <w:pPr>
              <w:spacing w:before="100" w:beforeAutospacing="1" w:after="100" w:afterAutospacing="1"/>
              <w:rPr>
                <w:sz w:val="18"/>
                <w:szCs w:val="18"/>
              </w:rPr>
            </w:pPr>
          </w:p>
        </w:tc>
        <w:tc>
          <w:tcPr>
            <w:tcW w:w="463" w:type="pct"/>
          </w:tcPr>
          <w:p w14:paraId="233B74CC" w14:textId="35EB9B4F" w:rsidR="0090048F" w:rsidRPr="00E7379C" w:rsidRDefault="0090048F" w:rsidP="00CC7444">
            <w:pPr>
              <w:spacing w:before="100" w:beforeAutospacing="1" w:after="100" w:afterAutospacing="1"/>
              <w:rPr>
                <w:sz w:val="18"/>
                <w:szCs w:val="18"/>
              </w:rPr>
            </w:pPr>
          </w:p>
        </w:tc>
      </w:tr>
      <w:tr w:rsidR="0090048F" w:rsidRPr="00E7379C" w14:paraId="4DCD9F05"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02347C9B"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9</w:t>
            </w:r>
          </w:p>
        </w:tc>
        <w:tc>
          <w:tcPr>
            <w:tcW w:w="1045" w:type="pct"/>
            <w:tcBorders>
              <w:top w:val="nil"/>
              <w:left w:val="nil"/>
              <w:bottom w:val="single" w:sz="4" w:space="0" w:color="auto"/>
              <w:right w:val="single" w:sz="4" w:space="0" w:color="auto"/>
            </w:tcBorders>
            <w:shd w:val="clear" w:color="auto" w:fill="auto"/>
            <w:vAlign w:val="center"/>
          </w:tcPr>
          <w:p w14:paraId="329CF644"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Win E3 from SA ALng Sub MVL Per User</w:t>
            </w:r>
          </w:p>
        </w:tc>
        <w:tc>
          <w:tcPr>
            <w:tcW w:w="541" w:type="pct"/>
            <w:tcBorders>
              <w:bottom w:val="single" w:sz="4" w:space="0" w:color="auto"/>
            </w:tcBorders>
            <w:vAlign w:val="center"/>
          </w:tcPr>
          <w:p w14:paraId="0287B6D6"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AAA-10766</w:t>
            </w:r>
          </w:p>
        </w:tc>
        <w:tc>
          <w:tcPr>
            <w:tcW w:w="403" w:type="pct"/>
            <w:tcBorders>
              <w:top w:val="nil"/>
              <w:left w:val="nil"/>
              <w:bottom w:val="single" w:sz="4" w:space="0" w:color="auto"/>
              <w:right w:val="single" w:sz="4" w:space="0" w:color="auto"/>
            </w:tcBorders>
            <w:shd w:val="clear" w:color="auto" w:fill="auto"/>
            <w:vAlign w:val="center"/>
          </w:tcPr>
          <w:p w14:paraId="2B7DE34B"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20.000</w:t>
            </w:r>
          </w:p>
        </w:tc>
        <w:tc>
          <w:tcPr>
            <w:tcW w:w="447" w:type="pct"/>
            <w:tcBorders>
              <w:bottom w:val="single" w:sz="4" w:space="0" w:color="auto"/>
            </w:tcBorders>
            <w:vAlign w:val="center"/>
          </w:tcPr>
          <w:p w14:paraId="17858CE4" w14:textId="77777777" w:rsidR="0090048F" w:rsidRPr="00E7379C" w:rsidRDefault="0090048F" w:rsidP="00CC7444">
            <w:pPr>
              <w:spacing w:before="100" w:beforeAutospacing="1" w:after="100" w:afterAutospacing="1"/>
              <w:rPr>
                <w:sz w:val="18"/>
                <w:szCs w:val="18"/>
              </w:rPr>
            </w:pPr>
          </w:p>
        </w:tc>
        <w:tc>
          <w:tcPr>
            <w:tcW w:w="463" w:type="pct"/>
            <w:vAlign w:val="center"/>
          </w:tcPr>
          <w:p w14:paraId="797ACCBC" w14:textId="77777777" w:rsidR="0090048F" w:rsidRPr="00E7379C" w:rsidRDefault="0090048F" w:rsidP="00CC7444">
            <w:pPr>
              <w:spacing w:before="100" w:beforeAutospacing="1" w:after="100" w:afterAutospacing="1"/>
              <w:rPr>
                <w:sz w:val="18"/>
                <w:szCs w:val="18"/>
              </w:rPr>
            </w:pPr>
          </w:p>
        </w:tc>
        <w:tc>
          <w:tcPr>
            <w:tcW w:w="454" w:type="pct"/>
            <w:vAlign w:val="center"/>
          </w:tcPr>
          <w:p w14:paraId="770D3431" w14:textId="77777777" w:rsidR="0090048F" w:rsidRPr="00E7379C" w:rsidRDefault="0090048F" w:rsidP="00CC7444">
            <w:pPr>
              <w:spacing w:before="100" w:beforeAutospacing="1" w:after="100" w:afterAutospacing="1"/>
              <w:rPr>
                <w:sz w:val="18"/>
                <w:szCs w:val="18"/>
              </w:rPr>
            </w:pPr>
          </w:p>
        </w:tc>
        <w:tc>
          <w:tcPr>
            <w:tcW w:w="522" w:type="pct"/>
            <w:vAlign w:val="center"/>
          </w:tcPr>
          <w:p w14:paraId="50982B38" w14:textId="77777777" w:rsidR="0090048F" w:rsidRPr="00E7379C" w:rsidRDefault="0090048F" w:rsidP="00CC7444">
            <w:pPr>
              <w:spacing w:before="100" w:beforeAutospacing="1" w:after="100" w:afterAutospacing="1"/>
              <w:rPr>
                <w:sz w:val="18"/>
                <w:szCs w:val="18"/>
              </w:rPr>
            </w:pPr>
          </w:p>
        </w:tc>
        <w:tc>
          <w:tcPr>
            <w:tcW w:w="454" w:type="pct"/>
          </w:tcPr>
          <w:p w14:paraId="3519C7C9" w14:textId="77777777" w:rsidR="0090048F" w:rsidRPr="00E7379C" w:rsidRDefault="0090048F" w:rsidP="00CC7444">
            <w:pPr>
              <w:spacing w:before="100" w:beforeAutospacing="1" w:after="100" w:afterAutospacing="1"/>
              <w:rPr>
                <w:sz w:val="18"/>
                <w:szCs w:val="18"/>
              </w:rPr>
            </w:pPr>
          </w:p>
        </w:tc>
        <w:tc>
          <w:tcPr>
            <w:tcW w:w="463" w:type="pct"/>
          </w:tcPr>
          <w:p w14:paraId="78BEE113" w14:textId="0840B2D8" w:rsidR="0090048F" w:rsidRPr="00E7379C" w:rsidRDefault="0090048F" w:rsidP="00CC7444">
            <w:pPr>
              <w:spacing w:before="100" w:beforeAutospacing="1" w:after="100" w:afterAutospacing="1"/>
              <w:rPr>
                <w:sz w:val="18"/>
                <w:szCs w:val="18"/>
              </w:rPr>
            </w:pPr>
          </w:p>
        </w:tc>
      </w:tr>
      <w:tr w:rsidR="0090048F" w:rsidRPr="00E7379C" w14:paraId="6F5C6D17"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645A6C3D"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10</w:t>
            </w:r>
          </w:p>
        </w:tc>
        <w:tc>
          <w:tcPr>
            <w:tcW w:w="1045" w:type="pct"/>
            <w:tcBorders>
              <w:top w:val="nil"/>
              <w:left w:val="nil"/>
              <w:bottom w:val="single" w:sz="4" w:space="0" w:color="auto"/>
              <w:right w:val="single" w:sz="4" w:space="0" w:color="auto"/>
            </w:tcBorders>
            <w:shd w:val="clear" w:color="auto" w:fill="auto"/>
            <w:vAlign w:val="center"/>
          </w:tcPr>
          <w:p w14:paraId="7BF74FCD"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Defender Endpoint P1 Sub Per User</w:t>
            </w:r>
          </w:p>
        </w:tc>
        <w:tc>
          <w:tcPr>
            <w:tcW w:w="541" w:type="pct"/>
            <w:tcBorders>
              <w:bottom w:val="single" w:sz="4" w:space="0" w:color="auto"/>
            </w:tcBorders>
            <w:vAlign w:val="center"/>
          </w:tcPr>
          <w:p w14:paraId="50CD7522"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I1F-00004</w:t>
            </w:r>
          </w:p>
        </w:tc>
        <w:tc>
          <w:tcPr>
            <w:tcW w:w="403" w:type="pct"/>
            <w:tcBorders>
              <w:top w:val="nil"/>
              <w:left w:val="nil"/>
              <w:bottom w:val="single" w:sz="4" w:space="0" w:color="auto"/>
              <w:right w:val="single" w:sz="4" w:space="0" w:color="auto"/>
            </w:tcBorders>
            <w:shd w:val="clear" w:color="auto" w:fill="auto"/>
            <w:vAlign w:val="center"/>
          </w:tcPr>
          <w:p w14:paraId="75136879"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1.000</w:t>
            </w:r>
          </w:p>
        </w:tc>
        <w:tc>
          <w:tcPr>
            <w:tcW w:w="447" w:type="pct"/>
            <w:tcBorders>
              <w:bottom w:val="single" w:sz="4" w:space="0" w:color="auto"/>
            </w:tcBorders>
            <w:vAlign w:val="center"/>
          </w:tcPr>
          <w:p w14:paraId="049BE2F8" w14:textId="77777777" w:rsidR="0090048F" w:rsidRPr="00E7379C" w:rsidRDefault="0090048F" w:rsidP="00CC7444">
            <w:pPr>
              <w:spacing w:before="100" w:beforeAutospacing="1" w:after="100" w:afterAutospacing="1"/>
              <w:rPr>
                <w:sz w:val="18"/>
                <w:szCs w:val="18"/>
              </w:rPr>
            </w:pPr>
          </w:p>
        </w:tc>
        <w:tc>
          <w:tcPr>
            <w:tcW w:w="463" w:type="pct"/>
            <w:vAlign w:val="center"/>
          </w:tcPr>
          <w:p w14:paraId="6B5F050E" w14:textId="77777777" w:rsidR="0090048F" w:rsidRPr="00E7379C" w:rsidRDefault="0090048F" w:rsidP="00CC7444">
            <w:pPr>
              <w:spacing w:before="100" w:beforeAutospacing="1" w:after="100" w:afterAutospacing="1"/>
              <w:rPr>
                <w:sz w:val="18"/>
                <w:szCs w:val="18"/>
              </w:rPr>
            </w:pPr>
          </w:p>
        </w:tc>
        <w:tc>
          <w:tcPr>
            <w:tcW w:w="454" w:type="pct"/>
            <w:vAlign w:val="center"/>
          </w:tcPr>
          <w:p w14:paraId="3751D66F" w14:textId="77777777" w:rsidR="0090048F" w:rsidRPr="00E7379C" w:rsidRDefault="0090048F" w:rsidP="00CC7444">
            <w:pPr>
              <w:spacing w:before="100" w:beforeAutospacing="1" w:after="100" w:afterAutospacing="1"/>
              <w:rPr>
                <w:sz w:val="18"/>
                <w:szCs w:val="18"/>
              </w:rPr>
            </w:pPr>
          </w:p>
        </w:tc>
        <w:tc>
          <w:tcPr>
            <w:tcW w:w="522" w:type="pct"/>
            <w:vAlign w:val="center"/>
          </w:tcPr>
          <w:p w14:paraId="599C2CFA" w14:textId="77777777" w:rsidR="0090048F" w:rsidRPr="00E7379C" w:rsidRDefault="0090048F" w:rsidP="00CC7444">
            <w:pPr>
              <w:spacing w:before="100" w:beforeAutospacing="1" w:after="100" w:afterAutospacing="1"/>
              <w:rPr>
                <w:sz w:val="18"/>
                <w:szCs w:val="18"/>
              </w:rPr>
            </w:pPr>
          </w:p>
        </w:tc>
        <w:tc>
          <w:tcPr>
            <w:tcW w:w="454" w:type="pct"/>
          </w:tcPr>
          <w:p w14:paraId="09CE229C" w14:textId="77777777" w:rsidR="0090048F" w:rsidRPr="00E7379C" w:rsidRDefault="0090048F" w:rsidP="00CC7444">
            <w:pPr>
              <w:spacing w:before="100" w:beforeAutospacing="1" w:after="100" w:afterAutospacing="1"/>
              <w:rPr>
                <w:sz w:val="18"/>
                <w:szCs w:val="18"/>
              </w:rPr>
            </w:pPr>
          </w:p>
        </w:tc>
        <w:tc>
          <w:tcPr>
            <w:tcW w:w="463" w:type="pct"/>
          </w:tcPr>
          <w:p w14:paraId="577645B1" w14:textId="39123027" w:rsidR="0090048F" w:rsidRPr="00E7379C" w:rsidRDefault="0090048F" w:rsidP="00CC7444">
            <w:pPr>
              <w:spacing w:before="100" w:beforeAutospacing="1" w:after="100" w:afterAutospacing="1"/>
              <w:rPr>
                <w:sz w:val="18"/>
                <w:szCs w:val="18"/>
              </w:rPr>
            </w:pPr>
          </w:p>
        </w:tc>
      </w:tr>
      <w:tr w:rsidR="0090048F" w:rsidRPr="00E7379C" w14:paraId="4B3A3F3E"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7D20ABC"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11</w:t>
            </w:r>
          </w:p>
        </w:tc>
        <w:tc>
          <w:tcPr>
            <w:tcW w:w="1045" w:type="pct"/>
            <w:tcBorders>
              <w:top w:val="nil"/>
              <w:left w:val="nil"/>
              <w:bottom w:val="single" w:sz="4" w:space="0" w:color="auto"/>
              <w:right w:val="single" w:sz="4" w:space="0" w:color="auto"/>
            </w:tcBorders>
            <w:shd w:val="clear" w:color="auto" w:fill="auto"/>
            <w:vAlign w:val="center"/>
          </w:tcPr>
          <w:p w14:paraId="5FF2A00B"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Defender O365 P2 Sub per User</w:t>
            </w:r>
          </w:p>
        </w:tc>
        <w:tc>
          <w:tcPr>
            <w:tcW w:w="541" w:type="pct"/>
            <w:tcBorders>
              <w:bottom w:val="single" w:sz="4" w:space="0" w:color="auto"/>
            </w:tcBorders>
            <w:vAlign w:val="center"/>
          </w:tcPr>
          <w:p w14:paraId="6CE4BB29"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FSZ-00002</w:t>
            </w:r>
          </w:p>
        </w:tc>
        <w:tc>
          <w:tcPr>
            <w:tcW w:w="403" w:type="pct"/>
            <w:tcBorders>
              <w:top w:val="nil"/>
              <w:left w:val="nil"/>
              <w:bottom w:val="single" w:sz="4" w:space="0" w:color="auto"/>
              <w:right w:val="single" w:sz="4" w:space="0" w:color="auto"/>
            </w:tcBorders>
            <w:shd w:val="clear" w:color="auto" w:fill="auto"/>
            <w:vAlign w:val="center"/>
          </w:tcPr>
          <w:p w14:paraId="1DED0676"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rPr>
              <w:t>15</w:t>
            </w:r>
            <w:r w:rsidRPr="003A661C">
              <w:rPr>
                <w:rFonts w:ascii="Calibri" w:hAnsi="Calibri" w:cs="Calibri"/>
                <w:sz w:val="16"/>
                <w:szCs w:val="16"/>
                <w:lang w:val="en-US"/>
              </w:rPr>
              <w:t>.</w:t>
            </w:r>
            <w:r w:rsidRPr="003A661C">
              <w:rPr>
                <w:rFonts w:ascii="Calibri" w:hAnsi="Calibri" w:cs="Calibri"/>
                <w:sz w:val="16"/>
                <w:szCs w:val="16"/>
              </w:rPr>
              <w:t>000</w:t>
            </w:r>
          </w:p>
        </w:tc>
        <w:tc>
          <w:tcPr>
            <w:tcW w:w="447" w:type="pct"/>
            <w:tcBorders>
              <w:bottom w:val="single" w:sz="4" w:space="0" w:color="auto"/>
            </w:tcBorders>
            <w:vAlign w:val="center"/>
          </w:tcPr>
          <w:p w14:paraId="291DAC5E" w14:textId="77777777" w:rsidR="0090048F" w:rsidRPr="00E7379C" w:rsidRDefault="0090048F" w:rsidP="00CC7444">
            <w:pPr>
              <w:spacing w:before="100" w:beforeAutospacing="1" w:after="100" w:afterAutospacing="1"/>
              <w:rPr>
                <w:sz w:val="18"/>
                <w:szCs w:val="18"/>
              </w:rPr>
            </w:pPr>
          </w:p>
        </w:tc>
        <w:tc>
          <w:tcPr>
            <w:tcW w:w="463" w:type="pct"/>
            <w:vAlign w:val="center"/>
          </w:tcPr>
          <w:p w14:paraId="726A6145" w14:textId="77777777" w:rsidR="0090048F" w:rsidRPr="00E7379C" w:rsidRDefault="0090048F" w:rsidP="00CC7444">
            <w:pPr>
              <w:spacing w:before="100" w:beforeAutospacing="1" w:after="100" w:afterAutospacing="1"/>
              <w:rPr>
                <w:sz w:val="18"/>
                <w:szCs w:val="18"/>
              </w:rPr>
            </w:pPr>
          </w:p>
        </w:tc>
        <w:tc>
          <w:tcPr>
            <w:tcW w:w="454" w:type="pct"/>
            <w:vAlign w:val="center"/>
          </w:tcPr>
          <w:p w14:paraId="76228D13" w14:textId="77777777" w:rsidR="0090048F" w:rsidRPr="00E7379C" w:rsidRDefault="0090048F" w:rsidP="00CC7444">
            <w:pPr>
              <w:spacing w:before="100" w:beforeAutospacing="1" w:after="100" w:afterAutospacing="1"/>
              <w:rPr>
                <w:sz w:val="18"/>
                <w:szCs w:val="18"/>
              </w:rPr>
            </w:pPr>
          </w:p>
        </w:tc>
        <w:tc>
          <w:tcPr>
            <w:tcW w:w="522" w:type="pct"/>
            <w:vAlign w:val="center"/>
          </w:tcPr>
          <w:p w14:paraId="268AF93B" w14:textId="77777777" w:rsidR="0090048F" w:rsidRPr="00E7379C" w:rsidRDefault="0090048F" w:rsidP="00CC7444">
            <w:pPr>
              <w:spacing w:before="100" w:beforeAutospacing="1" w:after="100" w:afterAutospacing="1"/>
              <w:rPr>
                <w:sz w:val="18"/>
                <w:szCs w:val="18"/>
              </w:rPr>
            </w:pPr>
          </w:p>
        </w:tc>
        <w:tc>
          <w:tcPr>
            <w:tcW w:w="454" w:type="pct"/>
          </w:tcPr>
          <w:p w14:paraId="137A0993" w14:textId="77777777" w:rsidR="0090048F" w:rsidRPr="00E7379C" w:rsidRDefault="0090048F" w:rsidP="00CC7444">
            <w:pPr>
              <w:spacing w:before="100" w:beforeAutospacing="1" w:after="100" w:afterAutospacing="1"/>
              <w:rPr>
                <w:sz w:val="18"/>
                <w:szCs w:val="18"/>
              </w:rPr>
            </w:pPr>
          </w:p>
        </w:tc>
        <w:tc>
          <w:tcPr>
            <w:tcW w:w="463" w:type="pct"/>
          </w:tcPr>
          <w:p w14:paraId="3C88127E" w14:textId="4412775D" w:rsidR="0090048F" w:rsidRPr="00E7379C" w:rsidRDefault="0090048F" w:rsidP="00CC7444">
            <w:pPr>
              <w:spacing w:before="100" w:beforeAutospacing="1" w:after="100" w:afterAutospacing="1"/>
              <w:rPr>
                <w:sz w:val="18"/>
                <w:szCs w:val="18"/>
              </w:rPr>
            </w:pPr>
          </w:p>
        </w:tc>
      </w:tr>
      <w:tr w:rsidR="0090048F" w:rsidRPr="00E7379C" w14:paraId="30BBA91F"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149914B4"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12</w:t>
            </w:r>
          </w:p>
        </w:tc>
        <w:tc>
          <w:tcPr>
            <w:tcW w:w="1045" w:type="pct"/>
            <w:tcBorders>
              <w:top w:val="nil"/>
              <w:left w:val="nil"/>
              <w:bottom w:val="single" w:sz="4" w:space="0" w:color="auto"/>
              <w:right w:val="single" w:sz="4" w:space="0" w:color="auto"/>
            </w:tcBorders>
            <w:shd w:val="clear" w:color="auto" w:fill="auto"/>
            <w:vAlign w:val="center"/>
          </w:tcPr>
          <w:p w14:paraId="4FBBF570" w14:textId="77777777" w:rsidR="0090048F" w:rsidRPr="003A661C" w:rsidRDefault="0090048F" w:rsidP="00CC7444">
            <w:pPr>
              <w:spacing w:before="100" w:beforeAutospacing="1" w:after="100" w:afterAutospacing="1"/>
              <w:jc w:val="left"/>
              <w:rPr>
                <w:sz w:val="16"/>
                <w:szCs w:val="16"/>
                <w:lang w:val="it-IT"/>
              </w:rPr>
            </w:pPr>
            <w:r w:rsidRPr="003A661C">
              <w:rPr>
                <w:rFonts w:ascii="Calibri" w:hAnsi="Calibri" w:cs="Calibri"/>
                <w:sz w:val="16"/>
                <w:szCs w:val="16"/>
                <w:lang w:val="it-IT"/>
              </w:rPr>
              <w:t>M365 E5 Compliance Sub Per User</w:t>
            </w:r>
          </w:p>
        </w:tc>
        <w:tc>
          <w:tcPr>
            <w:tcW w:w="541" w:type="pct"/>
            <w:tcBorders>
              <w:bottom w:val="single" w:sz="4" w:space="0" w:color="auto"/>
            </w:tcBorders>
            <w:vAlign w:val="center"/>
          </w:tcPr>
          <w:p w14:paraId="03A1CC83"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PEP-00002</w:t>
            </w:r>
          </w:p>
        </w:tc>
        <w:tc>
          <w:tcPr>
            <w:tcW w:w="403" w:type="pct"/>
            <w:tcBorders>
              <w:top w:val="nil"/>
              <w:left w:val="nil"/>
              <w:bottom w:val="single" w:sz="4" w:space="0" w:color="auto"/>
              <w:right w:val="single" w:sz="4" w:space="0" w:color="auto"/>
            </w:tcBorders>
            <w:shd w:val="clear" w:color="auto" w:fill="auto"/>
            <w:vAlign w:val="center"/>
          </w:tcPr>
          <w:p w14:paraId="712F7C74"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5</w:t>
            </w:r>
          </w:p>
        </w:tc>
        <w:tc>
          <w:tcPr>
            <w:tcW w:w="447" w:type="pct"/>
            <w:tcBorders>
              <w:bottom w:val="single" w:sz="4" w:space="0" w:color="auto"/>
            </w:tcBorders>
            <w:vAlign w:val="center"/>
          </w:tcPr>
          <w:p w14:paraId="45C65731" w14:textId="77777777" w:rsidR="0090048F" w:rsidRPr="00E7379C" w:rsidRDefault="0090048F" w:rsidP="00CC7444">
            <w:pPr>
              <w:spacing w:before="100" w:beforeAutospacing="1" w:after="100" w:afterAutospacing="1"/>
              <w:rPr>
                <w:sz w:val="18"/>
                <w:szCs w:val="18"/>
              </w:rPr>
            </w:pPr>
          </w:p>
        </w:tc>
        <w:tc>
          <w:tcPr>
            <w:tcW w:w="463" w:type="pct"/>
            <w:vAlign w:val="center"/>
          </w:tcPr>
          <w:p w14:paraId="650BBFC0" w14:textId="77777777" w:rsidR="0090048F" w:rsidRPr="00E7379C" w:rsidRDefault="0090048F" w:rsidP="00CC7444">
            <w:pPr>
              <w:spacing w:before="100" w:beforeAutospacing="1" w:after="100" w:afterAutospacing="1"/>
              <w:rPr>
                <w:sz w:val="18"/>
                <w:szCs w:val="18"/>
              </w:rPr>
            </w:pPr>
          </w:p>
        </w:tc>
        <w:tc>
          <w:tcPr>
            <w:tcW w:w="454" w:type="pct"/>
            <w:vAlign w:val="center"/>
          </w:tcPr>
          <w:p w14:paraId="0EC8177F" w14:textId="77777777" w:rsidR="0090048F" w:rsidRPr="00E7379C" w:rsidRDefault="0090048F" w:rsidP="00CC7444">
            <w:pPr>
              <w:spacing w:before="100" w:beforeAutospacing="1" w:after="100" w:afterAutospacing="1"/>
              <w:rPr>
                <w:sz w:val="18"/>
                <w:szCs w:val="18"/>
              </w:rPr>
            </w:pPr>
          </w:p>
        </w:tc>
        <w:tc>
          <w:tcPr>
            <w:tcW w:w="522" w:type="pct"/>
            <w:vAlign w:val="center"/>
          </w:tcPr>
          <w:p w14:paraId="2D3A2872" w14:textId="77777777" w:rsidR="0090048F" w:rsidRPr="00E7379C" w:rsidRDefault="0090048F" w:rsidP="00CC7444">
            <w:pPr>
              <w:spacing w:before="100" w:beforeAutospacing="1" w:after="100" w:afterAutospacing="1"/>
              <w:rPr>
                <w:sz w:val="18"/>
                <w:szCs w:val="18"/>
              </w:rPr>
            </w:pPr>
          </w:p>
        </w:tc>
        <w:tc>
          <w:tcPr>
            <w:tcW w:w="454" w:type="pct"/>
          </w:tcPr>
          <w:p w14:paraId="37939B49" w14:textId="77777777" w:rsidR="0090048F" w:rsidRPr="00E7379C" w:rsidRDefault="0090048F" w:rsidP="00CC7444">
            <w:pPr>
              <w:spacing w:before="100" w:beforeAutospacing="1" w:after="100" w:afterAutospacing="1"/>
              <w:rPr>
                <w:sz w:val="18"/>
                <w:szCs w:val="18"/>
              </w:rPr>
            </w:pPr>
          </w:p>
        </w:tc>
        <w:tc>
          <w:tcPr>
            <w:tcW w:w="463" w:type="pct"/>
          </w:tcPr>
          <w:p w14:paraId="2B2E77EE" w14:textId="4BCDF743" w:rsidR="0090048F" w:rsidRPr="00E7379C" w:rsidRDefault="0090048F" w:rsidP="00CC7444">
            <w:pPr>
              <w:spacing w:before="100" w:beforeAutospacing="1" w:after="100" w:afterAutospacing="1"/>
              <w:rPr>
                <w:sz w:val="18"/>
                <w:szCs w:val="18"/>
              </w:rPr>
            </w:pPr>
          </w:p>
        </w:tc>
      </w:tr>
      <w:tr w:rsidR="0090048F" w:rsidRPr="00E7379C" w14:paraId="0A4A1ABA"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2A53E4ED"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13</w:t>
            </w:r>
          </w:p>
        </w:tc>
        <w:tc>
          <w:tcPr>
            <w:tcW w:w="1045" w:type="pct"/>
            <w:tcBorders>
              <w:top w:val="nil"/>
              <w:left w:val="nil"/>
              <w:bottom w:val="single" w:sz="4" w:space="0" w:color="auto"/>
              <w:right w:val="single" w:sz="4" w:space="0" w:color="auto"/>
            </w:tcBorders>
            <w:shd w:val="clear" w:color="auto" w:fill="auto"/>
            <w:vAlign w:val="center"/>
          </w:tcPr>
          <w:p w14:paraId="6F8229B1" w14:textId="77777777" w:rsidR="0090048F" w:rsidRPr="003A661C" w:rsidRDefault="0090048F" w:rsidP="00CC7444">
            <w:pPr>
              <w:spacing w:before="100" w:beforeAutospacing="1" w:after="100" w:afterAutospacing="1"/>
              <w:jc w:val="left"/>
              <w:rPr>
                <w:sz w:val="16"/>
                <w:szCs w:val="16"/>
                <w:lang w:val="it-IT"/>
              </w:rPr>
            </w:pPr>
            <w:r w:rsidRPr="003A661C">
              <w:rPr>
                <w:rFonts w:ascii="Calibri" w:hAnsi="Calibri" w:cs="Calibri"/>
                <w:sz w:val="16"/>
                <w:szCs w:val="16"/>
                <w:lang w:val="it-IT"/>
              </w:rPr>
              <w:t>M365 E5 IP &amp; Govern Sub Per User</w:t>
            </w:r>
          </w:p>
        </w:tc>
        <w:tc>
          <w:tcPr>
            <w:tcW w:w="541" w:type="pct"/>
            <w:tcBorders>
              <w:bottom w:val="single" w:sz="4" w:space="0" w:color="auto"/>
            </w:tcBorders>
            <w:vAlign w:val="center"/>
          </w:tcPr>
          <w:p w14:paraId="11BA7257"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1C9-00002</w:t>
            </w:r>
          </w:p>
        </w:tc>
        <w:tc>
          <w:tcPr>
            <w:tcW w:w="403" w:type="pct"/>
            <w:tcBorders>
              <w:top w:val="nil"/>
              <w:left w:val="nil"/>
              <w:bottom w:val="single" w:sz="4" w:space="0" w:color="auto"/>
              <w:right w:val="single" w:sz="4" w:space="0" w:color="auto"/>
            </w:tcBorders>
            <w:shd w:val="clear" w:color="auto" w:fill="auto"/>
            <w:vAlign w:val="center"/>
          </w:tcPr>
          <w:p w14:paraId="38C13F0F"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5</w:t>
            </w:r>
          </w:p>
        </w:tc>
        <w:tc>
          <w:tcPr>
            <w:tcW w:w="447" w:type="pct"/>
            <w:tcBorders>
              <w:bottom w:val="single" w:sz="4" w:space="0" w:color="auto"/>
            </w:tcBorders>
            <w:vAlign w:val="center"/>
          </w:tcPr>
          <w:p w14:paraId="689CF8EA" w14:textId="77777777" w:rsidR="0090048F" w:rsidRPr="00E7379C" w:rsidRDefault="0090048F" w:rsidP="00CC7444">
            <w:pPr>
              <w:spacing w:before="100" w:beforeAutospacing="1" w:after="100" w:afterAutospacing="1"/>
              <w:rPr>
                <w:sz w:val="18"/>
                <w:szCs w:val="18"/>
              </w:rPr>
            </w:pPr>
          </w:p>
        </w:tc>
        <w:tc>
          <w:tcPr>
            <w:tcW w:w="463" w:type="pct"/>
            <w:vAlign w:val="center"/>
          </w:tcPr>
          <w:p w14:paraId="69061A5F" w14:textId="77777777" w:rsidR="0090048F" w:rsidRPr="00E7379C" w:rsidRDefault="0090048F" w:rsidP="00CC7444">
            <w:pPr>
              <w:spacing w:before="100" w:beforeAutospacing="1" w:after="100" w:afterAutospacing="1"/>
              <w:rPr>
                <w:sz w:val="18"/>
                <w:szCs w:val="18"/>
              </w:rPr>
            </w:pPr>
          </w:p>
        </w:tc>
        <w:tc>
          <w:tcPr>
            <w:tcW w:w="454" w:type="pct"/>
            <w:vAlign w:val="center"/>
          </w:tcPr>
          <w:p w14:paraId="2A2EA7E6" w14:textId="77777777" w:rsidR="0090048F" w:rsidRPr="00E7379C" w:rsidRDefault="0090048F" w:rsidP="00CC7444">
            <w:pPr>
              <w:spacing w:before="100" w:beforeAutospacing="1" w:after="100" w:afterAutospacing="1"/>
              <w:rPr>
                <w:sz w:val="18"/>
                <w:szCs w:val="18"/>
              </w:rPr>
            </w:pPr>
          </w:p>
        </w:tc>
        <w:tc>
          <w:tcPr>
            <w:tcW w:w="522" w:type="pct"/>
            <w:vAlign w:val="center"/>
          </w:tcPr>
          <w:p w14:paraId="5AEBDFEB" w14:textId="77777777" w:rsidR="0090048F" w:rsidRPr="00E7379C" w:rsidRDefault="0090048F" w:rsidP="00CC7444">
            <w:pPr>
              <w:spacing w:before="100" w:beforeAutospacing="1" w:after="100" w:afterAutospacing="1"/>
              <w:rPr>
                <w:sz w:val="18"/>
                <w:szCs w:val="18"/>
              </w:rPr>
            </w:pPr>
          </w:p>
        </w:tc>
        <w:tc>
          <w:tcPr>
            <w:tcW w:w="454" w:type="pct"/>
          </w:tcPr>
          <w:p w14:paraId="3845FBAD" w14:textId="77777777" w:rsidR="0090048F" w:rsidRPr="00E7379C" w:rsidRDefault="0090048F" w:rsidP="00CC7444">
            <w:pPr>
              <w:spacing w:before="100" w:beforeAutospacing="1" w:after="100" w:afterAutospacing="1"/>
              <w:rPr>
                <w:sz w:val="18"/>
                <w:szCs w:val="18"/>
              </w:rPr>
            </w:pPr>
          </w:p>
        </w:tc>
        <w:tc>
          <w:tcPr>
            <w:tcW w:w="463" w:type="pct"/>
          </w:tcPr>
          <w:p w14:paraId="25FA3182" w14:textId="34B9001C" w:rsidR="0090048F" w:rsidRPr="00E7379C" w:rsidRDefault="0090048F" w:rsidP="00CC7444">
            <w:pPr>
              <w:spacing w:before="100" w:beforeAutospacing="1" w:after="100" w:afterAutospacing="1"/>
              <w:rPr>
                <w:sz w:val="18"/>
                <w:szCs w:val="18"/>
              </w:rPr>
            </w:pPr>
          </w:p>
        </w:tc>
      </w:tr>
      <w:tr w:rsidR="0090048F" w:rsidRPr="00E7379C" w14:paraId="439851B7"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57F00485"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14</w:t>
            </w:r>
          </w:p>
        </w:tc>
        <w:tc>
          <w:tcPr>
            <w:tcW w:w="1045" w:type="pct"/>
            <w:tcBorders>
              <w:top w:val="nil"/>
              <w:left w:val="nil"/>
              <w:bottom w:val="single" w:sz="4" w:space="0" w:color="auto"/>
              <w:right w:val="single" w:sz="4" w:space="0" w:color="auto"/>
            </w:tcBorders>
            <w:shd w:val="clear" w:color="auto" w:fill="auto"/>
            <w:vAlign w:val="center"/>
          </w:tcPr>
          <w:p w14:paraId="2DEA4FF0"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M365 E5 Security Sub Per User</w:t>
            </w:r>
          </w:p>
        </w:tc>
        <w:tc>
          <w:tcPr>
            <w:tcW w:w="541" w:type="pct"/>
            <w:tcBorders>
              <w:bottom w:val="single" w:sz="4" w:space="0" w:color="auto"/>
            </w:tcBorders>
            <w:vAlign w:val="center"/>
          </w:tcPr>
          <w:p w14:paraId="339C836B"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PEJ-00002</w:t>
            </w:r>
          </w:p>
        </w:tc>
        <w:tc>
          <w:tcPr>
            <w:tcW w:w="403" w:type="pct"/>
            <w:tcBorders>
              <w:top w:val="nil"/>
              <w:left w:val="nil"/>
              <w:bottom w:val="single" w:sz="4" w:space="0" w:color="auto"/>
              <w:right w:val="single" w:sz="4" w:space="0" w:color="auto"/>
            </w:tcBorders>
            <w:shd w:val="clear" w:color="auto" w:fill="auto"/>
            <w:vAlign w:val="center"/>
          </w:tcPr>
          <w:p w14:paraId="166A5DEA"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5</w:t>
            </w:r>
          </w:p>
        </w:tc>
        <w:tc>
          <w:tcPr>
            <w:tcW w:w="447" w:type="pct"/>
            <w:tcBorders>
              <w:bottom w:val="single" w:sz="4" w:space="0" w:color="auto"/>
            </w:tcBorders>
            <w:vAlign w:val="center"/>
          </w:tcPr>
          <w:p w14:paraId="09A19CC6" w14:textId="77777777" w:rsidR="0090048F" w:rsidRPr="00E7379C" w:rsidRDefault="0090048F" w:rsidP="00CC7444">
            <w:pPr>
              <w:spacing w:before="100" w:beforeAutospacing="1" w:after="100" w:afterAutospacing="1"/>
              <w:rPr>
                <w:sz w:val="18"/>
                <w:szCs w:val="18"/>
              </w:rPr>
            </w:pPr>
          </w:p>
        </w:tc>
        <w:tc>
          <w:tcPr>
            <w:tcW w:w="463" w:type="pct"/>
            <w:vAlign w:val="center"/>
          </w:tcPr>
          <w:p w14:paraId="18080557" w14:textId="77777777" w:rsidR="0090048F" w:rsidRPr="00E7379C" w:rsidRDefault="0090048F" w:rsidP="00CC7444">
            <w:pPr>
              <w:spacing w:before="100" w:beforeAutospacing="1" w:after="100" w:afterAutospacing="1"/>
              <w:rPr>
                <w:sz w:val="18"/>
                <w:szCs w:val="18"/>
              </w:rPr>
            </w:pPr>
          </w:p>
        </w:tc>
        <w:tc>
          <w:tcPr>
            <w:tcW w:w="454" w:type="pct"/>
            <w:vAlign w:val="center"/>
          </w:tcPr>
          <w:p w14:paraId="06C190EF" w14:textId="77777777" w:rsidR="0090048F" w:rsidRPr="00E7379C" w:rsidRDefault="0090048F" w:rsidP="00CC7444">
            <w:pPr>
              <w:spacing w:before="100" w:beforeAutospacing="1" w:after="100" w:afterAutospacing="1"/>
              <w:rPr>
                <w:sz w:val="18"/>
                <w:szCs w:val="18"/>
              </w:rPr>
            </w:pPr>
          </w:p>
        </w:tc>
        <w:tc>
          <w:tcPr>
            <w:tcW w:w="522" w:type="pct"/>
            <w:vAlign w:val="center"/>
          </w:tcPr>
          <w:p w14:paraId="4AE1C863" w14:textId="77777777" w:rsidR="0090048F" w:rsidRPr="00E7379C" w:rsidRDefault="0090048F" w:rsidP="00CC7444">
            <w:pPr>
              <w:spacing w:before="100" w:beforeAutospacing="1" w:after="100" w:afterAutospacing="1"/>
              <w:rPr>
                <w:sz w:val="18"/>
                <w:szCs w:val="18"/>
              </w:rPr>
            </w:pPr>
          </w:p>
        </w:tc>
        <w:tc>
          <w:tcPr>
            <w:tcW w:w="454" w:type="pct"/>
          </w:tcPr>
          <w:p w14:paraId="58F90610" w14:textId="77777777" w:rsidR="0090048F" w:rsidRPr="00E7379C" w:rsidRDefault="0090048F" w:rsidP="00CC7444">
            <w:pPr>
              <w:spacing w:before="100" w:beforeAutospacing="1" w:after="100" w:afterAutospacing="1"/>
              <w:rPr>
                <w:sz w:val="18"/>
                <w:szCs w:val="18"/>
              </w:rPr>
            </w:pPr>
          </w:p>
        </w:tc>
        <w:tc>
          <w:tcPr>
            <w:tcW w:w="463" w:type="pct"/>
          </w:tcPr>
          <w:p w14:paraId="52D15435" w14:textId="6FD4FCF4" w:rsidR="0090048F" w:rsidRPr="00E7379C" w:rsidRDefault="0090048F" w:rsidP="00CC7444">
            <w:pPr>
              <w:spacing w:before="100" w:beforeAutospacing="1" w:after="100" w:afterAutospacing="1"/>
              <w:rPr>
                <w:sz w:val="18"/>
                <w:szCs w:val="18"/>
              </w:rPr>
            </w:pPr>
          </w:p>
        </w:tc>
      </w:tr>
      <w:tr w:rsidR="0090048F" w:rsidRPr="00E7379C" w14:paraId="4E6667EC"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583B8DD"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15</w:t>
            </w:r>
          </w:p>
        </w:tc>
        <w:tc>
          <w:tcPr>
            <w:tcW w:w="1045" w:type="pct"/>
            <w:tcBorders>
              <w:top w:val="nil"/>
              <w:left w:val="nil"/>
              <w:bottom w:val="single" w:sz="4" w:space="0" w:color="auto"/>
              <w:right w:val="single" w:sz="4" w:space="0" w:color="auto"/>
            </w:tcBorders>
            <w:shd w:val="clear" w:color="auto" w:fill="auto"/>
            <w:vAlign w:val="center"/>
          </w:tcPr>
          <w:p w14:paraId="6957D8E3"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M365 F3 FUSL Sub Per User</w:t>
            </w:r>
          </w:p>
        </w:tc>
        <w:tc>
          <w:tcPr>
            <w:tcW w:w="541" w:type="pct"/>
            <w:tcBorders>
              <w:bottom w:val="single" w:sz="4" w:space="0" w:color="auto"/>
            </w:tcBorders>
            <w:vAlign w:val="center"/>
          </w:tcPr>
          <w:p w14:paraId="2E7CFB35"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JFX-00003</w:t>
            </w:r>
          </w:p>
        </w:tc>
        <w:tc>
          <w:tcPr>
            <w:tcW w:w="403" w:type="pct"/>
            <w:tcBorders>
              <w:top w:val="nil"/>
              <w:left w:val="nil"/>
              <w:bottom w:val="single" w:sz="4" w:space="0" w:color="auto"/>
              <w:right w:val="single" w:sz="4" w:space="0" w:color="auto"/>
            </w:tcBorders>
            <w:shd w:val="clear" w:color="auto" w:fill="auto"/>
            <w:vAlign w:val="center"/>
          </w:tcPr>
          <w:p w14:paraId="0BBDF3F4"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5</w:t>
            </w:r>
          </w:p>
        </w:tc>
        <w:tc>
          <w:tcPr>
            <w:tcW w:w="447" w:type="pct"/>
            <w:tcBorders>
              <w:bottom w:val="single" w:sz="4" w:space="0" w:color="auto"/>
            </w:tcBorders>
            <w:vAlign w:val="center"/>
          </w:tcPr>
          <w:p w14:paraId="11448700" w14:textId="77777777" w:rsidR="0090048F" w:rsidRPr="00E7379C" w:rsidRDefault="0090048F" w:rsidP="00CC7444">
            <w:pPr>
              <w:spacing w:before="100" w:beforeAutospacing="1" w:after="100" w:afterAutospacing="1"/>
              <w:rPr>
                <w:sz w:val="18"/>
                <w:szCs w:val="18"/>
              </w:rPr>
            </w:pPr>
          </w:p>
        </w:tc>
        <w:tc>
          <w:tcPr>
            <w:tcW w:w="463" w:type="pct"/>
            <w:vAlign w:val="center"/>
          </w:tcPr>
          <w:p w14:paraId="0CFBB6B0" w14:textId="77777777" w:rsidR="0090048F" w:rsidRPr="00E7379C" w:rsidRDefault="0090048F" w:rsidP="00CC7444">
            <w:pPr>
              <w:spacing w:before="100" w:beforeAutospacing="1" w:after="100" w:afterAutospacing="1"/>
              <w:rPr>
                <w:sz w:val="18"/>
                <w:szCs w:val="18"/>
              </w:rPr>
            </w:pPr>
          </w:p>
        </w:tc>
        <w:tc>
          <w:tcPr>
            <w:tcW w:w="454" w:type="pct"/>
            <w:vAlign w:val="center"/>
          </w:tcPr>
          <w:p w14:paraId="2F9C2D72" w14:textId="77777777" w:rsidR="0090048F" w:rsidRPr="00E7379C" w:rsidRDefault="0090048F" w:rsidP="00CC7444">
            <w:pPr>
              <w:spacing w:before="100" w:beforeAutospacing="1" w:after="100" w:afterAutospacing="1"/>
              <w:rPr>
                <w:sz w:val="18"/>
                <w:szCs w:val="18"/>
              </w:rPr>
            </w:pPr>
          </w:p>
        </w:tc>
        <w:tc>
          <w:tcPr>
            <w:tcW w:w="522" w:type="pct"/>
            <w:vAlign w:val="center"/>
          </w:tcPr>
          <w:p w14:paraId="15882809" w14:textId="77777777" w:rsidR="0090048F" w:rsidRPr="00E7379C" w:rsidRDefault="0090048F" w:rsidP="00CC7444">
            <w:pPr>
              <w:spacing w:before="100" w:beforeAutospacing="1" w:after="100" w:afterAutospacing="1"/>
              <w:rPr>
                <w:sz w:val="18"/>
                <w:szCs w:val="18"/>
              </w:rPr>
            </w:pPr>
          </w:p>
        </w:tc>
        <w:tc>
          <w:tcPr>
            <w:tcW w:w="454" w:type="pct"/>
          </w:tcPr>
          <w:p w14:paraId="6544CB93" w14:textId="77777777" w:rsidR="0090048F" w:rsidRPr="00E7379C" w:rsidRDefault="0090048F" w:rsidP="00CC7444">
            <w:pPr>
              <w:spacing w:before="100" w:beforeAutospacing="1" w:after="100" w:afterAutospacing="1"/>
              <w:rPr>
                <w:sz w:val="18"/>
                <w:szCs w:val="18"/>
              </w:rPr>
            </w:pPr>
          </w:p>
        </w:tc>
        <w:tc>
          <w:tcPr>
            <w:tcW w:w="463" w:type="pct"/>
          </w:tcPr>
          <w:p w14:paraId="2374AEE6" w14:textId="646A8387" w:rsidR="0090048F" w:rsidRPr="00E7379C" w:rsidRDefault="0090048F" w:rsidP="00CC7444">
            <w:pPr>
              <w:spacing w:before="100" w:beforeAutospacing="1" w:after="100" w:afterAutospacing="1"/>
              <w:rPr>
                <w:sz w:val="18"/>
                <w:szCs w:val="18"/>
              </w:rPr>
            </w:pPr>
          </w:p>
        </w:tc>
      </w:tr>
      <w:tr w:rsidR="0090048F" w:rsidRPr="00E7379C" w14:paraId="0E9A2AB3"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9ADB5A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16</w:t>
            </w:r>
          </w:p>
        </w:tc>
        <w:tc>
          <w:tcPr>
            <w:tcW w:w="1045" w:type="pct"/>
            <w:tcBorders>
              <w:top w:val="nil"/>
              <w:left w:val="nil"/>
              <w:bottom w:val="single" w:sz="4" w:space="0" w:color="auto"/>
              <w:right w:val="single" w:sz="4" w:space="0" w:color="auto"/>
            </w:tcBorders>
            <w:shd w:val="clear" w:color="auto" w:fill="auto"/>
            <w:vAlign w:val="center"/>
          </w:tcPr>
          <w:p w14:paraId="281FB219" w14:textId="77777777" w:rsidR="0090048F" w:rsidRPr="003A661C" w:rsidRDefault="0090048F" w:rsidP="00CC7444">
            <w:pPr>
              <w:spacing w:before="100" w:beforeAutospacing="1" w:after="100" w:afterAutospacing="1"/>
              <w:jc w:val="left"/>
              <w:rPr>
                <w:sz w:val="16"/>
                <w:szCs w:val="16"/>
              </w:rPr>
            </w:pPr>
            <w:r w:rsidRPr="003A661C">
              <w:rPr>
                <w:rFonts w:ascii="Calibri" w:hAnsi="Calibri" w:cs="Calibri"/>
                <w:sz w:val="16"/>
                <w:szCs w:val="16"/>
              </w:rPr>
              <w:t>Teams Phone Standard Sub Per User</w:t>
            </w:r>
          </w:p>
        </w:tc>
        <w:tc>
          <w:tcPr>
            <w:tcW w:w="541" w:type="pct"/>
            <w:tcBorders>
              <w:bottom w:val="single" w:sz="4" w:space="0" w:color="auto"/>
            </w:tcBorders>
            <w:vAlign w:val="center"/>
          </w:tcPr>
          <w:p w14:paraId="19C1242E"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LK6-00004</w:t>
            </w:r>
          </w:p>
        </w:tc>
        <w:tc>
          <w:tcPr>
            <w:tcW w:w="403" w:type="pct"/>
            <w:tcBorders>
              <w:top w:val="nil"/>
              <w:left w:val="nil"/>
              <w:bottom w:val="single" w:sz="4" w:space="0" w:color="auto"/>
              <w:right w:val="single" w:sz="4" w:space="0" w:color="auto"/>
            </w:tcBorders>
            <w:shd w:val="clear" w:color="auto" w:fill="auto"/>
            <w:vAlign w:val="center"/>
          </w:tcPr>
          <w:p w14:paraId="2195B4CE"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5</w:t>
            </w:r>
          </w:p>
        </w:tc>
        <w:tc>
          <w:tcPr>
            <w:tcW w:w="447" w:type="pct"/>
            <w:tcBorders>
              <w:bottom w:val="single" w:sz="4" w:space="0" w:color="auto"/>
            </w:tcBorders>
            <w:vAlign w:val="center"/>
          </w:tcPr>
          <w:p w14:paraId="0746103E" w14:textId="77777777" w:rsidR="0090048F" w:rsidRPr="00E7379C" w:rsidRDefault="0090048F" w:rsidP="00CC7444">
            <w:pPr>
              <w:spacing w:before="100" w:beforeAutospacing="1" w:after="100" w:afterAutospacing="1"/>
              <w:rPr>
                <w:sz w:val="18"/>
                <w:szCs w:val="18"/>
              </w:rPr>
            </w:pPr>
          </w:p>
        </w:tc>
        <w:tc>
          <w:tcPr>
            <w:tcW w:w="463" w:type="pct"/>
            <w:vAlign w:val="center"/>
          </w:tcPr>
          <w:p w14:paraId="25E9BFFD" w14:textId="77777777" w:rsidR="0090048F" w:rsidRPr="00E7379C" w:rsidRDefault="0090048F" w:rsidP="00CC7444">
            <w:pPr>
              <w:spacing w:before="100" w:beforeAutospacing="1" w:after="100" w:afterAutospacing="1"/>
              <w:rPr>
                <w:sz w:val="18"/>
                <w:szCs w:val="18"/>
              </w:rPr>
            </w:pPr>
          </w:p>
        </w:tc>
        <w:tc>
          <w:tcPr>
            <w:tcW w:w="454" w:type="pct"/>
            <w:vAlign w:val="center"/>
          </w:tcPr>
          <w:p w14:paraId="13771FDC" w14:textId="77777777" w:rsidR="0090048F" w:rsidRPr="00E7379C" w:rsidRDefault="0090048F" w:rsidP="00CC7444">
            <w:pPr>
              <w:spacing w:before="100" w:beforeAutospacing="1" w:after="100" w:afterAutospacing="1"/>
              <w:rPr>
                <w:sz w:val="18"/>
                <w:szCs w:val="18"/>
              </w:rPr>
            </w:pPr>
          </w:p>
        </w:tc>
        <w:tc>
          <w:tcPr>
            <w:tcW w:w="522" w:type="pct"/>
            <w:vAlign w:val="center"/>
          </w:tcPr>
          <w:p w14:paraId="5C0DF152" w14:textId="77777777" w:rsidR="0090048F" w:rsidRPr="00E7379C" w:rsidRDefault="0090048F" w:rsidP="00CC7444">
            <w:pPr>
              <w:spacing w:before="100" w:beforeAutospacing="1" w:after="100" w:afterAutospacing="1"/>
              <w:rPr>
                <w:sz w:val="18"/>
                <w:szCs w:val="18"/>
              </w:rPr>
            </w:pPr>
          </w:p>
        </w:tc>
        <w:tc>
          <w:tcPr>
            <w:tcW w:w="454" w:type="pct"/>
          </w:tcPr>
          <w:p w14:paraId="699C5311" w14:textId="77777777" w:rsidR="0090048F" w:rsidRPr="00E7379C" w:rsidRDefault="0090048F" w:rsidP="00CC7444">
            <w:pPr>
              <w:spacing w:before="100" w:beforeAutospacing="1" w:after="100" w:afterAutospacing="1"/>
              <w:rPr>
                <w:sz w:val="18"/>
                <w:szCs w:val="18"/>
              </w:rPr>
            </w:pPr>
          </w:p>
        </w:tc>
        <w:tc>
          <w:tcPr>
            <w:tcW w:w="463" w:type="pct"/>
          </w:tcPr>
          <w:p w14:paraId="1DEFABAF" w14:textId="1B42B812" w:rsidR="0090048F" w:rsidRPr="00E7379C" w:rsidRDefault="0090048F" w:rsidP="00CC7444">
            <w:pPr>
              <w:spacing w:before="100" w:beforeAutospacing="1" w:after="100" w:afterAutospacing="1"/>
              <w:rPr>
                <w:sz w:val="18"/>
                <w:szCs w:val="18"/>
              </w:rPr>
            </w:pPr>
          </w:p>
        </w:tc>
      </w:tr>
      <w:tr w:rsidR="0090048F" w:rsidRPr="00E7379C" w14:paraId="28923053"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B64CB80"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17</w:t>
            </w:r>
          </w:p>
        </w:tc>
        <w:tc>
          <w:tcPr>
            <w:tcW w:w="1045" w:type="pct"/>
            <w:tcBorders>
              <w:top w:val="nil"/>
              <w:left w:val="nil"/>
              <w:bottom w:val="single" w:sz="4" w:space="0" w:color="auto"/>
              <w:right w:val="single" w:sz="4" w:space="0" w:color="auto"/>
            </w:tcBorders>
            <w:shd w:val="clear" w:color="auto" w:fill="auto"/>
            <w:vAlign w:val="center"/>
          </w:tcPr>
          <w:p w14:paraId="74DFC95C"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Teams Premium Introductory Pricing Sub Per User</w:t>
            </w:r>
          </w:p>
        </w:tc>
        <w:tc>
          <w:tcPr>
            <w:tcW w:w="541" w:type="pct"/>
            <w:tcBorders>
              <w:bottom w:val="single" w:sz="4" w:space="0" w:color="auto"/>
            </w:tcBorders>
            <w:vAlign w:val="center"/>
          </w:tcPr>
          <w:p w14:paraId="5E09764E"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WFI-00005</w:t>
            </w:r>
          </w:p>
        </w:tc>
        <w:tc>
          <w:tcPr>
            <w:tcW w:w="403" w:type="pct"/>
            <w:tcBorders>
              <w:top w:val="nil"/>
              <w:left w:val="nil"/>
              <w:bottom w:val="single" w:sz="4" w:space="0" w:color="auto"/>
              <w:right w:val="single" w:sz="4" w:space="0" w:color="auto"/>
            </w:tcBorders>
            <w:shd w:val="clear" w:color="auto" w:fill="auto"/>
            <w:vAlign w:val="center"/>
          </w:tcPr>
          <w:p w14:paraId="2C0C6DA5" w14:textId="77777777" w:rsidR="0090048F" w:rsidRPr="003A661C" w:rsidRDefault="0090048F" w:rsidP="00CC7444">
            <w:pPr>
              <w:spacing w:before="100" w:beforeAutospacing="1" w:after="100" w:afterAutospacing="1"/>
              <w:rPr>
                <w:sz w:val="18"/>
                <w:szCs w:val="18"/>
              </w:rPr>
            </w:pPr>
            <w:r w:rsidRPr="003A661C">
              <w:rPr>
                <w:rFonts w:ascii="Calibri" w:hAnsi="Calibri" w:cs="Calibri"/>
                <w:sz w:val="16"/>
                <w:szCs w:val="16"/>
                <w:lang w:val="en-US"/>
              </w:rPr>
              <w:t>50</w:t>
            </w:r>
          </w:p>
        </w:tc>
        <w:tc>
          <w:tcPr>
            <w:tcW w:w="447" w:type="pct"/>
            <w:tcBorders>
              <w:bottom w:val="single" w:sz="4" w:space="0" w:color="auto"/>
            </w:tcBorders>
            <w:vAlign w:val="center"/>
          </w:tcPr>
          <w:p w14:paraId="73D72E93" w14:textId="77777777" w:rsidR="0090048F" w:rsidRPr="00E7379C" w:rsidRDefault="0090048F" w:rsidP="00CC7444">
            <w:pPr>
              <w:spacing w:before="100" w:beforeAutospacing="1" w:after="100" w:afterAutospacing="1"/>
              <w:rPr>
                <w:sz w:val="18"/>
                <w:szCs w:val="18"/>
              </w:rPr>
            </w:pPr>
          </w:p>
        </w:tc>
        <w:tc>
          <w:tcPr>
            <w:tcW w:w="463" w:type="pct"/>
            <w:vAlign w:val="center"/>
          </w:tcPr>
          <w:p w14:paraId="2122C33A" w14:textId="77777777" w:rsidR="0090048F" w:rsidRPr="00E7379C" w:rsidRDefault="0090048F" w:rsidP="00CC7444">
            <w:pPr>
              <w:spacing w:before="100" w:beforeAutospacing="1" w:after="100" w:afterAutospacing="1"/>
              <w:rPr>
                <w:sz w:val="18"/>
                <w:szCs w:val="18"/>
              </w:rPr>
            </w:pPr>
          </w:p>
        </w:tc>
        <w:tc>
          <w:tcPr>
            <w:tcW w:w="454" w:type="pct"/>
            <w:vAlign w:val="center"/>
          </w:tcPr>
          <w:p w14:paraId="4DA84B6E" w14:textId="77777777" w:rsidR="0090048F" w:rsidRPr="00E7379C" w:rsidRDefault="0090048F" w:rsidP="00CC7444">
            <w:pPr>
              <w:spacing w:before="100" w:beforeAutospacing="1" w:after="100" w:afterAutospacing="1"/>
              <w:rPr>
                <w:sz w:val="18"/>
                <w:szCs w:val="18"/>
              </w:rPr>
            </w:pPr>
          </w:p>
        </w:tc>
        <w:tc>
          <w:tcPr>
            <w:tcW w:w="522" w:type="pct"/>
            <w:vAlign w:val="center"/>
          </w:tcPr>
          <w:p w14:paraId="4C62A01D" w14:textId="77777777" w:rsidR="0090048F" w:rsidRPr="00E7379C" w:rsidRDefault="0090048F" w:rsidP="00CC7444">
            <w:pPr>
              <w:spacing w:before="100" w:beforeAutospacing="1" w:after="100" w:afterAutospacing="1"/>
              <w:rPr>
                <w:sz w:val="18"/>
                <w:szCs w:val="18"/>
              </w:rPr>
            </w:pPr>
          </w:p>
        </w:tc>
        <w:tc>
          <w:tcPr>
            <w:tcW w:w="454" w:type="pct"/>
          </w:tcPr>
          <w:p w14:paraId="7F906D4A" w14:textId="77777777" w:rsidR="0090048F" w:rsidRPr="00E7379C" w:rsidRDefault="0090048F" w:rsidP="00CC7444">
            <w:pPr>
              <w:spacing w:before="100" w:beforeAutospacing="1" w:after="100" w:afterAutospacing="1"/>
              <w:rPr>
                <w:sz w:val="18"/>
                <w:szCs w:val="18"/>
              </w:rPr>
            </w:pPr>
          </w:p>
        </w:tc>
        <w:tc>
          <w:tcPr>
            <w:tcW w:w="463" w:type="pct"/>
          </w:tcPr>
          <w:p w14:paraId="7EA55A9D" w14:textId="2D2BACC9" w:rsidR="0090048F" w:rsidRPr="00E7379C" w:rsidRDefault="0090048F" w:rsidP="00CC7444">
            <w:pPr>
              <w:spacing w:before="100" w:beforeAutospacing="1" w:after="100" w:afterAutospacing="1"/>
              <w:rPr>
                <w:sz w:val="18"/>
                <w:szCs w:val="18"/>
              </w:rPr>
            </w:pPr>
          </w:p>
        </w:tc>
      </w:tr>
      <w:tr w:rsidR="0090048F" w:rsidRPr="00E7379C" w14:paraId="4B1A8651"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0B549A3A"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18</w:t>
            </w:r>
          </w:p>
        </w:tc>
        <w:tc>
          <w:tcPr>
            <w:tcW w:w="1045" w:type="pct"/>
            <w:tcBorders>
              <w:top w:val="nil"/>
              <w:left w:val="nil"/>
              <w:bottom w:val="single" w:sz="4" w:space="0" w:color="auto"/>
              <w:right w:val="single" w:sz="4" w:space="0" w:color="auto"/>
            </w:tcBorders>
            <w:shd w:val="clear" w:color="auto" w:fill="auto"/>
            <w:vAlign w:val="center"/>
          </w:tcPr>
          <w:p w14:paraId="47AD4DC8"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 xml:space="preserve">Teams Rooms Pro Sub Per Device </w:t>
            </w:r>
          </w:p>
        </w:tc>
        <w:tc>
          <w:tcPr>
            <w:tcW w:w="541" w:type="pct"/>
            <w:tcBorders>
              <w:bottom w:val="single" w:sz="4" w:space="0" w:color="auto"/>
            </w:tcBorders>
            <w:vAlign w:val="center"/>
          </w:tcPr>
          <w:p w14:paraId="7E187796"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V9B-00001</w:t>
            </w:r>
          </w:p>
        </w:tc>
        <w:tc>
          <w:tcPr>
            <w:tcW w:w="403" w:type="pct"/>
            <w:tcBorders>
              <w:top w:val="nil"/>
              <w:left w:val="nil"/>
              <w:bottom w:val="single" w:sz="4" w:space="0" w:color="auto"/>
              <w:right w:val="single" w:sz="4" w:space="0" w:color="auto"/>
            </w:tcBorders>
            <w:shd w:val="clear" w:color="auto" w:fill="auto"/>
            <w:vAlign w:val="center"/>
          </w:tcPr>
          <w:p w14:paraId="0BB0A49D"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20</w:t>
            </w:r>
          </w:p>
        </w:tc>
        <w:tc>
          <w:tcPr>
            <w:tcW w:w="447" w:type="pct"/>
            <w:tcBorders>
              <w:bottom w:val="single" w:sz="4" w:space="0" w:color="auto"/>
            </w:tcBorders>
            <w:vAlign w:val="center"/>
          </w:tcPr>
          <w:p w14:paraId="12A7DCE6" w14:textId="77777777" w:rsidR="0090048F" w:rsidRPr="00E7379C" w:rsidRDefault="0090048F" w:rsidP="00CC7444">
            <w:pPr>
              <w:spacing w:before="100" w:beforeAutospacing="1" w:after="100" w:afterAutospacing="1"/>
              <w:rPr>
                <w:sz w:val="18"/>
                <w:szCs w:val="18"/>
              </w:rPr>
            </w:pPr>
          </w:p>
        </w:tc>
        <w:tc>
          <w:tcPr>
            <w:tcW w:w="463" w:type="pct"/>
            <w:vAlign w:val="center"/>
          </w:tcPr>
          <w:p w14:paraId="4CD2306E" w14:textId="77777777" w:rsidR="0090048F" w:rsidRPr="00E7379C" w:rsidRDefault="0090048F" w:rsidP="00CC7444">
            <w:pPr>
              <w:spacing w:before="100" w:beforeAutospacing="1" w:after="100" w:afterAutospacing="1"/>
              <w:rPr>
                <w:sz w:val="18"/>
                <w:szCs w:val="18"/>
              </w:rPr>
            </w:pPr>
          </w:p>
        </w:tc>
        <w:tc>
          <w:tcPr>
            <w:tcW w:w="454" w:type="pct"/>
            <w:vAlign w:val="center"/>
          </w:tcPr>
          <w:p w14:paraId="3698D3BD" w14:textId="77777777" w:rsidR="0090048F" w:rsidRPr="00E7379C" w:rsidRDefault="0090048F" w:rsidP="00CC7444">
            <w:pPr>
              <w:spacing w:before="100" w:beforeAutospacing="1" w:after="100" w:afterAutospacing="1"/>
              <w:rPr>
                <w:sz w:val="18"/>
                <w:szCs w:val="18"/>
              </w:rPr>
            </w:pPr>
          </w:p>
        </w:tc>
        <w:tc>
          <w:tcPr>
            <w:tcW w:w="522" w:type="pct"/>
            <w:vAlign w:val="center"/>
          </w:tcPr>
          <w:p w14:paraId="1FFFC318" w14:textId="77777777" w:rsidR="0090048F" w:rsidRPr="00E7379C" w:rsidRDefault="0090048F" w:rsidP="00CC7444">
            <w:pPr>
              <w:spacing w:before="100" w:beforeAutospacing="1" w:after="100" w:afterAutospacing="1"/>
              <w:rPr>
                <w:sz w:val="18"/>
                <w:szCs w:val="18"/>
              </w:rPr>
            </w:pPr>
          </w:p>
        </w:tc>
        <w:tc>
          <w:tcPr>
            <w:tcW w:w="454" w:type="pct"/>
          </w:tcPr>
          <w:p w14:paraId="1EE2F2BA" w14:textId="77777777" w:rsidR="0090048F" w:rsidRPr="00E7379C" w:rsidRDefault="0090048F" w:rsidP="00CC7444">
            <w:pPr>
              <w:spacing w:before="100" w:beforeAutospacing="1" w:after="100" w:afterAutospacing="1"/>
              <w:rPr>
                <w:sz w:val="18"/>
                <w:szCs w:val="18"/>
              </w:rPr>
            </w:pPr>
          </w:p>
        </w:tc>
        <w:tc>
          <w:tcPr>
            <w:tcW w:w="463" w:type="pct"/>
          </w:tcPr>
          <w:p w14:paraId="31EC237F" w14:textId="62BD9AA7" w:rsidR="0090048F" w:rsidRPr="00E7379C" w:rsidRDefault="0090048F" w:rsidP="00CC7444">
            <w:pPr>
              <w:spacing w:before="100" w:beforeAutospacing="1" w:after="100" w:afterAutospacing="1"/>
              <w:rPr>
                <w:sz w:val="18"/>
                <w:szCs w:val="18"/>
              </w:rPr>
            </w:pPr>
          </w:p>
        </w:tc>
      </w:tr>
      <w:tr w:rsidR="0090048F" w:rsidRPr="00E7379C" w14:paraId="506F857C"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539FC0B2"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19</w:t>
            </w:r>
          </w:p>
        </w:tc>
        <w:tc>
          <w:tcPr>
            <w:tcW w:w="1045" w:type="pct"/>
            <w:tcBorders>
              <w:top w:val="nil"/>
              <w:left w:val="nil"/>
              <w:bottom w:val="single" w:sz="4" w:space="0" w:color="auto"/>
              <w:right w:val="single" w:sz="4" w:space="0" w:color="auto"/>
            </w:tcBorders>
            <w:shd w:val="clear" w:color="auto" w:fill="auto"/>
            <w:vAlign w:val="center"/>
          </w:tcPr>
          <w:p w14:paraId="32B03C64" w14:textId="77777777" w:rsidR="0090048F" w:rsidRPr="003A661C" w:rsidRDefault="0090048F" w:rsidP="00CC7444">
            <w:pPr>
              <w:spacing w:before="100" w:beforeAutospacing="1" w:after="100" w:afterAutospacing="1"/>
              <w:jc w:val="left"/>
              <w:rPr>
                <w:sz w:val="16"/>
                <w:szCs w:val="16"/>
              </w:rPr>
            </w:pPr>
            <w:r w:rsidRPr="003A661C">
              <w:rPr>
                <w:rFonts w:ascii="Calibri" w:hAnsi="Calibri" w:cs="Calibri"/>
                <w:sz w:val="16"/>
                <w:szCs w:val="16"/>
              </w:rPr>
              <w:t>SharePoint P1 Sub Per User</w:t>
            </w:r>
          </w:p>
        </w:tc>
        <w:tc>
          <w:tcPr>
            <w:tcW w:w="541" w:type="pct"/>
            <w:tcBorders>
              <w:bottom w:val="single" w:sz="4" w:space="0" w:color="auto"/>
            </w:tcBorders>
            <w:vAlign w:val="center"/>
          </w:tcPr>
          <w:p w14:paraId="3E664DEB"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TVA-00020</w:t>
            </w:r>
          </w:p>
        </w:tc>
        <w:tc>
          <w:tcPr>
            <w:tcW w:w="403" w:type="pct"/>
            <w:tcBorders>
              <w:top w:val="nil"/>
              <w:left w:val="nil"/>
              <w:bottom w:val="single" w:sz="4" w:space="0" w:color="auto"/>
              <w:right w:val="single" w:sz="4" w:space="0" w:color="auto"/>
            </w:tcBorders>
            <w:shd w:val="clear" w:color="auto" w:fill="auto"/>
            <w:vAlign w:val="center"/>
          </w:tcPr>
          <w:p w14:paraId="75C818B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60</w:t>
            </w:r>
          </w:p>
        </w:tc>
        <w:tc>
          <w:tcPr>
            <w:tcW w:w="447" w:type="pct"/>
            <w:tcBorders>
              <w:bottom w:val="single" w:sz="4" w:space="0" w:color="auto"/>
            </w:tcBorders>
            <w:vAlign w:val="center"/>
          </w:tcPr>
          <w:p w14:paraId="186A3234" w14:textId="77777777" w:rsidR="0090048F" w:rsidRPr="00E7379C" w:rsidRDefault="0090048F" w:rsidP="00CC7444">
            <w:pPr>
              <w:spacing w:before="100" w:beforeAutospacing="1" w:after="100" w:afterAutospacing="1"/>
              <w:rPr>
                <w:sz w:val="18"/>
                <w:szCs w:val="18"/>
              </w:rPr>
            </w:pPr>
          </w:p>
        </w:tc>
        <w:tc>
          <w:tcPr>
            <w:tcW w:w="463" w:type="pct"/>
            <w:vAlign w:val="center"/>
          </w:tcPr>
          <w:p w14:paraId="3D14AE10" w14:textId="77777777" w:rsidR="0090048F" w:rsidRPr="00E7379C" w:rsidRDefault="0090048F" w:rsidP="00CC7444">
            <w:pPr>
              <w:spacing w:before="100" w:beforeAutospacing="1" w:after="100" w:afterAutospacing="1"/>
              <w:rPr>
                <w:sz w:val="18"/>
                <w:szCs w:val="18"/>
              </w:rPr>
            </w:pPr>
          </w:p>
        </w:tc>
        <w:tc>
          <w:tcPr>
            <w:tcW w:w="454" w:type="pct"/>
            <w:vAlign w:val="center"/>
          </w:tcPr>
          <w:p w14:paraId="5D6665FD" w14:textId="77777777" w:rsidR="0090048F" w:rsidRPr="00E7379C" w:rsidRDefault="0090048F" w:rsidP="00CC7444">
            <w:pPr>
              <w:spacing w:before="100" w:beforeAutospacing="1" w:after="100" w:afterAutospacing="1"/>
              <w:rPr>
                <w:sz w:val="18"/>
                <w:szCs w:val="18"/>
              </w:rPr>
            </w:pPr>
          </w:p>
        </w:tc>
        <w:tc>
          <w:tcPr>
            <w:tcW w:w="522" w:type="pct"/>
            <w:vAlign w:val="center"/>
          </w:tcPr>
          <w:p w14:paraId="3C63945F" w14:textId="77777777" w:rsidR="0090048F" w:rsidRPr="00E7379C" w:rsidRDefault="0090048F" w:rsidP="00CC7444">
            <w:pPr>
              <w:spacing w:before="100" w:beforeAutospacing="1" w:after="100" w:afterAutospacing="1"/>
              <w:rPr>
                <w:sz w:val="18"/>
                <w:szCs w:val="18"/>
              </w:rPr>
            </w:pPr>
          </w:p>
        </w:tc>
        <w:tc>
          <w:tcPr>
            <w:tcW w:w="454" w:type="pct"/>
          </w:tcPr>
          <w:p w14:paraId="5E99ABEE" w14:textId="77777777" w:rsidR="0090048F" w:rsidRPr="00E7379C" w:rsidRDefault="0090048F" w:rsidP="00CC7444">
            <w:pPr>
              <w:spacing w:before="100" w:beforeAutospacing="1" w:after="100" w:afterAutospacing="1"/>
              <w:rPr>
                <w:sz w:val="18"/>
                <w:szCs w:val="18"/>
              </w:rPr>
            </w:pPr>
          </w:p>
        </w:tc>
        <w:tc>
          <w:tcPr>
            <w:tcW w:w="463" w:type="pct"/>
          </w:tcPr>
          <w:p w14:paraId="533FC4D8" w14:textId="03869F4B" w:rsidR="0090048F" w:rsidRPr="00E7379C" w:rsidRDefault="0090048F" w:rsidP="00CC7444">
            <w:pPr>
              <w:spacing w:before="100" w:beforeAutospacing="1" w:after="100" w:afterAutospacing="1"/>
              <w:rPr>
                <w:sz w:val="18"/>
                <w:szCs w:val="18"/>
              </w:rPr>
            </w:pPr>
          </w:p>
        </w:tc>
      </w:tr>
      <w:tr w:rsidR="0090048F" w:rsidRPr="00E7379C" w14:paraId="2A63A82F"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6160B8EA"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20</w:t>
            </w:r>
          </w:p>
        </w:tc>
        <w:tc>
          <w:tcPr>
            <w:tcW w:w="1045" w:type="pct"/>
            <w:tcBorders>
              <w:top w:val="nil"/>
              <w:left w:val="nil"/>
              <w:bottom w:val="single" w:sz="4" w:space="0" w:color="auto"/>
              <w:right w:val="single" w:sz="4" w:space="0" w:color="auto"/>
            </w:tcBorders>
            <w:shd w:val="clear" w:color="auto" w:fill="auto"/>
            <w:vAlign w:val="center"/>
          </w:tcPr>
          <w:p w14:paraId="56A2E52A"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 xml:space="preserve">Azure Active Directory Premium P2 Sub Per User </w:t>
            </w:r>
          </w:p>
        </w:tc>
        <w:tc>
          <w:tcPr>
            <w:tcW w:w="541" w:type="pct"/>
            <w:tcBorders>
              <w:bottom w:val="single" w:sz="4" w:space="0" w:color="auto"/>
            </w:tcBorders>
            <w:vAlign w:val="center"/>
          </w:tcPr>
          <w:p w14:paraId="6C5A302D"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6E6-00003</w:t>
            </w:r>
          </w:p>
        </w:tc>
        <w:tc>
          <w:tcPr>
            <w:tcW w:w="403" w:type="pct"/>
            <w:tcBorders>
              <w:top w:val="nil"/>
              <w:left w:val="nil"/>
              <w:bottom w:val="single" w:sz="4" w:space="0" w:color="auto"/>
              <w:right w:val="single" w:sz="4" w:space="0" w:color="auto"/>
            </w:tcBorders>
            <w:shd w:val="clear" w:color="auto" w:fill="auto"/>
            <w:vAlign w:val="center"/>
          </w:tcPr>
          <w:p w14:paraId="5AF70EB4"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200</w:t>
            </w:r>
          </w:p>
        </w:tc>
        <w:tc>
          <w:tcPr>
            <w:tcW w:w="447" w:type="pct"/>
            <w:tcBorders>
              <w:bottom w:val="single" w:sz="4" w:space="0" w:color="auto"/>
            </w:tcBorders>
            <w:vAlign w:val="center"/>
          </w:tcPr>
          <w:p w14:paraId="52FC0002" w14:textId="77777777" w:rsidR="0090048F" w:rsidRPr="00E7379C" w:rsidRDefault="0090048F" w:rsidP="00CC7444">
            <w:pPr>
              <w:spacing w:before="100" w:beforeAutospacing="1" w:after="100" w:afterAutospacing="1"/>
              <w:rPr>
                <w:sz w:val="18"/>
                <w:szCs w:val="18"/>
              </w:rPr>
            </w:pPr>
          </w:p>
        </w:tc>
        <w:tc>
          <w:tcPr>
            <w:tcW w:w="463" w:type="pct"/>
            <w:vAlign w:val="center"/>
          </w:tcPr>
          <w:p w14:paraId="289926CB" w14:textId="77777777" w:rsidR="0090048F" w:rsidRPr="00E7379C" w:rsidRDefault="0090048F" w:rsidP="00CC7444">
            <w:pPr>
              <w:spacing w:before="100" w:beforeAutospacing="1" w:after="100" w:afterAutospacing="1"/>
              <w:rPr>
                <w:sz w:val="18"/>
                <w:szCs w:val="18"/>
              </w:rPr>
            </w:pPr>
          </w:p>
        </w:tc>
        <w:tc>
          <w:tcPr>
            <w:tcW w:w="454" w:type="pct"/>
            <w:vAlign w:val="center"/>
          </w:tcPr>
          <w:p w14:paraId="1671F9F6" w14:textId="77777777" w:rsidR="0090048F" w:rsidRPr="00E7379C" w:rsidRDefault="0090048F" w:rsidP="00CC7444">
            <w:pPr>
              <w:spacing w:before="100" w:beforeAutospacing="1" w:after="100" w:afterAutospacing="1"/>
              <w:rPr>
                <w:sz w:val="18"/>
                <w:szCs w:val="18"/>
              </w:rPr>
            </w:pPr>
          </w:p>
        </w:tc>
        <w:tc>
          <w:tcPr>
            <w:tcW w:w="522" w:type="pct"/>
            <w:vAlign w:val="center"/>
          </w:tcPr>
          <w:p w14:paraId="2D8F1F65" w14:textId="77777777" w:rsidR="0090048F" w:rsidRPr="00E7379C" w:rsidRDefault="0090048F" w:rsidP="00CC7444">
            <w:pPr>
              <w:spacing w:before="100" w:beforeAutospacing="1" w:after="100" w:afterAutospacing="1"/>
              <w:rPr>
                <w:sz w:val="18"/>
                <w:szCs w:val="18"/>
              </w:rPr>
            </w:pPr>
          </w:p>
        </w:tc>
        <w:tc>
          <w:tcPr>
            <w:tcW w:w="454" w:type="pct"/>
          </w:tcPr>
          <w:p w14:paraId="7D9E397F" w14:textId="77777777" w:rsidR="0090048F" w:rsidRPr="00E7379C" w:rsidRDefault="0090048F" w:rsidP="00CC7444">
            <w:pPr>
              <w:spacing w:before="100" w:beforeAutospacing="1" w:after="100" w:afterAutospacing="1"/>
              <w:rPr>
                <w:sz w:val="18"/>
                <w:szCs w:val="18"/>
              </w:rPr>
            </w:pPr>
          </w:p>
        </w:tc>
        <w:tc>
          <w:tcPr>
            <w:tcW w:w="463" w:type="pct"/>
          </w:tcPr>
          <w:p w14:paraId="66B4350A" w14:textId="48659F54" w:rsidR="0090048F" w:rsidRPr="00E7379C" w:rsidRDefault="0090048F" w:rsidP="00CC7444">
            <w:pPr>
              <w:spacing w:before="100" w:beforeAutospacing="1" w:after="100" w:afterAutospacing="1"/>
              <w:rPr>
                <w:sz w:val="18"/>
                <w:szCs w:val="18"/>
              </w:rPr>
            </w:pPr>
          </w:p>
        </w:tc>
      </w:tr>
      <w:tr w:rsidR="0090048F" w:rsidRPr="00E7379C" w14:paraId="139AB5CF"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C37EDF6"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21</w:t>
            </w:r>
          </w:p>
        </w:tc>
        <w:tc>
          <w:tcPr>
            <w:tcW w:w="1045" w:type="pct"/>
            <w:tcBorders>
              <w:top w:val="nil"/>
              <w:left w:val="nil"/>
              <w:bottom w:val="single" w:sz="4" w:space="0" w:color="auto"/>
              <w:right w:val="single" w:sz="4" w:space="0" w:color="auto"/>
            </w:tcBorders>
            <w:shd w:val="clear" w:color="auto" w:fill="auto"/>
            <w:vAlign w:val="center"/>
          </w:tcPr>
          <w:p w14:paraId="18B0DCDF"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Power BI Pro Sub Per User</w:t>
            </w:r>
          </w:p>
        </w:tc>
        <w:tc>
          <w:tcPr>
            <w:tcW w:w="541" w:type="pct"/>
            <w:tcBorders>
              <w:bottom w:val="single" w:sz="4" w:space="0" w:color="auto"/>
            </w:tcBorders>
            <w:vAlign w:val="center"/>
          </w:tcPr>
          <w:p w14:paraId="6F660F02"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NK4-00002</w:t>
            </w:r>
          </w:p>
        </w:tc>
        <w:tc>
          <w:tcPr>
            <w:tcW w:w="403" w:type="pct"/>
            <w:tcBorders>
              <w:top w:val="nil"/>
              <w:left w:val="nil"/>
              <w:bottom w:val="single" w:sz="4" w:space="0" w:color="auto"/>
              <w:right w:val="single" w:sz="4" w:space="0" w:color="auto"/>
            </w:tcBorders>
            <w:shd w:val="clear" w:color="auto" w:fill="auto"/>
            <w:vAlign w:val="center"/>
          </w:tcPr>
          <w:p w14:paraId="395AA6E7"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200</w:t>
            </w:r>
          </w:p>
        </w:tc>
        <w:tc>
          <w:tcPr>
            <w:tcW w:w="447" w:type="pct"/>
            <w:tcBorders>
              <w:bottom w:val="single" w:sz="4" w:space="0" w:color="auto"/>
            </w:tcBorders>
            <w:vAlign w:val="center"/>
          </w:tcPr>
          <w:p w14:paraId="65C1CA67" w14:textId="77777777" w:rsidR="0090048F" w:rsidRPr="00E7379C" w:rsidRDefault="0090048F" w:rsidP="00CC7444">
            <w:pPr>
              <w:spacing w:before="100" w:beforeAutospacing="1" w:after="100" w:afterAutospacing="1"/>
              <w:rPr>
                <w:sz w:val="18"/>
                <w:szCs w:val="18"/>
              </w:rPr>
            </w:pPr>
          </w:p>
        </w:tc>
        <w:tc>
          <w:tcPr>
            <w:tcW w:w="463" w:type="pct"/>
            <w:vAlign w:val="center"/>
          </w:tcPr>
          <w:p w14:paraId="567EAD21" w14:textId="77777777" w:rsidR="0090048F" w:rsidRPr="00E7379C" w:rsidRDefault="0090048F" w:rsidP="00CC7444">
            <w:pPr>
              <w:spacing w:before="100" w:beforeAutospacing="1" w:after="100" w:afterAutospacing="1"/>
              <w:rPr>
                <w:sz w:val="18"/>
                <w:szCs w:val="18"/>
              </w:rPr>
            </w:pPr>
          </w:p>
        </w:tc>
        <w:tc>
          <w:tcPr>
            <w:tcW w:w="454" w:type="pct"/>
            <w:vAlign w:val="center"/>
          </w:tcPr>
          <w:p w14:paraId="54C4B16A" w14:textId="77777777" w:rsidR="0090048F" w:rsidRPr="00E7379C" w:rsidRDefault="0090048F" w:rsidP="00CC7444">
            <w:pPr>
              <w:spacing w:before="100" w:beforeAutospacing="1" w:after="100" w:afterAutospacing="1"/>
              <w:rPr>
                <w:sz w:val="18"/>
                <w:szCs w:val="18"/>
              </w:rPr>
            </w:pPr>
          </w:p>
        </w:tc>
        <w:tc>
          <w:tcPr>
            <w:tcW w:w="522" w:type="pct"/>
            <w:vAlign w:val="center"/>
          </w:tcPr>
          <w:p w14:paraId="18D714F7" w14:textId="77777777" w:rsidR="0090048F" w:rsidRPr="00E7379C" w:rsidRDefault="0090048F" w:rsidP="00CC7444">
            <w:pPr>
              <w:spacing w:before="100" w:beforeAutospacing="1" w:after="100" w:afterAutospacing="1"/>
              <w:rPr>
                <w:sz w:val="18"/>
                <w:szCs w:val="18"/>
              </w:rPr>
            </w:pPr>
          </w:p>
        </w:tc>
        <w:tc>
          <w:tcPr>
            <w:tcW w:w="454" w:type="pct"/>
          </w:tcPr>
          <w:p w14:paraId="2D67F95C" w14:textId="77777777" w:rsidR="0090048F" w:rsidRPr="00E7379C" w:rsidRDefault="0090048F" w:rsidP="00CC7444">
            <w:pPr>
              <w:spacing w:before="100" w:beforeAutospacing="1" w:after="100" w:afterAutospacing="1"/>
              <w:rPr>
                <w:sz w:val="18"/>
                <w:szCs w:val="18"/>
              </w:rPr>
            </w:pPr>
          </w:p>
        </w:tc>
        <w:tc>
          <w:tcPr>
            <w:tcW w:w="463" w:type="pct"/>
          </w:tcPr>
          <w:p w14:paraId="0E4BF8F6" w14:textId="3A10B120" w:rsidR="0090048F" w:rsidRPr="00E7379C" w:rsidRDefault="0090048F" w:rsidP="00CC7444">
            <w:pPr>
              <w:spacing w:before="100" w:beforeAutospacing="1" w:after="100" w:afterAutospacing="1"/>
              <w:rPr>
                <w:sz w:val="18"/>
                <w:szCs w:val="18"/>
              </w:rPr>
            </w:pPr>
          </w:p>
        </w:tc>
      </w:tr>
      <w:tr w:rsidR="0090048F" w:rsidRPr="00E7379C" w14:paraId="5CBAF675"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313D81C5"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22</w:t>
            </w:r>
          </w:p>
        </w:tc>
        <w:tc>
          <w:tcPr>
            <w:tcW w:w="1045" w:type="pct"/>
            <w:tcBorders>
              <w:top w:val="nil"/>
              <w:left w:val="nil"/>
              <w:bottom w:val="single" w:sz="4" w:space="0" w:color="auto"/>
              <w:right w:val="single" w:sz="4" w:space="0" w:color="auto"/>
            </w:tcBorders>
            <w:shd w:val="clear" w:color="auto" w:fill="auto"/>
            <w:vAlign w:val="center"/>
          </w:tcPr>
          <w:p w14:paraId="1FA8258E"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Project P3 Sub Per User</w:t>
            </w:r>
          </w:p>
        </w:tc>
        <w:tc>
          <w:tcPr>
            <w:tcW w:w="541" w:type="pct"/>
            <w:tcBorders>
              <w:bottom w:val="single" w:sz="4" w:space="0" w:color="auto"/>
            </w:tcBorders>
            <w:vAlign w:val="center"/>
          </w:tcPr>
          <w:p w14:paraId="1D3899E1"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7LS-00002</w:t>
            </w:r>
          </w:p>
        </w:tc>
        <w:tc>
          <w:tcPr>
            <w:tcW w:w="403" w:type="pct"/>
            <w:tcBorders>
              <w:top w:val="nil"/>
              <w:left w:val="nil"/>
              <w:bottom w:val="single" w:sz="4" w:space="0" w:color="auto"/>
              <w:right w:val="single" w:sz="4" w:space="0" w:color="auto"/>
            </w:tcBorders>
            <w:shd w:val="clear" w:color="auto" w:fill="auto"/>
            <w:vAlign w:val="center"/>
          </w:tcPr>
          <w:p w14:paraId="1F741BCA"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140</w:t>
            </w:r>
          </w:p>
        </w:tc>
        <w:tc>
          <w:tcPr>
            <w:tcW w:w="447" w:type="pct"/>
            <w:tcBorders>
              <w:bottom w:val="single" w:sz="4" w:space="0" w:color="auto"/>
            </w:tcBorders>
            <w:vAlign w:val="center"/>
          </w:tcPr>
          <w:p w14:paraId="445AE00F" w14:textId="77777777" w:rsidR="0090048F" w:rsidRPr="00E7379C" w:rsidRDefault="0090048F" w:rsidP="00CC7444">
            <w:pPr>
              <w:spacing w:before="100" w:beforeAutospacing="1" w:after="100" w:afterAutospacing="1"/>
              <w:rPr>
                <w:sz w:val="18"/>
                <w:szCs w:val="18"/>
              </w:rPr>
            </w:pPr>
          </w:p>
        </w:tc>
        <w:tc>
          <w:tcPr>
            <w:tcW w:w="463" w:type="pct"/>
            <w:vAlign w:val="center"/>
          </w:tcPr>
          <w:p w14:paraId="6D528AD2" w14:textId="77777777" w:rsidR="0090048F" w:rsidRPr="00E7379C" w:rsidRDefault="0090048F" w:rsidP="00CC7444">
            <w:pPr>
              <w:spacing w:before="100" w:beforeAutospacing="1" w:after="100" w:afterAutospacing="1"/>
              <w:rPr>
                <w:sz w:val="18"/>
                <w:szCs w:val="18"/>
              </w:rPr>
            </w:pPr>
          </w:p>
        </w:tc>
        <w:tc>
          <w:tcPr>
            <w:tcW w:w="454" w:type="pct"/>
            <w:vAlign w:val="center"/>
          </w:tcPr>
          <w:p w14:paraId="12A47F4C" w14:textId="77777777" w:rsidR="0090048F" w:rsidRPr="00E7379C" w:rsidRDefault="0090048F" w:rsidP="00CC7444">
            <w:pPr>
              <w:spacing w:before="100" w:beforeAutospacing="1" w:after="100" w:afterAutospacing="1"/>
              <w:rPr>
                <w:sz w:val="18"/>
                <w:szCs w:val="18"/>
              </w:rPr>
            </w:pPr>
          </w:p>
        </w:tc>
        <w:tc>
          <w:tcPr>
            <w:tcW w:w="522" w:type="pct"/>
            <w:vAlign w:val="center"/>
          </w:tcPr>
          <w:p w14:paraId="4BB43464" w14:textId="77777777" w:rsidR="0090048F" w:rsidRPr="00E7379C" w:rsidRDefault="0090048F" w:rsidP="00CC7444">
            <w:pPr>
              <w:spacing w:before="100" w:beforeAutospacing="1" w:after="100" w:afterAutospacing="1"/>
              <w:rPr>
                <w:sz w:val="18"/>
                <w:szCs w:val="18"/>
              </w:rPr>
            </w:pPr>
          </w:p>
        </w:tc>
        <w:tc>
          <w:tcPr>
            <w:tcW w:w="454" w:type="pct"/>
          </w:tcPr>
          <w:p w14:paraId="158AD540" w14:textId="77777777" w:rsidR="0090048F" w:rsidRPr="00E7379C" w:rsidRDefault="0090048F" w:rsidP="00CC7444">
            <w:pPr>
              <w:spacing w:before="100" w:beforeAutospacing="1" w:after="100" w:afterAutospacing="1"/>
              <w:rPr>
                <w:sz w:val="18"/>
                <w:szCs w:val="18"/>
              </w:rPr>
            </w:pPr>
          </w:p>
        </w:tc>
        <w:tc>
          <w:tcPr>
            <w:tcW w:w="463" w:type="pct"/>
          </w:tcPr>
          <w:p w14:paraId="5B4AB97E" w14:textId="08D60502" w:rsidR="0090048F" w:rsidRPr="00E7379C" w:rsidRDefault="0090048F" w:rsidP="00CC7444">
            <w:pPr>
              <w:spacing w:before="100" w:beforeAutospacing="1" w:after="100" w:afterAutospacing="1"/>
              <w:rPr>
                <w:sz w:val="18"/>
                <w:szCs w:val="18"/>
              </w:rPr>
            </w:pPr>
          </w:p>
        </w:tc>
      </w:tr>
      <w:tr w:rsidR="0090048F" w:rsidRPr="00E7379C" w14:paraId="212B62F1"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0B8DBEA0"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23</w:t>
            </w:r>
          </w:p>
        </w:tc>
        <w:tc>
          <w:tcPr>
            <w:tcW w:w="1045" w:type="pct"/>
            <w:tcBorders>
              <w:top w:val="nil"/>
              <w:left w:val="nil"/>
              <w:bottom w:val="single" w:sz="4" w:space="0" w:color="auto"/>
              <w:right w:val="single" w:sz="4" w:space="0" w:color="auto"/>
            </w:tcBorders>
            <w:shd w:val="clear" w:color="auto" w:fill="auto"/>
            <w:vAlign w:val="center"/>
          </w:tcPr>
          <w:p w14:paraId="57D6A49D"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Project P5 Sub Per User</w:t>
            </w:r>
          </w:p>
        </w:tc>
        <w:tc>
          <w:tcPr>
            <w:tcW w:w="541" w:type="pct"/>
            <w:tcBorders>
              <w:bottom w:val="single" w:sz="4" w:space="0" w:color="auto"/>
            </w:tcBorders>
            <w:vAlign w:val="center"/>
          </w:tcPr>
          <w:p w14:paraId="2AE388A8"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7SY-00002</w:t>
            </w:r>
          </w:p>
        </w:tc>
        <w:tc>
          <w:tcPr>
            <w:tcW w:w="403" w:type="pct"/>
            <w:tcBorders>
              <w:top w:val="nil"/>
              <w:left w:val="nil"/>
              <w:bottom w:val="single" w:sz="4" w:space="0" w:color="auto"/>
              <w:right w:val="single" w:sz="4" w:space="0" w:color="auto"/>
            </w:tcBorders>
            <w:shd w:val="clear" w:color="auto" w:fill="auto"/>
            <w:vAlign w:val="center"/>
          </w:tcPr>
          <w:p w14:paraId="75FE650D"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5</w:t>
            </w:r>
          </w:p>
        </w:tc>
        <w:tc>
          <w:tcPr>
            <w:tcW w:w="447" w:type="pct"/>
            <w:tcBorders>
              <w:bottom w:val="single" w:sz="4" w:space="0" w:color="auto"/>
            </w:tcBorders>
            <w:vAlign w:val="center"/>
          </w:tcPr>
          <w:p w14:paraId="3B77A3A0" w14:textId="77777777" w:rsidR="0090048F" w:rsidRPr="00E7379C" w:rsidRDefault="0090048F" w:rsidP="00CC7444">
            <w:pPr>
              <w:spacing w:before="100" w:beforeAutospacing="1" w:after="100" w:afterAutospacing="1"/>
              <w:rPr>
                <w:sz w:val="18"/>
                <w:szCs w:val="18"/>
              </w:rPr>
            </w:pPr>
          </w:p>
        </w:tc>
        <w:tc>
          <w:tcPr>
            <w:tcW w:w="463" w:type="pct"/>
            <w:vAlign w:val="center"/>
          </w:tcPr>
          <w:p w14:paraId="77CD0D5C" w14:textId="77777777" w:rsidR="0090048F" w:rsidRPr="00E7379C" w:rsidRDefault="0090048F" w:rsidP="00CC7444">
            <w:pPr>
              <w:spacing w:before="100" w:beforeAutospacing="1" w:after="100" w:afterAutospacing="1"/>
              <w:rPr>
                <w:sz w:val="18"/>
                <w:szCs w:val="18"/>
              </w:rPr>
            </w:pPr>
          </w:p>
        </w:tc>
        <w:tc>
          <w:tcPr>
            <w:tcW w:w="454" w:type="pct"/>
            <w:vAlign w:val="center"/>
          </w:tcPr>
          <w:p w14:paraId="10867344" w14:textId="77777777" w:rsidR="0090048F" w:rsidRPr="00E7379C" w:rsidRDefault="0090048F" w:rsidP="00CC7444">
            <w:pPr>
              <w:spacing w:before="100" w:beforeAutospacing="1" w:after="100" w:afterAutospacing="1"/>
              <w:rPr>
                <w:sz w:val="18"/>
                <w:szCs w:val="18"/>
              </w:rPr>
            </w:pPr>
          </w:p>
        </w:tc>
        <w:tc>
          <w:tcPr>
            <w:tcW w:w="522" w:type="pct"/>
            <w:vAlign w:val="center"/>
          </w:tcPr>
          <w:p w14:paraId="1100C076" w14:textId="77777777" w:rsidR="0090048F" w:rsidRPr="00E7379C" w:rsidRDefault="0090048F" w:rsidP="00CC7444">
            <w:pPr>
              <w:spacing w:before="100" w:beforeAutospacing="1" w:after="100" w:afterAutospacing="1"/>
              <w:rPr>
                <w:sz w:val="18"/>
                <w:szCs w:val="18"/>
              </w:rPr>
            </w:pPr>
          </w:p>
        </w:tc>
        <w:tc>
          <w:tcPr>
            <w:tcW w:w="454" w:type="pct"/>
          </w:tcPr>
          <w:p w14:paraId="18EC88CD" w14:textId="77777777" w:rsidR="0090048F" w:rsidRPr="00E7379C" w:rsidRDefault="0090048F" w:rsidP="00CC7444">
            <w:pPr>
              <w:spacing w:before="100" w:beforeAutospacing="1" w:after="100" w:afterAutospacing="1"/>
              <w:rPr>
                <w:sz w:val="18"/>
                <w:szCs w:val="18"/>
              </w:rPr>
            </w:pPr>
          </w:p>
        </w:tc>
        <w:tc>
          <w:tcPr>
            <w:tcW w:w="463" w:type="pct"/>
          </w:tcPr>
          <w:p w14:paraId="64E430A7" w14:textId="0A23C295" w:rsidR="0090048F" w:rsidRPr="00E7379C" w:rsidRDefault="0090048F" w:rsidP="00CC7444">
            <w:pPr>
              <w:spacing w:before="100" w:beforeAutospacing="1" w:after="100" w:afterAutospacing="1"/>
              <w:rPr>
                <w:sz w:val="18"/>
                <w:szCs w:val="18"/>
              </w:rPr>
            </w:pPr>
          </w:p>
        </w:tc>
      </w:tr>
      <w:tr w:rsidR="0090048F" w:rsidRPr="00E7379C" w14:paraId="54130078"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187F7D16"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24</w:t>
            </w:r>
          </w:p>
        </w:tc>
        <w:tc>
          <w:tcPr>
            <w:tcW w:w="1045" w:type="pct"/>
            <w:tcBorders>
              <w:top w:val="nil"/>
              <w:left w:val="nil"/>
              <w:bottom w:val="single" w:sz="4" w:space="0" w:color="auto"/>
              <w:right w:val="single" w:sz="4" w:space="0" w:color="auto"/>
            </w:tcBorders>
            <w:shd w:val="clear" w:color="auto" w:fill="auto"/>
            <w:vAlign w:val="center"/>
          </w:tcPr>
          <w:p w14:paraId="6DEE7E0B" w14:textId="77777777" w:rsidR="0090048F" w:rsidRPr="003A661C" w:rsidRDefault="0090048F" w:rsidP="00CC7444">
            <w:pPr>
              <w:spacing w:before="100" w:beforeAutospacing="1" w:after="100" w:afterAutospacing="1"/>
              <w:jc w:val="left"/>
              <w:rPr>
                <w:sz w:val="18"/>
                <w:szCs w:val="18"/>
                <w:lang w:val="en-US"/>
              </w:rPr>
            </w:pPr>
            <w:r w:rsidRPr="003A661C">
              <w:rPr>
                <w:rFonts w:ascii="Calibri" w:hAnsi="Calibri" w:cs="Calibri"/>
                <w:color w:val="000000"/>
                <w:sz w:val="16"/>
                <w:szCs w:val="16"/>
                <w:lang w:val="en-US"/>
              </w:rPr>
              <w:t>Project Online Essentials Sub Per User</w:t>
            </w:r>
          </w:p>
        </w:tc>
        <w:tc>
          <w:tcPr>
            <w:tcW w:w="541" w:type="pct"/>
            <w:tcBorders>
              <w:bottom w:val="single" w:sz="4" w:space="0" w:color="auto"/>
            </w:tcBorders>
            <w:vAlign w:val="center"/>
          </w:tcPr>
          <w:p w14:paraId="01E44BC2"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3Q2-00002</w:t>
            </w:r>
          </w:p>
        </w:tc>
        <w:tc>
          <w:tcPr>
            <w:tcW w:w="403" w:type="pct"/>
            <w:tcBorders>
              <w:top w:val="nil"/>
              <w:left w:val="nil"/>
              <w:bottom w:val="single" w:sz="4" w:space="0" w:color="auto"/>
              <w:right w:val="single" w:sz="4" w:space="0" w:color="auto"/>
            </w:tcBorders>
            <w:shd w:val="clear" w:color="auto" w:fill="auto"/>
            <w:vAlign w:val="center"/>
          </w:tcPr>
          <w:p w14:paraId="2E3B0029"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45</w:t>
            </w:r>
          </w:p>
        </w:tc>
        <w:tc>
          <w:tcPr>
            <w:tcW w:w="447" w:type="pct"/>
            <w:tcBorders>
              <w:bottom w:val="single" w:sz="4" w:space="0" w:color="auto"/>
            </w:tcBorders>
            <w:vAlign w:val="center"/>
          </w:tcPr>
          <w:p w14:paraId="2881DE98" w14:textId="77777777" w:rsidR="0090048F" w:rsidRPr="00E7379C" w:rsidRDefault="0090048F" w:rsidP="00CC7444">
            <w:pPr>
              <w:spacing w:before="100" w:beforeAutospacing="1" w:after="100" w:afterAutospacing="1"/>
              <w:rPr>
                <w:sz w:val="18"/>
                <w:szCs w:val="18"/>
              </w:rPr>
            </w:pPr>
          </w:p>
        </w:tc>
        <w:tc>
          <w:tcPr>
            <w:tcW w:w="463" w:type="pct"/>
            <w:vAlign w:val="center"/>
          </w:tcPr>
          <w:p w14:paraId="19453275" w14:textId="77777777" w:rsidR="0090048F" w:rsidRPr="00E7379C" w:rsidRDefault="0090048F" w:rsidP="00CC7444">
            <w:pPr>
              <w:spacing w:before="100" w:beforeAutospacing="1" w:after="100" w:afterAutospacing="1"/>
              <w:rPr>
                <w:sz w:val="18"/>
                <w:szCs w:val="18"/>
              </w:rPr>
            </w:pPr>
          </w:p>
        </w:tc>
        <w:tc>
          <w:tcPr>
            <w:tcW w:w="454" w:type="pct"/>
            <w:vAlign w:val="center"/>
          </w:tcPr>
          <w:p w14:paraId="0EAD5FB0" w14:textId="77777777" w:rsidR="0090048F" w:rsidRPr="00E7379C" w:rsidRDefault="0090048F" w:rsidP="00CC7444">
            <w:pPr>
              <w:spacing w:before="100" w:beforeAutospacing="1" w:after="100" w:afterAutospacing="1"/>
              <w:rPr>
                <w:sz w:val="18"/>
                <w:szCs w:val="18"/>
              </w:rPr>
            </w:pPr>
          </w:p>
        </w:tc>
        <w:tc>
          <w:tcPr>
            <w:tcW w:w="522" w:type="pct"/>
            <w:vAlign w:val="center"/>
          </w:tcPr>
          <w:p w14:paraId="2C3CAAB8" w14:textId="77777777" w:rsidR="0090048F" w:rsidRPr="00E7379C" w:rsidRDefault="0090048F" w:rsidP="00CC7444">
            <w:pPr>
              <w:spacing w:before="100" w:beforeAutospacing="1" w:after="100" w:afterAutospacing="1"/>
              <w:rPr>
                <w:sz w:val="18"/>
                <w:szCs w:val="18"/>
              </w:rPr>
            </w:pPr>
          </w:p>
        </w:tc>
        <w:tc>
          <w:tcPr>
            <w:tcW w:w="454" w:type="pct"/>
          </w:tcPr>
          <w:p w14:paraId="17427414" w14:textId="77777777" w:rsidR="0090048F" w:rsidRPr="00E7379C" w:rsidRDefault="0090048F" w:rsidP="00CC7444">
            <w:pPr>
              <w:spacing w:before="100" w:beforeAutospacing="1" w:after="100" w:afterAutospacing="1"/>
              <w:rPr>
                <w:sz w:val="18"/>
                <w:szCs w:val="18"/>
              </w:rPr>
            </w:pPr>
          </w:p>
        </w:tc>
        <w:tc>
          <w:tcPr>
            <w:tcW w:w="463" w:type="pct"/>
          </w:tcPr>
          <w:p w14:paraId="2E6E2F22" w14:textId="4548DC91" w:rsidR="0090048F" w:rsidRPr="00E7379C" w:rsidRDefault="0090048F" w:rsidP="00CC7444">
            <w:pPr>
              <w:spacing w:before="100" w:beforeAutospacing="1" w:after="100" w:afterAutospacing="1"/>
              <w:rPr>
                <w:sz w:val="18"/>
                <w:szCs w:val="18"/>
              </w:rPr>
            </w:pPr>
          </w:p>
        </w:tc>
      </w:tr>
      <w:tr w:rsidR="0090048F" w:rsidRPr="00E7379C" w14:paraId="578F2F0A"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7805E29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25</w:t>
            </w:r>
          </w:p>
        </w:tc>
        <w:tc>
          <w:tcPr>
            <w:tcW w:w="1045" w:type="pct"/>
            <w:tcBorders>
              <w:top w:val="nil"/>
              <w:left w:val="nil"/>
              <w:bottom w:val="single" w:sz="4" w:space="0" w:color="auto"/>
              <w:right w:val="single" w:sz="4" w:space="0" w:color="auto"/>
            </w:tcBorders>
            <w:shd w:val="clear" w:color="auto" w:fill="auto"/>
            <w:vAlign w:val="center"/>
          </w:tcPr>
          <w:p w14:paraId="14D3BE3D" w14:textId="77777777" w:rsidR="0090048F" w:rsidRPr="003A661C" w:rsidRDefault="0090048F" w:rsidP="00CC7444">
            <w:pPr>
              <w:spacing w:before="100" w:beforeAutospacing="1" w:after="100" w:afterAutospacing="1"/>
              <w:jc w:val="left"/>
              <w:rPr>
                <w:sz w:val="16"/>
                <w:szCs w:val="16"/>
              </w:rPr>
            </w:pPr>
            <w:r w:rsidRPr="003A661C">
              <w:rPr>
                <w:rFonts w:ascii="Calibri" w:hAnsi="Calibri" w:cs="Calibri"/>
                <w:sz w:val="16"/>
                <w:szCs w:val="16"/>
              </w:rPr>
              <w:t>Viva Insights Sub Per User</w:t>
            </w:r>
          </w:p>
        </w:tc>
        <w:tc>
          <w:tcPr>
            <w:tcW w:w="541" w:type="pct"/>
            <w:tcBorders>
              <w:bottom w:val="single" w:sz="4" w:space="0" w:color="auto"/>
            </w:tcBorders>
            <w:vAlign w:val="center"/>
          </w:tcPr>
          <w:p w14:paraId="20030233"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GWZ-00030</w:t>
            </w:r>
          </w:p>
        </w:tc>
        <w:tc>
          <w:tcPr>
            <w:tcW w:w="403" w:type="pct"/>
            <w:tcBorders>
              <w:top w:val="nil"/>
              <w:left w:val="nil"/>
              <w:bottom w:val="single" w:sz="4" w:space="0" w:color="auto"/>
              <w:right w:val="single" w:sz="4" w:space="0" w:color="auto"/>
            </w:tcBorders>
            <w:shd w:val="clear" w:color="auto" w:fill="auto"/>
            <w:vAlign w:val="center"/>
          </w:tcPr>
          <w:p w14:paraId="2E781C0B"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2.000</w:t>
            </w:r>
          </w:p>
        </w:tc>
        <w:tc>
          <w:tcPr>
            <w:tcW w:w="447" w:type="pct"/>
            <w:tcBorders>
              <w:bottom w:val="single" w:sz="4" w:space="0" w:color="auto"/>
            </w:tcBorders>
            <w:vAlign w:val="center"/>
          </w:tcPr>
          <w:p w14:paraId="50D8B0B4" w14:textId="77777777" w:rsidR="0090048F" w:rsidRPr="00E7379C" w:rsidRDefault="0090048F" w:rsidP="00CC7444">
            <w:pPr>
              <w:spacing w:before="100" w:beforeAutospacing="1" w:after="100" w:afterAutospacing="1"/>
              <w:rPr>
                <w:sz w:val="18"/>
                <w:szCs w:val="18"/>
              </w:rPr>
            </w:pPr>
          </w:p>
        </w:tc>
        <w:tc>
          <w:tcPr>
            <w:tcW w:w="463" w:type="pct"/>
            <w:vAlign w:val="center"/>
          </w:tcPr>
          <w:p w14:paraId="23FFDA03" w14:textId="77777777" w:rsidR="0090048F" w:rsidRPr="00E7379C" w:rsidRDefault="0090048F" w:rsidP="00CC7444">
            <w:pPr>
              <w:spacing w:before="100" w:beforeAutospacing="1" w:after="100" w:afterAutospacing="1"/>
              <w:rPr>
                <w:sz w:val="18"/>
                <w:szCs w:val="18"/>
              </w:rPr>
            </w:pPr>
          </w:p>
        </w:tc>
        <w:tc>
          <w:tcPr>
            <w:tcW w:w="454" w:type="pct"/>
            <w:vAlign w:val="center"/>
          </w:tcPr>
          <w:p w14:paraId="295B58CB" w14:textId="77777777" w:rsidR="0090048F" w:rsidRPr="00E7379C" w:rsidRDefault="0090048F" w:rsidP="00CC7444">
            <w:pPr>
              <w:spacing w:before="100" w:beforeAutospacing="1" w:after="100" w:afterAutospacing="1"/>
              <w:rPr>
                <w:sz w:val="18"/>
                <w:szCs w:val="18"/>
              </w:rPr>
            </w:pPr>
          </w:p>
        </w:tc>
        <w:tc>
          <w:tcPr>
            <w:tcW w:w="522" w:type="pct"/>
            <w:vAlign w:val="center"/>
          </w:tcPr>
          <w:p w14:paraId="306A23F6" w14:textId="77777777" w:rsidR="0090048F" w:rsidRPr="00E7379C" w:rsidRDefault="0090048F" w:rsidP="00CC7444">
            <w:pPr>
              <w:spacing w:before="100" w:beforeAutospacing="1" w:after="100" w:afterAutospacing="1"/>
              <w:rPr>
                <w:sz w:val="18"/>
                <w:szCs w:val="18"/>
              </w:rPr>
            </w:pPr>
          </w:p>
        </w:tc>
        <w:tc>
          <w:tcPr>
            <w:tcW w:w="454" w:type="pct"/>
          </w:tcPr>
          <w:p w14:paraId="26C03EAB" w14:textId="77777777" w:rsidR="0090048F" w:rsidRPr="00E7379C" w:rsidRDefault="0090048F" w:rsidP="00CC7444">
            <w:pPr>
              <w:spacing w:before="100" w:beforeAutospacing="1" w:after="100" w:afterAutospacing="1"/>
              <w:rPr>
                <w:sz w:val="18"/>
                <w:szCs w:val="18"/>
              </w:rPr>
            </w:pPr>
          </w:p>
        </w:tc>
        <w:tc>
          <w:tcPr>
            <w:tcW w:w="463" w:type="pct"/>
          </w:tcPr>
          <w:p w14:paraId="72F26164" w14:textId="6B6BEF17" w:rsidR="0090048F" w:rsidRPr="00E7379C" w:rsidRDefault="0090048F" w:rsidP="00CC7444">
            <w:pPr>
              <w:spacing w:before="100" w:beforeAutospacing="1" w:after="100" w:afterAutospacing="1"/>
              <w:rPr>
                <w:sz w:val="18"/>
                <w:szCs w:val="18"/>
              </w:rPr>
            </w:pPr>
          </w:p>
        </w:tc>
      </w:tr>
      <w:tr w:rsidR="0090048F" w:rsidRPr="00E7379C" w14:paraId="63729C98"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2B0C7A43"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26</w:t>
            </w:r>
          </w:p>
        </w:tc>
        <w:tc>
          <w:tcPr>
            <w:tcW w:w="1045" w:type="pct"/>
            <w:tcBorders>
              <w:top w:val="nil"/>
              <w:left w:val="nil"/>
              <w:bottom w:val="single" w:sz="4" w:space="0" w:color="auto"/>
              <w:right w:val="single" w:sz="4" w:space="0" w:color="auto"/>
            </w:tcBorders>
            <w:shd w:val="clear" w:color="auto" w:fill="auto"/>
            <w:vAlign w:val="center"/>
          </w:tcPr>
          <w:p w14:paraId="18BB17D6" w14:textId="77777777" w:rsidR="0090048F" w:rsidRPr="003A661C" w:rsidRDefault="0090048F" w:rsidP="00CC7444">
            <w:pPr>
              <w:spacing w:before="100" w:beforeAutospacing="1" w:after="100" w:afterAutospacing="1"/>
              <w:jc w:val="left"/>
              <w:rPr>
                <w:sz w:val="16"/>
                <w:szCs w:val="16"/>
                <w:lang w:val="it-IT"/>
              </w:rPr>
            </w:pPr>
            <w:r w:rsidRPr="003A661C">
              <w:rPr>
                <w:rFonts w:ascii="Calibri" w:hAnsi="Calibri" w:cs="Calibri"/>
                <w:sz w:val="16"/>
                <w:szCs w:val="16"/>
                <w:lang w:val="it-IT"/>
              </w:rPr>
              <w:t>Visio P2 Sub Per User</w:t>
            </w:r>
          </w:p>
        </w:tc>
        <w:tc>
          <w:tcPr>
            <w:tcW w:w="541" w:type="pct"/>
            <w:tcBorders>
              <w:bottom w:val="single" w:sz="4" w:space="0" w:color="auto"/>
            </w:tcBorders>
            <w:vAlign w:val="center"/>
          </w:tcPr>
          <w:p w14:paraId="54BE8746"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N9U-00002</w:t>
            </w:r>
          </w:p>
        </w:tc>
        <w:tc>
          <w:tcPr>
            <w:tcW w:w="403" w:type="pct"/>
            <w:tcBorders>
              <w:top w:val="nil"/>
              <w:left w:val="nil"/>
              <w:bottom w:val="single" w:sz="4" w:space="0" w:color="auto"/>
              <w:right w:val="single" w:sz="4" w:space="0" w:color="auto"/>
            </w:tcBorders>
            <w:shd w:val="clear" w:color="auto" w:fill="auto"/>
            <w:vAlign w:val="center"/>
          </w:tcPr>
          <w:p w14:paraId="2C585861"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115</w:t>
            </w:r>
          </w:p>
        </w:tc>
        <w:tc>
          <w:tcPr>
            <w:tcW w:w="447" w:type="pct"/>
            <w:tcBorders>
              <w:bottom w:val="single" w:sz="4" w:space="0" w:color="auto"/>
            </w:tcBorders>
            <w:vAlign w:val="center"/>
          </w:tcPr>
          <w:p w14:paraId="544353CF" w14:textId="77777777" w:rsidR="0090048F" w:rsidRPr="00E7379C" w:rsidRDefault="0090048F" w:rsidP="00CC7444">
            <w:pPr>
              <w:spacing w:before="100" w:beforeAutospacing="1" w:after="100" w:afterAutospacing="1"/>
              <w:rPr>
                <w:sz w:val="18"/>
                <w:szCs w:val="18"/>
              </w:rPr>
            </w:pPr>
          </w:p>
        </w:tc>
        <w:tc>
          <w:tcPr>
            <w:tcW w:w="463" w:type="pct"/>
            <w:vAlign w:val="center"/>
          </w:tcPr>
          <w:p w14:paraId="35F30C7C" w14:textId="77777777" w:rsidR="0090048F" w:rsidRPr="00E7379C" w:rsidRDefault="0090048F" w:rsidP="00CC7444">
            <w:pPr>
              <w:spacing w:before="100" w:beforeAutospacing="1" w:after="100" w:afterAutospacing="1"/>
              <w:rPr>
                <w:sz w:val="18"/>
                <w:szCs w:val="18"/>
              </w:rPr>
            </w:pPr>
          </w:p>
        </w:tc>
        <w:tc>
          <w:tcPr>
            <w:tcW w:w="454" w:type="pct"/>
            <w:vAlign w:val="center"/>
          </w:tcPr>
          <w:p w14:paraId="4832B42F" w14:textId="77777777" w:rsidR="0090048F" w:rsidRPr="00E7379C" w:rsidRDefault="0090048F" w:rsidP="00CC7444">
            <w:pPr>
              <w:spacing w:before="100" w:beforeAutospacing="1" w:after="100" w:afterAutospacing="1"/>
              <w:rPr>
                <w:sz w:val="18"/>
                <w:szCs w:val="18"/>
              </w:rPr>
            </w:pPr>
          </w:p>
        </w:tc>
        <w:tc>
          <w:tcPr>
            <w:tcW w:w="522" w:type="pct"/>
            <w:vAlign w:val="center"/>
          </w:tcPr>
          <w:p w14:paraId="5C373F52" w14:textId="77777777" w:rsidR="0090048F" w:rsidRPr="00E7379C" w:rsidRDefault="0090048F" w:rsidP="00CC7444">
            <w:pPr>
              <w:spacing w:before="100" w:beforeAutospacing="1" w:after="100" w:afterAutospacing="1"/>
              <w:rPr>
                <w:sz w:val="18"/>
                <w:szCs w:val="18"/>
              </w:rPr>
            </w:pPr>
          </w:p>
        </w:tc>
        <w:tc>
          <w:tcPr>
            <w:tcW w:w="454" w:type="pct"/>
          </w:tcPr>
          <w:p w14:paraId="458B8F15" w14:textId="77777777" w:rsidR="0090048F" w:rsidRPr="00E7379C" w:rsidRDefault="0090048F" w:rsidP="00CC7444">
            <w:pPr>
              <w:spacing w:before="100" w:beforeAutospacing="1" w:after="100" w:afterAutospacing="1"/>
              <w:rPr>
                <w:sz w:val="18"/>
                <w:szCs w:val="18"/>
              </w:rPr>
            </w:pPr>
          </w:p>
        </w:tc>
        <w:tc>
          <w:tcPr>
            <w:tcW w:w="463" w:type="pct"/>
          </w:tcPr>
          <w:p w14:paraId="4E851B3C" w14:textId="3830DC98" w:rsidR="0090048F" w:rsidRPr="00E7379C" w:rsidRDefault="0090048F" w:rsidP="00CC7444">
            <w:pPr>
              <w:spacing w:before="100" w:beforeAutospacing="1" w:after="100" w:afterAutospacing="1"/>
              <w:rPr>
                <w:sz w:val="18"/>
                <w:szCs w:val="18"/>
              </w:rPr>
            </w:pPr>
          </w:p>
        </w:tc>
      </w:tr>
      <w:tr w:rsidR="0090048F" w:rsidRPr="00E7379C" w14:paraId="6A5CC178"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3EEE5E37"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lastRenderedPageBreak/>
              <w:t>27</w:t>
            </w:r>
          </w:p>
        </w:tc>
        <w:tc>
          <w:tcPr>
            <w:tcW w:w="1045" w:type="pct"/>
            <w:tcBorders>
              <w:top w:val="nil"/>
              <w:left w:val="nil"/>
              <w:bottom w:val="single" w:sz="4" w:space="0" w:color="auto"/>
              <w:right w:val="single" w:sz="4" w:space="0" w:color="auto"/>
            </w:tcBorders>
            <w:shd w:val="clear" w:color="auto" w:fill="auto"/>
            <w:vAlign w:val="center"/>
          </w:tcPr>
          <w:p w14:paraId="59A14C81" w14:textId="77777777" w:rsidR="0090048F" w:rsidRPr="003A661C" w:rsidRDefault="0090048F" w:rsidP="00CC7444">
            <w:pPr>
              <w:spacing w:before="100" w:beforeAutospacing="1" w:after="100" w:afterAutospacing="1"/>
              <w:jc w:val="left"/>
              <w:rPr>
                <w:sz w:val="16"/>
                <w:szCs w:val="16"/>
              </w:rPr>
            </w:pPr>
            <w:r w:rsidRPr="003A661C">
              <w:rPr>
                <w:rFonts w:ascii="Calibri" w:hAnsi="Calibri" w:cs="Calibri"/>
                <w:sz w:val="16"/>
                <w:szCs w:val="16"/>
              </w:rPr>
              <w:t>Exchange Online P1 Sub Per User</w:t>
            </w:r>
          </w:p>
        </w:tc>
        <w:tc>
          <w:tcPr>
            <w:tcW w:w="541" w:type="pct"/>
            <w:tcBorders>
              <w:bottom w:val="single" w:sz="4" w:space="0" w:color="auto"/>
            </w:tcBorders>
            <w:vAlign w:val="center"/>
          </w:tcPr>
          <w:p w14:paraId="67A93353"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TRA-00047</w:t>
            </w:r>
          </w:p>
        </w:tc>
        <w:tc>
          <w:tcPr>
            <w:tcW w:w="403" w:type="pct"/>
            <w:tcBorders>
              <w:top w:val="nil"/>
              <w:left w:val="nil"/>
              <w:bottom w:val="single" w:sz="4" w:space="0" w:color="auto"/>
              <w:right w:val="single" w:sz="4" w:space="0" w:color="auto"/>
            </w:tcBorders>
            <w:shd w:val="clear" w:color="auto" w:fill="auto"/>
            <w:vAlign w:val="center"/>
          </w:tcPr>
          <w:p w14:paraId="6122E871"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300</w:t>
            </w:r>
          </w:p>
        </w:tc>
        <w:tc>
          <w:tcPr>
            <w:tcW w:w="447" w:type="pct"/>
            <w:tcBorders>
              <w:bottom w:val="single" w:sz="4" w:space="0" w:color="auto"/>
            </w:tcBorders>
            <w:vAlign w:val="center"/>
          </w:tcPr>
          <w:p w14:paraId="133C2978" w14:textId="77777777" w:rsidR="0090048F" w:rsidRPr="00E7379C" w:rsidRDefault="0090048F" w:rsidP="00CC7444">
            <w:pPr>
              <w:spacing w:before="100" w:beforeAutospacing="1" w:after="100" w:afterAutospacing="1"/>
              <w:rPr>
                <w:sz w:val="18"/>
                <w:szCs w:val="18"/>
              </w:rPr>
            </w:pPr>
          </w:p>
        </w:tc>
        <w:tc>
          <w:tcPr>
            <w:tcW w:w="463" w:type="pct"/>
            <w:vAlign w:val="center"/>
          </w:tcPr>
          <w:p w14:paraId="060FA216" w14:textId="77777777" w:rsidR="0090048F" w:rsidRPr="00E7379C" w:rsidRDefault="0090048F" w:rsidP="00CC7444">
            <w:pPr>
              <w:spacing w:before="100" w:beforeAutospacing="1" w:after="100" w:afterAutospacing="1"/>
              <w:rPr>
                <w:sz w:val="18"/>
                <w:szCs w:val="18"/>
              </w:rPr>
            </w:pPr>
          </w:p>
        </w:tc>
        <w:tc>
          <w:tcPr>
            <w:tcW w:w="454" w:type="pct"/>
            <w:vAlign w:val="center"/>
          </w:tcPr>
          <w:p w14:paraId="20C9D007" w14:textId="77777777" w:rsidR="0090048F" w:rsidRPr="00E7379C" w:rsidRDefault="0090048F" w:rsidP="00CC7444">
            <w:pPr>
              <w:spacing w:before="100" w:beforeAutospacing="1" w:after="100" w:afterAutospacing="1"/>
              <w:rPr>
                <w:sz w:val="18"/>
                <w:szCs w:val="18"/>
              </w:rPr>
            </w:pPr>
          </w:p>
        </w:tc>
        <w:tc>
          <w:tcPr>
            <w:tcW w:w="522" w:type="pct"/>
            <w:vAlign w:val="center"/>
          </w:tcPr>
          <w:p w14:paraId="793E728F" w14:textId="77777777" w:rsidR="0090048F" w:rsidRPr="00E7379C" w:rsidRDefault="0090048F" w:rsidP="00CC7444">
            <w:pPr>
              <w:spacing w:before="100" w:beforeAutospacing="1" w:after="100" w:afterAutospacing="1"/>
              <w:rPr>
                <w:sz w:val="18"/>
                <w:szCs w:val="18"/>
              </w:rPr>
            </w:pPr>
          </w:p>
        </w:tc>
        <w:tc>
          <w:tcPr>
            <w:tcW w:w="454" w:type="pct"/>
          </w:tcPr>
          <w:p w14:paraId="22288BB4" w14:textId="77777777" w:rsidR="0090048F" w:rsidRPr="00E7379C" w:rsidRDefault="0090048F" w:rsidP="00CC7444">
            <w:pPr>
              <w:spacing w:before="100" w:beforeAutospacing="1" w:after="100" w:afterAutospacing="1"/>
              <w:rPr>
                <w:sz w:val="18"/>
                <w:szCs w:val="18"/>
              </w:rPr>
            </w:pPr>
          </w:p>
        </w:tc>
        <w:tc>
          <w:tcPr>
            <w:tcW w:w="463" w:type="pct"/>
          </w:tcPr>
          <w:p w14:paraId="6BBDC5DE" w14:textId="15FCE6A2" w:rsidR="0090048F" w:rsidRPr="00E7379C" w:rsidRDefault="0090048F" w:rsidP="00CC7444">
            <w:pPr>
              <w:spacing w:before="100" w:beforeAutospacing="1" w:after="100" w:afterAutospacing="1"/>
              <w:rPr>
                <w:sz w:val="18"/>
                <w:szCs w:val="18"/>
              </w:rPr>
            </w:pPr>
          </w:p>
        </w:tc>
      </w:tr>
      <w:tr w:rsidR="0090048F" w:rsidRPr="00E7379C" w14:paraId="7EC43C90"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0377011F"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28</w:t>
            </w:r>
          </w:p>
        </w:tc>
        <w:tc>
          <w:tcPr>
            <w:tcW w:w="1045" w:type="pct"/>
            <w:tcBorders>
              <w:top w:val="nil"/>
              <w:left w:val="nil"/>
              <w:bottom w:val="single" w:sz="4" w:space="0" w:color="auto"/>
              <w:right w:val="single" w:sz="4" w:space="0" w:color="auto"/>
            </w:tcBorders>
            <w:shd w:val="clear" w:color="auto" w:fill="auto"/>
            <w:vAlign w:val="center"/>
          </w:tcPr>
          <w:p w14:paraId="0772C4A7" w14:textId="77777777" w:rsidR="0090048F" w:rsidRPr="003A661C" w:rsidRDefault="0090048F" w:rsidP="00CC7444">
            <w:pPr>
              <w:spacing w:before="100" w:beforeAutospacing="1" w:after="100" w:afterAutospacing="1"/>
              <w:jc w:val="left"/>
              <w:rPr>
                <w:sz w:val="16"/>
                <w:szCs w:val="16"/>
                <w:lang w:val="el-GR"/>
              </w:rPr>
            </w:pPr>
            <w:r w:rsidRPr="003A661C">
              <w:rPr>
                <w:rFonts w:ascii="Calibri" w:hAnsi="Calibri" w:cs="Calibri"/>
                <w:color w:val="000000"/>
                <w:sz w:val="16"/>
                <w:szCs w:val="16"/>
              </w:rPr>
              <w:t>Office Standard ALng LSA</w:t>
            </w:r>
          </w:p>
        </w:tc>
        <w:tc>
          <w:tcPr>
            <w:tcW w:w="541" w:type="pct"/>
            <w:tcBorders>
              <w:bottom w:val="single" w:sz="4" w:space="0" w:color="auto"/>
            </w:tcBorders>
            <w:vAlign w:val="center"/>
          </w:tcPr>
          <w:p w14:paraId="60D11782" w14:textId="77777777" w:rsidR="0090048F" w:rsidRPr="003A661C" w:rsidRDefault="0090048F" w:rsidP="00CC7444">
            <w:pPr>
              <w:spacing w:before="100" w:beforeAutospacing="1" w:after="100" w:afterAutospacing="1"/>
              <w:rPr>
                <w:sz w:val="16"/>
                <w:szCs w:val="16"/>
                <w:lang w:val="el-GR"/>
              </w:rPr>
            </w:pPr>
            <w:r w:rsidRPr="003A661C">
              <w:rPr>
                <w:rFonts w:ascii="Calibri" w:hAnsi="Calibri" w:cs="Calibri"/>
                <w:color w:val="000000"/>
                <w:sz w:val="16"/>
                <w:szCs w:val="16"/>
              </w:rPr>
              <w:t>021-05331</w:t>
            </w:r>
          </w:p>
        </w:tc>
        <w:tc>
          <w:tcPr>
            <w:tcW w:w="403" w:type="pct"/>
            <w:tcBorders>
              <w:top w:val="nil"/>
              <w:left w:val="nil"/>
              <w:bottom w:val="single" w:sz="4" w:space="0" w:color="auto"/>
              <w:right w:val="single" w:sz="4" w:space="0" w:color="auto"/>
            </w:tcBorders>
            <w:shd w:val="clear" w:color="auto" w:fill="auto"/>
            <w:vAlign w:val="center"/>
          </w:tcPr>
          <w:p w14:paraId="507FC8A4"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1.000</w:t>
            </w:r>
          </w:p>
        </w:tc>
        <w:tc>
          <w:tcPr>
            <w:tcW w:w="447" w:type="pct"/>
            <w:tcBorders>
              <w:bottom w:val="single" w:sz="4" w:space="0" w:color="auto"/>
            </w:tcBorders>
            <w:vAlign w:val="center"/>
          </w:tcPr>
          <w:p w14:paraId="5141236E" w14:textId="77777777" w:rsidR="0090048F" w:rsidRPr="00E7379C" w:rsidRDefault="0090048F" w:rsidP="00CC7444">
            <w:pPr>
              <w:spacing w:before="100" w:beforeAutospacing="1" w:after="100" w:afterAutospacing="1"/>
              <w:rPr>
                <w:sz w:val="18"/>
                <w:szCs w:val="18"/>
              </w:rPr>
            </w:pPr>
          </w:p>
        </w:tc>
        <w:tc>
          <w:tcPr>
            <w:tcW w:w="463" w:type="pct"/>
            <w:vAlign w:val="center"/>
          </w:tcPr>
          <w:p w14:paraId="4AF9035C" w14:textId="77777777" w:rsidR="0090048F" w:rsidRPr="00E7379C" w:rsidRDefault="0090048F" w:rsidP="00CC7444">
            <w:pPr>
              <w:spacing w:before="100" w:beforeAutospacing="1" w:after="100" w:afterAutospacing="1"/>
              <w:rPr>
                <w:sz w:val="18"/>
                <w:szCs w:val="18"/>
              </w:rPr>
            </w:pPr>
          </w:p>
        </w:tc>
        <w:tc>
          <w:tcPr>
            <w:tcW w:w="454" w:type="pct"/>
            <w:vAlign w:val="center"/>
          </w:tcPr>
          <w:p w14:paraId="4E02B670" w14:textId="77777777" w:rsidR="0090048F" w:rsidRPr="00E7379C" w:rsidRDefault="0090048F" w:rsidP="00CC7444">
            <w:pPr>
              <w:spacing w:before="100" w:beforeAutospacing="1" w:after="100" w:afterAutospacing="1"/>
              <w:rPr>
                <w:sz w:val="18"/>
                <w:szCs w:val="18"/>
              </w:rPr>
            </w:pPr>
          </w:p>
        </w:tc>
        <w:tc>
          <w:tcPr>
            <w:tcW w:w="522" w:type="pct"/>
            <w:vAlign w:val="center"/>
          </w:tcPr>
          <w:p w14:paraId="591DD49B" w14:textId="77777777" w:rsidR="0090048F" w:rsidRPr="00E7379C" w:rsidRDefault="0090048F" w:rsidP="00CC7444">
            <w:pPr>
              <w:spacing w:before="100" w:beforeAutospacing="1" w:after="100" w:afterAutospacing="1"/>
              <w:rPr>
                <w:sz w:val="18"/>
                <w:szCs w:val="18"/>
              </w:rPr>
            </w:pPr>
          </w:p>
        </w:tc>
        <w:tc>
          <w:tcPr>
            <w:tcW w:w="454" w:type="pct"/>
          </w:tcPr>
          <w:p w14:paraId="515A37E8" w14:textId="77777777" w:rsidR="0090048F" w:rsidRPr="00E7379C" w:rsidRDefault="0090048F" w:rsidP="00CC7444">
            <w:pPr>
              <w:spacing w:before="100" w:beforeAutospacing="1" w:after="100" w:afterAutospacing="1"/>
              <w:rPr>
                <w:sz w:val="18"/>
                <w:szCs w:val="18"/>
              </w:rPr>
            </w:pPr>
          </w:p>
        </w:tc>
        <w:tc>
          <w:tcPr>
            <w:tcW w:w="463" w:type="pct"/>
          </w:tcPr>
          <w:p w14:paraId="68722A0E" w14:textId="08842A5F" w:rsidR="0090048F" w:rsidRPr="00E7379C" w:rsidRDefault="0090048F" w:rsidP="00CC7444">
            <w:pPr>
              <w:spacing w:before="100" w:beforeAutospacing="1" w:after="100" w:afterAutospacing="1"/>
              <w:rPr>
                <w:sz w:val="18"/>
                <w:szCs w:val="18"/>
              </w:rPr>
            </w:pPr>
          </w:p>
        </w:tc>
      </w:tr>
      <w:tr w:rsidR="0090048F" w:rsidRPr="00E7379C" w14:paraId="23C2CA3B"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9546C94"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29</w:t>
            </w:r>
          </w:p>
        </w:tc>
        <w:tc>
          <w:tcPr>
            <w:tcW w:w="1045" w:type="pct"/>
            <w:tcBorders>
              <w:top w:val="nil"/>
              <w:left w:val="nil"/>
              <w:bottom w:val="single" w:sz="4" w:space="0" w:color="auto"/>
              <w:right w:val="single" w:sz="4" w:space="0" w:color="auto"/>
            </w:tcBorders>
            <w:shd w:val="clear" w:color="auto" w:fill="auto"/>
            <w:vAlign w:val="center"/>
          </w:tcPr>
          <w:p w14:paraId="46D644CE"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Win Server DC Core ALng LSA 2L</w:t>
            </w:r>
          </w:p>
        </w:tc>
        <w:tc>
          <w:tcPr>
            <w:tcW w:w="541" w:type="pct"/>
            <w:tcBorders>
              <w:bottom w:val="single" w:sz="4" w:space="0" w:color="auto"/>
            </w:tcBorders>
            <w:vAlign w:val="center"/>
          </w:tcPr>
          <w:p w14:paraId="0004AED4"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9EA-00039</w:t>
            </w:r>
          </w:p>
        </w:tc>
        <w:tc>
          <w:tcPr>
            <w:tcW w:w="403" w:type="pct"/>
            <w:tcBorders>
              <w:top w:val="nil"/>
              <w:left w:val="nil"/>
              <w:bottom w:val="single" w:sz="4" w:space="0" w:color="auto"/>
              <w:right w:val="single" w:sz="4" w:space="0" w:color="auto"/>
            </w:tcBorders>
            <w:shd w:val="clear" w:color="auto" w:fill="auto"/>
            <w:vAlign w:val="center"/>
          </w:tcPr>
          <w:p w14:paraId="4EB3A8DF"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560</w:t>
            </w:r>
          </w:p>
        </w:tc>
        <w:tc>
          <w:tcPr>
            <w:tcW w:w="447" w:type="pct"/>
            <w:tcBorders>
              <w:bottom w:val="single" w:sz="4" w:space="0" w:color="auto"/>
            </w:tcBorders>
            <w:vAlign w:val="center"/>
          </w:tcPr>
          <w:p w14:paraId="5D625325" w14:textId="77777777" w:rsidR="0090048F" w:rsidRPr="00E7379C" w:rsidRDefault="0090048F" w:rsidP="00CC7444">
            <w:pPr>
              <w:spacing w:before="100" w:beforeAutospacing="1" w:after="100" w:afterAutospacing="1"/>
              <w:rPr>
                <w:sz w:val="18"/>
                <w:szCs w:val="18"/>
              </w:rPr>
            </w:pPr>
          </w:p>
        </w:tc>
        <w:tc>
          <w:tcPr>
            <w:tcW w:w="463" w:type="pct"/>
            <w:vAlign w:val="center"/>
          </w:tcPr>
          <w:p w14:paraId="201C9BDE" w14:textId="77777777" w:rsidR="0090048F" w:rsidRPr="00E7379C" w:rsidRDefault="0090048F" w:rsidP="00CC7444">
            <w:pPr>
              <w:spacing w:before="100" w:beforeAutospacing="1" w:after="100" w:afterAutospacing="1"/>
              <w:rPr>
                <w:sz w:val="18"/>
                <w:szCs w:val="18"/>
              </w:rPr>
            </w:pPr>
          </w:p>
        </w:tc>
        <w:tc>
          <w:tcPr>
            <w:tcW w:w="454" w:type="pct"/>
            <w:vAlign w:val="center"/>
          </w:tcPr>
          <w:p w14:paraId="04945CEF" w14:textId="77777777" w:rsidR="0090048F" w:rsidRPr="00E7379C" w:rsidRDefault="0090048F" w:rsidP="00CC7444">
            <w:pPr>
              <w:spacing w:before="100" w:beforeAutospacing="1" w:after="100" w:afterAutospacing="1"/>
              <w:rPr>
                <w:sz w:val="18"/>
                <w:szCs w:val="18"/>
              </w:rPr>
            </w:pPr>
          </w:p>
        </w:tc>
        <w:tc>
          <w:tcPr>
            <w:tcW w:w="522" w:type="pct"/>
            <w:vAlign w:val="center"/>
          </w:tcPr>
          <w:p w14:paraId="4ABDE2AA" w14:textId="77777777" w:rsidR="0090048F" w:rsidRPr="00E7379C" w:rsidRDefault="0090048F" w:rsidP="00CC7444">
            <w:pPr>
              <w:spacing w:before="100" w:beforeAutospacing="1" w:after="100" w:afterAutospacing="1"/>
              <w:rPr>
                <w:sz w:val="18"/>
                <w:szCs w:val="18"/>
              </w:rPr>
            </w:pPr>
          </w:p>
        </w:tc>
        <w:tc>
          <w:tcPr>
            <w:tcW w:w="454" w:type="pct"/>
          </w:tcPr>
          <w:p w14:paraId="110B42E2" w14:textId="77777777" w:rsidR="0090048F" w:rsidRPr="00E7379C" w:rsidRDefault="0090048F" w:rsidP="00CC7444">
            <w:pPr>
              <w:spacing w:before="100" w:beforeAutospacing="1" w:after="100" w:afterAutospacing="1"/>
              <w:rPr>
                <w:sz w:val="18"/>
                <w:szCs w:val="18"/>
              </w:rPr>
            </w:pPr>
          </w:p>
        </w:tc>
        <w:tc>
          <w:tcPr>
            <w:tcW w:w="463" w:type="pct"/>
          </w:tcPr>
          <w:p w14:paraId="71AD632E" w14:textId="0D1F9E5E" w:rsidR="0090048F" w:rsidRPr="00E7379C" w:rsidRDefault="0090048F" w:rsidP="00CC7444">
            <w:pPr>
              <w:spacing w:before="100" w:beforeAutospacing="1" w:after="100" w:afterAutospacing="1"/>
              <w:rPr>
                <w:sz w:val="18"/>
                <w:szCs w:val="18"/>
              </w:rPr>
            </w:pPr>
          </w:p>
        </w:tc>
      </w:tr>
      <w:tr w:rsidR="0090048F" w:rsidRPr="00E7379C" w14:paraId="198F41ED"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02D51048"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30</w:t>
            </w:r>
          </w:p>
        </w:tc>
        <w:tc>
          <w:tcPr>
            <w:tcW w:w="1045" w:type="pct"/>
            <w:tcBorders>
              <w:top w:val="nil"/>
              <w:left w:val="nil"/>
              <w:bottom w:val="single" w:sz="4" w:space="0" w:color="auto"/>
              <w:right w:val="single" w:sz="4" w:space="0" w:color="auto"/>
            </w:tcBorders>
            <w:shd w:val="clear" w:color="auto" w:fill="auto"/>
            <w:vAlign w:val="center"/>
          </w:tcPr>
          <w:p w14:paraId="42DE3B46"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Win Server Standard Core ALng LSA 2L</w:t>
            </w:r>
          </w:p>
        </w:tc>
        <w:tc>
          <w:tcPr>
            <w:tcW w:w="541" w:type="pct"/>
            <w:tcBorders>
              <w:bottom w:val="single" w:sz="4" w:space="0" w:color="auto"/>
            </w:tcBorders>
            <w:vAlign w:val="center"/>
          </w:tcPr>
          <w:p w14:paraId="022ADADD"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9EM-00562</w:t>
            </w:r>
          </w:p>
        </w:tc>
        <w:tc>
          <w:tcPr>
            <w:tcW w:w="403" w:type="pct"/>
            <w:tcBorders>
              <w:top w:val="nil"/>
              <w:left w:val="nil"/>
              <w:bottom w:val="single" w:sz="4" w:space="0" w:color="auto"/>
              <w:right w:val="single" w:sz="4" w:space="0" w:color="auto"/>
            </w:tcBorders>
            <w:shd w:val="clear" w:color="auto" w:fill="auto"/>
            <w:vAlign w:val="center"/>
          </w:tcPr>
          <w:p w14:paraId="411B0662"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2000</w:t>
            </w:r>
          </w:p>
        </w:tc>
        <w:tc>
          <w:tcPr>
            <w:tcW w:w="447" w:type="pct"/>
            <w:tcBorders>
              <w:bottom w:val="single" w:sz="4" w:space="0" w:color="auto"/>
            </w:tcBorders>
            <w:vAlign w:val="center"/>
          </w:tcPr>
          <w:p w14:paraId="44D0BCFD" w14:textId="77777777" w:rsidR="0090048F" w:rsidRPr="00E7379C" w:rsidRDefault="0090048F" w:rsidP="00CC7444">
            <w:pPr>
              <w:spacing w:before="100" w:beforeAutospacing="1" w:after="100" w:afterAutospacing="1"/>
              <w:rPr>
                <w:sz w:val="18"/>
                <w:szCs w:val="18"/>
              </w:rPr>
            </w:pPr>
          </w:p>
        </w:tc>
        <w:tc>
          <w:tcPr>
            <w:tcW w:w="463" w:type="pct"/>
            <w:vAlign w:val="center"/>
          </w:tcPr>
          <w:p w14:paraId="16EF0929" w14:textId="77777777" w:rsidR="0090048F" w:rsidRPr="00E7379C" w:rsidRDefault="0090048F" w:rsidP="00CC7444">
            <w:pPr>
              <w:spacing w:before="100" w:beforeAutospacing="1" w:after="100" w:afterAutospacing="1"/>
              <w:rPr>
                <w:sz w:val="18"/>
                <w:szCs w:val="18"/>
              </w:rPr>
            </w:pPr>
          </w:p>
        </w:tc>
        <w:tc>
          <w:tcPr>
            <w:tcW w:w="454" w:type="pct"/>
            <w:vAlign w:val="center"/>
          </w:tcPr>
          <w:p w14:paraId="6B3F15CD" w14:textId="77777777" w:rsidR="0090048F" w:rsidRPr="00E7379C" w:rsidRDefault="0090048F" w:rsidP="00CC7444">
            <w:pPr>
              <w:spacing w:before="100" w:beforeAutospacing="1" w:after="100" w:afterAutospacing="1"/>
              <w:rPr>
                <w:sz w:val="18"/>
                <w:szCs w:val="18"/>
              </w:rPr>
            </w:pPr>
          </w:p>
        </w:tc>
        <w:tc>
          <w:tcPr>
            <w:tcW w:w="522" w:type="pct"/>
            <w:vAlign w:val="center"/>
          </w:tcPr>
          <w:p w14:paraId="6E34443E" w14:textId="77777777" w:rsidR="0090048F" w:rsidRPr="00E7379C" w:rsidRDefault="0090048F" w:rsidP="00CC7444">
            <w:pPr>
              <w:spacing w:before="100" w:beforeAutospacing="1" w:after="100" w:afterAutospacing="1"/>
              <w:rPr>
                <w:sz w:val="18"/>
                <w:szCs w:val="18"/>
              </w:rPr>
            </w:pPr>
          </w:p>
        </w:tc>
        <w:tc>
          <w:tcPr>
            <w:tcW w:w="454" w:type="pct"/>
          </w:tcPr>
          <w:p w14:paraId="56D65F66" w14:textId="77777777" w:rsidR="0090048F" w:rsidRPr="00E7379C" w:rsidRDefault="0090048F" w:rsidP="00CC7444">
            <w:pPr>
              <w:spacing w:before="100" w:beforeAutospacing="1" w:after="100" w:afterAutospacing="1"/>
              <w:rPr>
                <w:sz w:val="18"/>
                <w:szCs w:val="18"/>
              </w:rPr>
            </w:pPr>
          </w:p>
        </w:tc>
        <w:tc>
          <w:tcPr>
            <w:tcW w:w="463" w:type="pct"/>
          </w:tcPr>
          <w:p w14:paraId="662AF894" w14:textId="78119D8F" w:rsidR="0090048F" w:rsidRPr="00E7379C" w:rsidRDefault="0090048F" w:rsidP="00CC7444">
            <w:pPr>
              <w:spacing w:before="100" w:beforeAutospacing="1" w:after="100" w:afterAutospacing="1"/>
              <w:rPr>
                <w:sz w:val="18"/>
                <w:szCs w:val="18"/>
              </w:rPr>
            </w:pPr>
          </w:p>
        </w:tc>
      </w:tr>
      <w:tr w:rsidR="0090048F" w:rsidRPr="00E7379C" w14:paraId="5EC1B27A"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27E0D3C0"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31</w:t>
            </w:r>
          </w:p>
        </w:tc>
        <w:tc>
          <w:tcPr>
            <w:tcW w:w="1045" w:type="pct"/>
            <w:tcBorders>
              <w:top w:val="nil"/>
              <w:left w:val="nil"/>
              <w:bottom w:val="single" w:sz="4" w:space="0" w:color="auto"/>
              <w:right w:val="single" w:sz="4" w:space="0" w:color="auto"/>
            </w:tcBorders>
            <w:shd w:val="clear" w:color="auto" w:fill="auto"/>
            <w:vAlign w:val="center"/>
          </w:tcPr>
          <w:p w14:paraId="77283E7E" w14:textId="77777777" w:rsidR="0090048F" w:rsidRPr="003A661C" w:rsidRDefault="0090048F" w:rsidP="00CC7444">
            <w:pPr>
              <w:spacing w:before="100" w:beforeAutospacing="1" w:after="100" w:afterAutospacing="1"/>
              <w:jc w:val="left"/>
              <w:rPr>
                <w:sz w:val="16"/>
                <w:szCs w:val="16"/>
              </w:rPr>
            </w:pPr>
            <w:r w:rsidRPr="003A661C">
              <w:rPr>
                <w:rFonts w:ascii="Calibri" w:hAnsi="Calibri" w:cs="Calibri"/>
                <w:sz w:val="16"/>
                <w:szCs w:val="16"/>
              </w:rPr>
              <w:t>Win Remote Desktop Services CAL ALng LSA DCAL</w:t>
            </w:r>
          </w:p>
        </w:tc>
        <w:tc>
          <w:tcPr>
            <w:tcW w:w="541" w:type="pct"/>
            <w:tcBorders>
              <w:bottom w:val="single" w:sz="4" w:space="0" w:color="auto"/>
            </w:tcBorders>
            <w:vAlign w:val="center"/>
          </w:tcPr>
          <w:p w14:paraId="3885C864"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6VC-01251</w:t>
            </w:r>
          </w:p>
        </w:tc>
        <w:tc>
          <w:tcPr>
            <w:tcW w:w="403" w:type="pct"/>
            <w:tcBorders>
              <w:top w:val="nil"/>
              <w:left w:val="nil"/>
              <w:bottom w:val="single" w:sz="4" w:space="0" w:color="auto"/>
              <w:right w:val="single" w:sz="4" w:space="0" w:color="auto"/>
            </w:tcBorders>
            <w:shd w:val="clear" w:color="auto" w:fill="auto"/>
            <w:vAlign w:val="center"/>
          </w:tcPr>
          <w:p w14:paraId="7F657E63"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900</w:t>
            </w:r>
          </w:p>
        </w:tc>
        <w:tc>
          <w:tcPr>
            <w:tcW w:w="447" w:type="pct"/>
            <w:tcBorders>
              <w:bottom w:val="single" w:sz="4" w:space="0" w:color="auto"/>
            </w:tcBorders>
            <w:vAlign w:val="center"/>
          </w:tcPr>
          <w:p w14:paraId="73AEA8E7" w14:textId="77777777" w:rsidR="0090048F" w:rsidRPr="00E7379C" w:rsidRDefault="0090048F" w:rsidP="00CC7444">
            <w:pPr>
              <w:spacing w:before="100" w:beforeAutospacing="1" w:after="100" w:afterAutospacing="1"/>
              <w:rPr>
                <w:sz w:val="18"/>
                <w:szCs w:val="18"/>
              </w:rPr>
            </w:pPr>
          </w:p>
        </w:tc>
        <w:tc>
          <w:tcPr>
            <w:tcW w:w="463" w:type="pct"/>
            <w:vAlign w:val="center"/>
          </w:tcPr>
          <w:p w14:paraId="0E929963" w14:textId="77777777" w:rsidR="0090048F" w:rsidRPr="00E7379C" w:rsidRDefault="0090048F" w:rsidP="00CC7444">
            <w:pPr>
              <w:spacing w:before="100" w:beforeAutospacing="1" w:after="100" w:afterAutospacing="1"/>
              <w:rPr>
                <w:sz w:val="18"/>
                <w:szCs w:val="18"/>
              </w:rPr>
            </w:pPr>
          </w:p>
        </w:tc>
        <w:tc>
          <w:tcPr>
            <w:tcW w:w="454" w:type="pct"/>
            <w:vAlign w:val="center"/>
          </w:tcPr>
          <w:p w14:paraId="29131AFF" w14:textId="77777777" w:rsidR="0090048F" w:rsidRPr="00E7379C" w:rsidRDefault="0090048F" w:rsidP="00CC7444">
            <w:pPr>
              <w:spacing w:before="100" w:beforeAutospacing="1" w:after="100" w:afterAutospacing="1"/>
              <w:rPr>
                <w:sz w:val="18"/>
                <w:szCs w:val="18"/>
              </w:rPr>
            </w:pPr>
          </w:p>
        </w:tc>
        <w:tc>
          <w:tcPr>
            <w:tcW w:w="522" w:type="pct"/>
            <w:vAlign w:val="center"/>
          </w:tcPr>
          <w:p w14:paraId="5CFF6CAC" w14:textId="77777777" w:rsidR="0090048F" w:rsidRPr="00E7379C" w:rsidRDefault="0090048F" w:rsidP="00CC7444">
            <w:pPr>
              <w:spacing w:before="100" w:beforeAutospacing="1" w:after="100" w:afterAutospacing="1"/>
              <w:rPr>
                <w:sz w:val="18"/>
                <w:szCs w:val="18"/>
              </w:rPr>
            </w:pPr>
          </w:p>
        </w:tc>
        <w:tc>
          <w:tcPr>
            <w:tcW w:w="454" w:type="pct"/>
          </w:tcPr>
          <w:p w14:paraId="761D85E5" w14:textId="77777777" w:rsidR="0090048F" w:rsidRPr="00E7379C" w:rsidRDefault="0090048F" w:rsidP="00CC7444">
            <w:pPr>
              <w:spacing w:before="100" w:beforeAutospacing="1" w:after="100" w:afterAutospacing="1"/>
              <w:rPr>
                <w:sz w:val="18"/>
                <w:szCs w:val="18"/>
              </w:rPr>
            </w:pPr>
          </w:p>
        </w:tc>
        <w:tc>
          <w:tcPr>
            <w:tcW w:w="463" w:type="pct"/>
          </w:tcPr>
          <w:p w14:paraId="4DF8D9A0" w14:textId="7916ADFC" w:rsidR="0090048F" w:rsidRPr="00E7379C" w:rsidRDefault="0090048F" w:rsidP="00CC7444">
            <w:pPr>
              <w:spacing w:before="100" w:beforeAutospacing="1" w:after="100" w:afterAutospacing="1"/>
              <w:rPr>
                <w:sz w:val="18"/>
                <w:szCs w:val="18"/>
              </w:rPr>
            </w:pPr>
          </w:p>
        </w:tc>
      </w:tr>
      <w:tr w:rsidR="0090048F" w:rsidRPr="00E7379C" w14:paraId="33449EF7"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7E8ECFA"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32</w:t>
            </w:r>
          </w:p>
        </w:tc>
        <w:tc>
          <w:tcPr>
            <w:tcW w:w="1045" w:type="pct"/>
            <w:tcBorders>
              <w:top w:val="nil"/>
              <w:left w:val="nil"/>
              <w:bottom w:val="single" w:sz="4" w:space="0" w:color="auto"/>
              <w:right w:val="single" w:sz="4" w:space="0" w:color="auto"/>
            </w:tcBorders>
            <w:shd w:val="clear" w:color="auto" w:fill="auto"/>
            <w:vAlign w:val="center"/>
          </w:tcPr>
          <w:p w14:paraId="4DD819EC"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Win Remote Desktop Services CAL ALng LSA UCAL</w:t>
            </w:r>
          </w:p>
        </w:tc>
        <w:tc>
          <w:tcPr>
            <w:tcW w:w="541" w:type="pct"/>
            <w:tcBorders>
              <w:bottom w:val="single" w:sz="4" w:space="0" w:color="auto"/>
            </w:tcBorders>
            <w:vAlign w:val="center"/>
          </w:tcPr>
          <w:p w14:paraId="73957936"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6VC-01252</w:t>
            </w:r>
          </w:p>
        </w:tc>
        <w:tc>
          <w:tcPr>
            <w:tcW w:w="403" w:type="pct"/>
            <w:tcBorders>
              <w:top w:val="nil"/>
              <w:left w:val="nil"/>
              <w:bottom w:val="single" w:sz="4" w:space="0" w:color="auto"/>
              <w:right w:val="single" w:sz="4" w:space="0" w:color="auto"/>
            </w:tcBorders>
            <w:shd w:val="clear" w:color="auto" w:fill="auto"/>
            <w:vAlign w:val="center"/>
          </w:tcPr>
          <w:p w14:paraId="4857F6F1"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500</w:t>
            </w:r>
          </w:p>
        </w:tc>
        <w:tc>
          <w:tcPr>
            <w:tcW w:w="447" w:type="pct"/>
            <w:tcBorders>
              <w:bottom w:val="single" w:sz="4" w:space="0" w:color="auto"/>
            </w:tcBorders>
            <w:vAlign w:val="center"/>
          </w:tcPr>
          <w:p w14:paraId="71A94BCC" w14:textId="77777777" w:rsidR="0090048F" w:rsidRPr="00E7379C" w:rsidRDefault="0090048F" w:rsidP="00CC7444">
            <w:pPr>
              <w:spacing w:before="100" w:beforeAutospacing="1" w:after="100" w:afterAutospacing="1"/>
              <w:rPr>
                <w:sz w:val="18"/>
                <w:szCs w:val="18"/>
              </w:rPr>
            </w:pPr>
          </w:p>
        </w:tc>
        <w:tc>
          <w:tcPr>
            <w:tcW w:w="463" w:type="pct"/>
            <w:vAlign w:val="center"/>
          </w:tcPr>
          <w:p w14:paraId="06CDBF8F" w14:textId="77777777" w:rsidR="0090048F" w:rsidRPr="00E7379C" w:rsidRDefault="0090048F" w:rsidP="00CC7444">
            <w:pPr>
              <w:spacing w:before="100" w:beforeAutospacing="1" w:after="100" w:afterAutospacing="1"/>
              <w:rPr>
                <w:sz w:val="18"/>
                <w:szCs w:val="18"/>
              </w:rPr>
            </w:pPr>
          </w:p>
        </w:tc>
        <w:tc>
          <w:tcPr>
            <w:tcW w:w="454" w:type="pct"/>
            <w:vAlign w:val="center"/>
          </w:tcPr>
          <w:p w14:paraId="1E3A7A89" w14:textId="77777777" w:rsidR="0090048F" w:rsidRPr="00E7379C" w:rsidRDefault="0090048F" w:rsidP="00CC7444">
            <w:pPr>
              <w:spacing w:before="100" w:beforeAutospacing="1" w:after="100" w:afterAutospacing="1"/>
              <w:rPr>
                <w:sz w:val="18"/>
                <w:szCs w:val="18"/>
              </w:rPr>
            </w:pPr>
          </w:p>
        </w:tc>
        <w:tc>
          <w:tcPr>
            <w:tcW w:w="522" w:type="pct"/>
            <w:vAlign w:val="center"/>
          </w:tcPr>
          <w:p w14:paraId="447BAC57" w14:textId="77777777" w:rsidR="0090048F" w:rsidRPr="00E7379C" w:rsidRDefault="0090048F" w:rsidP="00CC7444">
            <w:pPr>
              <w:spacing w:before="100" w:beforeAutospacing="1" w:after="100" w:afterAutospacing="1"/>
              <w:rPr>
                <w:sz w:val="18"/>
                <w:szCs w:val="18"/>
              </w:rPr>
            </w:pPr>
          </w:p>
        </w:tc>
        <w:tc>
          <w:tcPr>
            <w:tcW w:w="454" w:type="pct"/>
          </w:tcPr>
          <w:p w14:paraId="412FF6CA" w14:textId="77777777" w:rsidR="0090048F" w:rsidRPr="00E7379C" w:rsidRDefault="0090048F" w:rsidP="00CC7444">
            <w:pPr>
              <w:spacing w:before="100" w:beforeAutospacing="1" w:after="100" w:afterAutospacing="1"/>
              <w:rPr>
                <w:sz w:val="18"/>
                <w:szCs w:val="18"/>
              </w:rPr>
            </w:pPr>
          </w:p>
        </w:tc>
        <w:tc>
          <w:tcPr>
            <w:tcW w:w="463" w:type="pct"/>
          </w:tcPr>
          <w:p w14:paraId="578F65E3" w14:textId="65A68B04" w:rsidR="0090048F" w:rsidRPr="00E7379C" w:rsidRDefault="0090048F" w:rsidP="00CC7444">
            <w:pPr>
              <w:spacing w:before="100" w:beforeAutospacing="1" w:after="100" w:afterAutospacing="1"/>
              <w:rPr>
                <w:sz w:val="18"/>
                <w:szCs w:val="18"/>
              </w:rPr>
            </w:pPr>
          </w:p>
        </w:tc>
      </w:tr>
      <w:tr w:rsidR="0090048F" w:rsidRPr="00E7379C" w14:paraId="4FBF15E0"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6A9339FA"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33</w:t>
            </w:r>
          </w:p>
        </w:tc>
        <w:tc>
          <w:tcPr>
            <w:tcW w:w="1045" w:type="pct"/>
            <w:tcBorders>
              <w:top w:val="nil"/>
              <w:left w:val="nil"/>
              <w:bottom w:val="single" w:sz="4" w:space="0" w:color="auto"/>
              <w:right w:val="single" w:sz="4" w:space="0" w:color="auto"/>
            </w:tcBorders>
            <w:shd w:val="clear" w:color="auto" w:fill="auto"/>
            <w:vAlign w:val="center"/>
          </w:tcPr>
          <w:p w14:paraId="2D241A44"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CIS Suite Standard Core ALng LSA 2L</w:t>
            </w:r>
          </w:p>
        </w:tc>
        <w:tc>
          <w:tcPr>
            <w:tcW w:w="541" w:type="pct"/>
            <w:tcBorders>
              <w:bottom w:val="single" w:sz="4" w:space="0" w:color="auto"/>
            </w:tcBorders>
            <w:vAlign w:val="center"/>
          </w:tcPr>
          <w:p w14:paraId="5B05837F"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9GA-00006</w:t>
            </w:r>
          </w:p>
        </w:tc>
        <w:tc>
          <w:tcPr>
            <w:tcW w:w="403" w:type="pct"/>
            <w:tcBorders>
              <w:top w:val="nil"/>
              <w:left w:val="nil"/>
              <w:bottom w:val="single" w:sz="4" w:space="0" w:color="auto"/>
              <w:right w:val="single" w:sz="4" w:space="0" w:color="auto"/>
            </w:tcBorders>
            <w:shd w:val="clear" w:color="auto" w:fill="auto"/>
            <w:vAlign w:val="center"/>
          </w:tcPr>
          <w:p w14:paraId="7D9287A9"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5</w:t>
            </w:r>
          </w:p>
        </w:tc>
        <w:tc>
          <w:tcPr>
            <w:tcW w:w="447" w:type="pct"/>
            <w:tcBorders>
              <w:bottom w:val="single" w:sz="4" w:space="0" w:color="auto"/>
            </w:tcBorders>
            <w:vAlign w:val="center"/>
          </w:tcPr>
          <w:p w14:paraId="796B4724" w14:textId="77777777" w:rsidR="0090048F" w:rsidRPr="00E7379C" w:rsidRDefault="0090048F" w:rsidP="00CC7444">
            <w:pPr>
              <w:spacing w:before="100" w:beforeAutospacing="1" w:after="100" w:afterAutospacing="1"/>
              <w:rPr>
                <w:sz w:val="18"/>
                <w:szCs w:val="18"/>
              </w:rPr>
            </w:pPr>
          </w:p>
        </w:tc>
        <w:tc>
          <w:tcPr>
            <w:tcW w:w="463" w:type="pct"/>
            <w:vAlign w:val="center"/>
          </w:tcPr>
          <w:p w14:paraId="23952DE3" w14:textId="77777777" w:rsidR="0090048F" w:rsidRPr="00E7379C" w:rsidRDefault="0090048F" w:rsidP="00CC7444">
            <w:pPr>
              <w:spacing w:before="100" w:beforeAutospacing="1" w:after="100" w:afterAutospacing="1"/>
              <w:rPr>
                <w:sz w:val="18"/>
                <w:szCs w:val="18"/>
              </w:rPr>
            </w:pPr>
          </w:p>
        </w:tc>
        <w:tc>
          <w:tcPr>
            <w:tcW w:w="454" w:type="pct"/>
            <w:vAlign w:val="center"/>
          </w:tcPr>
          <w:p w14:paraId="2D0E100B" w14:textId="77777777" w:rsidR="0090048F" w:rsidRPr="00E7379C" w:rsidRDefault="0090048F" w:rsidP="00CC7444">
            <w:pPr>
              <w:spacing w:before="100" w:beforeAutospacing="1" w:after="100" w:afterAutospacing="1"/>
              <w:rPr>
                <w:sz w:val="18"/>
                <w:szCs w:val="18"/>
              </w:rPr>
            </w:pPr>
          </w:p>
        </w:tc>
        <w:tc>
          <w:tcPr>
            <w:tcW w:w="522" w:type="pct"/>
            <w:vAlign w:val="center"/>
          </w:tcPr>
          <w:p w14:paraId="0F8A40C7" w14:textId="77777777" w:rsidR="0090048F" w:rsidRPr="00E7379C" w:rsidRDefault="0090048F" w:rsidP="00CC7444">
            <w:pPr>
              <w:spacing w:before="100" w:beforeAutospacing="1" w:after="100" w:afterAutospacing="1"/>
              <w:rPr>
                <w:sz w:val="18"/>
                <w:szCs w:val="18"/>
              </w:rPr>
            </w:pPr>
          </w:p>
        </w:tc>
        <w:tc>
          <w:tcPr>
            <w:tcW w:w="454" w:type="pct"/>
          </w:tcPr>
          <w:p w14:paraId="7FD0FA32" w14:textId="77777777" w:rsidR="0090048F" w:rsidRPr="00E7379C" w:rsidRDefault="0090048F" w:rsidP="00CC7444">
            <w:pPr>
              <w:spacing w:before="100" w:beforeAutospacing="1" w:after="100" w:afterAutospacing="1"/>
              <w:rPr>
                <w:sz w:val="18"/>
                <w:szCs w:val="18"/>
              </w:rPr>
            </w:pPr>
          </w:p>
        </w:tc>
        <w:tc>
          <w:tcPr>
            <w:tcW w:w="463" w:type="pct"/>
          </w:tcPr>
          <w:p w14:paraId="45E3D069" w14:textId="681B7128" w:rsidR="0090048F" w:rsidRPr="00E7379C" w:rsidRDefault="0090048F" w:rsidP="00CC7444">
            <w:pPr>
              <w:spacing w:before="100" w:beforeAutospacing="1" w:after="100" w:afterAutospacing="1"/>
              <w:rPr>
                <w:sz w:val="18"/>
                <w:szCs w:val="18"/>
              </w:rPr>
            </w:pPr>
          </w:p>
        </w:tc>
      </w:tr>
      <w:tr w:rsidR="0090048F" w:rsidRPr="00E7379C" w14:paraId="19BD6FA3"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70B70205"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34</w:t>
            </w:r>
          </w:p>
        </w:tc>
        <w:tc>
          <w:tcPr>
            <w:tcW w:w="1045" w:type="pct"/>
            <w:tcBorders>
              <w:top w:val="nil"/>
              <w:left w:val="nil"/>
              <w:bottom w:val="single" w:sz="4" w:space="0" w:color="auto"/>
              <w:right w:val="single" w:sz="4" w:space="0" w:color="auto"/>
            </w:tcBorders>
            <w:shd w:val="clear" w:color="auto" w:fill="auto"/>
            <w:vAlign w:val="center"/>
          </w:tcPr>
          <w:p w14:paraId="37D57D3E"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CIS Suite Datacenter Core ALng LSA 2L</w:t>
            </w:r>
          </w:p>
        </w:tc>
        <w:tc>
          <w:tcPr>
            <w:tcW w:w="541" w:type="pct"/>
            <w:tcBorders>
              <w:bottom w:val="single" w:sz="4" w:space="0" w:color="auto"/>
            </w:tcBorders>
            <w:vAlign w:val="center"/>
          </w:tcPr>
          <w:p w14:paraId="701B94D6"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9GS-00495</w:t>
            </w:r>
          </w:p>
        </w:tc>
        <w:tc>
          <w:tcPr>
            <w:tcW w:w="403" w:type="pct"/>
            <w:tcBorders>
              <w:top w:val="nil"/>
              <w:left w:val="nil"/>
              <w:bottom w:val="single" w:sz="4" w:space="0" w:color="auto"/>
              <w:right w:val="single" w:sz="4" w:space="0" w:color="auto"/>
            </w:tcBorders>
            <w:shd w:val="clear" w:color="auto" w:fill="auto"/>
            <w:vAlign w:val="center"/>
          </w:tcPr>
          <w:p w14:paraId="6D29D232"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80</w:t>
            </w:r>
          </w:p>
        </w:tc>
        <w:tc>
          <w:tcPr>
            <w:tcW w:w="447" w:type="pct"/>
            <w:tcBorders>
              <w:bottom w:val="single" w:sz="4" w:space="0" w:color="auto"/>
            </w:tcBorders>
            <w:vAlign w:val="center"/>
          </w:tcPr>
          <w:p w14:paraId="7871BD20" w14:textId="77777777" w:rsidR="0090048F" w:rsidRPr="00E7379C" w:rsidRDefault="0090048F" w:rsidP="00CC7444">
            <w:pPr>
              <w:spacing w:before="100" w:beforeAutospacing="1" w:after="100" w:afterAutospacing="1"/>
              <w:rPr>
                <w:sz w:val="18"/>
                <w:szCs w:val="18"/>
              </w:rPr>
            </w:pPr>
          </w:p>
        </w:tc>
        <w:tc>
          <w:tcPr>
            <w:tcW w:w="463" w:type="pct"/>
            <w:vAlign w:val="center"/>
          </w:tcPr>
          <w:p w14:paraId="3E71634B" w14:textId="77777777" w:rsidR="0090048F" w:rsidRPr="00E7379C" w:rsidRDefault="0090048F" w:rsidP="00CC7444">
            <w:pPr>
              <w:spacing w:before="100" w:beforeAutospacing="1" w:after="100" w:afterAutospacing="1"/>
              <w:rPr>
                <w:sz w:val="18"/>
                <w:szCs w:val="18"/>
              </w:rPr>
            </w:pPr>
          </w:p>
        </w:tc>
        <w:tc>
          <w:tcPr>
            <w:tcW w:w="454" w:type="pct"/>
            <w:vAlign w:val="center"/>
          </w:tcPr>
          <w:p w14:paraId="1EFB1907" w14:textId="77777777" w:rsidR="0090048F" w:rsidRPr="00E7379C" w:rsidRDefault="0090048F" w:rsidP="00CC7444">
            <w:pPr>
              <w:spacing w:before="100" w:beforeAutospacing="1" w:after="100" w:afterAutospacing="1"/>
              <w:rPr>
                <w:sz w:val="18"/>
                <w:szCs w:val="18"/>
              </w:rPr>
            </w:pPr>
          </w:p>
        </w:tc>
        <w:tc>
          <w:tcPr>
            <w:tcW w:w="522" w:type="pct"/>
            <w:vAlign w:val="center"/>
          </w:tcPr>
          <w:p w14:paraId="21FBE0C9" w14:textId="77777777" w:rsidR="0090048F" w:rsidRPr="00E7379C" w:rsidRDefault="0090048F" w:rsidP="00CC7444">
            <w:pPr>
              <w:spacing w:before="100" w:beforeAutospacing="1" w:after="100" w:afterAutospacing="1"/>
              <w:rPr>
                <w:sz w:val="18"/>
                <w:szCs w:val="18"/>
              </w:rPr>
            </w:pPr>
          </w:p>
        </w:tc>
        <w:tc>
          <w:tcPr>
            <w:tcW w:w="454" w:type="pct"/>
          </w:tcPr>
          <w:p w14:paraId="2787C512" w14:textId="77777777" w:rsidR="0090048F" w:rsidRPr="00E7379C" w:rsidRDefault="0090048F" w:rsidP="00CC7444">
            <w:pPr>
              <w:spacing w:before="100" w:beforeAutospacing="1" w:after="100" w:afterAutospacing="1"/>
              <w:rPr>
                <w:sz w:val="18"/>
                <w:szCs w:val="18"/>
              </w:rPr>
            </w:pPr>
          </w:p>
        </w:tc>
        <w:tc>
          <w:tcPr>
            <w:tcW w:w="463" w:type="pct"/>
          </w:tcPr>
          <w:p w14:paraId="56EB3E2F" w14:textId="0F1B5B3C" w:rsidR="0090048F" w:rsidRPr="00E7379C" w:rsidRDefault="0090048F" w:rsidP="00CC7444">
            <w:pPr>
              <w:spacing w:before="100" w:beforeAutospacing="1" w:after="100" w:afterAutospacing="1"/>
              <w:rPr>
                <w:sz w:val="18"/>
                <w:szCs w:val="18"/>
              </w:rPr>
            </w:pPr>
          </w:p>
        </w:tc>
      </w:tr>
      <w:tr w:rsidR="0090048F" w:rsidRPr="00E7379C" w14:paraId="5D59A81A"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13707C89"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35</w:t>
            </w:r>
          </w:p>
        </w:tc>
        <w:tc>
          <w:tcPr>
            <w:tcW w:w="1045" w:type="pct"/>
            <w:tcBorders>
              <w:top w:val="nil"/>
              <w:left w:val="nil"/>
              <w:bottom w:val="single" w:sz="4" w:space="0" w:color="auto"/>
              <w:right w:val="single" w:sz="4" w:space="0" w:color="auto"/>
            </w:tcBorders>
            <w:shd w:val="clear" w:color="auto" w:fill="auto"/>
            <w:vAlign w:val="center"/>
          </w:tcPr>
          <w:p w14:paraId="5D664FB6" w14:textId="77777777" w:rsidR="0090048F" w:rsidRPr="003A661C" w:rsidRDefault="0090048F" w:rsidP="00CC7444">
            <w:pPr>
              <w:spacing w:before="100" w:beforeAutospacing="1" w:after="100" w:afterAutospacing="1"/>
              <w:jc w:val="left"/>
              <w:rPr>
                <w:sz w:val="16"/>
                <w:szCs w:val="16"/>
                <w:lang w:val="el-GR"/>
              </w:rPr>
            </w:pPr>
            <w:r w:rsidRPr="003A661C">
              <w:rPr>
                <w:rFonts w:ascii="Calibri" w:hAnsi="Calibri" w:cs="Calibri"/>
                <w:sz w:val="16"/>
                <w:szCs w:val="16"/>
              </w:rPr>
              <w:t>SharePoint Server ALng LSA</w:t>
            </w:r>
          </w:p>
        </w:tc>
        <w:tc>
          <w:tcPr>
            <w:tcW w:w="541" w:type="pct"/>
            <w:tcBorders>
              <w:bottom w:val="single" w:sz="4" w:space="0" w:color="auto"/>
            </w:tcBorders>
            <w:vAlign w:val="center"/>
          </w:tcPr>
          <w:p w14:paraId="3DD1BDFC" w14:textId="77777777" w:rsidR="0090048F" w:rsidRPr="003A661C" w:rsidRDefault="0090048F" w:rsidP="00CC7444">
            <w:pPr>
              <w:spacing w:before="100" w:beforeAutospacing="1" w:after="100" w:afterAutospacing="1"/>
              <w:rPr>
                <w:sz w:val="16"/>
                <w:szCs w:val="16"/>
                <w:lang w:val="el-GR"/>
              </w:rPr>
            </w:pPr>
            <w:r w:rsidRPr="003A661C">
              <w:rPr>
                <w:rFonts w:ascii="Calibri" w:hAnsi="Calibri" w:cs="Calibri"/>
                <w:sz w:val="16"/>
                <w:szCs w:val="16"/>
              </w:rPr>
              <w:t>H04-00232</w:t>
            </w:r>
          </w:p>
        </w:tc>
        <w:tc>
          <w:tcPr>
            <w:tcW w:w="403" w:type="pct"/>
            <w:tcBorders>
              <w:top w:val="nil"/>
              <w:left w:val="nil"/>
              <w:bottom w:val="single" w:sz="4" w:space="0" w:color="auto"/>
              <w:right w:val="single" w:sz="4" w:space="0" w:color="auto"/>
            </w:tcBorders>
            <w:shd w:val="clear" w:color="auto" w:fill="auto"/>
            <w:vAlign w:val="center"/>
          </w:tcPr>
          <w:p w14:paraId="32723EBF"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5</w:t>
            </w:r>
          </w:p>
        </w:tc>
        <w:tc>
          <w:tcPr>
            <w:tcW w:w="447" w:type="pct"/>
            <w:tcBorders>
              <w:bottom w:val="single" w:sz="4" w:space="0" w:color="auto"/>
            </w:tcBorders>
            <w:vAlign w:val="center"/>
          </w:tcPr>
          <w:p w14:paraId="63DDE2D3" w14:textId="77777777" w:rsidR="0090048F" w:rsidRPr="00E7379C" w:rsidRDefault="0090048F" w:rsidP="00CC7444">
            <w:pPr>
              <w:spacing w:before="100" w:beforeAutospacing="1" w:after="100" w:afterAutospacing="1"/>
              <w:rPr>
                <w:sz w:val="18"/>
                <w:szCs w:val="18"/>
              </w:rPr>
            </w:pPr>
          </w:p>
        </w:tc>
        <w:tc>
          <w:tcPr>
            <w:tcW w:w="463" w:type="pct"/>
            <w:vAlign w:val="center"/>
          </w:tcPr>
          <w:p w14:paraId="5253B6C2" w14:textId="77777777" w:rsidR="0090048F" w:rsidRPr="00E7379C" w:rsidRDefault="0090048F" w:rsidP="00CC7444">
            <w:pPr>
              <w:spacing w:before="100" w:beforeAutospacing="1" w:after="100" w:afterAutospacing="1"/>
              <w:rPr>
                <w:sz w:val="18"/>
                <w:szCs w:val="18"/>
              </w:rPr>
            </w:pPr>
          </w:p>
        </w:tc>
        <w:tc>
          <w:tcPr>
            <w:tcW w:w="454" w:type="pct"/>
            <w:vAlign w:val="center"/>
          </w:tcPr>
          <w:p w14:paraId="7096FED9" w14:textId="77777777" w:rsidR="0090048F" w:rsidRPr="00E7379C" w:rsidRDefault="0090048F" w:rsidP="00CC7444">
            <w:pPr>
              <w:spacing w:before="100" w:beforeAutospacing="1" w:after="100" w:afterAutospacing="1"/>
              <w:rPr>
                <w:sz w:val="18"/>
                <w:szCs w:val="18"/>
              </w:rPr>
            </w:pPr>
          </w:p>
        </w:tc>
        <w:tc>
          <w:tcPr>
            <w:tcW w:w="522" w:type="pct"/>
            <w:vAlign w:val="center"/>
          </w:tcPr>
          <w:p w14:paraId="6BBBCAE2" w14:textId="77777777" w:rsidR="0090048F" w:rsidRPr="00E7379C" w:rsidRDefault="0090048F" w:rsidP="00CC7444">
            <w:pPr>
              <w:spacing w:before="100" w:beforeAutospacing="1" w:after="100" w:afterAutospacing="1"/>
              <w:rPr>
                <w:sz w:val="18"/>
                <w:szCs w:val="18"/>
              </w:rPr>
            </w:pPr>
          </w:p>
        </w:tc>
        <w:tc>
          <w:tcPr>
            <w:tcW w:w="454" w:type="pct"/>
          </w:tcPr>
          <w:p w14:paraId="7C32AAD5" w14:textId="77777777" w:rsidR="0090048F" w:rsidRPr="00E7379C" w:rsidRDefault="0090048F" w:rsidP="00CC7444">
            <w:pPr>
              <w:spacing w:before="100" w:beforeAutospacing="1" w:after="100" w:afterAutospacing="1"/>
              <w:rPr>
                <w:sz w:val="18"/>
                <w:szCs w:val="18"/>
              </w:rPr>
            </w:pPr>
          </w:p>
        </w:tc>
        <w:tc>
          <w:tcPr>
            <w:tcW w:w="463" w:type="pct"/>
          </w:tcPr>
          <w:p w14:paraId="1E632A47" w14:textId="1EA006D4" w:rsidR="0090048F" w:rsidRPr="00E7379C" w:rsidRDefault="0090048F" w:rsidP="00CC7444">
            <w:pPr>
              <w:spacing w:before="100" w:beforeAutospacing="1" w:after="100" w:afterAutospacing="1"/>
              <w:rPr>
                <w:sz w:val="18"/>
                <w:szCs w:val="18"/>
              </w:rPr>
            </w:pPr>
          </w:p>
        </w:tc>
      </w:tr>
      <w:tr w:rsidR="0090048F" w:rsidRPr="00E7379C" w14:paraId="6D922E24"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5392E421"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36</w:t>
            </w:r>
          </w:p>
        </w:tc>
        <w:tc>
          <w:tcPr>
            <w:tcW w:w="1045" w:type="pct"/>
            <w:tcBorders>
              <w:top w:val="nil"/>
              <w:left w:val="nil"/>
              <w:bottom w:val="single" w:sz="4" w:space="0" w:color="auto"/>
              <w:right w:val="single" w:sz="4" w:space="0" w:color="auto"/>
            </w:tcBorders>
            <w:shd w:val="clear" w:color="auto" w:fill="auto"/>
            <w:vAlign w:val="center"/>
          </w:tcPr>
          <w:p w14:paraId="4546BB67"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SQL Server Enterprise Core ALng LSA 2L</w:t>
            </w:r>
          </w:p>
        </w:tc>
        <w:tc>
          <w:tcPr>
            <w:tcW w:w="541" w:type="pct"/>
            <w:tcBorders>
              <w:bottom w:val="single" w:sz="4" w:space="0" w:color="auto"/>
            </w:tcBorders>
            <w:vAlign w:val="center"/>
          </w:tcPr>
          <w:p w14:paraId="46ABC617"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7JQ-00341</w:t>
            </w:r>
          </w:p>
        </w:tc>
        <w:tc>
          <w:tcPr>
            <w:tcW w:w="403" w:type="pct"/>
            <w:tcBorders>
              <w:top w:val="nil"/>
              <w:left w:val="nil"/>
              <w:bottom w:val="single" w:sz="4" w:space="0" w:color="auto"/>
              <w:right w:val="single" w:sz="4" w:space="0" w:color="auto"/>
            </w:tcBorders>
            <w:shd w:val="clear" w:color="auto" w:fill="auto"/>
            <w:vAlign w:val="center"/>
          </w:tcPr>
          <w:p w14:paraId="46DB455C"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10</w:t>
            </w:r>
          </w:p>
        </w:tc>
        <w:tc>
          <w:tcPr>
            <w:tcW w:w="447" w:type="pct"/>
            <w:tcBorders>
              <w:bottom w:val="single" w:sz="4" w:space="0" w:color="auto"/>
            </w:tcBorders>
            <w:vAlign w:val="center"/>
          </w:tcPr>
          <w:p w14:paraId="6500AE90" w14:textId="77777777" w:rsidR="0090048F" w:rsidRPr="00E7379C" w:rsidRDefault="0090048F" w:rsidP="00CC7444">
            <w:pPr>
              <w:spacing w:before="100" w:beforeAutospacing="1" w:after="100" w:afterAutospacing="1"/>
              <w:rPr>
                <w:sz w:val="18"/>
                <w:szCs w:val="18"/>
              </w:rPr>
            </w:pPr>
          </w:p>
        </w:tc>
        <w:tc>
          <w:tcPr>
            <w:tcW w:w="463" w:type="pct"/>
            <w:vAlign w:val="center"/>
          </w:tcPr>
          <w:p w14:paraId="6635C9D7" w14:textId="77777777" w:rsidR="0090048F" w:rsidRPr="00E7379C" w:rsidRDefault="0090048F" w:rsidP="00CC7444">
            <w:pPr>
              <w:spacing w:before="100" w:beforeAutospacing="1" w:after="100" w:afterAutospacing="1"/>
              <w:rPr>
                <w:sz w:val="18"/>
                <w:szCs w:val="18"/>
              </w:rPr>
            </w:pPr>
          </w:p>
        </w:tc>
        <w:tc>
          <w:tcPr>
            <w:tcW w:w="454" w:type="pct"/>
            <w:vAlign w:val="center"/>
          </w:tcPr>
          <w:p w14:paraId="388D1CCA" w14:textId="77777777" w:rsidR="0090048F" w:rsidRPr="00E7379C" w:rsidRDefault="0090048F" w:rsidP="00CC7444">
            <w:pPr>
              <w:spacing w:before="100" w:beforeAutospacing="1" w:after="100" w:afterAutospacing="1"/>
              <w:rPr>
                <w:sz w:val="18"/>
                <w:szCs w:val="18"/>
              </w:rPr>
            </w:pPr>
          </w:p>
        </w:tc>
        <w:tc>
          <w:tcPr>
            <w:tcW w:w="522" w:type="pct"/>
            <w:vAlign w:val="center"/>
          </w:tcPr>
          <w:p w14:paraId="18964980" w14:textId="77777777" w:rsidR="0090048F" w:rsidRPr="00E7379C" w:rsidRDefault="0090048F" w:rsidP="00CC7444">
            <w:pPr>
              <w:spacing w:before="100" w:beforeAutospacing="1" w:after="100" w:afterAutospacing="1"/>
              <w:rPr>
                <w:sz w:val="18"/>
                <w:szCs w:val="18"/>
              </w:rPr>
            </w:pPr>
          </w:p>
        </w:tc>
        <w:tc>
          <w:tcPr>
            <w:tcW w:w="454" w:type="pct"/>
          </w:tcPr>
          <w:p w14:paraId="687A4976" w14:textId="77777777" w:rsidR="0090048F" w:rsidRPr="00E7379C" w:rsidRDefault="0090048F" w:rsidP="00CC7444">
            <w:pPr>
              <w:spacing w:before="100" w:beforeAutospacing="1" w:after="100" w:afterAutospacing="1"/>
              <w:rPr>
                <w:sz w:val="18"/>
                <w:szCs w:val="18"/>
              </w:rPr>
            </w:pPr>
          </w:p>
        </w:tc>
        <w:tc>
          <w:tcPr>
            <w:tcW w:w="463" w:type="pct"/>
          </w:tcPr>
          <w:p w14:paraId="588E7E5A" w14:textId="3ED0B9F2" w:rsidR="0090048F" w:rsidRPr="00E7379C" w:rsidRDefault="0090048F" w:rsidP="00CC7444">
            <w:pPr>
              <w:spacing w:before="100" w:beforeAutospacing="1" w:after="100" w:afterAutospacing="1"/>
              <w:rPr>
                <w:sz w:val="18"/>
                <w:szCs w:val="18"/>
              </w:rPr>
            </w:pPr>
          </w:p>
        </w:tc>
      </w:tr>
      <w:tr w:rsidR="0090048F" w:rsidRPr="00E7379C" w14:paraId="5C767FED"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1C01070D"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37</w:t>
            </w:r>
          </w:p>
        </w:tc>
        <w:tc>
          <w:tcPr>
            <w:tcW w:w="1045" w:type="pct"/>
            <w:tcBorders>
              <w:top w:val="nil"/>
              <w:left w:val="nil"/>
              <w:bottom w:val="single" w:sz="4" w:space="0" w:color="auto"/>
              <w:right w:val="single" w:sz="4" w:space="0" w:color="auto"/>
            </w:tcBorders>
            <w:shd w:val="clear" w:color="auto" w:fill="auto"/>
            <w:vAlign w:val="center"/>
          </w:tcPr>
          <w:p w14:paraId="6E784DD2"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SQL Server Standard Core ALng LSA 2L</w:t>
            </w:r>
          </w:p>
        </w:tc>
        <w:tc>
          <w:tcPr>
            <w:tcW w:w="541" w:type="pct"/>
            <w:tcBorders>
              <w:bottom w:val="single" w:sz="4" w:space="0" w:color="auto"/>
            </w:tcBorders>
            <w:vAlign w:val="center"/>
          </w:tcPr>
          <w:p w14:paraId="0FA4D727"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7NQ-00302</w:t>
            </w:r>
          </w:p>
        </w:tc>
        <w:tc>
          <w:tcPr>
            <w:tcW w:w="403" w:type="pct"/>
            <w:tcBorders>
              <w:top w:val="nil"/>
              <w:left w:val="nil"/>
              <w:bottom w:val="single" w:sz="4" w:space="0" w:color="auto"/>
              <w:right w:val="single" w:sz="4" w:space="0" w:color="auto"/>
            </w:tcBorders>
            <w:shd w:val="clear" w:color="auto" w:fill="auto"/>
            <w:vAlign w:val="center"/>
          </w:tcPr>
          <w:p w14:paraId="41DEB70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100</w:t>
            </w:r>
          </w:p>
        </w:tc>
        <w:tc>
          <w:tcPr>
            <w:tcW w:w="447" w:type="pct"/>
            <w:tcBorders>
              <w:bottom w:val="single" w:sz="4" w:space="0" w:color="auto"/>
            </w:tcBorders>
            <w:vAlign w:val="center"/>
          </w:tcPr>
          <w:p w14:paraId="18215D4B" w14:textId="77777777" w:rsidR="0090048F" w:rsidRPr="00E7379C" w:rsidRDefault="0090048F" w:rsidP="00CC7444">
            <w:pPr>
              <w:spacing w:before="100" w:beforeAutospacing="1" w:after="100" w:afterAutospacing="1"/>
              <w:rPr>
                <w:sz w:val="18"/>
                <w:szCs w:val="18"/>
              </w:rPr>
            </w:pPr>
          </w:p>
        </w:tc>
        <w:tc>
          <w:tcPr>
            <w:tcW w:w="463" w:type="pct"/>
            <w:vAlign w:val="center"/>
          </w:tcPr>
          <w:p w14:paraId="5304CB7B" w14:textId="77777777" w:rsidR="0090048F" w:rsidRPr="00E7379C" w:rsidRDefault="0090048F" w:rsidP="00CC7444">
            <w:pPr>
              <w:spacing w:before="100" w:beforeAutospacing="1" w:after="100" w:afterAutospacing="1"/>
              <w:rPr>
                <w:sz w:val="18"/>
                <w:szCs w:val="18"/>
              </w:rPr>
            </w:pPr>
          </w:p>
        </w:tc>
        <w:tc>
          <w:tcPr>
            <w:tcW w:w="454" w:type="pct"/>
            <w:vAlign w:val="center"/>
          </w:tcPr>
          <w:p w14:paraId="79FF013A" w14:textId="77777777" w:rsidR="0090048F" w:rsidRPr="00E7379C" w:rsidRDefault="0090048F" w:rsidP="00CC7444">
            <w:pPr>
              <w:spacing w:before="100" w:beforeAutospacing="1" w:after="100" w:afterAutospacing="1"/>
              <w:rPr>
                <w:sz w:val="18"/>
                <w:szCs w:val="18"/>
              </w:rPr>
            </w:pPr>
          </w:p>
        </w:tc>
        <w:tc>
          <w:tcPr>
            <w:tcW w:w="522" w:type="pct"/>
            <w:vAlign w:val="center"/>
          </w:tcPr>
          <w:p w14:paraId="46DEFC37" w14:textId="77777777" w:rsidR="0090048F" w:rsidRPr="00E7379C" w:rsidRDefault="0090048F" w:rsidP="00CC7444">
            <w:pPr>
              <w:spacing w:before="100" w:beforeAutospacing="1" w:after="100" w:afterAutospacing="1"/>
              <w:rPr>
                <w:sz w:val="18"/>
                <w:szCs w:val="18"/>
              </w:rPr>
            </w:pPr>
          </w:p>
        </w:tc>
        <w:tc>
          <w:tcPr>
            <w:tcW w:w="454" w:type="pct"/>
          </w:tcPr>
          <w:p w14:paraId="45DBB8F7" w14:textId="77777777" w:rsidR="0090048F" w:rsidRPr="00E7379C" w:rsidRDefault="0090048F" w:rsidP="00CC7444">
            <w:pPr>
              <w:spacing w:before="100" w:beforeAutospacing="1" w:after="100" w:afterAutospacing="1"/>
              <w:rPr>
                <w:sz w:val="18"/>
                <w:szCs w:val="18"/>
              </w:rPr>
            </w:pPr>
          </w:p>
        </w:tc>
        <w:tc>
          <w:tcPr>
            <w:tcW w:w="463" w:type="pct"/>
          </w:tcPr>
          <w:p w14:paraId="737EA46B" w14:textId="366117D3" w:rsidR="0090048F" w:rsidRPr="00E7379C" w:rsidRDefault="0090048F" w:rsidP="00CC7444">
            <w:pPr>
              <w:spacing w:before="100" w:beforeAutospacing="1" w:after="100" w:afterAutospacing="1"/>
              <w:rPr>
                <w:sz w:val="18"/>
                <w:szCs w:val="18"/>
              </w:rPr>
            </w:pPr>
          </w:p>
        </w:tc>
      </w:tr>
      <w:tr w:rsidR="0090048F" w:rsidRPr="00E7379C" w14:paraId="638E98AA"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49168608"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38</w:t>
            </w:r>
          </w:p>
        </w:tc>
        <w:tc>
          <w:tcPr>
            <w:tcW w:w="1045" w:type="pct"/>
            <w:tcBorders>
              <w:top w:val="nil"/>
              <w:left w:val="nil"/>
              <w:bottom w:val="single" w:sz="4" w:space="0" w:color="auto"/>
              <w:right w:val="single" w:sz="4" w:space="0" w:color="auto"/>
            </w:tcBorders>
            <w:shd w:val="clear" w:color="auto" w:fill="auto"/>
            <w:vAlign w:val="center"/>
          </w:tcPr>
          <w:p w14:paraId="0020C012"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SQL Server Standard ALng LSA</w:t>
            </w:r>
          </w:p>
        </w:tc>
        <w:tc>
          <w:tcPr>
            <w:tcW w:w="541" w:type="pct"/>
            <w:tcBorders>
              <w:bottom w:val="single" w:sz="4" w:space="0" w:color="auto"/>
            </w:tcBorders>
            <w:vAlign w:val="center"/>
          </w:tcPr>
          <w:p w14:paraId="3E6E8E14"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228-04437</w:t>
            </w:r>
          </w:p>
        </w:tc>
        <w:tc>
          <w:tcPr>
            <w:tcW w:w="403" w:type="pct"/>
            <w:tcBorders>
              <w:top w:val="nil"/>
              <w:left w:val="nil"/>
              <w:bottom w:val="single" w:sz="4" w:space="0" w:color="auto"/>
              <w:right w:val="single" w:sz="4" w:space="0" w:color="auto"/>
            </w:tcBorders>
            <w:shd w:val="clear" w:color="auto" w:fill="auto"/>
            <w:vAlign w:val="center"/>
          </w:tcPr>
          <w:p w14:paraId="324D661A"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20</w:t>
            </w:r>
          </w:p>
        </w:tc>
        <w:tc>
          <w:tcPr>
            <w:tcW w:w="447" w:type="pct"/>
            <w:tcBorders>
              <w:bottom w:val="single" w:sz="4" w:space="0" w:color="auto"/>
            </w:tcBorders>
            <w:vAlign w:val="center"/>
          </w:tcPr>
          <w:p w14:paraId="5E52B60E" w14:textId="77777777" w:rsidR="0090048F" w:rsidRPr="00E7379C" w:rsidRDefault="0090048F" w:rsidP="00CC7444">
            <w:pPr>
              <w:spacing w:before="100" w:beforeAutospacing="1" w:after="100" w:afterAutospacing="1"/>
              <w:rPr>
                <w:sz w:val="18"/>
                <w:szCs w:val="18"/>
              </w:rPr>
            </w:pPr>
          </w:p>
        </w:tc>
        <w:tc>
          <w:tcPr>
            <w:tcW w:w="463" w:type="pct"/>
            <w:vAlign w:val="center"/>
          </w:tcPr>
          <w:p w14:paraId="261F2349" w14:textId="77777777" w:rsidR="0090048F" w:rsidRPr="00E7379C" w:rsidRDefault="0090048F" w:rsidP="00CC7444">
            <w:pPr>
              <w:spacing w:before="100" w:beforeAutospacing="1" w:after="100" w:afterAutospacing="1"/>
              <w:rPr>
                <w:sz w:val="18"/>
                <w:szCs w:val="18"/>
              </w:rPr>
            </w:pPr>
          </w:p>
        </w:tc>
        <w:tc>
          <w:tcPr>
            <w:tcW w:w="454" w:type="pct"/>
            <w:vAlign w:val="center"/>
          </w:tcPr>
          <w:p w14:paraId="13996616" w14:textId="77777777" w:rsidR="0090048F" w:rsidRPr="00E7379C" w:rsidRDefault="0090048F" w:rsidP="00CC7444">
            <w:pPr>
              <w:spacing w:before="100" w:beforeAutospacing="1" w:after="100" w:afterAutospacing="1"/>
              <w:rPr>
                <w:sz w:val="18"/>
                <w:szCs w:val="18"/>
              </w:rPr>
            </w:pPr>
          </w:p>
        </w:tc>
        <w:tc>
          <w:tcPr>
            <w:tcW w:w="522" w:type="pct"/>
            <w:vAlign w:val="center"/>
          </w:tcPr>
          <w:p w14:paraId="7EEE272A" w14:textId="77777777" w:rsidR="0090048F" w:rsidRPr="00E7379C" w:rsidRDefault="0090048F" w:rsidP="00CC7444">
            <w:pPr>
              <w:spacing w:before="100" w:beforeAutospacing="1" w:after="100" w:afterAutospacing="1"/>
              <w:rPr>
                <w:sz w:val="18"/>
                <w:szCs w:val="18"/>
              </w:rPr>
            </w:pPr>
          </w:p>
        </w:tc>
        <w:tc>
          <w:tcPr>
            <w:tcW w:w="454" w:type="pct"/>
          </w:tcPr>
          <w:p w14:paraId="3E353382" w14:textId="77777777" w:rsidR="0090048F" w:rsidRPr="00E7379C" w:rsidRDefault="0090048F" w:rsidP="00CC7444">
            <w:pPr>
              <w:spacing w:before="100" w:beforeAutospacing="1" w:after="100" w:afterAutospacing="1"/>
              <w:rPr>
                <w:sz w:val="18"/>
                <w:szCs w:val="18"/>
              </w:rPr>
            </w:pPr>
          </w:p>
        </w:tc>
        <w:tc>
          <w:tcPr>
            <w:tcW w:w="463" w:type="pct"/>
          </w:tcPr>
          <w:p w14:paraId="116179E9" w14:textId="1953C83B" w:rsidR="0090048F" w:rsidRPr="00E7379C" w:rsidRDefault="0090048F" w:rsidP="00CC7444">
            <w:pPr>
              <w:spacing w:before="100" w:beforeAutospacing="1" w:after="100" w:afterAutospacing="1"/>
              <w:rPr>
                <w:sz w:val="18"/>
                <w:szCs w:val="18"/>
              </w:rPr>
            </w:pPr>
          </w:p>
        </w:tc>
      </w:tr>
      <w:tr w:rsidR="0090048F" w:rsidRPr="00E7379C" w14:paraId="4C080E62"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7083945C"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39</w:t>
            </w:r>
          </w:p>
        </w:tc>
        <w:tc>
          <w:tcPr>
            <w:tcW w:w="1045" w:type="pct"/>
            <w:tcBorders>
              <w:top w:val="nil"/>
              <w:left w:val="nil"/>
              <w:bottom w:val="single" w:sz="4" w:space="0" w:color="auto"/>
              <w:right w:val="single" w:sz="4" w:space="0" w:color="auto"/>
            </w:tcBorders>
            <w:shd w:val="clear" w:color="auto" w:fill="auto"/>
            <w:vAlign w:val="center"/>
          </w:tcPr>
          <w:p w14:paraId="02DF8F20" w14:textId="77777777" w:rsidR="0090048F" w:rsidRPr="003A661C" w:rsidRDefault="0090048F" w:rsidP="003B6CA3">
            <w:pPr>
              <w:spacing w:before="100" w:beforeAutospacing="1" w:after="100" w:afterAutospacing="1"/>
              <w:jc w:val="left"/>
              <w:rPr>
                <w:sz w:val="16"/>
                <w:szCs w:val="16"/>
                <w:lang w:val="en-US"/>
              </w:rPr>
            </w:pPr>
            <w:r w:rsidRPr="003A661C">
              <w:rPr>
                <w:rFonts w:ascii="Calibri" w:hAnsi="Calibri" w:cs="Calibri"/>
                <w:sz w:val="16"/>
                <w:szCs w:val="16"/>
              </w:rPr>
              <w:t>SQL CAL ALng LSA User CAL</w:t>
            </w:r>
          </w:p>
        </w:tc>
        <w:tc>
          <w:tcPr>
            <w:tcW w:w="541" w:type="pct"/>
            <w:tcBorders>
              <w:bottom w:val="single" w:sz="4" w:space="0" w:color="auto"/>
            </w:tcBorders>
            <w:vAlign w:val="center"/>
          </w:tcPr>
          <w:p w14:paraId="0ACD0530"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359-00960</w:t>
            </w:r>
          </w:p>
        </w:tc>
        <w:tc>
          <w:tcPr>
            <w:tcW w:w="403" w:type="pct"/>
            <w:tcBorders>
              <w:top w:val="nil"/>
              <w:left w:val="nil"/>
              <w:bottom w:val="single" w:sz="4" w:space="0" w:color="auto"/>
              <w:right w:val="single" w:sz="4" w:space="0" w:color="auto"/>
            </w:tcBorders>
            <w:shd w:val="clear" w:color="auto" w:fill="auto"/>
            <w:vAlign w:val="center"/>
          </w:tcPr>
          <w:p w14:paraId="764CC4AC"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210</w:t>
            </w:r>
          </w:p>
        </w:tc>
        <w:tc>
          <w:tcPr>
            <w:tcW w:w="447" w:type="pct"/>
            <w:tcBorders>
              <w:bottom w:val="single" w:sz="4" w:space="0" w:color="auto"/>
            </w:tcBorders>
            <w:vAlign w:val="center"/>
          </w:tcPr>
          <w:p w14:paraId="7A21EA33" w14:textId="77777777" w:rsidR="0090048F" w:rsidRPr="00E7379C" w:rsidRDefault="0090048F" w:rsidP="00CC7444">
            <w:pPr>
              <w:spacing w:before="100" w:beforeAutospacing="1" w:after="100" w:afterAutospacing="1"/>
              <w:rPr>
                <w:sz w:val="18"/>
                <w:szCs w:val="18"/>
              </w:rPr>
            </w:pPr>
          </w:p>
        </w:tc>
        <w:tc>
          <w:tcPr>
            <w:tcW w:w="463" w:type="pct"/>
            <w:vAlign w:val="center"/>
          </w:tcPr>
          <w:p w14:paraId="0222A024" w14:textId="77777777" w:rsidR="0090048F" w:rsidRPr="00E7379C" w:rsidRDefault="0090048F" w:rsidP="00CC7444">
            <w:pPr>
              <w:spacing w:before="100" w:beforeAutospacing="1" w:after="100" w:afterAutospacing="1"/>
              <w:rPr>
                <w:sz w:val="18"/>
                <w:szCs w:val="18"/>
              </w:rPr>
            </w:pPr>
          </w:p>
        </w:tc>
        <w:tc>
          <w:tcPr>
            <w:tcW w:w="454" w:type="pct"/>
            <w:vAlign w:val="center"/>
          </w:tcPr>
          <w:p w14:paraId="05663111" w14:textId="77777777" w:rsidR="0090048F" w:rsidRPr="00E7379C" w:rsidRDefault="0090048F" w:rsidP="00CC7444">
            <w:pPr>
              <w:spacing w:before="100" w:beforeAutospacing="1" w:after="100" w:afterAutospacing="1"/>
              <w:rPr>
                <w:sz w:val="18"/>
                <w:szCs w:val="18"/>
              </w:rPr>
            </w:pPr>
          </w:p>
        </w:tc>
        <w:tc>
          <w:tcPr>
            <w:tcW w:w="522" w:type="pct"/>
            <w:vAlign w:val="center"/>
          </w:tcPr>
          <w:p w14:paraId="3C74FE31" w14:textId="77777777" w:rsidR="0090048F" w:rsidRPr="00E7379C" w:rsidRDefault="0090048F" w:rsidP="00CC7444">
            <w:pPr>
              <w:spacing w:before="100" w:beforeAutospacing="1" w:after="100" w:afterAutospacing="1"/>
              <w:rPr>
                <w:sz w:val="18"/>
                <w:szCs w:val="18"/>
              </w:rPr>
            </w:pPr>
          </w:p>
        </w:tc>
        <w:tc>
          <w:tcPr>
            <w:tcW w:w="454" w:type="pct"/>
          </w:tcPr>
          <w:p w14:paraId="6F39D9F0" w14:textId="77777777" w:rsidR="0090048F" w:rsidRPr="00E7379C" w:rsidRDefault="0090048F" w:rsidP="00CC7444">
            <w:pPr>
              <w:spacing w:before="100" w:beforeAutospacing="1" w:after="100" w:afterAutospacing="1"/>
              <w:rPr>
                <w:sz w:val="18"/>
                <w:szCs w:val="18"/>
              </w:rPr>
            </w:pPr>
          </w:p>
        </w:tc>
        <w:tc>
          <w:tcPr>
            <w:tcW w:w="463" w:type="pct"/>
          </w:tcPr>
          <w:p w14:paraId="6F48844A" w14:textId="1A05E549" w:rsidR="0090048F" w:rsidRPr="00E7379C" w:rsidRDefault="0090048F" w:rsidP="00CC7444">
            <w:pPr>
              <w:spacing w:before="100" w:beforeAutospacing="1" w:after="100" w:afterAutospacing="1"/>
              <w:rPr>
                <w:sz w:val="18"/>
                <w:szCs w:val="18"/>
              </w:rPr>
            </w:pPr>
          </w:p>
        </w:tc>
      </w:tr>
      <w:tr w:rsidR="0090048F" w:rsidRPr="00E7379C" w14:paraId="5C13CE17"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6C1C970C"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40</w:t>
            </w:r>
          </w:p>
        </w:tc>
        <w:tc>
          <w:tcPr>
            <w:tcW w:w="1045" w:type="pct"/>
            <w:tcBorders>
              <w:top w:val="nil"/>
              <w:left w:val="nil"/>
              <w:bottom w:val="single" w:sz="4" w:space="0" w:color="auto"/>
              <w:right w:val="single" w:sz="4" w:space="0" w:color="auto"/>
            </w:tcBorders>
            <w:shd w:val="clear" w:color="auto" w:fill="auto"/>
            <w:vAlign w:val="center"/>
          </w:tcPr>
          <w:p w14:paraId="1FDB9236"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SQL CAL ALng LSA Device CAL</w:t>
            </w:r>
          </w:p>
        </w:tc>
        <w:tc>
          <w:tcPr>
            <w:tcW w:w="541" w:type="pct"/>
            <w:tcBorders>
              <w:bottom w:val="single" w:sz="4" w:space="0" w:color="auto"/>
            </w:tcBorders>
            <w:vAlign w:val="center"/>
          </w:tcPr>
          <w:p w14:paraId="141249D7"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359-00765</w:t>
            </w:r>
          </w:p>
        </w:tc>
        <w:tc>
          <w:tcPr>
            <w:tcW w:w="403" w:type="pct"/>
            <w:tcBorders>
              <w:top w:val="nil"/>
              <w:left w:val="nil"/>
              <w:bottom w:val="single" w:sz="4" w:space="0" w:color="auto"/>
              <w:right w:val="single" w:sz="4" w:space="0" w:color="auto"/>
            </w:tcBorders>
            <w:shd w:val="clear" w:color="auto" w:fill="auto"/>
            <w:vAlign w:val="center"/>
          </w:tcPr>
          <w:p w14:paraId="1CA78B68"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lang w:val="en-US"/>
              </w:rPr>
              <w:t>100</w:t>
            </w:r>
          </w:p>
        </w:tc>
        <w:tc>
          <w:tcPr>
            <w:tcW w:w="447" w:type="pct"/>
            <w:tcBorders>
              <w:bottom w:val="single" w:sz="4" w:space="0" w:color="auto"/>
            </w:tcBorders>
            <w:vAlign w:val="center"/>
          </w:tcPr>
          <w:p w14:paraId="629BE780" w14:textId="77777777" w:rsidR="0090048F" w:rsidRPr="00E7379C" w:rsidRDefault="0090048F" w:rsidP="00CC7444">
            <w:pPr>
              <w:spacing w:before="100" w:beforeAutospacing="1" w:after="100" w:afterAutospacing="1"/>
              <w:rPr>
                <w:sz w:val="18"/>
                <w:szCs w:val="18"/>
              </w:rPr>
            </w:pPr>
          </w:p>
        </w:tc>
        <w:tc>
          <w:tcPr>
            <w:tcW w:w="463" w:type="pct"/>
            <w:vAlign w:val="center"/>
          </w:tcPr>
          <w:p w14:paraId="120D07B9" w14:textId="77777777" w:rsidR="0090048F" w:rsidRPr="00E7379C" w:rsidRDefault="0090048F" w:rsidP="00CC7444">
            <w:pPr>
              <w:spacing w:before="100" w:beforeAutospacing="1" w:after="100" w:afterAutospacing="1"/>
              <w:rPr>
                <w:sz w:val="18"/>
                <w:szCs w:val="18"/>
              </w:rPr>
            </w:pPr>
          </w:p>
        </w:tc>
        <w:tc>
          <w:tcPr>
            <w:tcW w:w="454" w:type="pct"/>
            <w:vAlign w:val="center"/>
          </w:tcPr>
          <w:p w14:paraId="18EDFF1A" w14:textId="77777777" w:rsidR="0090048F" w:rsidRPr="00E7379C" w:rsidRDefault="0090048F" w:rsidP="00CC7444">
            <w:pPr>
              <w:spacing w:before="100" w:beforeAutospacing="1" w:after="100" w:afterAutospacing="1"/>
              <w:rPr>
                <w:sz w:val="18"/>
                <w:szCs w:val="18"/>
              </w:rPr>
            </w:pPr>
          </w:p>
        </w:tc>
        <w:tc>
          <w:tcPr>
            <w:tcW w:w="522" w:type="pct"/>
            <w:vAlign w:val="center"/>
          </w:tcPr>
          <w:p w14:paraId="7D605970" w14:textId="77777777" w:rsidR="0090048F" w:rsidRPr="00E7379C" w:rsidRDefault="0090048F" w:rsidP="00CC7444">
            <w:pPr>
              <w:spacing w:before="100" w:beforeAutospacing="1" w:after="100" w:afterAutospacing="1"/>
              <w:rPr>
                <w:sz w:val="18"/>
                <w:szCs w:val="18"/>
              </w:rPr>
            </w:pPr>
          </w:p>
        </w:tc>
        <w:tc>
          <w:tcPr>
            <w:tcW w:w="454" w:type="pct"/>
          </w:tcPr>
          <w:p w14:paraId="2FE558E0" w14:textId="77777777" w:rsidR="0090048F" w:rsidRPr="00E7379C" w:rsidRDefault="0090048F" w:rsidP="00CC7444">
            <w:pPr>
              <w:spacing w:before="100" w:beforeAutospacing="1" w:after="100" w:afterAutospacing="1"/>
              <w:rPr>
                <w:sz w:val="18"/>
                <w:szCs w:val="18"/>
              </w:rPr>
            </w:pPr>
          </w:p>
        </w:tc>
        <w:tc>
          <w:tcPr>
            <w:tcW w:w="463" w:type="pct"/>
          </w:tcPr>
          <w:p w14:paraId="74542B73" w14:textId="196AC3C7" w:rsidR="0090048F" w:rsidRPr="00E7379C" w:rsidRDefault="0090048F" w:rsidP="00CC7444">
            <w:pPr>
              <w:spacing w:before="100" w:beforeAutospacing="1" w:after="100" w:afterAutospacing="1"/>
              <w:rPr>
                <w:sz w:val="18"/>
                <w:szCs w:val="18"/>
              </w:rPr>
            </w:pPr>
          </w:p>
        </w:tc>
      </w:tr>
      <w:tr w:rsidR="0090048F" w:rsidRPr="00E7379C" w14:paraId="7DF4E5A6"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7ED6372C"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41</w:t>
            </w:r>
          </w:p>
        </w:tc>
        <w:tc>
          <w:tcPr>
            <w:tcW w:w="1045" w:type="pct"/>
            <w:tcBorders>
              <w:top w:val="nil"/>
              <w:left w:val="nil"/>
              <w:bottom w:val="single" w:sz="4" w:space="0" w:color="auto"/>
              <w:right w:val="single" w:sz="4" w:space="0" w:color="auto"/>
            </w:tcBorders>
            <w:shd w:val="clear" w:color="auto" w:fill="auto"/>
            <w:vAlign w:val="center"/>
          </w:tcPr>
          <w:p w14:paraId="7B0F859F"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Visual Studio Ent MSDN ALng LSA</w:t>
            </w:r>
          </w:p>
        </w:tc>
        <w:tc>
          <w:tcPr>
            <w:tcW w:w="541" w:type="pct"/>
            <w:tcBorders>
              <w:bottom w:val="single" w:sz="4" w:space="0" w:color="auto"/>
            </w:tcBorders>
            <w:vAlign w:val="center"/>
          </w:tcPr>
          <w:p w14:paraId="3DC66F2B"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MX3-00115</w:t>
            </w:r>
          </w:p>
        </w:tc>
        <w:tc>
          <w:tcPr>
            <w:tcW w:w="403" w:type="pct"/>
            <w:tcBorders>
              <w:top w:val="nil"/>
              <w:left w:val="nil"/>
              <w:bottom w:val="single" w:sz="4" w:space="0" w:color="auto"/>
              <w:right w:val="single" w:sz="4" w:space="0" w:color="auto"/>
            </w:tcBorders>
            <w:shd w:val="clear" w:color="auto" w:fill="auto"/>
            <w:vAlign w:val="center"/>
          </w:tcPr>
          <w:p w14:paraId="00A39A7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2</w:t>
            </w:r>
          </w:p>
        </w:tc>
        <w:tc>
          <w:tcPr>
            <w:tcW w:w="447" w:type="pct"/>
            <w:tcBorders>
              <w:bottom w:val="single" w:sz="4" w:space="0" w:color="auto"/>
            </w:tcBorders>
            <w:vAlign w:val="center"/>
          </w:tcPr>
          <w:p w14:paraId="1F6A8D65" w14:textId="77777777" w:rsidR="0090048F" w:rsidRPr="00E7379C" w:rsidRDefault="0090048F" w:rsidP="00CC7444">
            <w:pPr>
              <w:spacing w:before="100" w:beforeAutospacing="1" w:after="100" w:afterAutospacing="1"/>
              <w:rPr>
                <w:sz w:val="18"/>
                <w:szCs w:val="18"/>
              </w:rPr>
            </w:pPr>
          </w:p>
        </w:tc>
        <w:tc>
          <w:tcPr>
            <w:tcW w:w="463" w:type="pct"/>
            <w:vAlign w:val="center"/>
          </w:tcPr>
          <w:p w14:paraId="55BF2951" w14:textId="77777777" w:rsidR="0090048F" w:rsidRPr="00E7379C" w:rsidRDefault="0090048F" w:rsidP="00CC7444">
            <w:pPr>
              <w:spacing w:before="100" w:beforeAutospacing="1" w:after="100" w:afterAutospacing="1"/>
              <w:rPr>
                <w:sz w:val="18"/>
                <w:szCs w:val="18"/>
              </w:rPr>
            </w:pPr>
          </w:p>
        </w:tc>
        <w:tc>
          <w:tcPr>
            <w:tcW w:w="454" w:type="pct"/>
            <w:vAlign w:val="center"/>
          </w:tcPr>
          <w:p w14:paraId="21A0F4A9" w14:textId="77777777" w:rsidR="0090048F" w:rsidRPr="00E7379C" w:rsidRDefault="0090048F" w:rsidP="00CC7444">
            <w:pPr>
              <w:spacing w:before="100" w:beforeAutospacing="1" w:after="100" w:afterAutospacing="1"/>
              <w:rPr>
                <w:sz w:val="18"/>
                <w:szCs w:val="18"/>
              </w:rPr>
            </w:pPr>
          </w:p>
        </w:tc>
        <w:tc>
          <w:tcPr>
            <w:tcW w:w="522" w:type="pct"/>
            <w:vAlign w:val="center"/>
          </w:tcPr>
          <w:p w14:paraId="36D6CCAA" w14:textId="77777777" w:rsidR="0090048F" w:rsidRPr="00E7379C" w:rsidRDefault="0090048F" w:rsidP="00CC7444">
            <w:pPr>
              <w:spacing w:before="100" w:beforeAutospacing="1" w:after="100" w:afterAutospacing="1"/>
              <w:rPr>
                <w:sz w:val="18"/>
                <w:szCs w:val="18"/>
              </w:rPr>
            </w:pPr>
          </w:p>
        </w:tc>
        <w:tc>
          <w:tcPr>
            <w:tcW w:w="454" w:type="pct"/>
          </w:tcPr>
          <w:p w14:paraId="7015523C" w14:textId="77777777" w:rsidR="0090048F" w:rsidRPr="00E7379C" w:rsidRDefault="0090048F" w:rsidP="00CC7444">
            <w:pPr>
              <w:spacing w:before="100" w:beforeAutospacing="1" w:after="100" w:afterAutospacing="1"/>
              <w:rPr>
                <w:sz w:val="18"/>
                <w:szCs w:val="18"/>
              </w:rPr>
            </w:pPr>
          </w:p>
        </w:tc>
        <w:tc>
          <w:tcPr>
            <w:tcW w:w="463" w:type="pct"/>
          </w:tcPr>
          <w:p w14:paraId="6976645B" w14:textId="0C8F49F7" w:rsidR="0090048F" w:rsidRPr="00E7379C" w:rsidRDefault="0090048F" w:rsidP="00CC7444">
            <w:pPr>
              <w:spacing w:before="100" w:beforeAutospacing="1" w:after="100" w:afterAutospacing="1"/>
              <w:rPr>
                <w:sz w:val="18"/>
                <w:szCs w:val="18"/>
              </w:rPr>
            </w:pPr>
          </w:p>
        </w:tc>
      </w:tr>
      <w:tr w:rsidR="0090048F" w:rsidRPr="00E7379C" w14:paraId="1C769753"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371B1567"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42</w:t>
            </w:r>
          </w:p>
        </w:tc>
        <w:tc>
          <w:tcPr>
            <w:tcW w:w="1045" w:type="pct"/>
            <w:tcBorders>
              <w:top w:val="nil"/>
              <w:left w:val="nil"/>
              <w:bottom w:val="single" w:sz="4" w:space="0" w:color="auto"/>
              <w:right w:val="single" w:sz="4" w:space="0" w:color="auto"/>
            </w:tcBorders>
            <w:shd w:val="clear" w:color="auto" w:fill="auto"/>
            <w:vAlign w:val="center"/>
          </w:tcPr>
          <w:p w14:paraId="2510F340" w14:textId="77777777" w:rsidR="0090048F" w:rsidRPr="003A661C" w:rsidRDefault="0090048F" w:rsidP="00CC7444">
            <w:pPr>
              <w:spacing w:before="100" w:beforeAutospacing="1" w:after="100" w:afterAutospacing="1"/>
              <w:jc w:val="left"/>
              <w:rPr>
                <w:sz w:val="16"/>
                <w:szCs w:val="16"/>
              </w:rPr>
            </w:pPr>
            <w:r w:rsidRPr="003A661C">
              <w:rPr>
                <w:rFonts w:ascii="Calibri" w:hAnsi="Calibri" w:cs="Calibri"/>
                <w:sz w:val="16"/>
                <w:szCs w:val="16"/>
              </w:rPr>
              <w:t>Visio Professional ALng LSA</w:t>
            </w:r>
          </w:p>
        </w:tc>
        <w:tc>
          <w:tcPr>
            <w:tcW w:w="541" w:type="pct"/>
            <w:tcBorders>
              <w:bottom w:val="single" w:sz="4" w:space="0" w:color="auto"/>
            </w:tcBorders>
            <w:vAlign w:val="center"/>
          </w:tcPr>
          <w:p w14:paraId="2F4ED793"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D87-01057</w:t>
            </w:r>
          </w:p>
        </w:tc>
        <w:tc>
          <w:tcPr>
            <w:tcW w:w="403" w:type="pct"/>
            <w:tcBorders>
              <w:top w:val="nil"/>
              <w:left w:val="nil"/>
              <w:bottom w:val="single" w:sz="4" w:space="0" w:color="auto"/>
              <w:right w:val="single" w:sz="4" w:space="0" w:color="auto"/>
            </w:tcBorders>
            <w:shd w:val="clear" w:color="auto" w:fill="auto"/>
            <w:vAlign w:val="center"/>
          </w:tcPr>
          <w:p w14:paraId="7EB0F738"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30</w:t>
            </w:r>
          </w:p>
        </w:tc>
        <w:tc>
          <w:tcPr>
            <w:tcW w:w="447" w:type="pct"/>
            <w:tcBorders>
              <w:bottom w:val="single" w:sz="4" w:space="0" w:color="auto"/>
            </w:tcBorders>
            <w:vAlign w:val="center"/>
          </w:tcPr>
          <w:p w14:paraId="660910DC" w14:textId="77777777" w:rsidR="0090048F" w:rsidRPr="00E7379C" w:rsidRDefault="0090048F" w:rsidP="00CC7444">
            <w:pPr>
              <w:spacing w:before="100" w:beforeAutospacing="1" w:after="100" w:afterAutospacing="1"/>
              <w:rPr>
                <w:sz w:val="18"/>
                <w:szCs w:val="18"/>
              </w:rPr>
            </w:pPr>
          </w:p>
        </w:tc>
        <w:tc>
          <w:tcPr>
            <w:tcW w:w="463" w:type="pct"/>
            <w:vAlign w:val="center"/>
          </w:tcPr>
          <w:p w14:paraId="04D8A8F5" w14:textId="77777777" w:rsidR="0090048F" w:rsidRPr="00E7379C" w:rsidRDefault="0090048F" w:rsidP="00CC7444">
            <w:pPr>
              <w:spacing w:before="100" w:beforeAutospacing="1" w:after="100" w:afterAutospacing="1"/>
              <w:rPr>
                <w:sz w:val="18"/>
                <w:szCs w:val="18"/>
              </w:rPr>
            </w:pPr>
          </w:p>
        </w:tc>
        <w:tc>
          <w:tcPr>
            <w:tcW w:w="454" w:type="pct"/>
            <w:vAlign w:val="center"/>
          </w:tcPr>
          <w:p w14:paraId="06D67B1A" w14:textId="77777777" w:rsidR="0090048F" w:rsidRPr="00E7379C" w:rsidRDefault="0090048F" w:rsidP="00CC7444">
            <w:pPr>
              <w:spacing w:before="100" w:beforeAutospacing="1" w:after="100" w:afterAutospacing="1"/>
              <w:rPr>
                <w:sz w:val="18"/>
                <w:szCs w:val="18"/>
              </w:rPr>
            </w:pPr>
          </w:p>
        </w:tc>
        <w:tc>
          <w:tcPr>
            <w:tcW w:w="522" w:type="pct"/>
            <w:vAlign w:val="center"/>
          </w:tcPr>
          <w:p w14:paraId="6D3D3B7B" w14:textId="77777777" w:rsidR="0090048F" w:rsidRPr="00E7379C" w:rsidRDefault="0090048F" w:rsidP="00CC7444">
            <w:pPr>
              <w:spacing w:before="100" w:beforeAutospacing="1" w:after="100" w:afterAutospacing="1"/>
              <w:rPr>
                <w:sz w:val="18"/>
                <w:szCs w:val="18"/>
              </w:rPr>
            </w:pPr>
          </w:p>
        </w:tc>
        <w:tc>
          <w:tcPr>
            <w:tcW w:w="454" w:type="pct"/>
          </w:tcPr>
          <w:p w14:paraId="1D5C8F58" w14:textId="77777777" w:rsidR="0090048F" w:rsidRPr="00E7379C" w:rsidRDefault="0090048F" w:rsidP="00CC7444">
            <w:pPr>
              <w:spacing w:before="100" w:beforeAutospacing="1" w:after="100" w:afterAutospacing="1"/>
              <w:rPr>
                <w:sz w:val="18"/>
                <w:szCs w:val="18"/>
              </w:rPr>
            </w:pPr>
          </w:p>
        </w:tc>
        <w:tc>
          <w:tcPr>
            <w:tcW w:w="463" w:type="pct"/>
          </w:tcPr>
          <w:p w14:paraId="611FCFDF" w14:textId="7D00A8E7" w:rsidR="0090048F" w:rsidRPr="00E7379C" w:rsidRDefault="0090048F" w:rsidP="00CC7444">
            <w:pPr>
              <w:spacing w:before="100" w:beforeAutospacing="1" w:after="100" w:afterAutospacing="1"/>
              <w:rPr>
                <w:sz w:val="18"/>
                <w:szCs w:val="18"/>
              </w:rPr>
            </w:pPr>
          </w:p>
        </w:tc>
      </w:tr>
      <w:tr w:rsidR="0090048F" w:rsidRPr="00E7379C" w14:paraId="0D181D1D" w14:textId="77777777" w:rsidTr="003A661C">
        <w:trPr>
          <w:trHeight w:val="340"/>
        </w:trPr>
        <w:tc>
          <w:tcPr>
            <w:tcW w:w="208" w:type="pct"/>
            <w:tcBorders>
              <w:top w:val="nil"/>
              <w:left w:val="single" w:sz="4" w:space="0" w:color="auto"/>
              <w:bottom w:val="single" w:sz="4" w:space="0" w:color="auto"/>
              <w:right w:val="single" w:sz="4" w:space="0" w:color="auto"/>
            </w:tcBorders>
            <w:shd w:val="clear" w:color="auto" w:fill="auto"/>
            <w:vAlign w:val="center"/>
          </w:tcPr>
          <w:p w14:paraId="0C98018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43</w:t>
            </w:r>
          </w:p>
        </w:tc>
        <w:tc>
          <w:tcPr>
            <w:tcW w:w="1045" w:type="pct"/>
            <w:tcBorders>
              <w:top w:val="nil"/>
              <w:left w:val="nil"/>
              <w:bottom w:val="single" w:sz="4" w:space="0" w:color="auto"/>
              <w:right w:val="single" w:sz="4" w:space="0" w:color="auto"/>
            </w:tcBorders>
            <w:shd w:val="clear" w:color="auto" w:fill="auto"/>
            <w:vAlign w:val="center"/>
          </w:tcPr>
          <w:p w14:paraId="3E80531E" w14:textId="77777777" w:rsidR="0090048F" w:rsidRPr="003A661C" w:rsidRDefault="0090048F" w:rsidP="00CC7444">
            <w:pPr>
              <w:spacing w:before="100" w:beforeAutospacing="1" w:after="100" w:afterAutospacing="1"/>
              <w:jc w:val="left"/>
              <w:rPr>
                <w:sz w:val="16"/>
                <w:szCs w:val="16"/>
              </w:rPr>
            </w:pPr>
            <w:r w:rsidRPr="003A661C">
              <w:rPr>
                <w:rFonts w:ascii="Calibri" w:hAnsi="Calibri" w:cs="Calibri"/>
                <w:sz w:val="16"/>
                <w:szCs w:val="16"/>
              </w:rPr>
              <w:t>System Center Operations Manager ALng LSA Per User</w:t>
            </w:r>
          </w:p>
        </w:tc>
        <w:tc>
          <w:tcPr>
            <w:tcW w:w="541" w:type="pct"/>
            <w:tcBorders>
              <w:bottom w:val="single" w:sz="4" w:space="0" w:color="auto"/>
            </w:tcBorders>
            <w:vAlign w:val="center"/>
          </w:tcPr>
          <w:p w14:paraId="3F6634A7" w14:textId="77777777" w:rsidR="0090048F" w:rsidRPr="003A661C" w:rsidRDefault="0090048F" w:rsidP="00CC7444">
            <w:pPr>
              <w:spacing w:before="100" w:beforeAutospacing="1" w:after="100" w:afterAutospacing="1"/>
              <w:rPr>
                <w:sz w:val="16"/>
                <w:szCs w:val="16"/>
              </w:rPr>
            </w:pPr>
            <w:r w:rsidRPr="003A661C">
              <w:rPr>
                <w:rFonts w:ascii="Calibri" w:hAnsi="Calibri" w:cs="Calibri"/>
                <w:sz w:val="16"/>
                <w:szCs w:val="16"/>
              </w:rPr>
              <w:t>9TX-00003</w:t>
            </w:r>
          </w:p>
        </w:tc>
        <w:tc>
          <w:tcPr>
            <w:tcW w:w="403" w:type="pct"/>
            <w:tcBorders>
              <w:top w:val="nil"/>
              <w:left w:val="nil"/>
              <w:bottom w:val="single" w:sz="4" w:space="0" w:color="auto"/>
              <w:right w:val="single" w:sz="4" w:space="0" w:color="auto"/>
            </w:tcBorders>
            <w:shd w:val="clear" w:color="auto" w:fill="auto"/>
            <w:vAlign w:val="center"/>
          </w:tcPr>
          <w:p w14:paraId="4EFEC688"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600</w:t>
            </w:r>
          </w:p>
        </w:tc>
        <w:tc>
          <w:tcPr>
            <w:tcW w:w="447" w:type="pct"/>
            <w:tcBorders>
              <w:bottom w:val="single" w:sz="4" w:space="0" w:color="auto"/>
            </w:tcBorders>
            <w:vAlign w:val="center"/>
          </w:tcPr>
          <w:p w14:paraId="1F131D69" w14:textId="77777777" w:rsidR="0090048F" w:rsidRPr="00E7379C" w:rsidRDefault="0090048F" w:rsidP="00CC7444">
            <w:pPr>
              <w:spacing w:before="100" w:beforeAutospacing="1" w:after="100" w:afterAutospacing="1"/>
              <w:rPr>
                <w:sz w:val="18"/>
                <w:szCs w:val="18"/>
              </w:rPr>
            </w:pPr>
          </w:p>
        </w:tc>
        <w:tc>
          <w:tcPr>
            <w:tcW w:w="463" w:type="pct"/>
            <w:vAlign w:val="center"/>
          </w:tcPr>
          <w:p w14:paraId="3B5BFBFE" w14:textId="77777777" w:rsidR="0090048F" w:rsidRPr="00E7379C" w:rsidRDefault="0090048F" w:rsidP="00CC7444">
            <w:pPr>
              <w:spacing w:before="100" w:beforeAutospacing="1" w:after="100" w:afterAutospacing="1"/>
              <w:rPr>
                <w:sz w:val="18"/>
                <w:szCs w:val="18"/>
              </w:rPr>
            </w:pPr>
          </w:p>
        </w:tc>
        <w:tc>
          <w:tcPr>
            <w:tcW w:w="454" w:type="pct"/>
            <w:vAlign w:val="center"/>
          </w:tcPr>
          <w:p w14:paraId="52DF179D" w14:textId="77777777" w:rsidR="0090048F" w:rsidRPr="00E7379C" w:rsidRDefault="0090048F" w:rsidP="00CC7444">
            <w:pPr>
              <w:spacing w:before="100" w:beforeAutospacing="1" w:after="100" w:afterAutospacing="1"/>
              <w:rPr>
                <w:sz w:val="18"/>
                <w:szCs w:val="18"/>
              </w:rPr>
            </w:pPr>
          </w:p>
        </w:tc>
        <w:tc>
          <w:tcPr>
            <w:tcW w:w="522" w:type="pct"/>
            <w:vAlign w:val="center"/>
          </w:tcPr>
          <w:p w14:paraId="5399C1CB" w14:textId="77777777" w:rsidR="0090048F" w:rsidRPr="00E7379C" w:rsidRDefault="0090048F" w:rsidP="00CC7444">
            <w:pPr>
              <w:spacing w:before="100" w:beforeAutospacing="1" w:after="100" w:afterAutospacing="1"/>
              <w:rPr>
                <w:sz w:val="18"/>
                <w:szCs w:val="18"/>
              </w:rPr>
            </w:pPr>
          </w:p>
        </w:tc>
        <w:tc>
          <w:tcPr>
            <w:tcW w:w="454" w:type="pct"/>
          </w:tcPr>
          <w:p w14:paraId="62BDFF52" w14:textId="77777777" w:rsidR="0090048F" w:rsidRPr="00E7379C" w:rsidRDefault="0090048F" w:rsidP="00CC7444">
            <w:pPr>
              <w:spacing w:before="100" w:beforeAutospacing="1" w:after="100" w:afterAutospacing="1"/>
              <w:rPr>
                <w:sz w:val="18"/>
                <w:szCs w:val="18"/>
              </w:rPr>
            </w:pPr>
          </w:p>
        </w:tc>
        <w:tc>
          <w:tcPr>
            <w:tcW w:w="463" w:type="pct"/>
          </w:tcPr>
          <w:p w14:paraId="4CAC67D4" w14:textId="02F3EC54" w:rsidR="0090048F" w:rsidRPr="00E7379C" w:rsidRDefault="0090048F" w:rsidP="00CC7444">
            <w:pPr>
              <w:spacing w:before="100" w:beforeAutospacing="1" w:after="100" w:afterAutospacing="1"/>
              <w:rPr>
                <w:sz w:val="18"/>
                <w:szCs w:val="18"/>
              </w:rPr>
            </w:pPr>
          </w:p>
        </w:tc>
      </w:tr>
      <w:tr w:rsidR="0090048F" w:rsidRPr="00E7379C" w14:paraId="33807F23" w14:textId="77777777" w:rsidTr="003A661C">
        <w:trPr>
          <w:trHeight w:val="34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7121A6F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44</w:t>
            </w:r>
          </w:p>
        </w:tc>
        <w:tc>
          <w:tcPr>
            <w:tcW w:w="1045" w:type="pct"/>
            <w:tcBorders>
              <w:top w:val="single" w:sz="4" w:space="0" w:color="auto"/>
              <w:left w:val="nil"/>
              <w:bottom w:val="single" w:sz="4" w:space="0" w:color="auto"/>
              <w:right w:val="single" w:sz="4" w:space="0" w:color="auto"/>
            </w:tcBorders>
            <w:shd w:val="clear" w:color="auto" w:fill="auto"/>
            <w:vAlign w:val="center"/>
          </w:tcPr>
          <w:p w14:paraId="331046B9" w14:textId="77777777" w:rsidR="0090048F" w:rsidRPr="003A661C" w:rsidRDefault="0090048F" w:rsidP="00CC7444">
            <w:pPr>
              <w:spacing w:before="100" w:beforeAutospacing="1" w:after="100" w:afterAutospacing="1"/>
              <w:jc w:val="left"/>
              <w:rPr>
                <w:sz w:val="16"/>
                <w:szCs w:val="16"/>
                <w:lang w:val="en-US"/>
              </w:rPr>
            </w:pPr>
            <w:r w:rsidRPr="003A661C">
              <w:rPr>
                <w:rFonts w:ascii="Calibri" w:hAnsi="Calibri" w:cs="Calibri"/>
                <w:sz w:val="16"/>
                <w:szCs w:val="16"/>
              </w:rPr>
              <w:t>Project Professional ALng LSA 1 Server CAL</w:t>
            </w:r>
          </w:p>
        </w:tc>
        <w:tc>
          <w:tcPr>
            <w:tcW w:w="541" w:type="pct"/>
            <w:tcBorders>
              <w:bottom w:val="single" w:sz="4" w:space="0" w:color="auto"/>
            </w:tcBorders>
            <w:vAlign w:val="center"/>
          </w:tcPr>
          <w:p w14:paraId="55496D10" w14:textId="77777777" w:rsidR="0090048F" w:rsidRPr="003A661C" w:rsidRDefault="0090048F" w:rsidP="00CC7444">
            <w:pPr>
              <w:spacing w:before="100" w:beforeAutospacing="1" w:after="100" w:afterAutospacing="1"/>
              <w:rPr>
                <w:sz w:val="16"/>
                <w:szCs w:val="16"/>
                <w:lang w:val="en-US"/>
              </w:rPr>
            </w:pPr>
            <w:r w:rsidRPr="003A661C">
              <w:rPr>
                <w:rFonts w:ascii="Calibri" w:hAnsi="Calibri" w:cs="Calibri"/>
                <w:sz w:val="16"/>
                <w:szCs w:val="16"/>
              </w:rPr>
              <w:t>H30-00237</w:t>
            </w:r>
          </w:p>
        </w:tc>
        <w:tc>
          <w:tcPr>
            <w:tcW w:w="403" w:type="pct"/>
            <w:tcBorders>
              <w:top w:val="single" w:sz="4" w:space="0" w:color="auto"/>
              <w:left w:val="nil"/>
              <w:bottom w:val="single" w:sz="4" w:space="0" w:color="auto"/>
              <w:right w:val="single" w:sz="4" w:space="0" w:color="auto"/>
            </w:tcBorders>
            <w:shd w:val="clear" w:color="auto" w:fill="auto"/>
            <w:vAlign w:val="center"/>
          </w:tcPr>
          <w:p w14:paraId="7CE9E77C"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60</w:t>
            </w:r>
          </w:p>
        </w:tc>
        <w:tc>
          <w:tcPr>
            <w:tcW w:w="447" w:type="pct"/>
            <w:tcBorders>
              <w:bottom w:val="single" w:sz="4" w:space="0" w:color="auto"/>
            </w:tcBorders>
            <w:vAlign w:val="center"/>
          </w:tcPr>
          <w:p w14:paraId="346276BC" w14:textId="77777777" w:rsidR="0090048F" w:rsidRPr="00E7379C" w:rsidRDefault="0090048F" w:rsidP="00CC7444">
            <w:pPr>
              <w:spacing w:before="100" w:beforeAutospacing="1" w:after="100" w:afterAutospacing="1"/>
              <w:rPr>
                <w:sz w:val="18"/>
                <w:szCs w:val="18"/>
              </w:rPr>
            </w:pPr>
          </w:p>
        </w:tc>
        <w:tc>
          <w:tcPr>
            <w:tcW w:w="463" w:type="pct"/>
            <w:vAlign w:val="center"/>
          </w:tcPr>
          <w:p w14:paraId="4071D959" w14:textId="77777777" w:rsidR="0090048F" w:rsidRPr="00E7379C" w:rsidRDefault="0090048F" w:rsidP="00CC7444">
            <w:pPr>
              <w:spacing w:before="100" w:beforeAutospacing="1" w:after="100" w:afterAutospacing="1"/>
              <w:rPr>
                <w:sz w:val="18"/>
                <w:szCs w:val="18"/>
              </w:rPr>
            </w:pPr>
          </w:p>
        </w:tc>
        <w:tc>
          <w:tcPr>
            <w:tcW w:w="454" w:type="pct"/>
            <w:vAlign w:val="center"/>
          </w:tcPr>
          <w:p w14:paraId="6AABF702" w14:textId="77777777" w:rsidR="0090048F" w:rsidRPr="00E7379C" w:rsidRDefault="0090048F" w:rsidP="00CC7444">
            <w:pPr>
              <w:spacing w:before="100" w:beforeAutospacing="1" w:after="100" w:afterAutospacing="1"/>
              <w:rPr>
                <w:sz w:val="18"/>
                <w:szCs w:val="18"/>
              </w:rPr>
            </w:pPr>
          </w:p>
        </w:tc>
        <w:tc>
          <w:tcPr>
            <w:tcW w:w="522" w:type="pct"/>
            <w:vAlign w:val="center"/>
          </w:tcPr>
          <w:p w14:paraId="622FF319" w14:textId="77777777" w:rsidR="0090048F" w:rsidRPr="00E7379C" w:rsidRDefault="0090048F" w:rsidP="00CC7444">
            <w:pPr>
              <w:spacing w:before="100" w:beforeAutospacing="1" w:after="100" w:afterAutospacing="1"/>
              <w:rPr>
                <w:sz w:val="18"/>
                <w:szCs w:val="18"/>
              </w:rPr>
            </w:pPr>
          </w:p>
        </w:tc>
        <w:tc>
          <w:tcPr>
            <w:tcW w:w="454" w:type="pct"/>
          </w:tcPr>
          <w:p w14:paraId="3F7B0E0A" w14:textId="77777777" w:rsidR="0090048F" w:rsidRPr="00E7379C" w:rsidRDefault="0090048F" w:rsidP="00CC7444">
            <w:pPr>
              <w:spacing w:before="100" w:beforeAutospacing="1" w:after="100" w:afterAutospacing="1"/>
              <w:rPr>
                <w:sz w:val="18"/>
                <w:szCs w:val="18"/>
              </w:rPr>
            </w:pPr>
          </w:p>
        </w:tc>
        <w:tc>
          <w:tcPr>
            <w:tcW w:w="463" w:type="pct"/>
          </w:tcPr>
          <w:p w14:paraId="648DEB15" w14:textId="2DF8DE76" w:rsidR="0090048F" w:rsidRPr="00E7379C" w:rsidRDefault="0090048F" w:rsidP="00CC7444">
            <w:pPr>
              <w:spacing w:before="100" w:beforeAutospacing="1" w:after="100" w:afterAutospacing="1"/>
              <w:rPr>
                <w:sz w:val="18"/>
                <w:szCs w:val="18"/>
              </w:rPr>
            </w:pPr>
          </w:p>
        </w:tc>
      </w:tr>
      <w:tr w:rsidR="0090048F" w:rsidRPr="00E7379C" w14:paraId="0938AACA" w14:textId="77777777" w:rsidTr="003A661C">
        <w:trPr>
          <w:trHeight w:val="34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tcPr>
          <w:p w14:paraId="639A3AE1"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45</w:t>
            </w:r>
          </w:p>
        </w:tc>
        <w:tc>
          <w:tcPr>
            <w:tcW w:w="1045" w:type="pct"/>
            <w:tcBorders>
              <w:top w:val="single" w:sz="4" w:space="0" w:color="auto"/>
              <w:left w:val="nil"/>
              <w:bottom w:val="single" w:sz="4" w:space="0" w:color="auto"/>
              <w:right w:val="single" w:sz="4" w:space="0" w:color="auto"/>
            </w:tcBorders>
            <w:shd w:val="clear" w:color="auto" w:fill="auto"/>
            <w:vAlign w:val="center"/>
          </w:tcPr>
          <w:p w14:paraId="2ED1A96C" w14:textId="77777777" w:rsidR="0090048F" w:rsidRPr="003A661C" w:rsidRDefault="0090048F" w:rsidP="00CC7444">
            <w:pPr>
              <w:spacing w:before="100" w:beforeAutospacing="1" w:after="100" w:afterAutospacing="1"/>
              <w:jc w:val="left"/>
              <w:rPr>
                <w:rFonts w:ascii="Calibri" w:hAnsi="Calibri" w:cs="Calibri"/>
                <w:sz w:val="16"/>
                <w:szCs w:val="16"/>
                <w:lang w:val="en-US"/>
              </w:rPr>
            </w:pPr>
            <w:r w:rsidRPr="003A661C">
              <w:rPr>
                <w:rFonts w:ascii="Calibri" w:hAnsi="Calibri" w:cs="Calibri"/>
                <w:color w:val="000000"/>
                <w:sz w:val="16"/>
                <w:szCs w:val="16"/>
                <w:lang w:val="en-US"/>
              </w:rPr>
              <w:t>M365 Copilot Managed Sub Add-on</w:t>
            </w:r>
          </w:p>
        </w:tc>
        <w:tc>
          <w:tcPr>
            <w:tcW w:w="541" w:type="pct"/>
          </w:tcPr>
          <w:p w14:paraId="6712838C" w14:textId="77777777" w:rsidR="0090048F" w:rsidRPr="003A661C" w:rsidRDefault="0090048F" w:rsidP="00CC7444">
            <w:pPr>
              <w:suppressAutoHyphens w:val="0"/>
              <w:spacing w:after="0"/>
              <w:rPr>
                <w:rFonts w:ascii="Calibri" w:hAnsi="Calibri" w:cs="Calibri"/>
                <w:lang w:val="en-US" w:eastAsia="en-US"/>
              </w:rPr>
            </w:pPr>
            <w:r w:rsidRPr="003A661C">
              <w:rPr>
                <w:rFonts w:ascii="Calibri" w:hAnsi="Calibri" w:cs="Calibri"/>
                <w:sz w:val="16"/>
                <w:szCs w:val="16"/>
              </w:rPr>
              <w:t>83I-00001</w:t>
            </w:r>
          </w:p>
        </w:tc>
        <w:tc>
          <w:tcPr>
            <w:tcW w:w="403" w:type="pct"/>
            <w:tcBorders>
              <w:top w:val="single" w:sz="4" w:space="0" w:color="auto"/>
              <w:left w:val="nil"/>
              <w:bottom w:val="single" w:sz="4" w:space="0" w:color="auto"/>
              <w:right w:val="single" w:sz="4" w:space="0" w:color="auto"/>
            </w:tcBorders>
            <w:shd w:val="clear" w:color="auto" w:fill="auto"/>
            <w:vAlign w:val="center"/>
          </w:tcPr>
          <w:p w14:paraId="4C4D7D4E" w14:textId="77777777" w:rsidR="0090048F" w:rsidRPr="003A661C" w:rsidRDefault="0090048F" w:rsidP="00CC7444">
            <w:pPr>
              <w:spacing w:before="100" w:beforeAutospacing="1" w:after="100" w:afterAutospacing="1"/>
              <w:rPr>
                <w:sz w:val="18"/>
                <w:szCs w:val="18"/>
              </w:rPr>
            </w:pPr>
            <w:r w:rsidRPr="003A661C">
              <w:rPr>
                <w:rFonts w:ascii="Calibri" w:hAnsi="Calibri" w:cs="Calibri"/>
                <w:color w:val="000000"/>
                <w:sz w:val="16"/>
                <w:szCs w:val="16"/>
              </w:rPr>
              <w:t>300</w:t>
            </w:r>
          </w:p>
        </w:tc>
        <w:tc>
          <w:tcPr>
            <w:tcW w:w="447" w:type="pct"/>
            <w:vAlign w:val="center"/>
          </w:tcPr>
          <w:p w14:paraId="53CD054F" w14:textId="77777777" w:rsidR="0090048F" w:rsidRPr="00E7379C" w:rsidRDefault="0090048F" w:rsidP="00CC7444">
            <w:pPr>
              <w:spacing w:before="100" w:beforeAutospacing="1" w:after="100" w:afterAutospacing="1"/>
              <w:rPr>
                <w:sz w:val="18"/>
                <w:szCs w:val="18"/>
              </w:rPr>
            </w:pPr>
          </w:p>
        </w:tc>
        <w:tc>
          <w:tcPr>
            <w:tcW w:w="463" w:type="pct"/>
            <w:vAlign w:val="center"/>
          </w:tcPr>
          <w:p w14:paraId="7B5177B8" w14:textId="77777777" w:rsidR="0090048F" w:rsidRPr="00E7379C" w:rsidRDefault="0090048F" w:rsidP="00CC7444">
            <w:pPr>
              <w:spacing w:before="100" w:beforeAutospacing="1" w:after="100" w:afterAutospacing="1"/>
              <w:rPr>
                <w:sz w:val="18"/>
                <w:szCs w:val="18"/>
              </w:rPr>
            </w:pPr>
          </w:p>
        </w:tc>
        <w:tc>
          <w:tcPr>
            <w:tcW w:w="454" w:type="pct"/>
            <w:vAlign w:val="center"/>
          </w:tcPr>
          <w:p w14:paraId="7F6ACDBE" w14:textId="77777777" w:rsidR="0090048F" w:rsidRPr="00E7379C" w:rsidRDefault="0090048F" w:rsidP="00CC7444">
            <w:pPr>
              <w:spacing w:before="100" w:beforeAutospacing="1" w:after="100" w:afterAutospacing="1"/>
              <w:rPr>
                <w:sz w:val="18"/>
                <w:szCs w:val="18"/>
              </w:rPr>
            </w:pPr>
          </w:p>
        </w:tc>
        <w:tc>
          <w:tcPr>
            <w:tcW w:w="522" w:type="pct"/>
            <w:vAlign w:val="center"/>
          </w:tcPr>
          <w:p w14:paraId="3F63F4A0" w14:textId="77777777" w:rsidR="0090048F" w:rsidRPr="00E7379C" w:rsidRDefault="0090048F" w:rsidP="00CC7444">
            <w:pPr>
              <w:spacing w:before="100" w:beforeAutospacing="1" w:after="100" w:afterAutospacing="1"/>
              <w:rPr>
                <w:sz w:val="18"/>
                <w:szCs w:val="18"/>
              </w:rPr>
            </w:pPr>
          </w:p>
        </w:tc>
        <w:tc>
          <w:tcPr>
            <w:tcW w:w="454" w:type="pct"/>
          </w:tcPr>
          <w:p w14:paraId="312681A9" w14:textId="77777777" w:rsidR="0090048F" w:rsidRPr="00E7379C" w:rsidRDefault="0090048F" w:rsidP="00CC7444">
            <w:pPr>
              <w:spacing w:before="100" w:beforeAutospacing="1" w:after="100" w:afterAutospacing="1"/>
              <w:rPr>
                <w:sz w:val="18"/>
                <w:szCs w:val="18"/>
              </w:rPr>
            </w:pPr>
          </w:p>
        </w:tc>
        <w:tc>
          <w:tcPr>
            <w:tcW w:w="463" w:type="pct"/>
          </w:tcPr>
          <w:p w14:paraId="78AC68AD" w14:textId="6ED65FCF" w:rsidR="0090048F" w:rsidRPr="00E7379C" w:rsidRDefault="0090048F" w:rsidP="00CC7444">
            <w:pPr>
              <w:spacing w:before="100" w:beforeAutospacing="1" w:after="100" w:afterAutospacing="1"/>
              <w:rPr>
                <w:sz w:val="18"/>
                <w:szCs w:val="18"/>
              </w:rPr>
            </w:pPr>
          </w:p>
        </w:tc>
      </w:tr>
      <w:tr w:rsidR="0090048F" w:rsidRPr="00E7379C" w14:paraId="6AD1B78E" w14:textId="77777777" w:rsidTr="003A661C">
        <w:trPr>
          <w:trHeight w:val="340"/>
        </w:trPr>
        <w:tc>
          <w:tcPr>
            <w:tcW w:w="2644" w:type="pct"/>
            <w:gridSpan w:val="5"/>
            <w:tcBorders>
              <w:top w:val="single" w:sz="4" w:space="0" w:color="auto"/>
              <w:left w:val="single" w:sz="4" w:space="0" w:color="auto"/>
              <w:bottom w:val="single" w:sz="4" w:space="0" w:color="auto"/>
            </w:tcBorders>
            <w:shd w:val="clear" w:color="auto" w:fill="D9D9D9" w:themeFill="background1" w:themeFillShade="D9"/>
            <w:vAlign w:val="center"/>
          </w:tcPr>
          <w:p w14:paraId="104C5DB9" w14:textId="3FED8F38" w:rsidR="0090048F" w:rsidRPr="003A661C" w:rsidRDefault="0090048F" w:rsidP="00CC7444">
            <w:pPr>
              <w:spacing w:before="100" w:beforeAutospacing="1" w:after="100" w:afterAutospacing="1"/>
              <w:rPr>
                <w:b/>
                <w:bCs/>
                <w:sz w:val="18"/>
                <w:szCs w:val="18"/>
                <w:lang w:val="el-GR"/>
              </w:rPr>
            </w:pPr>
            <w:r w:rsidRPr="003A661C">
              <w:rPr>
                <w:b/>
                <w:bCs/>
                <w:sz w:val="18"/>
                <w:szCs w:val="18"/>
                <w:lang w:val="el-GR"/>
              </w:rPr>
              <w:t>ΣΥΝΟΛΟ</w:t>
            </w:r>
          </w:p>
        </w:tc>
        <w:tc>
          <w:tcPr>
            <w:tcW w:w="463" w:type="pct"/>
            <w:shd w:val="clear" w:color="auto" w:fill="D9D9D9" w:themeFill="background1" w:themeFillShade="D9"/>
            <w:vAlign w:val="center"/>
          </w:tcPr>
          <w:p w14:paraId="5CB43109" w14:textId="77777777" w:rsidR="0090048F" w:rsidRPr="00E7379C" w:rsidRDefault="0090048F" w:rsidP="00CC7444">
            <w:pPr>
              <w:spacing w:before="100" w:beforeAutospacing="1" w:after="100" w:afterAutospacing="1"/>
              <w:rPr>
                <w:sz w:val="18"/>
                <w:szCs w:val="18"/>
              </w:rPr>
            </w:pPr>
          </w:p>
        </w:tc>
        <w:tc>
          <w:tcPr>
            <w:tcW w:w="454" w:type="pct"/>
            <w:shd w:val="clear" w:color="auto" w:fill="D9D9D9" w:themeFill="background1" w:themeFillShade="D9"/>
            <w:vAlign w:val="center"/>
          </w:tcPr>
          <w:p w14:paraId="07CA1445" w14:textId="77777777" w:rsidR="0090048F" w:rsidRPr="00E7379C" w:rsidRDefault="0090048F" w:rsidP="00CC7444">
            <w:pPr>
              <w:spacing w:before="100" w:beforeAutospacing="1" w:after="100" w:afterAutospacing="1"/>
              <w:rPr>
                <w:sz w:val="18"/>
                <w:szCs w:val="18"/>
              </w:rPr>
            </w:pPr>
          </w:p>
        </w:tc>
        <w:tc>
          <w:tcPr>
            <w:tcW w:w="522" w:type="pct"/>
            <w:shd w:val="clear" w:color="auto" w:fill="D9D9D9" w:themeFill="background1" w:themeFillShade="D9"/>
            <w:vAlign w:val="center"/>
          </w:tcPr>
          <w:p w14:paraId="6E78410D" w14:textId="77777777" w:rsidR="0090048F" w:rsidRPr="00E7379C" w:rsidRDefault="0090048F" w:rsidP="00CC7444">
            <w:pPr>
              <w:spacing w:before="100" w:beforeAutospacing="1" w:after="100" w:afterAutospacing="1"/>
              <w:rPr>
                <w:sz w:val="18"/>
                <w:szCs w:val="18"/>
              </w:rPr>
            </w:pPr>
          </w:p>
        </w:tc>
        <w:tc>
          <w:tcPr>
            <w:tcW w:w="454" w:type="pct"/>
            <w:shd w:val="clear" w:color="auto" w:fill="D9D9D9" w:themeFill="background1" w:themeFillShade="D9"/>
          </w:tcPr>
          <w:p w14:paraId="16649373" w14:textId="77777777" w:rsidR="0090048F" w:rsidRPr="00E7379C" w:rsidRDefault="0090048F" w:rsidP="00CC7444">
            <w:pPr>
              <w:spacing w:before="100" w:beforeAutospacing="1" w:after="100" w:afterAutospacing="1"/>
              <w:rPr>
                <w:sz w:val="18"/>
                <w:szCs w:val="18"/>
              </w:rPr>
            </w:pPr>
          </w:p>
        </w:tc>
        <w:tc>
          <w:tcPr>
            <w:tcW w:w="463" w:type="pct"/>
            <w:shd w:val="clear" w:color="auto" w:fill="D9D9D9" w:themeFill="background1" w:themeFillShade="D9"/>
          </w:tcPr>
          <w:p w14:paraId="2B7962D8" w14:textId="77777777" w:rsidR="0090048F" w:rsidRPr="00E7379C" w:rsidRDefault="0090048F" w:rsidP="00CC7444">
            <w:pPr>
              <w:spacing w:before="100" w:beforeAutospacing="1" w:after="100" w:afterAutospacing="1"/>
              <w:rPr>
                <w:sz w:val="18"/>
                <w:szCs w:val="18"/>
              </w:rPr>
            </w:pPr>
          </w:p>
        </w:tc>
      </w:tr>
    </w:tbl>
    <w:p w14:paraId="4098D56C" w14:textId="77777777" w:rsidR="00623457" w:rsidRPr="00840707" w:rsidRDefault="00623457" w:rsidP="00623457">
      <w:pPr>
        <w:spacing w:before="100" w:beforeAutospacing="1" w:after="100" w:afterAutospacing="1"/>
        <w:jc w:val="center"/>
        <w:rPr>
          <w:lang w:val="el-GR"/>
        </w:rPr>
      </w:pPr>
    </w:p>
    <w:p w14:paraId="6DF180E9" w14:textId="77777777" w:rsidR="00623457" w:rsidRPr="00C4217E" w:rsidRDefault="00623457" w:rsidP="00DC759B">
      <w:pPr>
        <w:pStyle w:val="3"/>
        <w:numPr>
          <w:ilvl w:val="2"/>
          <w:numId w:val="16"/>
        </w:numPr>
        <w:ind w:left="1134" w:hanging="414"/>
        <w:rPr>
          <w:rFonts w:cs="Tahoma"/>
          <w:lang w:val="el-GR"/>
        </w:rPr>
      </w:pPr>
      <w:bookmarkStart w:id="520" w:name="_Toc240445878"/>
      <w:bookmarkStart w:id="521" w:name="_Toc366852699"/>
      <w:bookmarkStart w:id="522" w:name="_Ref508304059"/>
      <w:bookmarkStart w:id="523" w:name="_Toc10632752"/>
      <w:bookmarkStart w:id="524" w:name="_Toc42167519"/>
      <w:bookmarkStart w:id="525" w:name="_Toc53671372"/>
      <w:bookmarkStart w:id="526" w:name="_Toc97194382"/>
      <w:bookmarkStart w:id="527" w:name="_Toc97194486"/>
      <w:bookmarkStart w:id="528" w:name="_Toc155976770"/>
      <w:r w:rsidRPr="00C4217E">
        <w:rPr>
          <w:rFonts w:cs="Tahoma"/>
          <w:lang w:val="el-GR"/>
        </w:rPr>
        <w:lastRenderedPageBreak/>
        <w:t>Υπηρεσίες</w:t>
      </w:r>
      <w:bookmarkEnd w:id="520"/>
      <w:bookmarkEnd w:id="521"/>
      <w:bookmarkEnd w:id="522"/>
      <w:bookmarkEnd w:id="523"/>
      <w:bookmarkEnd w:id="524"/>
      <w:bookmarkEnd w:id="525"/>
      <w:bookmarkEnd w:id="526"/>
      <w:bookmarkEnd w:id="527"/>
      <w:bookmarkEnd w:id="528"/>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86"/>
        <w:gridCol w:w="2839"/>
        <w:gridCol w:w="1307"/>
        <w:gridCol w:w="1532"/>
        <w:gridCol w:w="1532"/>
        <w:gridCol w:w="1206"/>
        <w:gridCol w:w="1103"/>
        <w:gridCol w:w="1278"/>
        <w:gridCol w:w="1460"/>
        <w:gridCol w:w="1454"/>
      </w:tblGrid>
      <w:tr w:rsidR="001B7C52" w:rsidRPr="00401692" w14:paraId="5379985B" w14:textId="074952B5" w:rsidTr="003A661C">
        <w:trPr>
          <w:cantSplit/>
          <w:tblHeader/>
        </w:trPr>
        <w:tc>
          <w:tcPr>
            <w:tcW w:w="238" w:type="pct"/>
            <w:vMerge w:val="restart"/>
            <w:shd w:val="pct15" w:color="auto" w:fill="FFFFFF"/>
            <w:vAlign w:val="center"/>
          </w:tcPr>
          <w:p w14:paraId="64EB5950" w14:textId="77777777" w:rsidR="001B7C52" w:rsidRPr="00840707" w:rsidRDefault="001B7C52" w:rsidP="001B7C52">
            <w:pPr>
              <w:keepNext/>
              <w:keepLines/>
              <w:spacing w:before="60" w:after="60"/>
              <w:ind w:right="-191"/>
              <w:rPr>
                <w:sz w:val="18"/>
                <w:szCs w:val="18"/>
                <w:lang w:val="el-GR"/>
              </w:rPr>
            </w:pPr>
            <w:r w:rsidRPr="00840707">
              <w:rPr>
                <w:sz w:val="18"/>
                <w:szCs w:val="18"/>
                <w:lang w:val="el-GR"/>
              </w:rPr>
              <w:t>Α/Α</w:t>
            </w:r>
          </w:p>
        </w:tc>
        <w:tc>
          <w:tcPr>
            <w:tcW w:w="986" w:type="pct"/>
            <w:vMerge w:val="restart"/>
            <w:shd w:val="pct15" w:color="auto" w:fill="FFFFFF"/>
            <w:vAlign w:val="center"/>
          </w:tcPr>
          <w:p w14:paraId="33CE36D8" w14:textId="77777777" w:rsidR="001B7C52" w:rsidRPr="00840707" w:rsidRDefault="001B7C52" w:rsidP="001B7C52">
            <w:pPr>
              <w:keepNext/>
              <w:keepLines/>
              <w:spacing w:before="60" w:after="60"/>
              <w:jc w:val="center"/>
              <w:rPr>
                <w:sz w:val="18"/>
                <w:szCs w:val="18"/>
                <w:lang w:val="el-GR"/>
              </w:rPr>
            </w:pPr>
            <w:r w:rsidRPr="00840707">
              <w:rPr>
                <w:sz w:val="18"/>
                <w:szCs w:val="18"/>
                <w:lang w:val="el-GR"/>
              </w:rPr>
              <w:t>ΠΕΡΙΓΡΑΦΗ</w:t>
            </w:r>
          </w:p>
        </w:tc>
        <w:tc>
          <w:tcPr>
            <w:tcW w:w="454" w:type="pct"/>
            <w:vMerge w:val="restart"/>
            <w:shd w:val="pct15" w:color="auto" w:fill="FFFFFF"/>
            <w:vAlign w:val="center"/>
          </w:tcPr>
          <w:p w14:paraId="40CA1346" w14:textId="765B6CA9" w:rsidR="001B7C52" w:rsidRPr="00840707" w:rsidRDefault="001B7C52" w:rsidP="001B7C52">
            <w:pPr>
              <w:keepNext/>
              <w:keepLines/>
              <w:spacing w:before="60" w:after="60"/>
              <w:ind w:left="-100" w:right="-11"/>
              <w:jc w:val="center"/>
              <w:rPr>
                <w:sz w:val="18"/>
                <w:szCs w:val="18"/>
                <w:lang w:val="el-GR"/>
              </w:rPr>
            </w:pPr>
            <w:r>
              <w:rPr>
                <w:sz w:val="20"/>
                <w:szCs w:val="20"/>
                <w:lang w:val="el-GR"/>
              </w:rPr>
              <w:t>ΚΩΔ. ΠΑΡΑΔΟΤΕΟΥ</w:t>
            </w:r>
          </w:p>
        </w:tc>
        <w:tc>
          <w:tcPr>
            <w:tcW w:w="532" w:type="pct"/>
            <w:vMerge w:val="restart"/>
            <w:shd w:val="pct15" w:color="auto" w:fill="FFFFFF"/>
          </w:tcPr>
          <w:p w14:paraId="0393D62A" w14:textId="30B6D1E8" w:rsidR="001B7C52" w:rsidRPr="00840707" w:rsidRDefault="001B7C52" w:rsidP="001B7C52">
            <w:pPr>
              <w:keepNext/>
              <w:keepLines/>
              <w:spacing w:before="60" w:after="60"/>
              <w:ind w:left="-100" w:right="-11"/>
              <w:jc w:val="center"/>
              <w:rPr>
                <w:sz w:val="18"/>
                <w:szCs w:val="18"/>
                <w:lang w:val="el-GR"/>
              </w:rPr>
            </w:pPr>
            <w:r>
              <w:rPr>
                <w:sz w:val="18"/>
                <w:szCs w:val="18"/>
                <w:lang w:val="el-GR"/>
              </w:rPr>
              <w:t>Μ.Μ</w:t>
            </w:r>
          </w:p>
        </w:tc>
        <w:tc>
          <w:tcPr>
            <w:tcW w:w="532" w:type="pct"/>
            <w:vMerge w:val="restart"/>
            <w:shd w:val="pct15" w:color="auto" w:fill="FFFFFF"/>
            <w:vAlign w:val="center"/>
          </w:tcPr>
          <w:p w14:paraId="091ABBB6" w14:textId="03962ADE" w:rsidR="001B7C52" w:rsidRPr="00840707" w:rsidRDefault="001B7C52" w:rsidP="001B7C52">
            <w:pPr>
              <w:keepNext/>
              <w:keepLines/>
              <w:spacing w:before="60" w:after="60"/>
              <w:ind w:left="-100" w:right="-11"/>
              <w:jc w:val="center"/>
              <w:rPr>
                <w:sz w:val="18"/>
                <w:szCs w:val="18"/>
                <w:lang w:val="el-GR"/>
              </w:rPr>
            </w:pPr>
            <w:r>
              <w:rPr>
                <w:sz w:val="18"/>
                <w:szCs w:val="18"/>
                <w:lang w:val="el-GR"/>
              </w:rPr>
              <w:t xml:space="preserve">Αννθρωποώρες / </w:t>
            </w:r>
            <w:r w:rsidRPr="00840707">
              <w:rPr>
                <w:sz w:val="18"/>
                <w:szCs w:val="18"/>
                <w:lang w:val="el-GR"/>
              </w:rPr>
              <w:t>Ανθρωπομήνες</w:t>
            </w:r>
            <w:r>
              <w:rPr>
                <w:sz w:val="18"/>
                <w:szCs w:val="18"/>
                <w:lang w:val="el-GR"/>
              </w:rPr>
              <w:t xml:space="preserve"> κατ’ έτος</w:t>
            </w:r>
          </w:p>
        </w:tc>
        <w:tc>
          <w:tcPr>
            <w:tcW w:w="802" w:type="pct"/>
            <w:gridSpan w:val="2"/>
            <w:tcBorders>
              <w:bottom w:val="single" w:sz="4" w:space="0" w:color="auto"/>
            </w:tcBorders>
            <w:shd w:val="pct15" w:color="auto" w:fill="FFFFFF"/>
            <w:vAlign w:val="center"/>
          </w:tcPr>
          <w:p w14:paraId="619FF448" w14:textId="3C8F2D80" w:rsidR="001B7C52" w:rsidRPr="00840707" w:rsidRDefault="001B7C52" w:rsidP="001B7C52">
            <w:pPr>
              <w:keepNext/>
              <w:keepLines/>
              <w:spacing w:before="60" w:after="60"/>
              <w:rPr>
                <w:sz w:val="18"/>
                <w:szCs w:val="18"/>
                <w:lang w:val="el-GR"/>
              </w:rPr>
            </w:pPr>
            <w:r w:rsidRPr="00840707">
              <w:rPr>
                <w:sz w:val="18"/>
                <w:szCs w:val="18"/>
                <w:lang w:val="el-GR"/>
              </w:rPr>
              <w:t xml:space="preserve">ΑΞΙΑ ΧΩΡΙΣ ΦΠΑ </w:t>
            </w:r>
            <w:r>
              <w:rPr>
                <w:sz w:val="18"/>
                <w:szCs w:val="18"/>
                <w:lang w:val="el-GR"/>
              </w:rPr>
              <w:t xml:space="preserve"> ΚΑΤ’ ΕΤΟΣ </w:t>
            </w:r>
            <w:r w:rsidRPr="00840707">
              <w:rPr>
                <w:sz w:val="18"/>
                <w:szCs w:val="18"/>
                <w:lang w:val="el-GR"/>
              </w:rPr>
              <w:t>[€]</w:t>
            </w:r>
          </w:p>
        </w:tc>
        <w:tc>
          <w:tcPr>
            <w:tcW w:w="444" w:type="pct"/>
            <w:vMerge w:val="restart"/>
            <w:shd w:val="pct15" w:color="auto" w:fill="FFFFFF"/>
            <w:vAlign w:val="center"/>
          </w:tcPr>
          <w:p w14:paraId="506B4CB7" w14:textId="77777777" w:rsidR="001B7C52" w:rsidRPr="00840707" w:rsidRDefault="001B7C52" w:rsidP="001B7C52">
            <w:pPr>
              <w:keepNext/>
              <w:keepLines/>
              <w:spacing w:before="60" w:after="60"/>
              <w:rPr>
                <w:sz w:val="18"/>
                <w:szCs w:val="18"/>
                <w:lang w:val="el-GR"/>
              </w:rPr>
            </w:pPr>
            <w:r w:rsidRPr="00840707">
              <w:rPr>
                <w:sz w:val="18"/>
                <w:szCs w:val="18"/>
                <w:lang w:val="el-GR"/>
              </w:rPr>
              <w:t>ΦΠΑ [€]</w:t>
            </w:r>
          </w:p>
        </w:tc>
        <w:tc>
          <w:tcPr>
            <w:tcW w:w="507" w:type="pct"/>
            <w:vMerge w:val="restart"/>
            <w:shd w:val="pct15" w:color="auto" w:fill="FFFFFF"/>
            <w:vAlign w:val="center"/>
          </w:tcPr>
          <w:p w14:paraId="59E1E43B" w14:textId="7F4DF8FB" w:rsidR="001B7C52" w:rsidRPr="00840707" w:rsidRDefault="001B7C52" w:rsidP="003A661C">
            <w:pPr>
              <w:keepNext/>
              <w:keepLines/>
              <w:spacing w:before="60" w:after="60"/>
              <w:jc w:val="center"/>
              <w:rPr>
                <w:sz w:val="18"/>
                <w:szCs w:val="18"/>
                <w:lang w:val="el-GR"/>
              </w:rPr>
            </w:pPr>
            <w:r w:rsidRPr="00840707">
              <w:rPr>
                <w:sz w:val="18"/>
                <w:szCs w:val="18"/>
                <w:lang w:val="el-GR"/>
              </w:rPr>
              <w:t>ΣΥΝΟΛΙΚΗ ΑΞΙΑ</w:t>
            </w:r>
          </w:p>
          <w:p w14:paraId="03CC6634" w14:textId="2F583D4B" w:rsidR="001B7C52" w:rsidRPr="00840707" w:rsidRDefault="001B7C52" w:rsidP="003A661C">
            <w:pPr>
              <w:keepNext/>
              <w:keepLines/>
              <w:spacing w:before="60" w:after="60"/>
              <w:jc w:val="center"/>
              <w:rPr>
                <w:sz w:val="18"/>
                <w:szCs w:val="18"/>
                <w:lang w:val="el-GR"/>
              </w:rPr>
            </w:pPr>
            <w:r>
              <w:rPr>
                <w:sz w:val="18"/>
                <w:szCs w:val="18"/>
                <w:lang w:val="el-GR"/>
              </w:rPr>
              <w:t>ΤΡΙΕΤΙΑΣ (ΧΩΡΙ ΦΠΑ)</w:t>
            </w:r>
          </w:p>
        </w:tc>
        <w:tc>
          <w:tcPr>
            <w:tcW w:w="505" w:type="pct"/>
            <w:vMerge w:val="restart"/>
            <w:shd w:val="pct15" w:color="auto" w:fill="FFFFFF"/>
            <w:vAlign w:val="center"/>
          </w:tcPr>
          <w:p w14:paraId="0E263430" w14:textId="342B9302" w:rsidR="001B7C52" w:rsidRDefault="001B7C52" w:rsidP="003A661C">
            <w:pPr>
              <w:keepNext/>
              <w:keepLines/>
              <w:spacing w:before="60" w:after="60"/>
              <w:jc w:val="center"/>
              <w:rPr>
                <w:sz w:val="18"/>
                <w:szCs w:val="18"/>
                <w:lang w:val="el-GR"/>
              </w:rPr>
            </w:pPr>
            <w:r w:rsidRPr="00840707">
              <w:rPr>
                <w:sz w:val="18"/>
                <w:szCs w:val="18"/>
                <w:lang w:val="el-GR"/>
              </w:rPr>
              <w:t>ΣΥΝΟΛΙΚΗ ΑΞΙΑ</w:t>
            </w:r>
            <w:r>
              <w:rPr>
                <w:sz w:val="18"/>
                <w:szCs w:val="18"/>
                <w:lang w:val="el-GR"/>
              </w:rPr>
              <w:t xml:space="preserve"> ΤΡΙΕΤΙΑΣ </w:t>
            </w:r>
          </w:p>
          <w:p w14:paraId="22F6985D" w14:textId="6734422E" w:rsidR="001B7C52" w:rsidRPr="00840707" w:rsidRDefault="001B7C52" w:rsidP="001B7C52">
            <w:pPr>
              <w:keepNext/>
              <w:keepLines/>
              <w:spacing w:before="60" w:after="60"/>
              <w:rPr>
                <w:sz w:val="18"/>
                <w:szCs w:val="18"/>
                <w:lang w:val="el-GR"/>
              </w:rPr>
            </w:pPr>
            <w:r>
              <w:rPr>
                <w:sz w:val="18"/>
                <w:szCs w:val="18"/>
                <w:lang w:val="el-GR"/>
              </w:rPr>
              <w:t>(ΜΕ ΦΠΑ)</w:t>
            </w:r>
          </w:p>
        </w:tc>
      </w:tr>
      <w:tr w:rsidR="001B7C52" w:rsidRPr="00C4217E" w14:paraId="2D0F3E1A" w14:textId="693FDA82" w:rsidTr="003A661C">
        <w:tc>
          <w:tcPr>
            <w:tcW w:w="238" w:type="pct"/>
            <w:vMerge/>
            <w:shd w:val="clear" w:color="auto" w:fill="FFFFFF"/>
            <w:vAlign w:val="center"/>
          </w:tcPr>
          <w:p w14:paraId="7AD6AF20" w14:textId="77777777" w:rsidR="001B7C52" w:rsidRPr="00840707" w:rsidRDefault="001B7C52" w:rsidP="001B7C52">
            <w:pPr>
              <w:keepNext/>
              <w:keepLines/>
              <w:spacing w:before="60" w:after="60"/>
              <w:rPr>
                <w:sz w:val="18"/>
                <w:szCs w:val="18"/>
                <w:lang w:val="el-GR"/>
              </w:rPr>
            </w:pPr>
          </w:p>
        </w:tc>
        <w:tc>
          <w:tcPr>
            <w:tcW w:w="986" w:type="pct"/>
            <w:vMerge/>
            <w:shd w:val="clear" w:color="auto" w:fill="FFFFFF"/>
            <w:vAlign w:val="center"/>
          </w:tcPr>
          <w:p w14:paraId="19095730" w14:textId="77777777" w:rsidR="001B7C52" w:rsidRPr="00840707" w:rsidRDefault="001B7C52" w:rsidP="001B7C52">
            <w:pPr>
              <w:keepNext/>
              <w:keepLines/>
              <w:spacing w:before="60" w:after="60"/>
              <w:rPr>
                <w:sz w:val="18"/>
                <w:szCs w:val="18"/>
                <w:lang w:val="el-GR"/>
              </w:rPr>
            </w:pPr>
          </w:p>
        </w:tc>
        <w:tc>
          <w:tcPr>
            <w:tcW w:w="454" w:type="pct"/>
            <w:vMerge/>
            <w:shd w:val="clear" w:color="auto" w:fill="FFFFFF"/>
          </w:tcPr>
          <w:p w14:paraId="22F28859" w14:textId="26553A42" w:rsidR="001B7C52" w:rsidRPr="00840707" w:rsidRDefault="001B7C52" w:rsidP="001B7C52">
            <w:pPr>
              <w:keepNext/>
              <w:keepLines/>
              <w:spacing w:before="60" w:after="60"/>
              <w:rPr>
                <w:sz w:val="18"/>
                <w:szCs w:val="18"/>
                <w:lang w:val="el-GR"/>
              </w:rPr>
            </w:pPr>
          </w:p>
        </w:tc>
        <w:tc>
          <w:tcPr>
            <w:tcW w:w="532" w:type="pct"/>
            <w:vMerge/>
            <w:shd w:val="clear" w:color="auto" w:fill="FFFFFF"/>
          </w:tcPr>
          <w:p w14:paraId="61B75FC0" w14:textId="77777777" w:rsidR="001B7C52" w:rsidRPr="00840707" w:rsidRDefault="001B7C52" w:rsidP="001B7C52">
            <w:pPr>
              <w:keepNext/>
              <w:keepLines/>
              <w:spacing w:before="60" w:after="60"/>
              <w:rPr>
                <w:sz w:val="18"/>
                <w:szCs w:val="18"/>
                <w:lang w:val="el-GR"/>
              </w:rPr>
            </w:pPr>
          </w:p>
        </w:tc>
        <w:tc>
          <w:tcPr>
            <w:tcW w:w="532" w:type="pct"/>
            <w:vMerge/>
            <w:shd w:val="clear" w:color="auto" w:fill="FFFFFF"/>
            <w:vAlign w:val="center"/>
          </w:tcPr>
          <w:p w14:paraId="166289F5" w14:textId="598BC2A7" w:rsidR="001B7C52" w:rsidRPr="00840707" w:rsidRDefault="001B7C52" w:rsidP="001B7C52">
            <w:pPr>
              <w:keepNext/>
              <w:keepLines/>
              <w:spacing w:before="60" w:after="60"/>
              <w:rPr>
                <w:sz w:val="18"/>
                <w:szCs w:val="18"/>
                <w:lang w:val="el-GR"/>
              </w:rPr>
            </w:pPr>
          </w:p>
        </w:tc>
        <w:tc>
          <w:tcPr>
            <w:tcW w:w="419" w:type="pct"/>
            <w:shd w:val="pct15" w:color="auto" w:fill="FFFFFF"/>
            <w:vAlign w:val="center"/>
          </w:tcPr>
          <w:p w14:paraId="5D533459" w14:textId="77777777" w:rsidR="001B7C52" w:rsidRPr="00840707" w:rsidRDefault="001B7C52" w:rsidP="001B7C52">
            <w:pPr>
              <w:keepNext/>
              <w:keepLines/>
              <w:spacing w:before="60" w:after="60"/>
              <w:jc w:val="center"/>
              <w:rPr>
                <w:sz w:val="18"/>
                <w:szCs w:val="18"/>
                <w:lang w:val="el-GR"/>
              </w:rPr>
            </w:pPr>
            <w:r w:rsidRPr="00840707">
              <w:rPr>
                <w:sz w:val="18"/>
                <w:szCs w:val="18"/>
                <w:lang w:val="el-GR"/>
              </w:rPr>
              <w:t>ΤΙΜΗ ΜΟΝΑΔΑΣ</w:t>
            </w:r>
          </w:p>
        </w:tc>
        <w:tc>
          <w:tcPr>
            <w:tcW w:w="383" w:type="pct"/>
            <w:shd w:val="pct15" w:color="auto" w:fill="FFFFFF"/>
            <w:vAlign w:val="center"/>
          </w:tcPr>
          <w:p w14:paraId="5C0C2AF3" w14:textId="77777777" w:rsidR="001B7C52" w:rsidRPr="00840707" w:rsidRDefault="001B7C52" w:rsidP="001B7C52">
            <w:pPr>
              <w:keepNext/>
              <w:keepLines/>
              <w:spacing w:before="60" w:after="60"/>
              <w:jc w:val="center"/>
              <w:rPr>
                <w:sz w:val="18"/>
                <w:szCs w:val="18"/>
                <w:lang w:val="el-GR"/>
              </w:rPr>
            </w:pPr>
            <w:r w:rsidRPr="00840707">
              <w:rPr>
                <w:sz w:val="18"/>
                <w:szCs w:val="18"/>
                <w:lang w:val="el-GR"/>
              </w:rPr>
              <w:t>ΣΥΝΟΛΟ</w:t>
            </w:r>
          </w:p>
        </w:tc>
        <w:tc>
          <w:tcPr>
            <w:tcW w:w="444" w:type="pct"/>
            <w:vMerge/>
            <w:shd w:val="clear" w:color="auto" w:fill="FFFFFF"/>
            <w:vAlign w:val="center"/>
          </w:tcPr>
          <w:p w14:paraId="59D88657" w14:textId="77777777" w:rsidR="001B7C52" w:rsidRPr="00840707" w:rsidRDefault="001B7C52" w:rsidP="001B7C52">
            <w:pPr>
              <w:keepNext/>
              <w:keepLines/>
              <w:spacing w:before="60" w:after="60"/>
              <w:rPr>
                <w:sz w:val="18"/>
                <w:szCs w:val="18"/>
                <w:lang w:val="el-GR"/>
              </w:rPr>
            </w:pPr>
          </w:p>
        </w:tc>
        <w:tc>
          <w:tcPr>
            <w:tcW w:w="507" w:type="pct"/>
            <w:vMerge/>
            <w:shd w:val="clear" w:color="auto" w:fill="FFFFFF"/>
            <w:vAlign w:val="center"/>
          </w:tcPr>
          <w:p w14:paraId="62A69E2E" w14:textId="77777777" w:rsidR="001B7C52" w:rsidRPr="00840707" w:rsidRDefault="001B7C52" w:rsidP="001B7C52">
            <w:pPr>
              <w:keepNext/>
              <w:keepLines/>
              <w:spacing w:before="60" w:after="60"/>
              <w:rPr>
                <w:sz w:val="18"/>
                <w:szCs w:val="18"/>
                <w:lang w:val="el-GR"/>
              </w:rPr>
            </w:pPr>
          </w:p>
        </w:tc>
        <w:tc>
          <w:tcPr>
            <w:tcW w:w="505" w:type="pct"/>
            <w:vMerge/>
            <w:shd w:val="clear" w:color="auto" w:fill="FFFFFF"/>
          </w:tcPr>
          <w:p w14:paraId="51AEAC4E" w14:textId="77777777" w:rsidR="001B7C52" w:rsidRPr="00840707" w:rsidRDefault="001B7C52" w:rsidP="001B7C52">
            <w:pPr>
              <w:keepNext/>
              <w:keepLines/>
              <w:spacing w:before="60" w:after="60"/>
              <w:rPr>
                <w:sz w:val="18"/>
                <w:szCs w:val="18"/>
                <w:lang w:val="el-GR"/>
              </w:rPr>
            </w:pPr>
          </w:p>
        </w:tc>
      </w:tr>
      <w:tr w:rsidR="001B7C52" w:rsidRPr="00C4217E" w14:paraId="472AD229" w14:textId="35150893" w:rsidTr="002556A3">
        <w:trPr>
          <w:trHeight w:val="284"/>
        </w:trPr>
        <w:tc>
          <w:tcPr>
            <w:tcW w:w="238" w:type="pct"/>
            <w:shd w:val="clear" w:color="auto" w:fill="FFFFFF"/>
            <w:vAlign w:val="center"/>
          </w:tcPr>
          <w:p w14:paraId="3CCE3ACB" w14:textId="2B64AB1A" w:rsidR="001B7C52" w:rsidRPr="00840707" w:rsidRDefault="001B7C52" w:rsidP="001B7C52">
            <w:pPr>
              <w:keepNext/>
              <w:keepLines/>
              <w:spacing w:before="60" w:after="60"/>
              <w:rPr>
                <w:sz w:val="18"/>
                <w:szCs w:val="18"/>
                <w:lang w:val="el-GR"/>
              </w:rPr>
            </w:pPr>
            <w:r w:rsidRPr="00840707">
              <w:rPr>
                <w:sz w:val="18"/>
                <w:szCs w:val="18"/>
                <w:lang w:val="el-GR"/>
              </w:rPr>
              <w:t>1.</w:t>
            </w:r>
            <w:r w:rsidR="00DB1B45">
              <w:rPr>
                <w:sz w:val="18"/>
                <w:szCs w:val="18"/>
                <w:lang w:val="el-GR"/>
              </w:rPr>
              <w:t>1</w:t>
            </w:r>
          </w:p>
        </w:tc>
        <w:tc>
          <w:tcPr>
            <w:tcW w:w="986" w:type="pct"/>
            <w:shd w:val="clear" w:color="auto" w:fill="auto"/>
            <w:vAlign w:val="center"/>
          </w:tcPr>
          <w:p w14:paraId="4EB2654C" w14:textId="28C8BB6E" w:rsidR="001B7C52" w:rsidRPr="006B0DC0" w:rsidRDefault="001B7C52" w:rsidP="001B7C52">
            <w:pPr>
              <w:keepNext/>
              <w:keepLines/>
              <w:spacing w:before="60" w:after="60"/>
              <w:rPr>
                <w:sz w:val="18"/>
                <w:szCs w:val="18"/>
                <w:lang w:val="en-US"/>
              </w:rPr>
            </w:pPr>
            <w:r w:rsidRPr="00F717BC">
              <w:rPr>
                <w:sz w:val="18"/>
                <w:szCs w:val="18"/>
                <w:lang w:val="el-GR"/>
              </w:rPr>
              <w:t>Υπηρεσίες</w:t>
            </w:r>
            <w:r w:rsidRPr="006B0DC0">
              <w:rPr>
                <w:sz w:val="18"/>
                <w:szCs w:val="18"/>
                <w:lang w:val="en-US"/>
              </w:rPr>
              <w:t xml:space="preserve"> </w:t>
            </w:r>
            <w:r w:rsidRPr="00F717BC">
              <w:rPr>
                <w:sz w:val="18"/>
                <w:szCs w:val="18"/>
                <w:lang w:val="en-US"/>
              </w:rPr>
              <w:t xml:space="preserve">Premier Support </w:t>
            </w:r>
            <w:r w:rsidRPr="00F717BC">
              <w:rPr>
                <w:sz w:val="18"/>
                <w:szCs w:val="18"/>
                <w:lang w:val="el-GR"/>
              </w:rPr>
              <w:t>Κατασκευαστή</w:t>
            </w:r>
            <w:r w:rsidR="00DB1B45" w:rsidRPr="006B0DC0">
              <w:rPr>
                <w:sz w:val="18"/>
                <w:szCs w:val="18"/>
                <w:lang w:val="en-US"/>
              </w:rPr>
              <w:t xml:space="preserve"> - </w:t>
            </w:r>
            <w:r w:rsidR="00DB1B45" w:rsidRPr="00DB1B45">
              <w:rPr>
                <w:sz w:val="18"/>
                <w:szCs w:val="18"/>
                <w:lang w:val="en-US"/>
              </w:rPr>
              <w:t>Advisory Services Hourly</w:t>
            </w:r>
          </w:p>
        </w:tc>
        <w:tc>
          <w:tcPr>
            <w:tcW w:w="454" w:type="pct"/>
            <w:shd w:val="clear" w:color="auto" w:fill="FFFFFF"/>
          </w:tcPr>
          <w:p w14:paraId="494752CD" w14:textId="17EC93A4" w:rsidR="001B7C52" w:rsidRPr="006B0DC0" w:rsidRDefault="001B7C52" w:rsidP="001B7C52">
            <w:pPr>
              <w:keepNext/>
              <w:keepLines/>
              <w:spacing w:before="60" w:after="60"/>
              <w:rPr>
                <w:sz w:val="18"/>
                <w:szCs w:val="18"/>
                <w:lang w:val="en-US"/>
              </w:rPr>
            </w:pPr>
          </w:p>
        </w:tc>
        <w:tc>
          <w:tcPr>
            <w:tcW w:w="532" w:type="pct"/>
            <w:shd w:val="clear" w:color="auto" w:fill="F2F2F2" w:themeFill="background1" w:themeFillShade="F2"/>
          </w:tcPr>
          <w:p w14:paraId="24DB8B4B" w14:textId="72776E10" w:rsidR="001B7C52" w:rsidRPr="00840707" w:rsidRDefault="001B7C52" w:rsidP="001B7C52">
            <w:pPr>
              <w:keepNext/>
              <w:keepLines/>
              <w:spacing w:before="60" w:after="60"/>
              <w:rPr>
                <w:sz w:val="18"/>
                <w:szCs w:val="18"/>
                <w:lang w:val="el-GR"/>
              </w:rPr>
            </w:pPr>
            <w:r w:rsidRPr="00840707">
              <w:rPr>
                <w:sz w:val="18"/>
                <w:szCs w:val="18"/>
                <w:lang w:val="el-GR"/>
              </w:rPr>
              <w:t>Ανθρωπο</w:t>
            </w:r>
            <w:r>
              <w:rPr>
                <w:sz w:val="18"/>
                <w:szCs w:val="18"/>
                <w:lang w:val="el-GR"/>
              </w:rPr>
              <w:t xml:space="preserve">ώρες </w:t>
            </w:r>
          </w:p>
        </w:tc>
        <w:tc>
          <w:tcPr>
            <w:tcW w:w="532" w:type="pct"/>
            <w:shd w:val="clear" w:color="auto" w:fill="FFFFFF"/>
            <w:vAlign w:val="center"/>
          </w:tcPr>
          <w:p w14:paraId="2CE4EF80" w14:textId="52E135D8" w:rsidR="001B7C52" w:rsidRPr="00840707" w:rsidRDefault="001B7C52" w:rsidP="001B7C52">
            <w:pPr>
              <w:keepNext/>
              <w:keepLines/>
              <w:spacing w:before="60" w:after="60"/>
              <w:rPr>
                <w:sz w:val="18"/>
                <w:szCs w:val="18"/>
                <w:lang w:val="el-GR"/>
              </w:rPr>
            </w:pPr>
          </w:p>
        </w:tc>
        <w:tc>
          <w:tcPr>
            <w:tcW w:w="419" w:type="pct"/>
            <w:shd w:val="clear" w:color="auto" w:fill="FFFFFF"/>
            <w:vAlign w:val="center"/>
          </w:tcPr>
          <w:p w14:paraId="65C4C1A3" w14:textId="77777777" w:rsidR="001B7C52" w:rsidRPr="00840707" w:rsidRDefault="001B7C52" w:rsidP="001B7C52">
            <w:pPr>
              <w:keepNext/>
              <w:keepLines/>
              <w:spacing w:before="60" w:after="60"/>
              <w:rPr>
                <w:sz w:val="18"/>
                <w:szCs w:val="18"/>
                <w:lang w:val="el-GR"/>
              </w:rPr>
            </w:pPr>
          </w:p>
        </w:tc>
        <w:tc>
          <w:tcPr>
            <w:tcW w:w="383" w:type="pct"/>
            <w:shd w:val="clear" w:color="auto" w:fill="FFFFFF"/>
            <w:vAlign w:val="center"/>
          </w:tcPr>
          <w:p w14:paraId="484576A3" w14:textId="77777777" w:rsidR="001B7C52" w:rsidRPr="00840707" w:rsidRDefault="001B7C52" w:rsidP="001B7C52">
            <w:pPr>
              <w:keepNext/>
              <w:keepLines/>
              <w:spacing w:before="60" w:after="60"/>
              <w:rPr>
                <w:sz w:val="18"/>
                <w:szCs w:val="18"/>
                <w:lang w:val="el-GR"/>
              </w:rPr>
            </w:pPr>
          </w:p>
        </w:tc>
        <w:tc>
          <w:tcPr>
            <w:tcW w:w="444" w:type="pct"/>
            <w:shd w:val="clear" w:color="auto" w:fill="FFFFFF"/>
            <w:vAlign w:val="center"/>
          </w:tcPr>
          <w:p w14:paraId="2BE51EB0" w14:textId="77777777" w:rsidR="001B7C52" w:rsidRPr="00840707" w:rsidRDefault="001B7C52" w:rsidP="001B7C52">
            <w:pPr>
              <w:keepNext/>
              <w:keepLines/>
              <w:spacing w:before="60" w:after="60"/>
              <w:rPr>
                <w:sz w:val="18"/>
                <w:szCs w:val="18"/>
                <w:lang w:val="el-GR"/>
              </w:rPr>
            </w:pPr>
          </w:p>
        </w:tc>
        <w:tc>
          <w:tcPr>
            <w:tcW w:w="507" w:type="pct"/>
            <w:shd w:val="clear" w:color="auto" w:fill="FFFFFF"/>
            <w:vAlign w:val="center"/>
          </w:tcPr>
          <w:p w14:paraId="0FD706C1" w14:textId="77777777" w:rsidR="001B7C52" w:rsidRPr="00840707" w:rsidRDefault="001B7C52" w:rsidP="001B7C52">
            <w:pPr>
              <w:keepNext/>
              <w:keepLines/>
              <w:spacing w:before="60" w:after="60"/>
              <w:rPr>
                <w:sz w:val="18"/>
                <w:szCs w:val="18"/>
                <w:lang w:val="el-GR"/>
              </w:rPr>
            </w:pPr>
          </w:p>
        </w:tc>
        <w:tc>
          <w:tcPr>
            <w:tcW w:w="505" w:type="pct"/>
            <w:shd w:val="clear" w:color="auto" w:fill="FFFFFF"/>
          </w:tcPr>
          <w:p w14:paraId="02F6B9E3" w14:textId="77777777" w:rsidR="001B7C52" w:rsidRPr="00840707" w:rsidRDefault="001B7C52" w:rsidP="001B7C52">
            <w:pPr>
              <w:keepNext/>
              <w:keepLines/>
              <w:spacing w:before="60" w:after="60"/>
              <w:rPr>
                <w:sz w:val="18"/>
                <w:szCs w:val="18"/>
                <w:lang w:val="el-GR"/>
              </w:rPr>
            </w:pPr>
          </w:p>
        </w:tc>
      </w:tr>
      <w:tr w:rsidR="00DB1B45" w:rsidRPr="00C4217E" w14:paraId="65CF543A" w14:textId="77777777" w:rsidTr="002556A3">
        <w:trPr>
          <w:trHeight w:val="284"/>
        </w:trPr>
        <w:tc>
          <w:tcPr>
            <w:tcW w:w="238" w:type="pct"/>
            <w:shd w:val="clear" w:color="auto" w:fill="FFFFFF"/>
            <w:vAlign w:val="center"/>
          </w:tcPr>
          <w:p w14:paraId="47E40DEB" w14:textId="16E3A537" w:rsidR="00DB1B45" w:rsidRPr="00840707" w:rsidRDefault="00DB1B45" w:rsidP="00DB1B45">
            <w:pPr>
              <w:keepNext/>
              <w:keepLines/>
              <w:spacing w:before="60" w:after="60"/>
              <w:rPr>
                <w:sz w:val="18"/>
                <w:szCs w:val="18"/>
                <w:lang w:val="el-GR"/>
              </w:rPr>
            </w:pPr>
            <w:r>
              <w:rPr>
                <w:sz w:val="18"/>
                <w:szCs w:val="18"/>
                <w:lang w:val="el-GR"/>
              </w:rPr>
              <w:t>1.2</w:t>
            </w:r>
          </w:p>
        </w:tc>
        <w:tc>
          <w:tcPr>
            <w:tcW w:w="986" w:type="pct"/>
            <w:shd w:val="clear" w:color="auto" w:fill="auto"/>
            <w:vAlign w:val="center"/>
          </w:tcPr>
          <w:p w14:paraId="12F6BA7A" w14:textId="59D9441A" w:rsidR="00DB1B45" w:rsidRPr="006B0DC0" w:rsidRDefault="00DB1B45" w:rsidP="00DB1B45">
            <w:pPr>
              <w:keepNext/>
              <w:keepLines/>
              <w:spacing w:before="60" w:after="60"/>
              <w:rPr>
                <w:sz w:val="18"/>
                <w:szCs w:val="18"/>
                <w:lang w:val="en-US"/>
              </w:rPr>
            </w:pPr>
            <w:r w:rsidRPr="00F717BC">
              <w:rPr>
                <w:sz w:val="18"/>
                <w:szCs w:val="18"/>
                <w:lang w:val="el-GR"/>
              </w:rPr>
              <w:t>Υπηρεσίες</w:t>
            </w:r>
            <w:r w:rsidRPr="00617E09">
              <w:rPr>
                <w:sz w:val="18"/>
                <w:szCs w:val="18"/>
                <w:lang w:val="en-US"/>
              </w:rPr>
              <w:t xml:space="preserve"> </w:t>
            </w:r>
            <w:r w:rsidRPr="00F717BC">
              <w:rPr>
                <w:sz w:val="18"/>
                <w:szCs w:val="18"/>
                <w:lang w:val="en-US"/>
              </w:rPr>
              <w:t xml:space="preserve">Premier Support </w:t>
            </w:r>
            <w:r w:rsidRPr="00F717BC">
              <w:rPr>
                <w:sz w:val="18"/>
                <w:szCs w:val="18"/>
                <w:lang w:val="el-GR"/>
              </w:rPr>
              <w:t>Κατασκευαστή</w:t>
            </w:r>
            <w:r w:rsidRPr="00617E09">
              <w:rPr>
                <w:sz w:val="18"/>
                <w:szCs w:val="18"/>
                <w:lang w:val="en-US"/>
              </w:rPr>
              <w:t xml:space="preserve"> -</w:t>
            </w:r>
            <w:r w:rsidRPr="006B0DC0">
              <w:rPr>
                <w:sz w:val="18"/>
                <w:szCs w:val="18"/>
                <w:lang w:val="en-US"/>
              </w:rPr>
              <w:t xml:space="preserve"> </w:t>
            </w:r>
            <w:r w:rsidRPr="00DB1B45">
              <w:rPr>
                <w:sz w:val="18"/>
                <w:szCs w:val="18"/>
                <w:lang w:val="en-US"/>
              </w:rPr>
              <w:t>Problem Resolution Hours - PSfP</w:t>
            </w:r>
          </w:p>
        </w:tc>
        <w:tc>
          <w:tcPr>
            <w:tcW w:w="454" w:type="pct"/>
            <w:shd w:val="clear" w:color="auto" w:fill="FFFFFF"/>
          </w:tcPr>
          <w:p w14:paraId="1E5CA673" w14:textId="77777777" w:rsidR="00DB1B45" w:rsidRPr="006B0DC0" w:rsidRDefault="00DB1B45" w:rsidP="00DB1B45">
            <w:pPr>
              <w:keepNext/>
              <w:keepLines/>
              <w:spacing w:before="60" w:after="60"/>
              <w:rPr>
                <w:sz w:val="18"/>
                <w:szCs w:val="18"/>
                <w:lang w:val="en-US"/>
              </w:rPr>
            </w:pPr>
          </w:p>
        </w:tc>
        <w:tc>
          <w:tcPr>
            <w:tcW w:w="532" w:type="pct"/>
            <w:shd w:val="clear" w:color="auto" w:fill="F2F2F2" w:themeFill="background1" w:themeFillShade="F2"/>
          </w:tcPr>
          <w:p w14:paraId="636A523B" w14:textId="47F7F09D" w:rsidR="00DB1B45" w:rsidRPr="006B0DC0" w:rsidRDefault="00DB1B45" w:rsidP="00DB1B45">
            <w:pPr>
              <w:keepNext/>
              <w:keepLines/>
              <w:spacing w:before="60" w:after="60"/>
              <w:rPr>
                <w:sz w:val="18"/>
                <w:szCs w:val="18"/>
                <w:lang w:val="en-US"/>
              </w:rPr>
            </w:pPr>
            <w:r w:rsidRPr="00B6771F">
              <w:rPr>
                <w:sz w:val="18"/>
                <w:szCs w:val="18"/>
                <w:lang w:val="el-GR"/>
              </w:rPr>
              <w:t xml:space="preserve">Ανθρωποώρες </w:t>
            </w:r>
          </w:p>
        </w:tc>
        <w:tc>
          <w:tcPr>
            <w:tcW w:w="532" w:type="pct"/>
            <w:shd w:val="clear" w:color="auto" w:fill="FFFFFF"/>
            <w:vAlign w:val="center"/>
          </w:tcPr>
          <w:p w14:paraId="00E19414" w14:textId="77777777" w:rsidR="00DB1B45" w:rsidRPr="006B0DC0" w:rsidRDefault="00DB1B45" w:rsidP="00DB1B45">
            <w:pPr>
              <w:keepNext/>
              <w:keepLines/>
              <w:spacing w:before="60" w:after="60"/>
              <w:rPr>
                <w:sz w:val="18"/>
                <w:szCs w:val="18"/>
                <w:lang w:val="en-US"/>
              </w:rPr>
            </w:pPr>
          </w:p>
        </w:tc>
        <w:tc>
          <w:tcPr>
            <w:tcW w:w="419" w:type="pct"/>
            <w:shd w:val="clear" w:color="auto" w:fill="FFFFFF"/>
            <w:vAlign w:val="center"/>
          </w:tcPr>
          <w:p w14:paraId="68FA734B" w14:textId="77777777" w:rsidR="00DB1B45" w:rsidRPr="006B0DC0" w:rsidRDefault="00DB1B45" w:rsidP="00DB1B45">
            <w:pPr>
              <w:keepNext/>
              <w:keepLines/>
              <w:spacing w:before="60" w:after="60"/>
              <w:rPr>
                <w:sz w:val="18"/>
                <w:szCs w:val="18"/>
                <w:lang w:val="en-US"/>
              </w:rPr>
            </w:pPr>
          </w:p>
        </w:tc>
        <w:tc>
          <w:tcPr>
            <w:tcW w:w="383" w:type="pct"/>
            <w:shd w:val="clear" w:color="auto" w:fill="FFFFFF"/>
            <w:vAlign w:val="center"/>
          </w:tcPr>
          <w:p w14:paraId="6B25EEA5" w14:textId="77777777" w:rsidR="00DB1B45" w:rsidRPr="006B0DC0" w:rsidRDefault="00DB1B45" w:rsidP="00DB1B45">
            <w:pPr>
              <w:keepNext/>
              <w:keepLines/>
              <w:spacing w:before="60" w:after="60"/>
              <w:rPr>
                <w:sz w:val="18"/>
                <w:szCs w:val="18"/>
                <w:lang w:val="en-US"/>
              </w:rPr>
            </w:pPr>
          </w:p>
        </w:tc>
        <w:tc>
          <w:tcPr>
            <w:tcW w:w="444" w:type="pct"/>
            <w:shd w:val="clear" w:color="auto" w:fill="FFFFFF"/>
            <w:vAlign w:val="center"/>
          </w:tcPr>
          <w:p w14:paraId="2941128C" w14:textId="77777777" w:rsidR="00DB1B45" w:rsidRPr="006B0DC0" w:rsidRDefault="00DB1B45" w:rsidP="00DB1B45">
            <w:pPr>
              <w:keepNext/>
              <w:keepLines/>
              <w:spacing w:before="60" w:after="60"/>
              <w:rPr>
                <w:sz w:val="18"/>
                <w:szCs w:val="18"/>
                <w:lang w:val="en-US"/>
              </w:rPr>
            </w:pPr>
          </w:p>
        </w:tc>
        <w:tc>
          <w:tcPr>
            <w:tcW w:w="507" w:type="pct"/>
            <w:shd w:val="clear" w:color="auto" w:fill="FFFFFF"/>
            <w:vAlign w:val="center"/>
          </w:tcPr>
          <w:p w14:paraId="40716032" w14:textId="77777777" w:rsidR="00DB1B45" w:rsidRPr="006B0DC0" w:rsidRDefault="00DB1B45" w:rsidP="00DB1B45">
            <w:pPr>
              <w:keepNext/>
              <w:keepLines/>
              <w:spacing w:before="60" w:after="60"/>
              <w:rPr>
                <w:sz w:val="18"/>
                <w:szCs w:val="18"/>
                <w:lang w:val="en-US"/>
              </w:rPr>
            </w:pPr>
          </w:p>
        </w:tc>
        <w:tc>
          <w:tcPr>
            <w:tcW w:w="505" w:type="pct"/>
            <w:shd w:val="clear" w:color="auto" w:fill="FFFFFF"/>
          </w:tcPr>
          <w:p w14:paraId="5884481D" w14:textId="77777777" w:rsidR="00DB1B45" w:rsidRPr="006B0DC0" w:rsidRDefault="00DB1B45" w:rsidP="00DB1B45">
            <w:pPr>
              <w:keepNext/>
              <w:keepLines/>
              <w:spacing w:before="60" w:after="60"/>
              <w:rPr>
                <w:sz w:val="18"/>
                <w:szCs w:val="18"/>
                <w:lang w:val="en-US"/>
              </w:rPr>
            </w:pPr>
          </w:p>
        </w:tc>
      </w:tr>
      <w:tr w:rsidR="00DB1B45" w:rsidRPr="00C4217E" w14:paraId="7691DACF" w14:textId="77777777" w:rsidTr="002556A3">
        <w:trPr>
          <w:trHeight w:val="284"/>
        </w:trPr>
        <w:tc>
          <w:tcPr>
            <w:tcW w:w="238" w:type="pct"/>
            <w:shd w:val="clear" w:color="auto" w:fill="FFFFFF"/>
            <w:vAlign w:val="center"/>
          </w:tcPr>
          <w:p w14:paraId="78461636" w14:textId="3B813DF3" w:rsidR="00DB1B45" w:rsidRPr="00840707" w:rsidRDefault="00DB1B45" w:rsidP="00DB1B45">
            <w:pPr>
              <w:keepNext/>
              <w:keepLines/>
              <w:spacing w:before="60" w:after="60"/>
              <w:rPr>
                <w:sz w:val="18"/>
                <w:szCs w:val="18"/>
                <w:lang w:val="el-GR"/>
              </w:rPr>
            </w:pPr>
            <w:r>
              <w:rPr>
                <w:sz w:val="18"/>
                <w:szCs w:val="18"/>
                <w:lang w:val="el-GR"/>
              </w:rPr>
              <w:t>1.3</w:t>
            </w:r>
          </w:p>
        </w:tc>
        <w:tc>
          <w:tcPr>
            <w:tcW w:w="986" w:type="pct"/>
            <w:shd w:val="clear" w:color="auto" w:fill="auto"/>
            <w:vAlign w:val="center"/>
          </w:tcPr>
          <w:p w14:paraId="33CEFEF8" w14:textId="74AC7349" w:rsidR="00DB1B45" w:rsidRPr="006B0DC0" w:rsidRDefault="00DB1B45" w:rsidP="00DB1B45">
            <w:pPr>
              <w:keepNext/>
              <w:keepLines/>
              <w:spacing w:before="60" w:after="60"/>
              <w:rPr>
                <w:sz w:val="18"/>
                <w:szCs w:val="18"/>
                <w:lang w:val="en-US"/>
              </w:rPr>
            </w:pPr>
            <w:r w:rsidRPr="00F717BC">
              <w:rPr>
                <w:sz w:val="18"/>
                <w:szCs w:val="18"/>
                <w:lang w:val="el-GR"/>
              </w:rPr>
              <w:t>Υπηρεσίες</w:t>
            </w:r>
            <w:r w:rsidRPr="00617E09">
              <w:rPr>
                <w:sz w:val="18"/>
                <w:szCs w:val="18"/>
                <w:lang w:val="en-US"/>
              </w:rPr>
              <w:t xml:space="preserve"> </w:t>
            </w:r>
            <w:r w:rsidRPr="00F717BC">
              <w:rPr>
                <w:sz w:val="18"/>
                <w:szCs w:val="18"/>
                <w:lang w:val="en-US"/>
              </w:rPr>
              <w:t xml:space="preserve">Premier Support </w:t>
            </w:r>
            <w:r w:rsidRPr="00F717BC">
              <w:rPr>
                <w:sz w:val="18"/>
                <w:szCs w:val="18"/>
                <w:lang w:val="el-GR"/>
              </w:rPr>
              <w:t>Κατασκευαστή</w:t>
            </w:r>
            <w:r w:rsidRPr="00617E09">
              <w:rPr>
                <w:sz w:val="18"/>
                <w:szCs w:val="18"/>
                <w:lang w:val="en-US"/>
              </w:rPr>
              <w:t xml:space="preserve"> -</w:t>
            </w:r>
            <w:r w:rsidRPr="006B0DC0">
              <w:rPr>
                <w:sz w:val="18"/>
                <w:szCs w:val="18"/>
                <w:lang w:val="en-US"/>
              </w:rPr>
              <w:t xml:space="preserve"> Reactive Support Management for Partner</w:t>
            </w:r>
          </w:p>
        </w:tc>
        <w:tc>
          <w:tcPr>
            <w:tcW w:w="454" w:type="pct"/>
            <w:shd w:val="clear" w:color="auto" w:fill="FFFFFF"/>
          </w:tcPr>
          <w:p w14:paraId="2718328F" w14:textId="77777777" w:rsidR="00DB1B45" w:rsidRPr="006B0DC0" w:rsidRDefault="00DB1B45" w:rsidP="00DB1B45">
            <w:pPr>
              <w:keepNext/>
              <w:keepLines/>
              <w:spacing w:before="60" w:after="60"/>
              <w:rPr>
                <w:sz w:val="18"/>
                <w:szCs w:val="18"/>
                <w:lang w:val="en-US"/>
              </w:rPr>
            </w:pPr>
          </w:p>
        </w:tc>
        <w:tc>
          <w:tcPr>
            <w:tcW w:w="532" w:type="pct"/>
            <w:shd w:val="clear" w:color="auto" w:fill="F2F2F2" w:themeFill="background1" w:themeFillShade="F2"/>
          </w:tcPr>
          <w:p w14:paraId="66584FD8" w14:textId="0DD69692" w:rsidR="00DB1B45" w:rsidRPr="006B0DC0" w:rsidRDefault="00DB1B45" w:rsidP="00DB1B45">
            <w:pPr>
              <w:keepNext/>
              <w:keepLines/>
              <w:spacing w:before="60" w:after="60"/>
              <w:rPr>
                <w:sz w:val="18"/>
                <w:szCs w:val="18"/>
                <w:lang w:val="en-US"/>
              </w:rPr>
            </w:pPr>
            <w:r w:rsidRPr="00B6771F">
              <w:rPr>
                <w:sz w:val="18"/>
                <w:szCs w:val="18"/>
                <w:lang w:val="el-GR"/>
              </w:rPr>
              <w:t xml:space="preserve">Ανθρωποώρες </w:t>
            </w:r>
          </w:p>
        </w:tc>
        <w:tc>
          <w:tcPr>
            <w:tcW w:w="532" w:type="pct"/>
            <w:shd w:val="clear" w:color="auto" w:fill="FFFFFF"/>
            <w:vAlign w:val="center"/>
          </w:tcPr>
          <w:p w14:paraId="64FBFEA3" w14:textId="77777777" w:rsidR="00DB1B45" w:rsidRPr="006B0DC0" w:rsidRDefault="00DB1B45" w:rsidP="00DB1B45">
            <w:pPr>
              <w:keepNext/>
              <w:keepLines/>
              <w:spacing w:before="60" w:after="60"/>
              <w:rPr>
                <w:sz w:val="18"/>
                <w:szCs w:val="18"/>
                <w:lang w:val="en-US"/>
              </w:rPr>
            </w:pPr>
          </w:p>
        </w:tc>
        <w:tc>
          <w:tcPr>
            <w:tcW w:w="419" w:type="pct"/>
            <w:shd w:val="clear" w:color="auto" w:fill="FFFFFF"/>
            <w:vAlign w:val="center"/>
          </w:tcPr>
          <w:p w14:paraId="3264A602" w14:textId="77777777" w:rsidR="00DB1B45" w:rsidRPr="006B0DC0" w:rsidRDefault="00DB1B45" w:rsidP="00DB1B45">
            <w:pPr>
              <w:keepNext/>
              <w:keepLines/>
              <w:spacing w:before="60" w:after="60"/>
              <w:rPr>
                <w:sz w:val="18"/>
                <w:szCs w:val="18"/>
                <w:lang w:val="en-US"/>
              </w:rPr>
            </w:pPr>
          </w:p>
        </w:tc>
        <w:tc>
          <w:tcPr>
            <w:tcW w:w="383" w:type="pct"/>
            <w:shd w:val="clear" w:color="auto" w:fill="FFFFFF"/>
            <w:vAlign w:val="center"/>
          </w:tcPr>
          <w:p w14:paraId="5A4158B1" w14:textId="77777777" w:rsidR="00DB1B45" w:rsidRPr="006B0DC0" w:rsidRDefault="00DB1B45" w:rsidP="00DB1B45">
            <w:pPr>
              <w:keepNext/>
              <w:keepLines/>
              <w:spacing w:before="60" w:after="60"/>
              <w:rPr>
                <w:sz w:val="18"/>
                <w:szCs w:val="18"/>
                <w:lang w:val="en-US"/>
              </w:rPr>
            </w:pPr>
          </w:p>
        </w:tc>
        <w:tc>
          <w:tcPr>
            <w:tcW w:w="444" w:type="pct"/>
            <w:shd w:val="clear" w:color="auto" w:fill="FFFFFF"/>
            <w:vAlign w:val="center"/>
          </w:tcPr>
          <w:p w14:paraId="17F46076" w14:textId="77777777" w:rsidR="00DB1B45" w:rsidRPr="006B0DC0" w:rsidRDefault="00DB1B45" w:rsidP="00DB1B45">
            <w:pPr>
              <w:keepNext/>
              <w:keepLines/>
              <w:spacing w:before="60" w:after="60"/>
              <w:rPr>
                <w:sz w:val="18"/>
                <w:szCs w:val="18"/>
                <w:lang w:val="en-US"/>
              </w:rPr>
            </w:pPr>
          </w:p>
        </w:tc>
        <w:tc>
          <w:tcPr>
            <w:tcW w:w="507" w:type="pct"/>
            <w:shd w:val="clear" w:color="auto" w:fill="FFFFFF"/>
            <w:vAlign w:val="center"/>
          </w:tcPr>
          <w:p w14:paraId="15254066" w14:textId="77777777" w:rsidR="00DB1B45" w:rsidRPr="006B0DC0" w:rsidRDefault="00DB1B45" w:rsidP="00DB1B45">
            <w:pPr>
              <w:keepNext/>
              <w:keepLines/>
              <w:spacing w:before="60" w:after="60"/>
              <w:rPr>
                <w:sz w:val="18"/>
                <w:szCs w:val="18"/>
                <w:lang w:val="en-US"/>
              </w:rPr>
            </w:pPr>
          </w:p>
        </w:tc>
        <w:tc>
          <w:tcPr>
            <w:tcW w:w="505" w:type="pct"/>
            <w:shd w:val="clear" w:color="auto" w:fill="FFFFFF"/>
          </w:tcPr>
          <w:p w14:paraId="51243F01" w14:textId="77777777" w:rsidR="00DB1B45" w:rsidRPr="006B0DC0" w:rsidRDefault="00DB1B45" w:rsidP="00DB1B45">
            <w:pPr>
              <w:keepNext/>
              <w:keepLines/>
              <w:spacing w:before="60" w:after="60"/>
              <w:rPr>
                <w:sz w:val="18"/>
                <w:szCs w:val="18"/>
                <w:lang w:val="en-US"/>
              </w:rPr>
            </w:pPr>
          </w:p>
        </w:tc>
      </w:tr>
      <w:tr w:rsidR="00DB1B45" w:rsidRPr="00C4217E" w14:paraId="146340FC" w14:textId="77777777" w:rsidTr="002556A3">
        <w:trPr>
          <w:trHeight w:val="284"/>
        </w:trPr>
        <w:tc>
          <w:tcPr>
            <w:tcW w:w="238" w:type="pct"/>
            <w:shd w:val="clear" w:color="auto" w:fill="FFFFFF"/>
            <w:vAlign w:val="center"/>
          </w:tcPr>
          <w:p w14:paraId="5C9CF9D6" w14:textId="18D8B0E6" w:rsidR="00DB1B45" w:rsidRPr="00840707" w:rsidRDefault="00DB1B45" w:rsidP="00DB1B45">
            <w:pPr>
              <w:keepNext/>
              <w:keepLines/>
              <w:spacing w:before="60" w:after="60"/>
              <w:rPr>
                <w:sz w:val="18"/>
                <w:szCs w:val="18"/>
                <w:lang w:val="el-GR"/>
              </w:rPr>
            </w:pPr>
            <w:r>
              <w:rPr>
                <w:sz w:val="18"/>
                <w:szCs w:val="18"/>
                <w:lang w:val="el-GR"/>
              </w:rPr>
              <w:t>1.4</w:t>
            </w:r>
          </w:p>
        </w:tc>
        <w:tc>
          <w:tcPr>
            <w:tcW w:w="986" w:type="pct"/>
            <w:shd w:val="clear" w:color="auto" w:fill="auto"/>
            <w:vAlign w:val="center"/>
          </w:tcPr>
          <w:p w14:paraId="0D295D70" w14:textId="62121268" w:rsidR="00DB1B45" w:rsidRPr="006B0DC0" w:rsidRDefault="00DB1B45" w:rsidP="00DB1B45">
            <w:pPr>
              <w:keepNext/>
              <w:keepLines/>
              <w:spacing w:before="60" w:after="60"/>
              <w:rPr>
                <w:sz w:val="18"/>
                <w:szCs w:val="18"/>
                <w:lang w:val="en-US"/>
              </w:rPr>
            </w:pPr>
            <w:r w:rsidRPr="00F717BC">
              <w:rPr>
                <w:sz w:val="18"/>
                <w:szCs w:val="18"/>
                <w:lang w:val="el-GR"/>
              </w:rPr>
              <w:t>Υπηρεσίες</w:t>
            </w:r>
            <w:r w:rsidRPr="00617E09">
              <w:rPr>
                <w:sz w:val="18"/>
                <w:szCs w:val="18"/>
                <w:lang w:val="en-US"/>
              </w:rPr>
              <w:t xml:space="preserve"> </w:t>
            </w:r>
            <w:r w:rsidRPr="00F717BC">
              <w:rPr>
                <w:sz w:val="18"/>
                <w:szCs w:val="18"/>
                <w:lang w:val="en-US"/>
              </w:rPr>
              <w:t xml:space="preserve">Premier Support </w:t>
            </w:r>
            <w:r w:rsidRPr="00F717BC">
              <w:rPr>
                <w:sz w:val="18"/>
                <w:szCs w:val="18"/>
                <w:lang w:val="el-GR"/>
              </w:rPr>
              <w:t>Κατασκευαστή</w:t>
            </w:r>
            <w:r w:rsidRPr="00617E09">
              <w:rPr>
                <w:sz w:val="18"/>
                <w:szCs w:val="18"/>
                <w:lang w:val="en-US"/>
              </w:rPr>
              <w:t xml:space="preserve"> -</w:t>
            </w:r>
            <w:r w:rsidRPr="006B0DC0">
              <w:rPr>
                <w:sz w:val="18"/>
                <w:szCs w:val="18"/>
                <w:lang w:val="en-US"/>
              </w:rPr>
              <w:t xml:space="preserve"> Service Delivery Management Extended</w:t>
            </w:r>
          </w:p>
        </w:tc>
        <w:tc>
          <w:tcPr>
            <w:tcW w:w="454" w:type="pct"/>
            <w:shd w:val="clear" w:color="auto" w:fill="FFFFFF"/>
          </w:tcPr>
          <w:p w14:paraId="06F24B3C" w14:textId="77777777" w:rsidR="00DB1B45" w:rsidRPr="006B0DC0" w:rsidRDefault="00DB1B45" w:rsidP="00DB1B45">
            <w:pPr>
              <w:keepNext/>
              <w:keepLines/>
              <w:spacing w:before="60" w:after="60"/>
              <w:rPr>
                <w:sz w:val="18"/>
                <w:szCs w:val="18"/>
                <w:lang w:val="en-US"/>
              </w:rPr>
            </w:pPr>
          </w:p>
        </w:tc>
        <w:tc>
          <w:tcPr>
            <w:tcW w:w="532" w:type="pct"/>
            <w:shd w:val="clear" w:color="auto" w:fill="F2F2F2" w:themeFill="background1" w:themeFillShade="F2"/>
          </w:tcPr>
          <w:p w14:paraId="183D0375" w14:textId="7C5B2937" w:rsidR="00DB1B45" w:rsidRPr="006B0DC0" w:rsidRDefault="00DB1B45" w:rsidP="00DB1B45">
            <w:pPr>
              <w:keepNext/>
              <w:keepLines/>
              <w:spacing w:before="60" w:after="60"/>
              <w:rPr>
                <w:sz w:val="18"/>
                <w:szCs w:val="18"/>
                <w:lang w:val="en-US"/>
              </w:rPr>
            </w:pPr>
            <w:r w:rsidRPr="00B6771F">
              <w:rPr>
                <w:sz w:val="18"/>
                <w:szCs w:val="18"/>
                <w:lang w:val="el-GR"/>
              </w:rPr>
              <w:t xml:space="preserve">Ανθρωποώρες </w:t>
            </w:r>
          </w:p>
        </w:tc>
        <w:tc>
          <w:tcPr>
            <w:tcW w:w="532" w:type="pct"/>
            <w:shd w:val="clear" w:color="auto" w:fill="FFFFFF"/>
            <w:vAlign w:val="center"/>
          </w:tcPr>
          <w:p w14:paraId="77BA5DFE" w14:textId="77777777" w:rsidR="00DB1B45" w:rsidRPr="006B0DC0" w:rsidRDefault="00DB1B45" w:rsidP="00DB1B45">
            <w:pPr>
              <w:keepNext/>
              <w:keepLines/>
              <w:spacing w:before="60" w:after="60"/>
              <w:rPr>
                <w:sz w:val="18"/>
                <w:szCs w:val="18"/>
                <w:lang w:val="en-US"/>
              </w:rPr>
            </w:pPr>
          </w:p>
        </w:tc>
        <w:tc>
          <w:tcPr>
            <w:tcW w:w="419" w:type="pct"/>
            <w:shd w:val="clear" w:color="auto" w:fill="FFFFFF"/>
            <w:vAlign w:val="center"/>
          </w:tcPr>
          <w:p w14:paraId="43B4C5D8" w14:textId="77777777" w:rsidR="00DB1B45" w:rsidRPr="006B0DC0" w:rsidRDefault="00DB1B45" w:rsidP="00DB1B45">
            <w:pPr>
              <w:keepNext/>
              <w:keepLines/>
              <w:spacing w:before="60" w:after="60"/>
              <w:rPr>
                <w:sz w:val="18"/>
                <w:szCs w:val="18"/>
                <w:lang w:val="en-US"/>
              </w:rPr>
            </w:pPr>
          </w:p>
        </w:tc>
        <w:tc>
          <w:tcPr>
            <w:tcW w:w="383" w:type="pct"/>
            <w:shd w:val="clear" w:color="auto" w:fill="FFFFFF"/>
            <w:vAlign w:val="center"/>
          </w:tcPr>
          <w:p w14:paraId="0916D0F4" w14:textId="77777777" w:rsidR="00DB1B45" w:rsidRPr="006B0DC0" w:rsidRDefault="00DB1B45" w:rsidP="00DB1B45">
            <w:pPr>
              <w:keepNext/>
              <w:keepLines/>
              <w:spacing w:before="60" w:after="60"/>
              <w:rPr>
                <w:sz w:val="18"/>
                <w:szCs w:val="18"/>
                <w:lang w:val="en-US"/>
              </w:rPr>
            </w:pPr>
          </w:p>
        </w:tc>
        <w:tc>
          <w:tcPr>
            <w:tcW w:w="444" w:type="pct"/>
            <w:shd w:val="clear" w:color="auto" w:fill="FFFFFF"/>
            <w:vAlign w:val="center"/>
          </w:tcPr>
          <w:p w14:paraId="4B5AE02E" w14:textId="77777777" w:rsidR="00DB1B45" w:rsidRPr="006B0DC0" w:rsidRDefault="00DB1B45" w:rsidP="00DB1B45">
            <w:pPr>
              <w:keepNext/>
              <w:keepLines/>
              <w:spacing w:before="60" w:after="60"/>
              <w:rPr>
                <w:sz w:val="18"/>
                <w:szCs w:val="18"/>
                <w:lang w:val="en-US"/>
              </w:rPr>
            </w:pPr>
          </w:p>
        </w:tc>
        <w:tc>
          <w:tcPr>
            <w:tcW w:w="507" w:type="pct"/>
            <w:shd w:val="clear" w:color="auto" w:fill="FFFFFF"/>
            <w:vAlign w:val="center"/>
          </w:tcPr>
          <w:p w14:paraId="78571FBF" w14:textId="77777777" w:rsidR="00DB1B45" w:rsidRPr="006B0DC0" w:rsidRDefault="00DB1B45" w:rsidP="00DB1B45">
            <w:pPr>
              <w:keepNext/>
              <w:keepLines/>
              <w:spacing w:before="60" w:after="60"/>
              <w:rPr>
                <w:sz w:val="18"/>
                <w:szCs w:val="18"/>
                <w:lang w:val="en-US"/>
              </w:rPr>
            </w:pPr>
          </w:p>
        </w:tc>
        <w:tc>
          <w:tcPr>
            <w:tcW w:w="505" w:type="pct"/>
            <w:shd w:val="clear" w:color="auto" w:fill="FFFFFF"/>
          </w:tcPr>
          <w:p w14:paraId="4169D6D3" w14:textId="77777777" w:rsidR="00DB1B45" w:rsidRPr="006B0DC0" w:rsidRDefault="00DB1B45" w:rsidP="00DB1B45">
            <w:pPr>
              <w:keepNext/>
              <w:keepLines/>
              <w:spacing w:before="60" w:after="60"/>
              <w:rPr>
                <w:sz w:val="18"/>
                <w:szCs w:val="18"/>
                <w:lang w:val="en-US"/>
              </w:rPr>
            </w:pPr>
          </w:p>
        </w:tc>
      </w:tr>
      <w:tr w:rsidR="00DB1B45" w:rsidRPr="00C4217E" w14:paraId="5DCD4387" w14:textId="77777777" w:rsidTr="002556A3">
        <w:trPr>
          <w:trHeight w:val="284"/>
        </w:trPr>
        <w:tc>
          <w:tcPr>
            <w:tcW w:w="238" w:type="pct"/>
            <w:shd w:val="clear" w:color="auto" w:fill="FFFFFF"/>
            <w:vAlign w:val="center"/>
          </w:tcPr>
          <w:p w14:paraId="0082BF78" w14:textId="567A9273" w:rsidR="00DB1B45" w:rsidRPr="00840707" w:rsidRDefault="00DB1B45" w:rsidP="00DB1B45">
            <w:pPr>
              <w:keepNext/>
              <w:keepLines/>
              <w:spacing w:before="60" w:after="60"/>
              <w:rPr>
                <w:sz w:val="18"/>
                <w:szCs w:val="18"/>
                <w:lang w:val="el-GR"/>
              </w:rPr>
            </w:pPr>
            <w:r>
              <w:rPr>
                <w:sz w:val="18"/>
                <w:szCs w:val="18"/>
                <w:lang w:val="el-GR"/>
              </w:rPr>
              <w:t>1.5</w:t>
            </w:r>
          </w:p>
        </w:tc>
        <w:tc>
          <w:tcPr>
            <w:tcW w:w="986" w:type="pct"/>
            <w:shd w:val="clear" w:color="auto" w:fill="auto"/>
            <w:vAlign w:val="center"/>
          </w:tcPr>
          <w:p w14:paraId="32F81EBC" w14:textId="7FAAF584" w:rsidR="00DB1B45" w:rsidRPr="006B0DC0" w:rsidRDefault="00DB1B45" w:rsidP="00DB1B45">
            <w:pPr>
              <w:keepNext/>
              <w:keepLines/>
              <w:spacing w:before="60" w:after="60"/>
              <w:rPr>
                <w:sz w:val="18"/>
                <w:szCs w:val="18"/>
                <w:lang w:val="en-US"/>
              </w:rPr>
            </w:pPr>
            <w:r w:rsidRPr="00F717BC">
              <w:rPr>
                <w:sz w:val="18"/>
                <w:szCs w:val="18"/>
                <w:lang w:val="el-GR"/>
              </w:rPr>
              <w:t>Υπηρεσίες</w:t>
            </w:r>
            <w:r w:rsidRPr="00617E09">
              <w:rPr>
                <w:sz w:val="18"/>
                <w:szCs w:val="18"/>
                <w:lang w:val="en-US"/>
              </w:rPr>
              <w:t xml:space="preserve"> </w:t>
            </w:r>
            <w:r w:rsidRPr="00F717BC">
              <w:rPr>
                <w:sz w:val="18"/>
                <w:szCs w:val="18"/>
                <w:lang w:val="en-US"/>
              </w:rPr>
              <w:t xml:space="preserve">Premier Support </w:t>
            </w:r>
            <w:r w:rsidRPr="00F717BC">
              <w:rPr>
                <w:sz w:val="18"/>
                <w:szCs w:val="18"/>
                <w:lang w:val="el-GR"/>
              </w:rPr>
              <w:t>Κατασκευαστή</w:t>
            </w:r>
            <w:r w:rsidRPr="00617E09">
              <w:rPr>
                <w:sz w:val="18"/>
                <w:szCs w:val="18"/>
                <w:lang w:val="en-US"/>
              </w:rPr>
              <w:t xml:space="preserve"> -</w:t>
            </w:r>
            <w:r w:rsidRPr="006B0DC0">
              <w:rPr>
                <w:sz w:val="18"/>
                <w:szCs w:val="18"/>
                <w:lang w:val="en-US"/>
              </w:rPr>
              <w:t xml:space="preserve"> Enhanced Designated Engineering</w:t>
            </w:r>
          </w:p>
        </w:tc>
        <w:tc>
          <w:tcPr>
            <w:tcW w:w="454" w:type="pct"/>
            <w:shd w:val="clear" w:color="auto" w:fill="FFFFFF"/>
          </w:tcPr>
          <w:p w14:paraId="73BFD85A" w14:textId="77777777" w:rsidR="00DB1B45" w:rsidRPr="006B0DC0" w:rsidRDefault="00DB1B45" w:rsidP="00DB1B45">
            <w:pPr>
              <w:keepNext/>
              <w:keepLines/>
              <w:spacing w:before="60" w:after="60"/>
              <w:rPr>
                <w:sz w:val="18"/>
                <w:szCs w:val="18"/>
                <w:lang w:val="en-US"/>
              </w:rPr>
            </w:pPr>
          </w:p>
        </w:tc>
        <w:tc>
          <w:tcPr>
            <w:tcW w:w="532" w:type="pct"/>
            <w:shd w:val="clear" w:color="auto" w:fill="F2F2F2" w:themeFill="background1" w:themeFillShade="F2"/>
          </w:tcPr>
          <w:p w14:paraId="21DBFA08" w14:textId="50491C70" w:rsidR="00DB1B45" w:rsidRPr="006B0DC0" w:rsidRDefault="00DB1B45" w:rsidP="00DB1B45">
            <w:pPr>
              <w:keepNext/>
              <w:keepLines/>
              <w:spacing w:before="60" w:after="60"/>
              <w:rPr>
                <w:sz w:val="18"/>
                <w:szCs w:val="18"/>
                <w:lang w:val="en-US"/>
              </w:rPr>
            </w:pPr>
            <w:r w:rsidRPr="00B6771F">
              <w:rPr>
                <w:sz w:val="18"/>
                <w:szCs w:val="18"/>
                <w:lang w:val="el-GR"/>
              </w:rPr>
              <w:t xml:space="preserve">Ανθρωποώρες </w:t>
            </w:r>
          </w:p>
        </w:tc>
        <w:tc>
          <w:tcPr>
            <w:tcW w:w="532" w:type="pct"/>
            <w:shd w:val="clear" w:color="auto" w:fill="FFFFFF"/>
            <w:vAlign w:val="center"/>
          </w:tcPr>
          <w:p w14:paraId="0F13D469" w14:textId="77777777" w:rsidR="00DB1B45" w:rsidRPr="006B0DC0" w:rsidRDefault="00DB1B45" w:rsidP="00DB1B45">
            <w:pPr>
              <w:keepNext/>
              <w:keepLines/>
              <w:spacing w:before="60" w:after="60"/>
              <w:rPr>
                <w:sz w:val="18"/>
                <w:szCs w:val="18"/>
                <w:lang w:val="en-US"/>
              </w:rPr>
            </w:pPr>
          </w:p>
        </w:tc>
        <w:tc>
          <w:tcPr>
            <w:tcW w:w="419" w:type="pct"/>
            <w:shd w:val="clear" w:color="auto" w:fill="FFFFFF"/>
            <w:vAlign w:val="center"/>
          </w:tcPr>
          <w:p w14:paraId="06C868E9" w14:textId="77777777" w:rsidR="00DB1B45" w:rsidRPr="006B0DC0" w:rsidRDefault="00DB1B45" w:rsidP="00DB1B45">
            <w:pPr>
              <w:keepNext/>
              <w:keepLines/>
              <w:spacing w:before="60" w:after="60"/>
              <w:rPr>
                <w:sz w:val="18"/>
                <w:szCs w:val="18"/>
                <w:lang w:val="en-US"/>
              </w:rPr>
            </w:pPr>
          </w:p>
        </w:tc>
        <w:tc>
          <w:tcPr>
            <w:tcW w:w="383" w:type="pct"/>
            <w:shd w:val="clear" w:color="auto" w:fill="FFFFFF"/>
            <w:vAlign w:val="center"/>
          </w:tcPr>
          <w:p w14:paraId="516D5EED" w14:textId="77777777" w:rsidR="00DB1B45" w:rsidRPr="006B0DC0" w:rsidRDefault="00DB1B45" w:rsidP="00DB1B45">
            <w:pPr>
              <w:keepNext/>
              <w:keepLines/>
              <w:spacing w:before="60" w:after="60"/>
              <w:rPr>
                <w:sz w:val="18"/>
                <w:szCs w:val="18"/>
                <w:lang w:val="en-US"/>
              </w:rPr>
            </w:pPr>
          </w:p>
        </w:tc>
        <w:tc>
          <w:tcPr>
            <w:tcW w:w="444" w:type="pct"/>
            <w:shd w:val="clear" w:color="auto" w:fill="FFFFFF"/>
            <w:vAlign w:val="center"/>
          </w:tcPr>
          <w:p w14:paraId="6BDF9159" w14:textId="77777777" w:rsidR="00DB1B45" w:rsidRPr="006B0DC0" w:rsidRDefault="00DB1B45" w:rsidP="00DB1B45">
            <w:pPr>
              <w:keepNext/>
              <w:keepLines/>
              <w:spacing w:before="60" w:after="60"/>
              <w:rPr>
                <w:sz w:val="18"/>
                <w:szCs w:val="18"/>
                <w:lang w:val="en-US"/>
              </w:rPr>
            </w:pPr>
          </w:p>
        </w:tc>
        <w:tc>
          <w:tcPr>
            <w:tcW w:w="507" w:type="pct"/>
            <w:shd w:val="clear" w:color="auto" w:fill="FFFFFF"/>
            <w:vAlign w:val="center"/>
          </w:tcPr>
          <w:p w14:paraId="7AD7E8B5" w14:textId="77777777" w:rsidR="00DB1B45" w:rsidRPr="006B0DC0" w:rsidRDefault="00DB1B45" w:rsidP="00DB1B45">
            <w:pPr>
              <w:keepNext/>
              <w:keepLines/>
              <w:spacing w:before="60" w:after="60"/>
              <w:rPr>
                <w:sz w:val="18"/>
                <w:szCs w:val="18"/>
                <w:lang w:val="en-US"/>
              </w:rPr>
            </w:pPr>
          </w:p>
        </w:tc>
        <w:tc>
          <w:tcPr>
            <w:tcW w:w="505" w:type="pct"/>
            <w:shd w:val="clear" w:color="auto" w:fill="FFFFFF"/>
          </w:tcPr>
          <w:p w14:paraId="48075ED1" w14:textId="77777777" w:rsidR="00DB1B45" w:rsidRPr="006B0DC0" w:rsidRDefault="00DB1B45" w:rsidP="00DB1B45">
            <w:pPr>
              <w:keepNext/>
              <w:keepLines/>
              <w:spacing w:before="60" w:after="60"/>
              <w:rPr>
                <w:sz w:val="18"/>
                <w:szCs w:val="18"/>
                <w:lang w:val="en-US"/>
              </w:rPr>
            </w:pPr>
          </w:p>
        </w:tc>
      </w:tr>
      <w:tr w:rsidR="00DB1B45" w:rsidRPr="00C4217E" w14:paraId="7C4265CB" w14:textId="77777777" w:rsidTr="002556A3">
        <w:trPr>
          <w:trHeight w:val="284"/>
        </w:trPr>
        <w:tc>
          <w:tcPr>
            <w:tcW w:w="238" w:type="pct"/>
            <w:shd w:val="clear" w:color="auto" w:fill="FFFFFF"/>
            <w:vAlign w:val="center"/>
          </w:tcPr>
          <w:p w14:paraId="3EC0BF57" w14:textId="138D6C3D" w:rsidR="00DB1B45" w:rsidRPr="00840707" w:rsidRDefault="00DB1B45" w:rsidP="00DB1B45">
            <w:pPr>
              <w:keepNext/>
              <w:keepLines/>
              <w:spacing w:before="60" w:after="60"/>
              <w:rPr>
                <w:sz w:val="18"/>
                <w:szCs w:val="18"/>
                <w:lang w:val="el-GR"/>
              </w:rPr>
            </w:pPr>
            <w:r>
              <w:rPr>
                <w:sz w:val="18"/>
                <w:szCs w:val="18"/>
                <w:lang w:val="el-GR"/>
              </w:rPr>
              <w:t>1.6</w:t>
            </w:r>
          </w:p>
        </w:tc>
        <w:tc>
          <w:tcPr>
            <w:tcW w:w="986" w:type="pct"/>
            <w:shd w:val="clear" w:color="auto" w:fill="auto"/>
            <w:vAlign w:val="center"/>
          </w:tcPr>
          <w:p w14:paraId="03794480" w14:textId="0AFE75F2" w:rsidR="00DB1B45" w:rsidRPr="006B0DC0" w:rsidRDefault="00DB1B45" w:rsidP="00DB1B45">
            <w:pPr>
              <w:keepNext/>
              <w:keepLines/>
              <w:spacing w:before="60" w:after="60"/>
              <w:rPr>
                <w:sz w:val="18"/>
                <w:szCs w:val="18"/>
                <w:lang w:val="en-US"/>
              </w:rPr>
            </w:pPr>
            <w:r w:rsidRPr="00F717BC">
              <w:rPr>
                <w:sz w:val="18"/>
                <w:szCs w:val="18"/>
                <w:lang w:val="el-GR"/>
              </w:rPr>
              <w:t>Υπηρεσίες</w:t>
            </w:r>
            <w:r w:rsidRPr="00617E09">
              <w:rPr>
                <w:sz w:val="18"/>
                <w:szCs w:val="18"/>
                <w:lang w:val="en-US"/>
              </w:rPr>
              <w:t xml:space="preserve"> </w:t>
            </w:r>
            <w:r w:rsidRPr="00F717BC">
              <w:rPr>
                <w:sz w:val="18"/>
                <w:szCs w:val="18"/>
                <w:lang w:val="en-US"/>
              </w:rPr>
              <w:t xml:space="preserve">Premier Support </w:t>
            </w:r>
            <w:r w:rsidRPr="00F717BC">
              <w:rPr>
                <w:sz w:val="18"/>
                <w:szCs w:val="18"/>
                <w:lang w:val="el-GR"/>
              </w:rPr>
              <w:t>Κατασκευαστή</w:t>
            </w:r>
            <w:r w:rsidRPr="00617E09">
              <w:rPr>
                <w:sz w:val="18"/>
                <w:szCs w:val="18"/>
                <w:lang w:val="en-US"/>
              </w:rPr>
              <w:t xml:space="preserve"> -</w:t>
            </w:r>
            <w:r w:rsidRPr="006B0DC0">
              <w:rPr>
                <w:sz w:val="18"/>
                <w:szCs w:val="18"/>
                <w:lang w:val="en-US"/>
              </w:rPr>
              <w:t xml:space="preserve"> </w:t>
            </w:r>
            <w:r w:rsidRPr="00DB1B45">
              <w:rPr>
                <w:sz w:val="18"/>
                <w:szCs w:val="18"/>
                <w:lang w:val="en-US"/>
              </w:rPr>
              <w:t>Service Delivery Management Extended for Enhanced Designated Engineering</w:t>
            </w:r>
          </w:p>
        </w:tc>
        <w:tc>
          <w:tcPr>
            <w:tcW w:w="454" w:type="pct"/>
            <w:shd w:val="clear" w:color="auto" w:fill="FFFFFF"/>
          </w:tcPr>
          <w:p w14:paraId="5E459872" w14:textId="77777777" w:rsidR="00DB1B45" w:rsidRPr="006B0DC0" w:rsidRDefault="00DB1B45" w:rsidP="00DB1B45">
            <w:pPr>
              <w:keepNext/>
              <w:keepLines/>
              <w:spacing w:before="60" w:after="60"/>
              <w:rPr>
                <w:sz w:val="18"/>
                <w:szCs w:val="18"/>
                <w:lang w:val="en-US"/>
              </w:rPr>
            </w:pPr>
          </w:p>
        </w:tc>
        <w:tc>
          <w:tcPr>
            <w:tcW w:w="532" w:type="pct"/>
            <w:shd w:val="clear" w:color="auto" w:fill="F2F2F2" w:themeFill="background1" w:themeFillShade="F2"/>
          </w:tcPr>
          <w:p w14:paraId="2EF6453A" w14:textId="1FD4DF76" w:rsidR="00DB1B45" w:rsidRPr="006B0DC0" w:rsidRDefault="00DB1B45" w:rsidP="00DB1B45">
            <w:pPr>
              <w:keepNext/>
              <w:keepLines/>
              <w:spacing w:before="60" w:after="60"/>
              <w:rPr>
                <w:sz w:val="18"/>
                <w:szCs w:val="18"/>
                <w:lang w:val="en-US"/>
              </w:rPr>
            </w:pPr>
            <w:r w:rsidRPr="00B6771F">
              <w:rPr>
                <w:sz w:val="18"/>
                <w:szCs w:val="18"/>
                <w:lang w:val="el-GR"/>
              </w:rPr>
              <w:t xml:space="preserve">Ανθρωποώρες </w:t>
            </w:r>
          </w:p>
        </w:tc>
        <w:tc>
          <w:tcPr>
            <w:tcW w:w="532" w:type="pct"/>
            <w:shd w:val="clear" w:color="auto" w:fill="FFFFFF"/>
            <w:vAlign w:val="center"/>
          </w:tcPr>
          <w:p w14:paraId="38CA868E" w14:textId="77777777" w:rsidR="00DB1B45" w:rsidRPr="006B0DC0" w:rsidRDefault="00DB1B45" w:rsidP="00DB1B45">
            <w:pPr>
              <w:keepNext/>
              <w:keepLines/>
              <w:spacing w:before="60" w:after="60"/>
              <w:rPr>
                <w:sz w:val="18"/>
                <w:szCs w:val="18"/>
                <w:lang w:val="en-US"/>
              </w:rPr>
            </w:pPr>
          </w:p>
        </w:tc>
        <w:tc>
          <w:tcPr>
            <w:tcW w:w="419" w:type="pct"/>
            <w:shd w:val="clear" w:color="auto" w:fill="FFFFFF"/>
            <w:vAlign w:val="center"/>
          </w:tcPr>
          <w:p w14:paraId="4C98D02C" w14:textId="77777777" w:rsidR="00DB1B45" w:rsidRPr="006B0DC0" w:rsidRDefault="00DB1B45" w:rsidP="00DB1B45">
            <w:pPr>
              <w:keepNext/>
              <w:keepLines/>
              <w:spacing w:before="60" w:after="60"/>
              <w:rPr>
                <w:sz w:val="18"/>
                <w:szCs w:val="18"/>
                <w:lang w:val="en-US"/>
              </w:rPr>
            </w:pPr>
          </w:p>
        </w:tc>
        <w:tc>
          <w:tcPr>
            <w:tcW w:w="383" w:type="pct"/>
            <w:shd w:val="clear" w:color="auto" w:fill="FFFFFF"/>
            <w:vAlign w:val="center"/>
          </w:tcPr>
          <w:p w14:paraId="1D7718FB" w14:textId="77777777" w:rsidR="00DB1B45" w:rsidRPr="006B0DC0" w:rsidRDefault="00DB1B45" w:rsidP="00DB1B45">
            <w:pPr>
              <w:keepNext/>
              <w:keepLines/>
              <w:spacing w:before="60" w:after="60"/>
              <w:rPr>
                <w:sz w:val="18"/>
                <w:szCs w:val="18"/>
                <w:lang w:val="en-US"/>
              </w:rPr>
            </w:pPr>
          </w:p>
        </w:tc>
        <w:tc>
          <w:tcPr>
            <w:tcW w:w="444" w:type="pct"/>
            <w:shd w:val="clear" w:color="auto" w:fill="FFFFFF"/>
            <w:vAlign w:val="center"/>
          </w:tcPr>
          <w:p w14:paraId="7D06055C" w14:textId="77777777" w:rsidR="00DB1B45" w:rsidRPr="006B0DC0" w:rsidRDefault="00DB1B45" w:rsidP="00DB1B45">
            <w:pPr>
              <w:keepNext/>
              <w:keepLines/>
              <w:spacing w:before="60" w:after="60"/>
              <w:rPr>
                <w:sz w:val="18"/>
                <w:szCs w:val="18"/>
                <w:lang w:val="en-US"/>
              </w:rPr>
            </w:pPr>
          </w:p>
        </w:tc>
        <w:tc>
          <w:tcPr>
            <w:tcW w:w="507" w:type="pct"/>
            <w:shd w:val="clear" w:color="auto" w:fill="FFFFFF"/>
            <w:vAlign w:val="center"/>
          </w:tcPr>
          <w:p w14:paraId="6B0892C1" w14:textId="77777777" w:rsidR="00DB1B45" w:rsidRPr="006B0DC0" w:rsidRDefault="00DB1B45" w:rsidP="00DB1B45">
            <w:pPr>
              <w:keepNext/>
              <w:keepLines/>
              <w:spacing w:before="60" w:after="60"/>
              <w:rPr>
                <w:sz w:val="18"/>
                <w:szCs w:val="18"/>
                <w:lang w:val="en-US"/>
              </w:rPr>
            </w:pPr>
          </w:p>
        </w:tc>
        <w:tc>
          <w:tcPr>
            <w:tcW w:w="505" w:type="pct"/>
            <w:shd w:val="clear" w:color="auto" w:fill="FFFFFF"/>
          </w:tcPr>
          <w:p w14:paraId="42F2EB87" w14:textId="77777777" w:rsidR="00DB1B45" w:rsidRPr="006B0DC0" w:rsidRDefault="00DB1B45" w:rsidP="00DB1B45">
            <w:pPr>
              <w:keepNext/>
              <w:keepLines/>
              <w:spacing w:before="60" w:after="60"/>
              <w:rPr>
                <w:sz w:val="18"/>
                <w:szCs w:val="18"/>
                <w:lang w:val="en-US"/>
              </w:rPr>
            </w:pPr>
          </w:p>
        </w:tc>
      </w:tr>
      <w:tr w:rsidR="001B7C52" w:rsidRPr="005E23DB" w14:paraId="67FC78A1" w14:textId="4E45DBB5" w:rsidTr="002556A3">
        <w:trPr>
          <w:trHeight w:val="284"/>
        </w:trPr>
        <w:tc>
          <w:tcPr>
            <w:tcW w:w="238" w:type="pct"/>
            <w:shd w:val="clear" w:color="auto" w:fill="FFFFFF"/>
            <w:vAlign w:val="center"/>
          </w:tcPr>
          <w:p w14:paraId="50CD43A3" w14:textId="77777777" w:rsidR="001B7C52" w:rsidRPr="00840707" w:rsidRDefault="001B7C52" w:rsidP="001B7C52">
            <w:pPr>
              <w:keepNext/>
              <w:keepLines/>
              <w:spacing w:before="60" w:after="60"/>
              <w:rPr>
                <w:sz w:val="18"/>
                <w:szCs w:val="18"/>
                <w:lang w:val="el-GR"/>
              </w:rPr>
            </w:pPr>
            <w:r w:rsidRPr="00840707">
              <w:rPr>
                <w:sz w:val="18"/>
                <w:szCs w:val="18"/>
                <w:lang w:val="el-GR"/>
              </w:rPr>
              <w:t>2.</w:t>
            </w:r>
          </w:p>
        </w:tc>
        <w:tc>
          <w:tcPr>
            <w:tcW w:w="986" w:type="pct"/>
            <w:shd w:val="clear" w:color="auto" w:fill="auto"/>
            <w:vAlign w:val="center"/>
          </w:tcPr>
          <w:p w14:paraId="6DA8AEC3" w14:textId="54C8E6A1" w:rsidR="001B7C52" w:rsidRPr="00F717BC" w:rsidRDefault="001B7C52" w:rsidP="001B7C52">
            <w:pPr>
              <w:keepNext/>
              <w:keepLines/>
              <w:spacing w:before="60" w:after="60"/>
              <w:rPr>
                <w:sz w:val="18"/>
                <w:szCs w:val="18"/>
                <w:lang w:val="el-GR"/>
              </w:rPr>
            </w:pPr>
            <w:r w:rsidRPr="00F717BC">
              <w:rPr>
                <w:sz w:val="18"/>
                <w:szCs w:val="18"/>
                <w:lang w:val="el-GR"/>
              </w:rPr>
              <w:t xml:space="preserve">Υπηρεσίες Αναδόχου </w:t>
            </w:r>
          </w:p>
        </w:tc>
        <w:tc>
          <w:tcPr>
            <w:tcW w:w="454" w:type="pct"/>
            <w:shd w:val="clear" w:color="auto" w:fill="FFFFFF"/>
          </w:tcPr>
          <w:p w14:paraId="4F088768" w14:textId="2263B2FB" w:rsidR="001B7C52" w:rsidRPr="00840707" w:rsidRDefault="001B7C52" w:rsidP="001B7C52">
            <w:pPr>
              <w:keepNext/>
              <w:keepLines/>
              <w:spacing w:before="60" w:after="60"/>
              <w:rPr>
                <w:sz w:val="18"/>
                <w:szCs w:val="18"/>
                <w:lang w:val="el-GR"/>
              </w:rPr>
            </w:pPr>
          </w:p>
        </w:tc>
        <w:tc>
          <w:tcPr>
            <w:tcW w:w="532" w:type="pct"/>
            <w:shd w:val="clear" w:color="auto" w:fill="F2F2F2" w:themeFill="background1" w:themeFillShade="F2"/>
          </w:tcPr>
          <w:p w14:paraId="3DAA64A9" w14:textId="11701AEC" w:rsidR="001B7C52" w:rsidRPr="00840707" w:rsidRDefault="001B7C52" w:rsidP="001B7C52">
            <w:pPr>
              <w:keepNext/>
              <w:keepLines/>
              <w:spacing w:before="60" w:after="60"/>
              <w:rPr>
                <w:sz w:val="18"/>
                <w:szCs w:val="18"/>
                <w:lang w:val="el-GR"/>
              </w:rPr>
            </w:pPr>
            <w:r w:rsidRPr="00840707">
              <w:rPr>
                <w:sz w:val="18"/>
                <w:szCs w:val="18"/>
                <w:lang w:val="el-GR"/>
              </w:rPr>
              <w:t>Ανθρωπομήνες</w:t>
            </w:r>
            <w:r>
              <w:rPr>
                <w:sz w:val="18"/>
                <w:szCs w:val="18"/>
                <w:lang w:val="el-GR"/>
              </w:rPr>
              <w:t xml:space="preserve"> </w:t>
            </w:r>
          </w:p>
        </w:tc>
        <w:tc>
          <w:tcPr>
            <w:tcW w:w="532" w:type="pct"/>
            <w:tcBorders>
              <w:bottom w:val="single" w:sz="4" w:space="0" w:color="auto"/>
            </w:tcBorders>
            <w:shd w:val="clear" w:color="auto" w:fill="FFFFFF"/>
            <w:vAlign w:val="center"/>
          </w:tcPr>
          <w:p w14:paraId="7B4553EA" w14:textId="157B7E56" w:rsidR="001B7C52" w:rsidRPr="00840707" w:rsidRDefault="001B7C52" w:rsidP="001B7C52">
            <w:pPr>
              <w:keepNext/>
              <w:keepLines/>
              <w:spacing w:before="60" w:after="60"/>
              <w:rPr>
                <w:sz w:val="18"/>
                <w:szCs w:val="18"/>
                <w:lang w:val="el-GR"/>
              </w:rPr>
            </w:pPr>
          </w:p>
        </w:tc>
        <w:tc>
          <w:tcPr>
            <w:tcW w:w="419" w:type="pct"/>
            <w:tcBorders>
              <w:bottom w:val="single" w:sz="4" w:space="0" w:color="auto"/>
            </w:tcBorders>
            <w:shd w:val="clear" w:color="auto" w:fill="FFFFFF"/>
            <w:vAlign w:val="center"/>
          </w:tcPr>
          <w:p w14:paraId="2DB1398F" w14:textId="77777777" w:rsidR="001B7C52" w:rsidRPr="00840707" w:rsidRDefault="001B7C52" w:rsidP="001B7C52">
            <w:pPr>
              <w:keepNext/>
              <w:keepLines/>
              <w:spacing w:before="60" w:after="60"/>
              <w:rPr>
                <w:sz w:val="18"/>
                <w:szCs w:val="18"/>
                <w:lang w:val="el-GR"/>
              </w:rPr>
            </w:pPr>
          </w:p>
        </w:tc>
        <w:tc>
          <w:tcPr>
            <w:tcW w:w="383" w:type="pct"/>
            <w:shd w:val="clear" w:color="auto" w:fill="FFFFFF"/>
            <w:vAlign w:val="center"/>
          </w:tcPr>
          <w:p w14:paraId="02F9FF0A" w14:textId="77777777" w:rsidR="001B7C52" w:rsidRPr="00840707" w:rsidRDefault="001B7C52" w:rsidP="001B7C52">
            <w:pPr>
              <w:keepNext/>
              <w:keepLines/>
              <w:spacing w:before="60" w:after="60"/>
              <w:rPr>
                <w:sz w:val="18"/>
                <w:szCs w:val="18"/>
                <w:lang w:val="el-GR"/>
              </w:rPr>
            </w:pPr>
          </w:p>
        </w:tc>
        <w:tc>
          <w:tcPr>
            <w:tcW w:w="444" w:type="pct"/>
            <w:shd w:val="clear" w:color="auto" w:fill="FFFFFF"/>
            <w:vAlign w:val="center"/>
          </w:tcPr>
          <w:p w14:paraId="4BB9DF2D" w14:textId="77777777" w:rsidR="001B7C52" w:rsidRPr="00840707" w:rsidRDefault="001B7C52" w:rsidP="001B7C52">
            <w:pPr>
              <w:keepNext/>
              <w:keepLines/>
              <w:spacing w:before="60" w:after="60"/>
              <w:rPr>
                <w:sz w:val="18"/>
                <w:szCs w:val="18"/>
                <w:lang w:val="el-GR"/>
              </w:rPr>
            </w:pPr>
          </w:p>
        </w:tc>
        <w:tc>
          <w:tcPr>
            <w:tcW w:w="507" w:type="pct"/>
            <w:shd w:val="clear" w:color="auto" w:fill="FFFFFF"/>
            <w:vAlign w:val="center"/>
          </w:tcPr>
          <w:p w14:paraId="34B39233" w14:textId="77777777" w:rsidR="001B7C52" w:rsidRPr="00840707" w:rsidRDefault="001B7C52" w:rsidP="001B7C52">
            <w:pPr>
              <w:keepNext/>
              <w:keepLines/>
              <w:spacing w:before="60" w:after="60"/>
              <w:rPr>
                <w:sz w:val="18"/>
                <w:szCs w:val="18"/>
                <w:lang w:val="el-GR"/>
              </w:rPr>
            </w:pPr>
          </w:p>
        </w:tc>
        <w:tc>
          <w:tcPr>
            <w:tcW w:w="505" w:type="pct"/>
            <w:shd w:val="clear" w:color="auto" w:fill="FFFFFF"/>
          </w:tcPr>
          <w:p w14:paraId="690A88F8" w14:textId="77777777" w:rsidR="001B7C52" w:rsidRPr="00840707" w:rsidRDefault="001B7C52" w:rsidP="001B7C52">
            <w:pPr>
              <w:keepNext/>
              <w:keepLines/>
              <w:spacing w:before="60" w:after="60"/>
              <w:rPr>
                <w:sz w:val="18"/>
                <w:szCs w:val="18"/>
                <w:lang w:val="el-GR"/>
              </w:rPr>
            </w:pPr>
          </w:p>
        </w:tc>
      </w:tr>
      <w:tr w:rsidR="001B7C52" w:rsidRPr="00C4217E" w14:paraId="5138E881" w14:textId="5435773F" w:rsidTr="00097209">
        <w:trPr>
          <w:trHeight w:val="284"/>
        </w:trPr>
        <w:tc>
          <w:tcPr>
            <w:tcW w:w="2210" w:type="pct"/>
            <w:gridSpan w:val="4"/>
            <w:shd w:val="pct15" w:color="auto" w:fill="auto"/>
          </w:tcPr>
          <w:p w14:paraId="757B09C0" w14:textId="407E3CC4" w:rsidR="001B7C52" w:rsidRPr="00840707" w:rsidRDefault="001B7C52" w:rsidP="001B7C52">
            <w:pPr>
              <w:keepNext/>
              <w:keepLines/>
              <w:spacing w:before="60" w:after="60"/>
              <w:jc w:val="center"/>
              <w:rPr>
                <w:sz w:val="18"/>
                <w:szCs w:val="18"/>
              </w:rPr>
            </w:pPr>
            <w:r w:rsidRPr="00840707">
              <w:rPr>
                <w:b/>
                <w:sz w:val="18"/>
                <w:szCs w:val="18"/>
                <w:lang w:val="el-GR"/>
              </w:rPr>
              <w:t>ΣΥΝΟΛΟ</w:t>
            </w:r>
          </w:p>
        </w:tc>
        <w:tc>
          <w:tcPr>
            <w:tcW w:w="532" w:type="pct"/>
            <w:tcBorders>
              <w:right w:val="single" w:sz="4" w:space="0" w:color="auto"/>
            </w:tcBorders>
            <w:shd w:val="pct15" w:color="auto" w:fill="auto"/>
            <w:vAlign w:val="center"/>
          </w:tcPr>
          <w:p w14:paraId="757A4C39" w14:textId="4CE482CE" w:rsidR="001B7C52" w:rsidRPr="00840707" w:rsidRDefault="001B7C52" w:rsidP="001B7C52">
            <w:pPr>
              <w:keepNext/>
              <w:keepLines/>
              <w:spacing w:before="60" w:after="60"/>
              <w:jc w:val="center"/>
              <w:rPr>
                <w:sz w:val="18"/>
                <w:szCs w:val="18"/>
              </w:rPr>
            </w:pPr>
          </w:p>
        </w:tc>
        <w:tc>
          <w:tcPr>
            <w:tcW w:w="419" w:type="pct"/>
            <w:tcBorders>
              <w:right w:val="single" w:sz="4" w:space="0" w:color="auto"/>
            </w:tcBorders>
            <w:shd w:val="clear" w:color="auto" w:fill="808080" w:themeFill="background1" w:themeFillShade="80"/>
            <w:vAlign w:val="center"/>
          </w:tcPr>
          <w:p w14:paraId="6FCB1453" w14:textId="77777777" w:rsidR="001B7C52" w:rsidRPr="00840707" w:rsidRDefault="001B7C52" w:rsidP="001B7C52">
            <w:pPr>
              <w:keepNext/>
              <w:keepLines/>
              <w:spacing w:before="60" w:after="60"/>
              <w:jc w:val="center"/>
              <w:rPr>
                <w:sz w:val="18"/>
                <w:szCs w:val="18"/>
              </w:rPr>
            </w:pPr>
          </w:p>
        </w:tc>
        <w:tc>
          <w:tcPr>
            <w:tcW w:w="383" w:type="pct"/>
            <w:tcBorders>
              <w:left w:val="single" w:sz="4" w:space="0" w:color="auto"/>
              <w:bottom w:val="single" w:sz="4" w:space="0" w:color="auto"/>
            </w:tcBorders>
            <w:shd w:val="clear" w:color="auto" w:fill="D9D9D9" w:themeFill="background1" w:themeFillShade="D9"/>
            <w:vAlign w:val="center"/>
          </w:tcPr>
          <w:p w14:paraId="5CD7AA76" w14:textId="77777777" w:rsidR="001B7C52" w:rsidRPr="00840707" w:rsidRDefault="001B7C52" w:rsidP="001B7C52">
            <w:pPr>
              <w:keepNext/>
              <w:keepLines/>
              <w:spacing w:before="60" w:after="60"/>
              <w:rPr>
                <w:sz w:val="18"/>
                <w:szCs w:val="18"/>
              </w:rPr>
            </w:pPr>
          </w:p>
        </w:tc>
        <w:tc>
          <w:tcPr>
            <w:tcW w:w="444" w:type="pct"/>
            <w:shd w:val="clear" w:color="auto" w:fill="D9D9D9" w:themeFill="background1" w:themeFillShade="D9"/>
            <w:vAlign w:val="center"/>
          </w:tcPr>
          <w:p w14:paraId="58B369E0" w14:textId="77777777" w:rsidR="001B7C52" w:rsidRPr="00840707" w:rsidRDefault="001B7C52" w:rsidP="001B7C52">
            <w:pPr>
              <w:keepNext/>
              <w:keepLines/>
              <w:spacing w:before="60" w:after="60"/>
              <w:rPr>
                <w:sz w:val="18"/>
                <w:szCs w:val="18"/>
              </w:rPr>
            </w:pPr>
          </w:p>
        </w:tc>
        <w:tc>
          <w:tcPr>
            <w:tcW w:w="507" w:type="pct"/>
            <w:shd w:val="clear" w:color="auto" w:fill="D9D9D9" w:themeFill="background1" w:themeFillShade="D9"/>
            <w:vAlign w:val="center"/>
          </w:tcPr>
          <w:p w14:paraId="75F19DA0" w14:textId="77777777" w:rsidR="001B7C52" w:rsidRPr="00840707" w:rsidRDefault="001B7C52" w:rsidP="001B7C52">
            <w:pPr>
              <w:keepNext/>
              <w:keepLines/>
              <w:spacing w:before="60" w:after="60"/>
              <w:rPr>
                <w:sz w:val="18"/>
                <w:szCs w:val="18"/>
              </w:rPr>
            </w:pPr>
          </w:p>
        </w:tc>
        <w:tc>
          <w:tcPr>
            <w:tcW w:w="505" w:type="pct"/>
            <w:shd w:val="clear" w:color="auto" w:fill="D9D9D9" w:themeFill="background1" w:themeFillShade="D9"/>
          </w:tcPr>
          <w:p w14:paraId="222C8DF8" w14:textId="77777777" w:rsidR="001B7C52" w:rsidRPr="00840707" w:rsidRDefault="001B7C52" w:rsidP="001B7C52">
            <w:pPr>
              <w:keepNext/>
              <w:keepLines/>
              <w:spacing w:before="60" w:after="60"/>
              <w:rPr>
                <w:sz w:val="18"/>
                <w:szCs w:val="18"/>
              </w:rPr>
            </w:pPr>
          </w:p>
        </w:tc>
      </w:tr>
    </w:tbl>
    <w:p w14:paraId="0F3C6D90" w14:textId="77777777" w:rsidR="00623457" w:rsidRDefault="00623457" w:rsidP="00623457">
      <w:pPr>
        <w:rPr>
          <w:lang w:val="el-GR"/>
        </w:rPr>
      </w:pPr>
      <w:bookmarkStart w:id="529" w:name="_Toc240445879"/>
      <w:bookmarkStart w:id="530" w:name="_Toc366852700"/>
      <w:bookmarkStart w:id="531" w:name="_Ref508304072"/>
      <w:bookmarkStart w:id="532" w:name="_Toc10632753"/>
      <w:bookmarkStart w:id="533" w:name="_Toc42167520"/>
    </w:p>
    <w:p w14:paraId="21D0AEF2" w14:textId="77777777" w:rsidR="00623457" w:rsidRPr="00C4217E" w:rsidRDefault="00623457" w:rsidP="00DC759B">
      <w:pPr>
        <w:pStyle w:val="3"/>
        <w:numPr>
          <w:ilvl w:val="2"/>
          <w:numId w:val="16"/>
        </w:numPr>
        <w:ind w:left="1134" w:hanging="414"/>
        <w:rPr>
          <w:rFonts w:cs="Tahoma"/>
          <w:lang w:val="el-GR"/>
        </w:rPr>
      </w:pPr>
      <w:bookmarkStart w:id="534" w:name="_Toc46178225"/>
      <w:bookmarkStart w:id="535" w:name="_Toc46178713"/>
      <w:bookmarkStart w:id="536" w:name="_Toc46179200"/>
      <w:bookmarkStart w:id="537" w:name="_Toc63254467"/>
      <w:bookmarkStart w:id="538" w:name="_Ref104352824"/>
      <w:bookmarkStart w:id="539" w:name="_Ref104352827"/>
      <w:bookmarkStart w:id="540" w:name="_Ref104352962"/>
      <w:bookmarkStart w:id="541" w:name="_Toc240445882"/>
      <w:bookmarkStart w:id="542" w:name="_Toc366852703"/>
      <w:bookmarkStart w:id="543" w:name="_Toc10632754"/>
      <w:bookmarkStart w:id="544" w:name="_Toc42167521"/>
      <w:bookmarkStart w:id="545" w:name="_Ref52978018"/>
      <w:bookmarkStart w:id="546" w:name="_Toc53671374"/>
      <w:bookmarkStart w:id="547" w:name="_Toc97194384"/>
      <w:bookmarkStart w:id="548" w:name="_Toc97194488"/>
      <w:bookmarkStart w:id="549" w:name="_Toc155976771"/>
      <w:bookmarkEnd w:id="529"/>
      <w:bookmarkEnd w:id="530"/>
      <w:bookmarkEnd w:id="531"/>
      <w:bookmarkEnd w:id="532"/>
      <w:bookmarkEnd w:id="533"/>
      <w:bookmarkEnd w:id="534"/>
      <w:bookmarkEnd w:id="535"/>
      <w:bookmarkEnd w:id="536"/>
      <w:r w:rsidRPr="00C4217E">
        <w:rPr>
          <w:rFonts w:cs="Tahoma"/>
          <w:lang w:val="el-GR"/>
        </w:rPr>
        <w:lastRenderedPageBreak/>
        <w:t>Συγκεντρωτικός Πίνακας Οικονομικής Προσφοράς</w:t>
      </w:r>
      <w:bookmarkEnd w:id="537"/>
      <w:r w:rsidRPr="00C4217E">
        <w:rPr>
          <w:rFonts w:cs="Tahoma"/>
          <w:lang w:val="el-GR"/>
        </w:rPr>
        <w:t xml:space="preserve"> Έργου</w:t>
      </w:r>
      <w:bookmarkEnd w:id="538"/>
      <w:bookmarkEnd w:id="539"/>
      <w:bookmarkEnd w:id="540"/>
      <w:bookmarkEnd w:id="541"/>
      <w:bookmarkEnd w:id="542"/>
      <w:bookmarkEnd w:id="543"/>
      <w:bookmarkEnd w:id="544"/>
      <w:bookmarkEnd w:id="545"/>
      <w:bookmarkEnd w:id="546"/>
      <w:bookmarkEnd w:id="547"/>
      <w:bookmarkEnd w:id="548"/>
      <w:bookmarkEnd w:id="5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5ADBDA0B" w:rsidR="00623457" w:rsidRPr="00840707" w:rsidRDefault="00623457" w:rsidP="00C4217E">
            <w:pPr>
              <w:keepNext/>
              <w:keepLines/>
              <w:spacing w:before="60" w:after="60"/>
              <w:jc w:val="center"/>
              <w:rPr>
                <w:sz w:val="18"/>
                <w:szCs w:val="18"/>
                <w:lang w:val="el-GR"/>
              </w:rPr>
            </w:pPr>
            <w:r w:rsidRPr="00840707">
              <w:rPr>
                <w:sz w:val="18"/>
                <w:szCs w:val="18"/>
                <w:lang w:val="el-GR"/>
              </w:rPr>
              <w:t>ΣΥΝΟΛΙΚ</w:t>
            </w:r>
            <w:r w:rsidR="00BC29A3">
              <w:rPr>
                <w:sz w:val="18"/>
                <w:szCs w:val="18"/>
                <w:lang w:val="el-GR"/>
              </w:rPr>
              <w:t xml:space="preserve">Ο ΚΟΣΤΟΣ ΤΡΕΤΙΑΣ </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62BE71B5" w:rsidR="00623457" w:rsidRPr="00840707" w:rsidRDefault="00623457" w:rsidP="00C4217E">
            <w:pPr>
              <w:keepNext/>
              <w:keepLines/>
              <w:spacing w:before="60" w:after="60"/>
              <w:jc w:val="center"/>
              <w:rPr>
                <w:sz w:val="18"/>
                <w:szCs w:val="18"/>
                <w:lang w:val="el-GR"/>
              </w:rPr>
            </w:pPr>
            <w:r w:rsidRPr="00840707">
              <w:rPr>
                <w:sz w:val="18"/>
                <w:szCs w:val="18"/>
                <w:lang w:val="el-GR"/>
              </w:rPr>
              <w:t>ΣΥΝΟΛΙΚ</w:t>
            </w:r>
            <w:r w:rsidR="00BC29A3">
              <w:rPr>
                <w:sz w:val="18"/>
                <w:szCs w:val="18"/>
                <w:lang w:val="el-GR"/>
              </w:rPr>
              <w:t>Ο</w:t>
            </w:r>
            <w:r w:rsidRPr="00840707">
              <w:rPr>
                <w:sz w:val="18"/>
                <w:szCs w:val="18"/>
                <w:lang w:val="el-GR"/>
              </w:rPr>
              <w:t xml:space="preserve"> </w:t>
            </w:r>
            <w:r w:rsidR="00BC29A3">
              <w:rPr>
                <w:sz w:val="18"/>
                <w:szCs w:val="18"/>
                <w:lang w:val="el-GR"/>
              </w:rPr>
              <w:t>ΚΟΣΤΟΣ ΤΡΕΤΙΑΣ</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3241B2C8" w:rsidR="00623457" w:rsidRPr="00840707" w:rsidRDefault="00024D84" w:rsidP="00C4217E">
            <w:pPr>
              <w:keepNext/>
              <w:keepLines/>
              <w:spacing w:before="60" w:after="60"/>
              <w:rPr>
                <w:sz w:val="18"/>
                <w:szCs w:val="18"/>
                <w:lang w:val="el-GR"/>
              </w:rPr>
            </w:pPr>
            <w:r w:rsidRPr="00024D84">
              <w:rPr>
                <w:sz w:val="18"/>
                <w:szCs w:val="18"/>
                <w:lang w:val="el-GR"/>
              </w:rPr>
              <w:t>Συντήρηση (Software Assurance)</w:t>
            </w:r>
            <w:r w:rsidR="00623457" w:rsidRPr="00840707">
              <w:rPr>
                <w:sz w:val="18"/>
                <w:szCs w:val="18"/>
                <w:lang w:val="el-GR"/>
              </w:rPr>
              <w:t xml:space="preserve"> (Πίνακας </w:t>
            </w:r>
            <w:r w:rsidR="002E198C">
              <w:rPr>
                <w:sz w:val="18"/>
                <w:szCs w:val="18"/>
                <w:lang w:val="el-GR"/>
              </w:rPr>
              <w:t>1</w:t>
            </w:r>
            <w:r w:rsidR="00623457" w:rsidRPr="00840707">
              <w:rPr>
                <w:sz w:val="18"/>
                <w:szCs w:val="18"/>
                <w:lang w:val="el-GR"/>
              </w:rPr>
              <w:t>)</w:t>
            </w:r>
          </w:p>
        </w:tc>
        <w:tc>
          <w:tcPr>
            <w:tcW w:w="845" w:type="pct"/>
            <w:vAlign w:val="center"/>
          </w:tcPr>
          <w:p w14:paraId="0B89F227" w14:textId="77777777" w:rsidR="00623457" w:rsidRPr="00840707" w:rsidRDefault="00623457" w:rsidP="00C4217E">
            <w:pPr>
              <w:keepNext/>
              <w:keepLines/>
              <w:spacing w:before="60" w:after="60"/>
              <w:rPr>
                <w:sz w:val="18"/>
                <w:szCs w:val="18"/>
                <w:lang w:val="el-GR"/>
              </w:rPr>
            </w:pPr>
          </w:p>
        </w:tc>
        <w:tc>
          <w:tcPr>
            <w:tcW w:w="846" w:type="pct"/>
            <w:vAlign w:val="center"/>
          </w:tcPr>
          <w:p w14:paraId="461B780B" w14:textId="77777777" w:rsidR="00623457" w:rsidRPr="00840707" w:rsidRDefault="00623457" w:rsidP="00C4217E">
            <w:pPr>
              <w:keepNext/>
              <w:keepLines/>
              <w:spacing w:before="60" w:after="60"/>
              <w:rPr>
                <w:sz w:val="18"/>
                <w:szCs w:val="18"/>
                <w:lang w:val="el-GR"/>
              </w:rPr>
            </w:pPr>
          </w:p>
        </w:tc>
        <w:tc>
          <w:tcPr>
            <w:tcW w:w="846" w:type="pct"/>
            <w:vAlign w:val="center"/>
          </w:tcPr>
          <w:p w14:paraId="26D9087A"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1D74645F" w:rsidR="00623457" w:rsidRPr="00840707" w:rsidRDefault="00C76FDB" w:rsidP="00C4217E">
            <w:pPr>
              <w:keepNext/>
              <w:keepLines/>
              <w:spacing w:before="60" w:after="60"/>
              <w:rPr>
                <w:sz w:val="18"/>
                <w:szCs w:val="18"/>
                <w:lang w:val="el-GR"/>
              </w:rPr>
            </w:pPr>
            <w:r>
              <w:rPr>
                <w:sz w:val="18"/>
                <w:szCs w:val="18"/>
                <w:lang w:val="el-GR"/>
              </w:rPr>
              <w:t>Νέα Προϊόντα Λογισμικού</w:t>
            </w:r>
            <w:r w:rsidR="00623457" w:rsidRPr="00840707">
              <w:rPr>
                <w:sz w:val="18"/>
                <w:szCs w:val="18"/>
                <w:lang w:val="el-GR"/>
              </w:rPr>
              <w:t xml:space="preserve"> (Πίνακας </w:t>
            </w:r>
            <w:r w:rsidR="002E198C">
              <w:rPr>
                <w:sz w:val="18"/>
                <w:szCs w:val="18"/>
                <w:lang w:val="el-GR"/>
              </w:rPr>
              <w:t>2</w:t>
            </w:r>
            <w:r w:rsidR="00623457"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153B4F74" w:rsidR="00623457" w:rsidRPr="00840707" w:rsidRDefault="002E198C" w:rsidP="00C4217E">
            <w:pPr>
              <w:keepNext/>
              <w:keepLines/>
              <w:spacing w:before="60" w:after="60"/>
              <w:rPr>
                <w:sz w:val="18"/>
                <w:szCs w:val="18"/>
                <w:lang w:val="el-GR"/>
              </w:rPr>
            </w:pPr>
            <w:r>
              <w:rPr>
                <w:sz w:val="18"/>
                <w:szCs w:val="18"/>
                <w:lang w:val="el-GR"/>
              </w:rPr>
              <w:t>3</w:t>
            </w:r>
          </w:p>
        </w:tc>
        <w:tc>
          <w:tcPr>
            <w:tcW w:w="2173" w:type="pct"/>
            <w:vAlign w:val="center"/>
          </w:tcPr>
          <w:p w14:paraId="6FBCB16B" w14:textId="4EABF5F1"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001C3D79">
              <w:rPr>
                <w:sz w:val="18"/>
                <w:szCs w:val="18"/>
                <w:lang w:val="el-GR"/>
              </w:rPr>
              <w:t>3</w:t>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347F25B1" w:rsidR="00623457" w:rsidRDefault="00623457" w:rsidP="00623457">
      <w:pPr>
        <w:rPr>
          <w:b/>
          <w:lang w:val="el-GR"/>
        </w:rPr>
      </w:pPr>
      <w:bookmarkStart w:id="550" w:name="_Ref104352863"/>
      <w:bookmarkStart w:id="551" w:name="_Ref104352865"/>
      <w:bookmarkStart w:id="552" w:name="_Ref104352990"/>
      <w:bookmarkStart w:id="553" w:name="_Toc240445883"/>
      <w:bookmarkStart w:id="554" w:name="_Toc366852704"/>
      <w:bookmarkStart w:id="555" w:name="_Toc10632755"/>
      <w:bookmarkStart w:id="556" w:name="_Toc42167522"/>
    </w:p>
    <w:p w14:paraId="6B62E268" w14:textId="5A17C6A2" w:rsidR="0090048F" w:rsidRPr="00C4217E" w:rsidRDefault="0090048F" w:rsidP="00DC759B">
      <w:pPr>
        <w:pStyle w:val="3"/>
        <w:numPr>
          <w:ilvl w:val="2"/>
          <w:numId w:val="16"/>
        </w:numPr>
        <w:rPr>
          <w:rFonts w:cs="Tahoma"/>
          <w:lang w:val="el-GR"/>
        </w:rPr>
      </w:pPr>
      <w:bookmarkStart w:id="557" w:name="_Toc155976772"/>
      <w:r w:rsidRPr="00C4217E">
        <w:rPr>
          <w:rFonts w:cs="Tahoma"/>
          <w:lang w:val="el-GR"/>
        </w:rPr>
        <w:t xml:space="preserve">Πίνακας </w:t>
      </w:r>
      <w:r>
        <w:rPr>
          <w:rFonts w:cs="Tahoma"/>
          <w:lang w:val="el-GR"/>
        </w:rPr>
        <w:t>Κόστους Συμπληρωματικής Προμήθειας Λοιπών Προϊόντων</w:t>
      </w:r>
      <w:bookmarkEnd w:id="557"/>
      <w:r>
        <w:rPr>
          <w:rFonts w:cs="Tahoma"/>
          <w:lang w:val="el-GR"/>
        </w:rPr>
        <w:t xml:space="preserve"> </w:t>
      </w:r>
    </w:p>
    <w:tbl>
      <w:tblPr>
        <w:tblW w:w="5000" w:type="pct"/>
        <w:jc w:val="center"/>
        <w:tblLook w:val="04A0" w:firstRow="1" w:lastRow="0" w:firstColumn="1" w:lastColumn="0" w:noHBand="0" w:noVBand="1"/>
      </w:tblPr>
      <w:tblGrid>
        <w:gridCol w:w="926"/>
        <w:gridCol w:w="3355"/>
        <w:gridCol w:w="1345"/>
        <w:gridCol w:w="1491"/>
        <w:gridCol w:w="1491"/>
        <w:gridCol w:w="1491"/>
        <w:gridCol w:w="1491"/>
        <w:gridCol w:w="1488"/>
        <w:gridCol w:w="1482"/>
      </w:tblGrid>
      <w:tr w:rsidR="0090048F" w:rsidRPr="00401692" w14:paraId="06CF912F" w14:textId="77777777" w:rsidTr="003A661C">
        <w:trPr>
          <w:trHeight w:val="510"/>
          <w:tblHeader/>
          <w:jc w:val="center"/>
        </w:trPr>
        <w:tc>
          <w:tcPr>
            <w:tcW w:w="318"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bookmarkEnd w:id="550"/>
          <w:bookmarkEnd w:id="551"/>
          <w:bookmarkEnd w:id="552"/>
          <w:bookmarkEnd w:id="553"/>
          <w:bookmarkEnd w:id="554"/>
          <w:bookmarkEnd w:id="555"/>
          <w:bookmarkEnd w:id="556"/>
          <w:p w14:paraId="5E784CAF" w14:textId="77777777" w:rsidR="0090048F" w:rsidRPr="003A661C" w:rsidRDefault="0090048F" w:rsidP="0090048F">
            <w:pPr>
              <w:jc w:val="center"/>
              <w:rPr>
                <w:sz w:val="18"/>
                <w:szCs w:val="18"/>
              </w:rPr>
            </w:pPr>
            <w:r w:rsidRPr="003A661C">
              <w:rPr>
                <w:sz w:val="18"/>
                <w:szCs w:val="18"/>
              </w:rPr>
              <w:t>Α/Α</w:t>
            </w:r>
          </w:p>
        </w:tc>
        <w:tc>
          <w:tcPr>
            <w:tcW w:w="1152" w:type="pct"/>
            <w:vMerge w:val="restart"/>
            <w:tcBorders>
              <w:top w:val="single" w:sz="4" w:space="0" w:color="auto"/>
              <w:left w:val="nil"/>
              <w:right w:val="single" w:sz="4" w:space="0" w:color="auto"/>
            </w:tcBorders>
            <w:shd w:val="clear" w:color="auto" w:fill="D9D9D9" w:themeFill="background1" w:themeFillShade="D9"/>
            <w:vAlign w:val="center"/>
          </w:tcPr>
          <w:p w14:paraId="4822B2B6" w14:textId="77777777" w:rsidR="0090048F" w:rsidRPr="003A661C" w:rsidRDefault="0090048F" w:rsidP="0090048F">
            <w:pPr>
              <w:jc w:val="center"/>
              <w:rPr>
                <w:sz w:val="18"/>
                <w:szCs w:val="18"/>
                <w:lang w:val="el-GR"/>
              </w:rPr>
            </w:pPr>
            <w:r w:rsidRPr="003A661C">
              <w:rPr>
                <w:sz w:val="18"/>
                <w:szCs w:val="18"/>
                <w:lang w:val="el-GR"/>
              </w:rPr>
              <w:t>Προϊόν</w:t>
            </w:r>
          </w:p>
        </w:tc>
        <w:tc>
          <w:tcPr>
            <w:tcW w:w="462" w:type="pct"/>
            <w:vMerge w:val="restart"/>
            <w:tcBorders>
              <w:top w:val="single" w:sz="4" w:space="0" w:color="auto"/>
              <w:left w:val="nil"/>
              <w:right w:val="single" w:sz="4" w:space="0" w:color="000000"/>
            </w:tcBorders>
            <w:shd w:val="clear" w:color="auto" w:fill="D9D9D9" w:themeFill="background1" w:themeFillShade="D9"/>
            <w:vAlign w:val="center"/>
          </w:tcPr>
          <w:p w14:paraId="756141AA" w14:textId="77777777" w:rsidR="0090048F" w:rsidRPr="003A661C" w:rsidRDefault="0090048F" w:rsidP="0090048F">
            <w:pPr>
              <w:jc w:val="center"/>
              <w:rPr>
                <w:sz w:val="18"/>
                <w:szCs w:val="18"/>
              </w:rPr>
            </w:pPr>
            <w:r w:rsidRPr="003A661C">
              <w:rPr>
                <w:sz w:val="18"/>
                <w:szCs w:val="18"/>
              </w:rPr>
              <w:t>Κωδικός</w:t>
            </w:r>
          </w:p>
        </w:tc>
        <w:tc>
          <w:tcPr>
            <w:tcW w:w="1024"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138E86" w14:textId="1A44609F" w:rsidR="0090048F" w:rsidRPr="0090048F" w:rsidRDefault="0090048F" w:rsidP="0090048F">
            <w:pPr>
              <w:jc w:val="center"/>
              <w:rPr>
                <w:sz w:val="18"/>
                <w:szCs w:val="18"/>
                <w:lang w:val="el-GR"/>
              </w:rPr>
            </w:pPr>
            <w:r w:rsidRPr="003A661C">
              <w:rPr>
                <w:sz w:val="18"/>
                <w:szCs w:val="18"/>
                <w:lang w:val="el-GR"/>
              </w:rPr>
              <w:t>Μοναδιαίο Κόστος αγοράς νέας ποσότητας 1</w:t>
            </w:r>
            <w:r w:rsidRPr="003A661C">
              <w:rPr>
                <w:sz w:val="18"/>
                <w:szCs w:val="18"/>
                <w:vertAlign w:val="superscript"/>
                <w:lang w:val="el-GR"/>
              </w:rPr>
              <w:t>ο</w:t>
            </w:r>
            <w:r w:rsidRPr="003A661C">
              <w:rPr>
                <w:sz w:val="18"/>
                <w:szCs w:val="18"/>
                <w:lang w:val="el-GR"/>
              </w:rPr>
              <w:t xml:space="preserve"> </w:t>
            </w:r>
            <w:r>
              <w:rPr>
                <w:sz w:val="18"/>
                <w:szCs w:val="18"/>
                <w:lang w:val="el-GR"/>
              </w:rPr>
              <w:t xml:space="preserve">έτος  </w:t>
            </w:r>
          </w:p>
        </w:tc>
        <w:tc>
          <w:tcPr>
            <w:tcW w:w="1024"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7AE16E" w14:textId="6FE0DAD3" w:rsidR="0090048F" w:rsidRPr="00551289" w:rsidRDefault="0090048F" w:rsidP="0090048F">
            <w:pPr>
              <w:jc w:val="center"/>
              <w:rPr>
                <w:sz w:val="18"/>
                <w:szCs w:val="18"/>
                <w:lang w:val="el-GR"/>
              </w:rPr>
            </w:pPr>
            <w:r w:rsidRPr="003A661C">
              <w:rPr>
                <w:sz w:val="18"/>
                <w:szCs w:val="18"/>
                <w:lang w:val="el-GR"/>
              </w:rPr>
              <w:t>Μοναδίαιο Κόστος αγοράς νέας ποσότητας 2</w:t>
            </w:r>
            <w:r w:rsidRPr="003A661C">
              <w:rPr>
                <w:sz w:val="18"/>
                <w:szCs w:val="18"/>
                <w:vertAlign w:val="superscript"/>
                <w:lang w:val="el-GR"/>
              </w:rPr>
              <w:t>ο</w:t>
            </w:r>
            <w:r>
              <w:rPr>
                <w:sz w:val="18"/>
                <w:szCs w:val="18"/>
                <w:vertAlign w:val="superscript"/>
                <w:lang w:val="el-GR"/>
              </w:rPr>
              <w:t xml:space="preserve"> </w:t>
            </w:r>
            <w:r>
              <w:rPr>
                <w:sz w:val="18"/>
                <w:szCs w:val="18"/>
                <w:lang w:val="el-GR"/>
              </w:rPr>
              <w:t>έτος</w:t>
            </w:r>
          </w:p>
        </w:tc>
        <w:tc>
          <w:tcPr>
            <w:tcW w:w="102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F4EA5C" w14:textId="091CF796" w:rsidR="0090048F" w:rsidRPr="003A661C" w:rsidRDefault="0090048F" w:rsidP="0090048F">
            <w:pPr>
              <w:jc w:val="center"/>
              <w:rPr>
                <w:sz w:val="18"/>
                <w:szCs w:val="18"/>
                <w:lang w:val="el-GR"/>
              </w:rPr>
            </w:pPr>
            <w:r w:rsidRPr="00551289">
              <w:rPr>
                <w:sz w:val="18"/>
                <w:szCs w:val="18"/>
                <w:lang w:val="el-GR"/>
              </w:rPr>
              <w:t xml:space="preserve">Μοναδιαίο Κόστος αγοράς </w:t>
            </w:r>
            <w:r>
              <w:rPr>
                <w:sz w:val="18"/>
                <w:szCs w:val="18"/>
                <w:lang w:val="el-GR"/>
              </w:rPr>
              <w:t>νέας</w:t>
            </w:r>
            <w:r w:rsidRPr="00551289">
              <w:rPr>
                <w:sz w:val="18"/>
                <w:szCs w:val="18"/>
                <w:lang w:val="el-GR"/>
              </w:rPr>
              <w:t xml:space="preserve"> ποσότητας 3</w:t>
            </w:r>
            <w:r w:rsidRPr="00551289">
              <w:rPr>
                <w:sz w:val="18"/>
                <w:szCs w:val="18"/>
                <w:vertAlign w:val="superscript"/>
                <w:lang w:val="el-GR"/>
              </w:rPr>
              <w:t>ο</w:t>
            </w:r>
            <w:r>
              <w:rPr>
                <w:sz w:val="18"/>
                <w:szCs w:val="18"/>
                <w:vertAlign w:val="superscript"/>
                <w:lang w:val="el-GR"/>
              </w:rPr>
              <w:t xml:space="preserve"> </w:t>
            </w:r>
            <w:r>
              <w:rPr>
                <w:sz w:val="18"/>
                <w:szCs w:val="18"/>
                <w:lang w:val="el-GR"/>
              </w:rPr>
              <w:t xml:space="preserve">έτος </w:t>
            </w:r>
          </w:p>
        </w:tc>
      </w:tr>
      <w:tr w:rsidR="0090048F" w:rsidRPr="0090048F" w14:paraId="70998696" w14:textId="77777777" w:rsidTr="0030724C">
        <w:trPr>
          <w:trHeight w:val="510"/>
          <w:tblHeader/>
          <w:jc w:val="center"/>
        </w:trPr>
        <w:tc>
          <w:tcPr>
            <w:tcW w:w="318"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1AB1BA77" w14:textId="77777777" w:rsidR="0090048F" w:rsidRPr="003A661C" w:rsidRDefault="0090048F" w:rsidP="0090048F">
            <w:pPr>
              <w:jc w:val="center"/>
              <w:rPr>
                <w:sz w:val="18"/>
                <w:szCs w:val="18"/>
                <w:lang w:val="el-GR"/>
              </w:rPr>
            </w:pPr>
          </w:p>
        </w:tc>
        <w:tc>
          <w:tcPr>
            <w:tcW w:w="1152" w:type="pct"/>
            <w:vMerge/>
            <w:tcBorders>
              <w:left w:val="nil"/>
              <w:bottom w:val="single" w:sz="4" w:space="0" w:color="auto"/>
              <w:right w:val="single" w:sz="4" w:space="0" w:color="auto"/>
            </w:tcBorders>
            <w:shd w:val="clear" w:color="auto" w:fill="D9D9D9" w:themeFill="background1" w:themeFillShade="D9"/>
            <w:vAlign w:val="center"/>
          </w:tcPr>
          <w:p w14:paraId="2F4B1623" w14:textId="77777777" w:rsidR="0090048F" w:rsidRPr="0090048F" w:rsidRDefault="0090048F" w:rsidP="0090048F">
            <w:pPr>
              <w:jc w:val="center"/>
              <w:rPr>
                <w:sz w:val="18"/>
                <w:szCs w:val="18"/>
                <w:lang w:val="el-GR"/>
              </w:rPr>
            </w:pPr>
          </w:p>
        </w:tc>
        <w:tc>
          <w:tcPr>
            <w:tcW w:w="462" w:type="pct"/>
            <w:vMerge/>
            <w:tcBorders>
              <w:left w:val="nil"/>
              <w:bottom w:val="single" w:sz="4" w:space="0" w:color="auto"/>
              <w:right w:val="single" w:sz="4" w:space="0" w:color="000000"/>
            </w:tcBorders>
            <w:shd w:val="clear" w:color="auto" w:fill="D9D9D9" w:themeFill="background1" w:themeFillShade="D9"/>
          </w:tcPr>
          <w:p w14:paraId="6E9D0B50" w14:textId="77777777" w:rsidR="0090048F" w:rsidRPr="003A661C" w:rsidRDefault="0090048F" w:rsidP="0090048F">
            <w:pPr>
              <w:jc w:val="center"/>
              <w:rPr>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C7EAA9" w14:textId="4E5ADF5F" w:rsidR="0090048F" w:rsidRPr="0090048F" w:rsidRDefault="0090048F" w:rsidP="0090048F">
            <w:pPr>
              <w:jc w:val="center"/>
              <w:rPr>
                <w:sz w:val="18"/>
                <w:szCs w:val="18"/>
                <w:lang w:val="el-GR"/>
              </w:rPr>
            </w:pPr>
            <w:r>
              <w:rPr>
                <w:sz w:val="18"/>
                <w:szCs w:val="18"/>
                <w:lang w:val="el-GR"/>
              </w:rPr>
              <w:t>ΧΩΡΙΣ ΦΠΑ</w:t>
            </w:r>
          </w:p>
        </w:tc>
        <w:tc>
          <w:tcPr>
            <w:tcW w:w="51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820CC5" w14:textId="1D5F2D7E" w:rsidR="0090048F" w:rsidRPr="0090048F" w:rsidRDefault="0090048F" w:rsidP="0090048F">
            <w:pPr>
              <w:jc w:val="center"/>
              <w:rPr>
                <w:sz w:val="18"/>
                <w:szCs w:val="18"/>
                <w:lang w:val="el-GR"/>
              </w:rPr>
            </w:pPr>
            <w:r>
              <w:rPr>
                <w:sz w:val="18"/>
                <w:szCs w:val="18"/>
                <w:lang w:val="el-GR"/>
              </w:rPr>
              <w:t xml:space="preserve">ΜΕ ΦΠΑ </w:t>
            </w:r>
          </w:p>
        </w:tc>
        <w:tc>
          <w:tcPr>
            <w:tcW w:w="51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309DF6" w14:textId="40562E62" w:rsidR="0090048F" w:rsidRPr="0090048F" w:rsidRDefault="0090048F" w:rsidP="0090048F">
            <w:pPr>
              <w:jc w:val="center"/>
              <w:rPr>
                <w:sz w:val="18"/>
                <w:szCs w:val="18"/>
                <w:lang w:val="el-GR"/>
              </w:rPr>
            </w:pPr>
            <w:r>
              <w:rPr>
                <w:sz w:val="18"/>
                <w:szCs w:val="18"/>
                <w:lang w:val="el-GR"/>
              </w:rPr>
              <w:t>ΧΩΡΙΣ ΦΠΑ</w:t>
            </w:r>
          </w:p>
        </w:tc>
        <w:tc>
          <w:tcPr>
            <w:tcW w:w="51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28A948" w14:textId="453E3F24" w:rsidR="0090048F" w:rsidRPr="00551289" w:rsidRDefault="0090048F" w:rsidP="0090048F">
            <w:pPr>
              <w:jc w:val="center"/>
              <w:rPr>
                <w:sz w:val="18"/>
                <w:szCs w:val="18"/>
                <w:lang w:val="el-GR"/>
              </w:rPr>
            </w:pPr>
            <w:r>
              <w:rPr>
                <w:sz w:val="18"/>
                <w:szCs w:val="18"/>
                <w:lang w:val="el-GR"/>
              </w:rPr>
              <w:t xml:space="preserve">ΜΕ ΦΠΑ </w:t>
            </w:r>
          </w:p>
        </w:tc>
        <w:tc>
          <w:tcPr>
            <w:tcW w:w="5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F2EA81" w14:textId="0B4AB1FB" w:rsidR="0090048F" w:rsidRPr="00551289" w:rsidRDefault="0090048F" w:rsidP="0090048F">
            <w:pPr>
              <w:jc w:val="center"/>
              <w:rPr>
                <w:sz w:val="18"/>
                <w:szCs w:val="18"/>
                <w:lang w:val="el-GR"/>
              </w:rPr>
            </w:pPr>
            <w:r>
              <w:rPr>
                <w:sz w:val="18"/>
                <w:szCs w:val="18"/>
                <w:lang w:val="el-GR"/>
              </w:rPr>
              <w:t>ΧΩΡΙΣ ΦΠΑ</w:t>
            </w:r>
          </w:p>
        </w:tc>
        <w:tc>
          <w:tcPr>
            <w:tcW w:w="50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1B04F1" w14:textId="4B9A9E2F" w:rsidR="0090048F" w:rsidRPr="00551289" w:rsidRDefault="0090048F" w:rsidP="0090048F">
            <w:pPr>
              <w:jc w:val="center"/>
              <w:rPr>
                <w:sz w:val="18"/>
                <w:szCs w:val="18"/>
                <w:lang w:val="el-GR"/>
              </w:rPr>
            </w:pPr>
            <w:r>
              <w:rPr>
                <w:sz w:val="18"/>
                <w:szCs w:val="18"/>
                <w:lang w:val="el-GR"/>
              </w:rPr>
              <w:t xml:space="preserve">ΜΕ ΦΠΑ </w:t>
            </w:r>
          </w:p>
        </w:tc>
      </w:tr>
      <w:tr w:rsidR="0090048F" w:rsidRPr="0090048F" w14:paraId="450F6183"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64016FAB" w14:textId="77777777" w:rsidR="0090048F" w:rsidRPr="003A661C" w:rsidRDefault="0090048F" w:rsidP="0090048F">
            <w:pPr>
              <w:jc w:val="center"/>
              <w:rPr>
                <w:color w:val="000000"/>
                <w:sz w:val="18"/>
                <w:szCs w:val="18"/>
                <w:lang w:val="el-GR"/>
              </w:rPr>
            </w:pPr>
            <w:r w:rsidRPr="003A661C">
              <w:rPr>
                <w:color w:val="000000"/>
                <w:sz w:val="18"/>
                <w:szCs w:val="18"/>
                <w:lang w:val="el-GR"/>
              </w:rPr>
              <w:t>28</w:t>
            </w:r>
          </w:p>
        </w:tc>
        <w:tc>
          <w:tcPr>
            <w:tcW w:w="1152" w:type="pct"/>
            <w:tcBorders>
              <w:top w:val="nil"/>
              <w:left w:val="nil"/>
              <w:bottom w:val="single" w:sz="4" w:space="0" w:color="auto"/>
              <w:right w:val="single" w:sz="4" w:space="0" w:color="auto"/>
            </w:tcBorders>
            <w:shd w:val="clear" w:color="auto" w:fill="auto"/>
            <w:vAlign w:val="center"/>
          </w:tcPr>
          <w:p w14:paraId="2625EAC9" w14:textId="77777777" w:rsidR="0090048F" w:rsidRPr="003A661C" w:rsidRDefault="0090048F" w:rsidP="0090048F">
            <w:pPr>
              <w:jc w:val="center"/>
              <w:rPr>
                <w:sz w:val="18"/>
                <w:szCs w:val="18"/>
                <w:lang w:val="el-GR"/>
              </w:rPr>
            </w:pPr>
            <w:r w:rsidRPr="003A661C">
              <w:rPr>
                <w:color w:val="000000"/>
                <w:sz w:val="18"/>
                <w:szCs w:val="18"/>
              </w:rPr>
              <w:t>Office Standard ALng LSA</w:t>
            </w:r>
          </w:p>
        </w:tc>
        <w:tc>
          <w:tcPr>
            <w:tcW w:w="462" w:type="pct"/>
            <w:tcBorders>
              <w:top w:val="single" w:sz="4" w:space="0" w:color="auto"/>
              <w:left w:val="nil"/>
              <w:bottom w:val="single" w:sz="4" w:space="0" w:color="auto"/>
              <w:right w:val="single" w:sz="4" w:space="0" w:color="000000"/>
            </w:tcBorders>
            <w:vAlign w:val="center"/>
          </w:tcPr>
          <w:p w14:paraId="17ACD792" w14:textId="77777777" w:rsidR="0090048F" w:rsidRPr="003A661C" w:rsidRDefault="0090048F" w:rsidP="0090048F">
            <w:pPr>
              <w:jc w:val="center"/>
              <w:rPr>
                <w:color w:val="000000"/>
                <w:sz w:val="18"/>
                <w:szCs w:val="18"/>
                <w:lang w:val="el-GR"/>
              </w:rPr>
            </w:pPr>
            <w:r w:rsidRPr="003A661C">
              <w:rPr>
                <w:color w:val="000000"/>
                <w:sz w:val="18"/>
                <w:szCs w:val="18"/>
              </w:rPr>
              <w:t>021-05331</w:t>
            </w:r>
          </w:p>
        </w:tc>
        <w:tc>
          <w:tcPr>
            <w:tcW w:w="512" w:type="pct"/>
            <w:tcBorders>
              <w:top w:val="single" w:sz="4" w:space="0" w:color="000000"/>
              <w:left w:val="single" w:sz="4" w:space="0" w:color="000000"/>
              <w:bottom w:val="single" w:sz="4" w:space="0" w:color="000000"/>
              <w:right w:val="single" w:sz="4" w:space="0" w:color="000000"/>
            </w:tcBorders>
          </w:tcPr>
          <w:p w14:paraId="5CD6B881"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78AA6A5C"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4711D1B" w14:textId="794F778E"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7547FA47"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45413684"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72767264" w14:textId="5DEC1728" w:rsidR="0090048F" w:rsidRPr="003A661C" w:rsidRDefault="0090048F" w:rsidP="0090048F">
            <w:pPr>
              <w:jc w:val="center"/>
              <w:rPr>
                <w:color w:val="000000"/>
                <w:sz w:val="18"/>
                <w:szCs w:val="18"/>
                <w:lang w:val="el-GR"/>
              </w:rPr>
            </w:pPr>
          </w:p>
        </w:tc>
      </w:tr>
      <w:tr w:rsidR="0090048F" w:rsidRPr="0090048F" w14:paraId="38FEFB74"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7A1CA9BD" w14:textId="77777777" w:rsidR="0090048F" w:rsidRPr="003A661C" w:rsidRDefault="0090048F" w:rsidP="0090048F">
            <w:pPr>
              <w:jc w:val="center"/>
              <w:rPr>
                <w:color w:val="000000"/>
                <w:sz w:val="18"/>
                <w:szCs w:val="18"/>
              </w:rPr>
            </w:pPr>
            <w:r w:rsidRPr="003A661C">
              <w:rPr>
                <w:color w:val="000000"/>
                <w:sz w:val="18"/>
                <w:szCs w:val="18"/>
              </w:rPr>
              <w:t>29</w:t>
            </w:r>
          </w:p>
        </w:tc>
        <w:tc>
          <w:tcPr>
            <w:tcW w:w="1152" w:type="pct"/>
            <w:tcBorders>
              <w:top w:val="nil"/>
              <w:left w:val="nil"/>
              <w:bottom w:val="single" w:sz="4" w:space="0" w:color="auto"/>
              <w:right w:val="single" w:sz="4" w:space="0" w:color="auto"/>
            </w:tcBorders>
            <w:shd w:val="clear" w:color="auto" w:fill="auto"/>
            <w:vAlign w:val="center"/>
          </w:tcPr>
          <w:p w14:paraId="38A8BEFB" w14:textId="77777777" w:rsidR="0090048F" w:rsidRPr="003A661C" w:rsidRDefault="0090048F" w:rsidP="0090048F">
            <w:pPr>
              <w:jc w:val="center"/>
              <w:rPr>
                <w:sz w:val="18"/>
                <w:szCs w:val="18"/>
                <w:lang w:val="en-US"/>
              </w:rPr>
            </w:pPr>
            <w:r w:rsidRPr="003A661C">
              <w:rPr>
                <w:sz w:val="18"/>
                <w:szCs w:val="18"/>
              </w:rPr>
              <w:t>Win Server DC Core ALng LSA 2L</w:t>
            </w:r>
          </w:p>
        </w:tc>
        <w:tc>
          <w:tcPr>
            <w:tcW w:w="462" w:type="pct"/>
            <w:tcBorders>
              <w:top w:val="single" w:sz="4" w:space="0" w:color="auto"/>
              <w:left w:val="nil"/>
              <w:bottom w:val="single" w:sz="4" w:space="0" w:color="auto"/>
              <w:right w:val="single" w:sz="4" w:space="0" w:color="000000"/>
            </w:tcBorders>
            <w:vAlign w:val="center"/>
          </w:tcPr>
          <w:p w14:paraId="3CB37ED2" w14:textId="77777777" w:rsidR="0090048F" w:rsidRPr="003A661C" w:rsidRDefault="0090048F" w:rsidP="0090048F">
            <w:pPr>
              <w:jc w:val="center"/>
              <w:rPr>
                <w:color w:val="000000"/>
                <w:sz w:val="18"/>
                <w:szCs w:val="18"/>
                <w:lang w:val="el-GR"/>
              </w:rPr>
            </w:pPr>
            <w:r w:rsidRPr="003A661C">
              <w:rPr>
                <w:sz w:val="18"/>
                <w:szCs w:val="18"/>
              </w:rPr>
              <w:t>9EA-00039</w:t>
            </w:r>
          </w:p>
        </w:tc>
        <w:tc>
          <w:tcPr>
            <w:tcW w:w="512" w:type="pct"/>
            <w:tcBorders>
              <w:top w:val="single" w:sz="4" w:space="0" w:color="000000"/>
              <w:left w:val="single" w:sz="4" w:space="0" w:color="000000"/>
              <w:bottom w:val="single" w:sz="4" w:space="0" w:color="000000"/>
              <w:right w:val="single" w:sz="4" w:space="0" w:color="000000"/>
            </w:tcBorders>
          </w:tcPr>
          <w:p w14:paraId="4D151DBF"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0F526711"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E2311F6" w14:textId="3CBF3B4A"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1366A3C"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1F6164E0"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6274E195" w14:textId="71D54FC0" w:rsidR="0090048F" w:rsidRPr="003A661C" w:rsidRDefault="0090048F" w:rsidP="0090048F">
            <w:pPr>
              <w:jc w:val="center"/>
              <w:rPr>
                <w:color w:val="000000"/>
                <w:sz w:val="18"/>
                <w:szCs w:val="18"/>
                <w:lang w:val="el-GR"/>
              </w:rPr>
            </w:pPr>
          </w:p>
        </w:tc>
      </w:tr>
      <w:tr w:rsidR="0090048F" w:rsidRPr="0090048F" w14:paraId="66D496D5"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hideMark/>
          </w:tcPr>
          <w:p w14:paraId="29016151" w14:textId="77777777" w:rsidR="0090048F" w:rsidRPr="003A661C" w:rsidRDefault="0090048F" w:rsidP="0090048F">
            <w:pPr>
              <w:jc w:val="center"/>
              <w:rPr>
                <w:color w:val="000000"/>
                <w:sz w:val="18"/>
                <w:szCs w:val="18"/>
              </w:rPr>
            </w:pPr>
            <w:r w:rsidRPr="003A661C">
              <w:rPr>
                <w:color w:val="000000"/>
                <w:sz w:val="18"/>
                <w:szCs w:val="18"/>
              </w:rPr>
              <w:t>30</w:t>
            </w:r>
          </w:p>
        </w:tc>
        <w:tc>
          <w:tcPr>
            <w:tcW w:w="1152" w:type="pct"/>
            <w:tcBorders>
              <w:top w:val="nil"/>
              <w:left w:val="nil"/>
              <w:bottom w:val="single" w:sz="4" w:space="0" w:color="auto"/>
              <w:right w:val="single" w:sz="4" w:space="0" w:color="auto"/>
            </w:tcBorders>
            <w:shd w:val="clear" w:color="auto" w:fill="auto"/>
            <w:vAlign w:val="center"/>
            <w:hideMark/>
          </w:tcPr>
          <w:p w14:paraId="34FF218A" w14:textId="77777777" w:rsidR="0090048F" w:rsidRPr="003A661C" w:rsidRDefault="0090048F" w:rsidP="0090048F">
            <w:pPr>
              <w:jc w:val="center"/>
              <w:rPr>
                <w:color w:val="00B050"/>
                <w:sz w:val="18"/>
                <w:szCs w:val="18"/>
                <w:lang w:val="en-US"/>
              </w:rPr>
            </w:pPr>
            <w:r w:rsidRPr="003A661C">
              <w:rPr>
                <w:sz w:val="18"/>
                <w:szCs w:val="18"/>
              </w:rPr>
              <w:t>Win Server Standard Core ALng LSA 2L</w:t>
            </w:r>
          </w:p>
        </w:tc>
        <w:tc>
          <w:tcPr>
            <w:tcW w:w="462" w:type="pct"/>
            <w:tcBorders>
              <w:top w:val="single" w:sz="4" w:space="0" w:color="auto"/>
              <w:left w:val="nil"/>
              <w:bottom w:val="single" w:sz="4" w:space="0" w:color="auto"/>
              <w:right w:val="single" w:sz="4" w:space="0" w:color="000000"/>
            </w:tcBorders>
            <w:vAlign w:val="center"/>
          </w:tcPr>
          <w:p w14:paraId="3AB67F0E" w14:textId="77777777" w:rsidR="0090048F" w:rsidRPr="003A661C" w:rsidRDefault="0090048F" w:rsidP="0090048F">
            <w:pPr>
              <w:jc w:val="center"/>
              <w:rPr>
                <w:color w:val="000000"/>
                <w:sz w:val="18"/>
                <w:szCs w:val="18"/>
                <w:lang w:val="el-GR"/>
              </w:rPr>
            </w:pPr>
            <w:r w:rsidRPr="003A661C">
              <w:rPr>
                <w:sz w:val="18"/>
                <w:szCs w:val="18"/>
              </w:rPr>
              <w:t>9EM-00562</w:t>
            </w:r>
          </w:p>
        </w:tc>
        <w:tc>
          <w:tcPr>
            <w:tcW w:w="512" w:type="pct"/>
            <w:tcBorders>
              <w:top w:val="single" w:sz="4" w:space="0" w:color="000000"/>
              <w:left w:val="single" w:sz="4" w:space="0" w:color="000000"/>
              <w:bottom w:val="single" w:sz="4" w:space="0" w:color="000000"/>
              <w:right w:val="single" w:sz="4" w:space="0" w:color="000000"/>
            </w:tcBorders>
          </w:tcPr>
          <w:p w14:paraId="06350059"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6D28D369"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A5B1C04" w14:textId="6748C134"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12D797F9"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0000ADA1"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544E9C72" w14:textId="76679D0B" w:rsidR="0090048F" w:rsidRPr="003A661C" w:rsidRDefault="0090048F" w:rsidP="0090048F">
            <w:pPr>
              <w:jc w:val="center"/>
              <w:rPr>
                <w:color w:val="000000"/>
                <w:sz w:val="18"/>
                <w:szCs w:val="18"/>
                <w:lang w:val="el-GR"/>
              </w:rPr>
            </w:pPr>
          </w:p>
        </w:tc>
      </w:tr>
      <w:tr w:rsidR="0090048F" w:rsidRPr="0090048F" w14:paraId="222D1E47"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04AB45EB" w14:textId="77777777" w:rsidR="0090048F" w:rsidRPr="003A661C" w:rsidRDefault="0090048F" w:rsidP="0090048F">
            <w:pPr>
              <w:jc w:val="center"/>
              <w:rPr>
                <w:color w:val="000000"/>
                <w:sz w:val="18"/>
                <w:szCs w:val="18"/>
              </w:rPr>
            </w:pPr>
            <w:r w:rsidRPr="003A661C">
              <w:rPr>
                <w:color w:val="000000"/>
                <w:sz w:val="18"/>
                <w:szCs w:val="18"/>
              </w:rPr>
              <w:t>31</w:t>
            </w:r>
          </w:p>
        </w:tc>
        <w:tc>
          <w:tcPr>
            <w:tcW w:w="1152" w:type="pct"/>
            <w:tcBorders>
              <w:top w:val="nil"/>
              <w:left w:val="nil"/>
              <w:bottom w:val="single" w:sz="4" w:space="0" w:color="auto"/>
              <w:right w:val="single" w:sz="4" w:space="0" w:color="auto"/>
            </w:tcBorders>
            <w:shd w:val="clear" w:color="auto" w:fill="auto"/>
            <w:vAlign w:val="center"/>
          </w:tcPr>
          <w:p w14:paraId="39A6085C" w14:textId="77777777" w:rsidR="0090048F" w:rsidRPr="003A661C" w:rsidRDefault="0090048F" w:rsidP="0090048F">
            <w:pPr>
              <w:jc w:val="center"/>
              <w:rPr>
                <w:sz w:val="18"/>
                <w:szCs w:val="18"/>
              </w:rPr>
            </w:pPr>
            <w:r w:rsidRPr="003A661C">
              <w:rPr>
                <w:sz w:val="18"/>
                <w:szCs w:val="18"/>
              </w:rPr>
              <w:t>Win Remote Desktop Services CAL ALng LSA DCAL</w:t>
            </w:r>
          </w:p>
        </w:tc>
        <w:tc>
          <w:tcPr>
            <w:tcW w:w="462" w:type="pct"/>
            <w:tcBorders>
              <w:top w:val="single" w:sz="4" w:space="0" w:color="auto"/>
              <w:left w:val="nil"/>
              <w:bottom w:val="single" w:sz="4" w:space="0" w:color="auto"/>
              <w:right w:val="single" w:sz="4" w:space="0" w:color="000000"/>
            </w:tcBorders>
            <w:vAlign w:val="center"/>
          </w:tcPr>
          <w:p w14:paraId="319B8FE8" w14:textId="77777777" w:rsidR="0090048F" w:rsidRPr="003A661C" w:rsidRDefault="0090048F" w:rsidP="0090048F">
            <w:pPr>
              <w:jc w:val="center"/>
              <w:rPr>
                <w:color w:val="000000"/>
                <w:sz w:val="18"/>
                <w:szCs w:val="18"/>
              </w:rPr>
            </w:pPr>
            <w:r w:rsidRPr="003A661C">
              <w:rPr>
                <w:sz w:val="18"/>
                <w:szCs w:val="18"/>
              </w:rPr>
              <w:t>6VC-01251</w:t>
            </w:r>
          </w:p>
        </w:tc>
        <w:tc>
          <w:tcPr>
            <w:tcW w:w="512" w:type="pct"/>
            <w:tcBorders>
              <w:top w:val="single" w:sz="4" w:space="0" w:color="000000"/>
              <w:left w:val="single" w:sz="4" w:space="0" w:color="000000"/>
              <w:bottom w:val="single" w:sz="4" w:space="0" w:color="000000"/>
              <w:right w:val="single" w:sz="4" w:space="0" w:color="000000"/>
            </w:tcBorders>
          </w:tcPr>
          <w:p w14:paraId="37EC92FF" w14:textId="77777777" w:rsidR="0090048F" w:rsidRPr="003A661C"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7C4A560B" w14:textId="77777777" w:rsidR="0090048F" w:rsidRPr="0090048F"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09D000B4" w14:textId="52435615" w:rsidR="0090048F" w:rsidRPr="003A661C"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0751EB37" w14:textId="77777777" w:rsidR="0090048F" w:rsidRPr="0090048F" w:rsidRDefault="0090048F" w:rsidP="0090048F">
            <w:pPr>
              <w:jc w:val="center"/>
              <w:rPr>
                <w:color w:val="000000"/>
                <w:sz w:val="18"/>
                <w:szCs w:val="18"/>
              </w:rPr>
            </w:pPr>
          </w:p>
        </w:tc>
        <w:tc>
          <w:tcPr>
            <w:tcW w:w="511" w:type="pct"/>
            <w:tcBorders>
              <w:top w:val="single" w:sz="4" w:space="0" w:color="000000"/>
              <w:left w:val="single" w:sz="4" w:space="0" w:color="000000"/>
              <w:bottom w:val="single" w:sz="4" w:space="0" w:color="000000"/>
              <w:right w:val="single" w:sz="4" w:space="0" w:color="000000"/>
            </w:tcBorders>
          </w:tcPr>
          <w:p w14:paraId="0202D2F6" w14:textId="77777777" w:rsidR="0090048F" w:rsidRPr="0090048F" w:rsidRDefault="0090048F" w:rsidP="0090048F">
            <w:pPr>
              <w:jc w:val="center"/>
              <w:rPr>
                <w:color w:val="000000"/>
                <w:sz w:val="18"/>
                <w:szCs w:val="18"/>
              </w:rPr>
            </w:pPr>
          </w:p>
        </w:tc>
        <w:tc>
          <w:tcPr>
            <w:tcW w:w="509" w:type="pct"/>
            <w:tcBorders>
              <w:top w:val="single" w:sz="4" w:space="0" w:color="000000"/>
              <w:left w:val="single" w:sz="4" w:space="0" w:color="000000"/>
              <w:bottom w:val="single" w:sz="4" w:space="0" w:color="000000"/>
              <w:right w:val="single" w:sz="4" w:space="0" w:color="000000"/>
            </w:tcBorders>
          </w:tcPr>
          <w:p w14:paraId="0BB7B87C" w14:textId="3511AC11" w:rsidR="0090048F" w:rsidRPr="003A661C" w:rsidRDefault="0090048F" w:rsidP="0090048F">
            <w:pPr>
              <w:jc w:val="center"/>
              <w:rPr>
                <w:color w:val="000000"/>
                <w:sz w:val="18"/>
                <w:szCs w:val="18"/>
              </w:rPr>
            </w:pPr>
          </w:p>
        </w:tc>
      </w:tr>
      <w:tr w:rsidR="0090048F" w:rsidRPr="0090048F" w14:paraId="76B5F900"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37EF4A3B" w14:textId="77777777" w:rsidR="0090048F" w:rsidRPr="003A661C" w:rsidRDefault="0090048F" w:rsidP="0090048F">
            <w:pPr>
              <w:jc w:val="center"/>
              <w:rPr>
                <w:color w:val="000000"/>
                <w:sz w:val="18"/>
                <w:szCs w:val="18"/>
              </w:rPr>
            </w:pPr>
            <w:r w:rsidRPr="003A661C">
              <w:rPr>
                <w:color w:val="000000"/>
                <w:sz w:val="18"/>
                <w:szCs w:val="18"/>
              </w:rPr>
              <w:t>32</w:t>
            </w:r>
          </w:p>
        </w:tc>
        <w:tc>
          <w:tcPr>
            <w:tcW w:w="1152" w:type="pct"/>
            <w:tcBorders>
              <w:top w:val="nil"/>
              <w:left w:val="nil"/>
              <w:bottom w:val="single" w:sz="4" w:space="0" w:color="auto"/>
              <w:right w:val="single" w:sz="4" w:space="0" w:color="auto"/>
            </w:tcBorders>
            <w:shd w:val="clear" w:color="auto" w:fill="auto"/>
            <w:vAlign w:val="center"/>
          </w:tcPr>
          <w:p w14:paraId="71FF9B5D" w14:textId="77777777" w:rsidR="0090048F" w:rsidRPr="003A661C" w:rsidRDefault="0090048F" w:rsidP="0090048F">
            <w:pPr>
              <w:jc w:val="center"/>
              <w:rPr>
                <w:sz w:val="18"/>
                <w:szCs w:val="18"/>
                <w:lang w:val="en-US"/>
              </w:rPr>
            </w:pPr>
            <w:r w:rsidRPr="003A661C">
              <w:rPr>
                <w:sz w:val="18"/>
                <w:szCs w:val="18"/>
              </w:rPr>
              <w:t>Win Remote Desktop Services CAL ALng LSA UCAL</w:t>
            </w:r>
          </w:p>
        </w:tc>
        <w:tc>
          <w:tcPr>
            <w:tcW w:w="462" w:type="pct"/>
            <w:tcBorders>
              <w:top w:val="single" w:sz="4" w:space="0" w:color="auto"/>
              <w:left w:val="nil"/>
              <w:bottom w:val="single" w:sz="4" w:space="0" w:color="auto"/>
              <w:right w:val="single" w:sz="4" w:space="0" w:color="000000"/>
            </w:tcBorders>
            <w:vAlign w:val="center"/>
          </w:tcPr>
          <w:p w14:paraId="75F82822" w14:textId="77777777" w:rsidR="0090048F" w:rsidRPr="003A661C" w:rsidRDefault="0090048F" w:rsidP="0090048F">
            <w:pPr>
              <w:jc w:val="center"/>
              <w:rPr>
                <w:color w:val="000000"/>
                <w:sz w:val="18"/>
                <w:szCs w:val="18"/>
                <w:lang w:val="el-GR"/>
              </w:rPr>
            </w:pPr>
            <w:r w:rsidRPr="003A661C">
              <w:rPr>
                <w:sz w:val="18"/>
                <w:szCs w:val="18"/>
              </w:rPr>
              <w:t>6VC-01252</w:t>
            </w:r>
          </w:p>
        </w:tc>
        <w:tc>
          <w:tcPr>
            <w:tcW w:w="512" w:type="pct"/>
            <w:tcBorders>
              <w:top w:val="single" w:sz="4" w:space="0" w:color="000000"/>
              <w:left w:val="single" w:sz="4" w:space="0" w:color="000000"/>
              <w:bottom w:val="single" w:sz="4" w:space="0" w:color="000000"/>
              <w:right w:val="single" w:sz="4" w:space="0" w:color="000000"/>
            </w:tcBorders>
          </w:tcPr>
          <w:p w14:paraId="4C28892D"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A401461"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4A2361AF" w14:textId="4AD3CBD9"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1DBA99E2"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2CB8BA33"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4A674459" w14:textId="4163CCE8" w:rsidR="0090048F" w:rsidRPr="003A661C" w:rsidRDefault="0090048F" w:rsidP="0090048F">
            <w:pPr>
              <w:jc w:val="center"/>
              <w:rPr>
                <w:color w:val="000000"/>
                <w:sz w:val="18"/>
                <w:szCs w:val="18"/>
                <w:lang w:val="el-GR"/>
              </w:rPr>
            </w:pPr>
          </w:p>
        </w:tc>
      </w:tr>
      <w:tr w:rsidR="0090048F" w:rsidRPr="0090048F" w14:paraId="4B91AB87"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3E1E59B4" w14:textId="77777777" w:rsidR="0090048F" w:rsidRPr="003A661C" w:rsidRDefault="0090048F" w:rsidP="0090048F">
            <w:pPr>
              <w:jc w:val="center"/>
              <w:rPr>
                <w:color w:val="000000"/>
                <w:sz w:val="18"/>
                <w:szCs w:val="18"/>
              </w:rPr>
            </w:pPr>
            <w:r w:rsidRPr="003A661C">
              <w:rPr>
                <w:color w:val="000000"/>
                <w:sz w:val="18"/>
                <w:szCs w:val="18"/>
              </w:rPr>
              <w:t>33</w:t>
            </w:r>
          </w:p>
        </w:tc>
        <w:tc>
          <w:tcPr>
            <w:tcW w:w="1152" w:type="pct"/>
            <w:tcBorders>
              <w:top w:val="nil"/>
              <w:left w:val="nil"/>
              <w:bottom w:val="single" w:sz="4" w:space="0" w:color="auto"/>
              <w:right w:val="single" w:sz="4" w:space="0" w:color="auto"/>
            </w:tcBorders>
            <w:shd w:val="clear" w:color="auto" w:fill="auto"/>
            <w:vAlign w:val="center"/>
          </w:tcPr>
          <w:p w14:paraId="2D642D07" w14:textId="77777777" w:rsidR="0090048F" w:rsidRPr="003A661C" w:rsidRDefault="0090048F" w:rsidP="0090048F">
            <w:pPr>
              <w:jc w:val="center"/>
              <w:rPr>
                <w:sz w:val="18"/>
                <w:szCs w:val="18"/>
                <w:lang w:val="en-US"/>
              </w:rPr>
            </w:pPr>
            <w:r w:rsidRPr="003A661C">
              <w:rPr>
                <w:sz w:val="18"/>
                <w:szCs w:val="18"/>
              </w:rPr>
              <w:t>CIS Suite Standard Core ALng LSA 2L</w:t>
            </w:r>
          </w:p>
        </w:tc>
        <w:tc>
          <w:tcPr>
            <w:tcW w:w="462" w:type="pct"/>
            <w:tcBorders>
              <w:top w:val="single" w:sz="4" w:space="0" w:color="auto"/>
              <w:left w:val="nil"/>
              <w:bottom w:val="single" w:sz="4" w:space="0" w:color="auto"/>
              <w:right w:val="single" w:sz="4" w:space="0" w:color="000000"/>
            </w:tcBorders>
            <w:vAlign w:val="center"/>
          </w:tcPr>
          <w:p w14:paraId="772028D3" w14:textId="77777777" w:rsidR="0090048F" w:rsidRPr="003A661C" w:rsidRDefault="0090048F" w:rsidP="0090048F">
            <w:pPr>
              <w:jc w:val="center"/>
              <w:rPr>
                <w:color w:val="000000"/>
                <w:sz w:val="18"/>
                <w:szCs w:val="18"/>
                <w:lang w:val="el-GR"/>
              </w:rPr>
            </w:pPr>
            <w:r w:rsidRPr="003A661C">
              <w:rPr>
                <w:sz w:val="18"/>
                <w:szCs w:val="18"/>
              </w:rPr>
              <w:t>9GA-00006</w:t>
            </w:r>
          </w:p>
        </w:tc>
        <w:tc>
          <w:tcPr>
            <w:tcW w:w="512" w:type="pct"/>
            <w:tcBorders>
              <w:top w:val="single" w:sz="4" w:space="0" w:color="000000"/>
              <w:left w:val="single" w:sz="4" w:space="0" w:color="000000"/>
              <w:bottom w:val="single" w:sz="4" w:space="0" w:color="000000"/>
              <w:right w:val="single" w:sz="4" w:space="0" w:color="000000"/>
            </w:tcBorders>
          </w:tcPr>
          <w:p w14:paraId="27CB2B34"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7D4C8A7A"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84529CE" w14:textId="475AB131"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28A5AF70"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3E217467"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50619B5A" w14:textId="45CBFFCF" w:rsidR="0090048F" w:rsidRPr="003A661C" w:rsidRDefault="0090048F" w:rsidP="0090048F">
            <w:pPr>
              <w:jc w:val="center"/>
              <w:rPr>
                <w:color w:val="000000"/>
                <w:sz w:val="18"/>
                <w:szCs w:val="18"/>
                <w:lang w:val="el-GR"/>
              </w:rPr>
            </w:pPr>
          </w:p>
        </w:tc>
      </w:tr>
      <w:tr w:rsidR="0090048F" w:rsidRPr="0090048F" w14:paraId="17A47C63"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2E6E4019" w14:textId="77777777" w:rsidR="0090048F" w:rsidRPr="003A661C" w:rsidRDefault="0090048F" w:rsidP="0090048F">
            <w:pPr>
              <w:jc w:val="center"/>
              <w:rPr>
                <w:color w:val="000000"/>
                <w:sz w:val="18"/>
                <w:szCs w:val="18"/>
              </w:rPr>
            </w:pPr>
            <w:r w:rsidRPr="003A661C">
              <w:rPr>
                <w:color w:val="000000"/>
                <w:sz w:val="18"/>
                <w:szCs w:val="18"/>
              </w:rPr>
              <w:t>34</w:t>
            </w:r>
          </w:p>
        </w:tc>
        <w:tc>
          <w:tcPr>
            <w:tcW w:w="1152" w:type="pct"/>
            <w:tcBorders>
              <w:top w:val="nil"/>
              <w:left w:val="nil"/>
              <w:bottom w:val="single" w:sz="4" w:space="0" w:color="auto"/>
              <w:right w:val="single" w:sz="4" w:space="0" w:color="auto"/>
            </w:tcBorders>
            <w:shd w:val="clear" w:color="auto" w:fill="auto"/>
            <w:vAlign w:val="center"/>
          </w:tcPr>
          <w:p w14:paraId="569DC1B1" w14:textId="77777777" w:rsidR="0090048F" w:rsidRPr="003A661C" w:rsidRDefault="0090048F" w:rsidP="0090048F">
            <w:pPr>
              <w:jc w:val="center"/>
              <w:rPr>
                <w:sz w:val="18"/>
                <w:szCs w:val="18"/>
                <w:lang w:val="en-US"/>
              </w:rPr>
            </w:pPr>
            <w:r w:rsidRPr="003A661C">
              <w:rPr>
                <w:sz w:val="18"/>
                <w:szCs w:val="18"/>
              </w:rPr>
              <w:t>CIS Suite Datacenter Core ALng LSA 2L</w:t>
            </w:r>
          </w:p>
        </w:tc>
        <w:tc>
          <w:tcPr>
            <w:tcW w:w="462" w:type="pct"/>
            <w:tcBorders>
              <w:top w:val="single" w:sz="4" w:space="0" w:color="auto"/>
              <w:left w:val="nil"/>
              <w:bottom w:val="single" w:sz="4" w:space="0" w:color="auto"/>
              <w:right w:val="single" w:sz="4" w:space="0" w:color="000000"/>
            </w:tcBorders>
            <w:vAlign w:val="center"/>
          </w:tcPr>
          <w:p w14:paraId="7D1C8F7E" w14:textId="77777777" w:rsidR="0090048F" w:rsidRPr="003A661C" w:rsidRDefault="0090048F" w:rsidP="0090048F">
            <w:pPr>
              <w:jc w:val="center"/>
              <w:rPr>
                <w:color w:val="000000"/>
                <w:sz w:val="18"/>
                <w:szCs w:val="18"/>
                <w:lang w:val="el-GR"/>
              </w:rPr>
            </w:pPr>
            <w:r w:rsidRPr="003A661C">
              <w:rPr>
                <w:sz w:val="18"/>
                <w:szCs w:val="18"/>
              </w:rPr>
              <w:t>9GS-00495</w:t>
            </w:r>
          </w:p>
        </w:tc>
        <w:tc>
          <w:tcPr>
            <w:tcW w:w="512" w:type="pct"/>
            <w:tcBorders>
              <w:top w:val="single" w:sz="4" w:space="0" w:color="000000"/>
              <w:left w:val="single" w:sz="4" w:space="0" w:color="000000"/>
              <w:bottom w:val="single" w:sz="4" w:space="0" w:color="000000"/>
              <w:right w:val="single" w:sz="4" w:space="0" w:color="000000"/>
            </w:tcBorders>
          </w:tcPr>
          <w:p w14:paraId="4BB9E011"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70346A5D"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4D5B96E" w14:textId="7C6956D0"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22DC4B89"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2C8BC0A0"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06376EDB" w14:textId="247B62D8" w:rsidR="0090048F" w:rsidRPr="003A661C" w:rsidRDefault="0090048F" w:rsidP="0090048F">
            <w:pPr>
              <w:jc w:val="center"/>
              <w:rPr>
                <w:color w:val="000000"/>
                <w:sz w:val="18"/>
                <w:szCs w:val="18"/>
                <w:lang w:val="el-GR"/>
              </w:rPr>
            </w:pPr>
          </w:p>
        </w:tc>
      </w:tr>
      <w:tr w:rsidR="0090048F" w:rsidRPr="0090048F" w14:paraId="490034C2"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1C44979E" w14:textId="77777777" w:rsidR="0090048F" w:rsidRPr="003A661C" w:rsidRDefault="0090048F" w:rsidP="0090048F">
            <w:pPr>
              <w:jc w:val="center"/>
              <w:rPr>
                <w:color w:val="000000"/>
                <w:sz w:val="18"/>
                <w:szCs w:val="18"/>
              </w:rPr>
            </w:pPr>
            <w:r w:rsidRPr="003A661C">
              <w:rPr>
                <w:color w:val="000000"/>
                <w:sz w:val="18"/>
                <w:szCs w:val="18"/>
              </w:rPr>
              <w:t>35</w:t>
            </w:r>
          </w:p>
        </w:tc>
        <w:tc>
          <w:tcPr>
            <w:tcW w:w="1152" w:type="pct"/>
            <w:tcBorders>
              <w:top w:val="nil"/>
              <w:left w:val="nil"/>
              <w:bottom w:val="single" w:sz="4" w:space="0" w:color="auto"/>
              <w:right w:val="single" w:sz="4" w:space="0" w:color="auto"/>
            </w:tcBorders>
            <w:shd w:val="clear" w:color="auto" w:fill="auto"/>
            <w:vAlign w:val="center"/>
          </w:tcPr>
          <w:p w14:paraId="0E793DFA" w14:textId="77777777" w:rsidR="0090048F" w:rsidRPr="003A661C" w:rsidRDefault="0090048F" w:rsidP="0090048F">
            <w:pPr>
              <w:jc w:val="center"/>
              <w:rPr>
                <w:color w:val="000000"/>
                <w:sz w:val="18"/>
                <w:szCs w:val="18"/>
                <w:lang w:val="el-GR"/>
              </w:rPr>
            </w:pPr>
            <w:r w:rsidRPr="003A661C">
              <w:rPr>
                <w:sz w:val="18"/>
                <w:szCs w:val="18"/>
              </w:rPr>
              <w:t>SharePoint Server ALng LSA</w:t>
            </w:r>
          </w:p>
        </w:tc>
        <w:tc>
          <w:tcPr>
            <w:tcW w:w="462" w:type="pct"/>
            <w:tcBorders>
              <w:top w:val="single" w:sz="4" w:space="0" w:color="auto"/>
              <w:left w:val="nil"/>
              <w:bottom w:val="single" w:sz="4" w:space="0" w:color="auto"/>
              <w:right w:val="single" w:sz="4" w:space="0" w:color="000000"/>
            </w:tcBorders>
            <w:vAlign w:val="center"/>
          </w:tcPr>
          <w:p w14:paraId="5C4B4E6D" w14:textId="77777777" w:rsidR="0090048F" w:rsidRPr="003A661C" w:rsidRDefault="0090048F" w:rsidP="0090048F">
            <w:pPr>
              <w:jc w:val="center"/>
              <w:rPr>
                <w:color w:val="000000"/>
                <w:sz w:val="18"/>
                <w:szCs w:val="18"/>
                <w:lang w:val="el-GR"/>
              </w:rPr>
            </w:pPr>
            <w:r w:rsidRPr="003A661C">
              <w:rPr>
                <w:sz w:val="18"/>
                <w:szCs w:val="18"/>
              </w:rPr>
              <w:t>H04-00232</w:t>
            </w:r>
          </w:p>
        </w:tc>
        <w:tc>
          <w:tcPr>
            <w:tcW w:w="512" w:type="pct"/>
            <w:tcBorders>
              <w:top w:val="single" w:sz="4" w:space="0" w:color="000000"/>
              <w:left w:val="single" w:sz="4" w:space="0" w:color="000000"/>
              <w:bottom w:val="single" w:sz="4" w:space="0" w:color="000000"/>
              <w:right w:val="single" w:sz="4" w:space="0" w:color="000000"/>
            </w:tcBorders>
          </w:tcPr>
          <w:p w14:paraId="500C84B0"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50837AD6"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0B4B2CA8" w14:textId="25E154EB"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5E2EFE50"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54E861B4"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5DFCDEE7" w14:textId="086990E5" w:rsidR="0090048F" w:rsidRPr="003A661C" w:rsidRDefault="0090048F" w:rsidP="0090048F">
            <w:pPr>
              <w:jc w:val="center"/>
              <w:rPr>
                <w:color w:val="000000"/>
                <w:sz w:val="18"/>
                <w:szCs w:val="18"/>
                <w:lang w:val="el-GR"/>
              </w:rPr>
            </w:pPr>
          </w:p>
        </w:tc>
      </w:tr>
      <w:tr w:rsidR="0090048F" w:rsidRPr="0090048F" w14:paraId="4880A145"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27F4E572" w14:textId="77777777" w:rsidR="0090048F" w:rsidRPr="003A661C" w:rsidRDefault="0090048F" w:rsidP="0090048F">
            <w:pPr>
              <w:jc w:val="center"/>
              <w:rPr>
                <w:color w:val="000000"/>
                <w:sz w:val="18"/>
                <w:szCs w:val="18"/>
              </w:rPr>
            </w:pPr>
            <w:r w:rsidRPr="003A661C">
              <w:rPr>
                <w:color w:val="000000"/>
                <w:sz w:val="18"/>
                <w:szCs w:val="18"/>
              </w:rPr>
              <w:t>36</w:t>
            </w:r>
          </w:p>
        </w:tc>
        <w:tc>
          <w:tcPr>
            <w:tcW w:w="1152" w:type="pct"/>
            <w:tcBorders>
              <w:top w:val="nil"/>
              <w:left w:val="nil"/>
              <w:bottom w:val="single" w:sz="4" w:space="0" w:color="auto"/>
              <w:right w:val="single" w:sz="4" w:space="0" w:color="auto"/>
            </w:tcBorders>
            <w:shd w:val="clear" w:color="auto" w:fill="auto"/>
            <w:vAlign w:val="center"/>
          </w:tcPr>
          <w:p w14:paraId="791320A0" w14:textId="77777777" w:rsidR="0090048F" w:rsidRPr="003A661C" w:rsidRDefault="0090048F" w:rsidP="0090048F">
            <w:pPr>
              <w:jc w:val="center"/>
              <w:rPr>
                <w:color w:val="000000"/>
                <w:sz w:val="18"/>
                <w:szCs w:val="18"/>
                <w:lang w:val="en-US"/>
              </w:rPr>
            </w:pPr>
            <w:r w:rsidRPr="003A661C">
              <w:rPr>
                <w:sz w:val="18"/>
                <w:szCs w:val="18"/>
              </w:rPr>
              <w:t>SQL Server Enterprise Core ALng LSA 2L</w:t>
            </w:r>
          </w:p>
        </w:tc>
        <w:tc>
          <w:tcPr>
            <w:tcW w:w="462" w:type="pct"/>
            <w:tcBorders>
              <w:top w:val="single" w:sz="4" w:space="0" w:color="auto"/>
              <w:left w:val="nil"/>
              <w:bottom w:val="single" w:sz="4" w:space="0" w:color="auto"/>
              <w:right w:val="single" w:sz="4" w:space="0" w:color="000000"/>
            </w:tcBorders>
            <w:vAlign w:val="center"/>
          </w:tcPr>
          <w:p w14:paraId="6DD78EA3" w14:textId="77777777" w:rsidR="0090048F" w:rsidRPr="003A661C" w:rsidRDefault="0090048F" w:rsidP="0090048F">
            <w:pPr>
              <w:jc w:val="center"/>
              <w:rPr>
                <w:color w:val="000000"/>
                <w:sz w:val="18"/>
                <w:szCs w:val="18"/>
                <w:lang w:val="el-GR"/>
              </w:rPr>
            </w:pPr>
            <w:r w:rsidRPr="003A661C">
              <w:rPr>
                <w:sz w:val="18"/>
                <w:szCs w:val="18"/>
              </w:rPr>
              <w:t>7JQ-00341</w:t>
            </w:r>
          </w:p>
        </w:tc>
        <w:tc>
          <w:tcPr>
            <w:tcW w:w="512" w:type="pct"/>
            <w:tcBorders>
              <w:top w:val="single" w:sz="4" w:space="0" w:color="000000"/>
              <w:left w:val="single" w:sz="4" w:space="0" w:color="000000"/>
              <w:bottom w:val="single" w:sz="4" w:space="0" w:color="000000"/>
              <w:right w:val="single" w:sz="4" w:space="0" w:color="000000"/>
            </w:tcBorders>
          </w:tcPr>
          <w:p w14:paraId="0187EE71"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72C5F8C2"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56D315D4" w14:textId="5F0C37CF"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4C5B7973"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7D323F1C"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7AF9495E" w14:textId="71F91F4A" w:rsidR="0090048F" w:rsidRPr="003A661C" w:rsidRDefault="0090048F" w:rsidP="0090048F">
            <w:pPr>
              <w:jc w:val="center"/>
              <w:rPr>
                <w:color w:val="000000"/>
                <w:sz w:val="18"/>
                <w:szCs w:val="18"/>
                <w:lang w:val="el-GR"/>
              </w:rPr>
            </w:pPr>
          </w:p>
        </w:tc>
      </w:tr>
      <w:tr w:rsidR="0090048F" w:rsidRPr="0090048F" w14:paraId="336D8F06"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09B7B34E" w14:textId="77777777" w:rsidR="0090048F" w:rsidRPr="003A661C" w:rsidRDefault="0090048F" w:rsidP="0090048F">
            <w:pPr>
              <w:jc w:val="center"/>
              <w:rPr>
                <w:color w:val="000000"/>
                <w:sz w:val="18"/>
                <w:szCs w:val="18"/>
              </w:rPr>
            </w:pPr>
            <w:r w:rsidRPr="003A661C">
              <w:rPr>
                <w:color w:val="000000"/>
                <w:sz w:val="18"/>
                <w:szCs w:val="18"/>
              </w:rPr>
              <w:t>37</w:t>
            </w:r>
          </w:p>
        </w:tc>
        <w:tc>
          <w:tcPr>
            <w:tcW w:w="1152" w:type="pct"/>
            <w:tcBorders>
              <w:top w:val="nil"/>
              <w:left w:val="nil"/>
              <w:bottom w:val="single" w:sz="4" w:space="0" w:color="auto"/>
              <w:right w:val="single" w:sz="4" w:space="0" w:color="auto"/>
            </w:tcBorders>
            <w:shd w:val="clear" w:color="auto" w:fill="auto"/>
            <w:vAlign w:val="center"/>
          </w:tcPr>
          <w:p w14:paraId="676665A4" w14:textId="77777777" w:rsidR="0090048F" w:rsidRPr="003A661C" w:rsidRDefault="0090048F" w:rsidP="0090048F">
            <w:pPr>
              <w:jc w:val="center"/>
              <w:rPr>
                <w:color w:val="000000"/>
                <w:sz w:val="18"/>
                <w:szCs w:val="18"/>
                <w:lang w:val="en-US"/>
              </w:rPr>
            </w:pPr>
            <w:r w:rsidRPr="003A661C">
              <w:rPr>
                <w:sz w:val="18"/>
                <w:szCs w:val="18"/>
              </w:rPr>
              <w:t>SQL Server Standard Core ALng LSA 2L</w:t>
            </w:r>
          </w:p>
        </w:tc>
        <w:tc>
          <w:tcPr>
            <w:tcW w:w="462" w:type="pct"/>
            <w:tcBorders>
              <w:top w:val="single" w:sz="4" w:space="0" w:color="auto"/>
              <w:left w:val="nil"/>
              <w:bottom w:val="single" w:sz="4" w:space="0" w:color="auto"/>
              <w:right w:val="single" w:sz="4" w:space="0" w:color="000000"/>
            </w:tcBorders>
            <w:vAlign w:val="center"/>
          </w:tcPr>
          <w:p w14:paraId="5E562828" w14:textId="77777777" w:rsidR="0090048F" w:rsidRPr="003A661C" w:rsidRDefault="0090048F" w:rsidP="0090048F">
            <w:pPr>
              <w:jc w:val="center"/>
              <w:rPr>
                <w:color w:val="000000"/>
                <w:sz w:val="18"/>
                <w:szCs w:val="18"/>
                <w:lang w:val="el-GR"/>
              </w:rPr>
            </w:pPr>
            <w:r w:rsidRPr="003A661C">
              <w:rPr>
                <w:sz w:val="18"/>
                <w:szCs w:val="18"/>
              </w:rPr>
              <w:t>7NQ-00302</w:t>
            </w:r>
          </w:p>
        </w:tc>
        <w:tc>
          <w:tcPr>
            <w:tcW w:w="512" w:type="pct"/>
            <w:tcBorders>
              <w:top w:val="single" w:sz="4" w:space="0" w:color="000000"/>
              <w:left w:val="single" w:sz="4" w:space="0" w:color="000000"/>
              <w:bottom w:val="single" w:sz="4" w:space="0" w:color="000000"/>
              <w:right w:val="single" w:sz="4" w:space="0" w:color="000000"/>
            </w:tcBorders>
          </w:tcPr>
          <w:p w14:paraId="2A4F6FBB"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0161B7E7"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447E33AC" w14:textId="2FE50E48"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2D34F9A5"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60477D74"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3891260D" w14:textId="0BABFE4D" w:rsidR="0090048F" w:rsidRPr="003A661C" w:rsidRDefault="0090048F" w:rsidP="0090048F">
            <w:pPr>
              <w:jc w:val="center"/>
              <w:rPr>
                <w:color w:val="000000"/>
                <w:sz w:val="18"/>
                <w:szCs w:val="18"/>
                <w:lang w:val="el-GR"/>
              </w:rPr>
            </w:pPr>
          </w:p>
        </w:tc>
      </w:tr>
      <w:tr w:rsidR="0090048F" w:rsidRPr="0090048F" w14:paraId="1BCAE578"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0D14ABE7" w14:textId="77777777" w:rsidR="0090048F" w:rsidRPr="003A661C" w:rsidRDefault="0090048F" w:rsidP="0090048F">
            <w:pPr>
              <w:jc w:val="center"/>
              <w:rPr>
                <w:color w:val="000000"/>
                <w:sz w:val="18"/>
                <w:szCs w:val="18"/>
              </w:rPr>
            </w:pPr>
            <w:r w:rsidRPr="003A661C">
              <w:rPr>
                <w:color w:val="000000"/>
                <w:sz w:val="18"/>
                <w:szCs w:val="18"/>
              </w:rPr>
              <w:lastRenderedPageBreak/>
              <w:t>38</w:t>
            </w:r>
          </w:p>
        </w:tc>
        <w:tc>
          <w:tcPr>
            <w:tcW w:w="1152" w:type="pct"/>
            <w:tcBorders>
              <w:top w:val="nil"/>
              <w:left w:val="nil"/>
              <w:bottom w:val="single" w:sz="4" w:space="0" w:color="auto"/>
              <w:right w:val="single" w:sz="4" w:space="0" w:color="auto"/>
            </w:tcBorders>
            <w:shd w:val="clear" w:color="auto" w:fill="auto"/>
            <w:vAlign w:val="center"/>
          </w:tcPr>
          <w:p w14:paraId="6D1384C6" w14:textId="77777777" w:rsidR="0090048F" w:rsidRPr="003A661C" w:rsidRDefault="0090048F" w:rsidP="0090048F">
            <w:pPr>
              <w:jc w:val="center"/>
              <w:rPr>
                <w:color w:val="000000"/>
                <w:sz w:val="18"/>
                <w:szCs w:val="18"/>
                <w:lang w:val="en-US"/>
              </w:rPr>
            </w:pPr>
            <w:r w:rsidRPr="003A661C">
              <w:rPr>
                <w:sz w:val="18"/>
                <w:szCs w:val="18"/>
              </w:rPr>
              <w:t>SQL Server Standard ALng LSA</w:t>
            </w:r>
          </w:p>
        </w:tc>
        <w:tc>
          <w:tcPr>
            <w:tcW w:w="462" w:type="pct"/>
            <w:tcBorders>
              <w:top w:val="single" w:sz="4" w:space="0" w:color="auto"/>
              <w:left w:val="nil"/>
              <w:bottom w:val="single" w:sz="4" w:space="0" w:color="auto"/>
              <w:right w:val="single" w:sz="4" w:space="0" w:color="000000"/>
            </w:tcBorders>
            <w:vAlign w:val="center"/>
          </w:tcPr>
          <w:p w14:paraId="20D98130" w14:textId="77777777" w:rsidR="0090048F" w:rsidRPr="003A661C" w:rsidRDefault="0090048F" w:rsidP="0090048F">
            <w:pPr>
              <w:jc w:val="center"/>
              <w:rPr>
                <w:color w:val="000000"/>
                <w:sz w:val="18"/>
                <w:szCs w:val="18"/>
                <w:lang w:val="el-GR"/>
              </w:rPr>
            </w:pPr>
            <w:r w:rsidRPr="003A661C">
              <w:rPr>
                <w:sz w:val="18"/>
                <w:szCs w:val="18"/>
              </w:rPr>
              <w:t>228-04437</w:t>
            </w:r>
          </w:p>
        </w:tc>
        <w:tc>
          <w:tcPr>
            <w:tcW w:w="512" w:type="pct"/>
            <w:tcBorders>
              <w:top w:val="single" w:sz="4" w:space="0" w:color="000000"/>
              <w:left w:val="single" w:sz="4" w:space="0" w:color="000000"/>
              <w:bottom w:val="single" w:sz="4" w:space="0" w:color="000000"/>
              <w:right w:val="single" w:sz="4" w:space="0" w:color="000000"/>
            </w:tcBorders>
          </w:tcPr>
          <w:p w14:paraId="533DDF96"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426E4427"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07B74C78" w14:textId="1CD8C0EF"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699A5A29"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15D291EB"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1DFD5C4E" w14:textId="31A4AECC" w:rsidR="0090048F" w:rsidRPr="003A661C" w:rsidRDefault="0090048F" w:rsidP="0090048F">
            <w:pPr>
              <w:jc w:val="center"/>
              <w:rPr>
                <w:color w:val="000000"/>
                <w:sz w:val="18"/>
                <w:szCs w:val="18"/>
                <w:lang w:val="el-GR"/>
              </w:rPr>
            </w:pPr>
          </w:p>
        </w:tc>
      </w:tr>
      <w:tr w:rsidR="0090048F" w:rsidRPr="0090048F" w14:paraId="2FB2F073"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51D1EADC" w14:textId="77777777" w:rsidR="0090048F" w:rsidRPr="003A661C" w:rsidRDefault="0090048F" w:rsidP="0090048F">
            <w:pPr>
              <w:jc w:val="center"/>
              <w:rPr>
                <w:color w:val="000000"/>
                <w:sz w:val="18"/>
                <w:szCs w:val="18"/>
              </w:rPr>
            </w:pPr>
            <w:r w:rsidRPr="003A661C">
              <w:rPr>
                <w:color w:val="000000"/>
                <w:sz w:val="18"/>
                <w:szCs w:val="18"/>
              </w:rPr>
              <w:t>39</w:t>
            </w:r>
          </w:p>
        </w:tc>
        <w:tc>
          <w:tcPr>
            <w:tcW w:w="1152" w:type="pct"/>
            <w:tcBorders>
              <w:top w:val="nil"/>
              <w:left w:val="nil"/>
              <w:bottom w:val="single" w:sz="4" w:space="0" w:color="auto"/>
              <w:right w:val="single" w:sz="4" w:space="0" w:color="auto"/>
            </w:tcBorders>
            <w:shd w:val="clear" w:color="auto" w:fill="auto"/>
            <w:vAlign w:val="center"/>
          </w:tcPr>
          <w:p w14:paraId="7D2BD196" w14:textId="77777777" w:rsidR="0090048F" w:rsidRPr="003A661C" w:rsidRDefault="0090048F" w:rsidP="0090048F">
            <w:pPr>
              <w:jc w:val="center"/>
              <w:rPr>
                <w:color w:val="000000"/>
                <w:sz w:val="18"/>
                <w:szCs w:val="18"/>
                <w:lang w:val="en-US"/>
              </w:rPr>
            </w:pPr>
            <w:r w:rsidRPr="003A661C">
              <w:rPr>
                <w:sz w:val="18"/>
                <w:szCs w:val="18"/>
              </w:rPr>
              <w:t>SQL CAL ALng LSA User CAL</w:t>
            </w:r>
          </w:p>
        </w:tc>
        <w:tc>
          <w:tcPr>
            <w:tcW w:w="462" w:type="pct"/>
            <w:tcBorders>
              <w:top w:val="single" w:sz="4" w:space="0" w:color="auto"/>
              <w:left w:val="nil"/>
              <w:bottom w:val="single" w:sz="4" w:space="0" w:color="auto"/>
              <w:right w:val="single" w:sz="4" w:space="0" w:color="000000"/>
            </w:tcBorders>
            <w:vAlign w:val="center"/>
          </w:tcPr>
          <w:p w14:paraId="15145544" w14:textId="77777777" w:rsidR="0090048F" w:rsidRPr="003A661C" w:rsidRDefault="0090048F" w:rsidP="0090048F">
            <w:pPr>
              <w:jc w:val="center"/>
              <w:rPr>
                <w:color w:val="000000"/>
                <w:sz w:val="18"/>
                <w:szCs w:val="18"/>
                <w:lang w:val="el-GR"/>
              </w:rPr>
            </w:pPr>
            <w:r w:rsidRPr="003A661C">
              <w:rPr>
                <w:sz w:val="18"/>
                <w:szCs w:val="18"/>
              </w:rPr>
              <w:t>359-00960</w:t>
            </w:r>
          </w:p>
        </w:tc>
        <w:tc>
          <w:tcPr>
            <w:tcW w:w="512" w:type="pct"/>
            <w:tcBorders>
              <w:top w:val="single" w:sz="4" w:space="0" w:color="000000"/>
              <w:left w:val="single" w:sz="4" w:space="0" w:color="000000"/>
              <w:bottom w:val="single" w:sz="4" w:space="0" w:color="000000"/>
              <w:right w:val="single" w:sz="4" w:space="0" w:color="000000"/>
            </w:tcBorders>
          </w:tcPr>
          <w:p w14:paraId="4817C93A"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02746EAA"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538F8066" w14:textId="1B395B68"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47D3290E"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5E369710"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433DAA16" w14:textId="4A3494A0" w:rsidR="0090048F" w:rsidRPr="003A661C" w:rsidRDefault="0090048F" w:rsidP="0090048F">
            <w:pPr>
              <w:jc w:val="center"/>
              <w:rPr>
                <w:color w:val="000000"/>
                <w:sz w:val="18"/>
                <w:szCs w:val="18"/>
                <w:lang w:val="el-GR"/>
              </w:rPr>
            </w:pPr>
          </w:p>
        </w:tc>
      </w:tr>
      <w:tr w:rsidR="0090048F" w:rsidRPr="0090048F" w14:paraId="38B29B09"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7EBF392D" w14:textId="77777777" w:rsidR="0090048F" w:rsidRPr="003A661C" w:rsidRDefault="0090048F" w:rsidP="0090048F">
            <w:pPr>
              <w:jc w:val="center"/>
              <w:rPr>
                <w:color w:val="000000"/>
                <w:sz w:val="18"/>
                <w:szCs w:val="18"/>
              </w:rPr>
            </w:pPr>
            <w:r w:rsidRPr="003A661C">
              <w:rPr>
                <w:color w:val="000000"/>
                <w:sz w:val="18"/>
                <w:szCs w:val="18"/>
              </w:rPr>
              <w:t>40</w:t>
            </w:r>
          </w:p>
        </w:tc>
        <w:tc>
          <w:tcPr>
            <w:tcW w:w="1152" w:type="pct"/>
            <w:tcBorders>
              <w:top w:val="nil"/>
              <w:left w:val="nil"/>
              <w:bottom w:val="single" w:sz="4" w:space="0" w:color="auto"/>
              <w:right w:val="single" w:sz="4" w:space="0" w:color="auto"/>
            </w:tcBorders>
            <w:shd w:val="clear" w:color="auto" w:fill="auto"/>
            <w:vAlign w:val="center"/>
          </w:tcPr>
          <w:p w14:paraId="0901658B" w14:textId="77777777" w:rsidR="0090048F" w:rsidRPr="003A661C" w:rsidRDefault="0090048F" w:rsidP="0090048F">
            <w:pPr>
              <w:jc w:val="center"/>
              <w:rPr>
                <w:sz w:val="18"/>
                <w:szCs w:val="18"/>
                <w:lang w:val="en-US"/>
              </w:rPr>
            </w:pPr>
            <w:r w:rsidRPr="003A661C">
              <w:rPr>
                <w:sz w:val="18"/>
                <w:szCs w:val="18"/>
              </w:rPr>
              <w:t>SQL CAL ALng LSA Device CAL</w:t>
            </w:r>
          </w:p>
        </w:tc>
        <w:tc>
          <w:tcPr>
            <w:tcW w:w="462" w:type="pct"/>
            <w:tcBorders>
              <w:top w:val="single" w:sz="4" w:space="0" w:color="auto"/>
              <w:left w:val="nil"/>
              <w:bottom w:val="single" w:sz="4" w:space="0" w:color="auto"/>
              <w:right w:val="single" w:sz="4" w:space="0" w:color="000000"/>
            </w:tcBorders>
            <w:vAlign w:val="center"/>
          </w:tcPr>
          <w:p w14:paraId="15A13215" w14:textId="77777777" w:rsidR="0090048F" w:rsidRPr="003A661C" w:rsidRDefault="0090048F" w:rsidP="0090048F">
            <w:pPr>
              <w:jc w:val="center"/>
              <w:rPr>
                <w:color w:val="000000"/>
                <w:sz w:val="18"/>
                <w:szCs w:val="18"/>
                <w:lang w:val="el-GR"/>
              </w:rPr>
            </w:pPr>
            <w:r w:rsidRPr="003A661C">
              <w:rPr>
                <w:sz w:val="18"/>
                <w:szCs w:val="18"/>
              </w:rPr>
              <w:t>359-00765</w:t>
            </w:r>
          </w:p>
        </w:tc>
        <w:tc>
          <w:tcPr>
            <w:tcW w:w="512" w:type="pct"/>
            <w:tcBorders>
              <w:top w:val="single" w:sz="4" w:space="0" w:color="000000"/>
              <w:left w:val="single" w:sz="4" w:space="0" w:color="000000"/>
              <w:bottom w:val="single" w:sz="4" w:space="0" w:color="000000"/>
              <w:right w:val="single" w:sz="4" w:space="0" w:color="000000"/>
            </w:tcBorders>
          </w:tcPr>
          <w:p w14:paraId="640B0606"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17D24002"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15F30F71" w14:textId="47C626FB"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081076FB"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25DF421F"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28A40DD0" w14:textId="6F4E31F4" w:rsidR="0090048F" w:rsidRPr="003A661C" w:rsidRDefault="0090048F" w:rsidP="0090048F">
            <w:pPr>
              <w:jc w:val="center"/>
              <w:rPr>
                <w:color w:val="000000"/>
                <w:sz w:val="18"/>
                <w:szCs w:val="18"/>
                <w:lang w:val="el-GR"/>
              </w:rPr>
            </w:pPr>
          </w:p>
        </w:tc>
      </w:tr>
      <w:tr w:rsidR="0090048F" w:rsidRPr="0090048F" w14:paraId="76F4C126"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36F28422" w14:textId="77777777" w:rsidR="0090048F" w:rsidRPr="003A661C" w:rsidRDefault="0090048F" w:rsidP="0090048F">
            <w:pPr>
              <w:jc w:val="center"/>
              <w:rPr>
                <w:color w:val="000000"/>
                <w:sz w:val="18"/>
                <w:szCs w:val="18"/>
              </w:rPr>
            </w:pPr>
            <w:r w:rsidRPr="003A661C">
              <w:rPr>
                <w:color w:val="000000"/>
                <w:sz w:val="18"/>
                <w:szCs w:val="18"/>
              </w:rPr>
              <w:t>41</w:t>
            </w:r>
          </w:p>
        </w:tc>
        <w:tc>
          <w:tcPr>
            <w:tcW w:w="1152" w:type="pct"/>
            <w:tcBorders>
              <w:top w:val="nil"/>
              <w:left w:val="nil"/>
              <w:bottom w:val="single" w:sz="4" w:space="0" w:color="auto"/>
              <w:right w:val="single" w:sz="4" w:space="0" w:color="auto"/>
            </w:tcBorders>
            <w:shd w:val="clear" w:color="auto" w:fill="auto"/>
            <w:vAlign w:val="center"/>
          </w:tcPr>
          <w:p w14:paraId="10C3DA5B" w14:textId="77777777" w:rsidR="0090048F" w:rsidRPr="003A661C" w:rsidRDefault="0090048F" w:rsidP="0090048F">
            <w:pPr>
              <w:jc w:val="center"/>
              <w:rPr>
                <w:sz w:val="18"/>
                <w:szCs w:val="18"/>
                <w:lang w:val="en-US"/>
              </w:rPr>
            </w:pPr>
            <w:r w:rsidRPr="003A661C">
              <w:rPr>
                <w:sz w:val="18"/>
                <w:szCs w:val="18"/>
              </w:rPr>
              <w:t>Visual Studio Ent MSDN ALng LSA</w:t>
            </w:r>
          </w:p>
        </w:tc>
        <w:tc>
          <w:tcPr>
            <w:tcW w:w="462" w:type="pct"/>
            <w:tcBorders>
              <w:top w:val="single" w:sz="4" w:space="0" w:color="auto"/>
              <w:left w:val="nil"/>
              <w:bottom w:val="single" w:sz="4" w:space="0" w:color="auto"/>
              <w:right w:val="single" w:sz="4" w:space="0" w:color="000000"/>
            </w:tcBorders>
            <w:vAlign w:val="center"/>
          </w:tcPr>
          <w:p w14:paraId="449C8BE8" w14:textId="77777777" w:rsidR="0090048F" w:rsidRPr="003A661C" w:rsidRDefault="0090048F" w:rsidP="0090048F">
            <w:pPr>
              <w:jc w:val="center"/>
              <w:rPr>
                <w:color w:val="000000"/>
                <w:sz w:val="18"/>
                <w:szCs w:val="18"/>
                <w:lang w:val="el-GR"/>
              </w:rPr>
            </w:pPr>
            <w:r w:rsidRPr="003A661C">
              <w:rPr>
                <w:sz w:val="18"/>
                <w:szCs w:val="18"/>
              </w:rPr>
              <w:t>MX3-00115</w:t>
            </w:r>
          </w:p>
        </w:tc>
        <w:tc>
          <w:tcPr>
            <w:tcW w:w="512" w:type="pct"/>
            <w:tcBorders>
              <w:top w:val="single" w:sz="4" w:space="0" w:color="000000"/>
              <w:left w:val="single" w:sz="4" w:space="0" w:color="000000"/>
              <w:bottom w:val="single" w:sz="4" w:space="0" w:color="000000"/>
              <w:right w:val="single" w:sz="4" w:space="0" w:color="000000"/>
            </w:tcBorders>
          </w:tcPr>
          <w:p w14:paraId="44B01B9F"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0B60EE36"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33208285" w14:textId="77EE4884"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7B2C917E"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54E387CB"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013C0768" w14:textId="00F86912" w:rsidR="0090048F" w:rsidRPr="003A661C" w:rsidRDefault="0090048F" w:rsidP="0090048F">
            <w:pPr>
              <w:jc w:val="center"/>
              <w:rPr>
                <w:color w:val="000000"/>
                <w:sz w:val="18"/>
                <w:szCs w:val="18"/>
                <w:lang w:val="el-GR"/>
              </w:rPr>
            </w:pPr>
          </w:p>
        </w:tc>
      </w:tr>
      <w:tr w:rsidR="0090048F" w:rsidRPr="0090048F" w14:paraId="6DD337ED"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26A2BAA1" w14:textId="77777777" w:rsidR="0090048F" w:rsidRPr="003A661C" w:rsidRDefault="0090048F" w:rsidP="0090048F">
            <w:pPr>
              <w:jc w:val="center"/>
              <w:rPr>
                <w:color w:val="000000"/>
                <w:sz w:val="18"/>
                <w:szCs w:val="18"/>
              </w:rPr>
            </w:pPr>
            <w:r w:rsidRPr="003A661C">
              <w:rPr>
                <w:color w:val="000000"/>
                <w:sz w:val="18"/>
                <w:szCs w:val="18"/>
              </w:rPr>
              <w:t>42</w:t>
            </w:r>
          </w:p>
        </w:tc>
        <w:tc>
          <w:tcPr>
            <w:tcW w:w="1152" w:type="pct"/>
            <w:tcBorders>
              <w:top w:val="nil"/>
              <w:left w:val="nil"/>
              <w:bottom w:val="single" w:sz="4" w:space="0" w:color="auto"/>
              <w:right w:val="single" w:sz="4" w:space="0" w:color="auto"/>
            </w:tcBorders>
            <w:shd w:val="clear" w:color="auto" w:fill="auto"/>
            <w:vAlign w:val="center"/>
          </w:tcPr>
          <w:p w14:paraId="4BDE8030" w14:textId="77777777" w:rsidR="0090048F" w:rsidRPr="003A661C" w:rsidRDefault="0090048F" w:rsidP="0090048F">
            <w:pPr>
              <w:jc w:val="center"/>
              <w:rPr>
                <w:color w:val="FF0000"/>
                <w:sz w:val="18"/>
                <w:szCs w:val="18"/>
              </w:rPr>
            </w:pPr>
            <w:r w:rsidRPr="003A661C">
              <w:rPr>
                <w:sz w:val="18"/>
                <w:szCs w:val="18"/>
              </w:rPr>
              <w:t>Visio Professional ALng LSA</w:t>
            </w:r>
          </w:p>
        </w:tc>
        <w:tc>
          <w:tcPr>
            <w:tcW w:w="462" w:type="pct"/>
            <w:tcBorders>
              <w:top w:val="single" w:sz="4" w:space="0" w:color="auto"/>
              <w:left w:val="nil"/>
              <w:bottom w:val="single" w:sz="4" w:space="0" w:color="auto"/>
              <w:right w:val="single" w:sz="4" w:space="0" w:color="000000"/>
            </w:tcBorders>
            <w:vAlign w:val="center"/>
          </w:tcPr>
          <w:p w14:paraId="31E89924" w14:textId="77777777" w:rsidR="0090048F" w:rsidRPr="003A661C" w:rsidRDefault="0090048F" w:rsidP="0090048F">
            <w:pPr>
              <w:jc w:val="center"/>
              <w:rPr>
                <w:color w:val="000000"/>
                <w:sz w:val="18"/>
                <w:szCs w:val="18"/>
              </w:rPr>
            </w:pPr>
            <w:r w:rsidRPr="003A661C">
              <w:rPr>
                <w:sz w:val="18"/>
                <w:szCs w:val="18"/>
              </w:rPr>
              <w:t>D87-01057</w:t>
            </w:r>
          </w:p>
        </w:tc>
        <w:tc>
          <w:tcPr>
            <w:tcW w:w="512" w:type="pct"/>
            <w:tcBorders>
              <w:top w:val="single" w:sz="4" w:space="0" w:color="000000"/>
              <w:left w:val="single" w:sz="4" w:space="0" w:color="000000"/>
              <w:bottom w:val="single" w:sz="4" w:space="0" w:color="000000"/>
              <w:right w:val="single" w:sz="4" w:space="0" w:color="000000"/>
            </w:tcBorders>
          </w:tcPr>
          <w:p w14:paraId="4347BC8A" w14:textId="77777777" w:rsidR="0090048F" w:rsidRPr="003A661C"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18F2C2FF" w14:textId="77777777" w:rsidR="0090048F" w:rsidRPr="0090048F"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3218D865" w14:textId="209F43A5" w:rsidR="0090048F" w:rsidRPr="003A661C"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7D715BFA" w14:textId="77777777" w:rsidR="0090048F" w:rsidRPr="0090048F" w:rsidRDefault="0090048F" w:rsidP="0090048F">
            <w:pPr>
              <w:jc w:val="center"/>
              <w:rPr>
                <w:color w:val="000000"/>
                <w:sz w:val="18"/>
                <w:szCs w:val="18"/>
              </w:rPr>
            </w:pPr>
          </w:p>
        </w:tc>
        <w:tc>
          <w:tcPr>
            <w:tcW w:w="511" w:type="pct"/>
            <w:tcBorders>
              <w:top w:val="single" w:sz="4" w:space="0" w:color="000000"/>
              <w:left w:val="single" w:sz="4" w:space="0" w:color="000000"/>
              <w:bottom w:val="single" w:sz="4" w:space="0" w:color="000000"/>
              <w:right w:val="single" w:sz="4" w:space="0" w:color="000000"/>
            </w:tcBorders>
          </w:tcPr>
          <w:p w14:paraId="4046E92E" w14:textId="77777777" w:rsidR="0090048F" w:rsidRPr="0090048F" w:rsidRDefault="0090048F" w:rsidP="0090048F">
            <w:pPr>
              <w:jc w:val="center"/>
              <w:rPr>
                <w:color w:val="000000"/>
                <w:sz w:val="18"/>
                <w:szCs w:val="18"/>
              </w:rPr>
            </w:pPr>
          </w:p>
        </w:tc>
        <w:tc>
          <w:tcPr>
            <w:tcW w:w="509" w:type="pct"/>
            <w:tcBorders>
              <w:top w:val="single" w:sz="4" w:space="0" w:color="000000"/>
              <w:left w:val="single" w:sz="4" w:space="0" w:color="000000"/>
              <w:bottom w:val="single" w:sz="4" w:space="0" w:color="000000"/>
              <w:right w:val="single" w:sz="4" w:space="0" w:color="000000"/>
            </w:tcBorders>
          </w:tcPr>
          <w:p w14:paraId="7E32617F" w14:textId="37DD4FB0" w:rsidR="0090048F" w:rsidRPr="003A661C" w:rsidRDefault="0090048F" w:rsidP="0090048F">
            <w:pPr>
              <w:jc w:val="center"/>
              <w:rPr>
                <w:color w:val="000000"/>
                <w:sz w:val="18"/>
                <w:szCs w:val="18"/>
              </w:rPr>
            </w:pPr>
          </w:p>
        </w:tc>
      </w:tr>
      <w:tr w:rsidR="0090048F" w:rsidRPr="0090048F" w14:paraId="63E17A1A" w14:textId="77777777" w:rsidTr="003A661C">
        <w:trPr>
          <w:trHeight w:val="255"/>
          <w:jc w:val="center"/>
        </w:trPr>
        <w:tc>
          <w:tcPr>
            <w:tcW w:w="318" w:type="pct"/>
            <w:tcBorders>
              <w:top w:val="nil"/>
              <w:left w:val="single" w:sz="4" w:space="0" w:color="auto"/>
              <w:bottom w:val="single" w:sz="4" w:space="0" w:color="auto"/>
              <w:right w:val="single" w:sz="4" w:space="0" w:color="auto"/>
            </w:tcBorders>
            <w:shd w:val="clear" w:color="auto" w:fill="auto"/>
            <w:vAlign w:val="center"/>
          </w:tcPr>
          <w:p w14:paraId="5B15636D" w14:textId="77777777" w:rsidR="0090048F" w:rsidRPr="003A661C" w:rsidRDefault="0090048F" w:rsidP="0090048F">
            <w:pPr>
              <w:jc w:val="center"/>
              <w:rPr>
                <w:color w:val="000000"/>
                <w:sz w:val="18"/>
                <w:szCs w:val="18"/>
              </w:rPr>
            </w:pPr>
            <w:r w:rsidRPr="003A661C">
              <w:rPr>
                <w:color w:val="000000"/>
                <w:sz w:val="18"/>
                <w:szCs w:val="18"/>
              </w:rPr>
              <w:t>43</w:t>
            </w:r>
          </w:p>
        </w:tc>
        <w:tc>
          <w:tcPr>
            <w:tcW w:w="1152" w:type="pct"/>
            <w:tcBorders>
              <w:top w:val="nil"/>
              <w:left w:val="nil"/>
              <w:bottom w:val="single" w:sz="4" w:space="0" w:color="auto"/>
              <w:right w:val="single" w:sz="4" w:space="0" w:color="auto"/>
            </w:tcBorders>
            <w:shd w:val="clear" w:color="auto" w:fill="auto"/>
            <w:vAlign w:val="center"/>
          </w:tcPr>
          <w:p w14:paraId="5E942ED4" w14:textId="77777777" w:rsidR="0090048F" w:rsidRPr="003A661C" w:rsidRDefault="0090048F" w:rsidP="0090048F">
            <w:pPr>
              <w:jc w:val="center"/>
              <w:rPr>
                <w:color w:val="000000"/>
                <w:sz w:val="18"/>
                <w:szCs w:val="18"/>
              </w:rPr>
            </w:pPr>
            <w:r w:rsidRPr="003A661C">
              <w:rPr>
                <w:sz w:val="18"/>
                <w:szCs w:val="18"/>
              </w:rPr>
              <w:t>System Center Operations Manager ALng LSA Per User</w:t>
            </w:r>
          </w:p>
        </w:tc>
        <w:tc>
          <w:tcPr>
            <w:tcW w:w="462" w:type="pct"/>
            <w:tcBorders>
              <w:top w:val="single" w:sz="4" w:space="0" w:color="auto"/>
              <w:left w:val="nil"/>
              <w:bottom w:val="single" w:sz="4" w:space="0" w:color="auto"/>
              <w:right w:val="single" w:sz="4" w:space="0" w:color="000000"/>
            </w:tcBorders>
            <w:vAlign w:val="center"/>
          </w:tcPr>
          <w:p w14:paraId="75D559DF" w14:textId="77777777" w:rsidR="0090048F" w:rsidRPr="003A661C" w:rsidRDefault="0090048F" w:rsidP="0090048F">
            <w:pPr>
              <w:jc w:val="center"/>
              <w:rPr>
                <w:color w:val="000000"/>
                <w:sz w:val="18"/>
                <w:szCs w:val="18"/>
              </w:rPr>
            </w:pPr>
            <w:r w:rsidRPr="003A661C">
              <w:rPr>
                <w:sz w:val="18"/>
                <w:szCs w:val="18"/>
              </w:rPr>
              <w:t>9TX-00003</w:t>
            </w:r>
          </w:p>
        </w:tc>
        <w:tc>
          <w:tcPr>
            <w:tcW w:w="512" w:type="pct"/>
            <w:tcBorders>
              <w:top w:val="single" w:sz="4" w:space="0" w:color="000000"/>
              <w:left w:val="single" w:sz="4" w:space="0" w:color="000000"/>
              <w:bottom w:val="single" w:sz="4" w:space="0" w:color="000000"/>
              <w:right w:val="single" w:sz="4" w:space="0" w:color="000000"/>
            </w:tcBorders>
          </w:tcPr>
          <w:p w14:paraId="14E5BE92" w14:textId="77777777" w:rsidR="0090048F" w:rsidRPr="003A661C"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1B0EE7F7" w14:textId="77777777" w:rsidR="0090048F" w:rsidRPr="0090048F"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4CCC9292" w14:textId="342F7100" w:rsidR="0090048F" w:rsidRPr="003A661C" w:rsidRDefault="0090048F" w:rsidP="0090048F">
            <w:pPr>
              <w:jc w:val="center"/>
              <w:rPr>
                <w:color w:val="000000"/>
                <w:sz w:val="18"/>
                <w:szCs w:val="18"/>
              </w:rPr>
            </w:pPr>
          </w:p>
        </w:tc>
        <w:tc>
          <w:tcPr>
            <w:tcW w:w="512" w:type="pct"/>
            <w:tcBorders>
              <w:top w:val="single" w:sz="4" w:space="0" w:color="000000"/>
              <w:left w:val="single" w:sz="4" w:space="0" w:color="000000"/>
              <w:bottom w:val="single" w:sz="4" w:space="0" w:color="000000"/>
              <w:right w:val="single" w:sz="4" w:space="0" w:color="000000"/>
            </w:tcBorders>
          </w:tcPr>
          <w:p w14:paraId="0D5EE461" w14:textId="77777777" w:rsidR="0090048F" w:rsidRPr="0090048F" w:rsidRDefault="0090048F" w:rsidP="0090048F">
            <w:pPr>
              <w:jc w:val="center"/>
              <w:rPr>
                <w:color w:val="000000"/>
                <w:sz w:val="18"/>
                <w:szCs w:val="18"/>
              </w:rPr>
            </w:pPr>
          </w:p>
        </w:tc>
        <w:tc>
          <w:tcPr>
            <w:tcW w:w="511" w:type="pct"/>
            <w:tcBorders>
              <w:top w:val="single" w:sz="4" w:space="0" w:color="000000"/>
              <w:left w:val="single" w:sz="4" w:space="0" w:color="000000"/>
              <w:bottom w:val="single" w:sz="4" w:space="0" w:color="000000"/>
              <w:right w:val="single" w:sz="4" w:space="0" w:color="000000"/>
            </w:tcBorders>
          </w:tcPr>
          <w:p w14:paraId="0898855F" w14:textId="77777777" w:rsidR="0090048F" w:rsidRPr="0090048F" w:rsidRDefault="0090048F" w:rsidP="0090048F">
            <w:pPr>
              <w:jc w:val="center"/>
              <w:rPr>
                <w:color w:val="000000"/>
                <w:sz w:val="18"/>
                <w:szCs w:val="18"/>
              </w:rPr>
            </w:pPr>
          </w:p>
        </w:tc>
        <w:tc>
          <w:tcPr>
            <w:tcW w:w="509" w:type="pct"/>
            <w:tcBorders>
              <w:top w:val="single" w:sz="4" w:space="0" w:color="000000"/>
              <w:left w:val="single" w:sz="4" w:space="0" w:color="000000"/>
              <w:bottom w:val="single" w:sz="4" w:space="0" w:color="000000"/>
              <w:right w:val="single" w:sz="4" w:space="0" w:color="000000"/>
            </w:tcBorders>
          </w:tcPr>
          <w:p w14:paraId="5F1FD955" w14:textId="7B6C662B" w:rsidR="0090048F" w:rsidRPr="003A661C" w:rsidRDefault="0090048F" w:rsidP="0090048F">
            <w:pPr>
              <w:jc w:val="center"/>
              <w:rPr>
                <w:color w:val="000000"/>
                <w:sz w:val="18"/>
                <w:szCs w:val="18"/>
              </w:rPr>
            </w:pPr>
          </w:p>
        </w:tc>
      </w:tr>
      <w:tr w:rsidR="0090048F" w:rsidRPr="0090048F" w14:paraId="3B6D7CBC" w14:textId="77777777" w:rsidTr="003A661C">
        <w:trPr>
          <w:trHeight w:val="255"/>
          <w:jc w:val="center"/>
        </w:trPr>
        <w:tc>
          <w:tcPr>
            <w:tcW w:w="318" w:type="pct"/>
            <w:tcBorders>
              <w:top w:val="single" w:sz="4" w:space="0" w:color="auto"/>
              <w:left w:val="single" w:sz="4" w:space="0" w:color="auto"/>
              <w:bottom w:val="single" w:sz="4" w:space="0" w:color="auto"/>
              <w:right w:val="single" w:sz="4" w:space="0" w:color="auto"/>
            </w:tcBorders>
            <w:shd w:val="clear" w:color="auto" w:fill="auto"/>
            <w:vAlign w:val="center"/>
          </w:tcPr>
          <w:p w14:paraId="5C162AAF" w14:textId="77777777" w:rsidR="0090048F" w:rsidRPr="003A661C" w:rsidRDefault="0090048F" w:rsidP="0090048F">
            <w:pPr>
              <w:jc w:val="center"/>
              <w:rPr>
                <w:color w:val="000000"/>
                <w:sz w:val="18"/>
                <w:szCs w:val="18"/>
              </w:rPr>
            </w:pPr>
            <w:r w:rsidRPr="003A661C">
              <w:rPr>
                <w:color w:val="000000"/>
                <w:sz w:val="18"/>
                <w:szCs w:val="18"/>
              </w:rPr>
              <w:t>44</w:t>
            </w:r>
          </w:p>
        </w:tc>
        <w:tc>
          <w:tcPr>
            <w:tcW w:w="1152" w:type="pct"/>
            <w:tcBorders>
              <w:top w:val="single" w:sz="4" w:space="0" w:color="auto"/>
              <w:left w:val="nil"/>
              <w:bottom w:val="single" w:sz="4" w:space="0" w:color="auto"/>
              <w:right w:val="single" w:sz="4" w:space="0" w:color="auto"/>
            </w:tcBorders>
            <w:shd w:val="clear" w:color="auto" w:fill="auto"/>
            <w:vAlign w:val="center"/>
          </w:tcPr>
          <w:p w14:paraId="59706359" w14:textId="77777777" w:rsidR="0090048F" w:rsidRPr="003A661C" w:rsidRDefault="0090048F" w:rsidP="0090048F">
            <w:pPr>
              <w:jc w:val="center"/>
              <w:rPr>
                <w:color w:val="000000"/>
                <w:sz w:val="18"/>
                <w:szCs w:val="18"/>
                <w:lang w:val="en-US"/>
              </w:rPr>
            </w:pPr>
            <w:r w:rsidRPr="003A661C">
              <w:rPr>
                <w:sz w:val="18"/>
                <w:szCs w:val="18"/>
              </w:rPr>
              <w:t>Project Professional ALng LSA 1 Server CAL</w:t>
            </w:r>
          </w:p>
        </w:tc>
        <w:tc>
          <w:tcPr>
            <w:tcW w:w="462" w:type="pct"/>
            <w:tcBorders>
              <w:top w:val="single" w:sz="4" w:space="0" w:color="auto"/>
              <w:left w:val="nil"/>
              <w:bottom w:val="single" w:sz="4" w:space="0" w:color="auto"/>
              <w:right w:val="single" w:sz="4" w:space="0" w:color="000000"/>
            </w:tcBorders>
            <w:vAlign w:val="center"/>
          </w:tcPr>
          <w:p w14:paraId="47A03D20" w14:textId="77777777" w:rsidR="0090048F" w:rsidRPr="003A661C" w:rsidRDefault="0090048F" w:rsidP="0090048F">
            <w:pPr>
              <w:jc w:val="center"/>
              <w:rPr>
                <w:color w:val="000000"/>
                <w:sz w:val="18"/>
                <w:szCs w:val="18"/>
                <w:lang w:val="el-GR"/>
              </w:rPr>
            </w:pPr>
            <w:r w:rsidRPr="003A661C">
              <w:rPr>
                <w:sz w:val="18"/>
                <w:szCs w:val="18"/>
              </w:rPr>
              <w:t>H30-00237</w:t>
            </w:r>
          </w:p>
        </w:tc>
        <w:tc>
          <w:tcPr>
            <w:tcW w:w="512" w:type="pct"/>
            <w:tcBorders>
              <w:top w:val="single" w:sz="4" w:space="0" w:color="000000"/>
              <w:left w:val="single" w:sz="4" w:space="0" w:color="000000"/>
              <w:bottom w:val="single" w:sz="4" w:space="0" w:color="000000"/>
              <w:right w:val="single" w:sz="4" w:space="0" w:color="000000"/>
            </w:tcBorders>
          </w:tcPr>
          <w:p w14:paraId="6955CEC3" w14:textId="7777777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787DBB0A" w14:textId="77777777" w:rsidR="0090048F" w:rsidRPr="0090048F"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1BE9FC63" w14:textId="25E5B5D7" w:rsidR="0090048F" w:rsidRPr="003A661C" w:rsidRDefault="0090048F" w:rsidP="0090048F">
            <w:pPr>
              <w:jc w:val="center"/>
              <w:rPr>
                <w:color w:val="000000"/>
                <w:sz w:val="18"/>
                <w:szCs w:val="18"/>
                <w:lang w:val="el-GR"/>
              </w:rPr>
            </w:pPr>
          </w:p>
        </w:tc>
        <w:tc>
          <w:tcPr>
            <w:tcW w:w="512" w:type="pct"/>
            <w:tcBorders>
              <w:top w:val="single" w:sz="4" w:space="0" w:color="000000"/>
              <w:left w:val="single" w:sz="4" w:space="0" w:color="000000"/>
              <w:bottom w:val="single" w:sz="4" w:space="0" w:color="000000"/>
              <w:right w:val="single" w:sz="4" w:space="0" w:color="000000"/>
            </w:tcBorders>
          </w:tcPr>
          <w:p w14:paraId="281AC18B" w14:textId="77777777" w:rsidR="0090048F" w:rsidRPr="0090048F" w:rsidRDefault="0090048F" w:rsidP="0090048F">
            <w:pPr>
              <w:jc w:val="center"/>
              <w:rPr>
                <w:color w:val="000000"/>
                <w:sz w:val="18"/>
                <w:szCs w:val="18"/>
                <w:lang w:val="el-GR"/>
              </w:rPr>
            </w:pPr>
          </w:p>
        </w:tc>
        <w:tc>
          <w:tcPr>
            <w:tcW w:w="511" w:type="pct"/>
            <w:tcBorders>
              <w:top w:val="single" w:sz="4" w:space="0" w:color="000000"/>
              <w:left w:val="single" w:sz="4" w:space="0" w:color="000000"/>
              <w:bottom w:val="single" w:sz="4" w:space="0" w:color="000000"/>
              <w:right w:val="single" w:sz="4" w:space="0" w:color="000000"/>
            </w:tcBorders>
          </w:tcPr>
          <w:p w14:paraId="09BA2C53" w14:textId="77777777" w:rsidR="0090048F" w:rsidRPr="0090048F" w:rsidRDefault="0090048F" w:rsidP="0090048F">
            <w:pPr>
              <w:jc w:val="center"/>
              <w:rPr>
                <w:color w:val="000000"/>
                <w:sz w:val="18"/>
                <w:szCs w:val="18"/>
                <w:lang w:val="el-GR"/>
              </w:rPr>
            </w:pPr>
          </w:p>
        </w:tc>
        <w:tc>
          <w:tcPr>
            <w:tcW w:w="509" w:type="pct"/>
            <w:tcBorders>
              <w:top w:val="single" w:sz="4" w:space="0" w:color="000000"/>
              <w:left w:val="single" w:sz="4" w:space="0" w:color="000000"/>
              <w:bottom w:val="single" w:sz="4" w:space="0" w:color="000000"/>
              <w:right w:val="single" w:sz="4" w:space="0" w:color="000000"/>
            </w:tcBorders>
          </w:tcPr>
          <w:p w14:paraId="7A842ADE" w14:textId="5E4149D4" w:rsidR="0090048F" w:rsidRPr="003A661C" w:rsidRDefault="0090048F" w:rsidP="0090048F">
            <w:pPr>
              <w:jc w:val="center"/>
              <w:rPr>
                <w:color w:val="000000"/>
                <w:sz w:val="18"/>
                <w:szCs w:val="18"/>
                <w:lang w:val="el-GR"/>
              </w:rPr>
            </w:pPr>
          </w:p>
        </w:tc>
      </w:tr>
    </w:tbl>
    <w:p w14:paraId="51B9254C" w14:textId="77777777" w:rsidR="0090048F" w:rsidRDefault="0090048F" w:rsidP="0090048F">
      <w:pPr>
        <w:spacing w:after="253"/>
        <w:ind w:left="158" w:right="60"/>
        <w:rPr>
          <w:lang w:val="el-GR"/>
        </w:rPr>
      </w:pPr>
    </w:p>
    <w:p w14:paraId="46D8B03F" w14:textId="14337FAD" w:rsidR="0090048F" w:rsidRDefault="0090048F" w:rsidP="0090048F">
      <w:pPr>
        <w:spacing w:after="253"/>
        <w:ind w:left="158" w:right="60"/>
        <w:rPr>
          <w:lang w:val="el-GR"/>
        </w:rPr>
      </w:pPr>
      <w:r w:rsidRPr="003A661C">
        <w:rPr>
          <w:lang w:val="el-GR"/>
        </w:rPr>
        <w:t xml:space="preserve">Για τα ανωτέρω λοιπά προϊόντα των συμπληρωματικών παραγγελιών, θα πρέπει οι τιμές να κατατεθούν επί ποινή αποκλεισμού από τον </w:t>
      </w:r>
      <w:r w:rsidR="0090356E" w:rsidRPr="003A661C">
        <w:rPr>
          <w:lang w:val="el-GR"/>
        </w:rPr>
        <w:t>ανάδοχο</w:t>
      </w:r>
      <w:r w:rsidRPr="003A661C">
        <w:rPr>
          <w:lang w:val="el-GR"/>
        </w:rPr>
        <w:t xml:space="preserve">, τον δεσμεύουν κατά την εκτέλεση της συμβάσης και δεν </w:t>
      </w:r>
      <w:r w:rsidR="0090356E">
        <w:rPr>
          <w:lang w:val="el-GR"/>
        </w:rPr>
        <w:t>συμμετέχουν στο συγκριτικό κόστος της προσφοράς</w:t>
      </w:r>
      <w:r w:rsidRPr="003A661C">
        <w:rPr>
          <w:lang w:val="el-GR"/>
        </w:rPr>
        <w:t>.</w:t>
      </w:r>
      <w:r w:rsidRPr="0090356E">
        <w:rPr>
          <w:lang w:val="el-GR"/>
        </w:rPr>
        <w:t xml:space="preserve"> </w:t>
      </w:r>
    </w:p>
    <w:p w14:paraId="6784A461" w14:textId="355F9635" w:rsidR="00623457" w:rsidRPr="00603221" w:rsidRDefault="00623457" w:rsidP="000D7961">
      <w:pPr>
        <w:rPr>
          <w:lang w:val="el-GR"/>
        </w:rPr>
        <w:sectPr w:rsidR="00623457" w:rsidRPr="00603221" w:rsidSect="003A661C">
          <w:headerReference w:type="first" r:id="rId30"/>
          <w:pgSz w:w="16838" w:h="11906" w:orient="landscape"/>
          <w:pgMar w:top="1134" w:right="1134" w:bottom="1134" w:left="1134" w:header="720" w:footer="709" w:gutter="0"/>
          <w:cols w:space="720"/>
          <w:titlePg/>
          <w:docGrid w:linePitch="360"/>
        </w:sectPr>
      </w:pPr>
    </w:p>
    <w:p w14:paraId="66A30802" w14:textId="77777777" w:rsidR="008338F0" w:rsidRPr="00603221" w:rsidRDefault="003355E7" w:rsidP="000527EE">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58" w:name="_Ref494118533"/>
      <w:bookmarkStart w:id="559" w:name="_Ref40984039"/>
      <w:bookmarkStart w:id="560" w:name="_Toc97194386"/>
      <w:bookmarkStart w:id="561" w:name="_Toc97194490"/>
      <w:bookmarkStart w:id="562" w:name="_Toc155976773"/>
      <w:bookmarkStart w:id="563"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58"/>
      <w:bookmarkEnd w:id="559"/>
      <w:bookmarkEnd w:id="560"/>
      <w:bookmarkEnd w:id="561"/>
      <w:bookmarkEnd w:id="562"/>
      <w:r w:rsidR="00E1337D" w:rsidRPr="00603221">
        <w:rPr>
          <w:rFonts w:cs="Tahoma"/>
          <w:lang w:val="el-GR"/>
        </w:rPr>
        <w:t xml:space="preserve"> </w:t>
      </w:r>
    </w:p>
    <w:p w14:paraId="5984E1DF" w14:textId="77777777" w:rsidR="00CD4F51" w:rsidRPr="000527EE" w:rsidRDefault="00CD4F51" w:rsidP="00CD4F51">
      <w:pPr>
        <w:rPr>
          <w:rFonts w:eastAsia="SimSun"/>
          <w:lang w:val="el-GR" w:eastAsia="el-GR" w:bidi="he-IL"/>
        </w:rPr>
      </w:pPr>
    </w:p>
    <w:p w14:paraId="22547C25" w14:textId="206E45F3" w:rsidR="00CD4F51" w:rsidRPr="000527EE" w:rsidRDefault="00CD4F51" w:rsidP="000527EE">
      <w:pPr>
        <w:jc w:val="center"/>
        <w:rPr>
          <w:rFonts w:eastAsia="SimSun"/>
          <w:bCs/>
          <w:lang w:val="el-GR" w:eastAsia="el-GR" w:bidi="he-IL"/>
        </w:rPr>
      </w:pPr>
      <w:r w:rsidRPr="000527E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0527EE" w:rsidRDefault="00CD4F51" w:rsidP="00CD4F51">
      <w:pPr>
        <w:rPr>
          <w:lang w:val="el-GR"/>
        </w:rPr>
      </w:pPr>
    </w:p>
    <w:p w14:paraId="4C501BF3" w14:textId="151ECAF4" w:rsidR="00CD4F51" w:rsidRPr="000527EE" w:rsidRDefault="00CD4F51" w:rsidP="00CD4F51">
      <w:pPr>
        <w:pStyle w:val="Default"/>
        <w:spacing w:before="120" w:after="120"/>
        <w:jc w:val="both"/>
        <w:rPr>
          <w:rFonts w:ascii="Tahoma" w:hAnsi="Tahoma" w:cs="Tahoma"/>
          <w:color w:val="auto"/>
          <w:sz w:val="22"/>
          <w:szCs w:val="22"/>
          <w:lang w:eastAsia="el-GR" w:bidi="he-IL"/>
        </w:rPr>
      </w:pPr>
      <w:r w:rsidRPr="000527E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0527E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Pr>
          <w:rFonts w:ascii="Tahoma" w:hAnsi="Tahoma" w:cs="Tahoma"/>
          <w:color w:val="auto"/>
          <w:sz w:val="22"/>
          <w:szCs w:val="22"/>
          <w:lang w:eastAsia="el-GR" w:bidi="he-IL"/>
        </w:rPr>
        <w:t>6</w:t>
      </w:r>
      <w:r w:rsidRPr="000527EE">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384D1405" w14:textId="77777777" w:rsidR="00CD4F51" w:rsidRPr="000527EE" w:rsidRDefault="00CD4F51" w:rsidP="00DC759B">
      <w:pPr>
        <w:pStyle w:val="aff"/>
        <w:numPr>
          <w:ilvl w:val="0"/>
          <w:numId w:val="25"/>
        </w:numPr>
        <w:suppressAutoHyphens w:val="0"/>
        <w:autoSpaceDE w:val="0"/>
        <w:autoSpaceDN w:val="0"/>
        <w:adjustRightInd w:val="0"/>
        <w:spacing w:before="120"/>
        <w:ind w:left="714" w:hanging="357"/>
        <w:contextualSpacing w:val="0"/>
        <w:rPr>
          <w:lang w:val="el-GR" w:eastAsia="el-GR" w:bidi="he-IL"/>
        </w:rPr>
      </w:pPr>
      <w:r w:rsidRPr="000527EE">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0527EE" w:rsidRDefault="00CD4F51" w:rsidP="00DC759B">
      <w:pPr>
        <w:pStyle w:val="aff"/>
        <w:numPr>
          <w:ilvl w:val="0"/>
          <w:numId w:val="25"/>
        </w:numPr>
        <w:suppressAutoHyphens w:val="0"/>
        <w:autoSpaceDE w:val="0"/>
        <w:autoSpaceDN w:val="0"/>
        <w:adjustRightInd w:val="0"/>
        <w:spacing w:before="120"/>
        <w:ind w:left="714" w:hanging="357"/>
        <w:contextualSpacing w:val="0"/>
        <w:rPr>
          <w:lang w:val="el-GR" w:eastAsia="el-GR" w:bidi="he-IL"/>
        </w:rPr>
      </w:pPr>
      <w:r w:rsidRPr="000527E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0527EE" w:rsidRDefault="00CD4F51" w:rsidP="00DC759B">
      <w:pPr>
        <w:pStyle w:val="aff"/>
        <w:numPr>
          <w:ilvl w:val="0"/>
          <w:numId w:val="25"/>
        </w:numPr>
        <w:suppressAutoHyphens w:val="0"/>
        <w:autoSpaceDE w:val="0"/>
        <w:autoSpaceDN w:val="0"/>
        <w:adjustRightInd w:val="0"/>
        <w:spacing w:before="120"/>
        <w:ind w:left="714" w:hanging="357"/>
        <w:contextualSpacing w:val="0"/>
        <w:rPr>
          <w:lang w:val="el-GR" w:eastAsia="el-GR" w:bidi="he-IL"/>
        </w:rPr>
      </w:pPr>
      <w:r w:rsidRPr="000527E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0527EE" w:rsidRDefault="00CD4F51" w:rsidP="00DC759B">
      <w:pPr>
        <w:pStyle w:val="aff"/>
        <w:numPr>
          <w:ilvl w:val="0"/>
          <w:numId w:val="25"/>
        </w:numPr>
        <w:suppressAutoHyphens w:val="0"/>
        <w:spacing w:before="120"/>
        <w:ind w:left="714" w:hanging="357"/>
        <w:contextualSpacing w:val="0"/>
        <w:rPr>
          <w:lang w:val="el-GR"/>
        </w:rPr>
      </w:pPr>
      <w:r w:rsidRPr="000527E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63"/>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64" w:name="_Ref496623895"/>
      <w:bookmarkStart w:id="565" w:name="_Ref496624676"/>
      <w:bookmarkStart w:id="566" w:name="_Ref496625135"/>
      <w:bookmarkStart w:id="567" w:name="_Toc97194387"/>
      <w:bookmarkStart w:id="568"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69" w:name="_Toc155976774"/>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64"/>
      <w:bookmarkEnd w:id="565"/>
      <w:bookmarkEnd w:id="566"/>
      <w:bookmarkEnd w:id="567"/>
      <w:bookmarkEnd w:id="568"/>
      <w:bookmarkEnd w:id="569"/>
      <w:r w:rsidRPr="003329FF">
        <w:rPr>
          <w:rFonts w:cs="Tahoma"/>
          <w:lang w:val="el-GR"/>
        </w:rPr>
        <w:t xml:space="preserve"> </w:t>
      </w:r>
    </w:p>
    <w:p w14:paraId="273E7CD1" w14:textId="77777777" w:rsidR="009B6AAD" w:rsidRPr="00603221" w:rsidRDefault="009B6AAD" w:rsidP="00DC759B">
      <w:pPr>
        <w:pStyle w:val="3"/>
        <w:numPr>
          <w:ilvl w:val="0"/>
          <w:numId w:val="8"/>
        </w:numPr>
        <w:rPr>
          <w:rFonts w:cs="Tahoma"/>
          <w:szCs w:val="22"/>
          <w:u w:val="single"/>
          <w:lang w:val="el-GR"/>
        </w:rPr>
      </w:pPr>
      <w:bookmarkStart w:id="570" w:name="_Toc43634808"/>
      <w:bookmarkStart w:id="571" w:name="_Toc44821188"/>
      <w:bookmarkStart w:id="572" w:name="_Toc48552980"/>
      <w:bookmarkStart w:id="573" w:name="_Toc49073807"/>
      <w:bookmarkStart w:id="574" w:name="_Toc62559079"/>
      <w:bookmarkStart w:id="575" w:name="_Toc487799701"/>
      <w:bookmarkStart w:id="576" w:name="_Toc97194388"/>
      <w:bookmarkStart w:id="577" w:name="_Toc97194492"/>
      <w:bookmarkStart w:id="578" w:name="_Toc155976775"/>
      <w:r w:rsidRPr="00603221">
        <w:rPr>
          <w:rFonts w:cs="Tahoma"/>
          <w:szCs w:val="22"/>
          <w:u w:val="single"/>
          <w:lang w:val="el-GR"/>
        </w:rPr>
        <w:t>Εγγυητική Επιστολή Συμμετοχής</w:t>
      </w:r>
      <w:bookmarkEnd w:id="570"/>
      <w:bookmarkEnd w:id="571"/>
      <w:bookmarkEnd w:id="572"/>
      <w:bookmarkEnd w:id="573"/>
      <w:bookmarkEnd w:id="574"/>
      <w:bookmarkEnd w:id="575"/>
      <w:bookmarkEnd w:id="576"/>
      <w:bookmarkEnd w:id="577"/>
      <w:bookmarkEnd w:id="578"/>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224BE92"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79" w:name="_Hlk67671899"/>
      <w:r w:rsidRPr="00603221">
        <w:rPr>
          <w:lang w:val="el-GR" w:eastAsia="el-GR"/>
        </w:rPr>
        <w:t xml:space="preserve">σύμφωνα </w:t>
      </w:r>
      <w:r w:rsidRPr="00995571">
        <w:rPr>
          <w:lang w:val="el-GR" w:eastAsia="el-GR"/>
        </w:rPr>
        <w:t xml:space="preserve">με την παρ. </w:t>
      </w:r>
      <w:r w:rsidR="004A3382" w:rsidRPr="00995571">
        <w:rPr>
          <w:b/>
          <w:bCs/>
          <w:lang w:val="el-GR"/>
        </w:rPr>
        <w:fldChar w:fldCharType="begin"/>
      </w:r>
      <w:r w:rsidR="004A3382" w:rsidRPr="00995571">
        <w:rPr>
          <w:lang w:val="el-GR" w:eastAsia="el-GR"/>
        </w:rPr>
        <w:instrText xml:space="preserve"> REF _Ref496542081 \r \h </w:instrText>
      </w:r>
      <w:r w:rsidR="00DF02B0" w:rsidRPr="00995571">
        <w:rPr>
          <w:b/>
          <w:bCs/>
          <w:lang w:val="el-GR"/>
        </w:rPr>
        <w:instrText xml:space="preserve"> \* MERGEFORMAT </w:instrText>
      </w:r>
      <w:r w:rsidR="004A3382" w:rsidRPr="00995571">
        <w:rPr>
          <w:b/>
          <w:bCs/>
          <w:lang w:val="el-GR"/>
        </w:rPr>
      </w:r>
      <w:r w:rsidR="004A3382" w:rsidRPr="00995571">
        <w:rPr>
          <w:b/>
          <w:bCs/>
          <w:lang w:val="el-GR"/>
        </w:rPr>
        <w:fldChar w:fldCharType="separate"/>
      </w:r>
      <w:r w:rsidR="004255F2" w:rsidRPr="00995571">
        <w:rPr>
          <w:lang w:val="el-GR" w:eastAsia="el-GR"/>
        </w:rPr>
        <w:t>2.2.2</w:t>
      </w:r>
      <w:r w:rsidR="004A3382" w:rsidRPr="00995571">
        <w:rPr>
          <w:b/>
          <w:bCs/>
          <w:lang w:val="el-GR"/>
        </w:rPr>
        <w:fldChar w:fldCharType="end"/>
      </w:r>
      <w:r w:rsidR="004A3382" w:rsidRPr="00995571">
        <w:rPr>
          <w:lang w:val="el-GR" w:eastAsia="el-GR"/>
        </w:rPr>
        <w:t xml:space="preserve"> της παρούσας </w:t>
      </w:r>
      <w:r w:rsidRPr="00995571">
        <w:rPr>
          <w:lang w:val="el-GR" w:eastAsia="el-GR"/>
        </w:rPr>
        <w:t xml:space="preserve">, </w:t>
      </w:r>
      <w:bookmarkEnd w:id="579"/>
      <w:r w:rsidRPr="00995571">
        <w:rPr>
          <w:lang w:val="el-GR" w:eastAsia="el-GR"/>
        </w:rPr>
        <w:t>με την προϋπόθεση ότι το σχετικό αίτημά σας θα μας υποβληθεί π</w:t>
      </w:r>
      <w:r w:rsidRPr="00603221">
        <w:rPr>
          <w:lang w:val="el-GR" w:eastAsia="el-GR"/>
        </w:rPr>
        <w:t xml:space="preserve">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DC5FEF" w:rsidRDefault="007A7DCA" w:rsidP="00DC759B">
      <w:pPr>
        <w:pStyle w:val="3"/>
        <w:numPr>
          <w:ilvl w:val="0"/>
          <w:numId w:val="8"/>
        </w:numPr>
        <w:rPr>
          <w:rFonts w:cs="Tahoma"/>
          <w:szCs w:val="22"/>
          <w:u w:val="single"/>
          <w:lang w:val="el-GR"/>
        </w:rPr>
      </w:pPr>
      <w:bookmarkStart w:id="580" w:name="_Toc97194389"/>
      <w:bookmarkStart w:id="581" w:name="_Toc97194493"/>
      <w:bookmarkStart w:id="582" w:name="_Toc155976776"/>
      <w:r w:rsidRPr="00DC5FEF">
        <w:rPr>
          <w:rFonts w:cs="Tahoma"/>
          <w:szCs w:val="22"/>
          <w:u w:val="single"/>
          <w:lang w:val="el-GR"/>
        </w:rPr>
        <w:lastRenderedPageBreak/>
        <w:t>Εγγυητική Επιστολή Καλής Εκτέλεσης</w:t>
      </w:r>
      <w:bookmarkEnd w:id="580"/>
      <w:bookmarkEnd w:id="581"/>
      <w:bookmarkEnd w:id="582"/>
      <w:r w:rsidRPr="00DC5FEF">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83" w:name="_Toc336420407"/>
      <w:r w:rsidRPr="00603221">
        <w:rPr>
          <w:lang w:val="el-GR"/>
        </w:rPr>
        <w:t>ΕΚΔΟΤΗΣ (Πλήρης επωνυμία).......................................................................</w:t>
      </w:r>
      <w:bookmarkEnd w:id="583"/>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1313A08C" w:rsidR="007A7DCA" w:rsidRPr="00603221" w:rsidRDefault="007A7DCA" w:rsidP="007A7DCA">
      <w:pPr>
        <w:rPr>
          <w:lang w:val="el-GR"/>
        </w:rPr>
      </w:pPr>
      <w:r w:rsidRPr="00603221">
        <w:rPr>
          <w:lang w:val="el-GR"/>
        </w:rPr>
        <w:t xml:space="preserve">Η παρούσα ισχύει μέχρι και την ............... </w:t>
      </w:r>
      <w:bookmarkStart w:id="584"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4255F2">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84"/>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265F21" w:rsidRDefault="007A7DCA" w:rsidP="007A7DCA">
      <w:pPr>
        <w:jc w:val="right"/>
        <w:rPr>
          <w:lang w:val="el-GR"/>
        </w:rPr>
      </w:pPr>
      <w:r w:rsidRPr="00265F21">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33999DB5" w14:textId="77777777" w:rsidR="00E75240" w:rsidRDefault="00E75240">
      <w:pPr>
        <w:suppressAutoHyphens w:val="0"/>
        <w:spacing w:after="0"/>
        <w:jc w:val="left"/>
        <w:rPr>
          <w:lang w:val="el-GR"/>
        </w:rPr>
      </w:pPr>
      <w:bookmarkStart w:id="585" w:name="_Toc97194391"/>
      <w:bookmarkStart w:id="586" w:name="_Toc97194495"/>
      <w:bookmarkStart w:id="587" w:name="_Toc97194593"/>
      <w:bookmarkStart w:id="588" w:name="_Toc97194691"/>
      <w:bookmarkStart w:id="589" w:name="_Toc97194796"/>
      <w:bookmarkStart w:id="590" w:name="_Toc97194893"/>
      <w:bookmarkStart w:id="591" w:name="_Toc97194987"/>
      <w:bookmarkStart w:id="592" w:name="_Toc97195081"/>
      <w:bookmarkStart w:id="593" w:name="_Toc97195175"/>
      <w:bookmarkStart w:id="594" w:name="_Toc97195270"/>
      <w:bookmarkStart w:id="595" w:name="_Toc97195439"/>
      <w:bookmarkStart w:id="596" w:name="_Toc97195608"/>
      <w:bookmarkStart w:id="597" w:name="_Toc97196988"/>
      <w:bookmarkStart w:id="598" w:name="_Toc97197151"/>
      <w:bookmarkStart w:id="599" w:name="_Toc97197313"/>
      <w:bookmarkStart w:id="600" w:name="_Toc97197577"/>
      <w:bookmarkStart w:id="601" w:name="_Toc97197829"/>
      <w:bookmarkStart w:id="602" w:name="_Toc97198113"/>
      <w:bookmarkStart w:id="603" w:name="_Toc97198272"/>
      <w:bookmarkStart w:id="604" w:name="_Toc97200874"/>
      <w:bookmarkStart w:id="605" w:name="_Toc97201033"/>
      <w:bookmarkStart w:id="606" w:name="_Toc97203485"/>
      <w:bookmarkStart w:id="607" w:name="_Toc97204776"/>
      <w:bookmarkStart w:id="608" w:name="_Toc97205029"/>
      <w:bookmarkStart w:id="609" w:name="_Toc140486641"/>
      <w:bookmarkStart w:id="610" w:name="_Toc146703276"/>
      <w:bookmarkStart w:id="611" w:name="_Toc155976778"/>
      <w:bookmarkStart w:id="612" w:name="_Toc155976779"/>
      <w:bookmarkStart w:id="613" w:name="_Toc155976797"/>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Pr>
          <w:lang w:val="el-GR"/>
        </w:rPr>
        <w:lastRenderedPageBreak/>
        <w:br w:type="page"/>
      </w:r>
    </w:p>
    <w:p w14:paraId="2743ECB8" w14:textId="4925CBC0" w:rsidR="00E75240" w:rsidRPr="00A93898" w:rsidRDefault="00754574" w:rsidP="00754574">
      <w:pPr>
        <w:pStyle w:val="2"/>
        <w:numPr>
          <w:ilvl w:val="0"/>
          <w:numId w:val="0"/>
        </w:numPr>
        <w:ind w:left="576" w:hanging="576"/>
        <w:rPr>
          <w:rFonts w:cs="Tahoma"/>
          <w:lang w:val="el-GR"/>
        </w:rPr>
      </w:pPr>
      <w:bookmarkStart w:id="614" w:name="_Toc97194393"/>
      <w:bookmarkStart w:id="615" w:name="_Toc97194497"/>
      <w:bookmarkStart w:id="616" w:name="_Toc155976799"/>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614"/>
      <w:bookmarkEnd w:id="615"/>
      <w:bookmarkEnd w:id="616"/>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617" w:name="_Ref118477993"/>
      <w:bookmarkStart w:id="618" w:name="_Toc155976800"/>
      <w:bookmarkStart w:id="619"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617"/>
      <w:bookmarkEnd w:id="618"/>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19"/>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8F7C3" w14:textId="77777777" w:rsidR="00DE394A" w:rsidRDefault="00DE394A">
      <w:pPr>
        <w:spacing w:after="0"/>
      </w:pPr>
      <w:r>
        <w:separator/>
      </w:r>
    </w:p>
  </w:endnote>
  <w:endnote w:type="continuationSeparator" w:id="0">
    <w:p w14:paraId="74493DE2" w14:textId="77777777" w:rsidR="00DE394A" w:rsidRDefault="00DE39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DBA3B" w14:textId="77777777" w:rsidR="00DE394A" w:rsidRDefault="00DE394A">
      <w:pPr>
        <w:spacing w:after="0"/>
      </w:pPr>
      <w:r>
        <w:separator/>
      </w:r>
    </w:p>
  </w:footnote>
  <w:footnote w:type="continuationSeparator" w:id="0">
    <w:p w14:paraId="55157A6C" w14:textId="77777777" w:rsidR="00DE394A" w:rsidRDefault="00DE394A">
      <w:pPr>
        <w:spacing w:after="0"/>
      </w:pPr>
      <w:r>
        <w:continuationSeparator/>
      </w:r>
    </w:p>
  </w:footnote>
  <w:footnote w:id="1">
    <w:p w14:paraId="1ABB79D0" w14:textId="77777777" w:rsidR="00F1538B" w:rsidRPr="00175691" w:rsidRDefault="00F1538B"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253CCDE5" w14:textId="77777777" w:rsidR="00F1538B" w:rsidRPr="00BD65F6" w:rsidRDefault="00F1538B"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4EEBF887" w14:textId="7E2DB88B" w:rsidR="00F1538B" w:rsidRPr="00C7452D" w:rsidDel="00E274CB" w:rsidRDefault="00F1538B" w:rsidP="00E57533">
      <w:pPr>
        <w:pStyle w:val="af4"/>
        <w:rPr>
          <w:del w:id="256" w:author="Γιαννάκη Ηλιάνα" w:date="2023-11-08T16:37:00Z"/>
          <w:rFonts w:cs="Times New Roman"/>
          <w:lang w:val="el-GR"/>
        </w:rPr>
      </w:pPr>
    </w:p>
  </w:footnote>
  <w:footnote w:id="5">
    <w:p w14:paraId="45A28E67" w14:textId="6CCE0F29" w:rsidR="00F1538B" w:rsidRPr="001101C6" w:rsidDel="00AF4F3B" w:rsidRDefault="00F1538B" w:rsidP="005B1D5A">
      <w:pPr>
        <w:pStyle w:val="af4"/>
        <w:rPr>
          <w:del w:id="289" w:author="Γιαννάκη Ηλιάνα" w:date="2023-11-08T16:40:00Z"/>
          <w:lang w:val="el-GR"/>
        </w:rPr>
      </w:pPr>
    </w:p>
  </w:footnote>
  <w:footnote w:id="6">
    <w:p w14:paraId="083DD598" w14:textId="04DC1163" w:rsidR="00F1538B" w:rsidRPr="00BD65F6" w:rsidDel="00AF4F3B" w:rsidRDefault="00F1538B" w:rsidP="005B1D5A">
      <w:pPr>
        <w:pStyle w:val="af4"/>
        <w:rPr>
          <w:del w:id="290" w:author="Γιαννάκη Ηλιάνα" w:date="2023-11-08T16:40:00Z"/>
          <w:lang w:val="el-GR"/>
        </w:rPr>
      </w:pPr>
    </w:p>
  </w:footnote>
  <w:footnote w:id="7">
    <w:p w14:paraId="754568DA" w14:textId="77777777" w:rsidR="00160FCE" w:rsidRPr="00F40EF3" w:rsidRDefault="00160FCE" w:rsidP="00160FCE">
      <w:pPr>
        <w:pStyle w:val="af4"/>
        <w:rPr>
          <w:lang w:val="el-GR"/>
        </w:rPr>
      </w:pPr>
      <w:r>
        <w:rPr>
          <w:rStyle w:val="ab"/>
        </w:rPr>
        <w:footnoteRef/>
      </w:r>
      <w:r w:rsidRPr="006A44BE">
        <w:rPr>
          <w:lang w:val="el-GR"/>
        </w:rPr>
        <w:t xml:space="preserve"> Πρβλ άρθρο 372 παρ. 6 του ν. 4412/2016.</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AE6537D" w14:textId="77777777" w:rsidR="00F1538B" w:rsidRPr="00CD27F2" w:rsidRDefault="00F1538B" w:rsidP="005052FB">
      <w:pPr>
        <w:pStyle w:val="af4"/>
        <w:rPr>
          <w:ins w:id="379" w:author="Πλούμπη Σοφία" w:date="2021-06-14T12:13:00Z"/>
          <w:del w:id="380" w:author="Panagoiliopoulou Maria" w:date="2019-07-01T15:09:00Z"/>
          <w:lang w:val="en-US"/>
          <w:rPrChange w:id="381" w:author="Πολίτου Δέσποινα" w:date="2023-05-18T11:05:00Z">
            <w:rPr>
              <w:ins w:id="382" w:author="Πλούμπη Σοφία" w:date="2021-06-14T12:13:00Z"/>
              <w:del w:id="383" w:author="Panagoiliopoulou Maria" w:date="2019-07-01T15:09:00Z"/>
              <w:lang w:val="el-GR"/>
            </w:rPr>
          </w:rPrChange>
        </w:rPr>
      </w:pPr>
      <w:r w:rsidRPr="00022C43">
        <w:rPr>
          <w:rStyle w:val="0"/>
        </w:rPr>
        <w:footnoteRef/>
      </w:r>
      <w:r w:rsidRPr="00CD27F2">
        <w:rPr>
          <w:lang w:val="en-US"/>
        </w:rPr>
        <w:t xml:space="preserve">  </w:t>
      </w:r>
      <w:r w:rsidRPr="00CD27F2">
        <w:rPr>
          <w:lang w:val="en-US"/>
        </w:rPr>
        <w:tab/>
      </w:r>
      <w:r>
        <w:rPr>
          <w:lang w:val="el-GR"/>
        </w:rPr>
        <w:t>Ά</w:t>
      </w:r>
      <w:r w:rsidRPr="00022C43">
        <w:rPr>
          <w:lang w:val="el-GR"/>
        </w:rPr>
        <w:t>ρθρο</w:t>
      </w:r>
      <w:r w:rsidRPr="00CD27F2">
        <w:rPr>
          <w:lang w:val="en-US"/>
        </w:rPr>
        <w:t xml:space="preserve"> 205</w:t>
      </w:r>
      <w:r w:rsidRPr="00022C43">
        <w:rPr>
          <w:lang w:val="el-GR"/>
        </w:rPr>
        <w:t>Α</w:t>
      </w:r>
      <w:r w:rsidRPr="00CD27F2">
        <w:rPr>
          <w:lang w:val="en-US"/>
        </w:rPr>
        <w:t xml:space="preserve"> </w:t>
      </w:r>
      <w:r w:rsidRPr="00022C43">
        <w:rPr>
          <w:lang w:val="el-GR"/>
        </w:rPr>
        <w:t>του</w:t>
      </w:r>
      <w:r w:rsidRPr="00CD27F2">
        <w:rPr>
          <w:lang w:val="en-US"/>
        </w:rPr>
        <w:t xml:space="preserve"> </w:t>
      </w:r>
      <w:r w:rsidRPr="00022C43">
        <w:rPr>
          <w:lang w:val="el-GR"/>
        </w:rPr>
        <w:t>ν</w:t>
      </w:r>
      <w:r w:rsidRPr="00CD27F2">
        <w:rPr>
          <w:lang w:val="en-US"/>
        </w:rPr>
        <w:t>. 4412/2016</w:t>
      </w:r>
    </w:p>
  </w:footnote>
  <w:footnote w:id="10">
    <w:p w14:paraId="711DD93E" w14:textId="77777777" w:rsidR="00F1538B" w:rsidRPr="00CD27F2" w:rsidRDefault="00F1538B"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0FC754CA" w:rsidR="00F1538B" w:rsidRPr="00C82832" w:rsidRDefault="00F55EAD" w:rsidP="00A73BD3">
    <w:pPr>
      <w:pStyle w:val="af3"/>
      <w:pBdr>
        <w:bottom w:val="single" w:sz="4" w:space="1" w:color="auto"/>
      </w:pBdr>
      <w:rPr>
        <w:i/>
        <w:iCs/>
        <w:sz w:val="20"/>
        <w:lang w:val="el-GR"/>
      </w:rPr>
    </w:pPr>
    <w:r w:rsidRPr="00F55EAD">
      <w:rPr>
        <w:i/>
        <w:iCs/>
        <w:sz w:val="20"/>
        <w:lang w:val="el-GR"/>
      </w:rPr>
      <w:t>Διακήρυξη Ηλεκτρονικού Ανοικτού Διεθνούς Άνω των Ορίων Διαγωνισμού για το Έργο «Κεντρική Συμφωνία Προμήθειας και Συντήρησης Αδειών Λογισμικού Microsoft μέσω Enterprise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686AF" w14:textId="69D3674F" w:rsidR="00AF0BB8" w:rsidRPr="00C82832" w:rsidRDefault="00AF0BB8" w:rsidP="00AF0BB8">
    <w:pPr>
      <w:pStyle w:val="af3"/>
      <w:pBdr>
        <w:bottom w:val="single" w:sz="4" w:space="1" w:color="auto"/>
      </w:pBdr>
      <w:rPr>
        <w:i/>
        <w:iCs/>
        <w:sz w:val="20"/>
        <w:lang w:val="el-GR"/>
      </w:rPr>
    </w:pPr>
    <w:r w:rsidRPr="00F55EAD">
      <w:rPr>
        <w:i/>
        <w:iCs/>
        <w:sz w:val="20"/>
        <w:lang w:val="el-GR"/>
      </w:rPr>
      <w:t>Διακήρυξη Ηλεκτρονικού Ανοικτού Διεθνούς Άνω των Ορίων Διαγωνισμού για το Έργο «Κεντρική Συμφωνία Προμήθειας και Συντήρησης Αδειών Λογισμικού Microsoft μέσω Enterprise Agreement»</w:t>
    </w:r>
  </w:p>
  <w:p w14:paraId="6FA23262" w14:textId="60098F82" w:rsidR="00AF0BB8" w:rsidRPr="00AF0BB8" w:rsidRDefault="00AF0BB8" w:rsidP="00AF0BB8">
    <w:pPr>
      <w:pStyle w:val="af3"/>
      <w:tabs>
        <w:tab w:val="left" w:pos="1263"/>
      </w:tabs>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B554D" w14:textId="77777777" w:rsidR="00F717BC" w:rsidRPr="00C82832" w:rsidRDefault="00F717BC" w:rsidP="00F717BC">
    <w:pPr>
      <w:pStyle w:val="af3"/>
      <w:pBdr>
        <w:bottom w:val="single" w:sz="4" w:space="1" w:color="auto"/>
      </w:pBdr>
      <w:rPr>
        <w:i/>
        <w:iCs/>
        <w:sz w:val="20"/>
        <w:lang w:val="el-GR"/>
      </w:rPr>
    </w:pPr>
    <w:r w:rsidRPr="00F55EAD">
      <w:rPr>
        <w:i/>
        <w:iCs/>
        <w:sz w:val="20"/>
        <w:lang w:val="el-GR"/>
      </w:rPr>
      <w:t>Διακήρυξη Ηλεκτρονικού Ανοικτού Διεθνούς Άνω των Ορίων Διαγωνισμού για το Έργο «Κεντρική Συμφωνία Προμήθειας και Συντήρησης Αδειών Λογισμικού Microsoft μέσω Enterprise Agreement»</w:t>
    </w:r>
  </w:p>
  <w:p w14:paraId="2591FD3A" w14:textId="613C1415" w:rsidR="00AE28D7" w:rsidRPr="00F717BC" w:rsidRDefault="00AE28D7" w:rsidP="00F717BC">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2BA1" w14:textId="77777777" w:rsidR="00AF0BB8" w:rsidRPr="00C82832" w:rsidRDefault="00AF0BB8" w:rsidP="00AF0BB8">
    <w:pPr>
      <w:pStyle w:val="af3"/>
      <w:pBdr>
        <w:bottom w:val="single" w:sz="4" w:space="1" w:color="auto"/>
      </w:pBdr>
      <w:rPr>
        <w:i/>
        <w:iCs/>
        <w:sz w:val="20"/>
        <w:lang w:val="el-GR"/>
      </w:rPr>
    </w:pPr>
    <w:r w:rsidRPr="00F55EAD">
      <w:rPr>
        <w:i/>
        <w:iCs/>
        <w:sz w:val="20"/>
        <w:lang w:val="el-GR"/>
      </w:rPr>
      <w:t>Διακήρυξη Ηλεκτρονικού Ανοικτού Διεθνούς Άνω των Ορίων Διαγωνισμού για το Έργο «Κεντρική Συμφωνία Προμήθειας και Συντήρησης Αδειών Λογισμικού Microsoft μέσω Enterprise Agreement»</w:t>
    </w:r>
  </w:p>
  <w:p w14:paraId="4DEB2D2D" w14:textId="6E2F2FEB" w:rsidR="00F1538B" w:rsidRPr="00AF0BB8" w:rsidRDefault="00F1538B" w:rsidP="00AF0BB8">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8C30" w14:textId="77777777" w:rsidR="00AF0BB8" w:rsidRPr="00C82832" w:rsidRDefault="00AF0BB8" w:rsidP="00AF0BB8">
    <w:pPr>
      <w:pStyle w:val="af3"/>
      <w:pBdr>
        <w:bottom w:val="single" w:sz="4" w:space="1" w:color="auto"/>
      </w:pBdr>
      <w:rPr>
        <w:i/>
        <w:iCs/>
        <w:sz w:val="20"/>
        <w:lang w:val="el-GR"/>
      </w:rPr>
    </w:pPr>
    <w:r w:rsidRPr="00F55EAD">
      <w:rPr>
        <w:i/>
        <w:iCs/>
        <w:sz w:val="20"/>
        <w:lang w:val="el-GR"/>
      </w:rPr>
      <w:t>Διακήρυξη Ηλεκτρονικού Ανοικτού Διεθνούς Άνω των Ορίων Διαγωνισμού για το Έργο «Κεντρική Συμφωνία Προμήθειας και Συντήρησης Αδειών Λογισμικού Microsoft μέσω Enterprise Agreement»</w:t>
    </w:r>
  </w:p>
  <w:p w14:paraId="651F0E39" w14:textId="08EC90A4" w:rsidR="00F1538B" w:rsidRPr="00AF0BB8" w:rsidRDefault="00F1538B" w:rsidP="00AF0BB8">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83552F"/>
    <w:multiLevelType w:val="hybridMultilevel"/>
    <w:tmpl w:val="44D4F87C"/>
    <w:lvl w:ilvl="0" w:tplc="6F72FF26">
      <w:start w:val="1"/>
      <w:numFmt w:val="bullet"/>
      <w:lvlText w:val="•"/>
      <w:lvlJc w:val="left"/>
      <w:pPr>
        <w:ind w:left="860"/>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1" w:tplc="1256EE88">
      <w:start w:val="1"/>
      <w:numFmt w:val="bullet"/>
      <w:lvlText w:val="o"/>
      <w:lvlJc w:val="left"/>
      <w:pPr>
        <w:ind w:left="175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2" w:tplc="8D7071CA">
      <w:start w:val="1"/>
      <w:numFmt w:val="bullet"/>
      <w:lvlText w:val="▪"/>
      <w:lvlJc w:val="left"/>
      <w:pPr>
        <w:ind w:left="247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3" w:tplc="C2D02942">
      <w:start w:val="1"/>
      <w:numFmt w:val="bullet"/>
      <w:lvlText w:val="•"/>
      <w:lvlJc w:val="left"/>
      <w:pPr>
        <w:ind w:left="319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4" w:tplc="35A45B38">
      <w:start w:val="1"/>
      <w:numFmt w:val="bullet"/>
      <w:lvlText w:val="o"/>
      <w:lvlJc w:val="left"/>
      <w:pPr>
        <w:ind w:left="391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5" w:tplc="0F12AB80">
      <w:start w:val="1"/>
      <w:numFmt w:val="bullet"/>
      <w:lvlText w:val="▪"/>
      <w:lvlJc w:val="left"/>
      <w:pPr>
        <w:ind w:left="463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6" w:tplc="B8DC55DA">
      <w:start w:val="1"/>
      <w:numFmt w:val="bullet"/>
      <w:lvlText w:val="•"/>
      <w:lvlJc w:val="left"/>
      <w:pPr>
        <w:ind w:left="535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7" w:tplc="154C8962">
      <w:start w:val="1"/>
      <w:numFmt w:val="bullet"/>
      <w:lvlText w:val="o"/>
      <w:lvlJc w:val="left"/>
      <w:pPr>
        <w:ind w:left="607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lvl w:ilvl="8" w:tplc="F6F0F4C4">
      <w:start w:val="1"/>
      <w:numFmt w:val="bullet"/>
      <w:lvlText w:val="▪"/>
      <w:lvlJc w:val="left"/>
      <w:pPr>
        <w:ind w:left="6797"/>
      </w:pPr>
      <w:rPr>
        <w:rFonts w:ascii="Tahoma" w:eastAsia="Tahoma" w:hAnsi="Tahoma" w:cs="Tahoma"/>
        <w:b w:val="0"/>
        <w:i w:val="0"/>
        <w:strike w:val="0"/>
        <w:dstrike w:val="0"/>
        <w:color w:val="222222"/>
        <w:sz w:val="21"/>
        <w:szCs w:val="21"/>
        <w:u w:val="none" w:color="000000"/>
        <w:bdr w:val="none" w:sz="0" w:space="0" w:color="auto"/>
        <w:shd w:val="clear" w:color="auto" w:fill="auto"/>
        <w:vertAlign w:val="baseline"/>
      </w:rPr>
    </w:lvl>
  </w:abstractNum>
  <w:abstractNum w:abstractNumId="13" w15:restartNumberingAfterBreak="0">
    <w:nsid w:val="07BC6327"/>
    <w:multiLevelType w:val="hybridMultilevel"/>
    <w:tmpl w:val="40626C26"/>
    <w:lvl w:ilvl="0" w:tplc="5A96C8DA">
      <w:start w:val="1"/>
      <w:numFmt w:val="decimal"/>
      <w:lvlText w:val="%1."/>
      <w:lvlJc w:val="left"/>
      <w:pPr>
        <w:ind w:left="502"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C92B45"/>
    <w:multiLevelType w:val="hybridMultilevel"/>
    <w:tmpl w:val="DC740EF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E391E72"/>
    <w:multiLevelType w:val="hybridMultilevel"/>
    <w:tmpl w:val="DC740E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EF37BAD"/>
    <w:multiLevelType w:val="multilevel"/>
    <w:tmpl w:val="022CA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2A4510"/>
    <w:multiLevelType w:val="hybridMultilevel"/>
    <w:tmpl w:val="EA705214"/>
    <w:lvl w:ilvl="0" w:tplc="6F14B664">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AF70188"/>
    <w:multiLevelType w:val="hybridMultilevel"/>
    <w:tmpl w:val="DC740EF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BF800F6"/>
    <w:multiLevelType w:val="hybridMultilevel"/>
    <w:tmpl w:val="3B129320"/>
    <w:lvl w:ilvl="0" w:tplc="B4D61C68">
      <w:start w:val="1"/>
      <w:numFmt w:val="bullet"/>
      <w:lvlText w:val="o"/>
      <w:lvlJc w:val="left"/>
      <w:pPr>
        <w:ind w:left="85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279290BC">
      <w:start w:val="1"/>
      <w:numFmt w:val="bullet"/>
      <w:lvlText w:val="o"/>
      <w:lvlJc w:val="left"/>
      <w:pPr>
        <w:ind w:left="113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0846C532">
      <w:start w:val="1"/>
      <w:numFmt w:val="bullet"/>
      <w:lvlText w:val="▪"/>
      <w:lvlJc w:val="left"/>
      <w:pPr>
        <w:ind w:left="185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94AAD158">
      <w:start w:val="1"/>
      <w:numFmt w:val="bullet"/>
      <w:lvlText w:val="•"/>
      <w:lvlJc w:val="left"/>
      <w:pPr>
        <w:ind w:left="257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C3CAD44C">
      <w:start w:val="1"/>
      <w:numFmt w:val="bullet"/>
      <w:lvlText w:val="o"/>
      <w:lvlJc w:val="left"/>
      <w:pPr>
        <w:ind w:left="329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ECE48212">
      <w:start w:val="1"/>
      <w:numFmt w:val="bullet"/>
      <w:lvlText w:val="▪"/>
      <w:lvlJc w:val="left"/>
      <w:pPr>
        <w:ind w:left="401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78F27696">
      <w:start w:val="1"/>
      <w:numFmt w:val="bullet"/>
      <w:lvlText w:val="•"/>
      <w:lvlJc w:val="left"/>
      <w:pPr>
        <w:ind w:left="473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CA70DFAA">
      <w:start w:val="1"/>
      <w:numFmt w:val="bullet"/>
      <w:lvlText w:val="o"/>
      <w:lvlJc w:val="left"/>
      <w:pPr>
        <w:ind w:left="545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F6B6641C">
      <w:start w:val="1"/>
      <w:numFmt w:val="bullet"/>
      <w:lvlText w:val="▪"/>
      <w:lvlJc w:val="left"/>
      <w:pPr>
        <w:ind w:left="617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2C5D2038"/>
    <w:multiLevelType w:val="multilevel"/>
    <w:tmpl w:val="855A6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9" w15:restartNumberingAfterBreak="0">
    <w:nsid w:val="31107BCF"/>
    <w:multiLevelType w:val="multilevel"/>
    <w:tmpl w:val="FF1C64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F0271B5"/>
    <w:multiLevelType w:val="multilevel"/>
    <w:tmpl w:val="F87682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3"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853793"/>
    <w:multiLevelType w:val="multilevel"/>
    <w:tmpl w:val="8EAE45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40" w15:restartNumberingAfterBreak="0">
    <w:nsid w:val="655B27FA"/>
    <w:multiLevelType w:val="multilevel"/>
    <w:tmpl w:val="DE38C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C44F71"/>
    <w:multiLevelType w:val="hybridMultilevel"/>
    <w:tmpl w:val="7C8A3E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785746E"/>
    <w:multiLevelType w:val="hybridMultilevel"/>
    <w:tmpl w:val="CE2872E0"/>
    <w:lvl w:ilvl="0" w:tplc="6FFEF956">
      <w:start w:val="1"/>
      <w:numFmt w:val="decimal"/>
      <w:lvlText w:val="%1."/>
      <w:lvlJc w:val="left"/>
      <w:pPr>
        <w:ind w:left="511"/>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0E0C1F56">
      <w:start w:val="1"/>
      <w:numFmt w:val="lowerLetter"/>
      <w:lvlText w:val="%2"/>
      <w:lvlJc w:val="left"/>
      <w:pPr>
        <w:ind w:left="14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931882F0">
      <w:start w:val="1"/>
      <w:numFmt w:val="lowerRoman"/>
      <w:lvlText w:val="%3"/>
      <w:lvlJc w:val="left"/>
      <w:pPr>
        <w:ind w:left="21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C57A7E36">
      <w:start w:val="1"/>
      <w:numFmt w:val="decimal"/>
      <w:lvlText w:val="%4"/>
      <w:lvlJc w:val="left"/>
      <w:pPr>
        <w:ind w:left="285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7ED069F4">
      <w:start w:val="1"/>
      <w:numFmt w:val="lowerLetter"/>
      <w:lvlText w:val="%5"/>
      <w:lvlJc w:val="left"/>
      <w:pPr>
        <w:ind w:left="35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2954F734">
      <w:start w:val="1"/>
      <w:numFmt w:val="lowerRoman"/>
      <w:lvlText w:val="%6"/>
      <w:lvlJc w:val="left"/>
      <w:pPr>
        <w:ind w:left="42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2780A318">
      <w:start w:val="1"/>
      <w:numFmt w:val="decimal"/>
      <w:lvlText w:val="%7"/>
      <w:lvlJc w:val="left"/>
      <w:pPr>
        <w:ind w:left="50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4934BEA8">
      <w:start w:val="1"/>
      <w:numFmt w:val="lowerLetter"/>
      <w:lvlText w:val="%8"/>
      <w:lvlJc w:val="left"/>
      <w:pPr>
        <w:ind w:left="57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C94AC952">
      <w:start w:val="1"/>
      <w:numFmt w:val="lowerRoman"/>
      <w:lvlText w:val="%9"/>
      <w:lvlJc w:val="left"/>
      <w:pPr>
        <w:ind w:left="645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44" w15:restartNumberingAfterBreak="0">
    <w:nsid w:val="778615E9"/>
    <w:multiLevelType w:val="hybridMultilevel"/>
    <w:tmpl w:val="DC740E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ED1C21"/>
    <w:multiLevelType w:val="hybridMultilevel"/>
    <w:tmpl w:val="850EC8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C9A6D5A"/>
    <w:multiLevelType w:val="hybridMultilevel"/>
    <w:tmpl w:val="B582CBE4"/>
    <w:lvl w:ilvl="0" w:tplc="6C3CD662">
      <w:start w:val="1"/>
      <w:numFmt w:val="bullet"/>
      <w:lvlText w:val="•"/>
      <w:lvlJc w:val="left"/>
      <w:pPr>
        <w:ind w:left="118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0E0AFAD8">
      <w:start w:val="1"/>
      <w:numFmt w:val="bullet"/>
      <w:lvlText w:val="o"/>
      <w:lvlJc w:val="left"/>
      <w:pPr>
        <w:ind w:left="141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E5A2213C">
      <w:start w:val="1"/>
      <w:numFmt w:val="bullet"/>
      <w:lvlText w:val="▪"/>
      <w:lvlJc w:val="left"/>
      <w:pPr>
        <w:ind w:left="213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5BA667BA">
      <w:start w:val="1"/>
      <w:numFmt w:val="bullet"/>
      <w:lvlText w:val="•"/>
      <w:lvlJc w:val="left"/>
      <w:pPr>
        <w:ind w:left="285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CB6EC40E">
      <w:start w:val="1"/>
      <w:numFmt w:val="bullet"/>
      <w:lvlText w:val="o"/>
      <w:lvlJc w:val="left"/>
      <w:pPr>
        <w:ind w:left="357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CBCE4F24">
      <w:start w:val="1"/>
      <w:numFmt w:val="bullet"/>
      <w:lvlText w:val="▪"/>
      <w:lvlJc w:val="left"/>
      <w:pPr>
        <w:ind w:left="429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850471BA">
      <w:start w:val="1"/>
      <w:numFmt w:val="bullet"/>
      <w:lvlText w:val="•"/>
      <w:lvlJc w:val="left"/>
      <w:pPr>
        <w:ind w:left="501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5E2E6B9A">
      <w:start w:val="1"/>
      <w:numFmt w:val="bullet"/>
      <w:lvlText w:val="o"/>
      <w:lvlJc w:val="left"/>
      <w:pPr>
        <w:ind w:left="573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8878FE90">
      <w:start w:val="1"/>
      <w:numFmt w:val="bullet"/>
      <w:lvlText w:val="▪"/>
      <w:lvlJc w:val="left"/>
      <w:pPr>
        <w:ind w:left="645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4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42"/>
  </w:num>
  <w:num w:numId="7" w16cid:durableId="313485463">
    <w:abstractNumId w:val="46"/>
  </w:num>
  <w:num w:numId="8" w16cid:durableId="605237122">
    <w:abstractNumId w:val="20"/>
  </w:num>
  <w:num w:numId="9" w16cid:durableId="462308385">
    <w:abstractNumId w:val="28"/>
  </w:num>
  <w:num w:numId="10" w16cid:durableId="453914364">
    <w:abstractNumId w:val="17"/>
  </w:num>
  <w:num w:numId="11" w16cid:durableId="1123307480">
    <w:abstractNumId w:val="41"/>
  </w:num>
  <w:num w:numId="12" w16cid:durableId="1451170884">
    <w:abstractNumId w:val="49"/>
  </w:num>
  <w:num w:numId="13" w16cid:durableId="416292648">
    <w:abstractNumId w:val="36"/>
  </w:num>
  <w:num w:numId="14" w16cid:durableId="270820539">
    <w:abstractNumId w:val="38"/>
  </w:num>
  <w:num w:numId="15" w16cid:durableId="1696033305">
    <w:abstractNumId w:val="18"/>
  </w:num>
  <w:num w:numId="16" w16cid:durableId="1359700348">
    <w:abstractNumId w:val="32"/>
  </w:num>
  <w:num w:numId="17" w16cid:durableId="1593975839">
    <w:abstractNumId w:val="30"/>
  </w:num>
  <w:num w:numId="18" w16cid:durableId="640691960">
    <w:abstractNumId w:val="15"/>
  </w:num>
  <w:num w:numId="19" w16cid:durableId="16699464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9421997">
    <w:abstractNumId w:val="35"/>
  </w:num>
  <w:num w:numId="21" w16cid:durableId="2004817948">
    <w:abstractNumId w:val="37"/>
  </w:num>
  <w:num w:numId="22" w16cid:durableId="876696791">
    <w:abstractNumId w:val="16"/>
  </w:num>
  <w:num w:numId="23" w16cid:durableId="1391339948">
    <w:abstractNumId w:val="47"/>
  </w:num>
  <w:num w:numId="24" w16cid:durableId="1961640555">
    <w:abstractNumId w:val="26"/>
  </w:num>
  <w:num w:numId="25" w16cid:durableId="1149325577">
    <w:abstractNumId w:val="19"/>
  </w:num>
  <w:num w:numId="26" w16cid:durableId="1266036814">
    <w:abstractNumId w:val="25"/>
  </w:num>
  <w:num w:numId="27" w16cid:durableId="213077609">
    <w:abstractNumId w:val="48"/>
  </w:num>
  <w:num w:numId="28" w16cid:durableId="329792768">
    <w:abstractNumId w:val="43"/>
  </w:num>
  <w:num w:numId="29" w16cid:durableId="962226396">
    <w:abstractNumId w:val="12"/>
  </w:num>
  <w:num w:numId="30" w16cid:durableId="1415202032">
    <w:abstractNumId w:val="31"/>
  </w:num>
  <w:num w:numId="31" w16cid:durableId="1768380569">
    <w:abstractNumId w:val="29"/>
  </w:num>
  <w:num w:numId="32" w16cid:durableId="2120056133">
    <w:abstractNumId w:val="27"/>
  </w:num>
  <w:num w:numId="33" w16cid:durableId="1317954644">
    <w:abstractNumId w:val="40"/>
  </w:num>
  <w:num w:numId="34" w16cid:durableId="1326931003">
    <w:abstractNumId w:val="22"/>
  </w:num>
  <w:num w:numId="35" w16cid:durableId="396979538">
    <w:abstractNumId w:val="34"/>
  </w:num>
  <w:num w:numId="36" w16cid:durableId="1775781366">
    <w:abstractNumId w:val="24"/>
  </w:num>
  <w:num w:numId="37" w16cid:durableId="616840702">
    <w:abstractNumId w:val="14"/>
  </w:num>
  <w:num w:numId="38" w16cid:durableId="611866758">
    <w:abstractNumId w:val="21"/>
  </w:num>
  <w:num w:numId="39" w16cid:durableId="1322344687">
    <w:abstractNumId w:val="44"/>
  </w:num>
  <w:num w:numId="40" w16cid:durableId="818613244">
    <w:abstractNumId w:val="23"/>
  </w:num>
  <w:num w:numId="41" w16cid:durableId="98528806">
    <w:abstractNumId w:val="39"/>
  </w:num>
  <w:num w:numId="42" w16cid:durableId="554047098">
    <w:abstractNumId w:val="45"/>
  </w:num>
  <w:num w:numId="43" w16cid:durableId="814417633">
    <w:abstractNumId w:val="33"/>
  </w:num>
  <w:num w:numId="44" w16cid:durableId="1810056160">
    <w:abstractNumId w:val="13"/>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Γιαννάκη Ηλιάνα">
    <w15:presenceInfo w15:providerId="AD" w15:userId="S::iligian@ktpae.gr::a52c2907-a4da-44d5-a77b-e298846e7d45"/>
  </w15:person>
  <w15:person w15:author="Πλούμπη Σοφία">
    <w15:presenceInfo w15:providerId="AD" w15:userId="S::sploum@ktpae.gr::98743a79-04a3-4385-bb31-79ee41f72a56"/>
  </w15:person>
  <w15:person w15:author="Πολίτου Δέσποινα">
    <w15:presenceInfo w15:providerId="AD" w15:userId="S::dpolitou@ktpae.gr::e2c6cf72-0feb-4f43-92e9-b79e7bb8a4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0C4A"/>
    <w:rsid w:val="0001217D"/>
    <w:rsid w:val="0001375B"/>
    <w:rsid w:val="00013A52"/>
    <w:rsid w:val="00014410"/>
    <w:rsid w:val="00014F48"/>
    <w:rsid w:val="000152A8"/>
    <w:rsid w:val="00015625"/>
    <w:rsid w:val="00015953"/>
    <w:rsid w:val="00015A9D"/>
    <w:rsid w:val="00015F06"/>
    <w:rsid w:val="00020548"/>
    <w:rsid w:val="00022569"/>
    <w:rsid w:val="000244B8"/>
    <w:rsid w:val="00024D84"/>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0C0"/>
    <w:rsid w:val="00037B97"/>
    <w:rsid w:val="00041C07"/>
    <w:rsid w:val="00042DB8"/>
    <w:rsid w:val="00043D44"/>
    <w:rsid w:val="00043F27"/>
    <w:rsid w:val="00045DCF"/>
    <w:rsid w:val="00046044"/>
    <w:rsid w:val="00046293"/>
    <w:rsid w:val="0004724C"/>
    <w:rsid w:val="00047C57"/>
    <w:rsid w:val="000527EE"/>
    <w:rsid w:val="000527FB"/>
    <w:rsid w:val="00052E09"/>
    <w:rsid w:val="0005488E"/>
    <w:rsid w:val="00055804"/>
    <w:rsid w:val="0005617B"/>
    <w:rsid w:val="00057BBA"/>
    <w:rsid w:val="00057F4A"/>
    <w:rsid w:val="000610D4"/>
    <w:rsid w:val="00061ADD"/>
    <w:rsid w:val="00061DF4"/>
    <w:rsid w:val="000631F7"/>
    <w:rsid w:val="000650A9"/>
    <w:rsid w:val="000653F1"/>
    <w:rsid w:val="00067067"/>
    <w:rsid w:val="000674D2"/>
    <w:rsid w:val="0006771D"/>
    <w:rsid w:val="000705D7"/>
    <w:rsid w:val="000706B1"/>
    <w:rsid w:val="00070731"/>
    <w:rsid w:val="00072601"/>
    <w:rsid w:val="000738BC"/>
    <w:rsid w:val="00075ED6"/>
    <w:rsid w:val="0008087C"/>
    <w:rsid w:val="00084419"/>
    <w:rsid w:val="0008622A"/>
    <w:rsid w:val="00086782"/>
    <w:rsid w:val="00087FEA"/>
    <w:rsid w:val="00092ADB"/>
    <w:rsid w:val="00094D2D"/>
    <w:rsid w:val="00095840"/>
    <w:rsid w:val="00097209"/>
    <w:rsid w:val="0009738D"/>
    <w:rsid w:val="000A38D0"/>
    <w:rsid w:val="000A4A55"/>
    <w:rsid w:val="000A60A0"/>
    <w:rsid w:val="000A7747"/>
    <w:rsid w:val="000B187C"/>
    <w:rsid w:val="000B236D"/>
    <w:rsid w:val="000B388A"/>
    <w:rsid w:val="000B6F4E"/>
    <w:rsid w:val="000B7FA2"/>
    <w:rsid w:val="000C04E3"/>
    <w:rsid w:val="000C0C3F"/>
    <w:rsid w:val="000C1AAF"/>
    <w:rsid w:val="000C4648"/>
    <w:rsid w:val="000C4B25"/>
    <w:rsid w:val="000C59AD"/>
    <w:rsid w:val="000C5D2B"/>
    <w:rsid w:val="000D2ED0"/>
    <w:rsid w:val="000D5FB8"/>
    <w:rsid w:val="000D6DFD"/>
    <w:rsid w:val="000D6E10"/>
    <w:rsid w:val="000D7961"/>
    <w:rsid w:val="000E04A1"/>
    <w:rsid w:val="000E09A4"/>
    <w:rsid w:val="000E0B6C"/>
    <w:rsid w:val="000E12F1"/>
    <w:rsid w:val="000E178C"/>
    <w:rsid w:val="000E1C5E"/>
    <w:rsid w:val="000E2020"/>
    <w:rsid w:val="000E2462"/>
    <w:rsid w:val="000E27C3"/>
    <w:rsid w:val="000E27E6"/>
    <w:rsid w:val="000E3A66"/>
    <w:rsid w:val="000E6B11"/>
    <w:rsid w:val="000E6DC6"/>
    <w:rsid w:val="000F0E29"/>
    <w:rsid w:val="000F62F0"/>
    <w:rsid w:val="000F6FD9"/>
    <w:rsid w:val="000F7CF2"/>
    <w:rsid w:val="00100156"/>
    <w:rsid w:val="001009E5"/>
    <w:rsid w:val="00103061"/>
    <w:rsid w:val="00105242"/>
    <w:rsid w:val="00105367"/>
    <w:rsid w:val="00105FBE"/>
    <w:rsid w:val="001061A0"/>
    <w:rsid w:val="00111D5A"/>
    <w:rsid w:val="00112123"/>
    <w:rsid w:val="00114833"/>
    <w:rsid w:val="00115643"/>
    <w:rsid w:val="00116764"/>
    <w:rsid w:val="001201B6"/>
    <w:rsid w:val="001202D5"/>
    <w:rsid w:val="00122891"/>
    <w:rsid w:val="001253B5"/>
    <w:rsid w:val="00125BF8"/>
    <w:rsid w:val="001308CC"/>
    <w:rsid w:val="00130942"/>
    <w:rsid w:val="001312AF"/>
    <w:rsid w:val="0013350B"/>
    <w:rsid w:val="00133E0F"/>
    <w:rsid w:val="00135A3A"/>
    <w:rsid w:val="00136671"/>
    <w:rsid w:val="00137A93"/>
    <w:rsid w:val="00137DAA"/>
    <w:rsid w:val="0014064C"/>
    <w:rsid w:val="00140CA7"/>
    <w:rsid w:val="00141E27"/>
    <w:rsid w:val="00143040"/>
    <w:rsid w:val="001452C0"/>
    <w:rsid w:val="001465F0"/>
    <w:rsid w:val="00146631"/>
    <w:rsid w:val="00147AA3"/>
    <w:rsid w:val="00147B71"/>
    <w:rsid w:val="00151DC8"/>
    <w:rsid w:val="00152458"/>
    <w:rsid w:val="00153F0B"/>
    <w:rsid w:val="00154368"/>
    <w:rsid w:val="00154623"/>
    <w:rsid w:val="0015499C"/>
    <w:rsid w:val="0015527B"/>
    <w:rsid w:val="00155375"/>
    <w:rsid w:val="0015675F"/>
    <w:rsid w:val="00160FCE"/>
    <w:rsid w:val="00163311"/>
    <w:rsid w:val="00163845"/>
    <w:rsid w:val="001649E0"/>
    <w:rsid w:val="00164E7C"/>
    <w:rsid w:val="001652F4"/>
    <w:rsid w:val="0016530B"/>
    <w:rsid w:val="00166662"/>
    <w:rsid w:val="00167F10"/>
    <w:rsid w:val="00170CA8"/>
    <w:rsid w:val="001732D9"/>
    <w:rsid w:val="00175FFA"/>
    <w:rsid w:val="00176282"/>
    <w:rsid w:val="001762FA"/>
    <w:rsid w:val="00177F66"/>
    <w:rsid w:val="001811C1"/>
    <w:rsid w:val="00181C40"/>
    <w:rsid w:val="001852F3"/>
    <w:rsid w:val="001859FA"/>
    <w:rsid w:val="00186621"/>
    <w:rsid w:val="001867FF"/>
    <w:rsid w:val="001869A5"/>
    <w:rsid w:val="00186BF5"/>
    <w:rsid w:val="00187D66"/>
    <w:rsid w:val="00193D21"/>
    <w:rsid w:val="00194C49"/>
    <w:rsid w:val="00195A7F"/>
    <w:rsid w:val="00196E2A"/>
    <w:rsid w:val="001971AE"/>
    <w:rsid w:val="00197834"/>
    <w:rsid w:val="001A317F"/>
    <w:rsid w:val="001A36E0"/>
    <w:rsid w:val="001A61D3"/>
    <w:rsid w:val="001A6CEB"/>
    <w:rsid w:val="001B0443"/>
    <w:rsid w:val="001B235A"/>
    <w:rsid w:val="001B2758"/>
    <w:rsid w:val="001B41E5"/>
    <w:rsid w:val="001B55ED"/>
    <w:rsid w:val="001B56F1"/>
    <w:rsid w:val="001B585C"/>
    <w:rsid w:val="001B5981"/>
    <w:rsid w:val="001B5CA2"/>
    <w:rsid w:val="001B65F9"/>
    <w:rsid w:val="001B7C52"/>
    <w:rsid w:val="001C0985"/>
    <w:rsid w:val="001C1F64"/>
    <w:rsid w:val="001C3012"/>
    <w:rsid w:val="001C3D79"/>
    <w:rsid w:val="001C4403"/>
    <w:rsid w:val="001C44A3"/>
    <w:rsid w:val="001C6408"/>
    <w:rsid w:val="001C673F"/>
    <w:rsid w:val="001D06AA"/>
    <w:rsid w:val="001D0C1B"/>
    <w:rsid w:val="001D0D7B"/>
    <w:rsid w:val="001D0F05"/>
    <w:rsid w:val="001D507B"/>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7414"/>
    <w:rsid w:val="00207A57"/>
    <w:rsid w:val="002124D4"/>
    <w:rsid w:val="0021350B"/>
    <w:rsid w:val="00213B08"/>
    <w:rsid w:val="002145A1"/>
    <w:rsid w:val="00214DD7"/>
    <w:rsid w:val="00215C1A"/>
    <w:rsid w:val="002165C3"/>
    <w:rsid w:val="00220C6B"/>
    <w:rsid w:val="00221291"/>
    <w:rsid w:val="0022772A"/>
    <w:rsid w:val="00231358"/>
    <w:rsid w:val="002333E4"/>
    <w:rsid w:val="0023731E"/>
    <w:rsid w:val="002373E7"/>
    <w:rsid w:val="002375D8"/>
    <w:rsid w:val="00240449"/>
    <w:rsid w:val="00241484"/>
    <w:rsid w:val="0024279E"/>
    <w:rsid w:val="00243C69"/>
    <w:rsid w:val="00243F0F"/>
    <w:rsid w:val="00243F84"/>
    <w:rsid w:val="0024503F"/>
    <w:rsid w:val="00245754"/>
    <w:rsid w:val="00246172"/>
    <w:rsid w:val="00246973"/>
    <w:rsid w:val="0025005A"/>
    <w:rsid w:val="00250252"/>
    <w:rsid w:val="00250B80"/>
    <w:rsid w:val="00252398"/>
    <w:rsid w:val="00253D8A"/>
    <w:rsid w:val="00253F52"/>
    <w:rsid w:val="002554B6"/>
    <w:rsid w:val="002556A3"/>
    <w:rsid w:val="00255F74"/>
    <w:rsid w:val="0025626A"/>
    <w:rsid w:val="002604B4"/>
    <w:rsid w:val="00260D72"/>
    <w:rsid w:val="002616A3"/>
    <w:rsid w:val="00262E63"/>
    <w:rsid w:val="00263C2C"/>
    <w:rsid w:val="00263FBB"/>
    <w:rsid w:val="002654F7"/>
    <w:rsid w:val="00265688"/>
    <w:rsid w:val="00265BA0"/>
    <w:rsid w:val="00265F21"/>
    <w:rsid w:val="002663B3"/>
    <w:rsid w:val="00270326"/>
    <w:rsid w:val="00272B7A"/>
    <w:rsid w:val="00272F1F"/>
    <w:rsid w:val="00272FC3"/>
    <w:rsid w:val="00276013"/>
    <w:rsid w:val="002768B4"/>
    <w:rsid w:val="00277F8F"/>
    <w:rsid w:val="00280B8B"/>
    <w:rsid w:val="00281EC3"/>
    <w:rsid w:val="002821D5"/>
    <w:rsid w:val="00282306"/>
    <w:rsid w:val="002858E5"/>
    <w:rsid w:val="00286B99"/>
    <w:rsid w:val="00286E90"/>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5438"/>
    <w:rsid w:val="002A65B3"/>
    <w:rsid w:val="002A78DC"/>
    <w:rsid w:val="002A7C7B"/>
    <w:rsid w:val="002B04BB"/>
    <w:rsid w:val="002B2213"/>
    <w:rsid w:val="002B2EA7"/>
    <w:rsid w:val="002B2F6A"/>
    <w:rsid w:val="002B33C9"/>
    <w:rsid w:val="002B4DA7"/>
    <w:rsid w:val="002B7D7E"/>
    <w:rsid w:val="002C263A"/>
    <w:rsid w:val="002C31E2"/>
    <w:rsid w:val="002C42F5"/>
    <w:rsid w:val="002C4383"/>
    <w:rsid w:val="002C50EB"/>
    <w:rsid w:val="002C54A1"/>
    <w:rsid w:val="002C5D8E"/>
    <w:rsid w:val="002C79F5"/>
    <w:rsid w:val="002C7E9A"/>
    <w:rsid w:val="002D03EF"/>
    <w:rsid w:val="002D0CD6"/>
    <w:rsid w:val="002D0D70"/>
    <w:rsid w:val="002D1817"/>
    <w:rsid w:val="002D1A70"/>
    <w:rsid w:val="002D20D2"/>
    <w:rsid w:val="002D24F8"/>
    <w:rsid w:val="002D2A70"/>
    <w:rsid w:val="002D4295"/>
    <w:rsid w:val="002D42B9"/>
    <w:rsid w:val="002D63D3"/>
    <w:rsid w:val="002E198C"/>
    <w:rsid w:val="002E1FDE"/>
    <w:rsid w:val="002E219D"/>
    <w:rsid w:val="002E3CAD"/>
    <w:rsid w:val="002E6472"/>
    <w:rsid w:val="002E6C04"/>
    <w:rsid w:val="002F15FA"/>
    <w:rsid w:val="002F2BED"/>
    <w:rsid w:val="002F2E92"/>
    <w:rsid w:val="002F337B"/>
    <w:rsid w:val="002F345D"/>
    <w:rsid w:val="002F5196"/>
    <w:rsid w:val="002F5250"/>
    <w:rsid w:val="002F5759"/>
    <w:rsid w:val="002F59FE"/>
    <w:rsid w:val="002F6676"/>
    <w:rsid w:val="002F718F"/>
    <w:rsid w:val="00304EFF"/>
    <w:rsid w:val="003061E3"/>
    <w:rsid w:val="00307790"/>
    <w:rsid w:val="0030791E"/>
    <w:rsid w:val="003103DA"/>
    <w:rsid w:val="00310A95"/>
    <w:rsid w:val="0031166C"/>
    <w:rsid w:val="003116DE"/>
    <w:rsid w:val="003120C5"/>
    <w:rsid w:val="0031232C"/>
    <w:rsid w:val="00312F18"/>
    <w:rsid w:val="00313255"/>
    <w:rsid w:val="00313E31"/>
    <w:rsid w:val="0031449B"/>
    <w:rsid w:val="00314687"/>
    <w:rsid w:val="00314AB5"/>
    <w:rsid w:val="0031527A"/>
    <w:rsid w:val="003153B8"/>
    <w:rsid w:val="003153CD"/>
    <w:rsid w:val="0031590C"/>
    <w:rsid w:val="00316495"/>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5BC"/>
    <w:rsid w:val="00346EFF"/>
    <w:rsid w:val="00347430"/>
    <w:rsid w:val="00352231"/>
    <w:rsid w:val="003528AF"/>
    <w:rsid w:val="0035781F"/>
    <w:rsid w:val="00357CEB"/>
    <w:rsid w:val="00363799"/>
    <w:rsid w:val="00364626"/>
    <w:rsid w:val="00365129"/>
    <w:rsid w:val="0036512D"/>
    <w:rsid w:val="00366319"/>
    <w:rsid w:val="0036645B"/>
    <w:rsid w:val="00367AD5"/>
    <w:rsid w:val="00370D99"/>
    <w:rsid w:val="00370EB2"/>
    <w:rsid w:val="00371877"/>
    <w:rsid w:val="00372204"/>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67C9"/>
    <w:rsid w:val="003A092F"/>
    <w:rsid w:val="003A0B33"/>
    <w:rsid w:val="003A109E"/>
    <w:rsid w:val="003A206A"/>
    <w:rsid w:val="003A4033"/>
    <w:rsid w:val="003A4BE6"/>
    <w:rsid w:val="003A58A3"/>
    <w:rsid w:val="003A5AAC"/>
    <w:rsid w:val="003A661C"/>
    <w:rsid w:val="003A6BE4"/>
    <w:rsid w:val="003B04C4"/>
    <w:rsid w:val="003B0E89"/>
    <w:rsid w:val="003B13AE"/>
    <w:rsid w:val="003B211F"/>
    <w:rsid w:val="003B2FC7"/>
    <w:rsid w:val="003B3131"/>
    <w:rsid w:val="003B3C95"/>
    <w:rsid w:val="003B4D3A"/>
    <w:rsid w:val="003B51C3"/>
    <w:rsid w:val="003B5439"/>
    <w:rsid w:val="003B6CA3"/>
    <w:rsid w:val="003C0732"/>
    <w:rsid w:val="003C0ACD"/>
    <w:rsid w:val="003C2039"/>
    <w:rsid w:val="003C2BEF"/>
    <w:rsid w:val="003D0035"/>
    <w:rsid w:val="003D0692"/>
    <w:rsid w:val="003D154A"/>
    <w:rsid w:val="003D1750"/>
    <w:rsid w:val="003D21DA"/>
    <w:rsid w:val="003D5F3C"/>
    <w:rsid w:val="003D5F82"/>
    <w:rsid w:val="003D60E4"/>
    <w:rsid w:val="003E1DB4"/>
    <w:rsid w:val="003E289C"/>
    <w:rsid w:val="003E3336"/>
    <w:rsid w:val="003E34BF"/>
    <w:rsid w:val="003E366C"/>
    <w:rsid w:val="003E4177"/>
    <w:rsid w:val="003E4A7B"/>
    <w:rsid w:val="003E5239"/>
    <w:rsid w:val="003F02EE"/>
    <w:rsid w:val="003F0D9A"/>
    <w:rsid w:val="003F29C4"/>
    <w:rsid w:val="003F3008"/>
    <w:rsid w:val="003F6F09"/>
    <w:rsid w:val="003F7D30"/>
    <w:rsid w:val="00400357"/>
    <w:rsid w:val="004004AE"/>
    <w:rsid w:val="00401692"/>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CE2"/>
    <w:rsid w:val="004415F3"/>
    <w:rsid w:val="00441D66"/>
    <w:rsid w:val="004443B1"/>
    <w:rsid w:val="00447C41"/>
    <w:rsid w:val="004552CB"/>
    <w:rsid w:val="0045547A"/>
    <w:rsid w:val="00455F1B"/>
    <w:rsid w:val="00456381"/>
    <w:rsid w:val="00457061"/>
    <w:rsid w:val="00457DC9"/>
    <w:rsid w:val="00460746"/>
    <w:rsid w:val="00461CF6"/>
    <w:rsid w:val="004629AE"/>
    <w:rsid w:val="0046383D"/>
    <w:rsid w:val="00465DC2"/>
    <w:rsid w:val="004717A5"/>
    <w:rsid w:val="0047223E"/>
    <w:rsid w:val="0047274B"/>
    <w:rsid w:val="0047394F"/>
    <w:rsid w:val="004754F1"/>
    <w:rsid w:val="00481679"/>
    <w:rsid w:val="004819F3"/>
    <w:rsid w:val="00482B15"/>
    <w:rsid w:val="00482D88"/>
    <w:rsid w:val="00483340"/>
    <w:rsid w:val="00483953"/>
    <w:rsid w:val="004844D4"/>
    <w:rsid w:val="00485456"/>
    <w:rsid w:val="0048569A"/>
    <w:rsid w:val="00485A0C"/>
    <w:rsid w:val="00485DD7"/>
    <w:rsid w:val="004865BA"/>
    <w:rsid w:val="00486D17"/>
    <w:rsid w:val="00486E56"/>
    <w:rsid w:val="00487AA2"/>
    <w:rsid w:val="00487AA3"/>
    <w:rsid w:val="00490EA5"/>
    <w:rsid w:val="00490F9A"/>
    <w:rsid w:val="00491828"/>
    <w:rsid w:val="00493846"/>
    <w:rsid w:val="0049631E"/>
    <w:rsid w:val="004963E3"/>
    <w:rsid w:val="00497512"/>
    <w:rsid w:val="00497D35"/>
    <w:rsid w:val="00497D93"/>
    <w:rsid w:val="004A1634"/>
    <w:rsid w:val="004A23B9"/>
    <w:rsid w:val="004A3382"/>
    <w:rsid w:val="004A4A9D"/>
    <w:rsid w:val="004A5344"/>
    <w:rsid w:val="004A6155"/>
    <w:rsid w:val="004A7BC0"/>
    <w:rsid w:val="004B162A"/>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D42FE"/>
    <w:rsid w:val="004D45AC"/>
    <w:rsid w:val="004E084D"/>
    <w:rsid w:val="004E0B63"/>
    <w:rsid w:val="004E1D73"/>
    <w:rsid w:val="004E23FC"/>
    <w:rsid w:val="004E2BC9"/>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3FEA"/>
    <w:rsid w:val="00514DAC"/>
    <w:rsid w:val="005158F1"/>
    <w:rsid w:val="0051599E"/>
    <w:rsid w:val="0051708F"/>
    <w:rsid w:val="0052106E"/>
    <w:rsid w:val="00523863"/>
    <w:rsid w:val="00523EEE"/>
    <w:rsid w:val="00523F26"/>
    <w:rsid w:val="005252D6"/>
    <w:rsid w:val="00526E39"/>
    <w:rsid w:val="00527ABB"/>
    <w:rsid w:val="00533BF0"/>
    <w:rsid w:val="00534807"/>
    <w:rsid w:val="00535BFB"/>
    <w:rsid w:val="00536181"/>
    <w:rsid w:val="0054025C"/>
    <w:rsid w:val="0054042A"/>
    <w:rsid w:val="00540A73"/>
    <w:rsid w:val="00541393"/>
    <w:rsid w:val="00542891"/>
    <w:rsid w:val="00544548"/>
    <w:rsid w:val="00544615"/>
    <w:rsid w:val="00544A26"/>
    <w:rsid w:val="00545346"/>
    <w:rsid w:val="00550040"/>
    <w:rsid w:val="005502CE"/>
    <w:rsid w:val="00550D8B"/>
    <w:rsid w:val="0055409C"/>
    <w:rsid w:val="00554A1C"/>
    <w:rsid w:val="005550B0"/>
    <w:rsid w:val="00556A23"/>
    <w:rsid w:val="0056194A"/>
    <w:rsid w:val="005632FF"/>
    <w:rsid w:val="005647D1"/>
    <w:rsid w:val="00565241"/>
    <w:rsid w:val="00567706"/>
    <w:rsid w:val="005709FC"/>
    <w:rsid w:val="0057126B"/>
    <w:rsid w:val="005712BD"/>
    <w:rsid w:val="00573F8E"/>
    <w:rsid w:val="00574127"/>
    <w:rsid w:val="00574DB6"/>
    <w:rsid w:val="0057514C"/>
    <w:rsid w:val="00577FEE"/>
    <w:rsid w:val="00580BCD"/>
    <w:rsid w:val="0058155F"/>
    <w:rsid w:val="005818CF"/>
    <w:rsid w:val="00582A95"/>
    <w:rsid w:val="0058394A"/>
    <w:rsid w:val="005841B0"/>
    <w:rsid w:val="00585042"/>
    <w:rsid w:val="005875C2"/>
    <w:rsid w:val="00592BCD"/>
    <w:rsid w:val="00592F60"/>
    <w:rsid w:val="00594FE8"/>
    <w:rsid w:val="00596075"/>
    <w:rsid w:val="005A0ACC"/>
    <w:rsid w:val="005A1609"/>
    <w:rsid w:val="005A1CDF"/>
    <w:rsid w:val="005A1E91"/>
    <w:rsid w:val="005A3530"/>
    <w:rsid w:val="005A402F"/>
    <w:rsid w:val="005A4339"/>
    <w:rsid w:val="005A513A"/>
    <w:rsid w:val="005A6D1D"/>
    <w:rsid w:val="005A6D30"/>
    <w:rsid w:val="005A74FF"/>
    <w:rsid w:val="005B1089"/>
    <w:rsid w:val="005B1D5A"/>
    <w:rsid w:val="005B2CE7"/>
    <w:rsid w:val="005B4566"/>
    <w:rsid w:val="005B57E8"/>
    <w:rsid w:val="005B6E69"/>
    <w:rsid w:val="005C1119"/>
    <w:rsid w:val="005C5855"/>
    <w:rsid w:val="005D123B"/>
    <w:rsid w:val="005D1542"/>
    <w:rsid w:val="005D1B15"/>
    <w:rsid w:val="005D1EC3"/>
    <w:rsid w:val="005D22D7"/>
    <w:rsid w:val="005D2713"/>
    <w:rsid w:val="005D3218"/>
    <w:rsid w:val="005D3E33"/>
    <w:rsid w:val="005D3F14"/>
    <w:rsid w:val="005D47EF"/>
    <w:rsid w:val="005D5446"/>
    <w:rsid w:val="005D548B"/>
    <w:rsid w:val="005D6014"/>
    <w:rsid w:val="005D675C"/>
    <w:rsid w:val="005D73ED"/>
    <w:rsid w:val="005D780B"/>
    <w:rsid w:val="005E23DB"/>
    <w:rsid w:val="005E433F"/>
    <w:rsid w:val="005E7812"/>
    <w:rsid w:val="005E7CFF"/>
    <w:rsid w:val="005F1735"/>
    <w:rsid w:val="005F219A"/>
    <w:rsid w:val="005F3844"/>
    <w:rsid w:val="005F6FEE"/>
    <w:rsid w:val="00600A42"/>
    <w:rsid w:val="00601749"/>
    <w:rsid w:val="00602A33"/>
    <w:rsid w:val="00603221"/>
    <w:rsid w:val="00603A43"/>
    <w:rsid w:val="00605A3F"/>
    <w:rsid w:val="00606142"/>
    <w:rsid w:val="00606D5A"/>
    <w:rsid w:val="00606EF6"/>
    <w:rsid w:val="00607FE5"/>
    <w:rsid w:val="006119DB"/>
    <w:rsid w:val="00611C19"/>
    <w:rsid w:val="006134D0"/>
    <w:rsid w:val="006137C2"/>
    <w:rsid w:val="00614898"/>
    <w:rsid w:val="00620A43"/>
    <w:rsid w:val="00621A10"/>
    <w:rsid w:val="00621EF0"/>
    <w:rsid w:val="00623457"/>
    <w:rsid w:val="00624353"/>
    <w:rsid w:val="006250CC"/>
    <w:rsid w:val="00626490"/>
    <w:rsid w:val="006266B1"/>
    <w:rsid w:val="00630AEA"/>
    <w:rsid w:val="00631FEF"/>
    <w:rsid w:val="00633948"/>
    <w:rsid w:val="006350F3"/>
    <w:rsid w:val="00635DF7"/>
    <w:rsid w:val="0063694E"/>
    <w:rsid w:val="00641561"/>
    <w:rsid w:val="00641C65"/>
    <w:rsid w:val="0064201A"/>
    <w:rsid w:val="00643224"/>
    <w:rsid w:val="006439EB"/>
    <w:rsid w:val="00643AB6"/>
    <w:rsid w:val="00644158"/>
    <w:rsid w:val="0064449A"/>
    <w:rsid w:val="00644670"/>
    <w:rsid w:val="006458F8"/>
    <w:rsid w:val="00646262"/>
    <w:rsid w:val="006478CE"/>
    <w:rsid w:val="00647B24"/>
    <w:rsid w:val="0065188A"/>
    <w:rsid w:val="00651A97"/>
    <w:rsid w:val="00653F07"/>
    <w:rsid w:val="006559B4"/>
    <w:rsid w:val="0065671A"/>
    <w:rsid w:val="006572C1"/>
    <w:rsid w:val="006607CE"/>
    <w:rsid w:val="00661F3B"/>
    <w:rsid w:val="00665A54"/>
    <w:rsid w:val="00665E4C"/>
    <w:rsid w:val="0067035E"/>
    <w:rsid w:val="00670E43"/>
    <w:rsid w:val="006712BB"/>
    <w:rsid w:val="006712BF"/>
    <w:rsid w:val="006719D5"/>
    <w:rsid w:val="00671CE2"/>
    <w:rsid w:val="006726E4"/>
    <w:rsid w:val="00672C9B"/>
    <w:rsid w:val="00672DE1"/>
    <w:rsid w:val="00673490"/>
    <w:rsid w:val="00675282"/>
    <w:rsid w:val="006755FB"/>
    <w:rsid w:val="006771AF"/>
    <w:rsid w:val="00680005"/>
    <w:rsid w:val="00683114"/>
    <w:rsid w:val="00683307"/>
    <w:rsid w:val="00683396"/>
    <w:rsid w:val="006838F7"/>
    <w:rsid w:val="00685B7D"/>
    <w:rsid w:val="00685FDF"/>
    <w:rsid w:val="0068732F"/>
    <w:rsid w:val="00687D77"/>
    <w:rsid w:val="00687F93"/>
    <w:rsid w:val="00692A78"/>
    <w:rsid w:val="0069435C"/>
    <w:rsid w:val="00694974"/>
    <w:rsid w:val="00695491"/>
    <w:rsid w:val="006A1396"/>
    <w:rsid w:val="006A37AB"/>
    <w:rsid w:val="006A3CA8"/>
    <w:rsid w:val="006A656C"/>
    <w:rsid w:val="006A67B9"/>
    <w:rsid w:val="006A6A63"/>
    <w:rsid w:val="006A6AE4"/>
    <w:rsid w:val="006A7951"/>
    <w:rsid w:val="006A7CB6"/>
    <w:rsid w:val="006B06BF"/>
    <w:rsid w:val="006B0DC0"/>
    <w:rsid w:val="006B2319"/>
    <w:rsid w:val="006B3489"/>
    <w:rsid w:val="006B55CD"/>
    <w:rsid w:val="006B6AD9"/>
    <w:rsid w:val="006B7B33"/>
    <w:rsid w:val="006C03D6"/>
    <w:rsid w:val="006C055E"/>
    <w:rsid w:val="006C086E"/>
    <w:rsid w:val="006C0D33"/>
    <w:rsid w:val="006C18F1"/>
    <w:rsid w:val="006C38D8"/>
    <w:rsid w:val="006C47C8"/>
    <w:rsid w:val="006C61C1"/>
    <w:rsid w:val="006C7772"/>
    <w:rsid w:val="006C7AAA"/>
    <w:rsid w:val="006D523A"/>
    <w:rsid w:val="006D70E7"/>
    <w:rsid w:val="006E092B"/>
    <w:rsid w:val="006E1DAA"/>
    <w:rsid w:val="006E2421"/>
    <w:rsid w:val="006E4901"/>
    <w:rsid w:val="006E4C2E"/>
    <w:rsid w:val="006E5AB3"/>
    <w:rsid w:val="006E5DB7"/>
    <w:rsid w:val="006E75EE"/>
    <w:rsid w:val="006E7ADD"/>
    <w:rsid w:val="006F430F"/>
    <w:rsid w:val="006F4821"/>
    <w:rsid w:val="006F691A"/>
    <w:rsid w:val="00701BF0"/>
    <w:rsid w:val="00704D1F"/>
    <w:rsid w:val="007059C8"/>
    <w:rsid w:val="007060B5"/>
    <w:rsid w:val="007079D6"/>
    <w:rsid w:val="0071259E"/>
    <w:rsid w:val="0071303E"/>
    <w:rsid w:val="00715492"/>
    <w:rsid w:val="00716C59"/>
    <w:rsid w:val="007173E9"/>
    <w:rsid w:val="007201B2"/>
    <w:rsid w:val="00720EE6"/>
    <w:rsid w:val="00722D14"/>
    <w:rsid w:val="00725FEA"/>
    <w:rsid w:val="0072750F"/>
    <w:rsid w:val="00730200"/>
    <w:rsid w:val="00730982"/>
    <w:rsid w:val="00730E2E"/>
    <w:rsid w:val="00730FB9"/>
    <w:rsid w:val="00733EE0"/>
    <w:rsid w:val="007340CA"/>
    <w:rsid w:val="00735B70"/>
    <w:rsid w:val="00737DA6"/>
    <w:rsid w:val="0074334B"/>
    <w:rsid w:val="00743848"/>
    <w:rsid w:val="00745634"/>
    <w:rsid w:val="00747739"/>
    <w:rsid w:val="00747C4B"/>
    <w:rsid w:val="0075145D"/>
    <w:rsid w:val="0075191E"/>
    <w:rsid w:val="00751D35"/>
    <w:rsid w:val="00752E56"/>
    <w:rsid w:val="007541C6"/>
    <w:rsid w:val="00754574"/>
    <w:rsid w:val="00754F62"/>
    <w:rsid w:val="007553F4"/>
    <w:rsid w:val="00755711"/>
    <w:rsid w:val="007574C4"/>
    <w:rsid w:val="00760738"/>
    <w:rsid w:val="00762389"/>
    <w:rsid w:val="007662F0"/>
    <w:rsid w:val="00766AC6"/>
    <w:rsid w:val="00767047"/>
    <w:rsid w:val="00767D08"/>
    <w:rsid w:val="007702DC"/>
    <w:rsid w:val="00770BE5"/>
    <w:rsid w:val="00770F53"/>
    <w:rsid w:val="00772112"/>
    <w:rsid w:val="00772723"/>
    <w:rsid w:val="00773EED"/>
    <w:rsid w:val="00774C51"/>
    <w:rsid w:val="0077599E"/>
    <w:rsid w:val="00780065"/>
    <w:rsid w:val="007800C1"/>
    <w:rsid w:val="00780173"/>
    <w:rsid w:val="007801E9"/>
    <w:rsid w:val="00780F8C"/>
    <w:rsid w:val="00782B64"/>
    <w:rsid w:val="007848FB"/>
    <w:rsid w:val="00784CFD"/>
    <w:rsid w:val="0078594A"/>
    <w:rsid w:val="00785FAB"/>
    <w:rsid w:val="00786855"/>
    <w:rsid w:val="00786BC9"/>
    <w:rsid w:val="007879F0"/>
    <w:rsid w:val="0079396E"/>
    <w:rsid w:val="00793D43"/>
    <w:rsid w:val="00793E2F"/>
    <w:rsid w:val="00796046"/>
    <w:rsid w:val="007A0404"/>
    <w:rsid w:val="007A0CF7"/>
    <w:rsid w:val="007A1CF5"/>
    <w:rsid w:val="007A21E2"/>
    <w:rsid w:val="007A2205"/>
    <w:rsid w:val="007A29CC"/>
    <w:rsid w:val="007A36BD"/>
    <w:rsid w:val="007A3AC0"/>
    <w:rsid w:val="007A42C6"/>
    <w:rsid w:val="007A588A"/>
    <w:rsid w:val="007A7DCA"/>
    <w:rsid w:val="007B024B"/>
    <w:rsid w:val="007B2CFC"/>
    <w:rsid w:val="007B3D23"/>
    <w:rsid w:val="007B5925"/>
    <w:rsid w:val="007B62F5"/>
    <w:rsid w:val="007C009B"/>
    <w:rsid w:val="007C06F4"/>
    <w:rsid w:val="007C21E9"/>
    <w:rsid w:val="007C6571"/>
    <w:rsid w:val="007C6DF1"/>
    <w:rsid w:val="007C6E3D"/>
    <w:rsid w:val="007D167A"/>
    <w:rsid w:val="007D2CC2"/>
    <w:rsid w:val="007D3A48"/>
    <w:rsid w:val="007D5219"/>
    <w:rsid w:val="007D679C"/>
    <w:rsid w:val="007D69F3"/>
    <w:rsid w:val="007D6FE2"/>
    <w:rsid w:val="007D792E"/>
    <w:rsid w:val="007E000B"/>
    <w:rsid w:val="007E243D"/>
    <w:rsid w:val="007E2EB5"/>
    <w:rsid w:val="007E61C0"/>
    <w:rsid w:val="007E6DF3"/>
    <w:rsid w:val="007E6FDE"/>
    <w:rsid w:val="007E73F5"/>
    <w:rsid w:val="007F03FD"/>
    <w:rsid w:val="007F2C74"/>
    <w:rsid w:val="007F3E46"/>
    <w:rsid w:val="007F6E08"/>
    <w:rsid w:val="007F7282"/>
    <w:rsid w:val="007F7398"/>
    <w:rsid w:val="00801202"/>
    <w:rsid w:val="00801521"/>
    <w:rsid w:val="00801A99"/>
    <w:rsid w:val="00803655"/>
    <w:rsid w:val="008037A6"/>
    <w:rsid w:val="00803EC4"/>
    <w:rsid w:val="00806C9F"/>
    <w:rsid w:val="0080736B"/>
    <w:rsid w:val="00810673"/>
    <w:rsid w:val="00811DEB"/>
    <w:rsid w:val="008129E2"/>
    <w:rsid w:val="0081422D"/>
    <w:rsid w:val="00814752"/>
    <w:rsid w:val="0081535F"/>
    <w:rsid w:val="0081766D"/>
    <w:rsid w:val="00821852"/>
    <w:rsid w:val="0082284D"/>
    <w:rsid w:val="008246E5"/>
    <w:rsid w:val="00824E13"/>
    <w:rsid w:val="00827500"/>
    <w:rsid w:val="008277DE"/>
    <w:rsid w:val="00827BD4"/>
    <w:rsid w:val="00827C49"/>
    <w:rsid w:val="008306FF"/>
    <w:rsid w:val="008338F0"/>
    <w:rsid w:val="00833988"/>
    <w:rsid w:val="00833A04"/>
    <w:rsid w:val="00833DEA"/>
    <w:rsid w:val="00837145"/>
    <w:rsid w:val="008376F9"/>
    <w:rsid w:val="008379CC"/>
    <w:rsid w:val="00840707"/>
    <w:rsid w:val="008413C1"/>
    <w:rsid w:val="00842722"/>
    <w:rsid w:val="008427BD"/>
    <w:rsid w:val="00843142"/>
    <w:rsid w:val="0084427D"/>
    <w:rsid w:val="0084469B"/>
    <w:rsid w:val="0084517C"/>
    <w:rsid w:val="008457D8"/>
    <w:rsid w:val="008473C2"/>
    <w:rsid w:val="00851B8A"/>
    <w:rsid w:val="00853A4C"/>
    <w:rsid w:val="00853CC1"/>
    <w:rsid w:val="0085450A"/>
    <w:rsid w:val="00854F57"/>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3FF"/>
    <w:rsid w:val="00882E06"/>
    <w:rsid w:val="00882E44"/>
    <w:rsid w:val="008833AE"/>
    <w:rsid w:val="00883EF7"/>
    <w:rsid w:val="0088463F"/>
    <w:rsid w:val="00885D8B"/>
    <w:rsid w:val="0088655F"/>
    <w:rsid w:val="00891776"/>
    <w:rsid w:val="008917A8"/>
    <w:rsid w:val="00891B36"/>
    <w:rsid w:val="00892358"/>
    <w:rsid w:val="00892932"/>
    <w:rsid w:val="00893B0F"/>
    <w:rsid w:val="00893CDA"/>
    <w:rsid w:val="00893E05"/>
    <w:rsid w:val="008955A9"/>
    <w:rsid w:val="00895876"/>
    <w:rsid w:val="008A0F33"/>
    <w:rsid w:val="008A116E"/>
    <w:rsid w:val="008A2615"/>
    <w:rsid w:val="008A3546"/>
    <w:rsid w:val="008A3DAA"/>
    <w:rsid w:val="008A3FC9"/>
    <w:rsid w:val="008A4C03"/>
    <w:rsid w:val="008A78D2"/>
    <w:rsid w:val="008B03CD"/>
    <w:rsid w:val="008B04E3"/>
    <w:rsid w:val="008B18E4"/>
    <w:rsid w:val="008B39B0"/>
    <w:rsid w:val="008B41C9"/>
    <w:rsid w:val="008B4966"/>
    <w:rsid w:val="008B546A"/>
    <w:rsid w:val="008B685D"/>
    <w:rsid w:val="008B6FE1"/>
    <w:rsid w:val="008B7637"/>
    <w:rsid w:val="008C0BF3"/>
    <w:rsid w:val="008C0DD5"/>
    <w:rsid w:val="008C3823"/>
    <w:rsid w:val="008C48AC"/>
    <w:rsid w:val="008C4A29"/>
    <w:rsid w:val="008C7FFC"/>
    <w:rsid w:val="008D181B"/>
    <w:rsid w:val="008D1CFE"/>
    <w:rsid w:val="008D5706"/>
    <w:rsid w:val="008D6313"/>
    <w:rsid w:val="008E0D9D"/>
    <w:rsid w:val="008E15CB"/>
    <w:rsid w:val="008E18C3"/>
    <w:rsid w:val="008E2440"/>
    <w:rsid w:val="008E36D7"/>
    <w:rsid w:val="008E4236"/>
    <w:rsid w:val="008E43C4"/>
    <w:rsid w:val="008E444E"/>
    <w:rsid w:val="008F1CDD"/>
    <w:rsid w:val="008F2472"/>
    <w:rsid w:val="008F2564"/>
    <w:rsid w:val="008F2980"/>
    <w:rsid w:val="008F30DE"/>
    <w:rsid w:val="008F3F1B"/>
    <w:rsid w:val="008F3F57"/>
    <w:rsid w:val="008F4C61"/>
    <w:rsid w:val="008F5B72"/>
    <w:rsid w:val="008F63C5"/>
    <w:rsid w:val="008F6735"/>
    <w:rsid w:val="008F7E20"/>
    <w:rsid w:val="0090048F"/>
    <w:rsid w:val="009006B5"/>
    <w:rsid w:val="00901D54"/>
    <w:rsid w:val="0090356E"/>
    <w:rsid w:val="00913E11"/>
    <w:rsid w:val="009144E7"/>
    <w:rsid w:val="009152EB"/>
    <w:rsid w:val="00915C7C"/>
    <w:rsid w:val="00915DD9"/>
    <w:rsid w:val="00916110"/>
    <w:rsid w:val="009177D5"/>
    <w:rsid w:val="0092107C"/>
    <w:rsid w:val="00921082"/>
    <w:rsid w:val="00921670"/>
    <w:rsid w:val="00921D35"/>
    <w:rsid w:val="00922468"/>
    <w:rsid w:val="009237A9"/>
    <w:rsid w:val="00925636"/>
    <w:rsid w:val="00927DF4"/>
    <w:rsid w:val="009325D7"/>
    <w:rsid w:val="00932CAD"/>
    <w:rsid w:val="009331B5"/>
    <w:rsid w:val="00933266"/>
    <w:rsid w:val="00934091"/>
    <w:rsid w:val="009346CB"/>
    <w:rsid w:val="00934B05"/>
    <w:rsid w:val="00934B59"/>
    <w:rsid w:val="009354F1"/>
    <w:rsid w:val="009371BF"/>
    <w:rsid w:val="00937DE5"/>
    <w:rsid w:val="00941CA2"/>
    <w:rsid w:val="00942D7E"/>
    <w:rsid w:val="00942E9D"/>
    <w:rsid w:val="009433B4"/>
    <w:rsid w:val="009449F8"/>
    <w:rsid w:val="009453B2"/>
    <w:rsid w:val="00947DDB"/>
    <w:rsid w:val="00947FD2"/>
    <w:rsid w:val="00950000"/>
    <w:rsid w:val="009502E1"/>
    <w:rsid w:val="0095061E"/>
    <w:rsid w:val="00950927"/>
    <w:rsid w:val="0095163B"/>
    <w:rsid w:val="009520E2"/>
    <w:rsid w:val="00952126"/>
    <w:rsid w:val="00953E50"/>
    <w:rsid w:val="009549C5"/>
    <w:rsid w:val="00955BDD"/>
    <w:rsid w:val="00955C56"/>
    <w:rsid w:val="009560E9"/>
    <w:rsid w:val="009567C7"/>
    <w:rsid w:val="00957117"/>
    <w:rsid w:val="00957A03"/>
    <w:rsid w:val="0096190B"/>
    <w:rsid w:val="00962E1A"/>
    <w:rsid w:val="009649DC"/>
    <w:rsid w:val="00964D8C"/>
    <w:rsid w:val="009652BD"/>
    <w:rsid w:val="0096539B"/>
    <w:rsid w:val="009658D3"/>
    <w:rsid w:val="00966FED"/>
    <w:rsid w:val="00970864"/>
    <w:rsid w:val="009715CE"/>
    <w:rsid w:val="009732FC"/>
    <w:rsid w:val="009762E5"/>
    <w:rsid w:val="00976CBB"/>
    <w:rsid w:val="0098053F"/>
    <w:rsid w:val="00980FFC"/>
    <w:rsid w:val="0098350A"/>
    <w:rsid w:val="00983B09"/>
    <w:rsid w:val="00984A46"/>
    <w:rsid w:val="0098582F"/>
    <w:rsid w:val="00985ED9"/>
    <w:rsid w:val="00985FC7"/>
    <w:rsid w:val="0098631E"/>
    <w:rsid w:val="009870F6"/>
    <w:rsid w:val="00987460"/>
    <w:rsid w:val="009877DD"/>
    <w:rsid w:val="00990911"/>
    <w:rsid w:val="009914CC"/>
    <w:rsid w:val="00991A70"/>
    <w:rsid w:val="00993706"/>
    <w:rsid w:val="00995571"/>
    <w:rsid w:val="00996C3E"/>
    <w:rsid w:val="00996F46"/>
    <w:rsid w:val="00997027"/>
    <w:rsid w:val="00997953"/>
    <w:rsid w:val="009A0EFD"/>
    <w:rsid w:val="009A0F79"/>
    <w:rsid w:val="009A1C0F"/>
    <w:rsid w:val="009A284F"/>
    <w:rsid w:val="009A2B17"/>
    <w:rsid w:val="009A35A6"/>
    <w:rsid w:val="009A3D76"/>
    <w:rsid w:val="009A656D"/>
    <w:rsid w:val="009A66CB"/>
    <w:rsid w:val="009B195F"/>
    <w:rsid w:val="009B19FF"/>
    <w:rsid w:val="009B1A8B"/>
    <w:rsid w:val="009B5911"/>
    <w:rsid w:val="009B6AAD"/>
    <w:rsid w:val="009B70DD"/>
    <w:rsid w:val="009C0AFF"/>
    <w:rsid w:val="009C14A3"/>
    <w:rsid w:val="009C1885"/>
    <w:rsid w:val="009C1BEB"/>
    <w:rsid w:val="009C1F70"/>
    <w:rsid w:val="009C31B5"/>
    <w:rsid w:val="009C376F"/>
    <w:rsid w:val="009C3C60"/>
    <w:rsid w:val="009C4ED8"/>
    <w:rsid w:val="009C54A1"/>
    <w:rsid w:val="009C5EA6"/>
    <w:rsid w:val="009C6FF6"/>
    <w:rsid w:val="009C70B0"/>
    <w:rsid w:val="009D2D0A"/>
    <w:rsid w:val="009D3802"/>
    <w:rsid w:val="009D3BDA"/>
    <w:rsid w:val="009D4C0B"/>
    <w:rsid w:val="009D5082"/>
    <w:rsid w:val="009D5173"/>
    <w:rsid w:val="009E1A71"/>
    <w:rsid w:val="009E2028"/>
    <w:rsid w:val="009E2813"/>
    <w:rsid w:val="009E2949"/>
    <w:rsid w:val="009E35AB"/>
    <w:rsid w:val="009E4679"/>
    <w:rsid w:val="009F2455"/>
    <w:rsid w:val="009F473A"/>
    <w:rsid w:val="009F688B"/>
    <w:rsid w:val="00A01EC2"/>
    <w:rsid w:val="00A05069"/>
    <w:rsid w:val="00A06BE3"/>
    <w:rsid w:val="00A07192"/>
    <w:rsid w:val="00A12F7D"/>
    <w:rsid w:val="00A204F8"/>
    <w:rsid w:val="00A20DEF"/>
    <w:rsid w:val="00A22261"/>
    <w:rsid w:val="00A22456"/>
    <w:rsid w:val="00A22DAD"/>
    <w:rsid w:val="00A23DF2"/>
    <w:rsid w:val="00A23EAB"/>
    <w:rsid w:val="00A241FC"/>
    <w:rsid w:val="00A304AD"/>
    <w:rsid w:val="00A30F24"/>
    <w:rsid w:val="00A31B41"/>
    <w:rsid w:val="00A334BA"/>
    <w:rsid w:val="00A335D0"/>
    <w:rsid w:val="00A406A5"/>
    <w:rsid w:val="00A41B17"/>
    <w:rsid w:val="00A41E03"/>
    <w:rsid w:val="00A4342C"/>
    <w:rsid w:val="00A43B99"/>
    <w:rsid w:val="00A449C6"/>
    <w:rsid w:val="00A46024"/>
    <w:rsid w:val="00A4737C"/>
    <w:rsid w:val="00A5214E"/>
    <w:rsid w:val="00A52A34"/>
    <w:rsid w:val="00A54AB4"/>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B44"/>
    <w:rsid w:val="00A70112"/>
    <w:rsid w:val="00A7258D"/>
    <w:rsid w:val="00A7361E"/>
    <w:rsid w:val="00A73BD3"/>
    <w:rsid w:val="00A7426F"/>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23FA"/>
    <w:rsid w:val="00A932BD"/>
    <w:rsid w:val="00A93898"/>
    <w:rsid w:val="00A9669D"/>
    <w:rsid w:val="00A96A46"/>
    <w:rsid w:val="00AA077B"/>
    <w:rsid w:val="00AA1BDA"/>
    <w:rsid w:val="00AA21D0"/>
    <w:rsid w:val="00AA2807"/>
    <w:rsid w:val="00AA2F17"/>
    <w:rsid w:val="00AA436B"/>
    <w:rsid w:val="00AA5E95"/>
    <w:rsid w:val="00AA6688"/>
    <w:rsid w:val="00AB04E1"/>
    <w:rsid w:val="00AB0B86"/>
    <w:rsid w:val="00AB0E23"/>
    <w:rsid w:val="00AB12DA"/>
    <w:rsid w:val="00AB1716"/>
    <w:rsid w:val="00AB1DCF"/>
    <w:rsid w:val="00AB3462"/>
    <w:rsid w:val="00AB3750"/>
    <w:rsid w:val="00AB4EFC"/>
    <w:rsid w:val="00AB53D0"/>
    <w:rsid w:val="00AC27B1"/>
    <w:rsid w:val="00AC2E76"/>
    <w:rsid w:val="00AC5EB7"/>
    <w:rsid w:val="00AC5EFF"/>
    <w:rsid w:val="00AC6490"/>
    <w:rsid w:val="00AD23FD"/>
    <w:rsid w:val="00AD26B1"/>
    <w:rsid w:val="00AD2F7C"/>
    <w:rsid w:val="00AD3C9D"/>
    <w:rsid w:val="00AD558F"/>
    <w:rsid w:val="00AD5EA1"/>
    <w:rsid w:val="00AD70BB"/>
    <w:rsid w:val="00AD76E6"/>
    <w:rsid w:val="00AD7DFB"/>
    <w:rsid w:val="00AE09AD"/>
    <w:rsid w:val="00AE1240"/>
    <w:rsid w:val="00AE21AF"/>
    <w:rsid w:val="00AE28D7"/>
    <w:rsid w:val="00AE32CA"/>
    <w:rsid w:val="00AE3E98"/>
    <w:rsid w:val="00AE5595"/>
    <w:rsid w:val="00AE5B7C"/>
    <w:rsid w:val="00AF0908"/>
    <w:rsid w:val="00AF0BB8"/>
    <w:rsid w:val="00AF20F1"/>
    <w:rsid w:val="00AF2341"/>
    <w:rsid w:val="00AF4A90"/>
    <w:rsid w:val="00AF4F3B"/>
    <w:rsid w:val="00AF6BC2"/>
    <w:rsid w:val="00AF7640"/>
    <w:rsid w:val="00B00DE1"/>
    <w:rsid w:val="00B02D71"/>
    <w:rsid w:val="00B048E7"/>
    <w:rsid w:val="00B04AF3"/>
    <w:rsid w:val="00B04C97"/>
    <w:rsid w:val="00B05B5D"/>
    <w:rsid w:val="00B05F82"/>
    <w:rsid w:val="00B06265"/>
    <w:rsid w:val="00B07C02"/>
    <w:rsid w:val="00B11217"/>
    <w:rsid w:val="00B1145F"/>
    <w:rsid w:val="00B1259E"/>
    <w:rsid w:val="00B143DA"/>
    <w:rsid w:val="00B1627B"/>
    <w:rsid w:val="00B16B8B"/>
    <w:rsid w:val="00B20201"/>
    <w:rsid w:val="00B21041"/>
    <w:rsid w:val="00B21220"/>
    <w:rsid w:val="00B2164A"/>
    <w:rsid w:val="00B21B27"/>
    <w:rsid w:val="00B21E1B"/>
    <w:rsid w:val="00B21F56"/>
    <w:rsid w:val="00B22C3C"/>
    <w:rsid w:val="00B22F8D"/>
    <w:rsid w:val="00B23FCC"/>
    <w:rsid w:val="00B256BC"/>
    <w:rsid w:val="00B305B0"/>
    <w:rsid w:val="00B3313C"/>
    <w:rsid w:val="00B34884"/>
    <w:rsid w:val="00B3743C"/>
    <w:rsid w:val="00B3759B"/>
    <w:rsid w:val="00B37D0A"/>
    <w:rsid w:val="00B40363"/>
    <w:rsid w:val="00B40B33"/>
    <w:rsid w:val="00B411FF"/>
    <w:rsid w:val="00B42BA2"/>
    <w:rsid w:val="00B43BB4"/>
    <w:rsid w:val="00B44D28"/>
    <w:rsid w:val="00B4685E"/>
    <w:rsid w:val="00B50C47"/>
    <w:rsid w:val="00B52059"/>
    <w:rsid w:val="00B530BB"/>
    <w:rsid w:val="00B53297"/>
    <w:rsid w:val="00B53859"/>
    <w:rsid w:val="00B55E73"/>
    <w:rsid w:val="00B56A76"/>
    <w:rsid w:val="00B6066A"/>
    <w:rsid w:val="00B60AEA"/>
    <w:rsid w:val="00B60E7A"/>
    <w:rsid w:val="00B6180B"/>
    <w:rsid w:val="00B622FA"/>
    <w:rsid w:val="00B63602"/>
    <w:rsid w:val="00B64F94"/>
    <w:rsid w:val="00B6523D"/>
    <w:rsid w:val="00B65713"/>
    <w:rsid w:val="00B65D70"/>
    <w:rsid w:val="00B66786"/>
    <w:rsid w:val="00B72129"/>
    <w:rsid w:val="00B736B9"/>
    <w:rsid w:val="00B739BB"/>
    <w:rsid w:val="00B765DD"/>
    <w:rsid w:val="00B770BC"/>
    <w:rsid w:val="00B802EF"/>
    <w:rsid w:val="00B8382F"/>
    <w:rsid w:val="00B8528C"/>
    <w:rsid w:val="00B852FB"/>
    <w:rsid w:val="00B8545D"/>
    <w:rsid w:val="00B86703"/>
    <w:rsid w:val="00B8683B"/>
    <w:rsid w:val="00B86F4B"/>
    <w:rsid w:val="00B90581"/>
    <w:rsid w:val="00B90B4B"/>
    <w:rsid w:val="00B9111A"/>
    <w:rsid w:val="00B94118"/>
    <w:rsid w:val="00B941FC"/>
    <w:rsid w:val="00B9437F"/>
    <w:rsid w:val="00B94EF9"/>
    <w:rsid w:val="00B96028"/>
    <w:rsid w:val="00B97398"/>
    <w:rsid w:val="00BA02D6"/>
    <w:rsid w:val="00BA0693"/>
    <w:rsid w:val="00BA1D8E"/>
    <w:rsid w:val="00BA241A"/>
    <w:rsid w:val="00BA2DC9"/>
    <w:rsid w:val="00BB14D1"/>
    <w:rsid w:val="00BB3523"/>
    <w:rsid w:val="00BB3801"/>
    <w:rsid w:val="00BB4613"/>
    <w:rsid w:val="00BB555C"/>
    <w:rsid w:val="00BB5BD6"/>
    <w:rsid w:val="00BB63F6"/>
    <w:rsid w:val="00BC29A3"/>
    <w:rsid w:val="00BC50F5"/>
    <w:rsid w:val="00BC5C8E"/>
    <w:rsid w:val="00BC7532"/>
    <w:rsid w:val="00BD01DA"/>
    <w:rsid w:val="00BD0298"/>
    <w:rsid w:val="00BD0EDF"/>
    <w:rsid w:val="00BD15F9"/>
    <w:rsid w:val="00BD2017"/>
    <w:rsid w:val="00BD2844"/>
    <w:rsid w:val="00BD358F"/>
    <w:rsid w:val="00BD55C4"/>
    <w:rsid w:val="00BD5E53"/>
    <w:rsid w:val="00BD6D0B"/>
    <w:rsid w:val="00BE0328"/>
    <w:rsid w:val="00BE0520"/>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3D40"/>
    <w:rsid w:val="00C148B6"/>
    <w:rsid w:val="00C15414"/>
    <w:rsid w:val="00C15797"/>
    <w:rsid w:val="00C16D10"/>
    <w:rsid w:val="00C20F40"/>
    <w:rsid w:val="00C22A29"/>
    <w:rsid w:val="00C24419"/>
    <w:rsid w:val="00C25AFF"/>
    <w:rsid w:val="00C277E3"/>
    <w:rsid w:val="00C27CEC"/>
    <w:rsid w:val="00C32872"/>
    <w:rsid w:val="00C33C73"/>
    <w:rsid w:val="00C34B9F"/>
    <w:rsid w:val="00C35C21"/>
    <w:rsid w:val="00C3643F"/>
    <w:rsid w:val="00C36FBE"/>
    <w:rsid w:val="00C40C9D"/>
    <w:rsid w:val="00C40EC3"/>
    <w:rsid w:val="00C40FB9"/>
    <w:rsid w:val="00C4217E"/>
    <w:rsid w:val="00C442A6"/>
    <w:rsid w:val="00C44ACB"/>
    <w:rsid w:val="00C44BB5"/>
    <w:rsid w:val="00C475EF"/>
    <w:rsid w:val="00C50319"/>
    <w:rsid w:val="00C52DD2"/>
    <w:rsid w:val="00C535AC"/>
    <w:rsid w:val="00C54C91"/>
    <w:rsid w:val="00C5722A"/>
    <w:rsid w:val="00C5749E"/>
    <w:rsid w:val="00C57BFF"/>
    <w:rsid w:val="00C6427F"/>
    <w:rsid w:val="00C6622B"/>
    <w:rsid w:val="00C66EE2"/>
    <w:rsid w:val="00C673A6"/>
    <w:rsid w:val="00C70979"/>
    <w:rsid w:val="00C70B7E"/>
    <w:rsid w:val="00C71236"/>
    <w:rsid w:val="00C71722"/>
    <w:rsid w:val="00C74072"/>
    <w:rsid w:val="00C7538D"/>
    <w:rsid w:val="00C76FDB"/>
    <w:rsid w:val="00C77B1A"/>
    <w:rsid w:val="00C77CBD"/>
    <w:rsid w:val="00C77D57"/>
    <w:rsid w:val="00C80474"/>
    <w:rsid w:val="00C81258"/>
    <w:rsid w:val="00C82832"/>
    <w:rsid w:val="00C8339C"/>
    <w:rsid w:val="00C837EE"/>
    <w:rsid w:val="00C843CA"/>
    <w:rsid w:val="00C84B11"/>
    <w:rsid w:val="00C86E94"/>
    <w:rsid w:val="00C87C2F"/>
    <w:rsid w:val="00C908BD"/>
    <w:rsid w:val="00C90A04"/>
    <w:rsid w:val="00C91AA6"/>
    <w:rsid w:val="00C92505"/>
    <w:rsid w:val="00C93069"/>
    <w:rsid w:val="00C931A2"/>
    <w:rsid w:val="00C93CF5"/>
    <w:rsid w:val="00C946E9"/>
    <w:rsid w:val="00C95ACA"/>
    <w:rsid w:val="00C960CF"/>
    <w:rsid w:val="00C96758"/>
    <w:rsid w:val="00C97085"/>
    <w:rsid w:val="00C9729F"/>
    <w:rsid w:val="00C9790A"/>
    <w:rsid w:val="00CA11FB"/>
    <w:rsid w:val="00CA1F25"/>
    <w:rsid w:val="00CA3957"/>
    <w:rsid w:val="00CA4C44"/>
    <w:rsid w:val="00CA50A3"/>
    <w:rsid w:val="00CA543A"/>
    <w:rsid w:val="00CA6082"/>
    <w:rsid w:val="00CA7AEF"/>
    <w:rsid w:val="00CA7CA9"/>
    <w:rsid w:val="00CB09B1"/>
    <w:rsid w:val="00CB1740"/>
    <w:rsid w:val="00CB27A7"/>
    <w:rsid w:val="00CB3073"/>
    <w:rsid w:val="00CB3DBA"/>
    <w:rsid w:val="00CB670F"/>
    <w:rsid w:val="00CC2818"/>
    <w:rsid w:val="00CC477D"/>
    <w:rsid w:val="00CC5353"/>
    <w:rsid w:val="00CC5F3F"/>
    <w:rsid w:val="00CD1C1F"/>
    <w:rsid w:val="00CD22D1"/>
    <w:rsid w:val="00CD27F2"/>
    <w:rsid w:val="00CD2A7F"/>
    <w:rsid w:val="00CD3B0E"/>
    <w:rsid w:val="00CD3B97"/>
    <w:rsid w:val="00CD3BDA"/>
    <w:rsid w:val="00CD3E1E"/>
    <w:rsid w:val="00CD4F51"/>
    <w:rsid w:val="00CD5633"/>
    <w:rsid w:val="00CD776A"/>
    <w:rsid w:val="00CD7843"/>
    <w:rsid w:val="00CE12C7"/>
    <w:rsid w:val="00CE145E"/>
    <w:rsid w:val="00CE1C80"/>
    <w:rsid w:val="00CE2561"/>
    <w:rsid w:val="00CE3230"/>
    <w:rsid w:val="00CE64F0"/>
    <w:rsid w:val="00CF092F"/>
    <w:rsid w:val="00CF0EAB"/>
    <w:rsid w:val="00CF1FDA"/>
    <w:rsid w:val="00CF3A5B"/>
    <w:rsid w:val="00CF3CCB"/>
    <w:rsid w:val="00CF6DA6"/>
    <w:rsid w:val="00CF74F2"/>
    <w:rsid w:val="00D00F43"/>
    <w:rsid w:val="00D04758"/>
    <w:rsid w:val="00D05559"/>
    <w:rsid w:val="00D05C7B"/>
    <w:rsid w:val="00D06197"/>
    <w:rsid w:val="00D06422"/>
    <w:rsid w:val="00D06739"/>
    <w:rsid w:val="00D06965"/>
    <w:rsid w:val="00D06EDA"/>
    <w:rsid w:val="00D148A9"/>
    <w:rsid w:val="00D157B7"/>
    <w:rsid w:val="00D160E1"/>
    <w:rsid w:val="00D160EF"/>
    <w:rsid w:val="00D166A7"/>
    <w:rsid w:val="00D17DD0"/>
    <w:rsid w:val="00D204CA"/>
    <w:rsid w:val="00D21F47"/>
    <w:rsid w:val="00D2218E"/>
    <w:rsid w:val="00D22739"/>
    <w:rsid w:val="00D241A4"/>
    <w:rsid w:val="00D246C2"/>
    <w:rsid w:val="00D24C36"/>
    <w:rsid w:val="00D25C82"/>
    <w:rsid w:val="00D27608"/>
    <w:rsid w:val="00D30600"/>
    <w:rsid w:val="00D32087"/>
    <w:rsid w:val="00D322BC"/>
    <w:rsid w:val="00D3541D"/>
    <w:rsid w:val="00D3694C"/>
    <w:rsid w:val="00D370A8"/>
    <w:rsid w:val="00D37B11"/>
    <w:rsid w:val="00D37B8E"/>
    <w:rsid w:val="00D41480"/>
    <w:rsid w:val="00D415B7"/>
    <w:rsid w:val="00D4164C"/>
    <w:rsid w:val="00D44208"/>
    <w:rsid w:val="00D4442C"/>
    <w:rsid w:val="00D45D61"/>
    <w:rsid w:val="00D472F0"/>
    <w:rsid w:val="00D47563"/>
    <w:rsid w:val="00D500BD"/>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5094"/>
    <w:rsid w:val="00D66FA6"/>
    <w:rsid w:val="00D670EE"/>
    <w:rsid w:val="00D705C7"/>
    <w:rsid w:val="00D710BA"/>
    <w:rsid w:val="00D712DF"/>
    <w:rsid w:val="00D72C0C"/>
    <w:rsid w:val="00D743A6"/>
    <w:rsid w:val="00D75347"/>
    <w:rsid w:val="00D76AD7"/>
    <w:rsid w:val="00D77616"/>
    <w:rsid w:val="00D820D3"/>
    <w:rsid w:val="00D82765"/>
    <w:rsid w:val="00D83E2D"/>
    <w:rsid w:val="00D873EA"/>
    <w:rsid w:val="00D87E8F"/>
    <w:rsid w:val="00D92E5F"/>
    <w:rsid w:val="00D9353E"/>
    <w:rsid w:val="00D9390F"/>
    <w:rsid w:val="00D93BE9"/>
    <w:rsid w:val="00D93C0C"/>
    <w:rsid w:val="00D9608C"/>
    <w:rsid w:val="00DA0893"/>
    <w:rsid w:val="00DA0EE7"/>
    <w:rsid w:val="00DA1579"/>
    <w:rsid w:val="00DA2A67"/>
    <w:rsid w:val="00DA32CE"/>
    <w:rsid w:val="00DA360B"/>
    <w:rsid w:val="00DA4667"/>
    <w:rsid w:val="00DB024C"/>
    <w:rsid w:val="00DB125B"/>
    <w:rsid w:val="00DB13B2"/>
    <w:rsid w:val="00DB1B45"/>
    <w:rsid w:val="00DB2700"/>
    <w:rsid w:val="00DB2BAF"/>
    <w:rsid w:val="00DB4A5E"/>
    <w:rsid w:val="00DB65C6"/>
    <w:rsid w:val="00DB6E4F"/>
    <w:rsid w:val="00DC11E3"/>
    <w:rsid w:val="00DC5139"/>
    <w:rsid w:val="00DC5735"/>
    <w:rsid w:val="00DC5FEF"/>
    <w:rsid w:val="00DC687B"/>
    <w:rsid w:val="00DC759B"/>
    <w:rsid w:val="00DD0F6F"/>
    <w:rsid w:val="00DD1A4B"/>
    <w:rsid w:val="00DD223D"/>
    <w:rsid w:val="00DD2830"/>
    <w:rsid w:val="00DD2BF2"/>
    <w:rsid w:val="00DD2EB2"/>
    <w:rsid w:val="00DD5DDD"/>
    <w:rsid w:val="00DD65EE"/>
    <w:rsid w:val="00DD72A9"/>
    <w:rsid w:val="00DD7432"/>
    <w:rsid w:val="00DE03FC"/>
    <w:rsid w:val="00DE2EF3"/>
    <w:rsid w:val="00DE2F1D"/>
    <w:rsid w:val="00DE31C0"/>
    <w:rsid w:val="00DE394A"/>
    <w:rsid w:val="00DE4E97"/>
    <w:rsid w:val="00DE60EF"/>
    <w:rsid w:val="00DE6525"/>
    <w:rsid w:val="00DE7CA1"/>
    <w:rsid w:val="00DF02B0"/>
    <w:rsid w:val="00DF0C2D"/>
    <w:rsid w:val="00DF18D3"/>
    <w:rsid w:val="00DF1C80"/>
    <w:rsid w:val="00DF2EE5"/>
    <w:rsid w:val="00DF3663"/>
    <w:rsid w:val="00DF4927"/>
    <w:rsid w:val="00DF6A45"/>
    <w:rsid w:val="00DF6A64"/>
    <w:rsid w:val="00E005E3"/>
    <w:rsid w:val="00E009C3"/>
    <w:rsid w:val="00E01F92"/>
    <w:rsid w:val="00E02986"/>
    <w:rsid w:val="00E03665"/>
    <w:rsid w:val="00E03D45"/>
    <w:rsid w:val="00E03D9F"/>
    <w:rsid w:val="00E05F03"/>
    <w:rsid w:val="00E05F3A"/>
    <w:rsid w:val="00E0686B"/>
    <w:rsid w:val="00E075CE"/>
    <w:rsid w:val="00E1337D"/>
    <w:rsid w:val="00E1385D"/>
    <w:rsid w:val="00E13FDE"/>
    <w:rsid w:val="00E14418"/>
    <w:rsid w:val="00E14FF7"/>
    <w:rsid w:val="00E15015"/>
    <w:rsid w:val="00E15F1E"/>
    <w:rsid w:val="00E17CF3"/>
    <w:rsid w:val="00E17EA6"/>
    <w:rsid w:val="00E2271E"/>
    <w:rsid w:val="00E23097"/>
    <w:rsid w:val="00E256F9"/>
    <w:rsid w:val="00E274CB"/>
    <w:rsid w:val="00E30ACC"/>
    <w:rsid w:val="00E30C75"/>
    <w:rsid w:val="00E32531"/>
    <w:rsid w:val="00E337F5"/>
    <w:rsid w:val="00E348B3"/>
    <w:rsid w:val="00E361E4"/>
    <w:rsid w:val="00E36548"/>
    <w:rsid w:val="00E403E0"/>
    <w:rsid w:val="00E4164C"/>
    <w:rsid w:val="00E4169B"/>
    <w:rsid w:val="00E41FE4"/>
    <w:rsid w:val="00E44F7C"/>
    <w:rsid w:val="00E45012"/>
    <w:rsid w:val="00E457A5"/>
    <w:rsid w:val="00E4675B"/>
    <w:rsid w:val="00E46C13"/>
    <w:rsid w:val="00E47160"/>
    <w:rsid w:val="00E5020E"/>
    <w:rsid w:val="00E50CFE"/>
    <w:rsid w:val="00E51A16"/>
    <w:rsid w:val="00E536F5"/>
    <w:rsid w:val="00E53D8A"/>
    <w:rsid w:val="00E57533"/>
    <w:rsid w:val="00E6023C"/>
    <w:rsid w:val="00E633B9"/>
    <w:rsid w:val="00E6373E"/>
    <w:rsid w:val="00E64237"/>
    <w:rsid w:val="00E6489A"/>
    <w:rsid w:val="00E67229"/>
    <w:rsid w:val="00E7277B"/>
    <w:rsid w:val="00E72FB5"/>
    <w:rsid w:val="00E7379C"/>
    <w:rsid w:val="00E75240"/>
    <w:rsid w:val="00E757DA"/>
    <w:rsid w:val="00E76469"/>
    <w:rsid w:val="00E817D9"/>
    <w:rsid w:val="00E83D26"/>
    <w:rsid w:val="00E844AF"/>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574B"/>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638C"/>
    <w:rsid w:val="00EC678C"/>
    <w:rsid w:val="00EC71C5"/>
    <w:rsid w:val="00ED0CBA"/>
    <w:rsid w:val="00ED44A8"/>
    <w:rsid w:val="00ED4715"/>
    <w:rsid w:val="00ED783C"/>
    <w:rsid w:val="00EE109D"/>
    <w:rsid w:val="00EE1E0B"/>
    <w:rsid w:val="00EE2614"/>
    <w:rsid w:val="00EE2684"/>
    <w:rsid w:val="00EE40A0"/>
    <w:rsid w:val="00EE7F42"/>
    <w:rsid w:val="00EF2204"/>
    <w:rsid w:val="00EF2263"/>
    <w:rsid w:val="00EF6F6E"/>
    <w:rsid w:val="00F005B4"/>
    <w:rsid w:val="00F07297"/>
    <w:rsid w:val="00F07A67"/>
    <w:rsid w:val="00F10040"/>
    <w:rsid w:val="00F109E1"/>
    <w:rsid w:val="00F11417"/>
    <w:rsid w:val="00F148CE"/>
    <w:rsid w:val="00F152D3"/>
    <w:rsid w:val="00F1538B"/>
    <w:rsid w:val="00F158EB"/>
    <w:rsid w:val="00F1622E"/>
    <w:rsid w:val="00F205C3"/>
    <w:rsid w:val="00F21EE1"/>
    <w:rsid w:val="00F23046"/>
    <w:rsid w:val="00F242FC"/>
    <w:rsid w:val="00F24614"/>
    <w:rsid w:val="00F24EB5"/>
    <w:rsid w:val="00F25D72"/>
    <w:rsid w:val="00F26D6D"/>
    <w:rsid w:val="00F27851"/>
    <w:rsid w:val="00F30CA3"/>
    <w:rsid w:val="00F33E70"/>
    <w:rsid w:val="00F371B3"/>
    <w:rsid w:val="00F37A74"/>
    <w:rsid w:val="00F41119"/>
    <w:rsid w:val="00F415C7"/>
    <w:rsid w:val="00F41A21"/>
    <w:rsid w:val="00F41DF5"/>
    <w:rsid w:val="00F423FA"/>
    <w:rsid w:val="00F42E1F"/>
    <w:rsid w:val="00F43981"/>
    <w:rsid w:val="00F43A71"/>
    <w:rsid w:val="00F4407D"/>
    <w:rsid w:val="00F445B4"/>
    <w:rsid w:val="00F457A7"/>
    <w:rsid w:val="00F47E05"/>
    <w:rsid w:val="00F50D0A"/>
    <w:rsid w:val="00F524BD"/>
    <w:rsid w:val="00F525CA"/>
    <w:rsid w:val="00F52CBD"/>
    <w:rsid w:val="00F53251"/>
    <w:rsid w:val="00F5399B"/>
    <w:rsid w:val="00F55EAD"/>
    <w:rsid w:val="00F573D8"/>
    <w:rsid w:val="00F6060F"/>
    <w:rsid w:val="00F60D4F"/>
    <w:rsid w:val="00F60DA7"/>
    <w:rsid w:val="00F610B7"/>
    <w:rsid w:val="00F61A10"/>
    <w:rsid w:val="00F62DB8"/>
    <w:rsid w:val="00F64037"/>
    <w:rsid w:val="00F66A19"/>
    <w:rsid w:val="00F717BC"/>
    <w:rsid w:val="00F73196"/>
    <w:rsid w:val="00F745C2"/>
    <w:rsid w:val="00F76019"/>
    <w:rsid w:val="00F77E5B"/>
    <w:rsid w:val="00F80923"/>
    <w:rsid w:val="00F82263"/>
    <w:rsid w:val="00F82A8D"/>
    <w:rsid w:val="00F850FF"/>
    <w:rsid w:val="00F85246"/>
    <w:rsid w:val="00F85BB2"/>
    <w:rsid w:val="00F85D8E"/>
    <w:rsid w:val="00F86B7A"/>
    <w:rsid w:val="00F914D6"/>
    <w:rsid w:val="00F9267D"/>
    <w:rsid w:val="00F92D57"/>
    <w:rsid w:val="00F92F1A"/>
    <w:rsid w:val="00F94BDA"/>
    <w:rsid w:val="00F950F6"/>
    <w:rsid w:val="00F966BE"/>
    <w:rsid w:val="00F9700E"/>
    <w:rsid w:val="00F97A6E"/>
    <w:rsid w:val="00F97C41"/>
    <w:rsid w:val="00FA03E7"/>
    <w:rsid w:val="00FA06DD"/>
    <w:rsid w:val="00FA0A70"/>
    <w:rsid w:val="00FA0DA6"/>
    <w:rsid w:val="00FA1669"/>
    <w:rsid w:val="00FA1E41"/>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B6FA2"/>
    <w:rsid w:val="00FC039B"/>
    <w:rsid w:val="00FC1693"/>
    <w:rsid w:val="00FC1B9E"/>
    <w:rsid w:val="00FC1DCE"/>
    <w:rsid w:val="00FC2696"/>
    <w:rsid w:val="00FC2B8A"/>
    <w:rsid w:val="00FC3085"/>
    <w:rsid w:val="00FC3100"/>
    <w:rsid w:val="00FC33A0"/>
    <w:rsid w:val="00FC4902"/>
    <w:rsid w:val="00FC5C19"/>
    <w:rsid w:val="00FC6E92"/>
    <w:rsid w:val="00FC7AD5"/>
    <w:rsid w:val="00FD0021"/>
    <w:rsid w:val="00FD09E7"/>
    <w:rsid w:val="00FD0DEB"/>
    <w:rsid w:val="00FD1EC4"/>
    <w:rsid w:val="00FD21F4"/>
    <w:rsid w:val="00FD25A2"/>
    <w:rsid w:val="00FD28E4"/>
    <w:rsid w:val="00FD2ACD"/>
    <w:rsid w:val="00FD40D7"/>
    <w:rsid w:val="00FD42A0"/>
    <w:rsid w:val="00FD5C09"/>
    <w:rsid w:val="00FD7D0F"/>
    <w:rsid w:val="00FD7F96"/>
    <w:rsid w:val="00FE037B"/>
    <w:rsid w:val="00FE0D21"/>
    <w:rsid w:val="00FE1B6B"/>
    <w:rsid w:val="00FE1C26"/>
    <w:rsid w:val="00FE3AAE"/>
    <w:rsid w:val="00FE5D8C"/>
    <w:rsid w:val="00FF04A4"/>
    <w:rsid w:val="00FF1EFF"/>
    <w:rsid w:val="00FF2022"/>
    <w:rsid w:val="00FF2B33"/>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3"/>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table" w:customStyle="1" w:styleId="TableGrid">
    <w:name w:val="TableGrid"/>
    <w:rsid w:val="00193D21"/>
    <w:rPr>
      <w:rFonts w:asciiTheme="minorHAnsi" w:eastAsiaTheme="minorEastAsia" w:hAnsiTheme="minorHAnsi" w:cstheme="minorBidi"/>
      <w:kern w:val="2"/>
      <w:sz w:val="24"/>
      <w:szCs w:val="24"/>
      <w:lang w:val="en-US" w:eastAsia="en-US"/>
      <w14:ligatures w14:val="standardContextual"/>
    </w:rPr>
    <w:tblPr>
      <w:tblCellMar>
        <w:top w:w="0" w:type="dxa"/>
        <w:left w:w="0" w:type="dxa"/>
        <w:bottom w:w="0" w:type="dxa"/>
        <w:right w:w="0" w:type="dxa"/>
      </w:tblCellMar>
    </w:tblPr>
  </w:style>
  <w:style w:type="paragraph" w:customStyle="1" w:styleId="paragraph">
    <w:name w:val="paragraph"/>
    <w:basedOn w:val="a"/>
    <w:rsid w:val="009C70B0"/>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normaltextrun">
    <w:name w:val="normaltextrun"/>
    <w:basedOn w:val="a0"/>
    <w:rsid w:val="009C70B0"/>
  </w:style>
  <w:style w:type="character" w:customStyle="1" w:styleId="eop">
    <w:name w:val="eop"/>
    <w:basedOn w:val="a0"/>
    <w:rsid w:val="009C70B0"/>
  </w:style>
  <w:style w:type="character" w:customStyle="1" w:styleId="tabchar">
    <w:name w:val="tabchar"/>
    <w:basedOn w:val="a0"/>
    <w:rsid w:val="009C7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360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524901834">
      <w:bodyDiv w:val="1"/>
      <w:marLeft w:val="0"/>
      <w:marRight w:val="0"/>
      <w:marTop w:val="0"/>
      <w:marBottom w:val="0"/>
      <w:divBdr>
        <w:top w:val="none" w:sz="0" w:space="0" w:color="auto"/>
        <w:left w:val="none" w:sz="0" w:space="0" w:color="auto"/>
        <w:bottom w:val="none" w:sz="0" w:space="0" w:color="auto"/>
        <w:right w:val="none" w:sz="0" w:space="0" w:color="auto"/>
      </w:divBdr>
    </w:div>
    <w:div w:id="817258568">
      <w:bodyDiv w:val="1"/>
      <w:marLeft w:val="0"/>
      <w:marRight w:val="0"/>
      <w:marTop w:val="0"/>
      <w:marBottom w:val="0"/>
      <w:divBdr>
        <w:top w:val="none" w:sz="0" w:space="0" w:color="auto"/>
        <w:left w:val="none" w:sz="0" w:space="0" w:color="auto"/>
        <w:bottom w:val="none" w:sz="0" w:space="0" w:color="auto"/>
        <w:right w:val="none" w:sz="0" w:space="0" w:color="auto"/>
      </w:divBdr>
      <w:divsChild>
        <w:div w:id="1750350197">
          <w:marLeft w:val="0"/>
          <w:marRight w:val="0"/>
          <w:marTop w:val="0"/>
          <w:marBottom w:val="0"/>
          <w:divBdr>
            <w:top w:val="none" w:sz="0" w:space="0" w:color="auto"/>
            <w:left w:val="none" w:sz="0" w:space="0" w:color="auto"/>
            <w:bottom w:val="none" w:sz="0" w:space="0" w:color="auto"/>
            <w:right w:val="none" w:sz="0" w:space="0" w:color="auto"/>
          </w:divBdr>
        </w:div>
        <w:div w:id="1512644221">
          <w:marLeft w:val="0"/>
          <w:marRight w:val="0"/>
          <w:marTop w:val="0"/>
          <w:marBottom w:val="0"/>
          <w:divBdr>
            <w:top w:val="none" w:sz="0" w:space="0" w:color="auto"/>
            <w:left w:val="none" w:sz="0" w:space="0" w:color="auto"/>
            <w:bottom w:val="none" w:sz="0" w:space="0" w:color="auto"/>
            <w:right w:val="none" w:sz="0" w:space="0" w:color="auto"/>
          </w:divBdr>
        </w:div>
        <w:div w:id="695886090">
          <w:marLeft w:val="0"/>
          <w:marRight w:val="0"/>
          <w:marTop w:val="0"/>
          <w:marBottom w:val="0"/>
          <w:divBdr>
            <w:top w:val="none" w:sz="0" w:space="0" w:color="auto"/>
            <w:left w:val="none" w:sz="0" w:space="0" w:color="auto"/>
            <w:bottom w:val="none" w:sz="0" w:space="0" w:color="auto"/>
            <w:right w:val="none" w:sz="0" w:space="0" w:color="auto"/>
          </w:divBdr>
          <w:divsChild>
            <w:div w:id="1045105592">
              <w:marLeft w:val="-75"/>
              <w:marRight w:val="0"/>
              <w:marTop w:val="30"/>
              <w:marBottom w:val="30"/>
              <w:divBdr>
                <w:top w:val="none" w:sz="0" w:space="0" w:color="auto"/>
                <w:left w:val="none" w:sz="0" w:space="0" w:color="auto"/>
                <w:bottom w:val="none" w:sz="0" w:space="0" w:color="auto"/>
                <w:right w:val="none" w:sz="0" w:space="0" w:color="auto"/>
              </w:divBdr>
              <w:divsChild>
                <w:div w:id="2036686964">
                  <w:marLeft w:val="0"/>
                  <w:marRight w:val="0"/>
                  <w:marTop w:val="0"/>
                  <w:marBottom w:val="0"/>
                  <w:divBdr>
                    <w:top w:val="none" w:sz="0" w:space="0" w:color="auto"/>
                    <w:left w:val="none" w:sz="0" w:space="0" w:color="auto"/>
                    <w:bottom w:val="none" w:sz="0" w:space="0" w:color="auto"/>
                    <w:right w:val="none" w:sz="0" w:space="0" w:color="auto"/>
                  </w:divBdr>
                  <w:divsChild>
                    <w:div w:id="917639122">
                      <w:marLeft w:val="0"/>
                      <w:marRight w:val="0"/>
                      <w:marTop w:val="0"/>
                      <w:marBottom w:val="0"/>
                      <w:divBdr>
                        <w:top w:val="none" w:sz="0" w:space="0" w:color="auto"/>
                        <w:left w:val="none" w:sz="0" w:space="0" w:color="auto"/>
                        <w:bottom w:val="none" w:sz="0" w:space="0" w:color="auto"/>
                        <w:right w:val="none" w:sz="0" w:space="0" w:color="auto"/>
                      </w:divBdr>
                    </w:div>
                  </w:divsChild>
                </w:div>
                <w:div w:id="1623878320">
                  <w:marLeft w:val="0"/>
                  <w:marRight w:val="0"/>
                  <w:marTop w:val="0"/>
                  <w:marBottom w:val="0"/>
                  <w:divBdr>
                    <w:top w:val="none" w:sz="0" w:space="0" w:color="auto"/>
                    <w:left w:val="none" w:sz="0" w:space="0" w:color="auto"/>
                    <w:bottom w:val="none" w:sz="0" w:space="0" w:color="auto"/>
                    <w:right w:val="none" w:sz="0" w:space="0" w:color="auto"/>
                  </w:divBdr>
                  <w:divsChild>
                    <w:div w:id="1968732481">
                      <w:marLeft w:val="0"/>
                      <w:marRight w:val="0"/>
                      <w:marTop w:val="0"/>
                      <w:marBottom w:val="0"/>
                      <w:divBdr>
                        <w:top w:val="none" w:sz="0" w:space="0" w:color="auto"/>
                        <w:left w:val="none" w:sz="0" w:space="0" w:color="auto"/>
                        <w:bottom w:val="none" w:sz="0" w:space="0" w:color="auto"/>
                        <w:right w:val="none" w:sz="0" w:space="0" w:color="auto"/>
                      </w:divBdr>
                    </w:div>
                  </w:divsChild>
                </w:div>
                <w:div w:id="2105758389">
                  <w:marLeft w:val="0"/>
                  <w:marRight w:val="0"/>
                  <w:marTop w:val="0"/>
                  <w:marBottom w:val="0"/>
                  <w:divBdr>
                    <w:top w:val="none" w:sz="0" w:space="0" w:color="auto"/>
                    <w:left w:val="none" w:sz="0" w:space="0" w:color="auto"/>
                    <w:bottom w:val="none" w:sz="0" w:space="0" w:color="auto"/>
                    <w:right w:val="none" w:sz="0" w:space="0" w:color="auto"/>
                  </w:divBdr>
                  <w:divsChild>
                    <w:div w:id="425073853">
                      <w:marLeft w:val="0"/>
                      <w:marRight w:val="0"/>
                      <w:marTop w:val="0"/>
                      <w:marBottom w:val="0"/>
                      <w:divBdr>
                        <w:top w:val="none" w:sz="0" w:space="0" w:color="auto"/>
                        <w:left w:val="none" w:sz="0" w:space="0" w:color="auto"/>
                        <w:bottom w:val="none" w:sz="0" w:space="0" w:color="auto"/>
                        <w:right w:val="none" w:sz="0" w:space="0" w:color="auto"/>
                      </w:divBdr>
                    </w:div>
                  </w:divsChild>
                </w:div>
                <w:div w:id="1427265191">
                  <w:marLeft w:val="0"/>
                  <w:marRight w:val="0"/>
                  <w:marTop w:val="0"/>
                  <w:marBottom w:val="0"/>
                  <w:divBdr>
                    <w:top w:val="none" w:sz="0" w:space="0" w:color="auto"/>
                    <w:left w:val="none" w:sz="0" w:space="0" w:color="auto"/>
                    <w:bottom w:val="none" w:sz="0" w:space="0" w:color="auto"/>
                    <w:right w:val="none" w:sz="0" w:space="0" w:color="auto"/>
                  </w:divBdr>
                  <w:divsChild>
                    <w:div w:id="29455650">
                      <w:marLeft w:val="0"/>
                      <w:marRight w:val="0"/>
                      <w:marTop w:val="0"/>
                      <w:marBottom w:val="0"/>
                      <w:divBdr>
                        <w:top w:val="none" w:sz="0" w:space="0" w:color="auto"/>
                        <w:left w:val="none" w:sz="0" w:space="0" w:color="auto"/>
                        <w:bottom w:val="none" w:sz="0" w:space="0" w:color="auto"/>
                        <w:right w:val="none" w:sz="0" w:space="0" w:color="auto"/>
                      </w:divBdr>
                    </w:div>
                  </w:divsChild>
                </w:div>
                <w:div w:id="606885870">
                  <w:marLeft w:val="0"/>
                  <w:marRight w:val="0"/>
                  <w:marTop w:val="0"/>
                  <w:marBottom w:val="0"/>
                  <w:divBdr>
                    <w:top w:val="none" w:sz="0" w:space="0" w:color="auto"/>
                    <w:left w:val="none" w:sz="0" w:space="0" w:color="auto"/>
                    <w:bottom w:val="none" w:sz="0" w:space="0" w:color="auto"/>
                    <w:right w:val="none" w:sz="0" w:space="0" w:color="auto"/>
                  </w:divBdr>
                  <w:divsChild>
                    <w:div w:id="1703287794">
                      <w:marLeft w:val="0"/>
                      <w:marRight w:val="0"/>
                      <w:marTop w:val="0"/>
                      <w:marBottom w:val="0"/>
                      <w:divBdr>
                        <w:top w:val="none" w:sz="0" w:space="0" w:color="auto"/>
                        <w:left w:val="none" w:sz="0" w:space="0" w:color="auto"/>
                        <w:bottom w:val="none" w:sz="0" w:space="0" w:color="auto"/>
                        <w:right w:val="none" w:sz="0" w:space="0" w:color="auto"/>
                      </w:divBdr>
                    </w:div>
                  </w:divsChild>
                </w:div>
                <w:div w:id="1482231463">
                  <w:marLeft w:val="0"/>
                  <w:marRight w:val="0"/>
                  <w:marTop w:val="0"/>
                  <w:marBottom w:val="0"/>
                  <w:divBdr>
                    <w:top w:val="none" w:sz="0" w:space="0" w:color="auto"/>
                    <w:left w:val="none" w:sz="0" w:space="0" w:color="auto"/>
                    <w:bottom w:val="none" w:sz="0" w:space="0" w:color="auto"/>
                    <w:right w:val="none" w:sz="0" w:space="0" w:color="auto"/>
                  </w:divBdr>
                  <w:divsChild>
                    <w:div w:id="1810903362">
                      <w:marLeft w:val="0"/>
                      <w:marRight w:val="0"/>
                      <w:marTop w:val="0"/>
                      <w:marBottom w:val="0"/>
                      <w:divBdr>
                        <w:top w:val="none" w:sz="0" w:space="0" w:color="auto"/>
                        <w:left w:val="none" w:sz="0" w:space="0" w:color="auto"/>
                        <w:bottom w:val="none" w:sz="0" w:space="0" w:color="auto"/>
                        <w:right w:val="none" w:sz="0" w:space="0" w:color="auto"/>
                      </w:divBdr>
                    </w:div>
                  </w:divsChild>
                </w:div>
                <w:div w:id="897276672">
                  <w:marLeft w:val="0"/>
                  <w:marRight w:val="0"/>
                  <w:marTop w:val="0"/>
                  <w:marBottom w:val="0"/>
                  <w:divBdr>
                    <w:top w:val="none" w:sz="0" w:space="0" w:color="auto"/>
                    <w:left w:val="none" w:sz="0" w:space="0" w:color="auto"/>
                    <w:bottom w:val="none" w:sz="0" w:space="0" w:color="auto"/>
                    <w:right w:val="none" w:sz="0" w:space="0" w:color="auto"/>
                  </w:divBdr>
                  <w:divsChild>
                    <w:div w:id="868445169">
                      <w:marLeft w:val="0"/>
                      <w:marRight w:val="0"/>
                      <w:marTop w:val="0"/>
                      <w:marBottom w:val="0"/>
                      <w:divBdr>
                        <w:top w:val="none" w:sz="0" w:space="0" w:color="auto"/>
                        <w:left w:val="none" w:sz="0" w:space="0" w:color="auto"/>
                        <w:bottom w:val="none" w:sz="0" w:space="0" w:color="auto"/>
                        <w:right w:val="none" w:sz="0" w:space="0" w:color="auto"/>
                      </w:divBdr>
                    </w:div>
                  </w:divsChild>
                </w:div>
                <w:div w:id="644696939">
                  <w:marLeft w:val="0"/>
                  <w:marRight w:val="0"/>
                  <w:marTop w:val="0"/>
                  <w:marBottom w:val="0"/>
                  <w:divBdr>
                    <w:top w:val="none" w:sz="0" w:space="0" w:color="auto"/>
                    <w:left w:val="none" w:sz="0" w:space="0" w:color="auto"/>
                    <w:bottom w:val="none" w:sz="0" w:space="0" w:color="auto"/>
                    <w:right w:val="none" w:sz="0" w:space="0" w:color="auto"/>
                  </w:divBdr>
                  <w:divsChild>
                    <w:div w:id="701125145">
                      <w:marLeft w:val="0"/>
                      <w:marRight w:val="0"/>
                      <w:marTop w:val="0"/>
                      <w:marBottom w:val="0"/>
                      <w:divBdr>
                        <w:top w:val="none" w:sz="0" w:space="0" w:color="auto"/>
                        <w:left w:val="none" w:sz="0" w:space="0" w:color="auto"/>
                        <w:bottom w:val="none" w:sz="0" w:space="0" w:color="auto"/>
                        <w:right w:val="none" w:sz="0" w:space="0" w:color="auto"/>
                      </w:divBdr>
                    </w:div>
                  </w:divsChild>
                </w:div>
                <w:div w:id="965232930">
                  <w:marLeft w:val="0"/>
                  <w:marRight w:val="0"/>
                  <w:marTop w:val="0"/>
                  <w:marBottom w:val="0"/>
                  <w:divBdr>
                    <w:top w:val="none" w:sz="0" w:space="0" w:color="auto"/>
                    <w:left w:val="none" w:sz="0" w:space="0" w:color="auto"/>
                    <w:bottom w:val="none" w:sz="0" w:space="0" w:color="auto"/>
                    <w:right w:val="none" w:sz="0" w:space="0" w:color="auto"/>
                  </w:divBdr>
                  <w:divsChild>
                    <w:div w:id="1662199669">
                      <w:marLeft w:val="0"/>
                      <w:marRight w:val="0"/>
                      <w:marTop w:val="0"/>
                      <w:marBottom w:val="0"/>
                      <w:divBdr>
                        <w:top w:val="none" w:sz="0" w:space="0" w:color="auto"/>
                        <w:left w:val="none" w:sz="0" w:space="0" w:color="auto"/>
                        <w:bottom w:val="none" w:sz="0" w:space="0" w:color="auto"/>
                        <w:right w:val="none" w:sz="0" w:space="0" w:color="auto"/>
                      </w:divBdr>
                    </w:div>
                  </w:divsChild>
                </w:div>
                <w:div w:id="1480262960">
                  <w:marLeft w:val="0"/>
                  <w:marRight w:val="0"/>
                  <w:marTop w:val="0"/>
                  <w:marBottom w:val="0"/>
                  <w:divBdr>
                    <w:top w:val="none" w:sz="0" w:space="0" w:color="auto"/>
                    <w:left w:val="none" w:sz="0" w:space="0" w:color="auto"/>
                    <w:bottom w:val="none" w:sz="0" w:space="0" w:color="auto"/>
                    <w:right w:val="none" w:sz="0" w:space="0" w:color="auto"/>
                  </w:divBdr>
                  <w:divsChild>
                    <w:div w:id="1254781812">
                      <w:marLeft w:val="0"/>
                      <w:marRight w:val="0"/>
                      <w:marTop w:val="0"/>
                      <w:marBottom w:val="0"/>
                      <w:divBdr>
                        <w:top w:val="none" w:sz="0" w:space="0" w:color="auto"/>
                        <w:left w:val="none" w:sz="0" w:space="0" w:color="auto"/>
                        <w:bottom w:val="none" w:sz="0" w:space="0" w:color="auto"/>
                        <w:right w:val="none" w:sz="0" w:space="0" w:color="auto"/>
                      </w:divBdr>
                    </w:div>
                  </w:divsChild>
                </w:div>
                <w:div w:id="1118529455">
                  <w:marLeft w:val="0"/>
                  <w:marRight w:val="0"/>
                  <w:marTop w:val="0"/>
                  <w:marBottom w:val="0"/>
                  <w:divBdr>
                    <w:top w:val="none" w:sz="0" w:space="0" w:color="auto"/>
                    <w:left w:val="none" w:sz="0" w:space="0" w:color="auto"/>
                    <w:bottom w:val="none" w:sz="0" w:space="0" w:color="auto"/>
                    <w:right w:val="none" w:sz="0" w:space="0" w:color="auto"/>
                  </w:divBdr>
                  <w:divsChild>
                    <w:div w:id="2115200255">
                      <w:marLeft w:val="0"/>
                      <w:marRight w:val="0"/>
                      <w:marTop w:val="0"/>
                      <w:marBottom w:val="0"/>
                      <w:divBdr>
                        <w:top w:val="none" w:sz="0" w:space="0" w:color="auto"/>
                        <w:left w:val="none" w:sz="0" w:space="0" w:color="auto"/>
                        <w:bottom w:val="none" w:sz="0" w:space="0" w:color="auto"/>
                        <w:right w:val="none" w:sz="0" w:space="0" w:color="auto"/>
                      </w:divBdr>
                    </w:div>
                  </w:divsChild>
                </w:div>
                <w:div w:id="1119030246">
                  <w:marLeft w:val="0"/>
                  <w:marRight w:val="0"/>
                  <w:marTop w:val="0"/>
                  <w:marBottom w:val="0"/>
                  <w:divBdr>
                    <w:top w:val="none" w:sz="0" w:space="0" w:color="auto"/>
                    <w:left w:val="none" w:sz="0" w:space="0" w:color="auto"/>
                    <w:bottom w:val="none" w:sz="0" w:space="0" w:color="auto"/>
                    <w:right w:val="none" w:sz="0" w:space="0" w:color="auto"/>
                  </w:divBdr>
                  <w:divsChild>
                    <w:div w:id="1344818190">
                      <w:marLeft w:val="0"/>
                      <w:marRight w:val="0"/>
                      <w:marTop w:val="0"/>
                      <w:marBottom w:val="0"/>
                      <w:divBdr>
                        <w:top w:val="none" w:sz="0" w:space="0" w:color="auto"/>
                        <w:left w:val="none" w:sz="0" w:space="0" w:color="auto"/>
                        <w:bottom w:val="none" w:sz="0" w:space="0" w:color="auto"/>
                        <w:right w:val="none" w:sz="0" w:space="0" w:color="auto"/>
                      </w:divBdr>
                    </w:div>
                  </w:divsChild>
                </w:div>
                <w:div w:id="1179927987">
                  <w:marLeft w:val="0"/>
                  <w:marRight w:val="0"/>
                  <w:marTop w:val="0"/>
                  <w:marBottom w:val="0"/>
                  <w:divBdr>
                    <w:top w:val="none" w:sz="0" w:space="0" w:color="auto"/>
                    <w:left w:val="none" w:sz="0" w:space="0" w:color="auto"/>
                    <w:bottom w:val="none" w:sz="0" w:space="0" w:color="auto"/>
                    <w:right w:val="none" w:sz="0" w:space="0" w:color="auto"/>
                  </w:divBdr>
                  <w:divsChild>
                    <w:div w:id="1912034165">
                      <w:marLeft w:val="0"/>
                      <w:marRight w:val="0"/>
                      <w:marTop w:val="0"/>
                      <w:marBottom w:val="0"/>
                      <w:divBdr>
                        <w:top w:val="none" w:sz="0" w:space="0" w:color="auto"/>
                        <w:left w:val="none" w:sz="0" w:space="0" w:color="auto"/>
                        <w:bottom w:val="none" w:sz="0" w:space="0" w:color="auto"/>
                        <w:right w:val="none" w:sz="0" w:space="0" w:color="auto"/>
                      </w:divBdr>
                    </w:div>
                  </w:divsChild>
                </w:div>
                <w:div w:id="1684942695">
                  <w:marLeft w:val="0"/>
                  <w:marRight w:val="0"/>
                  <w:marTop w:val="0"/>
                  <w:marBottom w:val="0"/>
                  <w:divBdr>
                    <w:top w:val="none" w:sz="0" w:space="0" w:color="auto"/>
                    <w:left w:val="none" w:sz="0" w:space="0" w:color="auto"/>
                    <w:bottom w:val="none" w:sz="0" w:space="0" w:color="auto"/>
                    <w:right w:val="none" w:sz="0" w:space="0" w:color="auto"/>
                  </w:divBdr>
                  <w:divsChild>
                    <w:div w:id="257519977">
                      <w:marLeft w:val="0"/>
                      <w:marRight w:val="0"/>
                      <w:marTop w:val="0"/>
                      <w:marBottom w:val="0"/>
                      <w:divBdr>
                        <w:top w:val="none" w:sz="0" w:space="0" w:color="auto"/>
                        <w:left w:val="none" w:sz="0" w:space="0" w:color="auto"/>
                        <w:bottom w:val="none" w:sz="0" w:space="0" w:color="auto"/>
                        <w:right w:val="none" w:sz="0" w:space="0" w:color="auto"/>
                      </w:divBdr>
                    </w:div>
                  </w:divsChild>
                </w:div>
                <w:div w:id="1681159436">
                  <w:marLeft w:val="0"/>
                  <w:marRight w:val="0"/>
                  <w:marTop w:val="0"/>
                  <w:marBottom w:val="0"/>
                  <w:divBdr>
                    <w:top w:val="none" w:sz="0" w:space="0" w:color="auto"/>
                    <w:left w:val="none" w:sz="0" w:space="0" w:color="auto"/>
                    <w:bottom w:val="none" w:sz="0" w:space="0" w:color="auto"/>
                    <w:right w:val="none" w:sz="0" w:space="0" w:color="auto"/>
                  </w:divBdr>
                  <w:divsChild>
                    <w:div w:id="157504597">
                      <w:marLeft w:val="0"/>
                      <w:marRight w:val="0"/>
                      <w:marTop w:val="0"/>
                      <w:marBottom w:val="0"/>
                      <w:divBdr>
                        <w:top w:val="none" w:sz="0" w:space="0" w:color="auto"/>
                        <w:left w:val="none" w:sz="0" w:space="0" w:color="auto"/>
                        <w:bottom w:val="none" w:sz="0" w:space="0" w:color="auto"/>
                        <w:right w:val="none" w:sz="0" w:space="0" w:color="auto"/>
                      </w:divBdr>
                    </w:div>
                  </w:divsChild>
                </w:div>
                <w:div w:id="558437161">
                  <w:marLeft w:val="0"/>
                  <w:marRight w:val="0"/>
                  <w:marTop w:val="0"/>
                  <w:marBottom w:val="0"/>
                  <w:divBdr>
                    <w:top w:val="none" w:sz="0" w:space="0" w:color="auto"/>
                    <w:left w:val="none" w:sz="0" w:space="0" w:color="auto"/>
                    <w:bottom w:val="none" w:sz="0" w:space="0" w:color="auto"/>
                    <w:right w:val="none" w:sz="0" w:space="0" w:color="auto"/>
                  </w:divBdr>
                  <w:divsChild>
                    <w:div w:id="35744346">
                      <w:marLeft w:val="0"/>
                      <w:marRight w:val="0"/>
                      <w:marTop w:val="0"/>
                      <w:marBottom w:val="0"/>
                      <w:divBdr>
                        <w:top w:val="none" w:sz="0" w:space="0" w:color="auto"/>
                        <w:left w:val="none" w:sz="0" w:space="0" w:color="auto"/>
                        <w:bottom w:val="none" w:sz="0" w:space="0" w:color="auto"/>
                        <w:right w:val="none" w:sz="0" w:space="0" w:color="auto"/>
                      </w:divBdr>
                    </w:div>
                  </w:divsChild>
                </w:div>
                <w:div w:id="1948077413">
                  <w:marLeft w:val="0"/>
                  <w:marRight w:val="0"/>
                  <w:marTop w:val="0"/>
                  <w:marBottom w:val="0"/>
                  <w:divBdr>
                    <w:top w:val="none" w:sz="0" w:space="0" w:color="auto"/>
                    <w:left w:val="none" w:sz="0" w:space="0" w:color="auto"/>
                    <w:bottom w:val="none" w:sz="0" w:space="0" w:color="auto"/>
                    <w:right w:val="none" w:sz="0" w:space="0" w:color="auto"/>
                  </w:divBdr>
                  <w:divsChild>
                    <w:div w:id="447698092">
                      <w:marLeft w:val="0"/>
                      <w:marRight w:val="0"/>
                      <w:marTop w:val="0"/>
                      <w:marBottom w:val="0"/>
                      <w:divBdr>
                        <w:top w:val="none" w:sz="0" w:space="0" w:color="auto"/>
                        <w:left w:val="none" w:sz="0" w:space="0" w:color="auto"/>
                        <w:bottom w:val="none" w:sz="0" w:space="0" w:color="auto"/>
                        <w:right w:val="none" w:sz="0" w:space="0" w:color="auto"/>
                      </w:divBdr>
                    </w:div>
                  </w:divsChild>
                </w:div>
                <w:div w:id="1554582843">
                  <w:marLeft w:val="0"/>
                  <w:marRight w:val="0"/>
                  <w:marTop w:val="0"/>
                  <w:marBottom w:val="0"/>
                  <w:divBdr>
                    <w:top w:val="none" w:sz="0" w:space="0" w:color="auto"/>
                    <w:left w:val="none" w:sz="0" w:space="0" w:color="auto"/>
                    <w:bottom w:val="none" w:sz="0" w:space="0" w:color="auto"/>
                    <w:right w:val="none" w:sz="0" w:space="0" w:color="auto"/>
                  </w:divBdr>
                  <w:divsChild>
                    <w:div w:id="936059545">
                      <w:marLeft w:val="0"/>
                      <w:marRight w:val="0"/>
                      <w:marTop w:val="0"/>
                      <w:marBottom w:val="0"/>
                      <w:divBdr>
                        <w:top w:val="none" w:sz="0" w:space="0" w:color="auto"/>
                        <w:left w:val="none" w:sz="0" w:space="0" w:color="auto"/>
                        <w:bottom w:val="none" w:sz="0" w:space="0" w:color="auto"/>
                        <w:right w:val="none" w:sz="0" w:space="0" w:color="auto"/>
                      </w:divBdr>
                    </w:div>
                  </w:divsChild>
                </w:div>
                <w:div w:id="1557819092">
                  <w:marLeft w:val="0"/>
                  <w:marRight w:val="0"/>
                  <w:marTop w:val="0"/>
                  <w:marBottom w:val="0"/>
                  <w:divBdr>
                    <w:top w:val="none" w:sz="0" w:space="0" w:color="auto"/>
                    <w:left w:val="none" w:sz="0" w:space="0" w:color="auto"/>
                    <w:bottom w:val="none" w:sz="0" w:space="0" w:color="auto"/>
                    <w:right w:val="none" w:sz="0" w:space="0" w:color="auto"/>
                  </w:divBdr>
                  <w:divsChild>
                    <w:div w:id="166334724">
                      <w:marLeft w:val="0"/>
                      <w:marRight w:val="0"/>
                      <w:marTop w:val="0"/>
                      <w:marBottom w:val="0"/>
                      <w:divBdr>
                        <w:top w:val="none" w:sz="0" w:space="0" w:color="auto"/>
                        <w:left w:val="none" w:sz="0" w:space="0" w:color="auto"/>
                        <w:bottom w:val="none" w:sz="0" w:space="0" w:color="auto"/>
                        <w:right w:val="none" w:sz="0" w:space="0" w:color="auto"/>
                      </w:divBdr>
                    </w:div>
                  </w:divsChild>
                </w:div>
                <w:div w:id="1448084803">
                  <w:marLeft w:val="0"/>
                  <w:marRight w:val="0"/>
                  <w:marTop w:val="0"/>
                  <w:marBottom w:val="0"/>
                  <w:divBdr>
                    <w:top w:val="none" w:sz="0" w:space="0" w:color="auto"/>
                    <w:left w:val="none" w:sz="0" w:space="0" w:color="auto"/>
                    <w:bottom w:val="none" w:sz="0" w:space="0" w:color="auto"/>
                    <w:right w:val="none" w:sz="0" w:space="0" w:color="auto"/>
                  </w:divBdr>
                  <w:divsChild>
                    <w:div w:id="1957178210">
                      <w:marLeft w:val="0"/>
                      <w:marRight w:val="0"/>
                      <w:marTop w:val="0"/>
                      <w:marBottom w:val="0"/>
                      <w:divBdr>
                        <w:top w:val="none" w:sz="0" w:space="0" w:color="auto"/>
                        <w:left w:val="none" w:sz="0" w:space="0" w:color="auto"/>
                        <w:bottom w:val="none" w:sz="0" w:space="0" w:color="auto"/>
                        <w:right w:val="none" w:sz="0" w:space="0" w:color="auto"/>
                      </w:divBdr>
                    </w:div>
                  </w:divsChild>
                </w:div>
                <w:div w:id="668557997">
                  <w:marLeft w:val="0"/>
                  <w:marRight w:val="0"/>
                  <w:marTop w:val="0"/>
                  <w:marBottom w:val="0"/>
                  <w:divBdr>
                    <w:top w:val="none" w:sz="0" w:space="0" w:color="auto"/>
                    <w:left w:val="none" w:sz="0" w:space="0" w:color="auto"/>
                    <w:bottom w:val="none" w:sz="0" w:space="0" w:color="auto"/>
                    <w:right w:val="none" w:sz="0" w:space="0" w:color="auto"/>
                  </w:divBdr>
                  <w:divsChild>
                    <w:div w:id="1918248920">
                      <w:marLeft w:val="0"/>
                      <w:marRight w:val="0"/>
                      <w:marTop w:val="0"/>
                      <w:marBottom w:val="0"/>
                      <w:divBdr>
                        <w:top w:val="none" w:sz="0" w:space="0" w:color="auto"/>
                        <w:left w:val="none" w:sz="0" w:space="0" w:color="auto"/>
                        <w:bottom w:val="none" w:sz="0" w:space="0" w:color="auto"/>
                        <w:right w:val="none" w:sz="0" w:space="0" w:color="auto"/>
                      </w:divBdr>
                    </w:div>
                  </w:divsChild>
                </w:div>
                <w:div w:id="672681549">
                  <w:marLeft w:val="0"/>
                  <w:marRight w:val="0"/>
                  <w:marTop w:val="0"/>
                  <w:marBottom w:val="0"/>
                  <w:divBdr>
                    <w:top w:val="none" w:sz="0" w:space="0" w:color="auto"/>
                    <w:left w:val="none" w:sz="0" w:space="0" w:color="auto"/>
                    <w:bottom w:val="none" w:sz="0" w:space="0" w:color="auto"/>
                    <w:right w:val="none" w:sz="0" w:space="0" w:color="auto"/>
                  </w:divBdr>
                  <w:divsChild>
                    <w:div w:id="886839162">
                      <w:marLeft w:val="0"/>
                      <w:marRight w:val="0"/>
                      <w:marTop w:val="0"/>
                      <w:marBottom w:val="0"/>
                      <w:divBdr>
                        <w:top w:val="none" w:sz="0" w:space="0" w:color="auto"/>
                        <w:left w:val="none" w:sz="0" w:space="0" w:color="auto"/>
                        <w:bottom w:val="none" w:sz="0" w:space="0" w:color="auto"/>
                        <w:right w:val="none" w:sz="0" w:space="0" w:color="auto"/>
                      </w:divBdr>
                    </w:div>
                  </w:divsChild>
                </w:div>
                <w:div w:id="592782617">
                  <w:marLeft w:val="0"/>
                  <w:marRight w:val="0"/>
                  <w:marTop w:val="0"/>
                  <w:marBottom w:val="0"/>
                  <w:divBdr>
                    <w:top w:val="none" w:sz="0" w:space="0" w:color="auto"/>
                    <w:left w:val="none" w:sz="0" w:space="0" w:color="auto"/>
                    <w:bottom w:val="none" w:sz="0" w:space="0" w:color="auto"/>
                    <w:right w:val="none" w:sz="0" w:space="0" w:color="auto"/>
                  </w:divBdr>
                  <w:divsChild>
                    <w:div w:id="402282">
                      <w:marLeft w:val="0"/>
                      <w:marRight w:val="0"/>
                      <w:marTop w:val="0"/>
                      <w:marBottom w:val="0"/>
                      <w:divBdr>
                        <w:top w:val="none" w:sz="0" w:space="0" w:color="auto"/>
                        <w:left w:val="none" w:sz="0" w:space="0" w:color="auto"/>
                        <w:bottom w:val="none" w:sz="0" w:space="0" w:color="auto"/>
                        <w:right w:val="none" w:sz="0" w:space="0" w:color="auto"/>
                      </w:divBdr>
                    </w:div>
                  </w:divsChild>
                </w:div>
                <w:div w:id="838428761">
                  <w:marLeft w:val="0"/>
                  <w:marRight w:val="0"/>
                  <w:marTop w:val="0"/>
                  <w:marBottom w:val="0"/>
                  <w:divBdr>
                    <w:top w:val="none" w:sz="0" w:space="0" w:color="auto"/>
                    <w:left w:val="none" w:sz="0" w:space="0" w:color="auto"/>
                    <w:bottom w:val="none" w:sz="0" w:space="0" w:color="auto"/>
                    <w:right w:val="none" w:sz="0" w:space="0" w:color="auto"/>
                  </w:divBdr>
                  <w:divsChild>
                    <w:div w:id="1136994642">
                      <w:marLeft w:val="0"/>
                      <w:marRight w:val="0"/>
                      <w:marTop w:val="0"/>
                      <w:marBottom w:val="0"/>
                      <w:divBdr>
                        <w:top w:val="none" w:sz="0" w:space="0" w:color="auto"/>
                        <w:left w:val="none" w:sz="0" w:space="0" w:color="auto"/>
                        <w:bottom w:val="none" w:sz="0" w:space="0" w:color="auto"/>
                        <w:right w:val="none" w:sz="0" w:space="0" w:color="auto"/>
                      </w:divBdr>
                    </w:div>
                  </w:divsChild>
                </w:div>
                <w:div w:id="1893881980">
                  <w:marLeft w:val="0"/>
                  <w:marRight w:val="0"/>
                  <w:marTop w:val="0"/>
                  <w:marBottom w:val="0"/>
                  <w:divBdr>
                    <w:top w:val="none" w:sz="0" w:space="0" w:color="auto"/>
                    <w:left w:val="none" w:sz="0" w:space="0" w:color="auto"/>
                    <w:bottom w:val="none" w:sz="0" w:space="0" w:color="auto"/>
                    <w:right w:val="none" w:sz="0" w:space="0" w:color="auto"/>
                  </w:divBdr>
                  <w:divsChild>
                    <w:div w:id="1311403449">
                      <w:marLeft w:val="0"/>
                      <w:marRight w:val="0"/>
                      <w:marTop w:val="0"/>
                      <w:marBottom w:val="0"/>
                      <w:divBdr>
                        <w:top w:val="none" w:sz="0" w:space="0" w:color="auto"/>
                        <w:left w:val="none" w:sz="0" w:space="0" w:color="auto"/>
                        <w:bottom w:val="none" w:sz="0" w:space="0" w:color="auto"/>
                        <w:right w:val="none" w:sz="0" w:space="0" w:color="auto"/>
                      </w:divBdr>
                    </w:div>
                  </w:divsChild>
                </w:div>
                <w:div w:id="1709989026">
                  <w:marLeft w:val="0"/>
                  <w:marRight w:val="0"/>
                  <w:marTop w:val="0"/>
                  <w:marBottom w:val="0"/>
                  <w:divBdr>
                    <w:top w:val="none" w:sz="0" w:space="0" w:color="auto"/>
                    <w:left w:val="none" w:sz="0" w:space="0" w:color="auto"/>
                    <w:bottom w:val="none" w:sz="0" w:space="0" w:color="auto"/>
                    <w:right w:val="none" w:sz="0" w:space="0" w:color="auto"/>
                  </w:divBdr>
                  <w:divsChild>
                    <w:div w:id="1000890674">
                      <w:marLeft w:val="0"/>
                      <w:marRight w:val="0"/>
                      <w:marTop w:val="0"/>
                      <w:marBottom w:val="0"/>
                      <w:divBdr>
                        <w:top w:val="none" w:sz="0" w:space="0" w:color="auto"/>
                        <w:left w:val="none" w:sz="0" w:space="0" w:color="auto"/>
                        <w:bottom w:val="none" w:sz="0" w:space="0" w:color="auto"/>
                        <w:right w:val="none" w:sz="0" w:space="0" w:color="auto"/>
                      </w:divBdr>
                    </w:div>
                  </w:divsChild>
                </w:div>
                <w:div w:id="2071225675">
                  <w:marLeft w:val="0"/>
                  <w:marRight w:val="0"/>
                  <w:marTop w:val="0"/>
                  <w:marBottom w:val="0"/>
                  <w:divBdr>
                    <w:top w:val="none" w:sz="0" w:space="0" w:color="auto"/>
                    <w:left w:val="none" w:sz="0" w:space="0" w:color="auto"/>
                    <w:bottom w:val="none" w:sz="0" w:space="0" w:color="auto"/>
                    <w:right w:val="none" w:sz="0" w:space="0" w:color="auto"/>
                  </w:divBdr>
                  <w:divsChild>
                    <w:div w:id="1691760500">
                      <w:marLeft w:val="0"/>
                      <w:marRight w:val="0"/>
                      <w:marTop w:val="0"/>
                      <w:marBottom w:val="0"/>
                      <w:divBdr>
                        <w:top w:val="none" w:sz="0" w:space="0" w:color="auto"/>
                        <w:left w:val="none" w:sz="0" w:space="0" w:color="auto"/>
                        <w:bottom w:val="none" w:sz="0" w:space="0" w:color="auto"/>
                        <w:right w:val="none" w:sz="0" w:space="0" w:color="auto"/>
                      </w:divBdr>
                    </w:div>
                  </w:divsChild>
                </w:div>
                <w:div w:id="2070952597">
                  <w:marLeft w:val="0"/>
                  <w:marRight w:val="0"/>
                  <w:marTop w:val="0"/>
                  <w:marBottom w:val="0"/>
                  <w:divBdr>
                    <w:top w:val="none" w:sz="0" w:space="0" w:color="auto"/>
                    <w:left w:val="none" w:sz="0" w:space="0" w:color="auto"/>
                    <w:bottom w:val="none" w:sz="0" w:space="0" w:color="auto"/>
                    <w:right w:val="none" w:sz="0" w:space="0" w:color="auto"/>
                  </w:divBdr>
                  <w:divsChild>
                    <w:div w:id="51513304">
                      <w:marLeft w:val="0"/>
                      <w:marRight w:val="0"/>
                      <w:marTop w:val="0"/>
                      <w:marBottom w:val="0"/>
                      <w:divBdr>
                        <w:top w:val="none" w:sz="0" w:space="0" w:color="auto"/>
                        <w:left w:val="none" w:sz="0" w:space="0" w:color="auto"/>
                        <w:bottom w:val="none" w:sz="0" w:space="0" w:color="auto"/>
                        <w:right w:val="none" w:sz="0" w:space="0" w:color="auto"/>
                      </w:divBdr>
                    </w:div>
                  </w:divsChild>
                </w:div>
                <w:div w:id="18750551">
                  <w:marLeft w:val="0"/>
                  <w:marRight w:val="0"/>
                  <w:marTop w:val="0"/>
                  <w:marBottom w:val="0"/>
                  <w:divBdr>
                    <w:top w:val="none" w:sz="0" w:space="0" w:color="auto"/>
                    <w:left w:val="none" w:sz="0" w:space="0" w:color="auto"/>
                    <w:bottom w:val="none" w:sz="0" w:space="0" w:color="auto"/>
                    <w:right w:val="none" w:sz="0" w:space="0" w:color="auto"/>
                  </w:divBdr>
                  <w:divsChild>
                    <w:div w:id="83649306">
                      <w:marLeft w:val="0"/>
                      <w:marRight w:val="0"/>
                      <w:marTop w:val="0"/>
                      <w:marBottom w:val="0"/>
                      <w:divBdr>
                        <w:top w:val="none" w:sz="0" w:space="0" w:color="auto"/>
                        <w:left w:val="none" w:sz="0" w:space="0" w:color="auto"/>
                        <w:bottom w:val="none" w:sz="0" w:space="0" w:color="auto"/>
                        <w:right w:val="none" w:sz="0" w:space="0" w:color="auto"/>
                      </w:divBdr>
                    </w:div>
                  </w:divsChild>
                </w:div>
                <w:div w:id="876551917">
                  <w:marLeft w:val="0"/>
                  <w:marRight w:val="0"/>
                  <w:marTop w:val="0"/>
                  <w:marBottom w:val="0"/>
                  <w:divBdr>
                    <w:top w:val="none" w:sz="0" w:space="0" w:color="auto"/>
                    <w:left w:val="none" w:sz="0" w:space="0" w:color="auto"/>
                    <w:bottom w:val="none" w:sz="0" w:space="0" w:color="auto"/>
                    <w:right w:val="none" w:sz="0" w:space="0" w:color="auto"/>
                  </w:divBdr>
                  <w:divsChild>
                    <w:div w:id="138799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77220">
          <w:marLeft w:val="0"/>
          <w:marRight w:val="0"/>
          <w:marTop w:val="0"/>
          <w:marBottom w:val="0"/>
          <w:divBdr>
            <w:top w:val="none" w:sz="0" w:space="0" w:color="auto"/>
            <w:left w:val="none" w:sz="0" w:space="0" w:color="auto"/>
            <w:bottom w:val="none" w:sz="0" w:space="0" w:color="auto"/>
            <w:right w:val="none" w:sz="0" w:space="0" w:color="auto"/>
          </w:divBdr>
          <w:divsChild>
            <w:div w:id="1550801124">
              <w:marLeft w:val="0"/>
              <w:marRight w:val="0"/>
              <w:marTop w:val="0"/>
              <w:marBottom w:val="0"/>
              <w:divBdr>
                <w:top w:val="none" w:sz="0" w:space="0" w:color="auto"/>
                <w:left w:val="none" w:sz="0" w:space="0" w:color="auto"/>
                <w:bottom w:val="none" w:sz="0" w:space="0" w:color="auto"/>
                <w:right w:val="none" w:sz="0" w:space="0" w:color="auto"/>
              </w:divBdr>
            </w:div>
            <w:div w:id="902837853">
              <w:marLeft w:val="0"/>
              <w:marRight w:val="0"/>
              <w:marTop w:val="0"/>
              <w:marBottom w:val="0"/>
              <w:divBdr>
                <w:top w:val="none" w:sz="0" w:space="0" w:color="auto"/>
                <w:left w:val="none" w:sz="0" w:space="0" w:color="auto"/>
                <w:bottom w:val="none" w:sz="0" w:space="0" w:color="auto"/>
                <w:right w:val="none" w:sz="0" w:space="0" w:color="auto"/>
              </w:divBdr>
            </w:div>
            <w:div w:id="647631247">
              <w:marLeft w:val="0"/>
              <w:marRight w:val="0"/>
              <w:marTop w:val="0"/>
              <w:marBottom w:val="0"/>
              <w:divBdr>
                <w:top w:val="none" w:sz="0" w:space="0" w:color="auto"/>
                <w:left w:val="none" w:sz="0" w:space="0" w:color="auto"/>
                <w:bottom w:val="none" w:sz="0" w:space="0" w:color="auto"/>
                <w:right w:val="none" w:sz="0" w:space="0" w:color="auto"/>
              </w:divBdr>
            </w:div>
            <w:div w:id="529612397">
              <w:marLeft w:val="0"/>
              <w:marRight w:val="0"/>
              <w:marTop w:val="0"/>
              <w:marBottom w:val="0"/>
              <w:divBdr>
                <w:top w:val="none" w:sz="0" w:space="0" w:color="auto"/>
                <w:left w:val="none" w:sz="0" w:space="0" w:color="auto"/>
                <w:bottom w:val="none" w:sz="0" w:space="0" w:color="auto"/>
                <w:right w:val="none" w:sz="0" w:space="0" w:color="auto"/>
              </w:divBdr>
            </w:div>
            <w:div w:id="1865823346">
              <w:marLeft w:val="0"/>
              <w:marRight w:val="0"/>
              <w:marTop w:val="0"/>
              <w:marBottom w:val="0"/>
              <w:divBdr>
                <w:top w:val="none" w:sz="0" w:space="0" w:color="auto"/>
                <w:left w:val="none" w:sz="0" w:space="0" w:color="auto"/>
                <w:bottom w:val="none" w:sz="0" w:space="0" w:color="auto"/>
                <w:right w:val="none" w:sz="0" w:space="0" w:color="auto"/>
              </w:divBdr>
            </w:div>
            <w:div w:id="475296826">
              <w:marLeft w:val="0"/>
              <w:marRight w:val="0"/>
              <w:marTop w:val="0"/>
              <w:marBottom w:val="0"/>
              <w:divBdr>
                <w:top w:val="none" w:sz="0" w:space="0" w:color="auto"/>
                <w:left w:val="none" w:sz="0" w:space="0" w:color="auto"/>
                <w:bottom w:val="none" w:sz="0" w:space="0" w:color="auto"/>
                <w:right w:val="none" w:sz="0" w:space="0" w:color="auto"/>
              </w:divBdr>
            </w:div>
            <w:div w:id="1345479335">
              <w:marLeft w:val="0"/>
              <w:marRight w:val="0"/>
              <w:marTop w:val="0"/>
              <w:marBottom w:val="0"/>
              <w:divBdr>
                <w:top w:val="none" w:sz="0" w:space="0" w:color="auto"/>
                <w:left w:val="none" w:sz="0" w:space="0" w:color="auto"/>
                <w:bottom w:val="none" w:sz="0" w:space="0" w:color="auto"/>
                <w:right w:val="none" w:sz="0" w:space="0" w:color="auto"/>
              </w:divBdr>
            </w:div>
            <w:div w:id="925260880">
              <w:marLeft w:val="0"/>
              <w:marRight w:val="0"/>
              <w:marTop w:val="0"/>
              <w:marBottom w:val="0"/>
              <w:divBdr>
                <w:top w:val="none" w:sz="0" w:space="0" w:color="auto"/>
                <w:left w:val="none" w:sz="0" w:space="0" w:color="auto"/>
                <w:bottom w:val="none" w:sz="0" w:space="0" w:color="auto"/>
                <w:right w:val="none" w:sz="0" w:space="0" w:color="auto"/>
              </w:divBdr>
            </w:div>
            <w:div w:id="148522840">
              <w:marLeft w:val="0"/>
              <w:marRight w:val="0"/>
              <w:marTop w:val="0"/>
              <w:marBottom w:val="0"/>
              <w:divBdr>
                <w:top w:val="none" w:sz="0" w:space="0" w:color="auto"/>
                <w:left w:val="none" w:sz="0" w:space="0" w:color="auto"/>
                <w:bottom w:val="none" w:sz="0" w:space="0" w:color="auto"/>
                <w:right w:val="none" w:sz="0" w:space="0" w:color="auto"/>
              </w:divBdr>
            </w:div>
            <w:div w:id="396051550">
              <w:marLeft w:val="0"/>
              <w:marRight w:val="0"/>
              <w:marTop w:val="0"/>
              <w:marBottom w:val="0"/>
              <w:divBdr>
                <w:top w:val="none" w:sz="0" w:space="0" w:color="auto"/>
                <w:left w:val="none" w:sz="0" w:space="0" w:color="auto"/>
                <w:bottom w:val="none" w:sz="0" w:space="0" w:color="auto"/>
                <w:right w:val="none" w:sz="0" w:space="0" w:color="auto"/>
              </w:divBdr>
            </w:div>
            <w:div w:id="1751613280">
              <w:marLeft w:val="0"/>
              <w:marRight w:val="0"/>
              <w:marTop w:val="0"/>
              <w:marBottom w:val="0"/>
              <w:divBdr>
                <w:top w:val="none" w:sz="0" w:space="0" w:color="auto"/>
                <w:left w:val="none" w:sz="0" w:space="0" w:color="auto"/>
                <w:bottom w:val="none" w:sz="0" w:space="0" w:color="auto"/>
                <w:right w:val="none" w:sz="0" w:space="0" w:color="auto"/>
              </w:divBdr>
            </w:div>
            <w:div w:id="1613634625">
              <w:marLeft w:val="0"/>
              <w:marRight w:val="0"/>
              <w:marTop w:val="0"/>
              <w:marBottom w:val="0"/>
              <w:divBdr>
                <w:top w:val="none" w:sz="0" w:space="0" w:color="auto"/>
                <w:left w:val="none" w:sz="0" w:space="0" w:color="auto"/>
                <w:bottom w:val="none" w:sz="0" w:space="0" w:color="auto"/>
                <w:right w:val="none" w:sz="0" w:space="0" w:color="auto"/>
              </w:divBdr>
            </w:div>
            <w:div w:id="1825854106">
              <w:marLeft w:val="0"/>
              <w:marRight w:val="0"/>
              <w:marTop w:val="0"/>
              <w:marBottom w:val="0"/>
              <w:divBdr>
                <w:top w:val="none" w:sz="0" w:space="0" w:color="auto"/>
                <w:left w:val="none" w:sz="0" w:space="0" w:color="auto"/>
                <w:bottom w:val="none" w:sz="0" w:space="0" w:color="auto"/>
                <w:right w:val="none" w:sz="0" w:space="0" w:color="auto"/>
              </w:divBdr>
            </w:div>
            <w:div w:id="110056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73614507">
      <w:bodyDiv w:val="1"/>
      <w:marLeft w:val="0"/>
      <w:marRight w:val="0"/>
      <w:marTop w:val="0"/>
      <w:marBottom w:val="0"/>
      <w:divBdr>
        <w:top w:val="none" w:sz="0" w:space="0" w:color="auto"/>
        <w:left w:val="none" w:sz="0" w:space="0" w:color="auto"/>
        <w:bottom w:val="none" w:sz="0" w:space="0" w:color="auto"/>
        <w:right w:val="none" w:sz="0" w:space="0" w:color="auto"/>
      </w:divBdr>
      <w:divsChild>
        <w:div w:id="1652716404">
          <w:marLeft w:val="0"/>
          <w:marRight w:val="0"/>
          <w:marTop w:val="0"/>
          <w:marBottom w:val="0"/>
          <w:divBdr>
            <w:top w:val="none" w:sz="0" w:space="0" w:color="auto"/>
            <w:left w:val="none" w:sz="0" w:space="0" w:color="auto"/>
            <w:bottom w:val="none" w:sz="0" w:space="0" w:color="auto"/>
            <w:right w:val="none" w:sz="0" w:space="0" w:color="auto"/>
          </w:divBdr>
        </w:div>
        <w:div w:id="1087770914">
          <w:marLeft w:val="0"/>
          <w:marRight w:val="0"/>
          <w:marTop w:val="0"/>
          <w:marBottom w:val="0"/>
          <w:divBdr>
            <w:top w:val="none" w:sz="0" w:space="0" w:color="auto"/>
            <w:left w:val="none" w:sz="0" w:space="0" w:color="auto"/>
            <w:bottom w:val="none" w:sz="0" w:space="0" w:color="auto"/>
            <w:right w:val="none" w:sz="0" w:space="0" w:color="auto"/>
          </w:divBdr>
        </w:div>
        <w:div w:id="130489755">
          <w:marLeft w:val="0"/>
          <w:marRight w:val="0"/>
          <w:marTop w:val="0"/>
          <w:marBottom w:val="0"/>
          <w:divBdr>
            <w:top w:val="none" w:sz="0" w:space="0" w:color="auto"/>
            <w:left w:val="none" w:sz="0" w:space="0" w:color="auto"/>
            <w:bottom w:val="none" w:sz="0" w:space="0" w:color="auto"/>
            <w:right w:val="none" w:sz="0" w:space="0" w:color="auto"/>
          </w:divBdr>
          <w:divsChild>
            <w:div w:id="694772646">
              <w:marLeft w:val="-75"/>
              <w:marRight w:val="0"/>
              <w:marTop w:val="30"/>
              <w:marBottom w:val="30"/>
              <w:divBdr>
                <w:top w:val="none" w:sz="0" w:space="0" w:color="auto"/>
                <w:left w:val="none" w:sz="0" w:space="0" w:color="auto"/>
                <w:bottom w:val="none" w:sz="0" w:space="0" w:color="auto"/>
                <w:right w:val="none" w:sz="0" w:space="0" w:color="auto"/>
              </w:divBdr>
              <w:divsChild>
                <w:div w:id="517542446">
                  <w:marLeft w:val="0"/>
                  <w:marRight w:val="0"/>
                  <w:marTop w:val="0"/>
                  <w:marBottom w:val="0"/>
                  <w:divBdr>
                    <w:top w:val="none" w:sz="0" w:space="0" w:color="auto"/>
                    <w:left w:val="none" w:sz="0" w:space="0" w:color="auto"/>
                    <w:bottom w:val="none" w:sz="0" w:space="0" w:color="auto"/>
                    <w:right w:val="none" w:sz="0" w:space="0" w:color="auto"/>
                  </w:divBdr>
                  <w:divsChild>
                    <w:div w:id="1526023230">
                      <w:marLeft w:val="0"/>
                      <w:marRight w:val="0"/>
                      <w:marTop w:val="0"/>
                      <w:marBottom w:val="0"/>
                      <w:divBdr>
                        <w:top w:val="none" w:sz="0" w:space="0" w:color="auto"/>
                        <w:left w:val="none" w:sz="0" w:space="0" w:color="auto"/>
                        <w:bottom w:val="none" w:sz="0" w:space="0" w:color="auto"/>
                        <w:right w:val="none" w:sz="0" w:space="0" w:color="auto"/>
                      </w:divBdr>
                    </w:div>
                  </w:divsChild>
                </w:div>
                <w:div w:id="1233347717">
                  <w:marLeft w:val="0"/>
                  <w:marRight w:val="0"/>
                  <w:marTop w:val="0"/>
                  <w:marBottom w:val="0"/>
                  <w:divBdr>
                    <w:top w:val="none" w:sz="0" w:space="0" w:color="auto"/>
                    <w:left w:val="none" w:sz="0" w:space="0" w:color="auto"/>
                    <w:bottom w:val="none" w:sz="0" w:space="0" w:color="auto"/>
                    <w:right w:val="none" w:sz="0" w:space="0" w:color="auto"/>
                  </w:divBdr>
                  <w:divsChild>
                    <w:div w:id="222328258">
                      <w:marLeft w:val="0"/>
                      <w:marRight w:val="0"/>
                      <w:marTop w:val="0"/>
                      <w:marBottom w:val="0"/>
                      <w:divBdr>
                        <w:top w:val="none" w:sz="0" w:space="0" w:color="auto"/>
                        <w:left w:val="none" w:sz="0" w:space="0" w:color="auto"/>
                        <w:bottom w:val="none" w:sz="0" w:space="0" w:color="auto"/>
                        <w:right w:val="none" w:sz="0" w:space="0" w:color="auto"/>
                      </w:divBdr>
                    </w:div>
                  </w:divsChild>
                </w:div>
                <w:div w:id="49227907">
                  <w:marLeft w:val="0"/>
                  <w:marRight w:val="0"/>
                  <w:marTop w:val="0"/>
                  <w:marBottom w:val="0"/>
                  <w:divBdr>
                    <w:top w:val="none" w:sz="0" w:space="0" w:color="auto"/>
                    <w:left w:val="none" w:sz="0" w:space="0" w:color="auto"/>
                    <w:bottom w:val="none" w:sz="0" w:space="0" w:color="auto"/>
                    <w:right w:val="none" w:sz="0" w:space="0" w:color="auto"/>
                  </w:divBdr>
                  <w:divsChild>
                    <w:div w:id="1883983674">
                      <w:marLeft w:val="0"/>
                      <w:marRight w:val="0"/>
                      <w:marTop w:val="0"/>
                      <w:marBottom w:val="0"/>
                      <w:divBdr>
                        <w:top w:val="none" w:sz="0" w:space="0" w:color="auto"/>
                        <w:left w:val="none" w:sz="0" w:space="0" w:color="auto"/>
                        <w:bottom w:val="none" w:sz="0" w:space="0" w:color="auto"/>
                        <w:right w:val="none" w:sz="0" w:space="0" w:color="auto"/>
                      </w:divBdr>
                    </w:div>
                  </w:divsChild>
                </w:div>
                <w:div w:id="269817468">
                  <w:marLeft w:val="0"/>
                  <w:marRight w:val="0"/>
                  <w:marTop w:val="0"/>
                  <w:marBottom w:val="0"/>
                  <w:divBdr>
                    <w:top w:val="none" w:sz="0" w:space="0" w:color="auto"/>
                    <w:left w:val="none" w:sz="0" w:space="0" w:color="auto"/>
                    <w:bottom w:val="none" w:sz="0" w:space="0" w:color="auto"/>
                    <w:right w:val="none" w:sz="0" w:space="0" w:color="auto"/>
                  </w:divBdr>
                  <w:divsChild>
                    <w:div w:id="941062350">
                      <w:marLeft w:val="0"/>
                      <w:marRight w:val="0"/>
                      <w:marTop w:val="0"/>
                      <w:marBottom w:val="0"/>
                      <w:divBdr>
                        <w:top w:val="none" w:sz="0" w:space="0" w:color="auto"/>
                        <w:left w:val="none" w:sz="0" w:space="0" w:color="auto"/>
                        <w:bottom w:val="none" w:sz="0" w:space="0" w:color="auto"/>
                        <w:right w:val="none" w:sz="0" w:space="0" w:color="auto"/>
                      </w:divBdr>
                    </w:div>
                  </w:divsChild>
                </w:div>
                <w:div w:id="247883931">
                  <w:marLeft w:val="0"/>
                  <w:marRight w:val="0"/>
                  <w:marTop w:val="0"/>
                  <w:marBottom w:val="0"/>
                  <w:divBdr>
                    <w:top w:val="none" w:sz="0" w:space="0" w:color="auto"/>
                    <w:left w:val="none" w:sz="0" w:space="0" w:color="auto"/>
                    <w:bottom w:val="none" w:sz="0" w:space="0" w:color="auto"/>
                    <w:right w:val="none" w:sz="0" w:space="0" w:color="auto"/>
                  </w:divBdr>
                  <w:divsChild>
                    <w:div w:id="861210405">
                      <w:marLeft w:val="0"/>
                      <w:marRight w:val="0"/>
                      <w:marTop w:val="0"/>
                      <w:marBottom w:val="0"/>
                      <w:divBdr>
                        <w:top w:val="none" w:sz="0" w:space="0" w:color="auto"/>
                        <w:left w:val="none" w:sz="0" w:space="0" w:color="auto"/>
                        <w:bottom w:val="none" w:sz="0" w:space="0" w:color="auto"/>
                        <w:right w:val="none" w:sz="0" w:space="0" w:color="auto"/>
                      </w:divBdr>
                    </w:div>
                  </w:divsChild>
                </w:div>
                <w:div w:id="158934996">
                  <w:marLeft w:val="0"/>
                  <w:marRight w:val="0"/>
                  <w:marTop w:val="0"/>
                  <w:marBottom w:val="0"/>
                  <w:divBdr>
                    <w:top w:val="none" w:sz="0" w:space="0" w:color="auto"/>
                    <w:left w:val="none" w:sz="0" w:space="0" w:color="auto"/>
                    <w:bottom w:val="none" w:sz="0" w:space="0" w:color="auto"/>
                    <w:right w:val="none" w:sz="0" w:space="0" w:color="auto"/>
                  </w:divBdr>
                  <w:divsChild>
                    <w:div w:id="885874108">
                      <w:marLeft w:val="0"/>
                      <w:marRight w:val="0"/>
                      <w:marTop w:val="0"/>
                      <w:marBottom w:val="0"/>
                      <w:divBdr>
                        <w:top w:val="none" w:sz="0" w:space="0" w:color="auto"/>
                        <w:left w:val="none" w:sz="0" w:space="0" w:color="auto"/>
                        <w:bottom w:val="none" w:sz="0" w:space="0" w:color="auto"/>
                        <w:right w:val="none" w:sz="0" w:space="0" w:color="auto"/>
                      </w:divBdr>
                    </w:div>
                  </w:divsChild>
                </w:div>
                <w:div w:id="1135832503">
                  <w:marLeft w:val="0"/>
                  <w:marRight w:val="0"/>
                  <w:marTop w:val="0"/>
                  <w:marBottom w:val="0"/>
                  <w:divBdr>
                    <w:top w:val="none" w:sz="0" w:space="0" w:color="auto"/>
                    <w:left w:val="none" w:sz="0" w:space="0" w:color="auto"/>
                    <w:bottom w:val="none" w:sz="0" w:space="0" w:color="auto"/>
                    <w:right w:val="none" w:sz="0" w:space="0" w:color="auto"/>
                  </w:divBdr>
                  <w:divsChild>
                    <w:div w:id="210120852">
                      <w:marLeft w:val="0"/>
                      <w:marRight w:val="0"/>
                      <w:marTop w:val="0"/>
                      <w:marBottom w:val="0"/>
                      <w:divBdr>
                        <w:top w:val="none" w:sz="0" w:space="0" w:color="auto"/>
                        <w:left w:val="none" w:sz="0" w:space="0" w:color="auto"/>
                        <w:bottom w:val="none" w:sz="0" w:space="0" w:color="auto"/>
                        <w:right w:val="none" w:sz="0" w:space="0" w:color="auto"/>
                      </w:divBdr>
                    </w:div>
                  </w:divsChild>
                </w:div>
                <w:div w:id="619385790">
                  <w:marLeft w:val="0"/>
                  <w:marRight w:val="0"/>
                  <w:marTop w:val="0"/>
                  <w:marBottom w:val="0"/>
                  <w:divBdr>
                    <w:top w:val="none" w:sz="0" w:space="0" w:color="auto"/>
                    <w:left w:val="none" w:sz="0" w:space="0" w:color="auto"/>
                    <w:bottom w:val="none" w:sz="0" w:space="0" w:color="auto"/>
                    <w:right w:val="none" w:sz="0" w:space="0" w:color="auto"/>
                  </w:divBdr>
                  <w:divsChild>
                    <w:div w:id="569315333">
                      <w:marLeft w:val="0"/>
                      <w:marRight w:val="0"/>
                      <w:marTop w:val="0"/>
                      <w:marBottom w:val="0"/>
                      <w:divBdr>
                        <w:top w:val="none" w:sz="0" w:space="0" w:color="auto"/>
                        <w:left w:val="none" w:sz="0" w:space="0" w:color="auto"/>
                        <w:bottom w:val="none" w:sz="0" w:space="0" w:color="auto"/>
                        <w:right w:val="none" w:sz="0" w:space="0" w:color="auto"/>
                      </w:divBdr>
                    </w:div>
                  </w:divsChild>
                </w:div>
                <w:div w:id="633028797">
                  <w:marLeft w:val="0"/>
                  <w:marRight w:val="0"/>
                  <w:marTop w:val="0"/>
                  <w:marBottom w:val="0"/>
                  <w:divBdr>
                    <w:top w:val="none" w:sz="0" w:space="0" w:color="auto"/>
                    <w:left w:val="none" w:sz="0" w:space="0" w:color="auto"/>
                    <w:bottom w:val="none" w:sz="0" w:space="0" w:color="auto"/>
                    <w:right w:val="none" w:sz="0" w:space="0" w:color="auto"/>
                  </w:divBdr>
                  <w:divsChild>
                    <w:div w:id="1672097546">
                      <w:marLeft w:val="0"/>
                      <w:marRight w:val="0"/>
                      <w:marTop w:val="0"/>
                      <w:marBottom w:val="0"/>
                      <w:divBdr>
                        <w:top w:val="none" w:sz="0" w:space="0" w:color="auto"/>
                        <w:left w:val="none" w:sz="0" w:space="0" w:color="auto"/>
                        <w:bottom w:val="none" w:sz="0" w:space="0" w:color="auto"/>
                        <w:right w:val="none" w:sz="0" w:space="0" w:color="auto"/>
                      </w:divBdr>
                    </w:div>
                  </w:divsChild>
                </w:div>
                <w:div w:id="2053259830">
                  <w:marLeft w:val="0"/>
                  <w:marRight w:val="0"/>
                  <w:marTop w:val="0"/>
                  <w:marBottom w:val="0"/>
                  <w:divBdr>
                    <w:top w:val="none" w:sz="0" w:space="0" w:color="auto"/>
                    <w:left w:val="none" w:sz="0" w:space="0" w:color="auto"/>
                    <w:bottom w:val="none" w:sz="0" w:space="0" w:color="auto"/>
                    <w:right w:val="none" w:sz="0" w:space="0" w:color="auto"/>
                  </w:divBdr>
                  <w:divsChild>
                    <w:div w:id="934745279">
                      <w:marLeft w:val="0"/>
                      <w:marRight w:val="0"/>
                      <w:marTop w:val="0"/>
                      <w:marBottom w:val="0"/>
                      <w:divBdr>
                        <w:top w:val="none" w:sz="0" w:space="0" w:color="auto"/>
                        <w:left w:val="none" w:sz="0" w:space="0" w:color="auto"/>
                        <w:bottom w:val="none" w:sz="0" w:space="0" w:color="auto"/>
                        <w:right w:val="none" w:sz="0" w:space="0" w:color="auto"/>
                      </w:divBdr>
                    </w:div>
                  </w:divsChild>
                </w:div>
                <w:div w:id="410200355">
                  <w:marLeft w:val="0"/>
                  <w:marRight w:val="0"/>
                  <w:marTop w:val="0"/>
                  <w:marBottom w:val="0"/>
                  <w:divBdr>
                    <w:top w:val="none" w:sz="0" w:space="0" w:color="auto"/>
                    <w:left w:val="none" w:sz="0" w:space="0" w:color="auto"/>
                    <w:bottom w:val="none" w:sz="0" w:space="0" w:color="auto"/>
                    <w:right w:val="none" w:sz="0" w:space="0" w:color="auto"/>
                  </w:divBdr>
                  <w:divsChild>
                    <w:div w:id="512038867">
                      <w:marLeft w:val="0"/>
                      <w:marRight w:val="0"/>
                      <w:marTop w:val="0"/>
                      <w:marBottom w:val="0"/>
                      <w:divBdr>
                        <w:top w:val="none" w:sz="0" w:space="0" w:color="auto"/>
                        <w:left w:val="none" w:sz="0" w:space="0" w:color="auto"/>
                        <w:bottom w:val="none" w:sz="0" w:space="0" w:color="auto"/>
                        <w:right w:val="none" w:sz="0" w:space="0" w:color="auto"/>
                      </w:divBdr>
                    </w:div>
                  </w:divsChild>
                </w:div>
                <w:div w:id="1519663027">
                  <w:marLeft w:val="0"/>
                  <w:marRight w:val="0"/>
                  <w:marTop w:val="0"/>
                  <w:marBottom w:val="0"/>
                  <w:divBdr>
                    <w:top w:val="none" w:sz="0" w:space="0" w:color="auto"/>
                    <w:left w:val="none" w:sz="0" w:space="0" w:color="auto"/>
                    <w:bottom w:val="none" w:sz="0" w:space="0" w:color="auto"/>
                    <w:right w:val="none" w:sz="0" w:space="0" w:color="auto"/>
                  </w:divBdr>
                  <w:divsChild>
                    <w:div w:id="859778287">
                      <w:marLeft w:val="0"/>
                      <w:marRight w:val="0"/>
                      <w:marTop w:val="0"/>
                      <w:marBottom w:val="0"/>
                      <w:divBdr>
                        <w:top w:val="none" w:sz="0" w:space="0" w:color="auto"/>
                        <w:left w:val="none" w:sz="0" w:space="0" w:color="auto"/>
                        <w:bottom w:val="none" w:sz="0" w:space="0" w:color="auto"/>
                        <w:right w:val="none" w:sz="0" w:space="0" w:color="auto"/>
                      </w:divBdr>
                    </w:div>
                  </w:divsChild>
                </w:div>
                <w:div w:id="518742996">
                  <w:marLeft w:val="0"/>
                  <w:marRight w:val="0"/>
                  <w:marTop w:val="0"/>
                  <w:marBottom w:val="0"/>
                  <w:divBdr>
                    <w:top w:val="none" w:sz="0" w:space="0" w:color="auto"/>
                    <w:left w:val="none" w:sz="0" w:space="0" w:color="auto"/>
                    <w:bottom w:val="none" w:sz="0" w:space="0" w:color="auto"/>
                    <w:right w:val="none" w:sz="0" w:space="0" w:color="auto"/>
                  </w:divBdr>
                  <w:divsChild>
                    <w:div w:id="1866944271">
                      <w:marLeft w:val="0"/>
                      <w:marRight w:val="0"/>
                      <w:marTop w:val="0"/>
                      <w:marBottom w:val="0"/>
                      <w:divBdr>
                        <w:top w:val="none" w:sz="0" w:space="0" w:color="auto"/>
                        <w:left w:val="none" w:sz="0" w:space="0" w:color="auto"/>
                        <w:bottom w:val="none" w:sz="0" w:space="0" w:color="auto"/>
                        <w:right w:val="none" w:sz="0" w:space="0" w:color="auto"/>
                      </w:divBdr>
                    </w:div>
                  </w:divsChild>
                </w:div>
                <w:div w:id="279918838">
                  <w:marLeft w:val="0"/>
                  <w:marRight w:val="0"/>
                  <w:marTop w:val="0"/>
                  <w:marBottom w:val="0"/>
                  <w:divBdr>
                    <w:top w:val="none" w:sz="0" w:space="0" w:color="auto"/>
                    <w:left w:val="none" w:sz="0" w:space="0" w:color="auto"/>
                    <w:bottom w:val="none" w:sz="0" w:space="0" w:color="auto"/>
                    <w:right w:val="none" w:sz="0" w:space="0" w:color="auto"/>
                  </w:divBdr>
                  <w:divsChild>
                    <w:div w:id="1426464370">
                      <w:marLeft w:val="0"/>
                      <w:marRight w:val="0"/>
                      <w:marTop w:val="0"/>
                      <w:marBottom w:val="0"/>
                      <w:divBdr>
                        <w:top w:val="none" w:sz="0" w:space="0" w:color="auto"/>
                        <w:left w:val="none" w:sz="0" w:space="0" w:color="auto"/>
                        <w:bottom w:val="none" w:sz="0" w:space="0" w:color="auto"/>
                        <w:right w:val="none" w:sz="0" w:space="0" w:color="auto"/>
                      </w:divBdr>
                    </w:div>
                  </w:divsChild>
                </w:div>
                <w:div w:id="1287734943">
                  <w:marLeft w:val="0"/>
                  <w:marRight w:val="0"/>
                  <w:marTop w:val="0"/>
                  <w:marBottom w:val="0"/>
                  <w:divBdr>
                    <w:top w:val="none" w:sz="0" w:space="0" w:color="auto"/>
                    <w:left w:val="none" w:sz="0" w:space="0" w:color="auto"/>
                    <w:bottom w:val="none" w:sz="0" w:space="0" w:color="auto"/>
                    <w:right w:val="none" w:sz="0" w:space="0" w:color="auto"/>
                  </w:divBdr>
                  <w:divsChild>
                    <w:div w:id="1459183524">
                      <w:marLeft w:val="0"/>
                      <w:marRight w:val="0"/>
                      <w:marTop w:val="0"/>
                      <w:marBottom w:val="0"/>
                      <w:divBdr>
                        <w:top w:val="none" w:sz="0" w:space="0" w:color="auto"/>
                        <w:left w:val="none" w:sz="0" w:space="0" w:color="auto"/>
                        <w:bottom w:val="none" w:sz="0" w:space="0" w:color="auto"/>
                        <w:right w:val="none" w:sz="0" w:space="0" w:color="auto"/>
                      </w:divBdr>
                    </w:div>
                  </w:divsChild>
                </w:div>
                <w:div w:id="1854806854">
                  <w:marLeft w:val="0"/>
                  <w:marRight w:val="0"/>
                  <w:marTop w:val="0"/>
                  <w:marBottom w:val="0"/>
                  <w:divBdr>
                    <w:top w:val="none" w:sz="0" w:space="0" w:color="auto"/>
                    <w:left w:val="none" w:sz="0" w:space="0" w:color="auto"/>
                    <w:bottom w:val="none" w:sz="0" w:space="0" w:color="auto"/>
                    <w:right w:val="none" w:sz="0" w:space="0" w:color="auto"/>
                  </w:divBdr>
                  <w:divsChild>
                    <w:div w:id="1689720306">
                      <w:marLeft w:val="0"/>
                      <w:marRight w:val="0"/>
                      <w:marTop w:val="0"/>
                      <w:marBottom w:val="0"/>
                      <w:divBdr>
                        <w:top w:val="none" w:sz="0" w:space="0" w:color="auto"/>
                        <w:left w:val="none" w:sz="0" w:space="0" w:color="auto"/>
                        <w:bottom w:val="none" w:sz="0" w:space="0" w:color="auto"/>
                        <w:right w:val="none" w:sz="0" w:space="0" w:color="auto"/>
                      </w:divBdr>
                    </w:div>
                  </w:divsChild>
                </w:div>
                <w:div w:id="1945838772">
                  <w:marLeft w:val="0"/>
                  <w:marRight w:val="0"/>
                  <w:marTop w:val="0"/>
                  <w:marBottom w:val="0"/>
                  <w:divBdr>
                    <w:top w:val="none" w:sz="0" w:space="0" w:color="auto"/>
                    <w:left w:val="none" w:sz="0" w:space="0" w:color="auto"/>
                    <w:bottom w:val="none" w:sz="0" w:space="0" w:color="auto"/>
                    <w:right w:val="none" w:sz="0" w:space="0" w:color="auto"/>
                  </w:divBdr>
                  <w:divsChild>
                    <w:div w:id="1334458388">
                      <w:marLeft w:val="0"/>
                      <w:marRight w:val="0"/>
                      <w:marTop w:val="0"/>
                      <w:marBottom w:val="0"/>
                      <w:divBdr>
                        <w:top w:val="none" w:sz="0" w:space="0" w:color="auto"/>
                        <w:left w:val="none" w:sz="0" w:space="0" w:color="auto"/>
                        <w:bottom w:val="none" w:sz="0" w:space="0" w:color="auto"/>
                        <w:right w:val="none" w:sz="0" w:space="0" w:color="auto"/>
                      </w:divBdr>
                    </w:div>
                  </w:divsChild>
                </w:div>
                <w:div w:id="332530220">
                  <w:marLeft w:val="0"/>
                  <w:marRight w:val="0"/>
                  <w:marTop w:val="0"/>
                  <w:marBottom w:val="0"/>
                  <w:divBdr>
                    <w:top w:val="none" w:sz="0" w:space="0" w:color="auto"/>
                    <w:left w:val="none" w:sz="0" w:space="0" w:color="auto"/>
                    <w:bottom w:val="none" w:sz="0" w:space="0" w:color="auto"/>
                    <w:right w:val="none" w:sz="0" w:space="0" w:color="auto"/>
                  </w:divBdr>
                  <w:divsChild>
                    <w:div w:id="616106776">
                      <w:marLeft w:val="0"/>
                      <w:marRight w:val="0"/>
                      <w:marTop w:val="0"/>
                      <w:marBottom w:val="0"/>
                      <w:divBdr>
                        <w:top w:val="none" w:sz="0" w:space="0" w:color="auto"/>
                        <w:left w:val="none" w:sz="0" w:space="0" w:color="auto"/>
                        <w:bottom w:val="none" w:sz="0" w:space="0" w:color="auto"/>
                        <w:right w:val="none" w:sz="0" w:space="0" w:color="auto"/>
                      </w:divBdr>
                    </w:div>
                  </w:divsChild>
                </w:div>
                <w:div w:id="1993874678">
                  <w:marLeft w:val="0"/>
                  <w:marRight w:val="0"/>
                  <w:marTop w:val="0"/>
                  <w:marBottom w:val="0"/>
                  <w:divBdr>
                    <w:top w:val="none" w:sz="0" w:space="0" w:color="auto"/>
                    <w:left w:val="none" w:sz="0" w:space="0" w:color="auto"/>
                    <w:bottom w:val="none" w:sz="0" w:space="0" w:color="auto"/>
                    <w:right w:val="none" w:sz="0" w:space="0" w:color="auto"/>
                  </w:divBdr>
                  <w:divsChild>
                    <w:div w:id="1231693763">
                      <w:marLeft w:val="0"/>
                      <w:marRight w:val="0"/>
                      <w:marTop w:val="0"/>
                      <w:marBottom w:val="0"/>
                      <w:divBdr>
                        <w:top w:val="none" w:sz="0" w:space="0" w:color="auto"/>
                        <w:left w:val="none" w:sz="0" w:space="0" w:color="auto"/>
                        <w:bottom w:val="none" w:sz="0" w:space="0" w:color="auto"/>
                        <w:right w:val="none" w:sz="0" w:space="0" w:color="auto"/>
                      </w:divBdr>
                    </w:div>
                  </w:divsChild>
                </w:div>
                <w:div w:id="1121534896">
                  <w:marLeft w:val="0"/>
                  <w:marRight w:val="0"/>
                  <w:marTop w:val="0"/>
                  <w:marBottom w:val="0"/>
                  <w:divBdr>
                    <w:top w:val="none" w:sz="0" w:space="0" w:color="auto"/>
                    <w:left w:val="none" w:sz="0" w:space="0" w:color="auto"/>
                    <w:bottom w:val="none" w:sz="0" w:space="0" w:color="auto"/>
                    <w:right w:val="none" w:sz="0" w:space="0" w:color="auto"/>
                  </w:divBdr>
                  <w:divsChild>
                    <w:div w:id="555627378">
                      <w:marLeft w:val="0"/>
                      <w:marRight w:val="0"/>
                      <w:marTop w:val="0"/>
                      <w:marBottom w:val="0"/>
                      <w:divBdr>
                        <w:top w:val="none" w:sz="0" w:space="0" w:color="auto"/>
                        <w:left w:val="none" w:sz="0" w:space="0" w:color="auto"/>
                        <w:bottom w:val="none" w:sz="0" w:space="0" w:color="auto"/>
                        <w:right w:val="none" w:sz="0" w:space="0" w:color="auto"/>
                      </w:divBdr>
                    </w:div>
                  </w:divsChild>
                </w:div>
                <w:div w:id="554587536">
                  <w:marLeft w:val="0"/>
                  <w:marRight w:val="0"/>
                  <w:marTop w:val="0"/>
                  <w:marBottom w:val="0"/>
                  <w:divBdr>
                    <w:top w:val="none" w:sz="0" w:space="0" w:color="auto"/>
                    <w:left w:val="none" w:sz="0" w:space="0" w:color="auto"/>
                    <w:bottom w:val="none" w:sz="0" w:space="0" w:color="auto"/>
                    <w:right w:val="none" w:sz="0" w:space="0" w:color="auto"/>
                  </w:divBdr>
                  <w:divsChild>
                    <w:div w:id="1653290322">
                      <w:marLeft w:val="0"/>
                      <w:marRight w:val="0"/>
                      <w:marTop w:val="0"/>
                      <w:marBottom w:val="0"/>
                      <w:divBdr>
                        <w:top w:val="none" w:sz="0" w:space="0" w:color="auto"/>
                        <w:left w:val="none" w:sz="0" w:space="0" w:color="auto"/>
                        <w:bottom w:val="none" w:sz="0" w:space="0" w:color="auto"/>
                        <w:right w:val="none" w:sz="0" w:space="0" w:color="auto"/>
                      </w:divBdr>
                    </w:div>
                  </w:divsChild>
                </w:div>
                <w:div w:id="1379009606">
                  <w:marLeft w:val="0"/>
                  <w:marRight w:val="0"/>
                  <w:marTop w:val="0"/>
                  <w:marBottom w:val="0"/>
                  <w:divBdr>
                    <w:top w:val="none" w:sz="0" w:space="0" w:color="auto"/>
                    <w:left w:val="none" w:sz="0" w:space="0" w:color="auto"/>
                    <w:bottom w:val="none" w:sz="0" w:space="0" w:color="auto"/>
                    <w:right w:val="none" w:sz="0" w:space="0" w:color="auto"/>
                  </w:divBdr>
                  <w:divsChild>
                    <w:div w:id="318465844">
                      <w:marLeft w:val="0"/>
                      <w:marRight w:val="0"/>
                      <w:marTop w:val="0"/>
                      <w:marBottom w:val="0"/>
                      <w:divBdr>
                        <w:top w:val="none" w:sz="0" w:space="0" w:color="auto"/>
                        <w:left w:val="none" w:sz="0" w:space="0" w:color="auto"/>
                        <w:bottom w:val="none" w:sz="0" w:space="0" w:color="auto"/>
                        <w:right w:val="none" w:sz="0" w:space="0" w:color="auto"/>
                      </w:divBdr>
                    </w:div>
                  </w:divsChild>
                </w:div>
                <w:div w:id="205142124">
                  <w:marLeft w:val="0"/>
                  <w:marRight w:val="0"/>
                  <w:marTop w:val="0"/>
                  <w:marBottom w:val="0"/>
                  <w:divBdr>
                    <w:top w:val="none" w:sz="0" w:space="0" w:color="auto"/>
                    <w:left w:val="none" w:sz="0" w:space="0" w:color="auto"/>
                    <w:bottom w:val="none" w:sz="0" w:space="0" w:color="auto"/>
                    <w:right w:val="none" w:sz="0" w:space="0" w:color="auto"/>
                  </w:divBdr>
                  <w:divsChild>
                    <w:div w:id="1926304309">
                      <w:marLeft w:val="0"/>
                      <w:marRight w:val="0"/>
                      <w:marTop w:val="0"/>
                      <w:marBottom w:val="0"/>
                      <w:divBdr>
                        <w:top w:val="none" w:sz="0" w:space="0" w:color="auto"/>
                        <w:left w:val="none" w:sz="0" w:space="0" w:color="auto"/>
                        <w:bottom w:val="none" w:sz="0" w:space="0" w:color="auto"/>
                        <w:right w:val="none" w:sz="0" w:space="0" w:color="auto"/>
                      </w:divBdr>
                    </w:div>
                  </w:divsChild>
                </w:div>
                <w:div w:id="1928347723">
                  <w:marLeft w:val="0"/>
                  <w:marRight w:val="0"/>
                  <w:marTop w:val="0"/>
                  <w:marBottom w:val="0"/>
                  <w:divBdr>
                    <w:top w:val="none" w:sz="0" w:space="0" w:color="auto"/>
                    <w:left w:val="none" w:sz="0" w:space="0" w:color="auto"/>
                    <w:bottom w:val="none" w:sz="0" w:space="0" w:color="auto"/>
                    <w:right w:val="none" w:sz="0" w:space="0" w:color="auto"/>
                  </w:divBdr>
                  <w:divsChild>
                    <w:div w:id="219630270">
                      <w:marLeft w:val="0"/>
                      <w:marRight w:val="0"/>
                      <w:marTop w:val="0"/>
                      <w:marBottom w:val="0"/>
                      <w:divBdr>
                        <w:top w:val="none" w:sz="0" w:space="0" w:color="auto"/>
                        <w:left w:val="none" w:sz="0" w:space="0" w:color="auto"/>
                        <w:bottom w:val="none" w:sz="0" w:space="0" w:color="auto"/>
                        <w:right w:val="none" w:sz="0" w:space="0" w:color="auto"/>
                      </w:divBdr>
                    </w:div>
                  </w:divsChild>
                </w:div>
                <w:div w:id="468090066">
                  <w:marLeft w:val="0"/>
                  <w:marRight w:val="0"/>
                  <w:marTop w:val="0"/>
                  <w:marBottom w:val="0"/>
                  <w:divBdr>
                    <w:top w:val="none" w:sz="0" w:space="0" w:color="auto"/>
                    <w:left w:val="none" w:sz="0" w:space="0" w:color="auto"/>
                    <w:bottom w:val="none" w:sz="0" w:space="0" w:color="auto"/>
                    <w:right w:val="none" w:sz="0" w:space="0" w:color="auto"/>
                  </w:divBdr>
                  <w:divsChild>
                    <w:div w:id="102118010">
                      <w:marLeft w:val="0"/>
                      <w:marRight w:val="0"/>
                      <w:marTop w:val="0"/>
                      <w:marBottom w:val="0"/>
                      <w:divBdr>
                        <w:top w:val="none" w:sz="0" w:space="0" w:color="auto"/>
                        <w:left w:val="none" w:sz="0" w:space="0" w:color="auto"/>
                        <w:bottom w:val="none" w:sz="0" w:space="0" w:color="auto"/>
                        <w:right w:val="none" w:sz="0" w:space="0" w:color="auto"/>
                      </w:divBdr>
                    </w:div>
                  </w:divsChild>
                </w:div>
                <w:div w:id="715392092">
                  <w:marLeft w:val="0"/>
                  <w:marRight w:val="0"/>
                  <w:marTop w:val="0"/>
                  <w:marBottom w:val="0"/>
                  <w:divBdr>
                    <w:top w:val="none" w:sz="0" w:space="0" w:color="auto"/>
                    <w:left w:val="none" w:sz="0" w:space="0" w:color="auto"/>
                    <w:bottom w:val="none" w:sz="0" w:space="0" w:color="auto"/>
                    <w:right w:val="none" w:sz="0" w:space="0" w:color="auto"/>
                  </w:divBdr>
                  <w:divsChild>
                    <w:div w:id="951672710">
                      <w:marLeft w:val="0"/>
                      <w:marRight w:val="0"/>
                      <w:marTop w:val="0"/>
                      <w:marBottom w:val="0"/>
                      <w:divBdr>
                        <w:top w:val="none" w:sz="0" w:space="0" w:color="auto"/>
                        <w:left w:val="none" w:sz="0" w:space="0" w:color="auto"/>
                        <w:bottom w:val="none" w:sz="0" w:space="0" w:color="auto"/>
                        <w:right w:val="none" w:sz="0" w:space="0" w:color="auto"/>
                      </w:divBdr>
                    </w:div>
                  </w:divsChild>
                </w:div>
                <w:div w:id="1909146928">
                  <w:marLeft w:val="0"/>
                  <w:marRight w:val="0"/>
                  <w:marTop w:val="0"/>
                  <w:marBottom w:val="0"/>
                  <w:divBdr>
                    <w:top w:val="none" w:sz="0" w:space="0" w:color="auto"/>
                    <w:left w:val="none" w:sz="0" w:space="0" w:color="auto"/>
                    <w:bottom w:val="none" w:sz="0" w:space="0" w:color="auto"/>
                    <w:right w:val="none" w:sz="0" w:space="0" w:color="auto"/>
                  </w:divBdr>
                  <w:divsChild>
                    <w:div w:id="1089500545">
                      <w:marLeft w:val="0"/>
                      <w:marRight w:val="0"/>
                      <w:marTop w:val="0"/>
                      <w:marBottom w:val="0"/>
                      <w:divBdr>
                        <w:top w:val="none" w:sz="0" w:space="0" w:color="auto"/>
                        <w:left w:val="none" w:sz="0" w:space="0" w:color="auto"/>
                        <w:bottom w:val="none" w:sz="0" w:space="0" w:color="auto"/>
                        <w:right w:val="none" w:sz="0" w:space="0" w:color="auto"/>
                      </w:divBdr>
                    </w:div>
                  </w:divsChild>
                </w:div>
                <w:div w:id="543760313">
                  <w:marLeft w:val="0"/>
                  <w:marRight w:val="0"/>
                  <w:marTop w:val="0"/>
                  <w:marBottom w:val="0"/>
                  <w:divBdr>
                    <w:top w:val="none" w:sz="0" w:space="0" w:color="auto"/>
                    <w:left w:val="none" w:sz="0" w:space="0" w:color="auto"/>
                    <w:bottom w:val="none" w:sz="0" w:space="0" w:color="auto"/>
                    <w:right w:val="none" w:sz="0" w:space="0" w:color="auto"/>
                  </w:divBdr>
                  <w:divsChild>
                    <w:div w:id="1354381503">
                      <w:marLeft w:val="0"/>
                      <w:marRight w:val="0"/>
                      <w:marTop w:val="0"/>
                      <w:marBottom w:val="0"/>
                      <w:divBdr>
                        <w:top w:val="none" w:sz="0" w:space="0" w:color="auto"/>
                        <w:left w:val="none" w:sz="0" w:space="0" w:color="auto"/>
                        <w:bottom w:val="none" w:sz="0" w:space="0" w:color="auto"/>
                        <w:right w:val="none" w:sz="0" w:space="0" w:color="auto"/>
                      </w:divBdr>
                    </w:div>
                  </w:divsChild>
                </w:div>
                <w:div w:id="1133212706">
                  <w:marLeft w:val="0"/>
                  <w:marRight w:val="0"/>
                  <w:marTop w:val="0"/>
                  <w:marBottom w:val="0"/>
                  <w:divBdr>
                    <w:top w:val="none" w:sz="0" w:space="0" w:color="auto"/>
                    <w:left w:val="none" w:sz="0" w:space="0" w:color="auto"/>
                    <w:bottom w:val="none" w:sz="0" w:space="0" w:color="auto"/>
                    <w:right w:val="none" w:sz="0" w:space="0" w:color="auto"/>
                  </w:divBdr>
                  <w:divsChild>
                    <w:div w:id="167716194">
                      <w:marLeft w:val="0"/>
                      <w:marRight w:val="0"/>
                      <w:marTop w:val="0"/>
                      <w:marBottom w:val="0"/>
                      <w:divBdr>
                        <w:top w:val="none" w:sz="0" w:space="0" w:color="auto"/>
                        <w:left w:val="none" w:sz="0" w:space="0" w:color="auto"/>
                        <w:bottom w:val="none" w:sz="0" w:space="0" w:color="auto"/>
                        <w:right w:val="none" w:sz="0" w:space="0" w:color="auto"/>
                      </w:divBdr>
                    </w:div>
                  </w:divsChild>
                </w:div>
                <w:div w:id="1218711743">
                  <w:marLeft w:val="0"/>
                  <w:marRight w:val="0"/>
                  <w:marTop w:val="0"/>
                  <w:marBottom w:val="0"/>
                  <w:divBdr>
                    <w:top w:val="none" w:sz="0" w:space="0" w:color="auto"/>
                    <w:left w:val="none" w:sz="0" w:space="0" w:color="auto"/>
                    <w:bottom w:val="none" w:sz="0" w:space="0" w:color="auto"/>
                    <w:right w:val="none" w:sz="0" w:space="0" w:color="auto"/>
                  </w:divBdr>
                  <w:divsChild>
                    <w:div w:id="166023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32932">
          <w:marLeft w:val="0"/>
          <w:marRight w:val="0"/>
          <w:marTop w:val="0"/>
          <w:marBottom w:val="0"/>
          <w:divBdr>
            <w:top w:val="none" w:sz="0" w:space="0" w:color="auto"/>
            <w:left w:val="none" w:sz="0" w:space="0" w:color="auto"/>
            <w:bottom w:val="none" w:sz="0" w:space="0" w:color="auto"/>
            <w:right w:val="none" w:sz="0" w:space="0" w:color="auto"/>
          </w:divBdr>
          <w:divsChild>
            <w:div w:id="1311590943">
              <w:marLeft w:val="0"/>
              <w:marRight w:val="0"/>
              <w:marTop w:val="0"/>
              <w:marBottom w:val="0"/>
              <w:divBdr>
                <w:top w:val="none" w:sz="0" w:space="0" w:color="auto"/>
                <w:left w:val="none" w:sz="0" w:space="0" w:color="auto"/>
                <w:bottom w:val="none" w:sz="0" w:space="0" w:color="auto"/>
                <w:right w:val="none" w:sz="0" w:space="0" w:color="auto"/>
              </w:divBdr>
            </w:div>
            <w:div w:id="549416589">
              <w:marLeft w:val="0"/>
              <w:marRight w:val="0"/>
              <w:marTop w:val="0"/>
              <w:marBottom w:val="0"/>
              <w:divBdr>
                <w:top w:val="none" w:sz="0" w:space="0" w:color="auto"/>
                <w:left w:val="none" w:sz="0" w:space="0" w:color="auto"/>
                <w:bottom w:val="none" w:sz="0" w:space="0" w:color="auto"/>
                <w:right w:val="none" w:sz="0" w:space="0" w:color="auto"/>
              </w:divBdr>
            </w:div>
            <w:div w:id="1882671959">
              <w:marLeft w:val="0"/>
              <w:marRight w:val="0"/>
              <w:marTop w:val="0"/>
              <w:marBottom w:val="0"/>
              <w:divBdr>
                <w:top w:val="none" w:sz="0" w:space="0" w:color="auto"/>
                <w:left w:val="none" w:sz="0" w:space="0" w:color="auto"/>
                <w:bottom w:val="none" w:sz="0" w:space="0" w:color="auto"/>
                <w:right w:val="none" w:sz="0" w:space="0" w:color="auto"/>
              </w:divBdr>
            </w:div>
            <w:div w:id="1565026279">
              <w:marLeft w:val="0"/>
              <w:marRight w:val="0"/>
              <w:marTop w:val="0"/>
              <w:marBottom w:val="0"/>
              <w:divBdr>
                <w:top w:val="none" w:sz="0" w:space="0" w:color="auto"/>
                <w:left w:val="none" w:sz="0" w:space="0" w:color="auto"/>
                <w:bottom w:val="none" w:sz="0" w:space="0" w:color="auto"/>
                <w:right w:val="none" w:sz="0" w:space="0" w:color="auto"/>
              </w:divBdr>
            </w:div>
            <w:div w:id="915670461">
              <w:marLeft w:val="0"/>
              <w:marRight w:val="0"/>
              <w:marTop w:val="0"/>
              <w:marBottom w:val="0"/>
              <w:divBdr>
                <w:top w:val="none" w:sz="0" w:space="0" w:color="auto"/>
                <w:left w:val="none" w:sz="0" w:space="0" w:color="auto"/>
                <w:bottom w:val="none" w:sz="0" w:space="0" w:color="auto"/>
                <w:right w:val="none" w:sz="0" w:space="0" w:color="auto"/>
              </w:divBdr>
            </w:div>
            <w:div w:id="1036854476">
              <w:marLeft w:val="0"/>
              <w:marRight w:val="0"/>
              <w:marTop w:val="0"/>
              <w:marBottom w:val="0"/>
              <w:divBdr>
                <w:top w:val="none" w:sz="0" w:space="0" w:color="auto"/>
                <w:left w:val="none" w:sz="0" w:space="0" w:color="auto"/>
                <w:bottom w:val="none" w:sz="0" w:space="0" w:color="auto"/>
                <w:right w:val="none" w:sz="0" w:space="0" w:color="auto"/>
              </w:divBdr>
            </w:div>
            <w:div w:id="319114357">
              <w:marLeft w:val="0"/>
              <w:marRight w:val="0"/>
              <w:marTop w:val="0"/>
              <w:marBottom w:val="0"/>
              <w:divBdr>
                <w:top w:val="none" w:sz="0" w:space="0" w:color="auto"/>
                <w:left w:val="none" w:sz="0" w:space="0" w:color="auto"/>
                <w:bottom w:val="none" w:sz="0" w:space="0" w:color="auto"/>
                <w:right w:val="none" w:sz="0" w:space="0" w:color="auto"/>
              </w:divBdr>
            </w:div>
            <w:div w:id="1013335658">
              <w:marLeft w:val="0"/>
              <w:marRight w:val="0"/>
              <w:marTop w:val="0"/>
              <w:marBottom w:val="0"/>
              <w:divBdr>
                <w:top w:val="none" w:sz="0" w:space="0" w:color="auto"/>
                <w:left w:val="none" w:sz="0" w:space="0" w:color="auto"/>
                <w:bottom w:val="none" w:sz="0" w:space="0" w:color="auto"/>
                <w:right w:val="none" w:sz="0" w:space="0" w:color="auto"/>
              </w:divBdr>
            </w:div>
            <w:div w:id="731736103">
              <w:marLeft w:val="0"/>
              <w:marRight w:val="0"/>
              <w:marTop w:val="0"/>
              <w:marBottom w:val="0"/>
              <w:divBdr>
                <w:top w:val="none" w:sz="0" w:space="0" w:color="auto"/>
                <w:left w:val="none" w:sz="0" w:space="0" w:color="auto"/>
                <w:bottom w:val="none" w:sz="0" w:space="0" w:color="auto"/>
                <w:right w:val="none" w:sz="0" w:space="0" w:color="auto"/>
              </w:divBdr>
            </w:div>
            <w:div w:id="1097018363">
              <w:marLeft w:val="0"/>
              <w:marRight w:val="0"/>
              <w:marTop w:val="0"/>
              <w:marBottom w:val="0"/>
              <w:divBdr>
                <w:top w:val="none" w:sz="0" w:space="0" w:color="auto"/>
                <w:left w:val="none" w:sz="0" w:space="0" w:color="auto"/>
                <w:bottom w:val="none" w:sz="0" w:space="0" w:color="auto"/>
                <w:right w:val="none" w:sz="0" w:space="0" w:color="auto"/>
              </w:divBdr>
            </w:div>
            <w:div w:id="1571692797">
              <w:marLeft w:val="0"/>
              <w:marRight w:val="0"/>
              <w:marTop w:val="0"/>
              <w:marBottom w:val="0"/>
              <w:divBdr>
                <w:top w:val="none" w:sz="0" w:space="0" w:color="auto"/>
                <w:left w:val="none" w:sz="0" w:space="0" w:color="auto"/>
                <w:bottom w:val="none" w:sz="0" w:space="0" w:color="auto"/>
                <w:right w:val="none" w:sz="0" w:space="0" w:color="auto"/>
              </w:divBdr>
            </w:div>
            <w:div w:id="435633966">
              <w:marLeft w:val="0"/>
              <w:marRight w:val="0"/>
              <w:marTop w:val="0"/>
              <w:marBottom w:val="0"/>
              <w:divBdr>
                <w:top w:val="none" w:sz="0" w:space="0" w:color="auto"/>
                <w:left w:val="none" w:sz="0" w:space="0" w:color="auto"/>
                <w:bottom w:val="none" w:sz="0" w:space="0" w:color="auto"/>
                <w:right w:val="none" w:sz="0" w:space="0" w:color="auto"/>
              </w:divBdr>
            </w:div>
            <w:div w:id="1733696569">
              <w:marLeft w:val="0"/>
              <w:marRight w:val="0"/>
              <w:marTop w:val="0"/>
              <w:marBottom w:val="0"/>
              <w:divBdr>
                <w:top w:val="none" w:sz="0" w:space="0" w:color="auto"/>
                <w:left w:val="none" w:sz="0" w:space="0" w:color="auto"/>
                <w:bottom w:val="none" w:sz="0" w:space="0" w:color="auto"/>
                <w:right w:val="none" w:sz="0" w:space="0" w:color="auto"/>
              </w:divBdr>
            </w:div>
            <w:div w:id="87361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yperlink" Target="http://www.eaadhsy.gr/"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art79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eaadhsy.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tpae.gr" TargetMode="External"/><Relationship Id="rId24" Type="http://schemas.openxmlformats.org/officeDocument/2006/relationships/hyperlink" Target="http://www.eaadhsy.gr/n4412/n4412fulltextlinks.html"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footer" Target="footer2.xml"/><Relationship Id="rId10" Type="http://schemas.openxmlformats.org/officeDocument/2006/relationships/header" Target="header2.xml"/><Relationship Id="rId19" Type="http://schemas.openxmlformats.org/officeDocument/2006/relationships/hyperlink" Target="mailto:epanorthotika@eaadhsy.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 TargetMode="External"/><Relationship Id="rId22" Type="http://schemas.openxmlformats.org/officeDocument/2006/relationships/hyperlink" Target="http://www.hsppa.gr/" TargetMode="External"/><Relationship Id="rId27" Type="http://schemas.openxmlformats.org/officeDocument/2006/relationships/header" Target="header3.xml"/><Relationship Id="rId30" Type="http://schemas.openxmlformats.org/officeDocument/2006/relationships/header" Target="header5.xml"/><Relationship Id="rId8"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42</TotalTime>
  <Pages>106</Pages>
  <Words>40792</Words>
  <Characters>232520</Characters>
  <Application>Microsoft Office Word</Application>
  <DocSecurity>0</DocSecurity>
  <Lines>1937</Lines>
  <Paragraphs>545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Κουρτεσάκη Δανάη</cp:lastModifiedBy>
  <cp:revision>77</cp:revision>
  <cp:lastPrinted>2020-05-20T14:03:00Z</cp:lastPrinted>
  <dcterms:created xsi:type="dcterms:W3CDTF">2024-01-19T16:02:00Z</dcterms:created>
  <dcterms:modified xsi:type="dcterms:W3CDTF">2024-01-25T12:35:00Z</dcterms:modified>
</cp:coreProperties>
</file>