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F990B" w14:textId="271400F6" w:rsidR="00544DBA" w:rsidRPr="00897475" w:rsidRDefault="00F60BEE" w:rsidP="00F60BEE">
      <w:pPr>
        <w:jc w:val="center"/>
        <w:rPr>
          <w:b/>
          <w:sz w:val="32"/>
          <w:szCs w:val="32"/>
        </w:rPr>
      </w:pPr>
      <w:bookmarkStart w:id="0" w:name="_Toc375058496"/>
      <w:bookmarkStart w:id="1" w:name="_Toc418166314"/>
      <w:bookmarkStart w:id="2" w:name="_Toc496694151"/>
      <w:bookmarkStart w:id="3" w:name="_Toc496694153"/>
      <w:bookmarkStart w:id="4" w:name="_Hlk31294097"/>
      <w:r>
        <w:rPr>
          <w:b/>
          <w:sz w:val="32"/>
          <w:szCs w:val="32"/>
        </w:rPr>
        <w:t xml:space="preserve">Πρόσκληση </w:t>
      </w:r>
      <w:r w:rsidR="002B5D6E">
        <w:rPr>
          <w:b/>
          <w:sz w:val="32"/>
          <w:szCs w:val="32"/>
        </w:rPr>
        <w:t xml:space="preserve">για </w:t>
      </w:r>
      <w:r w:rsidRPr="00F60BEE">
        <w:rPr>
          <w:b/>
          <w:sz w:val="32"/>
          <w:szCs w:val="32"/>
        </w:rPr>
        <w:t xml:space="preserve">διαπραγμάτευση χωρίς προηγούμενη δημοσίευση βάσει του άρθρου </w:t>
      </w:r>
      <w:r w:rsidR="006D2DF1" w:rsidRPr="006D2DF1">
        <w:rPr>
          <w:b/>
          <w:sz w:val="32"/>
          <w:szCs w:val="32"/>
        </w:rPr>
        <w:t>26</w:t>
      </w:r>
      <w:r w:rsidRPr="00F60BEE">
        <w:rPr>
          <w:b/>
          <w:sz w:val="32"/>
          <w:szCs w:val="32"/>
        </w:rPr>
        <w:t xml:space="preserve"> παρ. 2 περ. </w:t>
      </w:r>
      <w:r w:rsidR="006D2DF1">
        <w:rPr>
          <w:b/>
          <w:sz w:val="32"/>
          <w:szCs w:val="32"/>
        </w:rPr>
        <w:t>β</w:t>
      </w:r>
      <w:r w:rsidRPr="00F60BEE">
        <w:rPr>
          <w:b/>
          <w:sz w:val="32"/>
          <w:szCs w:val="32"/>
        </w:rPr>
        <w:t>’ του ν. 4412/2016 για την σύναψη σύμβασης</w:t>
      </w:r>
      <w:r w:rsidR="005537EF" w:rsidRPr="005537EF">
        <w:rPr>
          <w:b/>
          <w:sz w:val="32"/>
          <w:szCs w:val="32"/>
        </w:rPr>
        <w:t xml:space="preserve"> </w:t>
      </w:r>
      <w:r w:rsidR="00544DBA" w:rsidRPr="00897475">
        <w:rPr>
          <w:b/>
          <w:sz w:val="32"/>
          <w:szCs w:val="32"/>
        </w:rPr>
        <w:t>για το Έργο</w:t>
      </w:r>
      <w:r w:rsidR="000B39AE">
        <w:rPr>
          <w:b/>
          <w:sz w:val="32"/>
          <w:szCs w:val="32"/>
        </w:rPr>
        <w:t>:</w:t>
      </w:r>
    </w:p>
    <w:p w14:paraId="701EFCEE" w14:textId="77777777" w:rsidR="00544DBA" w:rsidRPr="00897475" w:rsidRDefault="00544DBA" w:rsidP="00AF64B7">
      <w:pPr>
        <w:jc w:val="center"/>
        <w:rPr>
          <w:b/>
          <w:iCs/>
          <w:sz w:val="32"/>
          <w:szCs w:val="32"/>
        </w:rPr>
      </w:pPr>
      <w:r w:rsidRPr="00897475">
        <w:rPr>
          <w:b/>
          <w:iCs/>
          <w:sz w:val="32"/>
          <w:szCs w:val="32"/>
        </w:rPr>
        <w:t>«</w:t>
      </w:r>
      <w:r w:rsidRPr="00897475">
        <w:rPr>
          <w:b/>
          <w:sz w:val="32"/>
          <w:szCs w:val="32"/>
        </w:rPr>
        <w:t xml:space="preserve">Υπηρεσίες </w:t>
      </w:r>
      <w:r w:rsidR="00AF64B7">
        <w:rPr>
          <w:b/>
          <w:sz w:val="32"/>
          <w:szCs w:val="32"/>
        </w:rPr>
        <w:t>Επέκτασης</w:t>
      </w:r>
      <w:r w:rsidRPr="00897475">
        <w:rPr>
          <w:b/>
          <w:sz w:val="32"/>
          <w:szCs w:val="32"/>
        </w:rPr>
        <w:t xml:space="preserve"> </w:t>
      </w:r>
      <w:r w:rsidR="00AF64B7" w:rsidRPr="00AF64B7">
        <w:rPr>
          <w:b/>
          <w:sz w:val="32"/>
          <w:szCs w:val="32"/>
        </w:rPr>
        <w:t>αρχιτεκτονικής κόμβου υπηρεσιών govHUB και υλοποίηση ψηφιακών υπηρεσιών ηλεκτρονικής διακυβέρνησης»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897475" w:rsidRPr="00897475" w14:paraId="675CC30A" w14:textId="77777777" w:rsidTr="00603CEC">
        <w:tc>
          <w:tcPr>
            <w:tcW w:w="3330" w:type="dxa"/>
            <w:shd w:val="clear" w:color="auto" w:fill="auto"/>
            <w:vAlign w:val="bottom"/>
          </w:tcPr>
          <w:p w14:paraId="6FDA30AB" w14:textId="77777777" w:rsidR="00544DBA" w:rsidRPr="00897475" w:rsidRDefault="00544DBA" w:rsidP="00504AF3">
            <w:pPr>
              <w:autoSpaceDE w:val="0"/>
              <w:autoSpaceDN w:val="0"/>
              <w:adjustRightInd w:val="0"/>
              <w:spacing w:after="0"/>
              <w:jc w:val="right"/>
              <w:rPr>
                <w:b/>
              </w:rPr>
            </w:pPr>
            <w:r w:rsidRPr="00897475">
              <w:rPr>
                <w:b/>
              </w:rPr>
              <w:t xml:space="preserve">Κωδ. ΟΠΣ: </w:t>
            </w:r>
          </w:p>
        </w:tc>
        <w:tc>
          <w:tcPr>
            <w:tcW w:w="6298" w:type="dxa"/>
            <w:gridSpan w:val="2"/>
            <w:shd w:val="clear" w:color="auto" w:fill="auto"/>
            <w:vAlign w:val="bottom"/>
          </w:tcPr>
          <w:p w14:paraId="2089F3DA" w14:textId="77777777" w:rsidR="00544DBA" w:rsidRPr="0020289B" w:rsidRDefault="00504AF3" w:rsidP="00504AF3">
            <w:pPr>
              <w:autoSpaceDE w:val="0"/>
              <w:autoSpaceDN w:val="0"/>
              <w:adjustRightInd w:val="0"/>
              <w:spacing w:after="0"/>
              <w:rPr>
                <w:b/>
                <w:highlight w:val="cyan"/>
                <w:lang w:val="en-US"/>
              </w:rPr>
            </w:pPr>
            <w:r w:rsidRPr="00E43291">
              <w:rPr>
                <w:b/>
                <w:lang w:val="en-US"/>
              </w:rPr>
              <w:t>5093606</w:t>
            </w:r>
          </w:p>
        </w:tc>
      </w:tr>
      <w:tr w:rsidR="00897475" w:rsidRPr="00897475" w14:paraId="6609A784" w14:textId="77777777" w:rsidTr="00603CEC">
        <w:tc>
          <w:tcPr>
            <w:tcW w:w="3330" w:type="dxa"/>
            <w:shd w:val="clear" w:color="auto" w:fill="auto"/>
            <w:vAlign w:val="center"/>
          </w:tcPr>
          <w:p w14:paraId="6CB35675" w14:textId="77777777" w:rsidR="00544DBA" w:rsidRPr="00897475" w:rsidRDefault="00544DBA" w:rsidP="00504AF3">
            <w:pPr>
              <w:autoSpaceDE w:val="0"/>
              <w:autoSpaceDN w:val="0"/>
              <w:adjustRightInd w:val="0"/>
              <w:spacing w:after="0"/>
              <w:jc w:val="right"/>
              <w:rPr>
                <w:b/>
              </w:rPr>
            </w:pPr>
            <w:r w:rsidRPr="00897475">
              <w:rPr>
                <w:b/>
              </w:rPr>
              <w:t>Επιχειρησιακό Πρόγραμμα:</w:t>
            </w:r>
          </w:p>
        </w:tc>
        <w:tc>
          <w:tcPr>
            <w:tcW w:w="6298" w:type="dxa"/>
            <w:gridSpan w:val="2"/>
            <w:shd w:val="clear" w:color="auto" w:fill="auto"/>
            <w:vAlign w:val="center"/>
          </w:tcPr>
          <w:p w14:paraId="3708C210" w14:textId="77777777" w:rsidR="00544DBA" w:rsidRPr="00897475" w:rsidRDefault="0020289B" w:rsidP="00504AF3">
            <w:pPr>
              <w:autoSpaceDE w:val="0"/>
              <w:autoSpaceDN w:val="0"/>
              <w:adjustRightInd w:val="0"/>
              <w:spacing w:after="0"/>
              <w:jc w:val="left"/>
              <w:rPr>
                <w:b/>
              </w:rPr>
            </w:pPr>
            <w:r w:rsidRPr="0020289B">
              <w:rPr>
                <w:bCs/>
              </w:rPr>
              <w:t>Μεταρρύθμιση Δημόσιου Τομέα</w:t>
            </w:r>
          </w:p>
        </w:tc>
      </w:tr>
      <w:tr w:rsidR="00897475" w:rsidRPr="00897475" w14:paraId="37C3342D" w14:textId="77777777" w:rsidTr="00603CEC">
        <w:tc>
          <w:tcPr>
            <w:tcW w:w="3330" w:type="dxa"/>
            <w:shd w:val="clear" w:color="auto" w:fill="auto"/>
            <w:vAlign w:val="center"/>
          </w:tcPr>
          <w:p w14:paraId="1B6C6CA4" w14:textId="77777777" w:rsidR="00544DBA" w:rsidRPr="00897475" w:rsidRDefault="00544DBA" w:rsidP="00504AF3">
            <w:pPr>
              <w:autoSpaceDE w:val="0"/>
              <w:autoSpaceDN w:val="0"/>
              <w:adjustRightInd w:val="0"/>
              <w:spacing w:after="0"/>
              <w:jc w:val="right"/>
              <w:rPr>
                <w:b/>
              </w:rPr>
            </w:pPr>
            <w:r w:rsidRPr="00897475">
              <w:rPr>
                <w:b/>
              </w:rPr>
              <w:t>Προϋπολογισμός-Εκτιμώμενη αξία σύμβασης:</w:t>
            </w:r>
          </w:p>
          <w:p w14:paraId="29908275" w14:textId="77777777" w:rsidR="00544DBA" w:rsidRPr="00897475" w:rsidRDefault="00544DBA" w:rsidP="00504AF3">
            <w:pPr>
              <w:autoSpaceDE w:val="0"/>
              <w:autoSpaceDN w:val="0"/>
              <w:adjustRightInd w:val="0"/>
              <w:spacing w:after="0"/>
              <w:jc w:val="right"/>
              <w:rPr>
                <w:b/>
              </w:rPr>
            </w:pPr>
          </w:p>
        </w:tc>
        <w:tc>
          <w:tcPr>
            <w:tcW w:w="6298" w:type="dxa"/>
            <w:gridSpan w:val="2"/>
            <w:shd w:val="clear" w:color="auto" w:fill="auto"/>
            <w:vAlign w:val="bottom"/>
          </w:tcPr>
          <w:p w14:paraId="27E982CB" w14:textId="77777777" w:rsidR="00603CEC" w:rsidRPr="00274B25" w:rsidRDefault="00603CEC" w:rsidP="00504AF3">
            <w:pPr>
              <w:keepNext/>
              <w:keepLines/>
              <w:widowControl w:val="0"/>
              <w:tabs>
                <w:tab w:val="left" w:pos="428"/>
              </w:tabs>
              <w:autoSpaceDE w:val="0"/>
              <w:spacing w:after="0"/>
              <w:ind w:left="110" w:right="90"/>
            </w:pPr>
            <w:r w:rsidRPr="00274B25">
              <w:t xml:space="preserve">Προϋπολογισμός Έργου - εκτιμώμενη αξία σύμβασης: </w:t>
            </w:r>
            <w:r>
              <w:t>εννιακόσιες τρεις χιλιάδες  εννιακόσια  ευρώ</w:t>
            </w:r>
            <w:r w:rsidRPr="00274B25">
              <w:t xml:space="preserve">, </w:t>
            </w:r>
            <w:r w:rsidRPr="007C29CF">
              <w:rPr>
                <w:b/>
              </w:rPr>
              <w:t>903.900</w:t>
            </w:r>
            <w:r w:rsidR="00803106">
              <w:rPr>
                <w:b/>
              </w:rPr>
              <w:t>,00</w:t>
            </w:r>
            <w:r w:rsidRPr="00274B25">
              <w:rPr>
                <w:b/>
                <w:bCs/>
              </w:rPr>
              <w:t xml:space="preserve"> € </w:t>
            </w:r>
            <w:r w:rsidRPr="00274B25">
              <w:t xml:space="preserve">μη περιλαμβανομένου ΦΠΑ 24% (προϋπολογισμός με ΦΠΑ: </w:t>
            </w:r>
            <w:r w:rsidRPr="007C29CF">
              <w:rPr>
                <w:b/>
              </w:rPr>
              <w:t>1.120.836,00</w:t>
            </w:r>
            <w:r>
              <w:t xml:space="preserve"> </w:t>
            </w:r>
            <w:r w:rsidRPr="00274B25">
              <w:rPr>
                <w:b/>
                <w:bCs/>
              </w:rPr>
              <w:t xml:space="preserve">€ </w:t>
            </w:r>
            <w:r w:rsidRPr="008A4657">
              <w:rPr>
                <w:b/>
              </w:rPr>
              <w:t xml:space="preserve">ΦΠΑ </w:t>
            </w:r>
            <w:r w:rsidR="00803106" w:rsidRPr="00803106">
              <w:rPr>
                <w:b/>
              </w:rPr>
              <w:t>216.936,00</w:t>
            </w:r>
            <w:r w:rsidRPr="008A4657">
              <w:rPr>
                <w:b/>
              </w:rPr>
              <w:t>€</w:t>
            </w:r>
            <w:r w:rsidRPr="00274B25">
              <w:t>):</w:t>
            </w:r>
          </w:p>
          <w:p w14:paraId="444B79BE" w14:textId="77777777" w:rsidR="00603CEC" w:rsidRDefault="00603CEC" w:rsidP="004A1D19">
            <w:pPr>
              <w:pStyle w:val="Tabletext"/>
              <w:numPr>
                <w:ilvl w:val="0"/>
                <w:numId w:val="78"/>
              </w:numPr>
              <w:spacing w:after="0"/>
              <w:ind w:left="379" w:hanging="379"/>
              <w:jc w:val="both"/>
              <w:rPr>
                <w:rFonts w:cs="Tahoma"/>
                <w:b/>
                <w:bCs/>
                <w:sz w:val="22"/>
                <w:szCs w:val="22"/>
                <w:lang w:eastAsia="el-GR"/>
              </w:rPr>
            </w:pPr>
            <w:r>
              <w:rPr>
                <w:rFonts w:cs="Tahoma"/>
                <w:sz w:val="22"/>
                <w:szCs w:val="22"/>
              </w:rPr>
              <w:t xml:space="preserve">Προϋπολογισμός Αρχικού Έργου - </w:t>
            </w:r>
            <w:r w:rsidRPr="00897475">
              <w:rPr>
                <w:rFonts w:cs="Tahoma"/>
                <w:sz w:val="22"/>
                <w:szCs w:val="22"/>
              </w:rPr>
              <w:t>εκτιμώμενη αξία σύμβασης ανέρχεται στο ποσό των</w:t>
            </w:r>
            <w:r>
              <w:rPr>
                <w:rFonts w:cs="Tahoma"/>
                <w:sz w:val="22"/>
                <w:szCs w:val="22"/>
              </w:rPr>
              <w:t xml:space="preserve"> επτακοσίων ογδόντα έξη χιλιάδων ευρώ </w:t>
            </w:r>
            <w:r w:rsidRPr="00897475">
              <w:rPr>
                <w:rFonts w:cs="Tahoma"/>
                <w:sz w:val="22"/>
                <w:szCs w:val="22"/>
              </w:rPr>
              <w:t xml:space="preserve"> </w:t>
            </w:r>
            <w:r>
              <w:rPr>
                <w:rFonts w:cs="Tahoma"/>
                <w:b/>
                <w:bCs/>
                <w:sz w:val="22"/>
                <w:szCs w:val="22"/>
                <w:lang w:eastAsia="el-GR"/>
              </w:rPr>
              <w:t xml:space="preserve"> </w:t>
            </w:r>
            <w:r w:rsidRPr="00C32919">
              <w:rPr>
                <w:rFonts w:cs="Tahoma"/>
                <w:b/>
                <w:bCs/>
                <w:sz w:val="22"/>
                <w:szCs w:val="22"/>
                <w:lang w:eastAsia="el-GR"/>
              </w:rPr>
              <w:t>786</w:t>
            </w:r>
            <w:r w:rsidRPr="00897475">
              <w:rPr>
                <w:rFonts w:cs="Tahoma"/>
                <w:b/>
                <w:bCs/>
                <w:sz w:val="22"/>
                <w:szCs w:val="22"/>
                <w:lang w:eastAsia="el-GR"/>
              </w:rPr>
              <w:t>.</w:t>
            </w:r>
            <w:r w:rsidRPr="00C32919">
              <w:rPr>
                <w:rFonts w:cs="Tahoma"/>
                <w:b/>
                <w:bCs/>
                <w:sz w:val="22"/>
                <w:szCs w:val="22"/>
                <w:lang w:eastAsia="el-GR"/>
              </w:rPr>
              <w:t>000</w:t>
            </w:r>
            <w:r w:rsidRPr="00897475">
              <w:rPr>
                <w:rFonts w:cs="Tahoma"/>
                <w:b/>
                <w:bCs/>
                <w:sz w:val="22"/>
                <w:szCs w:val="22"/>
                <w:lang w:eastAsia="el-GR"/>
              </w:rPr>
              <w:t>,</w:t>
            </w:r>
            <w:r w:rsidRPr="00C32919">
              <w:rPr>
                <w:rFonts w:cs="Tahoma"/>
                <w:b/>
                <w:bCs/>
                <w:sz w:val="22"/>
                <w:szCs w:val="22"/>
                <w:lang w:eastAsia="el-GR"/>
              </w:rPr>
              <w:t>00</w:t>
            </w:r>
            <w:r w:rsidR="00CC77B5" w:rsidRPr="00897475">
              <w:rPr>
                <w:rFonts w:cs="Tahoma"/>
                <w:b/>
                <w:bCs/>
                <w:sz w:val="22"/>
                <w:szCs w:val="22"/>
                <w:lang w:eastAsia="el-GR"/>
              </w:rPr>
              <w:t>€</w:t>
            </w:r>
            <w:r w:rsidRPr="00897475">
              <w:rPr>
                <w:rFonts w:cs="Tahoma"/>
                <w:b/>
                <w:bCs/>
                <w:sz w:val="22"/>
                <w:szCs w:val="22"/>
                <w:lang w:eastAsia="el-GR"/>
              </w:rPr>
              <w:t xml:space="preserve"> </w:t>
            </w:r>
            <w:r w:rsidR="00CC77B5">
              <w:rPr>
                <w:rFonts w:cs="Tahoma"/>
                <w:sz w:val="22"/>
                <w:szCs w:val="22"/>
              </w:rPr>
              <w:t>μ</w:t>
            </w:r>
            <w:r w:rsidRPr="00897475">
              <w:rPr>
                <w:rFonts w:cs="Tahoma"/>
                <w:sz w:val="22"/>
                <w:szCs w:val="22"/>
              </w:rPr>
              <w:t xml:space="preserve">η περιλαμβανομένου ΦΠΑ 24% , </w:t>
            </w:r>
            <w:r>
              <w:rPr>
                <w:rFonts w:cs="Tahoma"/>
                <w:sz w:val="22"/>
                <w:szCs w:val="22"/>
              </w:rPr>
              <w:t>(</w:t>
            </w:r>
            <w:r w:rsidRPr="00897475">
              <w:rPr>
                <w:rFonts w:cs="Tahoma"/>
                <w:sz w:val="22"/>
                <w:szCs w:val="22"/>
              </w:rPr>
              <w:t xml:space="preserve">προϋπολογισμός με ΦΠΑ: </w:t>
            </w:r>
            <w:r w:rsidRPr="0020289B">
              <w:rPr>
                <w:rFonts w:cs="Tahoma"/>
                <w:b/>
                <w:bCs/>
                <w:sz w:val="22"/>
                <w:szCs w:val="22"/>
                <w:lang w:eastAsia="el-GR"/>
              </w:rPr>
              <w:t>97</w:t>
            </w:r>
            <w:r w:rsidRPr="00C32919">
              <w:rPr>
                <w:rFonts w:cs="Tahoma"/>
                <w:b/>
                <w:bCs/>
                <w:sz w:val="22"/>
                <w:szCs w:val="22"/>
                <w:lang w:eastAsia="el-GR"/>
              </w:rPr>
              <w:t>4</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,0</w:t>
            </w:r>
            <w:r w:rsidRPr="0020289B">
              <w:rPr>
                <w:rFonts w:cs="Tahoma"/>
                <w:b/>
                <w:bCs/>
                <w:sz w:val="22"/>
                <w:szCs w:val="22"/>
                <w:lang w:eastAsia="el-GR"/>
              </w:rPr>
              <w:t>0</w:t>
            </w:r>
            <w:r w:rsidR="00CC77B5" w:rsidRPr="00897475">
              <w:rPr>
                <w:rFonts w:cs="Tahoma"/>
                <w:b/>
                <w:bCs/>
                <w:sz w:val="22"/>
                <w:szCs w:val="22"/>
                <w:lang w:eastAsia="el-GR"/>
              </w:rPr>
              <w:t>€</w:t>
            </w:r>
            <w:r w:rsidRPr="00897475">
              <w:rPr>
                <w:rFonts w:cs="Tahoma"/>
                <w:b/>
                <w:bCs/>
                <w:sz w:val="22"/>
                <w:szCs w:val="22"/>
                <w:lang w:eastAsia="el-GR"/>
              </w:rPr>
              <w:t xml:space="preserve">, ΦΠΑ  </w:t>
            </w:r>
            <w:r w:rsidRPr="00C32919">
              <w:rPr>
                <w:rFonts w:cs="Tahoma"/>
                <w:b/>
                <w:bCs/>
                <w:sz w:val="22"/>
                <w:szCs w:val="22"/>
                <w:lang w:eastAsia="el-GR"/>
              </w:rPr>
              <w:t>188</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w:t>
            </w:r>
            <w:r w:rsidRPr="00C32919">
              <w:rPr>
                <w:rFonts w:cs="Tahoma"/>
                <w:b/>
                <w:bCs/>
                <w:sz w:val="22"/>
                <w:szCs w:val="22"/>
                <w:lang w:eastAsia="el-GR"/>
              </w:rPr>
              <w:t>00</w:t>
            </w:r>
            <w:r w:rsidR="00CC77B5" w:rsidRPr="00897475">
              <w:rPr>
                <w:rFonts w:cs="Tahoma"/>
                <w:b/>
                <w:bCs/>
                <w:sz w:val="22"/>
                <w:szCs w:val="22"/>
                <w:lang w:eastAsia="el-GR"/>
              </w:rPr>
              <w:t>€</w:t>
            </w:r>
            <w:r w:rsidRPr="00897475">
              <w:rPr>
                <w:rFonts w:cs="Tahoma"/>
                <w:b/>
                <w:bCs/>
                <w:sz w:val="22"/>
                <w:szCs w:val="22"/>
                <w:lang w:eastAsia="el-GR"/>
              </w:rPr>
              <w:t>)</w:t>
            </w:r>
          </w:p>
          <w:p w14:paraId="1E8A3941" w14:textId="77777777" w:rsidR="004468A4" w:rsidRPr="00CC77B5" w:rsidRDefault="00603CEC" w:rsidP="004A1D19">
            <w:pPr>
              <w:pStyle w:val="TabletextChar"/>
              <w:numPr>
                <w:ilvl w:val="0"/>
                <w:numId w:val="78"/>
              </w:numPr>
              <w:spacing w:after="0"/>
              <w:ind w:left="379" w:hanging="379"/>
              <w:jc w:val="both"/>
              <w:rPr>
                <w:rFonts w:cs="Tahoma"/>
                <w:b/>
                <w:bCs/>
                <w:sz w:val="22"/>
                <w:szCs w:val="22"/>
                <w:lang w:eastAsia="el-GR"/>
              </w:rPr>
            </w:pPr>
            <w:r w:rsidRPr="00CC77B5">
              <w:rPr>
                <w:rFonts w:cs="Tahoma"/>
                <w:sz w:val="22"/>
                <w:szCs w:val="22"/>
              </w:rPr>
              <w:t xml:space="preserve">προϋπολογισμός δικαιώματος προαίρεσης </w:t>
            </w:r>
            <w:r w:rsidR="00CC77B5">
              <w:rPr>
                <w:rFonts w:cs="Tahoma"/>
                <w:sz w:val="22"/>
                <w:szCs w:val="22"/>
              </w:rPr>
              <w:t>φυσικού αντικειμένου</w:t>
            </w:r>
            <w:r w:rsidRPr="00CC77B5">
              <w:rPr>
                <w:rFonts w:cs="Tahoma"/>
                <w:sz w:val="22"/>
                <w:szCs w:val="22"/>
              </w:rPr>
              <w:t xml:space="preserve"> έως εκατό</w:t>
            </w:r>
            <w:r w:rsidR="00803106">
              <w:rPr>
                <w:rFonts w:cs="Tahoma"/>
                <w:sz w:val="22"/>
                <w:szCs w:val="22"/>
              </w:rPr>
              <w:t xml:space="preserve"> </w:t>
            </w:r>
            <w:r w:rsidRPr="00CC77B5">
              <w:rPr>
                <w:rFonts w:cs="Tahoma"/>
                <w:sz w:val="22"/>
                <w:szCs w:val="22"/>
              </w:rPr>
              <w:t xml:space="preserve">δέκα επτά χιλιάδες εννιακόσα ευρώ </w:t>
            </w:r>
            <w:r w:rsidRPr="00CC77B5">
              <w:rPr>
                <w:rFonts w:cs="Tahoma"/>
                <w:b/>
                <w:sz w:val="22"/>
                <w:szCs w:val="22"/>
              </w:rPr>
              <w:t>117.900</w:t>
            </w:r>
            <w:r w:rsidR="00CC77B5" w:rsidRPr="00CC77B5">
              <w:rPr>
                <w:rFonts w:cs="Tahoma"/>
                <w:b/>
                <w:sz w:val="22"/>
                <w:szCs w:val="22"/>
              </w:rPr>
              <w:t>,00</w:t>
            </w:r>
            <w:r w:rsidRPr="00CC77B5">
              <w:rPr>
                <w:rFonts w:cs="Tahoma"/>
                <w:b/>
                <w:bCs/>
                <w:sz w:val="22"/>
                <w:szCs w:val="22"/>
                <w:lang w:eastAsia="el-GR"/>
              </w:rPr>
              <w:t>€</w:t>
            </w:r>
            <w:r w:rsidR="00803106">
              <w:rPr>
                <w:rFonts w:cs="Tahoma"/>
                <w:b/>
                <w:bCs/>
                <w:sz w:val="22"/>
                <w:szCs w:val="22"/>
                <w:lang w:eastAsia="el-GR"/>
              </w:rPr>
              <w:t xml:space="preserve"> </w:t>
            </w:r>
            <w:r w:rsidRPr="00CC77B5">
              <w:rPr>
                <w:rFonts w:cs="Tahoma"/>
                <w:bCs/>
                <w:sz w:val="22"/>
                <w:szCs w:val="22"/>
                <w:lang w:eastAsia="el-GR"/>
              </w:rPr>
              <w:t>μη περιλαμβανομένου ΦΠΑ 24%,</w:t>
            </w:r>
            <w:r w:rsidRPr="00CC77B5">
              <w:rPr>
                <w:rFonts w:cs="Tahoma"/>
                <w:b/>
                <w:bCs/>
                <w:sz w:val="22"/>
                <w:szCs w:val="22"/>
                <w:lang w:eastAsia="el-GR"/>
              </w:rPr>
              <w:t xml:space="preserve"> </w:t>
            </w:r>
            <w:r w:rsidRPr="00CC77B5">
              <w:rPr>
                <w:rFonts w:cs="Tahoma"/>
                <w:sz w:val="22"/>
                <w:szCs w:val="22"/>
              </w:rPr>
              <w:t xml:space="preserve">(προϋπολογισμός με ΦΠΑ: </w:t>
            </w:r>
            <w:r w:rsidRPr="00CC77B5">
              <w:rPr>
                <w:rFonts w:cs="Tahoma"/>
                <w:b/>
                <w:bCs/>
                <w:sz w:val="22"/>
                <w:szCs w:val="22"/>
              </w:rPr>
              <w:t>146.196</w:t>
            </w:r>
            <w:r w:rsidR="00CC77B5" w:rsidRPr="00CC77B5">
              <w:rPr>
                <w:rFonts w:cs="Tahoma"/>
                <w:b/>
                <w:bCs/>
                <w:sz w:val="22"/>
                <w:szCs w:val="22"/>
              </w:rPr>
              <w:t>,00</w:t>
            </w:r>
            <w:r w:rsidRPr="00CC77B5">
              <w:rPr>
                <w:rFonts w:cs="Tahoma"/>
                <w:b/>
                <w:bCs/>
                <w:sz w:val="22"/>
                <w:szCs w:val="22"/>
              </w:rPr>
              <w:t>€</w:t>
            </w:r>
            <w:r w:rsidRPr="00CC77B5">
              <w:rPr>
                <w:rFonts w:cs="Tahoma"/>
                <w:sz w:val="22"/>
                <w:szCs w:val="22"/>
              </w:rPr>
              <w:t xml:space="preserve">, </w:t>
            </w:r>
            <w:r w:rsidRPr="00CC77B5">
              <w:rPr>
                <w:rFonts w:cs="Tahoma"/>
                <w:b/>
                <w:sz w:val="22"/>
                <w:szCs w:val="22"/>
              </w:rPr>
              <w:t>ΦΠΑ 28.296</w:t>
            </w:r>
            <w:r w:rsidR="00CC77B5" w:rsidRPr="00CC77B5">
              <w:rPr>
                <w:rFonts w:cs="Tahoma"/>
                <w:b/>
                <w:sz w:val="22"/>
                <w:szCs w:val="22"/>
              </w:rPr>
              <w:t>,00</w:t>
            </w:r>
            <w:r w:rsidRPr="00CC77B5">
              <w:rPr>
                <w:rFonts w:cs="Tahoma"/>
                <w:b/>
                <w:sz w:val="22"/>
                <w:szCs w:val="22"/>
              </w:rPr>
              <w:t>€</w:t>
            </w:r>
            <w:r w:rsidRPr="00CC77B5">
              <w:rPr>
                <w:rFonts w:cs="Tahoma"/>
                <w:sz w:val="22"/>
                <w:szCs w:val="22"/>
              </w:rPr>
              <w:t>).</w:t>
            </w:r>
          </w:p>
        </w:tc>
      </w:tr>
      <w:tr w:rsidR="00897475" w:rsidRPr="00897475" w14:paraId="47BED82B" w14:textId="77777777" w:rsidTr="00603CEC">
        <w:tc>
          <w:tcPr>
            <w:tcW w:w="3330" w:type="dxa"/>
            <w:shd w:val="clear" w:color="auto" w:fill="auto"/>
          </w:tcPr>
          <w:p w14:paraId="56B579B7" w14:textId="77777777" w:rsidR="00544DBA" w:rsidRPr="00897475" w:rsidRDefault="00544DBA" w:rsidP="00504AF3">
            <w:pPr>
              <w:autoSpaceDE w:val="0"/>
              <w:autoSpaceDN w:val="0"/>
              <w:adjustRightInd w:val="0"/>
              <w:spacing w:after="0"/>
              <w:jc w:val="right"/>
              <w:rPr>
                <w:b/>
                <w:highlight w:val="cyan"/>
              </w:rPr>
            </w:pPr>
            <w:r w:rsidRPr="00897475">
              <w:rPr>
                <w:b/>
                <w:lang w:val="en-US"/>
              </w:rPr>
              <w:t>CPV</w:t>
            </w:r>
            <w:r w:rsidRPr="00897475">
              <w:rPr>
                <w:b/>
              </w:rPr>
              <w:t>:</w:t>
            </w:r>
          </w:p>
        </w:tc>
        <w:tc>
          <w:tcPr>
            <w:tcW w:w="6298" w:type="dxa"/>
            <w:gridSpan w:val="2"/>
            <w:shd w:val="clear" w:color="auto" w:fill="auto"/>
            <w:vAlign w:val="bottom"/>
          </w:tcPr>
          <w:p w14:paraId="0B0B3361" w14:textId="77777777" w:rsidR="00544DBA" w:rsidRPr="00897475" w:rsidRDefault="00106E58" w:rsidP="00504AF3">
            <w:pPr>
              <w:autoSpaceDE w:val="0"/>
              <w:autoSpaceDN w:val="0"/>
              <w:adjustRightInd w:val="0"/>
              <w:spacing w:after="0"/>
              <w:rPr>
                <w:b/>
                <w:highlight w:val="cyan"/>
              </w:rPr>
            </w:pPr>
            <w:bookmarkStart w:id="5" w:name="_Hlk33021288"/>
            <w:r w:rsidRPr="00897475">
              <w:rPr>
                <w:bCs/>
              </w:rPr>
              <w:t>72.22.23.00-0, «ΥΠΗΡΕΣΙΕΣ ΤΕΧΝΟΛΟΓΙΑΣ ΤΩΝ ΠΛΗΡΟΦΟΡΙΩΝ»</w:t>
            </w:r>
            <w:bookmarkEnd w:id="5"/>
          </w:p>
        </w:tc>
      </w:tr>
      <w:tr w:rsidR="00897475" w:rsidRPr="00897475" w14:paraId="2E048DAE" w14:textId="77777777" w:rsidTr="00603CEC">
        <w:tc>
          <w:tcPr>
            <w:tcW w:w="3330" w:type="dxa"/>
            <w:shd w:val="clear" w:color="auto" w:fill="auto"/>
            <w:vAlign w:val="center"/>
          </w:tcPr>
          <w:p w14:paraId="7F77D1D8" w14:textId="77777777" w:rsidR="00544DBA" w:rsidRPr="00897475" w:rsidRDefault="00544DBA" w:rsidP="00504AF3">
            <w:pPr>
              <w:autoSpaceDE w:val="0"/>
              <w:autoSpaceDN w:val="0"/>
              <w:adjustRightInd w:val="0"/>
              <w:spacing w:after="0"/>
              <w:jc w:val="right"/>
              <w:rPr>
                <w:b/>
              </w:rPr>
            </w:pPr>
            <w:r w:rsidRPr="00897475">
              <w:rPr>
                <w:b/>
              </w:rPr>
              <w:t>Κριτήριο Ανάθεσης:</w:t>
            </w:r>
          </w:p>
        </w:tc>
        <w:tc>
          <w:tcPr>
            <w:tcW w:w="6298" w:type="dxa"/>
            <w:gridSpan w:val="2"/>
            <w:shd w:val="clear" w:color="auto" w:fill="auto"/>
            <w:vAlign w:val="bottom"/>
          </w:tcPr>
          <w:p w14:paraId="32BA3EB6" w14:textId="77777777" w:rsidR="00544DBA" w:rsidRPr="00897475" w:rsidRDefault="00544DBA" w:rsidP="00504AF3">
            <w:pPr>
              <w:autoSpaceDE w:val="0"/>
              <w:autoSpaceDN w:val="0"/>
              <w:adjustRightInd w:val="0"/>
              <w:spacing w:after="0"/>
              <w:rPr>
                <w:b/>
              </w:rPr>
            </w:pPr>
            <w:r w:rsidRPr="00897475">
              <w:rPr>
                <w:b/>
              </w:rPr>
              <w:t>Η πλέον συμφέρουσα από οικονομική άποψη προσφορά βάσει βέλτιστης σχέσης ποιότητας – τιμής</w:t>
            </w:r>
          </w:p>
        </w:tc>
      </w:tr>
      <w:tr w:rsidR="00897475" w:rsidRPr="00897475" w:rsidDel="005977E7" w14:paraId="76455FC3" w14:textId="77777777" w:rsidTr="00603CEC">
        <w:tc>
          <w:tcPr>
            <w:tcW w:w="3330" w:type="dxa"/>
            <w:shd w:val="clear" w:color="auto" w:fill="auto"/>
            <w:vAlign w:val="center"/>
          </w:tcPr>
          <w:p w14:paraId="7FBC2393" w14:textId="77777777" w:rsidR="00544DBA" w:rsidRPr="00897475" w:rsidRDefault="00544DBA" w:rsidP="00504AF3">
            <w:pPr>
              <w:autoSpaceDE w:val="0"/>
              <w:autoSpaceDN w:val="0"/>
              <w:adjustRightInd w:val="0"/>
              <w:spacing w:after="0"/>
              <w:jc w:val="right"/>
              <w:rPr>
                <w:b/>
              </w:rPr>
            </w:pPr>
            <w:r w:rsidRPr="00897475">
              <w:rPr>
                <w:b/>
              </w:rPr>
              <w:t>Ημερομηνία Διενέργειας:</w:t>
            </w:r>
          </w:p>
        </w:tc>
        <w:tc>
          <w:tcPr>
            <w:tcW w:w="6298" w:type="dxa"/>
            <w:gridSpan w:val="2"/>
            <w:shd w:val="clear" w:color="auto" w:fill="auto"/>
            <w:vAlign w:val="bottom"/>
          </w:tcPr>
          <w:p w14:paraId="6FADB6A9" w14:textId="1F51BE35" w:rsidR="00544DBA" w:rsidRPr="001E746F" w:rsidDel="005977E7" w:rsidRDefault="004F0363" w:rsidP="00504AF3">
            <w:pPr>
              <w:autoSpaceDE w:val="0"/>
              <w:autoSpaceDN w:val="0"/>
              <w:adjustRightInd w:val="0"/>
              <w:spacing w:after="0"/>
              <w:rPr>
                <w:b/>
                <w:lang w:val="en-US"/>
              </w:rPr>
            </w:pPr>
            <w:r>
              <w:rPr>
                <w:b/>
              </w:rPr>
              <w:t>02</w:t>
            </w:r>
            <w:r w:rsidR="008222A6" w:rsidRPr="001E746F">
              <w:rPr>
                <w:b/>
              </w:rPr>
              <w:t>-</w:t>
            </w:r>
            <w:r w:rsidR="00C30355">
              <w:rPr>
                <w:b/>
              </w:rPr>
              <w:t>1</w:t>
            </w:r>
            <w:r>
              <w:rPr>
                <w:b/>
              </w:rPr>
              <w:t>1</w:t>
            </w:r>
            <w:r w:rsidR="008222A6" w:rsidRPr="001E746F">
              <w:rPr>
                <w:b/>
              </w:rPr>
              <w:t>-202</w:t>
            </w:r>
            <w:r w:rsidR="00C30355">
              <w:rPr>
                <w:b/>
              </w:rPr>
              <w:t>3</w:t>
            </w:r>
          </w:p>
        </w:tc>
      </w:tr>
      <w:tr w:rsidR="00D60DC7" w:rsidRPr="00897475" w:rsidDel="005977E7" w14:paraId="10B9B518" w14:textId="77777777" w:rsidTr="00603CEC">
        <w:tc>
          <w:tcPr>
            <w:tcW w:w="7332" w:type="dxa"/>
            <w:gridSpan w:val="2"/>
            <w:shd w:val="clear" w:color="auto" w:fill="auto"/>
            <w:vAlign w:val="bottom"/>
          </w:tcPr>
          <w:p w14:paraId="5E77AB1B" w14:textId="77777777" w:rsidR="00D60DC7" w:rsidRPr="002C39BC" w:rsidRDefault="00D60DC7" w:rsidP="00504AF3">
            <w:pPr>
              <w:autoSpaceDE w:val="0"/>
              <w:autoSpaceDN w:val="0"/>
              <w:adjustRightInd w:val="0"/>
              <w:spacing w:after="0"/>
              <w:jc w:val="right"/>
              <w:rPr>
                <w:b/>
              </w:rPr>
            </w:pPr>
            <w:r w:rsidRPr="002C39BC">
              <w:rPr>
                <w:b/>
              </w:rPr>
              <w:t>Ημερομηνία Ανάρτησης στο ΚΗΜΔΗΣ</w:t>
            </w:r>
          </w:p>
        </w:tc>
        <w:tc>
          <w:tcPr>
            <w:tcW w:w="2296" w:type="dxa"/>
            <w:shd w:val="clear" w:color="auto" w:fill="auto"/>
            <w:vAlign w:val="bottom"/>
          </w:tcPr>
          <w:p w14:paraId="2FEC20F9" w14:textId="5C245179" w:rsidR="00D60DC7" w:rsidRPr="002C39BC" w:rsidDel="005977E7" w:rsidRDefault="00A53995" w:rsidP="00504AF3">
            <w:pPr>
              <w:autoSpaceDE w:val="0"/>
              <w:autoSpaceDN w:val="0"/>
              <w:adjustRightInd w:val="0"/>
              <w:spacing w:after="0"/>
              <w:rPr>
                <w:b/>
              </w:rPr>
            </w:pPr>
            <w:r w:rsidRPr="002C39BC">
              <w:rPr>
                <w:b/>
              </w:rPr>
              <w:t>13-10-2023</w:t>
            </w:r>
          </w:p>
        </w:tc>
      </w:tr>
      <w:tr w:rsidR="00D777EA" w:rsidRPr="00897475" w:rsidDel="005977E7" w14:paraId="7720E5B3" w14:textId="77777777" w:rsidTr="00603CEC">
        <w:tc>
          <w:tcPr>
            <w:tcW w:w="7332" w:type="dxa"/>
            <w:gridSpan w:val="2"/>
            <w:shd w:val="clear" w:color="auto" w:fill="auto"/>
            <w:vAlign w:val="bottom"/>
          </w:tcPr>
          <w:p w14:paraId="3F651BE1" w14:textId="77777777" w:rsidR="00D777EA" w:rsidRPr="00897475" w:rsidRDefault="00D777EA" w:rsidP="00D777EA">
            <w:pPr>
              <w:autoSpaceDE w:val="0"/>
              <w:autoSpaceDN w:val="0"/>
              <w:adjustRightInd w:val="0"/>
              <w:spacing w:after="0"/>
              <w:jc w:val="right"/>
              <w:rPr>
                <w:b/>
                <w:highlight w:val="yellow"/>
              </w:rPr>
            </w:pPr>
            <w:r w:rsidRPr="00897475">
              <w:rPr>
                <w:b/>
              </w:rPr>
              <w:t>Ημερομηνία Ανάρτησης στο ΕΣΗΔΗΣ</w:t>
            </w:r>
          </w:p>
        </w:tc>
        <w:tc>
          <w:tcPr>
            <w:tcW w:w="2296" w:type="dxa"/>
            <w:shd w:val="clear" w:color="auto" w:fill="auto"/>
            <w:vAlign w:val="bottom"/>
          </w:tcPr>
          <w:p w14:paraId="24EB6F7D" w14:textId="5902F62C" w:rsidR="00D777EA" w:rsidRPr="001E746F" w:rsidDel="005977E7" w:rsidRDefault="00D777EA" w:rsidP="00D777EA">
            <w:pPr>
              <w:autoSpaceDE w:val="0"/>
              <w:autoSpaceDN w:val="0"/>
              <w:adjustRightInd w:val="0"/>
              <w:spacing w:after="0"/>
              <w:rPr>
                <w:b/>
              </w:rPr>
            </w:pPr>
            <w:r w:rsidRPr="002C39BC">
              <w:rPr>
                <w:b/>
              </w:rPr>
              <w:t>13-10-2023</w:t>
            </w:r>
          </w:p>
        </w:tc>
      </w:tr>
    </w:tbl>
    <w:tbl>
      <w:tblPr>
        <w:tblW w:w="9634" w:type="dxa"/>
        <w:tblLayout w:type="fixed"/>
        <w:tblLook w:val="01E0" w:firstRow="1" w:lastRow="1" w:firstColumn="1" w:lastColumn="1" w:noHBand="0" w:noVBand="0"/>
      </w:tblPr>
      <w:tblGrid>
        <w:gridCol w:w="3681"/>
        <w:gridCol w:w="3685"/>
        <w:gridCol w:w="2268"/>
      </w:tblGrid>
      <w:tr w:rsidR="00C87C76" w:rsidRPr="00D63725" w14:paraId="70319197" w14:textId="77777777" w:rsidTr="00D60DC7">
        <w:trPr>
          <w:trHeight w:val="1505"/>
        </w:trPr>
        <w:tc>
          <w:tcPr>
            <w:tcW w:w="3681" w:type="dxa"/>
          </w:tcPr>
          <w:tbl>
            <w:tblPr>
              <w:tblW w:w="9634" w:type="dxa"/>
              <w:tblLayout w:type="fixed"/>
              <w:tblLook w:val="01E0" w:firstRow="1" w:lastRow="1" w:firstColumn="1" w:lastColumn="1" w:noHBand="0" w:noVBand="0"/>
            </w:tblPr>
            <w:tblGrid>
              <w:gridCol w:w="3681"/>
              <w:gridCol w:w="3685"/>
              <w:gridCol w:w="2268"/>
            </w:tblGrid>
            <w:tr w:rsidR="00C87C76" w:rsidRPr="00D63725" w14:paraId="4107D7D0" w14:textId="77777777" w:rsidTr="00C87C76">
              <w:trPr>
                <w:trHeight w:val="1505"/>
              </w:trPr>
              <w:tc>
                <w:tcPr>
                  <w:tcW w:w="3681" w:type="dxa"/>
                </w:tcPr>
                <w:p w14:paraId="2F3A0346" w14:textId="77777777" w:rsidR="00C87C76" w:rsidRPr="00065EF0" w:rsidRDefault="00C87C76" w:rsidP="00C87C76">
                  <w:pPr>
                    <w:spacing w:after="0"/>
                    <w:ind w:right="153"/>
                    <w:jc w:val="left"/>
                    <w:rPr>
                      <w:b/>
                      <w:noProof/>
                      <w:sz w:val="16"/>
                      <w:szCs w:val="16"/>
                    </w:rPr>
                  </w:pPr>
                  <w:r w:rsidRPr="00065EF0">
                    <w:rPr>
                      <w:noProof/>
                      <w:sz w:val="16"/>
                      <w:szCs w:val="16"/>
                      <w:lang w:eastAsia="el-GR"/>
                    </w:rPr>
                    <mc:AlternateContent>
                      <mc:Choice Requires="wpg">
                        <w:drawing>
                          <wp:anchor distT="0" distB="0" distL="114300" distR="114300" simplePos="0" relativeHeight="251675648" behindDoc="0" locked="0" layoutInCell="1" allowOverlap="1" wp14:anchorId="6539AC2E" wp14:editId="708F3F6B">
                            <wp:simplePos x="0" y="0"/>
                            <wp:positionH relativeFrom="column">
                              <wp:posOffset>-635</wp:posOffset>
                            </wp:positionH>
                            <wp:positionV relativeFrom="paragraph">
                              <wp:posOffset>215900</wp:posOffset>
                            </wp:positionV>
                            <wp:extent cx="2255521" cy="540924"/>
                            <wp:effectExtent l="0" t="0" r="0" b="0"/>
                            <wp:wrapTight wrapText="bothSides">
                              <wp:wrapPolygon edited="0">
                                <wp:start x="0" y="0"/>
                                <wp:lineTo x="0" y="20559"/>
                                <wp:lineTo x="8209" y="20559"/>
                                <wp:lineTo x="21345" y="20559"/>
                                <wp:lineTo x="21345" y="761"/>
                                <wp:lineTo x="8209" y="0"/>
                                <wp:lineTo x="0" y="0"/>
                              </wp:wrapPolygon>
                            </wp:wrapTight>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1" cy="540924"/>
                                      <a:chOff x="0" y="0"/>
                                      <a:chExt cx="2255709" cy="548640"/>
                                    </a:xfrm>
                                  </wpg:grpSpPr>
                                  <wps:wsp>
                                    <wps:cNvPr id="11" name="Text Box 2"/>
                                    <wps:cNvSpPr txBox="1">
                                      <a:spLocks noChangeArrowheads="1"/>
                                    </wps:cNvSpPr>
                                    <wps:spPr bwMode="auto">
                                      <a:xfrm>
                                        <a:off x="824936" y="46378"/>
                                        <a:ext cx="1430773" cy="475314"/>
                                      </a:xfrm>
                                      <a:prstGeom prst="rect">
                                        <a:avLst/>
                                      </a:prstGeom>
                                      <a:solidFill>
                                        <a:srgbClr val="FFFFFF"/>
                                      </a:solidFill>
                                      <a:ln w="9525">
                                        <a:noFill/>
                                        <a:miter lim="800000"/>
                                        <a:headEnd/>
                                        <a:tailEnd/>
                                      </a:ln>
                                    </wps:spPr>
                                    <wps:txbx>
                                      <w:txbxContent>
                                        <w:p w14:paraId="15F236DC" w14:textId="77777777" w:rsidR="00D31AA3" w:rsidRPr="00AF161E" w:rsidRDefault="00D31AA3" w:rsidP="00C87C76">
                                          <w:pPr>
                                            <w:spacing w:after="0"/>
                                            <w:ind w:left="-77" w:right="-201"/>
                                            <w:rPr>
                                              <w:b/>
                                              <w:sz w:val="16"/>
                                              <w:szCs w:val="16"/>
                                            </w:rPr>
                                          </w:pPr>
                                          <w:r w:rsidRPr="00AF161E">
                                            <w:rPr>
                                              <w:b/>
                                              <w:sz w:val="16"/>
                                              <w:szCs w:val="16"/>
                                            </w:rPr>
                                            <w:t>Ευρωπαϊκή Ένωση</w:t>
                                          </w:r>
                                        </w:p>
                                        <w:p w14:paraId="082F47E7" w14:textId="77777777" w:rsidR="00D31AA3" w:rsidRDefault="00D31AA3" w:rsidP="00C87C76">
                                          <w:pPr>
                                            <w:spacing w:after="0"/>
                                            <w:ind w:left="-77" w:right="-201"/>
                                            <w:jc w:val="left"/>
                                            <w:rPr>
                                              <w:b/>
                                              <w:sz w:val="16"/>
                                              <w:szCs w:val="16"/>
                                            </w:rPr>
                                          </w:pPr>
                                          <w:r w:rsidRPr="00AF161E">
                                            <w:rPr>
                                              <w:b/>
                                              <w:sz w:val="16"/>
                                              <w:szCs w:val="16"/>
                                            </w:rPr>
                                            <w:t>Ευρωπαϊκό</w:t>
                                          </w:r>
                                          <w:r>
                                            <w:rPr>
                                              <w:b/>
                                              <w:sz w:val="16"/>
                                              <w:szCs w:val="16"/>
                                            </w:rPr>
                                            <w:t xml:space="preserve"> </w:t>
                                          </w:r>
                                          <w:r w:rsidRPr="00AF161E">
                                            <w:rPr>
                                              <w:b/>
                                              <w:sz w:val="16"/>
                                              <w:szCs w:val="16"/>
                                            </w:rPr>
                                            <w:t>Ταμείο Περιφερειακής Ανάπτυξης</w:t>
                                          </w:r>
                                        </w:p>
                                      </w:txbxContent>
                                    </wps:txbx>
                                    <wps:bodyPr rot="0" vert="horz" wrap="square" lIns="91440" tIns="45720" rIns="91440" bIns="45720" anchor="t" anchorCtr="0">
                                      <a:spAutoFit/>
                                    </wps:bodyPr>
                                  </wps:wsp>
                                  <pic:pic xmlns:pic="http://schemas.openxmlformats.org/drawingml/2006/picture">
                                    <pic:nvPicPr>
                                      <pic:cNvPr id="12" name="Picture 8"/>
                                      <pic:cNvPicPr>
                                        <a:picLocks noChangeAspect="1"/>
                                      </pic:cNvPicPr>
                                    </pic:nvPicPr>
                                    <pic:blipFill>
                                      <a:blip r:embed="rId8"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539AC2E" id="Group 2" o:spid="_x0000_s1026" style="position:absolute;margin-left:-.05pt;margin-top:17pt;width:177.6pt;height:42.6pt;z-index:251675648"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">
                            <v:shapetype id="_x0000_t202" coordsize="21600,21600" o:spt="202" path="m,l,21600r21600,l21600,xe">
                              <v:stroke joinstyle="miter"/>
                              <v:path gradientshapeok="t" o:connecttype="rect"/>
                            </v:shapetype>
                            <v:shape id="Text Box 2" o:spid="_x0000_s1027" type="#_x0000_t202" style="position:absolute;left:8249;top:463;width:14308;height:4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" stroked="f">
                              <v:textbox style="mso-fit-shape-to-text:t">
                                <w:txbxContent>
                                  <w:p w14:paraId="15F236DC" w14:textId="77777777" w:rsidR="00D31AA3" w:rsidRPr="00AF161E" w:rsidRDefault="00D31AA3" w:rsidP="00C87C76">
                                    <w:pPr>
                                      <w:spacing w:after="0"/>
                                      <w:ind w:left="-77" w:right="-201"/>
                                      <w:rPr>
                                        <w:b/>
                                        <w:sz w:val="16"/>
                                        <w:szCs w:val="16"/>
                                      </w:rPr>
                                    </w:pPr>
                                    <w:r w:rsidRPr="00AF161E">
                                      <w:rPr>
                                        <w:b/>
                                        <w:sz w:val="16"/>
                                        <w:szCs w:val="16"/>
                                      </w:rPr>
                                      <w:t>Ευρωπαϊκή Ένωση</w:t>
                                    </w:r>
                                  </w:p>
                                  <w:p w14:paraId="082F47E7" w14:textId="77777777" w:rsidR="00D31AA3" w:rsidRDefault="00D31AA3" w:rsidP="00C87C76">
                                    <w:pPr>
                                      <w:spacing w:after="0"/>
                                      <w:ind w:left="-77" w:right="-201"/>
                                      <w:jc w:val="left"/>
                                      <w:rPr>
                                        <w:b/>
                                        <w:sz w:val="16"/>
                                        <w:szCs w:val="16"/>
                                      </w:rPr>
                                    </w:pPr>
                                    <w:r w:rsidRPr="00AF161E">
                                      <w:rPr>
                                        <w:b/>
                                        <w:sz w:val="16"/>
                                        <w:szCs w:val="16"/>
                                      </w:rPr>
                                      <w:t>Ευρωπαϊκό</w:t>
                                    </w:r>
                                    <w:r>
                                      <w:rPr>
                                        <w:b/>
                                        <w:sz w:val="16"/>
                                        <w:szCs w:val="16"/>
                                      </w:rPr>
                                      <w:t xml:space="preserve"> </w:t>
                                    </w:r>
                                    <w:r w:rsidRPr="00AF161E">
                                      <w:rPr>
                                        <w:b/>
                                        <w:sz w:val="16"/>
                                        <w:szCs w:val="16"/>
                                      </w:rPr>
                                      <w:t>Ταμείο Περιφερειακής Ανάπτυξης</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width:833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">
                              <v:imagedata r:id="rId9" o:title=""/>
                            </v:shape>
                            <w10:wrap type="tight"/>
                          </v:group>
                        </w:pict>
                      </mc:Fallback>
                    </mc:AlternateContent>
                  </w:r>
                </w:p>
              </w:tc>
              <w:tc>
                <w:tcPr>
                  <w:tcW w:w="3685" w:type="dxa"/>
                </w:tcPr>
                <w:p w14:paraId="5F9C4F8C" w14:textId="77777777" w:rsidR="00C87C76" w:rsidRPr="00D63725" w:rsidRDefault="00C87C76" w:rsidP="00C87C76">
                  <w:pPr>
                    <w:jc w:val="center"/>
                    <w:rPr>
                      <w:sz w:val="10"/>
                      <w:szCs w:val="10"/>
                      <w:highlight w:val="magenta"/>
                    </w:rPr>
                  </w:pPr>
                  <w:r w:rsidRPr="002D3508">
                    <w:rPr>
                      <w:noProof/>
                      <w:lang w:eastAsia="el-GR"/>
                    </w:rPr>
                    <w:drawing>
                      <wp:anchor distT="0" distB="0" distL="114300" distR="114300" simplePos="0" relativeHeight="251677696" behindDoc="1" locked="0" layoutInCell="1" allowOverlap="1" wp14:anchorId="4280DC7D" wp14:editId="6497818C">
                        <wp:simplePos x="0" y="0"/>
                        <wp:positionH relativeFrom="column">
                          <wp:posOffset>1074420</wp:posOffset>
                        </wp:positionH>
                        <wp:positionV relativeFrom="paragraph">
                          <wp:posOffset>186278</wp:posOffset>
                        </wp:positionV>
                        <wp:extent cx="1173480" cy="697865"/>
                        <wp:effectExtent l="0" t="0" r="7620" b="6985"/>
                        <wp:wrapTight wrapText="bothSides">
                          <wp:wrapPolygon edited="0">
                            <wp:start x="0" y="0"/>
                            <wp:lineTo x="0" y="21227"/>
                            <wp:lineTo x="21390" y="21227"/>
                            <wp:lineTo x="21390" y="0"/>
                            <wp:lineTo x="0" y="0"/>
                          </wp:wrapPolygon>
                        </wp:wrapTight>
                        <wp:docPr id="1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7497" r="21509"/>
                                <a:stretch/>
                              </pic:blipFill>
                              <pic:spPr bwMode="auto">
                                <a:xfrm>
                                  <a:off x="0" y="0"/>
                                  <a:ext cx="1173480" cy="697865"/>
                                </a:xfrm>
                                <a:prstGeom prst="rect">
                                  <a:avLst/>
                                </a:prstGeom>
                                <a:noFill/>
                                <a:ln>
                                  <a:noFill/>
                                </a:ln>
                                <a:extLst>
                                  <a:ext uri="{53640926-AAD7-44D8-BBD7-CCE9431645EC}">
                                    <a14:shadowObscured xmlns:a14="http://schemas.microsoft.com/office/drawing/2010/main"/>
                                  </a:ext>
                                </a:extLst>
                              </pic:spPr>
                            </pic:pic>
                          </a:graphicData>
                        </a:graphic>
                      </wp:anchor>
                    </w:drawing>
                  </w:r>
                  <w:r w:rsidRPr="006075F7">
                    <w:rPr>
                      <w:noProof/>
                      <w:lang w:eastAsia="el-GR"/>
                    </w:rPr>
                    <w:drawing>
                      <wp:anchor distT="0" distB="0" distL="114300" distR="114300" simplePos="0" relativeHeight="251676672" behindDoc="1" locked="0" layoutInCell="1" allowOverlap="1" wp14:anchorId="2351C568" wp14:editId="130EEFB1">
                        <wp:simplePos x="0" y="0"/>
                        <wp:positionH relativeFrom="column">
                          <wp:posOffset>-4445</wp:posOffset>
                        </wp:positionH>
                        <wp:positionV relativeFrom="paragraph">
                          <wp:posOffset>196405</wp:posOffset>
                        </wp:positionV>
                        <wp:extent cx="1044575" cy="697865"/>
                        <wp:effectExtent l="0" t="0" r="3175" b="6985"/>
                        <wp:wrapTight wrapText="bothSides">
                          <wp:wrapPolygon edited="0">
                            <wp:start x="0" y="0"/>
                            <wp:lineTo x="0" y="21227"/>
                            <wp:lineTo x="21272" y="21227"/>
                            <wp:lineTo x="21272" y="0"/>
                            <wp:lineTo x="0" y="0"/>
                          </wp:wrapPolygon>
                        </wp:wrapTight>
                        <wp:docPr id="1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985" r="46325"/>
                                <a:stretch/>
                              </pic:blipFill>
                              <pic:spPr bwMode="auto">
                                <a:xfrm>
                                  <a:off x="0" y="0"/>
                                  <a:ext cx="1044575" cy="697865"/>
                                </a:xfrm>
                                <a:prstGeom prst="rect">
                                  <a:avLst/>
                                </a:prstGeom>
                                <a:noFill/>
                                <a:ln>
                                  <a:noFill/>
                                </a:ln>
                                <a:extLst>
                                  <a:ext uri="{53640926-AAD7-44D8-BBD7-CCE9431645EC}">
                                    <a14:shadowObscured xmlns:a14="http://schemas.microsoft.com/office/drawing/2010/main"/>
                                  </a:ext>
                                </a:extLst>
                              </pic:spPr>
                            </pic:pic>
                          </a:graphicData>
                        </a:graphic>
                      </wp:anchor>
                    </w:drawing>
                  </w:r>
                </w:p>
                <w:p w14:paraId="0AA493C4" w14:textId="77777777" w:rsidR="00C87C76" w:rsidRPr="00D63725" w:rsidRDefault="00C87C76" w:rsidP="00C87C76">
                  <w:pPr>
                    <w:spacing w:after="0"/>
                    <w:jc w:val="center"/>
                    <w:rPr>
                      <w:b/>
                      <w:sz w:val="16"/>
                      <w:szCs w:val="16"/>
                      <w:highlight w:val="magenta"/>
                    </w:rPr>
                  </w:pPr>
                </w:p>
              </w:tc>
              <w:tc>
                <w:tcPr>
                  <w:tcW w:w="2268" w:type="dxa"/>
                </w:tcPr>
                <w:p w14:paraId="66C57AE0" w14:textId="77777777" w:rsidR="00C87C76" w:rsidRPr="00D63725" w:rsidRDefault="00C87C76" w:rsidP="00C87C76">
                  <w:pPr>
                    <w:ind w:left="-181" w:right="-108"/>
                    <w:jc w:val="center"/>
                    <w:rPr>
                      <w:b/>
                      <w:sz w:val="10"/>
                      <w:szCs w:val="10"/>
                    </w:rPr>
                  </w:pPr>
                  <w:r w:rsidRPr="002D3508">
                    <w:rPr>
                      <w:b/>
                      <w:noProof/>
                      <w:color w:val="000000"/>
                      <w:lang w:eastAsia="el-GR"/>
                    </w:rPr>
                    <w:drawing>
                      <wp:anchor distT="0" distB="0" distL="114300" distR="114300" simplePos="0" relativeHeight="251678720" behindDoc="1" locked="0" layoutInCell="1" allowOverlap="1" wp14:anchorId="3F0E02A9" wp14:editId="1788F16D">
                        <wp:simplePos x="0" y="0"/>
                        <wp:positionH relativeFrom="column">
                          <wp:posOffset>171450</wp:posOffset>
                        </wp:positionH>
                        <wp:positionV relativeFrom="paragraph">
                          <wp:posOffset>295275</wp:posOffset>
                        </wp:positionV>
                        <wp:extent cx="943610" cy="567690"/>
                        <wp:effectExtent l="0" t="0" r="8890" b="3810"/>
                        <wp:wrapTight wrapText="bothSides">
                          <wp:wrapPolygon edited="0">
                            <wp:start x="0" y="0"/>
                            <wp:lineTo x="0" y="21020"/>
                            <wp:lineTo x="21367" y="21020"/>
                            <wp:lineTo x="21367" y="0"/>
                            <wp:lineTo x="0" y="0"/>
                          </wp:wrapPolygon>
                        </wp:wrapTight>
                        <wp:docPr id="13" name="Picture 19"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a:ln>
                                  <a:noFill/>
                                </a:ln>
                              </pic:spPr>
                            </pic:pic>
                          </a:graphicData>
                        </a:graphic>
                      </wp:anchor>
                    </w:drawing>
                  </w:r>
                </w:p>
              </w:tc>
            </w:tr>
          </w:tbl>
          <w:p w14:paraId="64EF2ABD" w14:textId="77777777" w:rsidR="00C87C76" w:rsidRPr="00065EF0" w:rsidRDefault="00C87C76" w:rsidP="00D60DC7">
            <w:pPr>
              <w:spacing w:after="0"/>
              <w:ind w:right="153"/>
              <w:jc w:val="left"/>
              <w:rPr>
                <w:noProof/>
                <w:sz w:val="16"/>
                <w:szCs w:val="16"/>
                <w:lang w:eastAsia="el-GR"/>
              </w:rPr>
            </w:pPr>
          </w:p>
        </w:tc>
        <w:tc>
          <w:tcPr>
            <w:tcW w:w="3685" w:type="dxa"/>
          </w:tcPr>
          <w:p w14:paraId="46478F3E" w14:textId="77777777" w:rsidR="00C87C76" w:rsidRPr="00D63725" w:rsidRDefault="00C87C76" w:rsidP="00D60DC7">
            <w:pPr>
              <w:spacing w:after="0"/>
              <w:jc w:val="center"/>
              <w:rPr>
                <w:b/>
                <w:sz w:val="16"/>
                <w:szCs w:val="16"/>
                <w:highlight w:val="magenta"/>
              </w:rPr>
            </w:pPr>
          </w:p>
        </w:tc>
        <w:tc>
          <w:tcPr>
            <w:tcW w:w="2268" w:type="dxa"/>
          </w:tcPr>
          <w:p w14:paraId="424F1DA8" w14:textId="77777777" w:rsidR="00C87C76" w:rsidRPr="002D3508" w:rsidRDefault="00C87C76" w:rsidP="00D60DC7">
            <w:pPr>
              <w:ind w:left="-181" w:right="-108"/>
              <w:jc w:val="center"/>
              <w:rPr>
                <w:b/>
                <w:noProof/>
                <w:color w:val="000000"/>
                <w:lang w:eastAsia="el-GR"/>
              </w:rPr>
            </w:pPr>
          </w:p>
        </w:tc>
      </w:tr>
    </w:tbl>
    <w:p w14:paraId="38AB4CB6" w14:textId="77777777" w:rsidR="006F5F87" w:rsidRPr="00897475" w:rsidRDefault="006F5F87" w:rsidP="005A40CA">
      <w:pPr>
        <w:pStyle w:val="D1"/>
        <w:rPr>
          <w:color w:val="auto"/>
        </w:rPr>
      </w:pPr>
      <w:bookmarkStart w:id="6" w:name="_Toc31307626"/>
      <w:bookmarkStart w:id="7" w:name="_Toc131090297"/>
      <w:r w:rsidRPr="00897475">
        <w:rPr>
          <w:color w:val="auto"/>
        </w:rPr>
        <w:lastRenderedPageBreak/>
        <w:t>ΓΕΝΙΚΕΣ ΠΛΗΡΟΦΟΡΙΕΣ</w:t>
      </w:r>
      <w:bookmarkEnd w:id="0"/>
      <w:bookmarkEnd w:id="1"/>
      <w:bookmarkEnd w:id="2"/>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897475" w:rsidRPr="00897475" w14:paraId="03C74023" w14:textId="77777777" w:rsidTr="00603CEC">
        <w:tc>
          <w:tcPr>
            <w:tcW w:w="3708" w:type="dxa"/>
            <w:vAlign w:val="center"/>
          </w:tcPr>
          <w:p w14:paraId="1EAAA987" w14:textId="77777777" w:rsidR="006F5F87" w:rsidRPr="00897475" w:rsidRDefault="006F5F87" w:rsidP="00DC4C86">
            <w:pPr>
              <w:pStyle w:val="TabletextChar"/>
              <w:spacing w:before="120"/>
              <w:rPr>
                <w:rFonts w:cs="Tahoma"/>
                <w:b/>
                <w:sz w:val="22"/>
                <w:szCs w:val="22"/>
              </w:rPr>
            </w:pPr>
            <w:r w:rsidRPr="00897475">
              <w:rPr>
                <w:rFonts w:cs="Tahoma"/>
                <w:b/>
                <w:sz w:val="22"/>
                <w:szCs w:val="22"/>
              </w:rPr>
              <w:t>ΤΙΤΛΟΣ ΕΡΓΟΥ</w:t>
            </w:r>
          </w:p>
        </w:tc>
        <w:tc>
          <w:tcPr>
            <w:tcW w:w="6147" w:type="dxa"/>
            <w:vAlign w:val="center"/>
          </w:tcPr>
          <w:p w14:paraId="1436577E" w14:textId="77777777" w:rsidR="006F5F87" w:rsidRPr="00897475" w:rsidRDefault="00886552" w:rsidP="00DC4C86">
            <w:pPr>
              <w:pStyle w:val="TabletextChar"/>
              <w:spacing w:before="120"/>
              <w:rPr>
                <w:rFonts w:cs="Tahoma"/>
                <w:sz w:val="22"/>
                <w:szCs w:val="22"/>
              </w:rPr>
            </w:pPr>
            <w:r>
              <w:rPr>
                <w:sz w:val="22"/>
                <w:szCs w:val="22"/>
              </w:rPr>
              <w:t>Υπηρεσίες Επέκτασης αρχιτεκτονικής κόμβου υπηρεσιών govHUB και υλοποίηση ψηφιακών υπηρεσιών ηλεκτρονικής διακυβέρνησης</w:t>
            </w:r>
          </w:p>
        </w:tc>
      </w:tr>
      <w:tr w:rsidR="00897475" w:rsidRPr="00897475" w14:paraId="06B597D7" w14:textId="77777777" w:rsidTr="00603CEC">
        <w:tc>
          <w:tcPr>
            <w:tcW w:w="3708" w:type="dxa"/>
            <w:vAlign w:val="center"/>
          </w:tcPr>
          <w:p w14:paraId="0DF43D82" w14:textId="77777777" w:rsidR="006F5F87" w:rsidRPr="00897475" w:rsidRDefault="006F5F87" w:rsidP="00DC4C86">
            <w:pPr>
              <w:pStyle w:val="TabletextChar"/>
              <w:spacing w:before="120"/>
              <w:rPr>
                <w:rFonts w:cs="Tahoma"/>
                <w:b/>
                <w:sz w:val="22"/>
                <w:szCs w:val="22"/>
              </w:rPr>
            </w:pPr>
            <w:r w:rsidRPr="00897475">
              <w:rPr>
                <w:rFonts w:cs="Tahoma"/>
                <w:b/>
                <w:sz w:val="22"/>
                <w:szCs w:val="22"/>
              </w:rPr>
              <w:t>ΑΝΑΘΕΤΟΥΣΑ ΑΡΧΗ</w:t>
            </w:r>
          </w:p>
        </w:tc>
        <w:tc>
          <w:tcPr>
            <w:tcW w:w="6147" w:type="dxa"/>
            <w:vAlign w:val="center"/>
          </w:tcPr>
          <w:p w14:paraId="6DE85FF1" w14:textId="77777777" w:rsidR="006F5F87" w:rsidRPr="00897475" w:rsidRDefault="006F5F87" w:rsidP="00DC4C86">
            <w:pPr>
              <w:pStyle w:val="TabletextChar"/>
              <w:spacing w:before="120"/>
              <w:rPr>
                <w:rFonts w:cs="Tahoma"/>
                <w:sz w:val="22"/>
                <w:szCs w:val="22"/>
              </w:rPr>
            </w:pPr>
            <w:r w:rsidRPr="00897475">
              <w:rPr>
                <w:rFonts w:cs="Tahoma"/>
                <w:b/>
                <w:sz w:val="22"/>
                <w:szCs w:val="22"/>
              </w:rPr>
              <w:t xml:space="preserve">«Κοινωνία της Πληροφορίας </w:t>
            </w:r>
            <w:r w:rsidR="0064196A">
              <w:rPr>
                <w:rFonts w:cs="Tahoma"/>
                <w:b/>
                <w:sz w:val="22"/>
                <w:szCs w:val="22"/>
              </w:rPr>
              <w:t>Μ.</w:t>
            </w:r>
            <w:r w:rsidRPr="00897475">
              <w:rPr>
                <w:rFonts w:cs="Tahoma"/>
                <w:b/>
                <w:sz w:val="22"/>
                <w:szCs w:val="22"/>
              </w:rPr>
              <w:t xml:space="preserve">Α.Ε.» </w:t>
            </w:r>
            <w:r w:rsidRPr="00897475">
              <w:rPr>
                <w:rFonts w:cs="Tahoma"/>
                <w:sz w:val="22"/>
                <w:szCs w:val="22"/>
              </w:rPr>
              <w:t>(</w:t>
            </w:r>
            <w:r w:rsidRPr="00897475">
              <w:rPr>
                <w:rFonts w:cs="Tahoma"/>
                <w:b/>
                <w:sz w:val="22"/>
                <w:szCs w:val="22"/>
              </w:rPr>
              <w:t xml:space="preserve">ΚτΠ </w:t>
            </w:r>
            <w:r w:rsidR="0064196A">
              <w:rPr>
                <w:rFonts w:cs="Tahoma"/>
                <w:b/>
                <w:sz w:val="22"/>
                <w:szCs w:val="22"/>
              </w:rPr>
              <w:t>Μ.</w:t>
            </w:r>
            <w:r w:rsidRPr="00897475">
              <w:rPr>
                <w:rFonts w:cs="Tahoma"/>
                <w:b/>
                <w:sz w:val="22"/>
                <w:szCs w:val="22"/>
              </w:rPr>
              <w:t>Α.Ε.</w:t>
            </w:r>
            <w:r w:rsidRPr="00897475">
              <w:rPr>
                <w:rFonts w:cs="Tahoma"/>
                <w:sz w:val="22"/>
                <w:szCs w:val="22"/>
              </w:rPr>
              <w:t>)</w:t>
            </w:r>
          </w:p>
        </w:tc>
      </w:tr>
      <w:tr w:rsidR="00897475" w:rsidRPr="00897475" w14:paraId="5FE9DF64" w14:textId="77777777" w:rsidTr="00603CEC">
        <w:tc>
          <w:tcPr>
            <w:tcW w:w="3708" w:type="dxa"/>
            <w:vAlign w:val="center"/>
          </w:tcPr>
          <w:p w14:paraId="7F8ECD2C" w14:textId="77777777" w:rsidR="006F5F87" w:rsidRPr="00897475" w:rsidRDefault="006F5F87" w:rsidP="00DC4C86">
            <w:pPr>
              <w:pStyle w:val="TabletextChar"/>
              <w:spacing w:before="120"/>
              <w:rPr>
                <w:rFonts w:cs="Tahoma"/>
                <w:b/>
                <w:sz w:val="22"/>
                <w:szCs w:val="22"/>
              </w:rPr>
            </w:pPr>
            <w:r w:rsidRPr="00897475">
              <w:rPr>
                <w:rFonts w:cs="Tahoma"/>
                <w:b/>
                <w:sz w:val="22"/>
                <w:szCs w:val="22"/>
              </w:rPr>
              <w:t>ΦΟΡΕΑΣ ΛΕΙΤΟΥΡΓΙΑΣ</w:t>
            </w:r>
          </w:p>
        </w:tc>
        <w:tc>
          <w:tcPr>
            <w:tcW w:w="6147" w:type="dxa"/>
            <w:shd w:val="clear" w:color="auto" w:fill="auto"/>
            <w:vAlign w:val="center"/>
          </w:tcPr>
          <w:p w14:paraId="2462086C" w14:textId="77777777" w:rsidR="006F5F87" w:rsidRPr="005D3BCC" w:rsidRDefault="00490AC0" w:rsidP="005D3BCC">
            <w:pPr>
              <w:pStyle w:val="TabletextChar"/>
              <w:spacing w:before="120"/>
              <w:rPr>
                <w:rFonts w:cs="Tahoma"/>
                <w:b/>
                <w:sz w:val="22"/>
                <w:szCs w:val="22"/>
              </w:rPr>
            </w:pPr>
            <w:r w:rsidRPr="005D3BCC">
              <w:rPr>
                <w:sz w:val="22"/>
                <w:szCs w:val="22"/>
              </w:rPr>
              <w:t>Υπουργείο Ψηφιακής Διακυβέρνησης (ΥΨΗΔ)</w:t>
            </w:r>
          </w:p>
        </w:tc>
      </w:tr>
      <w:tr w:rsidR="005D3BCC" w:rsidRPr="00897475" w14:paraId="0664D91F" w14:textId="77777777" w:rsidTr="008838CA">
        <w:tc>
          <w:tcPr>
            <w:tcW w:w="3708" w:type="dxa"/>
            <w:vAlign w:val="center"/>
          </w:tcPr>
          <w:p w14:paraId="2A2BD619" w14:textId="77777777" w:rsidR="005D3BCC" w:rsidRPr="00897475" w:rsidRDefault="005D3BCC" w:rsidP="005D3BCC">
            <w:pPr>
              <w:pStyle w:val="TabletextChar"/>
              <w:spacing w:before="120"/>
              <w:rPr>
                <w:rFonts w:cs="Tahoma"/>
                <w:b/>
                <w:sz w:val="22"/>
                <w:szCs w:val="22"/>
              </w:rPr>
            </w:pPr>
            <w:r w:rsidRPr="00897475">
              <w:rPr>
                <w:rFonts w:cs="Tahoma"/>
                <w:b/>
                <w:sz w:val="22"/>
                <w:szCs w:val="22"/>
              </w:rPr>
              <w:t>ΚΥΡΙΟΣ ΤΟΥ ΕΡΓΟΥ</w:t>
            </w:r>
          </w:p>
        </w:tc>
        <w:tc>
          <w:tcPr>
            <w:tcW w:w="6147" w:type="dxa"/>
            <w:shd w:val="clear" w:color="auto" w:fill="auto"/>
          </w:tcPr>
          <w:p w14:paraId="6EC13D98" w14:textId="77777777" w:rsidR="005D3BCC" w:rsidRPr="005D3BCC" w:rsidRDefault="005D3BCC" w:rsidP="005D3BCC">
            <w:pPr>
              <w:pStyle w:val="TabletextChar"/>
              <w:spacing w:before="120"/>
              <w:rPr>
                <w:sz w:val="22"/>
                <w:szCs w:val="22"/>
              </w:rPr>
            </w:pPr>
            <w:r w:rsidRPr="00076963">
              <w:rPr>
                <w:sz w:val="22"/>
                <w:szCs w:val="22"/>
              </w:rPr>
              <w:t>Υπουργείο Ψηφιακής Διακυβέρνησης (ΥΨΗΔ)</w:t>
            </w:r>
          </w:p>
        </w:tc>
      </w:tr>
      <w:tr w:rsidR="005D3BCC" w:rsidRPr="00897475" w14:paraId="0948DEA7" w14:textId="77777777" w:rsidTr="008838CA">
        <w:tc>
          <w:tcPr>
            <w:tcW w:w="3708" w:type="dxa"/>
            <w:vAlign w:val="center"/>
          </w:tcPr>
          <w:p w14:paraId="65EA3920" w14:textId="77777777" w:rsidR="005D3BCC" w:rsidRPr="00897475" w:rsidRDefault="005D3BCC" w:rsidP="005D3BCC">
            <w:pPr>
              <w:pStyle w:val="TabletextChar"/>
              <w:spacing w:before="120"/>
              <w:rPr>
                <w:rFonts w:cs="Tahoma"/>
                <w:b/>
                <w:sz w:val="22"/>
                <w:szCs w:val="22"/>
              </w:rPr>
            </w:pPr>
            <w:r w:rsidRPr="00897475">
              <w:rPr>
                <w:rFonts w:cs="Tahoma"/>
                <w:b/>
                <w:sz w:val="22"/>
                <w:szCs w:val="22"/>
              </w:rPr>
              <w:t>ΦΟΡΕΑΣ ΧΡΗΜΑΤΟΔΟΤΗΣΗΣ</w:t>
            </w:r>
          </w:p>
        </w:tc>
        <w:tc>
          <w:tcPr>
            <w:tcW w:w="6147" w:type="dxa"/>
            <w:shd w:val="clear" w:color="auto" w:fill="auto"/>
          </w:tcPr>
          <w:p w14:paraId="659E69AC" w14:textId="77777777" w:rsidR="005D3BCC" w:rsidRPr="005D3BCC" w:rsidRDefault="005D3BCC" w:rsidP="005D3BCC">
            <w:pPr>
              <w:pStyle w:val="TabletextChar"/>
              <w:spacing w:before="120"/>
              <w:rPr>
                <w:sz w:val="22"/>
                <w:szCs w:val="22"/>
              </w:rPr>
            </w:pPr>
            <w:r w:rsidRPr="00076963">
              <w:rPr>
                <w:sz w:val="22"/>
                <w:szCs w:val="22"/>
              </w:rPr>
              <w:t>Υπουργείο Ψηφιακής Διακυβέρνησης (ΥΨΗΔ)</w:t>
            </w:r>
          </w:p>
        </w:tc>
      </w:tr>
      <w:tr w:rsidR="005D3BCC" w:rsidRPr="00897475" w14:paraId="40ECD2C2" w14:textId="77777777" w:rsidTr="00603CEC">
        <w:tc>
          <w:tcPr>
            <w:tcW w:w="3708" w:type="dxa"/>
            <w:vAlign w:val="center"/>
          </w:tcPr>
          <w:p w14:paraId="4B92671D" w14:textId="77777777" w:rsidR="005D3BCC" w:rsidRPr="00897475" w:rsidRDefault="005D3BCC" w:rsidP="005D3BCC">
            <w:pPr>
              <w:pStyle w:val="TabletextChar"/>
              <w:spacing w:before="120"/>
              <w:rPr>
                <w:rFonts w:cs="Tahoma"/>
                <w:b/>
                <w:sz w:val="22"/>
                <w:szCs w:val="22"/>
              </w:rPr>
            </w:pPr>
            <w:r w:rsidRPr="00267B58">
              <w:rPr>
                <w:rFonts w:cs="Tahoma"/>
                <w:b/>
                <w:sz w:val="22"/>
                <w:szCs w:val="22"/>
              </w:rPr>
              <w:t>ΤΟΠΟΣ ΠΑΡΑΔΟΣΗΣ – ΤΟΠΟΣ ΠΑΡΟΧΗΣ ΥΠΗΡΕΣΙΩΝ</w:t>
            </w:r>
          </w:p>
        </w:tc>
        <w:tc>
          <w:tcPr>
            <w:tcW w:w="6147" w:type="dxa"/>
            <w:vAlign w:val="center"/>
          </w:tcPr>
          <w:p w14:paraId="4A8A9116" w14:textId="3745D6F1" w:rsidR="005D3BCC" w:rsidRPr="00897475" w:rsidRDefault="002213EF" w:rsidP="005D3BCC">
            <w:pPr>
              <w:pStyle w:val="TabletextChar"/>
              <w:spacing w:before="120"/>
              <w:rPr>
                <w:rFonts w:cs="Tahoma"/>
                <w:sz w:val="22"/>
                <w:szCs w:val="22"/>
              </w:rPr>
            </w:pPr>
            <w:r>
              <w:rPr>
                <w:rFonts w:cs="Tahoma"/>
                <w:sz w:val="22"/>
                <w:szCs w:val="22"/>
              </w:rPr>
              <w:t xml:space="preserve">Σύμφωνα με παρ.19.3 </w:t>
            </w:r>
          </w:p>
        </w:tc>
      </w:tr>
      <w:tr w:rsidR="005D3BCC" w:rsidRPr="00897475" w14:paraId="5DC6718E" w14:textId="77777777" w:rsidTr="00603CEC">
        <w:tc>
          <w:tcPr>
            <w:tcW w:w="3708" w:type="dxa"/>
            <w:vAlign w:val="center"/>
          </w:tcPr>
          <w:p w14:paraId="585E272E" w14:textId="77777777" w:rsidR="005D3BCC" w:rsidRPr="00897475" w:rsidRDefault="005D3BCC" w:rsidP="005D3BCC">
            <w:pPr>
              <w:pStyle w:val="TabletextChar"/>
              <w:spacing w:before="120"/>
              <w:rPr>
                <w:rFonts w:cs="Tahoma"/>
                <w:b/>
                <w:sz w:val="22"/>
                <w:szCs w:val="22"/>
              </w:rPr>
            </w:pPr>
            <w:r w:rsidRPr="00897475">
              <w:rPr>
                <w:rFonts w:cs="Tahoma"/>
                <w:b/>
                <w:sz w:val="22"/>
                <w:szCs w:val="22"/>
              </w:rPr>
              <w:t>ΕΙΔΟΣ ΣΥΜΒΑΣΗΣ</w:t>
            </w:r>
          </w:p>
        </w:tc>
        <w:tc>
          <w:tcPr>
            <w:tcW w:w="6147" w:type="dxa"/>
            <w:vAlign w:val="center"/>
          </w:tcPr>
          <w:p w14:paraId="2F11ED39" w14:textId="77777777" w:rsidR="005D3BCC" w:rsidRPr="00897475" w:rsidRDefault="005D3BCC" w:rsidP="005D3BCC">
            <w:pPr>
              <w:pStyle w:val="TabletextChar"/>
              <w:spacing w:before="120"/>
              <w:rPr>
                <w:rFonts w:cs="Tahoma"/>
                <w:b/>
                <w:sz w:val="22"/>
                <w:szCs w:val="22"/>
              </w:rPr>
            </w:pPr>
            <w:r w:rsidRPr="00897475">
              <w:rPr>
                <w:rFonts w:cs="Tahoma"/>
                <w:b/>
                <w:sz w:val="22"/>
                <w:szCs w:val="22"/>
                <w:lang w:val="en-US"/>
              </w:rPr>
              <w:t>CPV</w:t>
            </w:r>
            <w:r w:rsidRPr="00897475">
              <w:rPr>
                <w:rFonts w:cs="Tahoma"/>
                <w:b/>
                <w:sz w:val="22"/>
                <w:szCs w:val="22"/>
              </w:rPr>
              <w:t xml:space="preserve">: </w:t>
            </w:r>
            <w:r w:rsidRPr="00897475">
              <w:rPr>
                <w:rFonts w:cs="Tahoma"/>
                <w:bCs/>
                <w:sz w:val="22"/>
                <w:szCs w:val="22"/>
              </w:rPr>
              <w:t>72.22.23.00-0 «ΥΠΗΡΕΣΙΕΣ ΤΕΧΝΟΛΟΓΙΑΣ ΤΩΝ ΠΛΗΡΟΦΟΡΙΩΝ»</w:t>
            </w:r>
          </w:p>
        </w:tc>
      </w:tr>
      <w:tr w:rsidR="005D3BCC" w:rsidRPr="00897475" w14:paraId="37D4EEE5" w14:textId="77777777" w:rsidTr="00603CEC">
        <w:tc>
          <w:tcPr>
            <w:tcW w:w="3708" w:type="dxa"/>
            <w:vAlign w:val="center"/>
          </w:tcPr>
          <w:p w14:paraId="20FF4A3A" w14:textId="77777777" w:rsidR="005D3BCC" w:rsidRPr="00897475" w:rsidRDefault="005D3BCC" w:rsidP="005D3BCC">
            <w:pPr>
              <w:pStyle w:val="TabletextChar"/>
              <w:spacing w:before="120"/>
              <w:rPr>
                <w:rFonts w:cs="Tahoma"/>
                <w:b/>
                <w:sz w:val="22"/>
                <w:szCs w:val="22"/>
              </w:rPr>
            </w:pPr>
            <w:r w:rsidRPr="00897475">
              <w:rPr>
                <w:rFonts w:cs="Tahoma"/>
                <w:b/>
                <w:sz w:val="22"/>
                <w:szCs w:val="22"/>
              </w:rPr>
              <w:t>ΕΙΔΟΣ ΔΙΑΔΙΚΑΣΙΑΣ</w:t>
            </w:r>
          </w:p>
        </w:tc>
        <w:tc>
          <w:tcPr>
            <w:tcW w:w="6147" w:type="dxa"/>
            <w:vAlign w:val="center"/>
          </w:tcPr>
          <w:p w14:paraId="7CCF4D49" w14:textId="5F8E387B" w:rsidR="005D3BCC" w:rsidRPr="00F60BEE" w:rsidRDefault="00F60BEE" w:rsidP="005D3BCC">
            <w:pPr>
              <w:pStyle w:val="TabletextChar"/>
              <w:spacing w:before="120"/>
              <w:rPr>
                <w:rFonts w:cs="Tahoma"/>
                <w:sz w:val="22"/>
                <w:szCs w:val="22"/>
              </w:rPr>
            </w:pPr>
            <w:r>
              <w:rPr>
                <w:rFonts w:cs="Tahoma"/>
                <w:sz w:val="22"/>
                <w:szCs w:val="22"/>
              </w:rPr>
              <w:t xml:space="preserve">Διαδικασία Διαπραγμάτευσης χωρίς δημοσίευση  </w:t>
            </w:r>
            <w:r w:rsidRPr="00F60BEE">
              <w:rPr>
                <w:rFonts w:cs="Tahoma"/>
                <w:sz w:val="22"/>
                <w:szCs w:val="22"/>
              </w:rPr>
              <w:t xml:space="preserve">βάσει του άρθρου </w:t>
            </w:r>
            <w:r w:rsidR="006D2DF1">
              <w:rPr>
                <w:rFonts w:cs="Tahoma"/>
                <w:sz w:val="22"/>
                <w:szCs w:val="22"/>
              </w:rPr>
              <w:t>26</w:t>
            </w:r>
            <w:r w:rsidRPr="00F60BEE">
              <w:rPr>
                <w:rFonts w:cs="Tahoma"/>
                <w:sz w:val="22"/>
                <w:szCs w:val="22"/>
              </w:rPr>
              <w:t xml:space="preserve"> παρ. 2 περ. </w:t>
            </w:r>
            <w:r w:rsidR="006D2DF1">
              <w:rPr>
                <w:rFonts w:cs="Tahoma"/>
                <w:sz w:val="22"/>
                <w:szCs w:val="22"/>
              </w:rPr>
              <w:t>β</w:t>
            </w:r>
            <w:r w:rsidRPr="00F60BEE">
              <w:rPr>
                <w:rFonts w:cs="Tahoma"/>
                <w:sz w:val="22"/>
                <w:szCs w:val="22"/>
              </w:rPr>
              <w:t xml:space="preserve">’ του ν. 4412/2016 για την σύναψη σύμβασης </w:t>
            </w:r>
          </w:p>
        </w:tc>
      </w:tr>
      <w:tr w:rsidR="00803106" w:rsidRPr="00897475" w14:paraId="1DF70DC1" w14:textId="77777777" w:rsidTr="008838CA">
        <w:tc>
          <w:tcPr>
            <w:tcW w:w="3708" w:type="dxa"/>
            <w:vAlign w:val="center"/>
          </w:tcPr>
          <w:p w14:paraId="7EDD86F4" w14:textId="77777777" w:rsidR="00803106" w:rsidRPr="00897475" w:rsidRDefault="00803106" w:rsidP="00803106">
            <w:pPr>
              <w:pStyle w:val="TabletextChar"/>
              <w:spacing w:before="120"/>
              <w:rPr>
                <w:rFonts w:cs="Tahoma"/>
                <w:b/>
                <w:sz w:val="22"/>
                <w:szCs w:val="22"/>
              </w:rPr>
            </w:pPr>
            <w:r w:rsidRPr="00897475">
              <w:rPr>
                <w:rFonts w:cs="Tahoma"/>
                <w:b/>
                <w:sz w:val="22"/>
                <w:szCs w:val="22"/>
              </w:rPr>
              <w:t>ΠΡΟΥΠΟΛΟΓΙΣΜΟΣ – ΕΚΤΙΜΩΜΕΝΗ ΑΞΙΑ ΣΥΜΒΑΣΗΣ</w:t>
            </w:r>
          </w:p>
        </w:tc>
        <w:tc>
          <w:tcPr>
            <w:tcW w:w="6147" w:type="dxa"/>
            <w:vAlign w:val="bottom"/>
          </w:tcPr>
          <w:p w14:paraId="138F2E96" w14:textId="77777777" w:rsidR="00803106" w:rsidRPr="00274B25" w:rsidRDefault="00803106" w:rsidP="00803106">
            <w:pPr>
              <w:keepNext/>
              <w:keepLines/>
              <w:widowControl w:val="0"/>
              <w:tabs>
                <w:tab w:val="left" w:pos="428"/>
              </w:tabs>
              <w:autoSpaceDE w:val="0"/>
              <w:spacing w:after="60"/>
              <w:ind w:left="110" w:right="90"/>
            </w:pPr>
            <w:r w:rsidRPr="00274B25">
              <w:t xml:space="preserve">Προϋπολογισμός Έργου - εκτιμώμενη αξία σύμβασης: </w:t>
            </w:r>
            <w:r>
              <w:t>εννιακόσιες τρεις χιλιάδες  εννιακόσια  ευρώ</w:t>
            </w:r>
            <w:r w:rsidRPr="00274B25">
              <w:t xml:space="preserve">, </w:t>
            </w:r>
            <w:r w:rsidRPr="007C29CF">
              <w:rPr>
                <w:b/>
              </w:rPr>
              <w:t>903.900</w:t>
            </w:r>
            <w:r>
              <w:rPr>
                <w:b/>
              </w:rPr>
              <w:t>,00</w:t>
            </w:r>
            <w:r w:rsidRPr="00274B25">
              <w:rPr>
                <w:b/>
                <w:bCs/>
              </w:rPr>
              <w:t xml:space="preserve">€ </w:t>
            </w:r>
            <w:r w:rsidRPr="00274B25">
              <w:t xml:space="preserve">μη περιλαμβανομένου ΦΠΑ 24% (προϋπολογισμός με ΦΠΑ: </w:t>
            </w:r>
            <w:r w:rsidRPr="007C29CF">
              <w:rPr>
                <w:b/>
              </w:rPr>
              <w:t>1.120.836,00</w:t>
            </w:r>
            <w:r>
              <w:t xml:space="preserve"> </w:t>
            </w:r>
            <w:r w:rsidRPr="00274B25">
              <w:rPr>
                <w:b/>
                <w:bCs/>
              </w:rPr>
              <w:t xml:space="preserve">€ </w:t>
            </w:r>
            <w:r w:rsidRPr="008A4657">
              <w:rPr>
                <w:b/>
              </w:rPr>
              <w:t xml:space="preserve">ΦΠΑ </w:t>
            </w:r>
            <w:r w:rsidRPr="00803106">
              <w:rPr>
                <w:b/>
              </w:rPr>
              <w:t>216.936,00</w:t>
            </w:r>
            <w:r w:rsidRPr="008A4657">
              <w:rPr>
                <w:b/>
              </w:rPr>
              <w:t>€</w:t>
            </w:r>
            <w:r w:rsidRPr="00274B25">
              <w:t>):</w:t>
            </w:r>
          </w:p>
          <w:p w14:paraId="76FAF25A" w14:textId="77777777" w:rsidR="00504AF3" w:rsidRPr="00504AF3" w:rsidRDefault="00803106" w:rsidP="004A1D19">
            <w:pPr>
              <w:pStyle w:val="Tabletext"/>
              <w:numPr>
                <w:ilvl w:val="0"/>
                <w:numId w:val="78"/>
              </w:numPr>
              <w:spacing w:before="120"/>
              <w:ind w:left="379" w:hanging="379"/>
              <w:jc w:val="both"/>
              <w:rPr>
                <w:rFonts w:cs="Tahoma"/>
                <w:b/>
                <w:bCs/>
                <w:sz w:val="24"/>
                <w:szCs w:val="24"/>
                <w:lang w:eastAsia="el-GR"/>
              </w:rPr>
            </w:pPr>
            <w:r>
              <w:rPr>
                <w:rFonts w:cs="Tahoma"/>
                <w:sz w:val="22"/>
                <w:szCs w:val="22"/>
              </w:rPr>
              <w:t xml:space="preserve">Προϋπολογισμός Αρχικού Έργου - </w:t>
            </w:r>
            <w:r w:rsidRPr="00897475">
              <w:rPr>
                <w:rFonts w:cs="Tahoma"/>
                <w:sz w:val="22"/>
                <w:szCs w:val="22"/>
              </w:rPr>
              <w:t>εκτιμώμενη αξία σύμβασης ανέρχεται στο ποσό των</w:t>
            </w:r>
            <w:r>
              <w:rPr>
                <w:rFonts w:cs="Tahoma"/>
                <w:sz w:val="22"/>
                <w:szCs w:val="22"/>
              </w:rPr>
              <w:t xml:space="preserve"> επτακοσίων ογδόντα έξη χιλιάδων ευρώ </w:t>
            </w:r>
            <w:r w:rsidRPr="00897475">
              <w:rPr>
                <w:rFonts w:cs="Tahoma"/>
                <w:sz w:val="22"/>
                <w:szCs w:val="22"/>
              </w:rPr>
              <w:t xml:space="preserve"> </w:t>
            </w:r>
            <w:r>
              <w:rPr>
                <w:rFonts w:cs="Tahoma"/>
                <w:b/>
                <w:bCs/>
                <w:sz w:val="22"/>
                <w:szCs w:val="22"/>
                <w:lang w:eastAsia="el-GR"/>
              </w:rPr>
              <w:t xml:space="preserve"> </w:t>
            </w:r>
            <w:r w:rsidRPr="00C32919">
              <w:rPr>
                <w:rFonts w:cs="Tahoma"/>
                <w:b/>
                <w:bCs/>
                <w:sz w:val="22"/>
                <w:szCs w:val="22"/>
                <w:lang w:eastAsia="el-GR"/>
              </w:rPr>
              <w:t>786</w:t>
            </w:r>
            <w:r w:rsidRPr="00897475">
              <w:rPr>
                <w:rFonts w:cs="Tahoma"/>
                <w:b/>
                <w:bCs/>
                <w:sz w:val="22"/>
                <w:szCs w:val="22"/>
                <w:lang w:eastAsia="el-GR"/>
              </w:rPr>
              <w:t>.</w:t>
            </w:r>
            <w:r w:rsidRPr="00C32919">
              <w:rPr>
                <w:rFonts w:cs="Tahoma"/>
                <w:b/>
                <w:bCs/>
                <w:sz w:val="22"/>
                <w:szCs w:val="22"/>
                <w:lang w:eastAsia="el-GR"/>
              </w:rPr>
              <w:t>000</w:t>
            </w:r>
            <w:r w:rsidRPr="00897475">
              <w:rPr>
                <w:rFonts w:cs="Tahoma"/>
                <w:b/>
                <w:bCs/>
                <w:sz w:val="22"/>
                <w:szCs w:val="22"/>
                <w:lang w:eastAsia="el-GR"/>
              </w:rPr>
              <w:t>,</w:t>
            </w:r>
            <w:r w:rsidRPr="00C32919">
              <w:rPr>
                <w:rFonts w:cs="Tahoma"/>
                <w:b/>
                <w:bCs/>
                <w:sz w:val="22"/>
                <w:szCs w:val="22"/>
                <w:lang w:eastAsia="el-GR"/>
              </w:rPr>
              <w:t>00</w:t>
            </w:r>
            <w:r w:rsidRPr="00897475">
              <w:rPr>
                <w:rFonts w:cs="Tahoma"/>
                <w:b/>
                <w:bCs/>
                <w:sz w:val="22"/>
                <w:szCs w:val="22"/>
                <w:lang w:eastAsia="el-GR"/>
              </w:rPr>
              <w:t xml:space="preserve">€ </w:t>
            </w:r>
            <w:r>
              <w:rPr>
                <w:rFonts w:cs="Tahoma"/>
                <w:sz w:val="22"/>
                <w:szCs w:val="22"/>
              </w:rPr>
              <w:t>μ</w:t>
            </w:r>
            <w:r w:rsidRPr="00897475">
              <w:rPr>
                <w:rFonts w:cs="Tahoma"/>
                <w:sz w:val="22"/>
                <w:szCs w:val="22"/>
              </w:rPr>
              <w:t xml:space="preserve">η περιλαμβανομένου ΦΠΑ 24% , </w:t>
            </w:r>
            <w:r>
              <w:rPr>
                <w:rFonts w:cs="Tahoma"/>
                <w:sz w:val="22"/>
                <w:szCs w:val="22"/>
              </w:rPr>
              <w:t>(</w:t>
            </w:r>
            <w:r w:rsidRPr="00897475">
              <w:rPr>
                <w:rFonts w:cs="Tahoma"/>
                <w:sz w:val="22"/>
                <w:szCs w:val="22"/>
              </w:rPr>
              <w:t xml:space="preserve">προϋπολογισμός με ΦΠΑ: </w:t>
            </w:r>
            <w:r w:rsidRPr="0020289B">
              <w:rPr>
                <w:rFonts w:cs="Tahoma"/>
                <w:b/>
                <w:bCs/>
                <w:sz w:val="22"/>
                <w:szCs w:val="22"/>
                <w:lang w:eastAsia="el-GR"/>
              </w:rPr>
              <w:t>97</w:t>
            </w:r>
            <w:r w:rsidRPr="00C32919">
              <w:rPr>
                <w:rFonts w:cs="Tahoma"/>
                <w:b/>
                <w:bCs/>
                <w:sz w:val="22"/>
                <w:szCs w:val="22"/>
                <w:lang w:eastAsia="el-GR"/>
              </w:rPr>
              <w:t>4</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,0</w:t>
            </w:r>
            <w:r w:rsidRPr="0020289B">
              <w:rPr>
                <w:rFonts w:cs="Tahoma"/>
                <w:b/>
                <w:bCs/>
                <w:sz w:val="22"/>
                <w:szCs w:val="22"/>
                <w:lang w:eastAsia="el-GR"/>
              </w:rPr>
              <w:t>0</w:t>
            </w:r>
            <w:r w:rsidRPr="00897475">
              <w:rPr>
                <w:rFonts w:cs="Tahoma"/>
                <w:b/>
                <w:bCs/>
                <w:sz w:val="22"/>
                <w:szCs w:val="22"/>
                <w:lang w:eastAsia="el-GR"/>
              </w:rPr>
              <w:t xml:space="preserve">€, ΦΠΑ  </w:t>
            </w:r>
            <w:r w:rsidRPr="00C32919">
              <w:rPr>
                <w:rFonts w:cs="Tahoma"/>
                <w:b/>
                <w:bCs/>
                <w:sz w:val="22"/>
                <w:szCs w:val="22"/>
                <w:lang w:eastAsia="el-GR"/>
              </w:rPr>
              <w:t>188</w:t>
            </w:r>
            <w:r w:rsidRPr="00897475">
              <w:rPr>
                <w:rFonts w:cs="Tahoma"/>
                <w:b/>
                <w:bCs/>
                <w:sz w:val="22"/>
                <w:szCs w:val="22"/>
                <w:lang w:eastAsia="el-GR"/>
              </w:rPr>
              <w:t>.</w:t>
            </w:r>
            <w:r w:rsidRPr="00C32919">
              <w:rPr>
                <w:rFonts w:cs="Tahoma"/>
                <w:b/>
                <w:bCs/>
                <w:sz w:val="22"/>
                <w:szCs w:val="22"/>
                <w:lang w:eastAsia="el-GR"/>
              </w:rPr>
              <w:t>640</w:t>
            </w:r>
            <w:r w:rsidRPr="00897475">
              <w:rPr>
                <w:rFonts w:cs="Tahoma"/>
                <w:b/>
                <w:bCs/>
                <w:sz w:val="22"/>
                <w:szCs w:val="22"/>
                <w:lang w:eastAsia="el-GR"/>
              </w:rPr>
              <w:t>,</w:t>
            </w:r>
            <w:r w:rsidRPr="00C32919">
              <w:rPr>
                <w:rFonts w:cs="Tahoma"/>
                <w:b/>
                <w:bCs/>
                <w:sz w:val="22"/>
                <w:szCs w:val="22"/>
                <w:lang w:eastAsia="el-GR"/>
              </w:rPr>
              <w:t>00</w:t>
            </w:r>
            <w:r w:rsidRPr="00897475">
              <w:rPr>
                <w:rFonts w:cs="Tahoma"/>
                <w:b/>
                <w:bCs/>
                <w:sz w:val="22"/>
                <w:szCs w:val="22"/>
                <w:lang w:eastAsia="el-GR"/>
              </w:rPr>
              <w:t>€)</w:t>
            </w:r>
            <w:r w:rsidR="00504AF3" w:rsidRPr="00504AF3">
              <w:rPr>
                <w:rFonts w:cs="Tahoma"/>
                <w:b/>
                <w:bCs/>
                <w:sz w:val="22"/>
                <w:szCs w:val="22"/>
                <w:lang w:eastAsia="el-GR"/>
              </w:rPr>
              <w:t xml:space="preserve"> </w:t>
            </w:r>
          </w:p>
          <w:p w14:paraId="143059F0" w14:textId="77777777" w:rsidR="00803106" w:rsidRPr="004468A4" w:rsidRDefault="00803106" w:rsidP="004A1D19">
            <w:pPr>
              <w:pStyle w:val="Tabletext"/>
              <w:numPr>
                <w:ilvl w:val="0"/>
                <w:numId w:val="78"/>
              </w:numPr>
              <w:spacing w:before="120"/>
              <w:ind w:left="379" w:hanging="379"/>
              <w:jc w:val="both"/>
              <w:rPr>
                <w:rFonts w:cs="Tahoma"/>
                <w:b/>
                <w:bCs/>
                <w:sz w:val="22"/>
                <w:szCs w:val="22"/>
                <w:lang w:eastAsia="el-GR"/>
              </w:rPr>
            </w:pPr>
            <w:r w:rsidRPr="00504AF3">
              <w:rPr>
                <w:sz w:val="22"/>
                <w:szCs w:val="22"/>
              </w:rPr>
              <w:t xml:space="preserve">προϋπολογισμός δικαιώματος προαίρεσης φυσικού αντικειμένου έως εκατό δέκα επτά χιλιάδες εννιακόσα ευρώ </w:t>
            </w:r>
            <w:r w:rsidRPr="00504AF3">
              <w:rPr>
                <w:b/>
                <w:sz w:val="22"/>
                <w:szCs w:val="22"/>
              </w:rPr>
              <w:t>117.900,00</w:t>
            </w:r>
            <w:r w:rsidRPr="00504AF3">
              <w:rPr>
                <w:b/>
                <w:bCs/>
                <w:sz w:val="22"/>
                <w:szCs w:val="22"/>
                <w:lang w:eastAsia="el-GR"/>
              </w:rPr>
              <w:t xml:space="preserve">€ </w:t>
            </w:r>
            <w:r w:rsidRPr="00504AF3">
              <w:rPr>
                <w:bCs/>
                <w:sz w:val="22"/>
                <w:szCs w:val="22"/>
                <w:lang w:eastAsia="el-GR"/>
              </w:rPr>
              <w:t>μη περιλαμβανομένου ΦΠΑ 24%,</w:t>
            </w:r>
            <w:r w:rsidRPr="00504AF3">
              <w:rPr>
                <w:b/>
                <w:bCs/>
                <w:sz w:val="22"/>
                <w:szCs w:val="22"/>
                <w:lang w:eastAsia="el-GR"/>
              </w:rPr>
              <w:t xml:space="preserve"> </w:t>
            </w:r>
            <w:r w:rsidRPr="00504AF3">
              <w:rPr>
                <w:sz w:val="22"/>
                <w:szCs w:val="22"/>
              </w:rPr>
              <w:t xml:space="preserve">(προϋπολογισμός με ΦΠΑ: </w:t>
            </w:r>
            <w:r w:rsidRPr="00504AF3">
              <w:rPr>
                <w:b/>
                <w:bCs/>
                <w:sz w:val="22"/>
                <w:szCs w:val="22"/>
              </w:rPr>
              <w:t>146.196,00€</w:t>
            </w:r>
            <w:r w:rsidRPr="00504AF3">
              <w:rPr>
                <w:sz w:val="22"/>
                <w:szCs w:val="22"/>
              </w:rPr>
              <w:t xml:space="preserve">, </w:t>
            </w:r>
            <w:r w:rsidRPr="00504AF3">
              <w:rPr>
                <w:b/>
                <w:sz w:val="22"/>
                <w:szCs w:val="22"/>
              </w:rPr>
              <w:t>ΦΠΑ 28.296,00€</w:t>
            </w:r>
            <w:r w:rsidRPr="00504AF3">
              <w:rPr>
                <w:sz w:val="22"/>
                <w:szCs w:val="22"/>
              </w:rPr>
              <w:t>).</w:t>
            </w:r>
          </w:p>
        </w:tc>
      </w:tr>
      <w:tr w:rsidR="005D3BCC" w:rsidRPr="00897475" w14:paraId="00E5F00B" w14:textId="77777777" w:rsidTr="00603CEC">
        <w:tc>
          <w:tcPr>
            <w:tcW w:w="3708" w:type="dxa"/>
            <w:vAlign w:val="center"/>
          </w:tcPr>
          <w:p w14:paraId="29D7561E" w14:textId="77777777" w:rsidR="005D3BCC" w:rsidRPr="00897475" w:rsidRDefault="005D3BCC" w:rsidP="005D3BCC">
            <w:pPr>
              <w:pStyle w:val="TabletextChar"/>
              <w:spacing w:before="120"/>
              <w:rPr>
                <w:rFonts w:cs="Tahoma"/>
                <w:b/>
                <w:sz w:val="22"/>
                <w:szCs w:val="22"/>
              </w:rPr>
            </w:pPr>
            <w:r w:rsidRPr="00897475">
              <w:rPr>
                <w:rFonts w:cs="Tahoma"/>
                <w:b/>
                <w:sz w:val="22"/>
                <w:szCs w:val="22"/>
              </w:rPr>
              <w:t>ΧΡΗΜΑΤΟΔΟΤΗΣΗ ΕΡΓΟΥ</w:t>
            </w:r>
          </w:p>
        </w:tc>
        <w:tc>
          <w:tcPr>
            <w:tcW w:w="6147" w:type="dxa"/>
            <w:vAlign w:val="center"/>
          </w:tcPr>
          <w:p w14:paraId="450F8ECC" w14:textId="77777777" w:rsidR="00610192" w:rsidRPr="00BF2AFC" w:rsidRDefault="005D3BCC" w:rsidP="00610192">
            <w:pPr>
              <w:pStyle w:val="TabletextChar"/>
              <w:spacing w:before="120"/>
              <w:jc w:val="both"/>
              <w:rPr>
                <w:rFonts w:cs="Tahoma"/>
                <w:sz w:val="22"/>
                <w:szCs w:val="22"/>
              </w:rPr>
            </w:pPr>
            <w:r w:rsidRPr="00BF2AFC">
              <w:rPr>
                <w:rFonts w:cs="Tahoma"/>
                <w:sz w:val="22"/>
                <w:szCs w:val="22"/>
              </w:rPr>
              <w:t xml:space="preserve">Το Έργο χρηματοδοτείται από το </w:t>
            </w:r>
            <w:r w:rsidR="00610192" w:rsidRPr="00FC0BE5">
              <w:rPr>
                <w:rFonts w:cs="Tahoma"/>
                <w:sz w:val="22"/>
                <w:szCs w:val="22"/>
              </w:rPr>
              <w:t xml:space="preserve">Επιχειρησιακό Πρόγραμμα «Μεταρρύθμιση Δημόσιου Τομέα», </w:t>
            </w:r>
            <w:r w:rsidR="00610192" w:rsidRPr="00603221">
              <w:rPr>
                <w:rFonts w:cs="Tahoma"/>
                <w:sz w:val="22"/>
                <w:szCs w:val="22"/>
              </w:rPr>
              <w:t>στο πλαίσιο του ΕΣΠΑ</w:t>
            </w:r>
            <w:r w:rsidR="00610192">
              <w:rPr>
                <w:rFonts w:cs="Tahoma"/>
                <w:sz w:val="22"/>
                <w:szCs w:val="22"/>
              </w:rPr>
              <w:t xml:space="preserve"> </w:t>
            </w:r>
            <w:r w:rsidR="00610192" w:rsidRPr="00BF2AFC">
              <w:rPr>
                <w:rFonts w:cs="Tahoma"/>
                <w:sz w:val="22"/>
                <w:szCs w:val="22"/>
              </w:rPr>
              <w:t>2014 -2020</w:t>
            </w:r>
            <w:r w:rsidR="00610192" w:rsidRPr="00603221">
              <w:rPr>
                <w:rFonts w:cs="Tahoma"/>
                <w:sz w:val="22"/>
                <w:szCs w:val="22"/>
              </w:rPr>
              <w:t xml:space="preserve">, από το </w:t>
            </w:r>
            <w:r w:rsidR="00610192" w:rsidRPr="00610192">
              <w:rPr>
                <w:rFonts w:cs="Tahoma"/>
                <w:sz w:val="22"/>
                <w:szCs w:val="22"/>
              </w:rPr>
              <w:t xml:space="preserve">ΕΤΠΑ </w:t>
            </w:r>
            <w:r w:rsidR="00610192" w:rsidRPr="00603221">
              <w:rPr>
                <w:rFonts w:cs="Tahoma"/>
                <w:sz w:val="22"/>
                <w:szCs w:val="22"/>
              </w:rPr>
              <w:t xml:space="preserve">και από Εθνικούς Πόρους. Οι δαπάνες του Έργου θα βαρύνουν το Πρόγραμμα Δημοσίων Επενδύσεων (ΠΔΕ), και συγκεκριμένα τη ΣΑΕ </w:t>
            </w:r>
            <w:r w:rsidR="005E3519" w:rsidRPr="005E3519">
              <w:rPr>
                <w:rFonts w:cs="Tahoma"/>
                <w:sz w:val="22"/>
                <w:szCs w:val="22"/>
              </w:rPr>
              <w:t>4631</w:t>
            </w:r>
            <w:r w:rsidR="00610192" w:rsidRPr="00603221">
              <w:rPr>
                <w:rFonts w:cs="Tahoma"/>
                <w:sz w:val="22"/>
                <w:szCs w:val="22"/>
              </w:rPr>
              <w:t xml:space="preserve"> με ενάριθμο κωδικό</w:t>
            </w:r>
            <w:r w:rsidR="00610192">
              <w:rPr>
                <w:rFonts w:cs="Tahoma"/>
                <w:sz w:val="22"/>
                <w:szCs w:val="22"/>
              </w:rPr>
              <w:t xml:space="preserve"> </w:t>
            </w:r>
            <w:r w:rsidR="005E3519" w:rsidRPr="005E3519">
              <w:rPr>
                <w:rFonts w:cs="Tahoma"/>
                <w:sz w:val="22"/>
                <w:szCs w:val="22"/>
              </w:rPr>
              <w:t>2021ΣΕ46310008</w:t>
            </w:r>
          </w:p>
        </w:tc>
      </w:tr>
      <w:tr w:rsidR="005D3BCC" w:rsidRPr="00897475" w14:paraId="773B4862" w14:textId="77777777" w:rsidTr="00603CEC">
        <w:tc>
          <w:tcPr>
            <w:tcW w:w="3708" w:type="dxa"/>
            <w:vAlign w:val="center"/>
          </w:tcPr>
          <w:p w14:paraId="103697DC" w14:textId="77777777" w:rsidR="005D3BCC" w:rsidRPr="00897475" w:rsidDel="00CD2F0B" w:rsidRDefault="005D3BCC" w:rsidP="005D3BCC">
            <w:pPr>
              <w:pStyle w:val="TabletextChar"/>
              <w:spacing w:before="120"/>
              <w:rPr>
                <w:rFonts w:cs="Tahoma"/>
                <w:b/>
                <w:sz w:val="22"/>
                <w:szCs w:val="22"/>
              </w:rPr>
            </w:pPr>
            <w:r w:rsidRPr="00897475">
              <w:rPr>
                <w:rFonts w:cs="Tahoma"/>
                <w:b/>
                <w:sz w:val="22"/>
                <w:szCs w:val="22"/>
              </w:rPr>
              <w:t xml:space="preserve">ΔΙΑΡΚΕΙΑ ΣΥΜΒΑΣΗΣ </w:t>
            </w:r>
          </w:p>
        </w:tc>
        <w:tc>
          <w:tcPr>
            <w:tcW w:w="6147" w:type="dxa"/>
            <w:vAlign w:val="center"/>
          </w:tcPr>
          <w:p w14:paraId="196C9FCD" w14:textId="77777777" w:rsidR="005D3BCC" w:rsidRPr="00BF2AFC" w:rsidRDefault="005D3BCC" w:rsidP="005D3BCC">
            <w:pPr>
              <w:spacing w:before="120" w:after="120"/>
            </w:pPr>
            <w:r w:rsidRPr="00BF2AFC">
              <w:rPr>
                <w:b/>
              </w:rPr>
              <w:t xml:space="preserve"> Δεκατέσσερις (14)</w:t>
            </w:r>
            <w:r w:rsidRPr="00BF2AFC">
              <w:t xml:space="preserve"> </w:t>
            </w:r>
            <w:r w:rsidRPr="00BF2AFC">
              <w:rPr>
                <w:b/>
              </w:rPr>
              <w:t xml:space="preserve">μήνες </w:t>
            </w:r>
          </w:p>
        </w:tc>
      </w:tr>
      <w:tr w:rsidR="005D3BCC" w:rsidRPr="00897475" w14:paraId="1D01CB20" w14:textId="77777777" w:rsidTr="00603CEC">
        <w:tc>
          <w:tcPr>
            <w:tcW w:w="3708" w:type="dxa"/>
            <w:vAlign w:val="center"/>
          </w:tcPr>
          <w:p w14:paraId="3854D60B" w14:textId="16C653BF" w:rsidR="005D3BCC" w:rsidRPr="004E371C" w:rsidRDefault="005D3BCC" w:rsidP="005D3BCC">
            <w:pPr>
              <w:pStyle w:val="TabletextChar"/>
              <w:spacing w:before="120"/>
              <w:rPr>
                <w:rFonts w:cs="Tahoma"/>
                <w:b/>
                <w:sz w:val="22"/>
                <w:szCs w:val="22"/>
                <w:lang w:val="en-US"/>
              </w:rPr>
            </w:pPr>
            <w:r w:rsidRPr="00897475">
              <w:rPr>
                <w:rFonts w:cs="Tahoma"/>
                <w:b/>
                <w:sz w:val="22"/>
                <w:szCs w:val="22"/>
              </w:rPr>
              <w:lastRenderedPageBreak/>
              <w:t xml:space="preserve">ΗΜΕΡΟΜΗΝΙΑ </w:t>
            </w:r>
            <w:r w:rsidR="004E371C">
              <w:rPr>
                <w:rFonts w:cs="Tahoma"/>
                <w:b/>
                <w:sz w:val="22"/>
                <w:szCs w:val="22"/>
              </w:rPr>
              <w:t>ΠΡΟΣΚΛΗΣΗΣ</w:t>
            </w:r>
          </w:p>
        </w:tc>
        <w:tc>
          <w:tcPr>
            <w:tcW w:w="6147" w:type="dxa"/>
            <w:vAlign w:val="bottom"/>
          </w:tcPr>
          <w:p w14:paraId="29A43E96" w14:textId="57393BE6" w:rsidR="005D3BCC" w:rsidRPr="004A2DFB" w:rsidRDefault="00A53995" w:rsidP="005D3BCC">
            <w:pPr>
              <w:pStyle w:val="TabletextChar"/>
              <w:spacing w:before="120"/>
              <w:rPr>
                <w:rFonts w:cs="Tahoma"/>
                <w:b/>
                <w:sz w:val="22"/>
                <w:szCs w:val="22"/>
              </w:rPr>
            </w:pPr>
            <w:r>
              <w:rPr>
                <w:rFonts w:cs="Tahoma"/>
                <w:b/>
                <w:sz w:val="22"/>
                <w:szCs w:val="22"/>
              </w:rPr>
              <w:t>1</w:t>
            </w:r>
            <w:r w:rsidR="00754A08">
              <w:rPr>
                <w:rFonts w:cs="Tahoma"/>
                <w:b/>
                <w:sz w:val="22"/>
                <w:szCs w:val="22"/>
                <w:lang w:val="en-US"/>
              </w:rPr>
              <w:t>3</w:t>
            </w:r>
            <w:r>
              <w:rPr>
                <w:rFonts w:cs="Tahoma"/>
                <w:b/>
                <w:sz w:val="22"/>
                <w:szCs w:val="22"/>
              </w:rPr>
              <w:t>-10-2023</w:t>
            </w:r>
          </w:p>
        </w:tc>
      </w:tr>
      <w:tr w:rsidR="005D3BCC" w:rsidRPr="00897475" w14:paraId="2C544E1A" w14:textId="77777777" w:rsidTr="00603CEC">
        <w:tc>
          <w:tcPr>
            <w:tcW w:w="3708" w:type="dxa"/>
            <w:vAlign w:val="center"/>
          </w:tcPr>
          <w:p w14:paraId="68DA3ACD" w14:textId="77777777" w:rsidR="005D3BCC" w:rsidRPr="00897475" w:rsidRDefault="005D3BCC" w:rsidP="005D3BCC">
            <w:pPr>
              <w:pStyle w:val="TabletextChar"/>
              <w:spacing w:before="120"/>
              <w:rPr>
                <w:rFonts w:cs="Tahoma"/>
                <w:b/>
                <w:sz w:val="22"/>
                <w:szCs w:val="22"/>
              </w:rPr>
            </w:pPr>
            <w:r w:rsidRPr="00897475">
              <w:rPr>
                <w:rFonts w:cs="Tahoma"/>
                <w:b/>
                <w:sz w:val="22"/>
                <w:szCs w:val="22"/>
              </w:rPr>
              <w:t>ΠΡΟΘΕΣΜΙΑ ΓΙΑ ΥΠΟΒΟΛΗ ΔΙΕΥΚΡΙΝΙΣΕΩΝ ΕΠΙ ΤΩΝ ΟΡΩΝ ΤΗΣ ΔΙΑΚΗΡΥΞΗΣ</w:t>
            </w:r>
          </w:p>
        </w:tc>
        <w:tc>
          <w:tcPr>
            <w:tcW w:w="6147" w:type="dxa"/>
            <w:vAlign w:val="bottom"/>
          </w:tcPr>
          <w:p w14:paraId="170EC2CF" w14:textId="5FBEAF84" w:rsidR="005D3BCC" w:rsidRPr="00BF2AFC" w:rsidRDefault="00A53995" w:rsidP="005D3BCC">
            <w:pPr>
              <w:pStyle w:val="TabletextChar"/>
              <w:spacing w:before="120"/>
              <w:rPr>
                <w:rFonts w:cs="Tahoma"/>
                <w:b/>
                <w:sz w:val="22"/>
                <w:szCs w:val="22"/>
              </w:rPr>
            </w:pPr>
            <w:r>
              <w:rPr>
                <w:rFonts w:cs="Tahoma"/>
                <w:b/>
                <w:sz w:val="22"/>
                <w:szCs w:val="22"/>
              </w:rPr>
              <w:t>19-10-2023</w:t>
            </w:r>
          </w:p>
        </w:tc>
      </w:tr>
      <w:tr w:rsidR="005D3BCC" w:rsidRPr="00897475" w14:paraId="131B0B32" w14:textId="77777777" w:rsidTr="00603CEC">
        <w:tc>
          <w:tcPr>
            <w:tcW w:w="3708" w:type="dxa"/>
            <w:vAlign w:val="center"/>
          </w:tcPr>
          <w:p w14:paraId="3944F930"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ΈΝΑΡΞΗΣ ΗΛΕΚΤΡΟΝΙΚΗΣ ΥΠΟΒΟΛΗΣ ΠΡΟΣΦΟΡΩΝ</w:t>
            </w:r>
          </w:p>
        </w:tc>
        <w:tc>
          <w:tcPr>
            <w:tcW w:w="6147" w:type="dxa"/>
            <w:vAlign w:val="bottom"/>
          </w:tcPr>
          <w:p w14:paraId="261873B1" w14:textId="6BF58F80" w:rsidR="005D3BCC" w:rsidRPr="00BF2AFC" w:rsidRDefault="00A53995" w:rsidP="004A2DFB">
            <w:pPr>
              <w:pStyle w:val="TabletextChar"/>
              <w:spacing w:before="120"/>
              <w:rPr>
                <w:rFonts w:cs="Tahoma"/>
                <w:b/>
                <w:sz w:val="22"/>
                <w:szCs w:val="22"/>
              </w:rPr>
            </w:pPr>
            <w:r>
              <w:rPr>
                <w:rFonts w:cs="Tahoma"/>
                <w:b/>
                <w:sz w:val="22"/>
                <w:szCs w:val="22"/>
              </w:rPr>
              <w:t>13-10-2023</w:t>
            </w:r>
          </w:p>
        </w:tc>
      </w:tr>
      <w:tr w:rsidR="005D3BCC" w:rsidRPr="00897475" w14:paraId="10C443AD" w14:textId="77777777" w:rsidTr="00603CEC">
        <w:tc>
          <w:tcPr>
            <w:tcW w:w="3708" w:type="dxa"/>
            <w:vAlign w:val="center"/>
          </w:tcPr>
          <w:p w14:paraId="0F8931FE" w14:textId="77777777" w:rsidR="005D3BCC" w:rsidRPr="00897475" w:rsidRDefault="005D3BCC" w:rsidP="005D3BCC">
            <w:pPr>
              <w:pStyle w:val="TabletextChar"/>
              <w:spacing w:before="120"/>
              <w:rPr>
                <w:rFonts w:cs="Tahoma"/>
                <w:b/>
                <w:sz w:val="22"/>
                <w:szCs w:val="22"/>
              </w:rPr>
            </w:pPr>
            <w:r w:rsidRPr="00897475">
              <w:rPr>
                <w:rFonts w:cs="Tahoma"/>
                <w:b/>
                <w:sz w:val="22"/>
                <w:szCs w:val="22"/>
              </w:rPr>
              <w:t>ΚΑΤΑΛΗΚΤΙΚΗ ΗΜΕΡΟΜΗΝΙΑ ΚΑΙ ΩΡΑ ΥΠΟΒΟΛΗΣ ΠΡΟΣΦΟΡΩΝ</w:t>
            </w:r>
          </w:p>
        </w:tc>
        <w:tc>
          <w:tcPr>
            <w:tcW w:w="6147" w:type="dxa"/>
            <w:vAlign w:val="center"/>
          </w:tcPr>
          <w:p w14:paraId="1D4F92ED" w14:textId="48A4673B" w:rsidR="005D3BCC" w:rsidRPr="00BF2AFC" w:rsidRDefault="00A53995" w:rsidP="00A53995">
            <w:pPr>
              <w:pStyle w:val="TabletextChar"/>
              <w:spacing w:before="120"/>
            </w:pPr>
            <w:r w:rsidRPr="00A53995">
              <w:rPr>
                <w:rFonts w:cs="Tahoma"/>
                <w:b/>
                <w:sz w:val="22"/>
                <w:szCs w:val="22"/>
              </w:rPr>
              <w:t>02-11-2023</w:t>
            </w:r>
            <w:r>
              <w:rPr>
                <w:rFonts w:cs="Tahoma"/>
                <w:b/>
                <w:sz w:val="22"/>
                <w:szCs w:val="22"/>
              </w:rPr>
              <w:t xml:space="preserve">, </w:t>
            </w:r>
            <w:r w:rsidRPr="00A53995">
              <w:rPr>
                <w:rFonts w:cs="Tahoma"/>
                <w:bCs/>
                <w:sz w:val="22"/>
                <w:szCs w:val="22"/>
              </w:rPr>
              <w:t>ημέρα</w:t>
            </w:r>
            <w:r>
              <w:rPr>
                <w:rFonts w:cs="Tahoma"/>
                <w:b/>
                <w:sz w:val="22"/>
                <w:szCs w:val="22"/>
              </w:rPr>
              <w:t xml:space="preserve"> Πέμπτη </w:t>
            </w:r>
            <w:r w:rsidRPr="00A53995">
              <w:rPr>
                <w:rFonts w:cs="Tahoma"/>
                <w:bCs/>
                <w:sz w:val="22"/>
                <w:szCs w:val="22"/>
              </w:rPr>
              <w:t>και ώρα</w:t>
            </w:r>
            <w:r>
              <w:rPr>
                <w:rFonts w:cs="Tahoma"/>
                <w:b/>
                <w:sz w:val="22"/>
                <w:szCs w:val="22"/>
              </w:rPr>
              <w:t xml:space="preserve"> 12:00</w:t>
            </w:r>
          </w:p>
        </w:tc>
      </w:tr>
      <w:tr w:rsidR="005D3BCC" w:rsidRPr="00897475" w14:paraId="54102C36" w14:textId="77777777" w:rsidTr="00603CEC">
        <w:tc>
          <w:tcPr>
            <w:tcW w:w="3708" w:type="dxa"/>
            <w:vAlign w:val="center"/>
          </w:tcPr>
          <w:p w14:paraId="5464F274" w14:textId="77777777" w:rsidR="005D3BCC" w:rsidRPr="00897475" w:rsidRDefault="005D3BCC" w:rsidP="005D3BCC">
            <w:pPr>
              <w:pStyle w:val="TabletextChar"/>
              <w:spacing w:before="120"/>
              <w:rPr>
                <w:rFonts w:cs="Tahoma"/>
                <w:b/>
                <w:sz w:val="22"/>
                <w:szCs w:val="22"/>
              </w:rPr>
            </w:pPr>
            <w:r w:rsidRPr="00897475">
              <w:rPr>
                <w:rFonts w:cs="Tahoma"/>
                <w:b/>
                <w:sz w:val="22"/>
                <w:szCs w:val="22"/>
              </w:rPr>
              <w:t>ΤΟΠΟΣ</w:t>
            </w:r>
            <w:r w:rsidRPr="00897475">
              <w:rPr>
                <w:rFonts w:cs="Tahoma"/>
                <w:b/>
                <w:sz w:val="22"/>
                <w:szCs w:val="22"/>
                <w:lang w:val="en-US"/>
              </w:rPr>
              <w:t xml:space="preserve"> </w:t>
            </w:r>
            <w:r w:rsidRPr="00897475">
              <w:rPr>
                <w:rFonts w:cs="Tahoma"/>
                <w:b/>
                <w:sz w:val="22"/>
                <w:szCs w:val="22"/>
              </w:rPr>
              <w:t>&amp; ΤΡΟΠΟΣ ΚΑΤΑΘΕΣΗΣ ΠΡΟΣΦΟΡΩΝ</w:t>
            </w:r>
          </w:p>
        </w:tc>
        <w:tc>
          <w:tcPr>
            <w:tcW w:w="6147" w:type="dxa"/>
            <w:vAlign w:val="center"/>
          </w:tcPr>
          <w:p w14:paraId="3FB6253B" w14:textId="77777777" w:rsidR="005D3BCC" w:rsidRPr="00BF2AFC" w:rsidRDefault="005D3BCC" w:rsidP="005D3BCC">
            <w:pPr>
              <w:autoSpaceDE w:val="0"/>
              <w:autoSpaceDN w:val="0"/>
              <w:adjustRightInd w:val="0"/>
              <w:spacing w:before="120" w:after="120" w:line="276" w:lineRule="auto"/>
              <w:jc w:val="left"/>
            </w:pPr>
            <w:r w:rsidRPr="00BF2AFC">
              <w:t>Ηλεκτρονική Υποβολή:</w:t>
            </w:r>
          </w:p>
          <w:p w14:paraId="49BF2126" w14:textId="77777777" w:rsidR="005D3BCC" w:rsidRPr="00BF2AFC" w:rsidRDefault="005D3BCC" w:rsidP="005D3BCC">
            <w:pPr>
              <w:autoSpaceDE w:val="0"/>
              <w:autoSpaceDN w:val="0"/>
              <w:adjustRightInd w:val="0"/>
              <w:spacing w:before="120" w:after="120" w:line="276" w:lineRule="auto"/>
              <w:jc w:val="left"/>
            </w:pPr>
            <w:r w:rsidRPr="00BF2AFC">
              <w:t xml:space="preserve">Στη διαδικτυακή πύλη </w:t>
            </w:r>
            <w:hyperlink r:id="rId12" w:history="1">
              <w:r w:rsidR="00327156" w:rsidRPr="00FC76BB">
                <w:rPr>
                  <w:rStyle w:val="-"/>
                  <w:lang w:val="en-US"/>
                </w:rPr>
                <w:t>www</w:t>
              </w:r>
              <w:r w:rsidR="00327156" w:rsidRPr="00FC76BB">
                <w:rPr>
                  <w:rStyle w:val="-"/>
                </w:rPr>
                <w:t>.</w:t>
              </w:r>
              <w:r w:rsidR="00327156" w:rsidRPr="00FC76BB">
                <w:rPr>
                  <w:rStyle w:val="-"/>
                  <w:lang w:val="en-US"/>
                </w:rPr>
                <w:t>promitheus</w:t>
              </w:r>
              <w:r w:rsidR="00327156" w:rsidRPr="00FC76BB">
                <w:rPr>
                  <w:rStyle w:val="-"/>
                </w:rPr>
                <w:t>.</w:t>
              </w:r>
              <w:r w:rsidR="00327156" w:rsidRPr="00FC76BB">
                <w:rPr>
                  <w:rStyle w:val="-"/>
                  <w:lang w:val="en-US"/>
                </w:rPr>
                <w:t>gov</w:t>
              </w:r>
              <w:r w:rsidR="00327156" w:rsidRPr="00FC76BB">
                <w:rPr>
                  <w:rStyle w:val="-"/>
                </w:rPr>
                <w:t>.</w:t>
              </w:r>
              <w:r w:rsidR="00327156" w:rsidRPr="00FC76BB">
                <w:rPr>
                  <w:rStyle w:val="-"/>
                  <w:lang w:val="en-US"/>
                </w:rPr>
                <w:t>gr</w:t>
              </w:r>
            </w:hyperlink>
            <w:r w:rsidR="00327156">
              <w:t xml:space="preserve"> </w:t>
            </w:r>
            <w:r w:rsidRPr="00BF2AFC">
              <w:t>του</w:t>
            </w:r>
          </w:p>
          <w:p w14:paraId="44678B0B" w14:textId="77777777" w:rsidR="005D3BCC" w:rsidRPr="00BF2AFC" w:rsidRDefault="005D3BCC" w:rsidP="005D3BCC">
            <w:pPr>
              <w:autoSpaceDE w:val="0"/>
              <w:autoSpaceDN w:val="0"/>
              <w:adjustRightInd w:val="0"/>
              <w:spacing w:before="120" w:after="120" w:line="276" w:lineRule="auto"/>
              <w:jc w:val="left"/>
            </w:pPr>
            <w:r w:rsidRPr="00BF2AFC">
              <w:t>Εθνικού Συστήματος Ηλεκτρονικών Δημοσίων Συμβάσεων</w:t>
            </w:r>
          </w:p>
          <w:p w14:paraId="534DEF79" w14:textId="77777777" w:rsidR="005D3BCC" w:rsidRPr="00BF2AFC" w:rsidRDefault="005D3BCC" w:rsidP="005D3BCC">
            <w:pPr>
              <w:autoSpaceDE w:val="0"/>
              <w:autoSpaceDN w:val="0"/>
              <w:adjustRightInd w:val="0"/>
              <w:spacing w:before="120" w:after="120" w:line="276" w:lineRule="auto"/>
              <w:jc w:val="left"/>
            </w:pPr>
            <w:r w:rsidRPr="00BF2AFC">
              <w:t>(ΕΣΗΔΗΣ) (ηλεκτρονική μορφή)</w:t>
            </w:r>
          </w:p>
          <w:p w14:paraId="6FE8E3EC" w14:textId="77777777" w:rsidR="005D3BCC" w:rsidRPr="00BF2AFC" w:rsidRDefault="005D3BCC" w:rsidP="005D3BCC">
            <w:pPr>
              <w:spacing w:before="120" w:after="120" w:line="276" w:lineRule="auto"/>
              <w:jc w:val="left"/>
            </w:pPr>
            <w:r w:rsidRPr="00BF2AFC">
              <w:t>Πρωτοκόλλου (έντυπη μορφή)</w:t>
            </w:r>
          </w:p>
          <w:p w14:paraId="547CD54F" w14:textId="77777777" w:rsidR="005D3BCC" w:rsidRPr="00BF2AFC" w:rsidRDefault="005D3BCC" w:rsidP="005D3BCC">
            <w:pPr>
              <w:autoSpaceDE w:val="0"/>
              <w:autoSpaceDN w:val="0"/>
              <w:adjustRightInd w:val="0"/>
              <w:spacing w:before="120" w:after="120" w:line="276" w:lineRule="auto"/>
              <w:jc w:val="left"/>
            </w:pPr>
            <w:r w:rsidRPr="00BF2AFC">
              <w:t xml:space="preserve">Η έδρα της ΚτΠ </w:t>
            </w:r>
            <w:r w:rsidR="0064196A">
              <w:t>Μ.</w:t>
            </w:r>
            <w:r w:rsidRPr="00BF2AFC">
              <w:t>Α.Ε.</w:t>
            </w:r>
          </w:p>
        </w:tc>
      </w:tr>
      <w:tr w:rsidR="005D3BCC" w:rsidRPr="00897475" w14:paraId="0B0EEB7C" w14:textId="77777777" w:rsidTr="00603CEC">
        <w:tc>
          <w:tcPr>
            <w:tcW w:w="3708" w:type="dxa"/>
          </w:tcPr>
          <w:p w14:paraId="0B7CFEC5"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ΑΝΑΡΤΗΣΗΣ ΣΤΗ ΔΙΑΔΙΚΤΥΑΚΗ ΠΥΛΗ ΤΟΥ ΕΣΗΔΗΣ</w:t>
            </w:r>
          </w:p>
        </w:tc>
        <w:tc>
          <w:tcPr>
            <w:tcW w:w="6147" w:type="dxa"/>
            <w:vAlign w:val="center"/>
          </w:tcPr>
          <w:p w14:paraId="5546754D" w14:textId="5DECDDBF" w:rsidR="005D3BCC" w:rsidRPr="00327156" w:rsidRDefault="00A53995" w:rsidP="005D3BCC">
            <w:pPr>
              <w:autoSpaceDE w:val="0"/>
              <w:autoSpaceDN w:val="0"/>
              <w:adjustRightInd w:val="0"/>
              <w:spacing w:before="120" w:after="120" w:line="276" w:lineRule="auto"/>
              <w:jc w:val="left"/>
            </w:pPr>
            <w:r>
              <w:rPr>
                <w:b/>
              </w:rPr>
              <w:t>13-10-2023</w:t>
            </w:r>
          </w:p>
        </w:tc>
      </w:tr>
      <w:tr w:rsidR="005D3BCC" w:rsidRPr="00897475" w14:paraId="2D3215B6" w14:textId="77777777" w:rsidTr="00603CEC">
        <w:tc>
          <w:tcPr>
            <w:tcW w:w="3708" w:type="dxa"/>
            <w:vAlign w:val="center"/>
          </w:tcPr>
          <w:p w14:paraId="566CA5B9" w14:textId="77777777" w:rsidR="005D3BCC" w:rsidRPr="00897475" w:rsidRDefault="005D3BCC" w:rsidP="005D3BCC">
            <w:pPr>
              <w:pStyle w:val="TabletextChar"/>
              <w:spacing w:before="120"/>
              <w:rPr>
                <w:rFonts w:cs="Tahoma"/>
                <w:b/>
                <w:sz w:val="22"/>
                <w:szCs w:val="22"/>
              </w:rPr>
            </w:pPr>
            <w:r w:rsidRPr="00897475">
              <w:rPr>
                <w:rFonts w:cs="Tahoma"/>
                <w:b/>
                <w:sz w:val="22"/>
                <w:szCs w:val="22"/>
              </w:rPr>
              <w:t>ΗΜΕΡΟΜΗΝΙΑ ΚΑΙ ΩΡΑ ΑΠΟΣΦΡΑΓΙΣΗΣ ΠΡΟΣΦΟΡΩΝ</w:t>
            </w:r>
          </w:p>
        </w:tc>
        <w:tc>
          <w:tcPr>
            <w:tcW w:w="6147" w:type="dxa"/>
            <w:vAlign w:val="center"/>
          </w:tcPr>
          <w:p w14:paraId="211E9475" w14:textId="684EE0FC" w:rsidR="005D3BCC" w:rsidRPr="00BF2AFC" w:rsidRDefault="00BA1AB1" w:rsidP="005D3BCC">
            <w:pPr>
              <w:pStyle w:val="TabletextChar"/>
              <w:spacing w:before="120"/>
              <w:rPr>
                <w:rFonts w:cs="Tahoma"/>
                <w:sz w:val="22"/>
                <w:szCs w:val="22"/>
              </w:rPr>
            </w:pPr>
            <w:r w:rsidRPr="00A53995">
              <w:rPr>
                <w:rFonts w:cs="Tahoma"/>
                <w:b/>
                <w:sz w:val="22"/>
                <w:szCs w:val="22"/>
              </w:rPr>
              <w:t>02-11-2023</w:t>
            </w:r>
            <w:r>
              <w:rPr>
                <w:rFonts w:cs="Tahoma"/>
                <w:b/>
                <w:sz w:val="22"/>
                <w:szCs w:val="22"/>
              </w:rPr>
              <w:t xml:space="preserve">, </w:t>
            </w:r>
            <w:r w:rsidRPr="00A53995">
              <w:rPr>
                <w:rFonts w:cs="Tahoma"/>
                <w:bCs/>
                <w:sz w:val="22"/>
                <w:szCs w:val="22"/>
              </w:rPr>
              <w:t>ημέρα</w:t>
            </w:r>
            <w:r>
              <w:rPr>
                <w:rFonts w:cs="Tahoma"/>
                <w:b/>
                <w:sz w:val="22"/>
                <w:szCs w:val="22"/>
              </w:rPr>
              <w:t xml:space="preserve"> Πέμπτη </w:t>
            </w:r>
            <w:r w:rsidRPr="00A53995">
              <w:rPr>
                <w:rFonts w:cs="Tahoma"/>
                <w:bCs/>
                <w:sz w:val="22"/>
                <w:szCs w:val="22"/>
              </w:rPr>
              <w:t>και ώρα</w:t>
            </w:r>
            <w:r>
              <w:rPr>
                <w:rFonts w:cs="Tahoma"/>
                <w:b/>
                <w:sz w:val="22"/>
                <w:szCs w:val="22"/>
              </w:rPr>
              <w:t xml:space="preserve"> 1</w:t>
            </w:r>
            <w:r>
              <w:rPr>
                <w:rFonts w:cs="Tahoma"/>
                <w:b/>
                <w:sz w:val="22"/>
                <w:szCs w:val="22"/>
              </w:rPr>
              <w:t>3</w:t>
            </w:r>
            <w:r>
              <w:rPr>
                <w:rFonts w:cs="Tahoma"/>
                <w:b/>
                <w:sz w:val="22"/>
                <w:szCs w:val="22"/>
              </w:rPr>
              <w:t>:00</w:t>
            </w:r>
          </w:p>
        </w:tc>
      </w:tr>
    </w:tbl>
    <w:p w14:paraId="7577AC59" w14:textId="77777777" w:rsidR="007F61D6" w:rsidRPr="00897475" w:rsidRDefault="007F61D6">
      <w:pPr>
        <w:spacing w:line="259" w:lineRule="auto"/>
        <w:jc w:val="left"/>
        <w:rPr>
          <w:b/>
          <w:bCs/>
        </w:rPr>
      </w:pPr>
      <w:r w:rsidRPr="00897475">
        <w:rPr>
          <w:b/>
          <w:bCs/>
        </w:rPr>
        <w:br w:type="page"/>
      </w:r>
    </w:p>
    <w:p w14:paraId="0B1BCC3E" w14:textId="77777777" w:rsidR="008F232F" w:rsidRPr="00897475" w:rsidRDefault="004E2698">
      <w:pPr>
        <w:pStyle w:val="aff4"/>
        <w:rPr>
          <w:rFonts w:ascii="Tahoma" w:hAnsi="Tahoma" w:cs="Tahoma"/>
          <w:b/>
          <w:bCs/>
          <w:color w:val="auto"/>
          <w:sz w:val="22"/>
          <w:szCs w:val="22"/>
        </w:rPr>
      </w:pPr>
      <w:r w:rsidRPr="00897475">
        <w:rPr>
          <w:rFonts w:ascii="Tahoma" w:hAnsi="Tahoma" w:cs="Tahoma"/>
          <w:b/>
          <w:bCs/>
          <w:color w:val="auto"/>
          <w:sz w:val="22"/>
          <w:szCs w:val="22"/>
        </w:rPr>
        <w:lastRenderedPageBreak/>
        <w:t>Περιεχόμενα</w:t>
      </w:r>
      <w:r w:rsidR="008F232F" w:rsidRPr="00897475">
        <w:rPr>
          <w:rFonts w:ascii="Tahoma" w:hAnsi="Tahoma" w:cs="Tahoma"/>
          <w:b/>
          <w:bCs/>
          <w:color w:val="auto"/>
          <w:sz w:val="22"/>
          <w:szCs w:val="22"/>
        </w:rPr>
        <w:t xml:space="preserve">      </w:t>
      </w:r>
    </w:p>
    <w:sdt>
      <w:sdtPr>
        <w:id w:val="1988051455"/>
        <w:docPartObj>
          <w:docPartGallery w:val="Table of Contents"/>
          <w:docPartUnique/>
        </w:docPartObj>
      </w:sdtPr>
      <w:sdtEndPr>
        <w:rPr>
          <w:b/>
          <w:bCs/>
          <w:noProof/>
        </w:rPr>
      </w:sdtEndPr>
      <w:sdtContent>
        <w:p w14:paraId="44772E61" w14:textId="77777777" w:rsidR="00AD4308" w:rsidRPr="00897475" w:rsidRDefault="00AD4308" w:rsidP="00A51949">
          <w:pPr>
            <w:spacing w:line="120" w:lineRule="auto"/>
          </w:pPr>
        </w:p>
        <w:p w14:paraId="7F1B8DD4" w14:textId="6D92C4EA" w:rsidR="00CD23F1" w:rsidRDefault="00BD1A4A">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r w:rsidRPr="00897475">
            <w:fldChar w:fldCharType="begin"/>
          </w:r>
          <w:r w:rsidR="00AD4308" w:rsidRPr="00897475">
            <w:instrText xml:space="preserve"> TOC \o "1-3" \h \z \u </w:instrText>
          </w:r>
          <w:r w:rsidRPr="00897475">
            <w:fldChar w:fldCharType="separate"/>
          </w:r>
          <w:hyperlink w:anchor="_Toc131090297" w:history="1">
            <w:r w:rsidR="00CD23F1" w:rsidRPr="00C04F8C">
              <w:rPr>
                <w:rStyle w:val="-"/>
                <w:noProof/>
              </w:rPr>
              <w:t>ΓΕΝΙΚΕΣ ΠΛΗΡΟΦΟΡΙΕΣ</w:t>
            </w:r>
            <w:r w:rsidR="00CD23F1">
              <w:rPr>
                <w:noProof/>
                <w:webHidden/>
              </w:rPr>
              <w:tab/>
            </w:r>
            <w:r w:rsidR="00CD23F1">
              <w:rPr>
                <w:noProof/>
                <w:webHidden/>
              </w:rPr>
              <w:fldChar w:fldCharType="begin"/>
            </w:r>
            <w:r w:rsidR="00CD23F1">
              <w:rPr>
                <w:noProof/>
                <w:webHidden/>
              </w:rPr>
              <w:instrText xml:space="preserve"> PAGEREF _Toc131090297 \h </w:instrText>
            </w:r>
            <w:r w:rsidR="00CD23F1">
              <w:rPr>
                <w:noProof/>
                <w:webHidden/>
              </w:rPr>
            </w:r>
            <w:r w:rsidR="00CD23F1">
              <w:rPr>
                <w:noProof/>
                <w:webHidden/>
              </w:rPr>
              <w:fldChar w:fldCharType="separate"/>
            </w:r>
            <w:r w:rsidR="00A60AB0">
              <w:rPr>
                <w:noProof/>
                <w:webHidden/>
              </w:rPr>
              <w:t>2</w:t>
            </w:r>
            <w:r w:rsidR="00CD23F1">
              <w:rPr>
                <w:noProof/>
                <w:webHidden/>
              </w:rPr>
              <w:fldChar w:fldCharType="end"/>
            </w:r>
          </w:hyperlink>
        </w:p>
        <w:p w14:paraId="5F1D0B55" w14:textId="0078536E"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298" w:history="1">
            <w:r w:rsidR="00CD23F1" w:rsidRPr="00C04F8C">
              <w:rPr>
                <w:rStyle w:val="-"/>
                <w:noProof/>
              </w:rPr>
              <w:t>1.</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ΑΝΑΘΕΤΟΥΣΑ ΑΡΧΗ ΚΑΙ ΑΝΤΙΚΕΙΜΕΝΟ ΣΥΜΒΑΣΗΣ</w:t>
            </w:r>
            <w:r w:rsidR="00CD23F1">
              <w:rPr>
                <w:noProof/>
                <w:webHidden/>
              </w:rPr>
              <w:tab/>
            </w:r>
            <w:r w:rsidR="00CD23F1">
              <w:rPr>
                <w:noProof/>
                <w:webHidden/>
              </w:rPr>
              <w:fldChar w:fldCharType="begin"/>
            </w:r>
            <w:r w:rsidR="00CD23F1">
              <w:rPr>
                <w:noProof/>
                <w:webHidden/>
              </w:rPr>
              <w:instrText xml:space="preserve"> PAGEREF _Toc131090298 \h </w:instrText>
            </w:r>
            <w:r w:rsidR="00CD23F1">
              <w:rPr>
                <w:noProof/>
                <w:webHidden/>
              </w:rPr>
            </w:r>
            <w:r w:rsidR="00CD23F1">
              <w:rPr>
                <w:noProof/>
                <w:webHidden/>
              </w:rPr>
              <w:fldChar w:fldCharType="separate"/>
            </w:r>
            <w:r>
              <w:rPr>
                <w:noProof/>
                <w:webHidden/>
              </w:rPr>
              <w:t>8</w:t>
            </w:r>
            <w:r w:rsidR="00CD23F1">
              <w:rPr>
                <w:noProof/>
                <w:webHidden/>
              </w:rPr>
              <w:fldChar w:fldCharType="end"/>
            </w:r>
          </w:hyperlink>
        </w:p>
        <w:p w14:paraId="78489C75" w14:textId="6863D006"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299" w:history="1">
            <w:r w:rsidR="00CD23F1" w:rsidRPr="00C04F8C">
              <w:rPr>
                <w:rStyle w:val="-"/>
                <w:noProof/>
              </w:rPr>
              <w:t>1.1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Στοιχεία Αναθέτουσας Αρχής</w:t>
            </w:r>
            <w:r w:rsidR="00CD23F1">
              <w:rPr>
                <w:noProof/>
                <w:webHidden/>
              </w:rPr>
              <w:tab/>
            </w:r>
            <w:r w:rsidR="00CD23F1">
              <w:rPr>
                <w:noProof/>
                <w:webHidden/>
              </w:rPr>
              <w:fldChar w:fldCharType="begin"/>
            </w:r>
            <w:r w:rsidR="00CD23F1">
              <w:rPr>
                <w:noProof/>
                <w:webHidden/>
              </w:rPr>
              <w:instrText xml:space="preserve"> PAGEREF _Toc131090299 \h </w:instrText>
            </w:r>
            <w:r w:rsidR="00CD23F1">
              <w:rPr>
                <w:noProof/>
                <w:webHidden/>
              </w:rPr>
            </w:r>
            <w:r w:rsidR="00CD23F1">
              <w:rPr>
                <w:noProof/>
                <w:webHidden/>
              </w:rPr>
              <w:fldChar w:fldCharType="separate"/>
            </w:r>
            <w:r>
              <w:rPr>
                <w:noProof/>
                <w:webHidden/>
              </w:rPr>
              <w:t>8</w:t>
            </w:r>
            <w:r w:rsidR="00CD23F1">
              <w:rPr>
                <w:noProof/>
                <w:webHidden/>
              </w:rPr>
              <w:fldChar w:fldCharType="end"/>
            </w:r>
          </w:hyperlink>
        </w:p>
        <w:p w14:paraId="14A739E1" w14:textId="55EB52CB"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0" w:history="1">
            <w:r w:rsidR="00CD23F1" w:rsidRPr="00C04F8C">
              <w:rPr>
                <w:rStyle w:val="-"/>
                <w:noProof/>
              </w:rPr>
              <w:t>1.2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Στοιχεία Διαδικασίας - Χρηματοδότηση</w:t>
            </w:r>
            <w:r w:rsidR="00CD23F1">
              <w:rPr>
                <w:noProof/>
                <w:webHidden/>
              </w:rPr>
              <w:tab/>
            </w:r>
            <w:r w:rsidR="00CD23F1">
              <w:rPr>
                <w:noProof/>
                <w:webHidden/>
              </w:rPr>
              <w:fldChar w:fldCharType="begin"/>
            </w:r>
            <w:r w:rsidR="00CD23F1">
              <w:rPr>
                <w:noProof/>
                <w:webHidden/>
              </w:rPr>
              <w:instrText xml:space="preserve"> PAGEREF _Toc131090300 \h </w:instrText>
            </w:r>
            <w:r w:rsidR="00CD23F1">
              <w:rPr>
                <w:noProof/>
                <w:webHidden/>
              </w:rPr>
            </w:r>
            <w:r w:rsidR="00CD23F1">
              <w:rPr>
                <w:noProof/>
                <w:webHidden/>
              </w:rPr>
              <w:fldChar w:fldCharType="separate"/>
            </w:r>
            <w:r>
              <w:rPr>
                <w:noProof/>
                <w:webHidden/>
              </w:rPr>
              <w:t>9</w:t>
            </w:r>
            <w:r w:rsidR="00CD23F1">
              <w:rPr>
                <w:noProof/>
                <w:webHidden/>
              </w:rPr>
              <w:fldChar w:fldCharType="end"/>
            </w:r>
          </w:hyperlink>
        </w:p>
        <w:p w14:paraId="6E642C80" w14:textId="448C48FE"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1" w:history="1">
            <w:r w:rsidR="00CD23F1" w:rsidRPr="00C04F8C">
              <w:rPr>
                <w:rStyle w:val="-"/>
                <w:noProof/>
              </w:rPr>
              <w:t>1.3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Συνοπτική Περιγραφή φυσικού και οικονομικού αντικειμένου της σύμβασης</w:t>
            </w:r>
            <w:r w:rsidR="00CD23F1">
              <w:rPr>
                <w:noProof/>
                <w:webHidden/>
              </w:rPr>
              <w:tab/>
            </w:r>
            <w:r w:rsidR="00CD23F1">
              <w:rPr>
                <w:noProof/>
                <w:webHidden/>
              </w:rPr>
              <w:fldChar w:fldCharType="begin"/>
            </w:r>
            <w:r w:rsidR="00CD23F1">
              <w:rPr>
                <w:noProof/>
                <w:webHidden/>
              </w:rPr>
              <w:instrText xml:space="preserve"> PAGEREF _Toc131090301 \h </w:instrText>
            </w:r>
            <w:r w:rsidR="00CD23F1">
              <w:rPr>
                <w:noProof/>
                <w:webHidden/>
              </w:rPr>
            </w:r>
            <w:r w:rsidR="00CD23F1">
              <w:rPr>
                <w:noProof/>
                <w:webHidden/>
              </w:rPr>
              <w:fldChar w:fldCharType="separate"/>
            </w:r>
            <w:r>
              <w:rPr>
                <w:noProof/>
                <w:webHidden/>
              </w:rPr>
              <w:t>9</w:t>
            </w:r>
            <w:r w:rsidR="00CD23F1">
              <w:rPr>
                <w:noProof/>
                <w:webHidden/>
              </w:rPr>
              <w:fldChar w:fldCharType="end"/>
            </w:r>
          </w:hyperlink>
        </w:p>
        <w:p w14:paraId="140C1A72" w14:textId="2778EA1F"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2" w:history="1">
            <w:r w:rsidR="00CD23F1" w:rsidRPr="00C04F8C">
              <w:rPr>
                <w:rStyle w:val="-"/>
                <w:noProof/>
              </w:rPr>
              <w:t>1.4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Θεσμικό πλαίσιο</w:t>
            </w:r>
            <w:r w:rsidR="00CD23F1">
              <w:rPr>
                <w:noProof/>
                <w:webHidden/>
              </w:rPr>
              <w:tab/>
            </w:r>
            <w:r w:rsidR="00CD23F1">
              <w:rPr>
                <w:noProof/>
                <w:webHidden/>
              </w:rPr>
              <w:fldChar w:fldCharType="begin"/>
            </w:r>
            <w:r w:rsidR="00CD23F1">
              <w:rPr>
                <w:noProof/>
                <w:webHidden/>
              </w:rPr>
              <w:instrText xml:space="preserve"> PAGEREF _Toc131090302 \h </w:instrText>
            </w:r>
            <w:r w:rsidR="00CD23F1">
              <w:rPr>
                <w:noProof/>
                <w:webHidden/>
              </w:rPr>
            </w:r>
            <w:r w:rsidR="00CD23F1">
              <w:rPr>
                <w:noProof/>
                <w:webHidden/>
              </w:rPr>
              <w:fldChar w:fldCharType="separate"/>
            </w:r>
            <w:r>
              <w:rPr>
                <w:noProof/>
                <w:webHidden/>
              </w:rPr>
              <w:t>11</w:t>
            </w:r>
            <w:r w:rsidR="00CD23F1">
              <w:rPr>
                <w:noProof/>
                <w:webHidden/>
              </w:rPr>
              <w:fldChar w:fldCharType="end"/>
            </w:r>
          </w:hyperlink>
        </w:p>
        <w:p w14:paraId="2F5F4947" w14:textId="5FB8ADFB"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3" w:history="1">
            <w:r w:rsidR="00CD23F1" w:rsidRPr="00C04F8C">
              <w:rPr>
                <w:rStyle w:val="-"/>
                <w:noProof/>
              </w:rPr>
              <w:t>1.5</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Προθεσμία παραλαβής προσφορών και διενέργεια Διαδικασίας Διαπραγμάτευσης</w:t>
            </w:r>
            <w:r w:rsidR="00CD23F1">
              <w:rPr>
                <w:noProof/>
                <w:webHidden/>
              </w:rPr>
              <w:tab/>
            </w:r>
            <w:r w:rsidR="00CD23F1">
              <w:rPr>
                <w:noProof/>
                <w:webHidden/>
              </w:rPr>
              <w:fldChar w:fldCharType="begin"/>
            </w:r>
            <w:r w:rsidR="00CD23F1">
              <w:rPr>
                <w:noProof/>
                <w:webHidden/>
              </w:rPr>
              <w:instrText xml:space="preserve"> PAGEREF _Toc131090303 \h </w:instrText>
            </w:r>
            <w:r w:rsidR="00CD23F1">
              <w:rPr>
                <w:noProof/>
                <w:webHidden/>
              </w:rPr>
            </w:r>
            <w:r w:rsidR="00CD23F1">
              <w:rPr>
                <w:noProof/>
                <w:webHidden/>
              </w:rPr>
              <w:fldChar w:fldCharType="separate"/>
            </w:r>
            <w:r>
              <w:rPr>
                <w:noProof/>
                <w:webHidden/>
              </w:rPr>
              <w:t>16</w:t>
            </w:r>
            <w:r w:rsidR="00CD23F1">
              <w:rPr>
                <w:noProof/>
                <w:webHidden/>
              </w:rPr>
              <w:fldChar w:fldCharType="end"/>
            </w:r>
          </w:hyperlink>
        </w:p>
        <w:p w14:paraId="758AF5AB" w14:textId="0F7D688F"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4" w:history="1">
            <w:r w:rsidR="00CD23F1" w:rsidRPr="00C04F8C">
              <w:rPr>
                <w:rStyle w:val="-"/>
                <w:noProof/>
              </w:rPr>
              <w:t>1.6</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Δημοσιότητα</w:t>
            </w:r>
            <w:r w:rsidR="00CD23F1">
              <w:rPr>
                <w:noProof/>
                <w:webHidden/>
              </w:rPr>
              <w:tab/>
            </w:r>
            <w:r w:rsidR="00CD23F1">
              <w:rPr>
                <w:noProof/>
                <w:webHidden/>
              </w:rPr>
              <w:fldChar w:fldCharType="begin"/>
            </w:r>
            <w:r w:rsidR="00CD23F1">
              <w:rPr>
                <w:noProof/>
                <w:webHidden/>
              </w:rPr>
              <w:instrText xml:space="preserve"> PAGEREF _Toc131090304 \h </w:instrText>
            </w:r>
            <w:r w:rsidR="00CD23F1">
              <w:rPr>
                <w:noProof/>
                <w:webHidden/>
              </w:rPr>
            </w:r>
            <w:r w:rsidR="00CD23F1">
              <w:rPr>
                <w:noProof/>
                <w:webHidden/>
              </w:rPr>
              <w:fldChar w:fldCharType="separate"/>
            </w:r>
            <w:r>
              <w:rPr>
                <w:noProof/>
                <w:webHidden/>
              </w:rPr>
              <w:t>17</w:t>
            </w:r>
            <w:r w:rsidR="00CD23F1">
              <w:rPr>
                <w:noProof/>
                <w:webHidden/>
              </w:rPr>
              <w:fldChar w:fldCharType="end"/>
            </w:r>
          </w:hyperlink>
        </w:p>
        <w:p w14:paraId="6EFF88E5" w14:textId="5E9C4CC9"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7" w:history="1">
            <w:r w:rsidR="00CD23F1" w:rsidRPr="00C04F8C">
              <w:rPr>
                <w:rStyle w:val="-"/>
                <w:noProof/>
              </w:rPr>
              <w:t>1.7</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Αρχές εφαρμοζόμενες στη διαδικασία σύναψης</w:t>
            </w:r>
            <w:r w:rsidR="00CD23F1">
              <w:rPr>
                <w:noProof/>
                <w:webHidden/>
              </w:rPr>
              <w:tab/>
            </w:r>
            <w:r w:rsidR="00CD23F1">
              <w:rPr>
                <w:noProof/>
                <w:webHidden/>
              </w:rPr>
              <w:fldChar w:fldCharType="begin"/>
            </w:r>
            <w:r w:rsidR="00CD23F1">
              <w:rPr>
                <w:noProof/>
                <w:webHidden/>
              </w:rPr>
              <w:instrText xml:space="preserve"> PAGEREF _Toc131090307 \h </w:instrText>
            </w:r>
            <w:r w:rsidR="00CD23F1">
              <w:rPr>
                <w:noProof/>
                <w:webHidden/>
              </w:rPr>
            </w:r>
            <w:r w:rsidR="00CD23F1">
              <w:rPr>
                <w:noProof/>
                <w:webHidden/>
              </w:rPr>
              <w:fldChar w:fldCharType="separate"/>
            </w:r>
            <w:r>
              <w:rPr>
                <w:noProof/>
                <w:webHidden/>
              </w:rPr>
              <w:t>17</w:t>
            </w:r>
            <w:r w:rsidR="00CD23F1">
              <w:rPr>
                <w:noProof/>
                <w:webHidden/>
              </w:rPr>
              <w:fldChar w:fldCharType="end"/>
            </w:r>
          </w:hyperlink>
        </w:p>
        <w:p w14:paraId="5C33A90F" w14:textId="3DD4B1EB"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08" w:history="1">
            <w:r w:rsidR="00CD23F1" w:rsidRPr="00C04F8C">
              <w:rPr>
                <w:rStyle w:val="-"/>
                <w:noProof/>
              </w:rPr>
              <w:t>2.</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ΓΕΝΙΚΟΙ ΚΑΙ ΕΙΔΙΚΟΙ ΟΡΟΙ ΣΥΜΜΕΤΟΧΗΣ</w:t>
            </w:r>
            <w:r w:rsidR="00CD23F1">
              <w:rPr>
                <w:noProof/>
                <w:webHidden/>
              </w:rPr>
              <w:tab/>
            </w:r>
            <w:r w:rsidR="00CD23F1">
              <w:rPr>
                <w:noProof/>
                <w:webHidden/>
              </w:rPr>
              <w:fldChar w:fldCharType="begin"/>
            </w:r>
            <w:r w:rsidR="00CD23F1">
              <w:rPr>
                <w:noProof/>
                <w:webHidden/>
              </w:rPr>
              <w:instrText xml:space="preserve"> PAGEREF _Toc131090308 \h </w:instrText>
            </w:r>
            <w:r w:rsidR="00CD23F1">
              <w:rPr>
                <w:noProof/>
                <w:webHidden/>
              </w:rPr>
            </w:r>
            <w:r w:rsidR="00CD23F1">
              <w:rPr>
                <w:noProof/>
                <w:webHidden/>
              </w:rPr>
              <w:fldChar w:fldCharType="separate"/>
            </w:r>
            <w:r>
              <w:rPr>
                <w:noProof/>
                <w:webHidden/>
              </w:rPr>
              <w:t>18</w:t>
            </w:r>
            <w:r w:rsidR="00CD23F1">
              <w:rPr>
                <w:noProof/>
                <w:webHidden/>
              </w:rPr>
              <w:fldChar w:fldCharType="end"/>
            </w:r>
          </w:hyperlink>
        </w:p>
        <w:p w14:paraId="44E985A2" w14:textId="3FBD0F4A"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09" w:history="1">
            <w:r w:rsidR="00CD23F1" w:rsidRPr="00C04F8C">
              <w:rPr>
                <w:rStyle w:val="-"/>
                <w:noProof/>
              </w:rPr>
              <w:t>2.1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Γενικές Πληροφορίες</w:t>
            </w:r>
            <w:r w:rsidR="00CD23F1">
              <w:rPr>
                <w:noProof/>
                <w:webHidden/>
              </w:rPr>
              <w:tab/>
            </w:r>
            <w:r w:rsidR="00CD23F1">
              <w:rPr>
                <w:noProof/>
                <w:webHidden/>
              </w:rPr>
              <w:fldChar w:fldCharType="begin"/>
            </w:r>
            <w:r w:rsidR="00CD23F1">
              <w:rPr>
                <w:noProof/>
                <w:webHidden/>
              </w:rPr>
              <w:instrText xml:space="preserve"> PAGEREF _Toc131090309 \h </w:instrText>
            </w:r>
            <w:r w:rsidR="00CD23F1">
              <w:rPr>
                <w:noProof/>
                <w:webHidden/>
              </w:rPr>
            </w:r>
            <w:r w:rsidR="00CD23F1">
              <w:rPr>
                <w:noProof/>
                <w:webHidden/>
              </w:rPr>
              <w:fldChar w:fldCharType="separate"/>
            </w:r>
            <w:r>
              <w:rPr>
                <w:noProof/>
                <w:webHidden/>
              </w:rPr>
              <w:t>18</w:t>
            </w:r>
            <w:r w:rsidR="00CD23F1">
              <w:rPr>
                <w:noProof/>
                <w:webHidden/>
              </w:rPr>
              <w:fldChar w:fldCharType="end"/>
            </w:r>
          </w:hyperlink>
        </w:p>
        <w:p w14:paraId="4DB861E1" w14:textId="50ED42A7"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0" w:history="1">
            <w:r w:rsidR="00CD23F1" w:rsidRPr="00C04F8C">
              <w:rPr>
                <w:rStyle w:val="-"/>
                <w:noProof/>
              </w:rPr>
              <w:t>2.1.1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Έγγραφα της σύμβασης</w:t>
            </w:r>
            <w:r w:rsidR="00CD23F1">
              <w:rPr>
                <w:noProof/>
                <w:webHidden/>
              </w:rPr>
              <w:tab/>
            </w:r>
            <w:r w:rsidR="00CD23F1">
              <w:rPr>
                <w:noProof/>
                <w:webHidden/>
              </w:rPr>
              <w:fldChar w:fldCharType="begin"/>
            </w:r>
            <w:r w:rsidR="00CD23F1">
              <w:rPr>
                <w:noProof/>
                <w:webHidden/>
              </w:rPr>
              <w:instrText xml:space="preserve"> PAGEREF _Toc131090310 \h </w:instrText>
            </w:r>
            <w:r w:rsidR="00CD23F1">
              <w:rPr>
                <w:noProof/>
                <w:webHidden/>
              </w:rPr>
            </w:r>
            <w:r w:rsidR="00CD23F1">
              <w:rPr>
                <w:noProof/>
                <w:webHidden/>
              </w:rPr>
              <w:fldChar w:fldCharType="separate"/>
            </w:r>
            <w:r>
              <w:rPr>
                <w:noProof/>
                <w:webHidden/>
              </w:rPr>
              <w:t>18</w:t>
            </w:r>
            <w:r w:rsidR="00CD23F1">
              <w:rPr>
                <w:noProof/>
                <w:webHidden/>
              </w:rPr>
              <w:fldChar w:fldCharType="end"/>
            </w:r>
          </w:hyperlink>
        </w:p>
        <w:p w14:paraId="358FE043" w14:textId="0CC8D500"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1" w:history="1">
            <w:r w:rsidR="00CD23F1" w:rsidRPr="00C04F8C">
              <w:rPr>
                <w:rStyle w:val="-"/>
                <w:noProof/>
              </w:rPr>
              <w:t>2.1.2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Επικοινωνία – Πρόσβαση στα έγγραφα της Σύμβασης</w:t>
            </w:r>
            <w:r w:rsidR="00CD23F1">
              <w:rPr>
                <w:noProof/>
                <w:webHidden/>
              </w:rPr>
              <w:tab/>
            </w:r>
            <w:r w:rsidR="00CD23F1">
              <w:rPr>
                <w:noProof/>
                <w:webHidden/>
              </w:rPr>
              <w:fldChar w:fldCharType="begin"/>
            </w:r>
            <w:r w:rsidR="00CD23F1">
              <w:rPr>
                <w:noProof/>
                <w:webHidden/>
              </w:rPr>
              <w:instrText xml:space="preserve"> PAGEREF _Toc131090311 \h </w:instrText>
            </w:r>
            <w:r w:rsidR="00CD23F1">
              <w:rPr>
                <w:noProof/>
                <w:webHidden/>
              </w:rPr>
            </w:r>
            <w:r w:rsidR="00CD23F1">
              <w:rPr>
                <w:noProof/>
                <w:webHidden/>
              </w:rPr>
              <w:fldChar w:fldCharType="separate"/>
            </w:r>
            <w:r>
              <w:rPr>
                <w:noProof/>
                <w:webHidden/>
              </w:rPr>
              <w:t>18</w:t>
            </w:r>
            <w:r w:rsidR="00CD23F1">
              <w:rPr>
                <w:noProof/>
                <w:webHidden/>
              </w:rPr>
              <w:fldChar w:fldCharType="end"/>
            </w:r>
          </w:hyperlink>
        </w:p>
        <w:p w14:paraId="6B9B36EA" w14:textId="0C4C91D7"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2" w:history="1">
            <w:r w:rsidR="00CD23F1" w:rsidRPr="00C04F8C">
              <w:rPr>
                <w:rStyle w:val="-"/>
                <w:noProof/>
              </w:rPr>
              <w:t>2.1.3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Παροχή Διευκρινίσεων</w:t>
            </w:r>
            <w:r w:rsidR="00CD23F1">
              <w:rPr>
                <w:noProof/>
                <w:webHidden/>
              </w:rPr>
              <w:tab/>
            </w:r>
            <w:r w:rsidR="00CD23F1">
              <w:rPr>
                <w:noProof/>
                <w:webHidden/>
              </w:rPr>
              <w:fldChar w:fldCharType="begin"/>
            </w:r>
            <w:r w:rsidR="00CD23F1">
              <w:rPr>
                <w:noProof/>
                <w:webHidden/>
              </w:rPr>
              <w:instrText xml:space="preserve"> PAGEREF _Toc131090312 \h </w:instrText>
            </w:r>
            <w:r w:rsidR="00CD23F1">
              <w:rPr>
                <w:noProof/>
                <w:webHidden/>
              </w:rPr>
            </w:r>
            <w:r w:rsidR="00CD23F1">
              <w:rPr>
                <w:noProof/>
                <w:webHidden/>
              </w:rPr>
              <w:fldChar w:fldCharType="separate"/>
            </w:r>
            <w:r>
              <w:rPr>
                <w:noProof/>
                <w:webHidden/>
              </w:rPr>
              <w:t>18</w:t>
            </w:r>
            <w:r w:rsidR="00CD23F1">
              <w:rPr>
                <w:noProof/>
                <w:webHidden/>
              </w:rPr>
              <w:fldChar w:fldCharType="end"/>
            </w:r>
          </w:hyperlink>
        </w:p>
        <w:p w14:paraId="3C96A146" w14:textId="02E0650C"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3" w:history="1">
            <w:r w:rsidR="00CD23F1" w:rsidRPr="00C04F8C">
              <w:rPr>
                <w:rStyle w:val="-"/>
                <w:noProof/>
              </w:rPr>
              <w:t>2.1.4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Γλώσσα</w:t>
            </w:r>
            <w:r w:rsidR="00CD23F1">
              <w:rPr>
                <w:noProof/>
                <w:webHidden/>
              </w:rPr>
              <w:tab/>
            </w:r>
            <w:r w:rsidR="00CD23F1">
              <w:rPr>
                <w:noProof/>
                <w:webHidden/>
              </w:rPr>
              <w:fldChar w:fldCharType="begin"/>
            </w:r>
            <w:r w:rsidR="00CD23F1">
              <w:rPr>
                <w:noProof/>
                <w:webHidden/>
              </w:rPr>
              <w:instrText xml:space="preserve"> PAGEREF _Toc131090313 \h </w:instrText>
            </w:r>
            <w:r w:rsidR="00CD23F1">
              <w:rPr>
                <w:noProof/>
                <w:webHidden/>
              </w:rPr>
            </w:r>
            <w:r w:rsidR="00CD23F1">
              <w:rPr>
                <w:noProof/>
                <w:webHidden/>
              </w:rPr>
              <w:fldChar w:fldCharType="separate"/>
            </w:r>
            <w:r>
              <w:rPr>
                <w:noProof/>
                <w:webHidden/>
              </w:rPr>
              <w:t>19</w:t>
            </w:r>
            <w:r w:rsidR="00CD23F1">
              <w:rPr>
                <w:noProof/>
                <w:webHidden/>
              </w:rPr>
              <w:fldChar w:fldCharType="end"/>
            </w:r>
          </w:hyperlink>
        </w:p>
        <w:p w14:paraId="79B5D46A" w14:textId="5E16D2E6"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4" w:history="1">
            <w:r w:rsidR="00CD23F1" w:rsidRPr="00C04F8C">
              <w:rPr>
                <w:rStyle w:val="-"/>
                <w:noProof/>
              </w:rPr>
              <w:t>2.1.5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Εγγυήσεις</w:t>
            </w:r>
            <w:r w:rsidR="00CD23F1">
              <w:rPr>
                <w:noProof/>
                <w:webHidden/>
              </w:rPr>
              <w:tab/>
            </w:r>
            <w:r w:rsidR="00CD23F1">
              <w:rPr>
                <w:noProof/>
                <w:webHidden/>
              </w:rPr>
              <w:fldChar w:fldCharType="begin"/>
            </w:r>
            <w:r w:rsidR="00CD23F1">
              <w:rPr>
                <w:noProof/>
                <w:webHidden/>
              </w:rPr>
              <w:instrText xml:space="preserve"> PAGEREF _Toc131090314 \h </w:instrText>
            </w:r>
            <w:r w:rsidR="00CD23F1">
              <w:rPr>
                <w:noProof/>
                <w:webHidden/>
              </w:rPr>
            </w:r>
            <w:r w:rsidR="00CD23F1">
              <w:rPr>
                <w:noProof/>
                <w:webHidden/>
              </w:rPr>
              <w:fldChar w:fldCharType="separate"/>
            </w:r>
            <w:r>
              <w:rPr>
                <w:noProof/>
                <w:webHidden/>
              </w:rPr>
              <w:t>19</w:t>
            </w:r>
            <w:r w:rsidR="00CD23F1">
              <w:rPr>
                <w:noProof/>
                <w:webHidden/>
              </w:rPr>
              <w:fldChar w:fldCharType="end"/>
            </w:r>
          </w:hyperlink>
        </w:p>
        <w:p w14:paraId="4FA2EC7B" w14:textId="6932F8C2"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5" w:history="1">
            <w:r w:rsidR="00CD23F1" w:rsidRPr="00C04F8C">
              <w:rPr>
                <w:rStyle w:val="-"/>
                <w:noProof/>
              </w:rPr>
              <w:t>2.1.6</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Προστασία Προσωπικών Δεδομένων</w:t>
            </w:r>
            <w:r w:rsidR="00CD23F1">
              <w:rPr>
                <w:noProof/>
                <w:webHidden/>
              </w:rPr>
              <w:tab/>
            </w:r>
            <w:r w:rsidR="00CD23F1">
              <w:rPr>
                <w:noProof/>
                <w:webHidden/>
              </w:rPr>
              <w:fldChar w:fldCharType="begin"/>
            </w:r>
            <w:r w:rsidR="00CD23F1">
              <w:rPr>
                <w:noProof/>
                <w:webHidden/>
              </w:rPr>
              <w:instrText xml:space="preserve"> PAGEREF _Toc131090315 \h </w:instrText>
            </w:r>
            <w:r w:rsidR="00CD23F1">
              <w:rPr>
                <w:noProof/>
                <w:webHidden/>
              </w:rPr>
            </w:r>
            <w:r w:rsidR="00CD23F1">
              <w:rPr>
                <w:noProof/>
                <w:webHidden/>
              </w:rPr>
              <w:fldChar w:fldCharType="separate"/>
            </w:r>
            <w:r>
              <w:rPr>
                <w:noProof/>
                <w:webHidden/>
              </w:rPr>
              <w:t>20</w:t>
            </w:r>
            <w:r w:rsidR="00CD23F1">
              <w:rPr>
                <w:noProof/>
                <w:webHidden/>
              </w:rPr>
              <w:fldChar w:fldCharType="end"/>
            </w:r>
          </w:hyperlink>
        </w:p>
        <w:p w14:paraId="3856FBD5" w14:textId="7580DD32"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16" w:history="1">
            <w:r w:rsidR="00CD23F1" w:rsidRPr="00C04F8C">
              <w:rPr>
                <w:rStyle w:val="-"/>
                <w:noProof/>
              </w:rPr>
              <w:t>2.2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Δικαίωμα Συμμετοχής - Κριτήρια Ποιοτικής Επιλογής</w:t>
            </w:r>
            <w:r w:rsidR="00CD23F1">
              <w:rPr>
                <w:noProof/>
                <w:webHidden/>
              </w:rPr>
              <w:tab/>
            </w:r>
            <w:r w:rsidR="00CD23F1">
              <w:rPr>
                <w:noProof/>
                <w:webHidden/>
              </w:rPr>
              <w:fldChar w:fldCharType="begin"/>
            </w:r>
            <w:r w:rsidR="00CD23F1">
              <w:rPr>
                <w:noProof/>
                <w:webHidden/>
              </w:rPr>
              <w:instrText xml:space="preserve"> PAGEREF _Toc131090316 \h </w:instrText>
            </w:r>
            <w:r w:rsidR="00CD23F1">
              <w:rPr>
                <w:noProof/>
                <w:webHidden/>
              </w:rPr>
            </w:r>
            <w:r w:rsidR="00CD23F1">
              <w:rPr>
                <w:noProof/>
                <w:webHidden/>
              </w:rPr>
              <w:fldChar w:fldCharType="separate"/>
            </w:r>
            <w:r>
              <w:rPr>
                <w:noProof/>
                <w:webHidden/>
              </w:rPr>
              <w:t>20</w:t>
            </w:r>
            <w:r w:rsidR="00CD23F1">
              <w:rPr>
                <w:noProof/>
                <w:webHidden/>
              </w:rPr>
              <w:fldChar w:fldCharType="end"/>
            </w:r>
          </w:hyperlink>
        </w:p>
        <w:p w14:paraId="7C07E95A" w14:textId="45326BE9"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7" w:history="1">
            <w:r w:rsidR="00CD23F1" w:rsidRPr="00C04F8C">
              <w:rPr>
                <w:rStyle w:val="-"/>
                <w:noProof/>
              </w:rPr>
              <w:t>2.2.1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Δικαιούμενοι συμμετοχής</w:t>
            </w:r>
            <w:r w:rsidR="00CD23F1">
              <w:rPr>
                <w:noProof/>
                <w:webHidden/>
              </w:rPr>
              <w:tab/>
            </w:r>
            <w:r w:rsidR="00CD23F1">
              <w:rPr>
                <w:noProof/>
                <w:webHidden/>
              </w:rPr>
              <w:fldChar w:fldCharType="begin"/>
            </w:r>
            <w:r w:rsidR="00CD23F1">
              <w:rPr>
                <w:noProof/>
                <w:webHidden/>
              </w:rPr>
              <w:instrText xml:space="preserve"> PAGEREF _Toc131090317 \h </w:instrText>
            </w:r>
            <w:r w:rsidR="00CD23F1">
              <w:rPr>
                <w:noProof/>
                <w:webHidden/>
              </w:rPr>
            </w:r>
            <w:r w:rsidR="00CD23F1">
              <w:rPr>
                <w:noProof/>
                <w:webHidden/>
              </w:rPr>
              <w:fldChar w:fldCharType="separate"/>
            </w:r>
            <w:r>
              <w:rPr>
                <w:noProof/>
                <w:webHidden/>
              </w:rPr>
              <w:t>20</w:t>
            </w:r>
            <w:r w:rsidR="00CD23F1">
              <w:rPr>
                <w:noProof/>
                <w:webHidden/>
              </w:rPr>
              <w:fldChar w:fldCharType="end"/>
            </w:r>
          </w:hyperlink>
        </w:p>
        <w:p w14:paraId="56900CC4" w14:textId="7748C525"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8" w:history="1">
            <w:r w:rsidR="00CD23F1" w:rsidRPr="00C04F8C">
              <w:rPr>
                <w:rStyle w:val="-"/>
                <w:noProof/>
              </w:rPr>
              <w:t>2.2.2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Εγγύηση συμμετοχής</w:t>
            </w:r>
            <w:r w:rsidR="00CD23F1">
              <w:rPr>
                <w:noProof/>
                <w:webHidden/>
              </w:rPr>
              <w:tab/>
            </w:r>
            <w:r w:rsidR="00CD23F1">
              <w:rPr>
                <w:noProof/>
                <w:webHidden/>
              </w:rPr>
              <w:fldChar w:fldCharType="begin"/>
            </w:r>
            <w:r w:rsidR="00CD23F1">
              <w:rPr>
                <w:noProof/>
                <w:webHidden/>
              </w:rPr>
              <w:instrText xml:space="preserve"> PAGEREF _Toc131090318 \h </w:instrText>
            </w:r>
            <w:r w:rsidR="00CD23F1">
              <w:rPr>
                <w:noProof/>
                <w:webHidden/>
              </w:rPr>
            </w:r>
            <w:r w:rsidR="00CD23F1">
              <w:rPr>
                <w:noProof/>
                <w:webHidden/>
              </w:rPr>
              <w:fldChar w:fldCharType="separate"/>
            </w:r>
            <w:r>
              <w:rPr>
                <w:noProof/>
                <w:webHidden/>
              </w:rPr>
              <w:t>20</w:t>
            </w:r>
            <w:r w:rsidR="00CD23F1">
              <w:rPr>
                <w:noProof/>
                <w:webHidden/>
              </w:rPr>
              <w:fldChar w:fldCharType="end"/>
            </w:r>
          </w:hyperlink>
        </w:p>
        <w:p w14:paraId="6F46AAC5" w14:textId="0BAAD3A0"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19" w:history="1">
            <w:r w:rsidR="00CD23F1" w:rsidRPr="00C04F8C">
              <w:rPr>
                <w:rStyle w:val="-"/>
                <w:noProof/>
              </w:rPr>
              <w:t>2.2.3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Λόγοι αποκλεισμού</w:t>
            </w:r>
            <w:r w:rsidR="00CD23F1">
              <w:rPr>
                <w:noProof/>
                <w:webHidden/>
              </w:rPr>
              <w:tab/>
            </w:r>
            <w:r w:rsidR="00CD23F1">
              <w:rPr>
                <w:noProof/>
                <w:webHidden/>
              </w:rPr>
              <w:fldChar w:fldCharType="begin"/>
            </w:r>
            <w:r w:rsidR="00CD23F1">
              <w:rPr>
                <w:noProof/>
                <w:webHidden/>
              </w:rPr>
              <w:instrText xml:space="preserve"> PAGEREF _Toc131090319 \h </w:instrText>
            </w:r>
            <w:r w:rsidR="00CD23F1">
              <w:rPr>
                <w:noProof/>
                <w:webHidden/>
              </w:rPr>
            </w:r>
            <w:r w:rsidR="00CD23F1">
              <w:rPr>
                <w:noProof/>
                <w:webHidden/>
              </w:rPr>
              <w:fldChar w:fldCharType="separate"/>
            </w:r>
            <w:r>
              <w:rPr>
                <w:noProof/>
                <w:webHidden/>
              </w:rPr>
              <w:t>22</w:t>
            </w:r>
            <w:r w:rsidR="00CD23F1">
              <w:rPr>
                <w:noProof/>
                <w:webHidden/>
              </w:rPr>
              <w:fldChar w:fldCharType="end"/>
            </w:r>
          </w:hyperlink>
        </w:p>
        <w:p w14:paraId="0512332B" w14:textId="1F3070EB"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0" w:history="1">
            <w:r w:rsidR="00CD23F1" w:rsidRPr="00C04F8C">
              <w:rPr>
                <w:rStyle w:val="-"/>
                <w:noProof/>
              </w:rPr>
              <w:t>2.2.4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Καταλληλότητα άσκησης επαγγελματικής δραστηριότητας</w:t>
            </w:r>
            <w:r w:rsidR="00CD23F1">
              <w:rPr>
                <w:noProof/>
                <w:webHidden/>
              </w:rPr>
              <w:tab/>
            </w:r>
            <w:r w:rsidR="00CD23F1">
              <w:rPr>
                <w:noProof/>
                <w:webHidden/>
              </w:rPr>
              <w:fldChar w:fldCharType="begin"/>
            </w:r>
            <w:r w:rsidR="00CD23F1">
              <w:rPr>
                <w:noProof/>
                <w:webHidden/>
              </w:rPr>
              <w:instrText xml:space="preserve"> PAGEREF _Toc131090320 \h </w:instrText>
            </w:r>
            <w:r w:rsidR="00CD23F1">
              <w:rPr>
                <w:noProof/>
                <w:webHidden/>
              </w:rPr>
            </w:r>
            <w:r w:rsidR="00CD23F1">
              <w:rPr>
                <w:noProof/>
                <w:webHidden/>
              </w:rPr>
              <w:fldChar w:fldCharType="separate"/>
            </w:r>
            <w:r>
              <w:rPr>
                <w:noProof/>
                <w:webHidden/>
              </w:rPr>
              <w:t>25</w:t>
            </w:r>
            <w:r w:rsidR="00CD23F1">
              <w:rPr>
                <w:noProof/>
                <w:webHidden/>
              </w:rPr>
              <w:fldChar w:fldCharType="end"/>
            </w:r>
          </w:hyperlink>
        </w:p>
        <w:p w14:paraId="2641A5CE" w14:textId="6ABE0956"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1" w:history="1">
            <w:r w:rsidR="00CD23F1" w:rsidRPr="00C04F8C">
              <w:rPr>
                <w:rStyle w:val="-"/>
                <w:noProof/>
              </w:rPr>
              <w:t>2.2.5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Οικονομική και χρηματοοικονομική επάρκεια</w:t>
            </w:r>
            <w:r w:rsidR="00CD23F1">
              <w:rPr>
                <w:noProof/>
                <w:webHidden/>
              </w:rPr>
              <w:tab/>
            </w:r>
            <w:r w:rsidR="00CD23F1">
              <w:rPr>
                <w:noProof/>
                <w:webHidden/>
              </w:rPr>
              <w:fldChar w:fldCharType="begin"/>
            </w:r>
            <w:r w:rsidR="00CD23F1">
              <w:rPr>
                <w:noProof/>
                <w:webHidden/>
              </w:rPr>
              <w:instrText xml:space="preserve"> PAGEREF _Toc131090321 \h </w:instrText>
            </w:r>
            <w:r w:rsidR="00CD23F1">
              <w:rPr>
                <w:noProof/>
                <w:webHidden/>
              </w:rPr>
            </w:r>
            <w:r w:rsidR="00CD23F1">
              <w:rPr>
                <w:noProof/>
                <w:webHidden/>
              </w:rPr>
              <w:fldChar w:fldCharType="separate"/>
            </w:r>
            <w:r>
              <w:rPr>
                <w:noProof/>
                <w:webHidden/>
              </w:rPr>
              <w:t>26</w:t>
            </w:r>
            <w:r w:rsidR="00CD23F1">
              <w:rPr>
                <w:noProof/>
                <w:webHidden/>
              </w:rPr>
              <w:fldChar w:fldCharType="end"/>
            </w:r>
          </w:hyperlink>
        </w:p>
        <w:p w14:paraId="3F82979E" w14:textId="18E44AB5"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2" w:history="1">
            <w:r w:rsidR="00CD23F1" w:rsidRPr="00C04F8C">
              <w:rPr>
                <w:rStyle w:val="-"/>
                <w:noProof/>
              </w:rPr>
              <w:t>2.2.6</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Τεχνική και επαγγελματική ικανότητα</w:t>
            </w:r>
            <w:r w:rsidR="00CD23F1">
              <w:rPr>
                <w:noProof/>
                <w:webHidden/>
              </w:rPr>
              <w:tab/>
            </w:r>
            <w:r w:rsidR="00CD23F1">
              <w:rPr>
                <w:noProof/>
                <w:webHidden/>
              </w:rPr>
              <w:fldChar w:fldCharType="begin"/>
            </w:r>
            <w:r w:rsidR="00CD23F1">
              <w:rPr>
                <w:noProof/>
                <w:webHidden/>
              </w:rPr>
              <w:instrText xml:space="preserve"> PAGEREF _Toc131090322 \h </w:instrText>
            </w:r>
            <w:r w:rsidR="00CD23F1">
              <w:rPr>
                <w:noProof/>
                <w:webHidden/>
              </w:rPr>
            </w:r>
            <w:r w:rsidR="00CD23F1">
              <w:rPr>
                <w:noProof/>
                <w:webHidden/>
              </w:rPr>
              <w:fldChar w:fldCharType="separate"/>
            </w:r>
            <w:r>
              <w:rPr>
                <w:noProof/>
                <w:webHidden/>
              </w:rPr>
              <w:t>26</w:t>
            </w:r>
            <w:r w:rsidR="00CD23F1">
              <w:rPr>
                <w:noProof/>
                <w:webHidden/>
              </w:rPr>
              <w:fldChar w:fldCharType="end"/>
            </w:r>
          </w:hyperlink>
        </w:p>
        <w:p w14:paraId="0FFF62B1" w14:textId="30ADA85A"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3" w:history="1">
            <w:r w:rsidR="00CD23F1" w:rsidRPr="00C04F8C">
              <w:rPr>
                <w:rStyle w:val="-"/>
                <w:noProof/>
              </w:rPr>
              <w:t>2.2.7</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Πρότυπα διασφάλισης ποιότητας</w:t>
            </w:r>
            <w:r w:rsidR="00CD23F1">
              <w:rPr>
                <w:noProof/>
                <w:webHidden/>
              </w:rPr>
              <w:tab/>
            </w:r>
            <w:r w:rsidR="00CD23F1">
              <w:rPr>
                <w:noProof/>
                <w:webHidden/>
              </w:rPr>
              <w:fldChar w:fldCharType="begin"/>
            </w:r>
            <w:r w:rsidR="00CD23F1">
              <w:rPr>
                <w:noProof/>
                <w:webHidden/>
              </w:rPr>
              <w:instrText xml:space="preserve"> PAGEREF _Toc131090323 \h </w:instrText>
            </w:r>
            <w:r w:rsidR="00CD23F1">
              <w:rPr>
                <w:noProof/>
                <w:webHidden/>
              </w:rPr>
            </w:r>
            <w:r w:rsidR="00CD23F1">
              <w:rPr>
                <w:noProof/>
                <w:webHidden/>
              </w:rPr>
              <w:fldChar w:fldCharType="separate"/>
            </w:r>
            <w:r>
              <w:rPr>
                <w:noProof/>
                <w:webHidden/>
              </w:rPr>
              <w:t>29</w:t>
            </w:r>
            <w:r w:rsidR="00CD23F1">
              <w:rPr>
                <w:noProof/>
                <w:webHidden/>
              </w:rPr>
              <w:fldChar w:fldCharType="end"/>
            </w:r>
          </w:hyperlink>
        </w:p>
        <w:p w14:paraId="5379CF0E" w14:textId="218FA2AD"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4" w:history="1">
            <w:r w:rsidR="00CD23F1" w:rsidRPr="00C04F8C">
              <w:rPr>
                <w:rStyle w:val="-"/>
                <w:noProof/>
              </w:rPr>
              <w:t>2.2.8</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Στήριξη στην ικανότητα τρίτων– Υπεργολαβία</w:t>
            </w:r>
            <w:r w:rsidR="00CD23F1">
              <w:rPr>
                <w:noProof/>
                <w:webHidden/>
              </w:rPr>
              <w:tab/>
            </w:r>
            <w:r w:rsidR="00CD23F1">
              <w:rPr>
                <w:noProof/>
                <w:webHidden/>
              </w:rPr>
              <w:fldChar w:fldCharType="begin"/>
            </w:r>
            <w:r w:rsidR="00CD23F1">
              <w:rPr>
                <w:noProof/>
                <w:webHidden/>
              </w:rPr>
              <w:instrText xml:space="preserve"> PAGEREF _Toc131090324 \h </w:instrText>
            </w:r>
            <w:r w:rsidR="00CD23F1">
              <w:rPr>
                <w:noProof/>
                <w:webHidden/>
              </w:rPr>
            </w:r>
            <w:r w:rsidR="00CD23F1">
              <w:rPr>
                <w:noProof/>
                <w:webHidden/>
              </w:rPr>
              <w:fldChar w:fldCharType="separate"/>
            </w:r>
            <w:r>
              <w:rPr>
                <w:noProof/>
                <w:webHidden/>
              </w:rPr>
              <w:t>29</w:t>
            </w:r>
            <w:r w:rsidR="00CD23F1">
              <w:rPr>
                <w:noProof/>
                <w:webHidden/>
              </w:rPr>
              <w:fldChar w:fldCharType="end"/>
            </w:r>
          </w:hyperlink>
        </w:p>
        <w:p w14:paraId="0309331E" w14:textId="7A214734"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5" w:history="1">
            <w:r w:rsidR="00CD23F1" w:rsidRPr="00C04F8C">
              <w:rPr>
                <w:rStyle w:val="-"/>
                <w:noProof/>
              </w:rPr>
              <w:t>2.2.9</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Κανόνες απόδειξης ποιοτικής επιλογής</w:t>
            </w:r>
            <w:r w:rsidR="00CD23F1">
              <w:rPr>
                <w:noProof/>
                <w:webHidden/>
              </w:rPr>
              <w:tab/>
            </w:r>
            <w:r w:rsidR="00CD23F1">
              <w:rPr>
                <w:noProof/>
                <w:webHidden/>
              </w:rPr>
              <w:fldChar w:fldCharType="begin"/>
            </w:r>
            <w:r w:rsidR="00CD23F1">
              <w:rPr>
                <w:noProof/>
                <w:webHidden/>
              </w:rPr>
              <w:instrText xml:space="preserve"> PAGEREF _Toc131090325 \h </w:instrText>
            </w:r>
            <w:r w:rsidR="00CD23F1">
              <w:rPr>
                <w:noProof/>
                <w:webHidden/>
              </w:rPr>
            </w:r>
            <w:r w:rsidR="00CD23F1">
              <w:rPr>
                <w:noProof/>
                <w:webHidden/>
              </w:rPr>
              <w:fldChar w:fldCharType="separate"/>
            </w:r>
            <w:r>
              <w:rPr>
                <w:noProof/>
                <w:webHidden/>
              </w:rPr>
              <w:t>30</w:t>
            </w:r>
            <w:r w:rsidR="00CD23F1">
              <w:rPr>
                <w:noProof/>
                <w:webHidden/>
              </w:rPr>
              <w:fldChar w:fldCharType="end"/>
            </w:r>
          </w:hyperlink>
        </w:p>
        <w:p w14:paraId="12FAB003" w14:textId="75E18D53"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26" w:history="1">
            <w:r w:rsidR="00CD23F1" w:rsidRPr="00C04F8C">
              <w:rPr>
                <w:rStyle w:val="-"/>
                <w:noProof/>
              </w:rPr>
              <w:t>2.3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Κριτήρια Ανάθεσης</w:t>
            </w:r>
            <w:r w:rsidR="00CD23F1">
              <w:rPr>
                <w:noProof/>
                <w:webHidden/>
              </w:rPr>
              <w:tab/>
            </w:r>
            <w:r w:rsidR="00CD23F1">
              <w:rPr>
                <w:noProof/>
                <w:webHidden/>
              </w:rPr>
              <w:fldChar w:fldCharType="begin"/>
            </w:r>
            <w:r w:rsidR="00CD23F1">
              <w:rPr>
                <w:noProof/>
                <w:webHidden/>
              </w:rPr>
              <w:instrText xml:space="preserve"> PAGEREF _Toc131090326 \h </w:instrText>
            </w:r>
            <w:r w:rsidR="00CD23F1">
              <w:rPr>
                <w:noProof/>
                <w:webHidden/>
              </w:rPr>
            </w:r>
            <w:r w:rsidR="00CD23F1">
              <w:rPr>
                <w:noProof/>
                <w:webHidden/>
              </w:rPr>
              <w:fldChar w:fldCharType="separate"/>
            </w:r>
            <w:r>
              <w:rPr>
                <w:noProof/>
                <w:webHidden/>
              </w:rPr>
              <w:t>41</w:t>
            </w:r>
            <w:r w:rsidR="00CD23F1">
              <w:rPr>
                <w:noProof/>
                <w:webHidden/>
              </w:rPr>
              <w:fldChar w:fldCharType="end"/>
            </w:r>
          </w:hyperlink>
        </w:p>
        <w:p w14:paraId="363F19B7" w14:textId="7C49267F"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27" w:history="1">
            <w:r w:rsidR="00CD23F1" w:rsidRPr="00C04F8C">
              <w:rPr>
                <w:rStyle w:val="-"/>
                <w:noProof/>
              </w:rPr>
              <w:t>2.3.1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Κριτήριο ανάθεσης</w:t>
            </w:r>
            <w:r w:rsidR="00CD23F1">
              <w:rPr>
                <w:noProof/>
                <w:webHidden/>
              </w:rPr>
              <w:tab/>
            </w:r>
            <w:r w:rsidR="00CD23F1">
              <w:rPr>
                <w:noProof/>
                <w:webHidden/>
              </w:rPr>
              <w:fldChar w:fldCharType="begin"/>
            </w:r>
            <w:r w:rsidR="00CD23F1">
              <w:rPr>
                <w:noProof/>
                <w:webHidden/>
              </w:rPr>
              <w:instrText xml:space="preserve"> PAGEREF _Toc131090327 \h </w:instrText>
            </w:r>
            <w:r w:rsidR="00CD23F1">
              <w:rPr>
                <w:noProof/>
                <w:webHidden/>
              </w:rPr>
            </w:r>
            <w:r w:rsidR="00CD23F1">
              <w:rPr>
                <w:noProof/>
                <w:webHidden/>
              </w:rPr>
              <w:fldChar w:fldCharType="separate"/>
            </w:r>
            <w:r>
              <w:rPr>
                <w:noProof/>
                <w:webHidden/>
              </w:rPr>
              <w:t>41</w:t>
            </w:r>
            <w:r w:rsidR="00CD23F1">
              <w:rPr>
                <w:noProof/>
                <w:webHidden/>
              </w:rPr>
              <w:fldChar w:fldCharType="end"/>
            </w:r>
          </w:hyperlink>
        </w:p>
        <w:p w14:paraId="2DCA5BEC" w14:textId="2408605B"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28" w:history="1">
            <w:r w:rsidR="00CD23F1" w:rsidRPr="00C04F8C">
              <w:rPr>
                <w:rStyle w:val="-"/>
                <w:noProof/>
              </w:rPr>
              <w:t>1.</w:t>
            </w:r>
            <w:r w:rsidR="00CD23F1">
              <w:rPr>
                <w:noProof/>
                <w:webHidden/>
              </w:rPr>
              <w:tab/>
            </w:r>
            <w:r w:rsidR="00CD23F1">
              <w:rPr>
                <w:noProof/>
                <w:webHidden/>
              </w:rPr>
              <w:fldChar w:fldCharType="begin"/>
            </w:r>
            <w:r w:rsidR="00CD23F1">
              <w:rPr>
                <w:noProof/>
                <w:webHidden/>
              </w:rPr>
              <w:instrText xml:space="preserve"> PAGEREF _Toc131090328 \h </w:instrText>
            </w:r>
            <w:r w:rsidR="00CD23F1">
              <w:rPr>
                <w:noProof/>
                <w:webHidden/>
              </w:rPr>
            </w:r>
            <w:r w:rsidR="00CD23F1">
              <w:rPr>
                <w:noProof/>
                <w:webHidden/>
              </w:rPr>
              <w:fldChar w:fldCharType="separate"/>
            </w:r>
            <w:r>
              <w:rPr>
                <w:noProof/>
                <w:webHidden/>
              </w:rPr>
              <w:t>41</w:t>
            </w:r>
            <w:r w:rsidR="00CD23F1">
              <w:rPr>
                <w:noProof/>
                <w:webHidden/>
              </w:rPr>
              <w:fldChar w:fldCharType="end"/>
            </w:r>
          </w:hyperlink>
        </w:p>
        <w:p w14:paraId="4735296D" w14:textId="79DAEA0B"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29" w:history="1">
            <w:r w:rsidR="00CD23F1" w:rsidRPr="00C04F8C">
              <w:rPr>
                <w:rStyle w:val="-"/>
                <w:noProof/>
              </w:rPr>
              <w:t>2.</w:t>
            </w:r>
            <w:r w:rsidR="00CD23F1">
              <w:rPr>
                <w:noProof/>
                <w:webHidden/>
              </w:rPr>
              <w:tab/>
            </w:r>
            <w:r w:rsidR="00CD23F1">
              <w:rPr>
                <w:noProof/>
                <w:webHidden/>
              </w:rPr>
              <w:fldChar w:fldCharType="begin"/>
            </w:r>
            <w:r w:rsidR="00CD23F1">
              <w:rPr>
                <w:noProof/>
                <w:webHidden/>
              </w:rPr>
              <w:instrText xml:space="preserve"> PAGEREF _Toc131090329 \h </w:instrText>
            </w:r>
            <w:r w:rsidR="00CD23F1">
              <w:rPr>
                <w:noProof/>
                <w:webHidden/>
              </w:rPr>
            </w:r>
            <w:r w:rsidR="00CD23F1">
              <w:rPr>
                <w:noProof/>
                <w:webHidden/>
              </w:rPr>
              <w:fldChar w:fldCharType="separate"/>
            </w:r>
            <w:r>
              <w:rPr>
                <w:noProof/>
                <w:webHidden/>
              </w:rPr>
              <w:t>42</w:t>
            </w:r>
            <w:r w:rsidR="00CD23F1">
              <w:rPr>
                <w:noProof/>
                <w:webHidden/>
              </w:rPr>
              <w:fldChar w:fldCharType="end"/>
            </w:r>
          </w:hyperlink>
        </w:p>
        <w:p w14:paraId="5D831961" w14:textId="7F522B64"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30" w:history="1">
            <w:r w:rsidR="00CD23F1" w:rsidRPr="00C04F8C">
              <w:rPr>
                <w:rStyle w:val="-"/>
                <w:noProof/>
                <w:lang w:val="en-US"/>
              </w:rPr>
              <w:t>3.</w:t>
            </w:r>
            <w:r w:rsidR="00CD23F1">
              <w:rPr>
                <w:noProof/>
                <w:webHidden/>
              </w:rPr>
              <w:tab/>
            </w:r>
            <w:r w:rsidR="00CD23F1">
              <w:rPr>
                <w:noProof/>
                <w:webHidden/>
              </w:rPr>
              <w:fldChar w:fldCharType="begin"/>
            </w:r>
            <w:r w:rsidR="00CD23F1">
              <w:rPr>
                <w:noProof/>
                <w:webHidden/>
              </w:rPr>
              <w:instrText xml:space="preserve"> PAGEREF _Toc131090330 \h </w:instrText>
            </w:r>
            <w:r w:rsidR="00CD23F1">
              <w:rPr>
                <w:noProof/>
                <w:webHidden/>
              </w:rPr>
            </w:r>
            <w:r w:rsidR="00CD23F1">
              <w:rPr>
                <w:noProof/>
                <w:webHidden/>
              </w:rPr>
              <w:fldChar w:fldCharType="separate"/>
            </w:r>
            <w:r>
              <w:rPr>
                <w:noProof/>
                <w:webHidden/>
              </w:rPr>
              <w:t>42</w:t>
            </w:r>
            <w:r w:rsidR="00CD23F1">
              <w:rPr>
                <w:noProof/>
                <w:webHidden/>
              </w:rPr>
              <w:fldChar w:fldCharType="end"/>
            </w:r>
          </w:hyperlink>
        </w:p>
        <w:p w14:paraId="097195D4" w14:textId="4F028417"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31" w:history="1">
            <w:r w:rsidR="00CD23F1" w:rsidRPr="00C04F8C">
              <w:rPr>
                <w:rStyle w:val="-"/>
                <w:noProof/>
                <w:lang w:val="en-US"/>
              </w:rPr>
              <w:t>4.</w:t>
            </w:r>
            <w:r w:rsidR="00CD23F1">
              <w:rPr>
                <w:noProof/>
                <w:webHidden/>
              </w:rPr>
              <w:tab/>
            </w:r>
            <w:r w:rsidR="00CD23F1">
              <w:rPr>
                <w:noProof/>
                <w:webHidden/>
              </w:rPr>
              <w:fldChar w:fldCharType="begin"/>
            </w:r>
            <w:r w:rsidR="00CD23F1">
              <w:rPr>
                <w:noProof/>
                <w:webHidden/>
              </w:rPr>
              <w:instrText xml:space="preserve"> PAGEREF _Toc131090331 \h </w:instrText>
            </w:r>
            <w:r w:rsidR="00CD23F1">
              <w:rPr>
                <w:noProof/>
                <w:webHidden/>
              </w:rPr>
            </w:r>
            <w:r w:rsidR="00CD23F1">
              <w:rPr>
                <w:noProof/>
                <w:webHidden/>
              </w:rPr>
              <w:fldChar w:fldCharType="separate"/>
            </w:r>
            <w:r>
              <w:rPr>
                <w:noProof/>
                <w:webHidden/>
              </w:rPr>
              <w:t>42</w:t>
            </w:r>
            <w:r w:rsidR="00CD23F1">
              <w:rPr>
                <w:noProof/>
                <w:webHidden/>
              </w:rPr>
              <w:fldChar w:fldCharType="end"/>
            </w:r>
          </w:hyperlink>
        </w:p>
        <w:p w14:paraId="658D9598" w14:textId="3D171FEE"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2" w:history="1">
            <w:r w:rsidR="00CD23F1" w:rsidRPr="00C04F8C">
              <w:rPr>
                <w:rStyle w:val="-"/>
                <w:noProof/>
              </w:rPr>
              <w:t>2.3.2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Βαθμολόγηση και κατάταξη προσφορών</w:t>
            </w:r>
            <w:r w:rsidR="00CD23F1">
              <w:rPr>
                <w:noProof/>
                <w:webHidden/>
              </w:rPr>
              <w:tab/>
            </w:r>
            <w:r w:rsidR="00CD23F1">
              <w:rPr>
                <w:noProof/>
                <w:webHidden/>
              </w:rPr>
              <w:fldChar w:fldCharType="begin"/>
            </w:r>
            <w:r w:rsidR="00CD23F1">
              <w:rPr>
                <w:noProof/>
                <w:webHidden/>
              </w:rPr>
              <w:instrText xml:space="preserve"> PAGEREF _Toc131090332 \h </w:instrText>
            </w:r>
            <w:r w:rsidR="00CD23F1">
              <w:rPr>
                <w:noProof/>
                <w:webHidden/>
              </w:rPr>
            </w:r>
            <w:r w:rsidR="00CD23F1">
              <w:rPr>
                <w:noProof/>
                <w:webHidden/>
              </w:rPr>
              <w:fldChar w:fldCharType="separate"/>
            </w:r>
            <w:r>
              <w:rPr>
                <w:noProof/>
                <w:webHidden/>
              </w:rPr>
              <w:t>44</w:t>
            </w:r>
            <w:r w:rsidR="00CD23F1">
              <w:rPr>
                <w:noProof/>
                <w:webHidden/>
              </w:rPr>
              <w:fldChar w:fldCharType="end"/>
            </w:r>
          </w:hyperlink>
        </w:p>
        <w:p w14:paraId="03B0CF2D" w14:textId="58101584"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33" w:history="1">
            <w:r w:rsidR="00CD23F1" w:rsidRPr="00C04F8C">
              <w:rPr>
                <w:rStyle w:val="-"/>
                <w:rFonts w:cs="Arial"/>
                <w:noProof/>
              </w:rPr>
              <w:t>2.4.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Κατάρτιση - Περιεχόμενο Προσφορών</w:t>
            </w:r>
            <w:r w:rsidR="00CD23F1">
              <w:rPr>
                <w:noProof/>
                <w:webHidden/>
              </w:rPr>
              <w:tab/>
            </w:r>
            <w:r w:rsidR="00CD23F1">
              <w:rPr>
                <w:noProof/>
                <w:webHidden/>
              </w:rPr>
              <w:fldChar w:fldCharType="begin"/>
            </w:r>
            <w:r w:rsidR="00CD23F1">
              <w:rPr>
                <w:noProof/>
                <w:webHidden/>
              </w:rPr>
              <w:instrText xml:space="preserve"> PAGEREF _Toc131090333 \h </w:instrText>
            </w:r>
            <w:r w:rsidR="00CD23F1">
              <w:rPr>
                <w:noProof/>
                <w:webHidden/>
              </w:rPr>
            </w:r>
            <w:r w:rsidR="00CD23F1">
              <w:rPr>
                <w:noProof/>
                <w:webHidden/>
              </w:rPr>
              <w:fldChar w:fldCharType="separate"/>
            </w:r>
            <w:r>
              <w:rPr>
                <w:noProof/>
                <w:webHidden/>
              </w:rPr>
              <w:t>45</w:t>
            </w:r>
            <w:r w:rsidR="00CD23F1">
              <w:rPr>
                <w:noProof/>
                <w:webHidden/>
              </w:rPr>
              <w:fldChar w:fldCharType="end"/>
            </w:r>
          </w:hyperlink>
        </w:p>
        <w:p w14:paraId="3108947E" w14:textId="7F0440C8"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4" w:history="1">
            <w:r w:rsidR="00CD23F1" w:rsidRPr="00C04F8C">
              <w:rPr>
                <w:rStyle w:val="-"/>
                <w:noProof/>
              </w:rPr>
              <w:t>2.4.1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Γενικοί όροι υποβολής προσφορών</w:t>
            </w:r>
            <w:r w:rsidR="00CD23F1">
              <w:rPr>
                <w:noProof/>
                <w:webHidden/>
              </w:rPr>
              <w:tab/>
            </w:r>
            <w:r w:rsidR="00CD23F1">
              <w:rPr>
                <w:noProof/>
                <w:webHidden/>
              </w:rPr>
              <w:fldChar w:fldCharType="begin"/>
            </w:r>
            <w:r w:rsidR="00CD23F1">
              <w:rPr>
                <w:noProof/>
                <w:webHidden/>
              </w:rPr>
              <w:instrText xml:space="preserve"> PAGEREF _Toc131090334 \h </w:instrText>
            </w:r>
            <w:r w:rsidR="00CD23F1">
              <w:rPr>
                <w:noProof/>
                <w:webHidden/>
              </w:rPr>
            </w:r>
            <w:r w:rsidR="00CD23F1">
              <w:rPr>
                <w:noProof/>
                <w:webHidden/>
              </w:rPr>
              <w:fldChar w:fldCharType="separate"/>
            </w:r>
            <w:r>
              <w:rPr>
                <w:noProof/>
                <w:webHidden/>
              </w:rPr>
              <w:t>45</w:t>
            </w:r>
            <w:r w:rsidR="00CD23F1">
              <w:rPr>
                <w:noProof/>
                <w:webHidden/>
              </w:rPr>
              <w:fldChar w:fldCharType="end"/>
            </w:r>
          </w:hyperlink>
        </w:p>
        <w:p w14:paraId="31356085" w14:textId="7949D4FE"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5" w:history="1">
            <w:r w:rsidR="00CD23F1" w:rsidRPr="00C04F8C">
              <w:rPr>
                <w:rStyle w:val="-"/>
                <w:noProof/>
              </w:rPr>
              <w:t>2.4.2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Χρόνος και Τρόπος υποβολής προσφορών</w:t>
            </w:r>
            <w:r w:rsidR="00CD23F1">
              <w:rPr>
                <w:noProof/>
                <w:webHidden/>
              </w:rPr>
              <w:tab/>
            </w:r>
            <w:r w:rsidR="00CD23F1">
              <w:rPr>
                <w:noProof/>
                <w:webHidden/>
              </w:rPr>
              <w:fldChar w:fldCharType="begin"/>
            </w:r>
            <w:r w:rsidR="00CD23F1">
              <w:rPr>
                <w:noProof/>
                <w:webHidden/>
              </w:rPr>
              <w:instrText xml:space="preserve"> PAGEREF _Toc131090335 \h </w:instrText>
            </w:r>
            <w:r w:rsidR="00CD23F1">
              <w:rPr>
                <w:noProof/>
                <w:webHidden/>
              </w:rPr>
            </w:r>
            <w:r w:rsidR="00CD23F1">
              <w:rPr>
                <w:noProof/>
                <w:webHidden/>
              </w:rPr>
              <w:fldChar w:fldCharType="separate"/>
            </w:r>
            <w:r>
              <w:rPr>
                <w:noProof/>
                <w:webHidden/>
              </w:rPr>
              <w:t>46</w:t>
            </w:r>
            <w:r w:rsidR="00CD23F1">
              <w:rPr>
                <w:noProof/>
                <w:webHidden/>
              </w:rPr>
              <w:fldChar w:fldCharType="end"/>
            </w:r>
          </w:hyperlink>
        </w:p>
        <w:p w14:paraId="67C49160" w14:textId="777955A8"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6" w:history="1">
            <w:r w:rsidR="00CD23F1" w:rsidRPr="00C04F8C">
              <w:rPr>
                <w:rStyle w:val="-"/>
                <w:noProof/>
              </w:rPr>
              <w:t>2.4.3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Περιεχόμενα Φακέλου «Δικαιολογητικά Συμμετοχής - Τεχνική Προσφορά»</w:t>
            </w:r>
            <w:r w:rsidR="00CD23F1">
              <w:rPr>
                <w:noProof/>
                <w:webHidden/>
              </w:rPr>
              <w:tab/>
            </w:r>
            <w:r w:rsidR="00CD23F1">
              <w:rPr>
                <w:noProof/>
                <w:webHidden/>
              </w:rPr>
              <w:fldChar w:fldCharType="begin"/>
            </w:r>
            <w:r w:rsidR="00CD23F1">
              <w:rPr>
                <w:noProof/>
                <w:webHidden/>
              </w:rPr>
              <w:instrText xml:space="preserve"> PAGEREF _Toc131090336 \h </w:instrText>
            </w:r>
            <w:r w:rsidR="00CD23F1">
              <w:rPr>
                <w:noProof/>
                <w:webHidden/>
              </w:rPr>
            </w:r>
            <w:r w:rsidR="00CD23F1">
              <w:rPr>
                <w:noProof/>
                <w:webHidden/>
              </w:rPr>
              <w:fldChar w:fldCharType="separate"/>
            </w:r>
            <w:r>
              <w:rPr>
                <w:noProof/>
                <w:webHidden/>
              </w:rPr>
              <w:t>49</w:t>
            </w:r>
            <w:r w:rsidR="00CD23F1">
              <w:rPr>
                <w:noProof/>
                <w:webHidden/>
              </w:rPr>
              <w:fldChar w:fldCharType="end"/>
            </w:r>
          </w:hyperlink>
        </w:p>
        <w:p w14:paraId="7B09FF84" w14:textId="6D9E9D06"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7" w:history="1">
            <w:r w:rsidR="00CD23F1" w:rsidRPr="00C04F8C">
              <w:rPr>
                <w:rStyle w:val="-"/>
                <w:noProof/>
              </w:rPr>
              <w:t>2.4.4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Περιεχόμενα Φακέλου «Οικονομική Προσφορά» / Τρόπος σύνταξης και υποβολής οικονομικών προσφορών</w:t>
            </w:r>
            <w:r w:rsidR="00CD23F1">
              <w:rPr>
                <w:noProof/>
                <w:webHidden/>
              </w:rPr>
              <w:tab/>
            </w:r>
            <w:r w:rsidR="00CD23F1">
              <w:rPr>
                <w:noProof/>
                <w:webHidden/>
              </w:rPr>
              <w:fldChar w:fldCharType="begin"/>
            </w:r>
            <w:r w:rsidR="00CD23F1">
              <w:rPr>
                <w:noProof/>
                <w:webHidden/>
              </w:rPr>
              <w:instrText xml:space="preserve"> PAGEREF _Toc131090337 \h </w:instrText>
            </w:r>
            <w:r w:rsidR="00CD23F1">
              <w:rPr>
                <w:noProof/>
                <w:webHidden/>
              </w:rPr>
            </w:r>
            <w:r w:rsidR="00CD23F1">
              <w:rPr>
                <w:noProof/>
                <w:webHidden/>
              </w:rPr>
              <w:fldChar w:fldCharType="separate"/>
            </w:r>
            <w:r>
              <w:rPr>
                <w:noProof/>
                <w:webHidden/>
              </w:rPr>
              <w:t>51</w:t>
            </w:r>
            <w:r w:rsidR="00CD23F1">
              <w:rPr>
                <w:noProof/>
                <w:webHidden/>
              </w:rPr>
              <w:fldChar w:fldCharType="end"/>
            </w:r>
          </w:hyperlink>
        </w:p>
        <w:p w14:paraId="499C5D85" w14:textId="4C908201"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8" w:history="1">
            <w:r w:rsidR="00CD23F1" w:rsidRPr="00C04F8C">
              <w:rPr>
                <w:rStyle w:val="-"/>
                <w:noProof/>
                <w:lang w:eastAsia="el-GR"/>
              </w:rPr>
              <w:t>2.4.5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Χρόνος ισχύος των προσφορών</w:t>
            </w:r>
            <w:r w:rsidR="00CD23F1">
              <w:rPr>
                <w:noProof/>
                <w:webHidden/>
              </w:rPr>
              <w:tab/>
            </w:r>
            <w:r w:rsidR="00CD23F1">
              <w:rPr>
                <w:noProof/>
                <w:webHidden/>
              </w:rPr>
              <w:fldChar w:fldCharType="begin"/>
            </w:r>
            <w:r w:rsidR="00CD23F1">
              <w:rPr>
                <w:noProof/>
                <w:webHidden/>
              </w:rPr>
              <w:instrText xml:space="preserve"> PAGEREF _Toc131090338 \h </w:instrText>
            </w:r>
            <w:r w:rsidR="00CD23F1">
              <w:rPr>
                <w:noProof/>
                <w:webHidden/>
              </w:rPr>
            </w:r>
            <w:r w:rsidR="00CD23F1">
              <w:rPr>
                <w:noProof/>
                <w:webHidden/>
              </w:rPr>
              <w:fldChar w:fldCharType="separate"/>
            </w:r>
            <w:r>
              <w:rPr>
                <w:noProof/>
                <w:webHidden/>
              </w:rPr>
              <w:t>52</w:t>
            </w:r>
            <w:r w:rsidR="00CD23F1">
              <w:rPr>
                <w:noProof/>
                <w:webHidden/>
              </w:rPr>
              <w:fldChar w:fldCharType="end"/>
            </w:r>
          </w:hyperlink>
        </w:p>
        <w:p w14:paraId="0EBC86D2" w14:textId="262146E1"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39" w:history="1">
            <w:r w:rsidR="00CD23F1" w:rsidRPr="00C04F8C">
              <w:rPr>
                <w:rStyle w:val="-"/>
                <w:noProof/>
              </w:rPr>
              <w:t>2.4.6</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Λόγοι απόρριψης προσφορών</w:t>
            </w:r>
            <w:r w:rsidR="00CD23F1">
              <w:rPr>
                <w:noProof/>
                <w:webHidden/>
              </w:rPr>
              <w:tab/>
            </w:r>
            <w:r w:rsidR="00CD23F1">
              <w:rPr>
                <w:noProof/>
                <w:webHidden/>
              </w:rPr>
              <w:fldChar w:fldCharType="begin"/>
            </w:r>
            <w:r w:rsidR="00CD23F1">
              <w:rPr>
                <w:noProof/>
                <w:webHidden/>
              </w:rPr>
              <w:instrText xml:space="preserve"> PAGEREF _Toc131090339 \h </w:instrText>
            </w:r>
            <w:r w:rsidR="00CD23F1">
              <w:rPr>
                <w:noProof/>
                <w:webHidden/>
              </w:rPr>
            </w:r>
            <w:r w:rsidR="00CD23F1">
              <w:rPr>
                <w:noProof/>
                <w:webHidden/>
              </w:rPr>
              <w:fldChar w:fldCharType="separate"/>
            </w:r>
            <w:r>
              <w:rPr>
                <w:noProof/>
                <w:webHidden/>
              </w:rPr>
              <w:t>52</w:t>
            </w:r>
            <w:r w:rsidR="00CD23F1">
              <w:rPr>
                <w:noProof/>
                <w:webHidden/>
              </w:rPr>
              <w:fldChar w:fldCharType="end"/>
            </w:r>
          </w:hyperlink>
        </w:p>
        <w:p w14:paraId="718CCF0C" w14:textId="1AB01880"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40" w:history="1">
            <w:r w:rsidR="00CD23F1" w:rsidRPr="00C04F8C">
              <w:rPr>
                <w:rStyle w:val="-"/>
                <w:noProof/>
              </w:rPr>
              <w:t>3</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ΔΙΕΝΕΡΓΕΙΑ ΔΙΑΔΙΚΑΣΙΑΣ - ΑΞΙΟΛΟΓΗΣΗ ΠΡΟΣΦΟΡΩΝ</w:t>
            </w:r>
            <w:r w:rsidR="00CD23F1">
              <w:rPr>
                <w:noProof/>
                <w:webHidden/>
              </w:rPr>
              <w:tab/>
            </w:r>
            <w:r w:rsidR="00CD23F1">
              <w:rPr>
                <w:noProof/>
                <w:webHidden/>
              </w:rPr>
              <w:fldChar w:fldCharType="begin"/>
            </w:r>
            <w:r w:rsidR="00CD23F1">
              <w:rPr>
                <w:noProof/>
                <w:webHidden/>
              </w:rPr>
              <w:instrText xml:space="preserve"> PAGEREF _Toc131090340 \h </w:instrText>
            </w:r>
            <w:r w:rsidR="00CD23F1">
              <w:rPr>
                <w:noProof/>
                <w:webHidden/>
              </w:rPr>
            </w:r>
            <w:r w:rsidR="00CD23F1">
              <w:rPr>
                <w:noProof/>
                <w:webHidden/>
              </w:rPr>
              <w:fldChar w:fldCharType="separate"/>
            </w:r>
            <w:r>
              <w:rPr>
                <w:noProof/>
                <w:webHidden/>
              </w:rPr>
              <w:t>54</w:t>
            </w:r>
            <w:r w:rsidR="00CD23F1">
              <w:rPr>
                <w:noProof/>
                <w:webHidden/>
              </w:rPr>
              <w:fldChar w:fldCharType="end"/>
            </w:r>
          </w:hyperlink>
        </w:p>
        <w:p w14:paraId="41EFF85E" w14:textId="0E86E4BD"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1" w:history="1">
            <w:r w:rsidR="00CD23F1" w:rsidRPr="00C04F8C">
              <w:rPr>
                <w:rStyle w:val="-"/>
                <w:noProof/>
              </w:rPr>
              <w:t>3.1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Αποσφράγιση και αξιολόγηση προσφορών</w:t>
            </w:r>
            <w:r w:rsidR="00CD23F1">
              <w:rPr>
                <w:noProof/>
                <w:webHidden/>
              </w:rPr>
              <w:tab/>
            </w:r>
            <w:r w:rsidR="00CD23F1">
              <w:rPr>
                <w:noProof/>
                <w:webHidden/>
              </w:rPr>
              <w:fldChar w:fldCharType="begin"/>
            </w:r>
            <w:r w:rsidR="00CD23F1">
              <w:rPr>
                <w:noProof/>
                <w:webHidden/>
              </w:rPr>
              <w:instrText xml:space="preserve"> PAGEREF _Toc131090341 \h </w:instrText>
            </w:r>
            <w:r w:rsidR="00CD23F1">
              <w:rPr>
                <w:noProof/>
                <w:webHidden/>
              </w:rPr>
            </w:r>
            <w:r w:rsidR="00CD23F1">
              <w:rPr>
                <w:noProof/>
                <w:webHidden/>
              </w:rPr>
              <w:fldChar w:fldCharType="separate"/>
            </w:r>
            <w:r>
              <w:rPr>
                <w:noProof/>
                <w:webHidden/>
              </w:rPr>
              <w:t>54</w:t>
            </w:r>
            <w:r w:rsidR="00CD23F1">
              <w:rPr>
                <w:noProof/>
                <w:webHidden/>
              </w:rPr>
              <w:fldChar w:fldCharType="end"/>
            </w:r>
          </w:hyperlink>
        </w:p>
        <w:p w14:paraId="2E18157A" w14:textId="2A25C1DF"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42" w:history="1">
            <w:r w:rsidR="00CD23F1" w:rsidRPr="00C04F8C">
              <w:rPr>
                <w:rStyle w:val="-"/>
                <w:noProof/>
              </w:rPr>
              <w:t>3.1.1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Ηλεκτρονική αποσφράγιση προσφορών</w:t>
            </w:r>
            <w:r w:rsidR="00CD23F1">
              <w:rPr>
                <w:noProof/>
                <w:webHidden/>
              </w:rPr>
              <w:tab/>
            </w:r>
            <w:r w:rsidR="00CD23F1">
              <w:rPr>
                <w:noProof/>
                <w:webHidden/>
              </w:rPr>
              <w:fldChar w:fldCharType="begin"/>
            </w:r>
            <w:r w:rsidR="00CD23F1">
              <w:rPr>
                <w:noProof/>
                <w:webHidden/>
              </w:rPr>
              <w:instrText xml:space="preserve"> PAGEREF _Toc131090342 \h </w:instrText>
            </w:r>
            <w:r w:rsidR="00CD23F1">
              <w:rPr>
                <w:noProof/>
                <w:webHidden/>
              </w:rPr>
            </w:r>
            <w:r w:rsidR="00CD23F1">
              <w:rPr>
                <w:noProof/>
                <w:webHidden/>
              </w:rPr>
              <w:fldChar w:fldCharType="separate"/>
            </w:r>
            <w:r>
              <w:rPr>
                <w:noProof/>
                <w:webHidden/>
              </w:rPr>
              <w:t>54</w:t>
            </w:r>
            <w:r w:rsidR="00CD23F1">
              <w:rPr>
                <w:noProof/>
                <w:webHidden/>
              </w:rPr>
              <w:fldChar w:fldCharType="end"/>
            </w:r>
          </w:hyperlink>
        </w:p>
        <w:p w14:paraId="6CFCAF4D" w14:textId="4CAC1718"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43" w:history="1">
            <w:r w:rsidR="00CD23F1" w:rsidRPr="00C04F8C">
              <w:rPr>
                <w:rStyle w:val="-"/>
                <w:noProof/>
              </w:rPr>
              <w:t>3.1.2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Αξιολόγηση προσφορών</w:t>
            </w:r>
            <w:r w:rsidR="00CD23F1">
              <w:rPr>
                <w:noProof/>
                <w:webHidden/>
              </w:rPr>
              <w:tab/>
            </w:r>
            <w:r w:rsidR="00CD23F1">
              <w:rPr>
                <w:noProof/>
                <w:webHidden/>
              </w:rPr>
              <w:fldChar w:fldCharType="begin"/>
            </w:r>
            <w:r w:rsidR="00CD23F1">
              <w:rPr>
                <w:noProof/>
                <w:webHidden/>
              </w:rPr>
              <w:instrText xml:space="preserve"> PAGEREF _Toc131090343 \h </w:instrText>
            </w:r>
            <w:r w:rsidR="00CD23F1">
              <w:rPr>
                <w:noProof/>
                <w:webHidden/>
              </w:rPr>
            </w:r>
            <w:r w:rsidR="00CD23F1">
              <w:rPr>
                <w:noProof/>
                <w:webHidden/>
              </w:rPr>
              <w:fldChar w:fldCharType="separate"/>
            </w:r>
            <w:r>
              <w:rPr>
                <w:noProof/>
                <w:webHidden/>
              </w:rPr>
              <w:t>54</w:t>
            </w:r>
            <w:r w:rsidR="00CD23F1">
              <w:rPr>
                <w:noProof/>
                <w:webHidden/>
              </w:rPr>
              <w:fldChar w:fldCharType="end"/>
            </w:r>
          </w:hyperlink>
        </w:p>
        <w:p w14:paraId="34DE0FD7" w14:textId="4BA7A708"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4" w:history="1">
            <w:r w:rsidR="00CD23F1" w:rsidRPr="00C04F8C">
              <w:rPr>
                <w:rStyle w:val="-"/>
                <w:noProof/>
              </w:rPr>
              <w:t>3.2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Πρόσκληση υποβολής δικαιολογητικών προσωρινού αναδόχου - Δικαιολογητικά προσωρινού αναδόχου</w:t>
            </w:r>
            <w:r w:rsidR="00CD23F1">
              <w:rPr>
                <w:noProof/>
                <w:webHidden/>
              </w:rPr>
              <w:tab/>
            </w:r>
            <w:r w:rsidR="00CD23F1">
              <w:rPr>
                <w:noProof/>
                <w:webHidden/>
              </w:rPr>
              <w:fldChar w:fldCharType="begin"/>
            </w:r>
            <w:r w:rsidR="00CD23F1">
              <w:rPr>
                <w:noProof/>
                <w:webHidden/>
              </w:rPr>
              <w:instrText xml:space="preserve"> PAGEREF _Toc131090344 \h </w:instrText>
            </w:r>
            <w:r w:rsidR="00CD23F1">
              <w:rPr>
                <w:noProof/>
                <w:webHidden/>
              </w:rPr>
            </w:r>
            <w:r w:rsidR="00CD23F1">
              <w:rPr>
                <w:noProof/>
                <w:webHidden/>
              </w:rPr>
              <w:fldChar w:fldCharType="separate"/>
            </w:r>
            <w:r>
              <w:rPr>
                <w:noProof/>
                <w:webHidden/>
              </w:rPr>
              <w:t>56</w:t>
            </w:r>
            <w:r w:rsidR="00CD23F1">
              <w:rPr>
                <w:noProof/>
                <w:webHidden/>
              </w:rPr>
              <w:fldChar w:fldCharType="end"/>
            </w:r>
          </w:hyperlink>
        </w:p>
        <w:p w14:paraId="4612701D" w14:textId="4D269E6F"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5" w:history="1">
            <w:r w:rsidR="00CD23F1" w:rsidRPr="00C04F8C">
              <w:rPr>
                <w:rStyle w:val="-"/>
                <w:noProof/>
              </w:rPr>
              <w:t>3.3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Κατακύρωση - σύναψη σύμβασης</w:t>
            </w:r>
            <w:r w:rsidR="00CD23F1">
              <w:rPr>
                <w:noProof/>
                <w:webHidden/>
              </w:rPr>
              <w:tab/>
            </w:r>
            <w:r w:rsidR="00CD23F1">
              <w:rPr>
                <w:noProof/>
                <w:webHidden/>
              </w:rPr>
              <w:fldChar w:fldCharType="begin"/>
            </w:r>
            <w:r w:rsidR="00CD23F1">
              <w:rPr>
                <w:noProof/>
                <w:webHidden/>
              </w:rPr>
              <w:instrText xml:space="preserve"> PAGEREF _Toc131090345 \h </w:instrText>
            </w:r>
            <w:r w:rsidR="00CD23F1">
              <w:rPr>
                <w:noProof/>
                <w:webHidden/>
              </w:rPr>
            </w:r>
            <w:r w:rsidR="00CD23F1">
              <w:rPr>
                <w:noProof/>
                <w:webHidden/>
              </w:rPr>
              <w:fldChar w:fldCharType="separate"/>
            </w:r>
            <w:r>
              <w:rPr>
                <w:noProof/>
                <w:webHidden/>
              </w:rPr>
              <w:t>58</w:t>
            </w:r>
            <w:r w:rsidR="00CD23F1">
              <w:rPr>
                <w:noProof/>
                <w:webHidden/>
              </w:rPr>
              <w:fldChar w:fldCharType="end"/>
            </w:r>
          </w:hyperlink>
        </w:p>
        <w:p w14:paraId="4C63ED8A" w14:textId="4CD2FACF"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6" w:history="1">
            <w:r w:rsidR="00CD23F1" w:rsidRPr="00C04F8C">
              <w:rPr>
                <w:rStyle w:val="-"/>
                <w:noProof/>
              </w:rPr>
              <w:t>3.4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Προδικαστικές Προσφυγές - Προσωρινή Δικαστική Προστασία</w:t>
            </w:r>
            <w:r w:rsidR="00CD23F1">
              <w:rPr>
                <w:noProof/>
                <w:webHidden/>
              </w:rPr>
              <w:tab/>
            </w:r>
            <w:r w:rsidR="00CD23F1">
              <w:rPr>
                <w:noProof/>
                <w:webHidden/>
              </w:rPr>
              <w:fldChar w:fldCharType="begin"/>
            </w:r>
            <w:r w:rsidR="00CD23F1">
              <w:rPr>
                <w:noProof/>
                <w:webHidden/>
              </w:rPr>
              <w:instrText xml:space="preserve"> PAGEREF _Toc131090346 \h </w:instrText>
            </w:r>
            <w:r w:rsidR="00CD23F1">
              <w:rPr>
                <w:noProof/>
                <w:webHidden/>
              </w:rPr>
            </w:r>
            <w:r w:rsidR="00CD23F1">
              <w:rPr>
                <w:noProof/>
                <w:webHidden/>
              </w:rPr>
              <w:fldChar w:fldCharType="separate"/>
            </w:r>
            <w:r>
              <w:rPr>
                <w:noProof/>
                <w:webHidden/>
              </w:rPr>
              <w:t>59</w:t>
            </w:r>
            <w:r w:rsidR="00CD23F1">
              <w:rPr>
                <w:noProof/>
                <w:webHidden/>
              </w:rPr>
              <w:fldChar w:fldCharType="end"/>
            </w:r>
          </w:hyperlink>
        </w:p>
        <w:p w14:paraId="309C9B47" w14:textId="18871057"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7" w:history="1">
            <w:r w:rsidR="00CD23F1" w:rsidRPr="00C04F8C">
              <w:rPr>
                <w:rStyle w:val="-"/>
                <w:noProof/>
              </w:rPr>
              <w:t>3.5</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Ματαίωση Διαδικασίας</w:t>
            </w:r>
            <w:r w:rsidR="00CD23F1">
              <w:rPr>
                <w:noProof/>
                <w:webHidden/>
              </w:rPr>
              <w:tab/>
            </w:r>
            <w:r w:rsidR="00CD23F1">
              <w:rPr>
                <w:noProof/>
                <w:webHidden/>
              </w:rPr>
              <w:fldChar w:fldCharType="begin"/>
            </w:r>
            <w:r w:rsidR="00CD23F1">
              <w:rPr>
                <w:noProof/>
                <w:webHidden/>
              </w:rPr>
              <w:instrText xml:space="preserve"> PAGEREF _Toc131090347 \h </w:instrText>
            </w:r>
            <w:r w:rsidR="00CD23F1">
              <w:rPr>
                <w:noProof/>
                <w:webHidden/>
              </w:rPr>
            </w:r>
            <w:r w:rsidR="00CD23F1">
              <w:rPr>
                <w:noProof/>
                <w:webHidden/>
              </w:rPr>
              <w:fldChar w:fldCharType="separate"/>
            </w:r>
            <w:r>
              <w:rPr>
                <w:noProof/>
                <w:webHidden/>
              </w:rPr>
              <w:t>62</w:t>
            </w:r>
            <w:r w:rsidR="00CD23F1">
              <w:rPr>
                <w:noProof/>
                <w:webHidden/>
              </w:rPr>
              <w:fldChar w:fldCharType="end"/>
            </w:r>
          </w:hyperlink>
        </w:p>
        <w:p w14:paraId="02FDCBF6" w14:textId="308C56B2"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48" w:history="1">
            <w:r w:rsidR="00CD23F1" w:rsidRPr="00C04F8C">
              <w:rPr>
                <w:rStyle w:val="-"/>
                <w:noProof/>
              </w:rPr>
              <w:t>4</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ΟΡΟΙ ΕΚΤΕΛΕΣΗΣ ΤΗΣ ΣΥΜΒΑΣΗΣ</w:t>
            </w:r>
            <w:r w:rsidR="00CD23F1">
              <w:rPr>
                <w:noProof/>
                <w:webHidden/>
              </w:rPr>
              <w:tab/>
            </w:r>
            <w:r w:rsidR="00CD23F1">
              <w:rPr>
                <w:noProof/>
                <w:webHidden/>
              </w:rPr>
              <w:fldChar w:fldCharType="begin"/>
            </w:r>
            <w:r w:rsidR="00CD23F1">
              <w:rPr>
                <w:noProof/>
                <w:webHidden/>
              </w:rPr>
              <w:instrText xml:space="preserve"> PAGEREF _Toc131090348 \h </w:instrText>
            </w:r>
            <w:r w:rsidR="00CD23F1">
              <w:rPr>
                <w:noProof/>
                <w:webHidden/>
              </w:rPr>
            </w:r>
            <w:r w:rsidR="00CD23F1">
              <w:rPr>
                <w:noProof/>
                <w:webHidden/>
              </w:rPr>
              <w:fldChar w:fldCharType="separate"/>
            </w:r>
            <w:r>
              <w:rPr>
                <w:noProof/>
                <w:webHidden/>
              </w:rPr>
              <w:t>63</w:t>
            </w:r>
            <w:r w:rsidR="00CD23F1">
              <w:rPr>
                <w:noProof/>
                <w:webHidden/>
              </w:rPr>
              <w:fldChar w:fldCharType="end"/>
            </w:r>
          </w:hyperlink>
        </w:p>
        <w:p w14:paraId="5D8655B0" w14:textId="386F6D29"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49" w:history="1">
            <w:r w:rsidR="00CD23F1" w:rsidRPr="00C04F8C">
              <w:rPr>
                <w:rStyle w:val="-"/>
                <w:noProof/>
              </w:rPr>
              <w:t>4.1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Εγγυήσεις (καλής εκτέλεσης, καλής λειτουργίας)</w:t>
            </w:r>
            <w:r w:rsidR="00CD23F1">
              <w:rPr>
                <w:noProof/>
                <w:webHidden/>
              </w:rPr>
              <w:tab/>
            </w:r>
            <w:r w:rsidR="00CD23F1">
              <w:rPr>
                <w:noProof/>
                <w:webHidden/>
              </w:rPr>
              <w:fldChar w:fldCharType="begin"/>
            </w:r>
            <w:r w:rsidR="00CD23F1">
              <w:rPr>
                <w:noProof/>
                <w:webHidden/>
              </w:rPr>
              <w:instrText xml:space="preserve"> PAGEREF _Toc131090349 \h </w:instrText>
            </w:r>
            <w:r w:rsidR="00CD23F1">
              <w:rPr>
                <w:noProof/>
                <w:webHidden/>
              </w:rPr>
            </w:r>
            <w:r w:rsidR="00CD23F1">
              <w:rPr>
                <w:noProof/>
                <w:webHidden/>
              </w:rPr>
              <w:fldChar w:fldCharType="separate"/>
            </w:r>
            <w:r>
              <w:rPr>
                <w:noProof/>
                <w:webHidden/>
              </w:rPr>
              <w:t>63</w:t>
            </w:r>
            <w:r w:rsidR="00CD23F1">
              <w:rPr>
                <w:noProof/>
                <w:webHidden/>
              </w:rPr>
              <w:fldChar w:fldCharType="end"/>
            </w:r>
          </w:hyperlink>
        </w:p>
        <w:p w14:paraId="0592190F" w14:textId="2599BCEC"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0" w:history="1">
            <w:r w:rsidR="00CD23F1" w:rsidRPr="00C04F8C">
              <w:rPr>
                <w:rStyle w:val="-"/>
                <w:noProof/>
              </w:rPr>
              <w:t>4.2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Συμβατικό πλαίσιο – Εφαρμοστέα νομοθεσία</w:t>
            </w:r>
            <w:r w:rsidR="00CD23F1">
              <w:rPr>
                <w:noProof/>
                <w:webHidden/>
              </w:rPr>
              <w:tab/>
            </w:r>
            <w:r w:rsidR="00CD23F1">
              <w:rPr>
                <w:noProof/>
                <w:webHidden/>
              </w:rPr>
              <w:fldChar w:fldCharType="begin"/>
            </w:r>
            <w:r w:rsidR="00CD23F1">
              <w:rPr>
                <w:noProof/>
                <w:webHidden/>
              </w:rPr>
              <w:instrText xml:space="preserve"> PAGEREF _Toc131090350 \h </w:instrText>
            </w:r>
            <w:r w:rsidR="00CD23F1">
              <w:rPr>
                <w:noProof/>
                <w:webHidden/>
              </w:rPr>
            </w:r>
            <w:r w:rsidR="00CD23F1">
              <w:rPr>
                <w:noProof/>
                <w:webHidden/>
              </w:rPr>
              <w:fldChar w:fldCharType="separate"/>
            </w:r>
            <w:r>
              <w:rPr>
                <w:noProof/>
                <w:webHidden/>
              </w:rPr>
              <w:t>64</w:t>
            </w:r>
            <w:r w:rsidR="00CD23F1">
              <w:rPr>
                <w:noProof/>
                <w:webHidden/>
              </w:rPr>
              <w:fldChar w:fldCharType="end"/>
            </w:r>
          </w:hyperlink>
        </w:p>
        <w:p w14:paraId="50D80FF1" w14:textId="6C76F9E7"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1" w:history="1">
            <w:r w:rsidR="00CD23F1" w:rsidRPr="00C04F8C">
              <w:rPr>
                <w:rStyle w:val="-"/>
                <w:noProof/>
              </w:rPr>
              <w:t>4.3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Όροι εκτέλεσης της σύμβασης</w:t>
            </w:r>
            <w:r w:rsidR="00CD23F1">
              <w:rPr>
                <w:noProof/>
                <w:webHidden/>
              </w:rPr>
              <w:tab/>
            </w:r>
            <w:r w:rsidR="00CD23F1">
              <w:rPr>
                <w:noProof/>
                <w:webHidden/>
              </w:rPr>
              <w:fldChar w:fldCharType="begin"/>
            </w:r>
            <w:r w:rsidR="00CD23F1">
              <w:rPr>
                <w:noProof/>
                <w:webHidden/>
              </w:rPr>
              <w:instrText xml:space="preserve"> PAGEREF _Toc131090351 \h </w:instrText>
            </w:r>
            <w:r w:rsidR="00CD23F1">
              <w:rPr>
                <w:noProof/>
                <w:webHidden/>
              </w:rPr>
            </w:r>
            <w:r w:rsidR="00CD23F1">
              <w:rPr>
                <w:noProof/>
                <w:webHidden/>
              </w:rPr>
              <w:fldChar w:fldCharType="separate"/>
            </w:r>
            <w:r>
              <w:rPr>
                <w:noProof/>
                <w:webHidden/>
              </w:rPr>
              <w:t>64</w:t>
            </w:r>
            <w:r w:rsidR="00CD23F1">
              <w:rPr>
                <w:noProof/>
                <w:webHidden/>
              </w:rPr>
              <w:fldChar w:fldCharType="end"/>
            </w:r>
          </w:hyperlink>
        </w:p>
        <w:p w14:paraId="0BE872EF" w14:textId="4E30D623"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2" w:history="1">
            <w:r w:rsidR="00CD23F1" w:rsidRPr="00C04F8C">
              <w:rPr>
                <w:rStyle w:val="-"/>
                <w:noProof/>
              </w:rPr>
              <w:t>4.4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Υπεργολαβία</w:t>
            </w:r>
            <w:r w:rsidR="00CD23F1">
              <w:rPr>
                <w:noProof/>
                <w:webHidden/>
              </w:rPr>
              <w:tab/>
            </w:r>
            <w:r w:rsidR="00CD23F1">
              <w:rPr>
                <w:noProof/>
                <w:webHidden/>
              </w:rPr>
              <w:fldChar w:fldCharType="begin"/>
            </w:r>
            <w:r w:rsidR="00CD23F1">
              <w:rPr>
                <w:noProof/>
                <w:webHidden/>
              </w:rPr>
              <w:instrText xml:space="preserve"> PAGEREF _Toc131090352 \h </w:instrText>
            </w:r>
            <w:r w:rsidR="00CD23F1">
              <w:rPr>
                <w:noProof/>
                <w:webHidden/>
              </w:rPr>
            </w:r>
            <w:r w:rsidR="00CD23F1">
              <w:rPr>
                <w:noProof/>
                <w:webHidden/>
              </w:rPr>
              <w:fldChar w:fldCharType="separate"/>
            </w:r>
            <w:r>
              <w:rPr>
                <w:noProof/>
                <w:webHidden/>
              </w:rPr>
              <w:t>67</w:t>
            </w:r>
            <w:r w:rsidR="00CD23F1">
              <w:rPr>
                <w:noProof/>
                <w:webHidden/>
              </w:rPr>
              <w:fldChar w:fldCharType="end"/>
            </w:r>
          </w:hyperlink>
        </w:p>
        <w:p w14:paraId="6F8E0141" w14:textId="3B674519"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3" w:history="1">
            <w:r w:rsidR="00CD23F1" w:rsidRPr="00C04F8C">
              <w:rPr>
                <w:rStyle w:val="-"/>
                <w:noProof/>
              </w:rPr>
              <w:t>4.5</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Τροποποίηση σύμβασης κατά τη διάρκειά της</w:t>
            </w:r>
            <w:r w:rsidR="00CD23F1">
              <w:rPr>
                <w:noProof/>
                <w:webHidden/>
              </w:rPr>
              <w:tab/>
            </w:r>
            <w:r w:rsidR="00CD23F1">
              <w:rPr>
                <w:noProof/>
                <w:webHidden/>
              </w:rPr>
              <w:fldChar w:fldCharType="begin"/>
            </w:r>
            <w:r w:rsidR="00CD23F1">
              <w:rPr>
                <w:noProof/>
                <w:webHidden/>
              </w:rPr>
              <w:instrText xml:space="preserve"> PAGEREF _Toc131090353 \h </w:instrText>
            </w:r>
            <w:r w:rsidR="00CD23F1">
              <w:rPr>
                <w:noProof/>
                <w:webHidden/>
              </w:rPr>
            </w:r>
            <w:r w:rsidR="00CD23F1">
              <w:rPr>
                <w:noProof/>
                <w:webHidden/>
              </w:rPr>
              <w:fldChar w:fldCharType="separate"/>
            </w:r>
            <w:r>
              <w:rPr>
                <w:noProof/>
                <w:webHidden/>
              </w:rPr>
              <w:t>68</w:t>
            </w:r>
            <w:r w:rsidR="00CD23F1">
              <w:rPr>
                <w:noProof/>
                <w:webHidden/>
              </w:rPr>
              <w:fldChar w:fldCharType="end"/>
            </w:r>
          </w:hyperlink>
        </w:p>
        <w:p w14:paraId="35D310ED" w14:textId="40D3D6AE"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54" w:history="1">
            <w:r w:rsidR="00CD23F1" w:rsidRPr="00C04F8C">
              <w:rPr>
                <w:rStyle w:val="-"/>
                <w:noProof/>
              </w:rPr>
              <w:t>4.5.1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Δικαιώματα προαίρεσης</w:t>
            </w:r>
            <w:r w:rsidR="00CD23F1">
              <w:rPr>
                <w:noProof/>
                <w:webHidden/>
              </w:rPr>
              <w:tab/>
            </w:r>
            <w:r w:rsidR="00CD23F1">
              <w:rPr>
                <w:noProof/>
                <w:webHidden/>
              </w:rPr>
              <w:fldChar w:fldCharType="begin"/>
            </w:r>
            <w:r w:rsidR="00CD23F1">
              <w:rPr>
                <w:noProof/>
                <w:webHidden/>
              </w:rPr>
              <w:instrText xml:space="preserve"> PAGEREF _Toc131090354 \h </w:instrText>
            </w:r>
            <w:r w:rsidR="00CD23F1">
              <w:rPr>
                <w:noProof/>
                <w:webHidden/>
              </w:rPr>
            </w:r>
            <w:r w:rsidR="00CD23F1">
              <w:rPr>
                <w:noProof/>
                <w:webHidden/>
              </w:rPr>
              <w:fldChar w:fldCharType="separate"/>
            </w:r>
            <w:r>
              <w:rPr>
                <w:noProof/>
                <w:webHidden/>
              </w:rPr>
              <w:t>68</w:t>
            </w:r>
            <w:r w:rsidR="00CD23F1">
              <w:rPr>
                <w:noProof/>
                <w:webHidden/>
              </w:rPr>
              <w:fldChar w:fldCharType="end"/>
            </w:r>
          </w:hyperlink>
        </w:p>
        <w:p w14:paraId="7D3D26BD" w14:textId="318FE77A"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5" w:history="1">
            <w:r w:rsidR="00CD23F1" w:rsidRPr="00C04F8C">
              <w:rPr>
                <w:rStyle w:val="-"/>
                <w:noProof/>
              </w:rPr>
              <w:t>4.6</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Δικαίωμα μονομερούς λύσης της σύμβασης</w:t>
            </w:r>
            <w:r w:rsidR="00CD23F1">
              <w:rPr>
                <w:noProof/>
                <w:webHidden/>
              </w:rPr>
              <w:tab/>
            </w:r>
            <w:r w:rsidR="00CD23F1">
              <w:rPr>
                <w:noProof/>
                <w:webHidden/>
              </w:rPr>
              <w:fldChar w:fldCharType="begin"/>
            </w:r>
            <w:r w:rsidR="00CD23F1">
              <w:rPr>
                <w:noProof/>
                <w:webHidden/>
              </w:rPr>
              <w:instrText xml:space="preserve"> PAGEREF _Toc131090355 \h </w:instrText>
            </w:r>
            <w:r w:rsidR="00CD23F1">
              <w:rPr>
                <w:noProof/>
                <w:webHidden/>
              </w:rPr>
            </w:r>
            <w:r w:rsidR="00CD23F1">
              <w:rPr>
                <w:noProof/>
                <w:webHidden/>
              </w:rPr>
              <w:fldChar w:fldCharType="separate"/>
            </w:r>
            <w:r>
              <w:rPr>
                <w:noProof/>
                <w:webHidden/>
              </w:rPr>
              <w:t>69</w:t>
            </w:r>
            <w:r w:rsidR="00CD23F1">
              <w:rPr>
                <w:noProof/>
                <w:webHidden/>
              </w:rPr>
              <w:fldChar w:fldCharType="end"/>
            </w:r>
          </w:hyperlink>
        </w:p>
        <w:p w14:paraId="2E042E47" w14:textId="14B95249"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56" w:history="1">
            <w:r w:rsidR="00CD23F1" w:rsidRPr="00C04F8C">
              <w:rPr>
                <w:rStyle w:val="-"/>
                <w:noProof/>
              </w:rPr>
              <w:t>5</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ΕΙΔΙΚΟΙ ΟΡΟΙ ΕΚΤΕΛΕΣΗΣ ΤΗΣ ΣΥΜΒΑΣΗΣ</w:t>
            </w:r>
            <w:r w:rsidR="00CD23F1">
              <w:rPr>
                <w:noProof/>
                <w:webHidden/>
              </w:rPr>
              <w:tab/>
            </w:r>
            <w:r w:rsidR="00CD23F1">
              <w:rPr>
                <w:noProof/>
                <w:webHidden/>
              </w:rPr>
              <w:fldChar w:fldCharType="begin"/>
            </w:r>
            <w:r w:rsidR="00CD23F1">
              <w:rPr>
                <w:noProof/>
                <w:webHidden/>
              </w:rPr>
              <w:instrText xml:space="preserve"> PAGEREF _Toc131090356 \h </w:instrText>
            </w:r>
            <w:r w:rsidR="00CD23F1">
              <w:rPr>
                <w:noProof/>
                <w:webHidden/>
              </w:rPr>
            </w:r>
            <w:r w:rsidR="00CD23F1">
              <w:rPr>
                <w:noProof/>
                <w:webHidden/>
              </w:rPr>
              <w:fldChar w:fldCharType="separate"/>
            </w:r>
            <w:r>
              <w:rPr>
                <w:noProof/>
                <w:webHidden/>
              </w:rPr>
              <w:t>70</w:t>
            </w:r>
            <w:r w:rsidR="00CD23F1">
              <w:rPr>
                <w:noProof/>
                <w:webHidden/>
              </w:rPr>
              <w:fldChar w:fldCharType="end"/>
            </w:r>
          </w:hyperlink>
        </w:p>
        <w:p w14:paraId="717018F4" w14:textId="3B70D104"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7" w:history="1">
            <w:r w:rsidR="00CD23F1" w:rsidRPr="00C04F8C">
              <w:rPr>
                <w:rStyle w:val="-"/>
                <w:noProof/>
              </w:rPr>
              <w:t>5.1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Τρόπος πληρωμής</w:t>
            </w:r>
            <w:r w:rsidR="00CD23F1">
              <w:rPr>
                <w:noProof/>
                <w:webHidden/>
              </w:rPr>
              <w:tab/>
            </w:r>
            <w:r w:rsidR="00CD23F1">
              <w:rPr>
                <w:noProof/>
                <w:webHidden/>
              </w:rPr>
              <w:fldChar w:fldCharType="begin"/>
            </w:r>
            <w:r w:rsidR="00CD23F1">
              <w:rPr>
                <w:noProof/>
                <w:webHidden/>
              </w:rPr>
              <w:instrText xml:space="preserve"> PAGEREF _Toc131090357 \h </w:instrText>
            </w:r>
            <w:r w:rsidR="00CD23F1">
              <w:rPr>
                <w:noProof/>
                <w:webHidden/>
              </w:rPr>
            </w:r>
            <w:r w:rsidR="00CD23F1">
              <w:rPr>
                <w:noProof/>
                <w:webHidden/>
              </w:rPr>
              <w:fldChar w:fldCharType="separate"/>
            </w:r>
            <w:r>
              <w:rPr>
                <w:noProof/>
                <w:webHidden/>
              </w:rPr>
              <w:t>70</w:t>
            </w:r>
            <w:r w:rsidR="00CD23F1">
              <w:rPr>
                <w:noProof/>
                <w:webHidden/>
              </w:rPr>
              <w:fldChar w:fldCharType="end"/>
            </w:r>
          </w:hyperlink>
        </w:p>
        <w:p w14:paraId="747A4D90" w14:textId="4FC91321"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8" w:history="1">
            <w:r w:rsidR="00CD23F1" w:rsidRPr="00C04F8C">
              <w:rPr>
                <w:rStyle w:val="-"/>
                <w:noProof/>
              </w:rPr>
              <w:t>5.2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Κήρυξη οικονομικού φορέα έκπτωτου - Κυρώσεις</w:t>
            </w:r>
            <w:r w:rsidR="00CD23F1">
              <w:rPr>
                <w:noProof/>
                <w:webHidden/>
              </w:rPr>
              <w:tab/>
            </w:r>
            <w:r w:rsidR="00CD23F1">
              <w:rPr>
                <w:noProof/>
                <w:webHidden/>
              </w:rPr>
              <w:fldChar w:fldCharType="begin"/>
            </w:r>
            <w:r w:rsidR="00CD23F1">
              <w:rPr>
                <w:noProof/>
                <w:webHidden/>
              </w:rPr>
              <w:instrText xml:space="preserve"> PAGEREF _Toc131090358 \h </w:instrText>
            </w:r>
            <w:r w:rsidR="00CD23F1">
              <w:rPr>
                <w:noProof/>
                <w:webHidden/>
              </w:rPr>
            </w:r>
            <w:r w:rsidR="00CD23F1">
              <w:rPr>
                <w:noProof/>
                <w:webHidden/>
              </w:rPr>
              <w:fldChar w:fldCharType="separate"/>
            </w:r>
            <w:r>
              <w:rPr>
                <w:noProof/>
                <w:webHidden/>
              </w:rPr>
              <w:t>71</w:t>
            </w:r>
            <w:r w:rsidR="00CD23F1">
              <w:rPr>
                <w:noProof/>
                <w:webHidden/>
              </w:rPr>
              <w:fldChar w:fldCharType="end"/>
            </w:r>
          </w:hyperlink>
        </w:p>
        <w:p w14:paraId="12FE7025" w14:textId="5A13BC08"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59" w:history="1">
            <w:r w:rsidR="00CD23F1" w:rsidRPr="00C04F8C">
              <w:rPr>
                <w:rStyle w:val="-"/>
                <w:noProof/>
              </w:rPr>
              <w:t>5.3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Διοικητικές προσφυγές κατά τη διαδικασία εκτέλεσης</w:t>
            </w:r>
            <w:r w:rsidR="00CD23F1">
              <w:rPr>
                <w:noProof/>
                <w:webHidden/>
              </w:rPr>
              <w:tab/>
            </w:r>
            <w:r w:rsidR="00CD23F1">
              <w:rPr>
                <w:noProof/>
                <w:webHidden/>
              </w:rPr>
              <w:fldChar w:fldCharType="begin"/>
            </w:r>
            <w:r w:rsidR="00CD23F1">
              <w:rPr>
                <w:noProof/>
                <w:webHidden/>
              </w:rPr>
              <w:instrText xml:space="preserve"> PAGEREF _Toc131090359 \h </w:instrText>
            </w:r>
            <w:r w:rsidR="00CD23F1">
              <w:rPr>
                <w:noProof/>
                <w:webHidden/>
              </w:rPr>
            </w:r>
            <w:r w:rsidR="00CD23F1">
              <w:rPr>
                <w:noProof/>
                <w:webHidden/>
              </w:rPr>
              <w:fldChar w:fldCharType="separate"/>
            </w:r>
            <w:r>
              <w:rPr>
                <w:noProof/>
                <w:webHidden/>
              </w:rPr>
              <w:t>72</w:t>
            </w:r>
            <w:r w:rsidR="00CD23F1">
              <w:rPr>
                <w:noProof/>
                <w:webHidden/>
              </w:rPr>
              <w:fldChar w:fldCharType="end"/>
            </w:r>
          </w:hyperlink>
        </w:p>
        <w:p w14:paraId="46210565" w14:textId="150E60C9"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0" w:history="1">
            <w:r w:rsidR="00CD23F1" w:rsidRPr="00C04F8C">
              <w:rPr>
                <w:rStyle w:val="-"/>
                <w:noProof/>
              </w:rPr>
              <w:t>5.4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Δικαστική επίλυση διαφορών</w:t>
            </w:r>
            <w:r w:rsidR="00CD23F1">
              <w:rPr>
                <w:noProof/>
                <w:webHidden/>
              </w:rPr>
              <w:tab/>
            </w:r>
            <w:r w:rsidR="00CD23F1">
              <w:rPr>
                <w:noProof/>
                <w:webHidden/>
              </w:rPr>
              <w:fldChar w:fldCharType="begin"/>
            </w:r>
            <w:r w:rsidR="00CD23F1">
              <w:rPr>
                <w:noProof/>
                <w:webHidden/>
              </w:rPr>
              <w:instrText xml:space="preserve"> PAGEREF _Toc131090360 \h </w:instrText>
            </w:r>
            <w:r w:rsidR="00CD23F1">
              <w:rPr>
                <w:noProof/>
                <w:webHidden/>
              </w:rPr>
            </w:r>
            <w:r w:rsidR="00CD23F1">
              <w:rPr>
                <w:noProof/>
                <w:webHidden/>
              </w:rPr>
              <w:fldChar w:fldCharType="separate"/>
            </w:r>
            <w:r>
              <w:rPr>
                <w:noProof/>
                <w:webHidden/>
              </w:rPr>
              <w:t>73</w:t>
            </w:r>
            <w:r w:rsidR="00CD23F1">
              <w:rPr>
                <w:noProof/>
                <w:webHidden/>
              </w:rPr>
              <w:fldChar w:fldCharType="end"/>
            </w:r>
          </w:hyperlink>
        </w:p>
        <w:p w14:paraId="7BD8D83E" w14:textId="1AAA3C4F"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61" w:history="1">
            <w:r w:rsidR="00CD23F1" w:rsidRPr="00C04F8C">
              <w:rPr>
                <w:rStyle w:val="-"/>
                <w:noProof/>
              </w:rPr>
              <w:t>6</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rFonts w:ascii="Calibri" w:hAnsi="Calibri"/>
                <w:noProof/>
              </w:rPr>
              <w:t xml:space="preserve">ΧΡΟΝΟΣ ΚΑΙ ΤΡΟΠΟΣ </w:t>
            </w:r>
            <w:r w:rsidR="00CD23F1" w:rsidRPr="00C04F8C">
              <w:rPr>
                <w:rStyle w:val="-"/>
                <w:noProof/>
              </w:rPr>
              <w:t>ΕΚΤΕΛΕΣΗΣ</w:t>
            </w:r>
            <w:r w:rsidR="00CD23F1">
              <w:rPr>
                <w:noProof/>
                <w:webHidden/>
              </w:rPr>
              <w:tab/>
            </w:r>
            <w:r w:rsidR="00CD23F1">
              <w:rPr>
                <w:noProof/>
                <w:webHidden/>
              </w:rPr>
              <w:fldChar w:fldCharType="begin"/>
            </w:r>
            <w:r w:rsidR="00CD23F1">
              <w:rPr>
                <w:noProof/>
                <w:webHidden/>
              </w:rPr>
              <w:instrText xml:space="preserve"> PAGEREF _Toc131090361 \h </w:instrText>
            </w:r>
            <w:r w:rsidR="00CD23F1">
              <w:rPr>
                <w:noProof/>
                <w:webHidden/>
              </w:rPr>
            </w:r>
            <w:r w:rsidR="00CD23F1">
              <w:rPr>
                <w:noProof/>
                <w:webHidden/>
              </w:rPr>
              <w:fldChar w:fldCharType="separate"/>
            </w:r>
            <w:r>
              <w:rPr>
                <w:noProof/>
                <w:webHidden/>
              </w:rPr>
              <w:t>74</w:t>
            </w:r>
            <w:r w:rsidR="00CD23F1">
              <w:rPr>
                <w:noProof/>
                <w:webHidden/>
              </w:rPr>
              <w:fldChar w:fldCharType="end"/>
            </w:r>
          </w:hyperlink>
        </w:p>
        <w:p w14:paraId="48ECB996" w14:textId="7DCA1BD6"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2" w:history="1">
            <w:r w:rsidR="00CD23F1" w:rsidRPr="00C04F8C">
              <w:rPr>
                <w:rStyle w:val="-"/>
                <w:noProof/>
              </w:rPr>
              <w:t>6.1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Παρακολούθηση της σύμβασης</w:t>
            </w:r>
            <w:r w:rsidR="00CD23F1">
              <w:rPr>
                <w:noProof/>
                <w:webHidden/>
              </w:rPr>
              <w:tab/>
            </w:r>
            <w:r w:rsidR="00CD23F1">
              <w:rPr>
                <w:noProof/>
                <w:webHidden/>
              </w:rPr>
              <w:fldChar w:fldCharType="begin"/>
            </w:r>
            <w:r w:rsidR="00CD23F1">
              <w:rPr>
                <w:noProof/>
                <w:webHidden/>
              </w:rPr>
              <w:instrText xml:space="preserve"> PAGEREF _Toc131090362 \h </w:instrText>
            </w:r>
            <w:r w:rsidR="00CD23F1">
              <w:rPr>
                <w:noProof/>
                <w:webHidden/>
              </w:rPr>
            </w:r>
            <w:r w:rsidR="00CD23F1">
              <w:rPr>
                <w:noProof/>
                <w:webHidden/>
              </w:rPr>
              <w:fldChar w:fldCharType="separate"/>
            </w:r>
            <w:r>
              <w:rPr>
                <w:noProof/>
                <w:webHidden/>
              </w:rPr>
              <w:t>74</w:t>
            </w:r>
            <w:r w:rsidR="00CD23F1">
              <w:rPr>
                <w:noProof/>
                <w:webHidden/>
              </w:rPr>
              <w:fldChar w:fldCharType="end"/>
            </w:r>
          </w:hyperlink>
        </w:p>
        <w:p w14:paraId="3C987B18" w14:textId="4B7AA13A"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3" w:history="1">
            <w:r w:rsidR="00CD23F1" w:rsidRPr="00C04F8C">
              <w:rPr>
                <w:rStyle w:val="-"/>
                <w:noProof/>
              </w:rPr>
              <w:t>6.2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Διάρκεια σύμβασης</w:t>
            </w:r>
            <w:r w:rsidR="00CD23F1">
              <w:rPr>
                <w:noProof/>
                <w:webHidden/>
              </w:rPr>
              <w:tab/>
            </w:r>
            <w:r w:rsidR="00CD23F1">
              <w:rPr>
                <w:noProof/>
                <w:webHidden/>
              </w:rPr>
              <w:fldChar w:fldCharType="begin"/>
            </w:r>
            <w:r w:rsidR="00CD23F1">
              <w:rPr>
                <w:noProof/>
                <w:webHidden/>
              </w:rPr>
              <w:instrText xml:space="preserve"> PAGEREF _Toc131090363 \h </w:instrText>
            </w:r>
            <w:r w:rsidR="00CD23F1">
              <w:rPr>
                <w:noProof/>
                <w:webHidden/>
              </w:rPr>
            </w:r>
            <w:r w:rsidR="00CD23F1">
              <w:rPr>
                <w:noProof/>
                <w:webHidden/>
              </w:rPr>
              <w:fldChar w:fldCharType="separate"/>
            </w:r>
            <w:r>
              <w:rPr>
                <w:noProof/>
                <w:webHidden/>
              </w:rPr>
              <w:t>74</w:t>
            </w:r>
            <w:r w:rsidR="00CD23F1">
              <w:rPr>
                <w:noProof/>
                <w:webHidden/>
              </w:rPr>
              <w:fldChar w:fldCharType="end"/>
            </w:r>
          </w:hyperlink>
        </w:p>
        <w:p w14:paraId="40B72C1F" w14:textId="10C69A42"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4" w:history="1">
            <w:r w:rsidR="00CD23F1" w:rsidRPr="00C04F8C">
              <w:rPr>
                <w:rStyle w:val="-"/>
                <w:noProof/>
              </w:rPr>
              <w:t>6.3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Παραλαβή του αντικειμένου της σύμβασης</w:t>
            </w:r>
            <w:r w:rsidR="00CD23F1">
              <w:rPr>
                <w:noProof/>
                <w:webHidden/>
              </w:rPr>
              <w:tab/>
            </w:r>
            <w:r w:rsidR="00CD23F1">
              <w:rPr>
                <w:noProof/>
                <w:webHidden/>
              </w:rPr>
              <w:fldChar w:fldCharType="begin"/>
            </w:r>
            <w:r w:rsidR="00CD23F1">
              <w:rPr>
                <w:noProof/>
                <w:webHidden/>
              </w:rPr>
              <w:instrText xml:space="preserve"> PAGEREF _Toc131090364 \h </w:instrText>
            </w:r>
            <w:r w:rsidR="00CD23F1">
              <w:rPr>
                <w:noProof/>
                <w:webHidden/>
              </w:rPr>
            </w:r>
            <w:r w:rsidR="00CD23F1">
              <w:rPr>
                <w:noProof/>
                <w:webHidden/>
              </w:rPr>
              <w:fldChar w:fldCharType="separate"/>
            </w:r>
            <w:r>
              <w:rPr>
                <w:noProof/>
                <w:webHidden/>
              </w:rPr>
              <w:t>74</w:t>
            </w:r>
            <w:r w:rsidR="00CD23F1">
              <w:rPr>
                <w:noProof/>
                <w:webHidden/>
              </w:rPr>
              <w:fldChar w:fldCharType="end"/>
            </w:r>
          </w:hyperlink>
        </w:p>
        <w:p w14:paraId="4E248A63" w14:textId="7F2A0FA0"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5" w:history="1">
            <w:r w:rsidR="00CD23F1" w:rsidRPr="00C04F8C">
              <w:rPr>
                <w:rStyle w:val="-"/>
                <w:noProof/>
              </w:rPr>
              <w:t>6.4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Απόρριψη παραδοτέων – Αντικατάσταση</w:t>
            </w:r>
            <w:r w:rsidR="00CD23F1">
              <w:rPr>
                <w:noProof/>
                <w:webHidden/>
              </w:rPr>
              <w:tab/>
            </w:r>
            <w:r w:rsidR="00CD23F1">
              <w:rPr>
                <w:noProof/>
                <w:webHidden/>
              </w:rPr>
              <w:fldChar w:fldCharType="begin"/>
            </w:r>
            <w:r w:rsidR="00CD23F1">
              <w:rPr>
                <w:noProof/>
                <w:webHidden/>
              </w:rPr>
              <w:instrText xml:space="preserve"> PAGEREF _Toc131090365 \h </w:instrText>
            </w:r>
            <w:r w:rsidR="00CD23F1">
              <w:rPr>
                <w:noProof/>
                <w:webHidden/>
              </w:rPr>
            </w:r>
            <w:r w:rsidR="00CD23F1">
              <w:rPr>
                <w:noProof/>
                <w:webHidden/>
              </w:rPr>
              <w:fldChar w:fldCharType="separate"/>
            </w:r>
            <w:r>
              <w:rPr>
                <w:noProof/>
                <w:webHidden/>
              </w:rPr>
              <w:t>75</w:t>
            </w:r>
            <w:r w:rsidR="00CD23F1">
              <w:rPr>
                <w:noProof/>
                <w:webHidden/>
              </w:rPr>
              <w:fldChar w:fldCharType="end"/>
            </w:r>
          </w:hyperlink>
        </w:p>
        <w:p w14:paraId="6ADDCBBB" w14:textId="0CD0C944"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66" w:history="1">
            <w:r w:rsidR="00CD23F1" w:rsidRPr="00C04F8C">
              <w:rPr>
                <w:rStyle w:val="-"/>
                <w:noProof/>
              </w:rPr>
              <w:t>ΠΑΡΑΡΤΗΜΑ I: ΑΝΑΛΥΤΙΚΗ ΠΕΡΙΓΡΑΦΗ ΦΥΣΙΚΟΥ ΚΑΙ ΟΙΚΟΝΟΜΙΚΟΥ ΑΝΤΙΚΕΙΜΕΝΟΥ    ΤΗΣ ΣΥΜΒΑΣΗΣ</w:t>
            </w:r>
            <w:r w:rsidR="00CD23F1">
              <w:rPr>
                <w:noProof/>
                <w:webHidden/>
              </w:rPr>
              <w:tab/>
            </w:r>
            <w:r w:rsidR="00CD23F1">
              <w:rPr>
                <w:noProof/>
                <w:webHidden/>
              </w:rPr>
              <w:fldChar w:fldCharType="begin"/>
            </w:r>
            <w:r w:rsidR="00CD23F1">
              <w:rPr>
                <w:noProof/>
                <w:webHidden/>
              </w:rPr>
              <w:instrText xml:space="preserve"> PAGEREF _Toc131090366 \h </w:instrText>
            </w:r>
            <w:r w:rsidR="00CD23F1">
              <w:rPr>
                <w:noProof/>
                <w:webHidden/>
              </w:rPr>
            </w:r>
            <w:r w:rsidR="00CD23F1">
              <w:rPr>
                <w:noProof/>
                <w:webHidden/>
              </w:rPr>
              <w:fldChar w:fldCharType="separate"/>
            </w:r>
            <w:r>
              <w:rPr>
                <w:noProof/>
                <w:webHidden/>
              </w:rPr>
              <w:t>77</w:t>
            </w:r>
            <w:r w:rsidR="00CD23F1">
              <w:rPr>
                <w:noProof/>
                <w:webHidden/>
              </w:rPr>
              <w:fldChar w:fldCharType="end"/>
            </w:r>
          </w:hyperlink>
        </w:p>
        <w:p w14:paraId="59DDC7FB" w14:textId="0438F3C2"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67" w:history="1">
            <w:r w:rsidR="00CD23F1" w:rsidRPr="00C04F8C">
              <w:rPr>
                <w:rStyle w:val="-"/>
                <w:noProof/>
              </w:rPr>
              <w:t>7</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ΠΕΡΙΒΑΛΛΟΝ ΤΗΣ ΣΥΜΒΑΣΗΣ</w:t>
            </w:r>
            <w:r w:rsidR="00CD23F1">
              <w:rPr>
                <w:noProof/>
                <w:webHidden/>
              </w:rPr>
              <w:tab/>
            </w:r>
            <w:r w:rsidR="00CD23F1">
              <w:rPr>
                <w:noProof/>
                <w:webHidden/>
              </w:rPr>
              <w:fldChar w:fldCharType="begin"/>
            </w:r>
            <w:r w:rsidR="00CD23F1">
              <w:rPr>
                <w:noProof/>
                <w:webHidden/>
              </w:rPr>
              <w:instrText xml:space="preserve"> PAGEREF _Toc131090367 \h </w:instrText>
            </w:r>
            <w:r w:rsidR="00CD23F1">
              <w:rPr>
                <w:noProof/>
                <w:webHidden/>
              </w:rPr>
            </w:r>
            <w:r w:rsidR="00CD23F1">
              <w:rPr>
                <w:noProof/>
                <w:webHidden/>
              </w:rPr>
              <w:fldChar w:fldCharType="separate"/>
            </w:r>
            <w:r>
              <w:rPr>
                <w:noProof/>
                <w:webHidden/>
              </w:rPr>
              <w:t>77</w:t>
            </w:r>
            <w:r w:rsidR="00CD23F1">
              <w:rPr>
                <w:noProof/>
                <w:webHidden/>
              </w:rPr>
              <w:fldChar w:fldCharType="end"/>
            </w:r>
          </w:hyperlink>
        </w:p>
        <w:p w14:paraId="2C4DDC8C" w14:textId="53B73576"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68" w:history="1">
            <w:r w:rsidR="00CD23F1" w:rsidRPr="00C04F8C">
              <w:rPr>
                <w:rStyle w:val="-"/>
                <w:noProof/>
              </w:rPr>
              <w:t>7.1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Εμπλεκόμενοι στην υλοποίηση του έργου</w:t>
            </w:r>
            <w:r w:rsidR="00CD23F1">
              <w:rPr>
                <w:noProof/>
                <w:webHidden/>
              </w:rPr>
              <w:tab/>
            </w:r>
            <w:r w:rsidR="00CD23F1">
              <w:rPr>
                <w:noProof/>
                <w:webHidden/>
              </w:rPr>
              <w:fldChar w:fldCharType="begin"/>
            </w:r>
            <w:r w:rsidR="00CD23F1">
              <w:rPr>
                <w:noProof/>
                <w:webHidden/>
              </w:rPr>
              <w:instrText xml:space="preserve"> PAGEREF _Toc131090368 \h </w:instrText>
            </w:r>
            <w:r w:rsidR="00CD23F1">
              <w:rPr>
                <w:noProof/>
                <w:webHidden/>
              </w:rPr>
            </w:r>
            <w:r w:rsidR="00CD23F1">
              <w:rPr>
                <w:noProof/>
                <w:webHidden/>
              </w:rPr>
              <w:fldChar w:fldCharType="separate"/>
            </w:r>
            <w:r>
              <w:rPr>
                <w:noProof/>
                <w:webHidden/>
              </w:rPr>
              <w:t>77</w:t>
            </w:r>
            <w:r w:rsidR="00CD23F1">
              <w:rPr>
                <w:noProof/>
                <w:webHidden/>
              </w:rPr>
              <w:fldChar w:fldCharType="end"/>
            </w:r>
          </w:hyperlink>
        </w:p>
        <w:p w14:paraId="4212C412" w14:textId="06A80813"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69" w:history="1">
            <w:r w:rsidR="00CD23F1" w:rsidRPr="00C04F8C">
              <w:rPr>
                <w:rStyle w:val="-"/>
                <w:noProof/>
              </w:rPr>
              <w:t>7.1.1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«Κοινωνία της Πληροφορίας Μ.Α.Ε.» (ΚτΠ Μ.Α.Ε.)</w:t>
            </w:r>
            <w:r w:rsidR="00CD23F1">
              <w:rPr>
                <w:noProof/>
                <w:webHidden/>
              </w:rPr>
              <w:tab/>
            </w:r>
            <w:r w:rsidR="00CD23F1">
              <w:rPr>
                <w:noProof/>
                <w:webHidden/>
              </w:rPr>
              <w:fldChar w:fldCharType="begin"/>
            </w:r>
            <w:r w:rsidR="00CD23F1">
              <w:rPr>
                <w:noProof/>
                <w:webHidden/>
              </w:rPr>
              <w:instrText xml:space="preserve"> PAGEREF _Toc131090369 \h </w:instrText>
            </w:r>
            <w:r w:rsidR="00CD23F1">
              <w:rPr>
                <w:noProof/>
                <w:webHidden/>
              </w:rPr>
            </w:r>
            <w:r w:rsidR="00CD23F1">
              <w:rPr>
                <w:noProof/>
                <w:webHidden/>
              </w:rPr>
              <w:fldChar w:fldCharType="separate"/>
            </w:r>
            <w:r>
              <w:rPr>
                <w:noProof/>
                <w:webHidden/>
              </w:rPr>
              <w:t>77</w:t>
            </w:r>
            <w:r w:rsidR="00CD23F1">
              <w:rPr>
                <w:noProof/>
                <w:webHidden/>
              </w:rPr>
              <w:fldChar w:fldCharType="end"/>
            </w:r>
          </w:hyperlink>
        </w:p>
        <w:p w14:paraId="64F8BEE1" w14:textId="7EBE5AA4" w:rsidR="00CD23F1" w:rsidRDefault="00A60AB0">
          <w:pPr>
            <w:pStyle w:val="31"/>
            <w:tabs>
              <w:tab w:val="right" w:leader="dot" w:pos="9962"/>
            </w:tabs>
            <w:rPr>
              <w:rFonts w:asciiTheme="minorHAnsi" w:eastAsiaTheme="minorEastAsia" w:hAnsiTheme="minorHAnsi" w:cstheme="minorBidi"/>
              <w:i w:val="0"/>
              <w:iCs w:val="0"/>
              <w:noProof/>
              <w:sz w:val="22"/>
              <w:szCs w:val="22"/>
              <w:lang w:val="en-US" w:eastAsia="en-US" w:bidi="he-IL"/>
            </w:rPr>
          </w:pPr>
          <w:hyperlink w:anchor="_Toc131090370" w:history="1">
            <w:r w:rsidR="00CD23F1" w:rsidRPr="00C04F8C">
              <w:rPr>
                <w:rStyle w:val="-"/>
                <w:noProof/>
              </w:rPr>
              <w:t>1.1.2 Υπουργείο Ψηφιακής Διακυβέρνησης</w:t>
            </w:r>
            <w:r w:rsidR="00CD23F1">
              <w:rPr>
                <w:noProof/>
                <w:webHidden/>
              </w:rPr>
              <w:tab/>
            </w:r>
            <w:r w:rsidR="00CD23F1">
              <w:rPr>
                <w:noProof/>
                <w:webHidden/>
              </w:rPr>
              <w:fldChar w:fldCharType="begin"/>
            </w:r>
            <w:r w:rsidR="00CD23F1">
              <w:rPr>
                <w:noProof/>
                <w:webHidden/>
              </w:rPr>
              <w:instrText xml:space="preserve"> PAGEREF _Toc131090370 \h </w:instrText>
            </w:r>
            <w:r w:rsidR="00CD23F1">
              <w:rPr>
                <w:noProof/>
                <w:webHidden/>
              </w:rPr>
            </w:r>
            <w:r w:rsidR="00CD23F1">
              <w:rPr>
                <w:noProof/>
                <w:webHidden/>
              </w:rPr>
              <w:fldChar w:fldCharType="separate"/>
            </w:r>
            <w:r>
              <w:rPr>
                <w:noProof/>
                <w:webHidden/>
              </w:rPr>
              <w:t>78</w:t>
            </w:r>
            <w:r w:rsidR="00CD23F1">
              <w:rPr>
                <w:noProof/>
                <w:webHidden/>
              </w:rPr>
              <w:fldChar w:fldCharType="end"/>
            </w:r>
          </w:hyperlink>
        </w:p>
        <w:p w14:paraId="35BF9D7F" w14:textId="3A598022" w:rsidR="00CD23F1" w:rsidRDefault="00A60AB0">
          <w:pPr>
            <w:pStyle w:val="31"/>
            <w:tabs>
              <w:tab w:val="right" w:leader="dot" w:pos="9962"/>
            </w:tabs>
            <w:rPr>
              <w:rFonts w:asciiTheme="minorHAnsi" w:eastAsiaTheme="minorEastAsia" w:hAnsiTheme="minorHAnsi" w:cstheme="minorBidi"/>
              <w:i w:val="0"/>
              <w:iCs w:val="0"/>
              <w:noProof/>
              <w:sz w:val="22"/>
              <w:szCs w:val="22"/>
              <w:lang w:val="en-US" w:eastAsia="en-US" w:bidi="he-IL"/>
            </w:rPr>
          </w:pPr>
          <w:hyperlink w:anchor="_Toc131090371" w:history="1">
            <w:r w:rsidR="00CD23F1" w:rsidRPr="00C04F8C">
              <w:rPr>
                <w:rStyle w:val="-"/>
                <w:noProof/>
              </w:rPr>
              <w:t>1.1.4 Κεντρική Ένωση Δήμων Ελλάδος</w:t>
            </w:r>
            <w:r w:rsidR="00CD23F1">
              <w:rPr>
                <w:noProof/>
                <w:webHidden/>
              </w:rPr>
              <w:tab/>
            </w:r>
            <w:r w:rsidR="00CD23F1">
              <w:rPr>
                <w:noProof/>
                <w:webHidden/>
              </w:rPr>
              <w:fldChar w:fldCharType="begin"/>
            </w:r>
            <w:r w:rsidR="00CD23F1">
              <w:rPr>
                <w:noProof/>
                <w:webHidden/>
              </w:rPr>
              <w:instrText xml:space="preserve"> PAGEREF _Toc131090371 \h </w:instrText>
            </w:r>
            <w:r w:rsidR="00CD23F1">
              <w:rPr>
                <w:noProof/>
                <w:webHidden/>
              </w:rPr>
            </w:r>
            <w:r w:rsidR="00CD23F1">
              <w:rPr>
                <w:noProof/>
                <w:webHidden/>
              </w:rPr>
              <w:fldChar w:fldCharType="separate"/>
            </w:r>
            <w:r>
              <w:rPr>
                <w:noProof/>
                <w:webHidden/>
              </w:rPr>
              <w:t>79</w:t>
            </w:r>
            <w:r w:rsidR="00CD23F1">
              <w:rPr>
                <w:noProof/>
                <w:webHidden/>
              </w:rPr>
              <w:fldChar w:fldCharType="end"/>
            </w:r>
          </w:hyperlink>
        </w:p>
        <w:p w14:paraId="1309F039" w14:textId="7C7048CF" w:rsidR="00CD23F1" w:rsidRDefault="00A60AB0">
          <w:pPr>
            <w:pStyle w:val="31"/>
            <w:tabs>
              <w:tab w:val="right" w:leader="dot" w:pos="9962"/>
            </w:tabs>
            <w:rPr>
              <w:rFonts w:asciiTheme="minorHAnsi" w:eastAsiaTheme="minorEastAsia" w:hAnsiTheme="minorHAnsi" w:cstheme="minorBidi"/>
              <w:i w:val="0"/>
              <w:iCs w:val="0"/>
              <w:noProof/>
              <w:sz w:val="22"/>
              <w:szCs w:val="22"/>
              <w:lang w:val="en-US" w:eastAsia="en-US" w:bidi="he-IL"/>
            </w:rPr>
          </w:pPr>
          <w:hyperlink w:anchor="_Toc131090372" w:history="1">
            <w:r w:rsidR="00CD23F1" w:rsidRPr="00C04F8C">
              <w:rPr>
                <w:rStyle w:val="-"/>
                <w:noProof/>
              </w:rPr>
              <w:t>1.1.5 Όργανα &amp; Επιτροπές Παρακολούθησης, Διακυβέρνησης και Ελέγχου του Έργου</w:t>
            </w:r>
            <w:r w:rsidR="00CD23F1">
              <w:rPr>
                <w:noProof/>
                <w:webHidden/>
              </w:rPr>
              <w:tab/>
            </w:r>
            <w:r w:rsidR="00CD23F1">
              <w:rPr>
                <w:noProof/>
                <w:webHidden/>
              </w:rPr>
              <w:fldChar w:fldCharType="begin"/>
            </w:r>
            <w:r w:rsidR="00CD23F1">
              <w:rPr>
                <w:noProof/>
                <w:webHidden/>
              </w:rPr>
              <w:instrText xml:space="preserve"> PAGEREF _Toc131090372 \h </w:instrText>
            </w:r>
            <w:r w:rsidR="00CD23F1">
              <w:rPr>
                <w:noProof/>
                <w:webHidden/>
              </w:rPr>
            </w:r>
            <w:r w:rsidR="00CD23F1">
              <w:rPr>
                <w:noProof/>
                <w:webHidden/>
              </w:rPr>
              <w:fldChar w:fldCharType="separate"/>
            </w:r>
            <w:r>
              <w:rPr>
                <w:noProof/>
                <w:webHidden/>
              </w:rPr>
              <w:t>80</w:t>
            </w:r>
            <w:r w:rsidR="00CD23F1">
              <w:rPr>
                <w:noProof/>
                <w:webHidden/>
              </w:rPr>
              <w:fldChar w:fldCharType="end"/>
            </w:r>
          </w:hyperlink>
        </w:p>
        <w:p w14:paraId="7F518170" w14:textId="52820D1A"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73" w:history="1">
            <w:r w:rsidR="00CD23F1" w:rsidRPr="00C04F8C">
              <w:rPr>
                <w:rStyle w:val="-"/>
                <w:noProof/>
              </w:rPr>
              <w:t>8</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Υφιστάμενη κατάσταση</w:t>
            </w:r>
            <w:r w:rsidR="00CD23F1">
              <w:rPr>
                <w:noProof/>
                <w:webHidden/>
              </w:rPr>
              <w:tab/>
            </w:r>
            <w:r w:rsidR="00CD23F1">
              <w:rPr>
                <w:noProof/>
                <w:webHidden/>
              </w:rPr>
              <w:fldChar w:fldCharType="begin"/>
            </w:r>
            <w:r w:rsidR="00CD23F1">
              <w:rPr>
                <w:noProof/>
                <w:webHidden/>
              </w:rPr>
              <w:instrText xml:space="preserve"> PAGEREF _Toc131090373 \h </w:instrText>
            </w:r>
            <w:r w:rsidR="00CD23F1">
              <w:rPr>
                <w:noProof/>
                <w:webHidden/>
              </w:rPr>
            </w:r>
            <w:r w:rsidR="00CD23F1">
              <w:rPr>
                <w:noProof/>
                <w:webHidden/>
              </w:rPr>
              <w:fldChar w:fldCharType="separate"/>
            </w:r>
            <w:r>
              <w:rPr>
                <w:noProof/>
                <w:webHidden/>
              </w:rPr>
              <w:t>81</w:t>
            </w:r>
            <w:r w:rsidR="00CD23F1">
              <w:rPr>
                <w:noProof/>
                <w:webHidden/>
              </w:rPr>
              <w:fldChar w:fldCharType="end"/>
            </w:r>
          </w:hyperlink>
        </w:p>
        <w:p w14:paraId="74DF9182" w14:textId="69FA68AC"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74" w:history="1">
            <w:r w:rsidR="00CD23F1" w:rsidRPr="00C04F8C">
              <w:rPr>
                <w:rStyle w:val="-"/>
                <w:noProof/>
              </w:rPr>
              <w:t>8.1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Υφιστάμενη Αρχιτεκτονική</w:t>
            </w:r>
            <w:r w:rsidR="00CD23F1">
              <w:rPr>
                <w:noProof/>
                <w:webHidden/>
              </w:rPr>
              <w:tab/>
            </w:r>
            <w:r w:rsidR="00CD23F1">
              <w:rPr>
                <w:noProof/>
                <w:webHidden/>
              </w:rPr>
              <w:fldChar w:fldCharType="begin"/>
            </w:r>
            <w:r w:rsidR="00CD23F1">
              <w:rPr>
                <w:noProof/>
                <w:webHidden/>
              </w:rPr>
              <w:instrText xml:space="preserve"> PAGEREF _Toc131090374 \h </w:instrText>
            </w:r>
            <w:r w:rsidR="00CD23F1">
              <w:rPr>
                <w:noProof/>
                <w:webHidden/>
              </w:rPr>
            </w:r>
            <w:r w:rsidR="00CD23F1">
              <w:rPr>
                <w:noProof/>
                <w:webHidden/>
              </w:rPr>
              <w:fldChar w:fldCharType="separate"/>
            </w:r>
            <w:r>
              <w:rPr>
                <w:noProof/>
                <w:webHidden/>
              </w:rPr>
              <w:t>82</w:t>
            </w:r>
            <w:r w:rsidR="00CD23F1">
              <w:rPr>
                <w:noProof/>
                <w:webHidden/>
              </w:rPr>
              <w:fldChar w:fldCharType="end"/>
            </w:r>
          </w:hyperlink>
        </w:p>
        <w:p w14:paraId="3FDE10C0" w14:textId="66218650"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75" w:history="1">
            <w:r w:rsidR="00CD23F1" w:rsidRPr="00C04F8C">
              <w:rPr>
                <w:rStyle w:val="-"/>
                <w:noProof/>
              </w:rPr>
              <w:t>8.1.1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Περιγραφή υφιστάμενων Υποσυστημάτων</w:t>
            </w:r>
            <w:r w:rsidR="00CD23F1">
              <w:rPr>
                <w:noProof/>
                <w:webHidden/>
              </w:rPr>
              <w:tab/>
            </w:r>
            <w:r w:rsidR="00CD23F1">
              <w:rPr>
                <w:noProof/>
                <w:webHidden/>
              </w:rPr>
              <w:fldChar w:fldCharType="begin"/>
            </w:r>
            <w:r w:rsidR="00CD23F1">
              <w:rPr>
                <w:noProof/>
                <w:webHidden/>
              </w:rPr>
              <w:instrText xml:space="preserve"> PAGEREF _Toc131090375 \h </w:instrText>
            </w:r>
            <w:r w:rsidR="00CD23F1">
              <w:rPr>
                <w:noProof/>
                <w:webHidden/>
              </w:rPr>
            </w:r>
            <w:r w:rsidR="00CD23F1">
              <w:rPr>
                <w:noProof/>
                <w:webHidden/>
              </w:rPr>
              <w:fldChar w:fldCharType="separate"/>
            </w:r>
            <w:r>
              <w:rPr>
                <w:noProof/>
                <w:webHidden/>
              </w:rPr>
              <w:t>83</w:t>
            </w:r>
            <w:r w:rsidR="00CD23F1">
              <w:rPr>
                <w:noProof/>
                <w:webHidden/>
              </w:rPr>
              <w:fldChar w:fldCharType="end"/>
            </w:r>
          </w:hyperlink>
        </w:p>
        <w:p w14:paraId="45357E93" w14:textId="127AA712"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76" w:history="1">
            <w:r w:rsidR="00CD23F1" w:rsidRPr="00C04F8C">
              <w:rPr>
                <w:rStyle w:val="-"/>
                <w:noProof/>
              </w:rPr>
              <w:t>8.1.2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Περιγραφή υφιστάμενων κύριων επιχειρησιακών διαδικασιών</w:t>
            </w:r>
            <w:r w:rsidR="00CD23F1">
              <w:rPr>
                <w:noProof/>
                <w:webHidden/>
              </w:rPr>
              <w:tab/>
            </w:r>
            <w:r w:rsidR="00CD23F1">
              <w:rPr>
                <w:noProof/>
                <w:webHidden/>
              </w:rPr>
              <w:fldChar w:fldCharType="begin"/>
            </w:r>
            <w:r w:rsidR="00CD23F1">
              <w:rPr>
                <w:noProof/>
                <w:webHidden/>
              </w:rPr>
              <w:instrText xml:space="preserve"> PAGEREF _Toc131090376 \h </w:instrText>
            </w:r>
            <w:r w:rsidR="00CD23F1">
              <w:rPr>
                <w:noProof/>
                <w:webHidden/>
              </w:rPr>
            </w:r>
            <w:r w:rsidR="00CD23F1">
              <w:rPr>
                <w:noProof/>
                <w:webHidden/>
              </w:rPr>
              <w:fldChar w:fldCharType="separate"/>
            </w:r>
            <w:r>
              <w:rPr>
                <w:noProof/>
                <w:webHidden/>
              </w:rPr>
              <w:t>84</w:t>
            </w:r>
            <w:r w:rsidR="00CD23F1">
              <w:rPr>
                <w:noProof/>
                <w:webHidden/>
              </w:rPr>
              <w:fldChar w:fldCharType="end"/>
            </w:r>
          </w:hyperlink>
        </w:p>
        <w:p w14:paraId="3045ABAA" w14:textId="5FBDEB01"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377" w:history="1">
            <w:r w:rsidR="00CD23F1" w:rsidRPr="00C04F8C">
              <w:rPr>
                <w:rStyle w:val="-"/>
                <w:rFonts w:eastAsia="SimSun"/>
                <w:noProof/>
              </w:rPr>
              <w:t>8.1.3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Το Κυβερνητικό Υπολογιστικό Νέφος (G-Cloud)</w:t>
            </w:r>
            <w:r w:rsidR="00CD23F1">
              <w:rPr>
                <w:noProof/>
                <w:webHidden/>
              </w:rPr>
              <w:tab/>
            </w:r>
            <w:r w:rsidR="00CD23F1">
              <w:rPr>
                <w:noProof/>
                <w:webHidden/>
              </w:rPr>
              <w:fldChar w:fldCharType="begin"/>
            </w:r>
            <w:r w:rsidR="00CD23F1">
              <w:rPr>
                <w:noProof/>
                <w:webHidden/>
              </w:rPr>
              <w:instrText xml:space="preserve"> PAGEREF _Toc131090377 \h </w:instrText>
            </w:r>
            <w:r w:rsidR="00CD23F1">
              <w:rPr>
                <w:noProof/>
                <w:webHidden/>
              </w:rPr>
            </w:r>
            <w:r w:rsidR="00CD23F1">
              <w:rPr>
                <w:noProof/>
                <w:webHidden/>
              </w:rPr>
              <w:fldChar w:fldCharType="separate"/>
            </w:r>
            <w:r>
              <w:rPr>
                <w:noProof/>
                <w:webHidden/>
              </w:rPr>
              <w:t>86</w:t>
            </w:r>
            <w:r w:rsidR="00CD23F1">
              <w:rPr>
                <w:noProof/>
                <w:webHidden/>
              </w:rPr>
              <w:fldChar w:fldCharType="end"/>
            </w:r>
          </w:hyperlink>
        </w:p>
        <w:p w14:paraId="7BD75F90" w14:textId="1846F314" w:rsidR="00CD23F1" w:rsidRDefault="00A60AB0">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78" w:history="1">
            <w:r w:rsidR="00CD23F1" w:rsidRPr="00C04F8C">
              <w:rPr>
                <w:rStyle w:val="-"/>
                <w:noProof/>
              </w:rPr>
              <w:t>9</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ΣΚΟΠΟΣ ΚΑΙ ΣΤΟΧΟΙ ΤΗΣ ΣΥΜΒΑΣΗΣ</w:t>
            </w:r>
            <w:r w:rsidR="00CD23F1">
              <w:rPr>
                <w:noProof/>
                <w:webHidden/>
              </w:rPr>
              <w:tab/>
            </w:r>
            <w:r w:rsidR="00CD23F1">
              <w:rPr>
                <w:noProof/>
                <w:webHidden/>
              </w:rPr>
              <w:fldChar w:fldCharType="begin"/>
            </w:r>
            <w:r w:rsidR="00CD23F1">
              <w:rPr>
                <w:noProof/>
                <w:webHidden/>
              </w:rPr>
              <w:instrText xml:space="preserve"> PAGEREF _Toc131090378 \h </w:instrText>
            </w:r>
            <w:r w:rsidR="00CD23F1">
              <w:rPr>
                <w:noProof/>
                <w:webHidden/>
              </w:rPr>
            </w:r>
            <w:r w:rsidR="00CD23F1">
              <w:rPr>
                <w:noProof/>
                <w:webHidden/>
              </w:rPr>
              <w:fldChar w:fldCharType="separate"/>
            </w:r>
            <w:r>
              <w:rPr>
                <w:noProof/>
                <w:webHidden/>
              </w:rPr>
              <w:t>87</w:t>
            </w:r>
            <w:r w:rsidR="00CD23F1">
              <w:rPr>
                <w:noProof/>
                <w:webHidden/>
              </w:rPr>
              <w:fldChar w:fldCharType="end"/>
            </w:r>
          </w:hyperlink>
        </w:p>
        <w:p w14:paraId="107A0A1B" w14:textId="02987D5F"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79" w:history="1">
            <w:r w:rsidR="00CD23F1" w:rsidRPr="00C04F8C">
              <w:rPr>
                <w:rStyle w:val="-"/>
                <w:noProof/>
              </w:rPr>
              <w:t>9.1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Συνοπτική περιγραφή του αντικειμένου</w:t>
            </w:r>
            <w:r w:rsidR="00CD23F1">
              <w:rPr>
                <w:noProof/>
                <w:webHidden/>
              </w:rPr>
              <w:tab/>
            </w:r>
            <w:r w:rsidR="00CD23F1">
              <w:rPr>
                <w:noProof/>
                <w:webHidden/>
              </w:rPr>
              <w:fldChar w:fldCharType="begin"/>
            </w:r>
            <w:r w:rsidR="00CD23F1">
              <w:rPr>
                <w:noProof/>
                <w:webHidden/>
              </w:rPr>
              <w:instrText xml:space="preserve"> PAGEREF _Toc131090379 \h </w:instrText>
            </w:r>
            <w:r w:rsidR="00CD23F1">
              <w:rPr>
                <w:noProof/>
                <w:webHidden/>
              </w:rPr>
            </w:r>
            <w:r w:rsidR="00CD23F1">
              <w:rPr>
                <w:noProof/>
                <w:webHidden/>
              </w:rPr>
              <w:fldChar w:fldCharType="separate"/>
            </w:r>
            <w:r>
              <w:rPr>
                <w:noProof/>
                <w:webHidden/>
              </w:rPr>
              <w:t>87</w:t>
            </w:r>
            <w:r w:rsidR="00CD23F1">
              <w:rPr>
                <w:noProof/>
                <w:webHidden/>
              </w:rPr>
              <w:fldChar w:fldCharType="end"/>
            </w:r>
          </w:hyperlink>
        </w:p>
        <w:p w14:paraId="34E26BC6" w14:textId="54C92FF6"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0" w:history="1">
            <w:r w:rsidR="00CD23F1" w:rsidRPr="00C04F8C">
              <w:rPr>
                <w:rStyle w:val="-"/>
                <w:noProof/>
              </w:rPr>
              <w:t>9.2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Σκοπιμότητα και αναμενόμενα οφέλη</w:t>
            </w:r>
            <w:r w:rsidR="00CD23F1">
              <w:rPr>
                <w:noProof/>
                <w:webHidden/>
              </w:rPr>
              <w:tab/>
            </w:r>
            <w:r w:rsidR="00CD23F1">
              <w:rPr>
                <w:noProof/>
                <w:webHidden/>
              </w:rPr>
              <w:fldChar w:fldCharType="begin"/>
            </w:r>
            <w:r w:rsidR="00CD23F1">
              <w:rPr>
                <w:noProof/>
                <w:webHidden/>
              </w:rPr>
              <w:instrText xml:space="preserve"> PAGEREF _Toc131090380 \h </w:instrText>
            </w:r>
            <w:r w:rsidR="00CD23F1">
              <w:rPr>
                <w:noProof/>
                <w:webHidden/>
              </w:rPr>
            </w:r>
            <w:r w:rsidR="00CD23F1">
              <w:rPr>
                <w:noProof/>
                <w:webHidden/>
              </w:rPr>
              <w:fldChar w:fldCharType="separate"/>
            </w:r>
            <w:r>
              <w:rPr>
                <w:noProof/>
                <w:webHidden/>
              </w:rPr>
              <w:t>88</w:t>
            </w:r>
            <w:r w:rsidR="00CD23F1">
              <w:rPr>
                <w:noProof/>
                <w:webHidden/>
              </w:rPr>
              <w:fldChar w:fldCharType="end"/>
            </w:r>
          </w:hyperlink>
        </w:p>
        <w:p w14:paraId="6D4D6D15" w14:textId="0B4CDE85"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1" w:history="1">
            <w:r w:rsidR="00CD23F1" w:rsidRPr="00C04F8C">
              <w:rPr>
                <w:rStyle w:val="-"/>
                <w:noProof/>
              </w:rPr>
              <w:t>9.3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Στόχοι του Έργου</w:t>
            </w:r>
            <w:r w:rsidR="00CD23F1">
              <w:rPr>
                <w:noProof/>
                <w:webHidden/>
              </w:rPr>
              <w:tab/>
            </w:r>
            <w:r w:rsidR="00CD23F1">
              <w:rPr>
                <w:noProof/>
                <w:webHidden/>
              </w:rPr>
              <w:fldChar w:fldCharType="begin"/>
            </w:r>
            <w:r w:rsidR="00CD23F1">
              <w:rPr>
                <w:noProof/>
                <w:webHidden/>
              </w:rPr>
              <w:instrText xml:space="preserve"> PAGEREF _Toc131090381 \h </w:instrText>
            </w:r>
            <w:r w:rsidR="00CD23F1">
              <w:rPr>
                <w:noProof/>
                <w:webHidden/>
              </w:rPr>
            </w:r>
            <w:r w:rsidR="00CD23F1">
              <w:rPr>
                <w:noProof/>
                <w:webHidden/>
              </w:rPr>
              <w:fldChar w:fldCharType="separate"/>
            </w:r>
            <w:r>
              <w:rPr>
                <w:noProof/>
                <w:webHidden/>
              </w:rPr>
              <w:t>88</w:t>
            </w:r>
            <w:r w:rsidR="00CD23F1">
              <w:rPr>
                <w:noProof/>
                <w:webHidden/>
              </w:rPr>
              <w:fldChar w:fldCharType="end"/>
            </w:r>
          </w:hyperlink>
        </w:p>
        <w:p w14:paraId="4E5EBCE2" w14:textId="0FA7A2DC"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2" w:history="1">
            <w:r w:rsidR="00CD23F1" w:rsidRPr="00C04F8C">
              <w:rPr>
                <w:rStyle w:val="-"/>
                <w:noProof/>
              </w:rPr>
              <w:t>9.4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Κρίσιμοι Παράγοντες του Έργου</w:t>
            </w:r>
            <w:r w:rsidR="00CD23F1">
              <w:rPr>
                <w:noProof/>
                <w:webHidden/>
              </w:rPr>
              <w:tab/>
            </w:r>
            <w:r w:rsidR="00CD23F1">
              <w:rPr>
                <w:noProof/>
                <w:webHidden/>
              </w:rPr>
              <w:fldChar w:fldCharType="begin"/>
            </w:r>
            <w:r w:rsidR="00CD23F1">
              <w:rPr>
                <w:noProof/>
                <w:webHidden/>
              </w:rPr>
              <w:instrText xml:space="preserve"> PAGEREF _Toc131090382 \h </w:instrText>
            </w:r>
            <w:r w:rsidR="00CD23F1">
              <w:rPr>
                <w:noProof/>
                <w:webHidden/>
              </w:rPr>
            </w:r>
            <w:r w:rsidR="00CD23F1">
              <w:rPr>
                <w:noProof/>
                <w:webHidden/>
              </w:rPr>
              <w:fldChar w:fldCharType="separate"/>
            </w:r>
            <w:r>
              <w:rPr>
                <w:noProof/>
                <w:webHidden/>
              </w:rPr>
              <w:t>89</w:t>
            </w:r>
            <w:r w:rsidR="00CD23F1">
              <w:rPr>
                <w:noProof/>
                <w:webHidden/>
              </w:rPr>
              <w:fldChar w:fldCharType="end"/>
            </w:r>
          </w:hyperlink>
        </w:p>
        <w:p w14:paraId="2381067D" w14:textId="2F6CB349"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83" w:history="1">
            <w:r w:rsidR="00CD23F1" w:rsidRPr="00C04F8C">
              <w:rPr>
                <w:rStyle w:val="-"/>
                <w:noProof/>
              </w:rPr>
              <w:t>10</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ΑΝΤΙΚΕΙΜΕΝΟ ΤΗΣ ΣΥΜΒΑΣΗΣ</w:t>
            </w:r>
            <w:r w:rsidR="00CD23F1">
              <w:rPr>
                <w:noProof/>
                <w:webHidden/>
              </w:rPr>
              <w:tab/>
            </w:r>
            <w:r w:rsidR="00CD23F1">
              <w:rPr>
                <w:noProof/>
                <w:webHidden/>
              </w:rPr>
              <w:fldChar w:fldCharType="begin"/>
            </w:r>
            <w:r w:rsidR="00CD23F1">
              <w:rPr>
                <w:noProof/>
                <w:webHidden/>
              </w:rPr>
              <w:instrText xml:space="preserve"> PAGEREF _Toc131090383 \h </w:instrText>
            </w:r>
            <w:r w:rsidR="00CD23F1">
              <w:rPr>
                <w:noProof/>
                <w:webHidden/>
              </w:rPr>
            </w:r>
            <w:r w:rsidR="00CD23F1">
              <w:rPr>
                <w:noProof/>
                <w:webHidden/>
              </w:rPr>
              <w:fldChar w:fldCharType="separate"/>
            </w:r>
            <w:r>
              <w:rPr>
                <w:noProof/>
                <w:webHidden/>
              </w:rPr>
              <w:t>90</w:t>
            </w:r>
            <w:r w:rsidR="00CD23F1">
              <w:rPr>
                <w:noProof/>
                <w:webHidden/>
              </w:rPr>
              <w:fldChar w:fldCharType="end"/>
            </w:r>
          </w:hyperlink>
        </w:p>
        <w:p w14:paraId="27E2C1D4" w14:textId="026BBCEB"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4" w:history="1">
            <w:r w:rsidR="00CD23F1" w:rsidRPr="00C04F8C">
              <w:rPr>
                <w:rStyle w:val="-"/>
                <w:noProof/>
              </w:rPr>
              <w:t>10.1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Γενικές Αρχές</w:t>
            </w:r>
            <w:r w:rsidR="00CD23F1" w:rsidRPr="00C04F8C">
              <w:rPr>
                <w:rStyle w:val="-"/>
                <w:noProof/>
                <w:lang w:val="en-US"/>
              </w:rPr>
              <w:t xml:space="preserve"> </w:t>
            </w:r>
            <w:r w:rsidR="00CD23F1" w:rsidRPr="00C04F8C">
              <w:rPr>
                <w:rStyle w:val="-"/>
                <w:noProof/>
              </w:rPr>
              <w:t>Σχεδιασμού Συστήματος</w:t>
            </w:r>
            <w:r w:rsidR="00CD23F1">
              <w:rPr>
                <w:noProof/>
                <w:webHidden/>
              </w:rPr>
              <w:tab/>
            </w:r>
            <w:r w:rsidR="00CD23F1">
              <w:rPr>
                <w:noProof/>
                <w:webHidden/>
              </w:rPr>
              <w:fldChar w:fldCharType="begin"/>
            </w:r>
            <w:r w:rsidR="00CD23F1">
              <w:rPr>
                <w:noProof/>
                <w:webHidden/>
              </w:rPr>
              <w:instrText xml:space="preserve"> PAGEREF _Toc131090384 \h </w:instrText>
            </w:r>
            <w:r w:rsidR="00CD23F1">
              <w:rPr>
                <w:noProof/>
                <w:webHidden/>
              </w:rPr>
            </w:r>
            <w:r w:rsidR="00CD23F1">
              <w:rPr>
                <w:noProof/>
                <w:webHidden/>
              </w:rPr>
              <w:fldChar w:fldCharType="separate"/>
            </w:r>
            <w:r>
              <w:rPr>
                <w:noProof/>
                <w:webHidden/>
              </w:rPr>
              <w:t>90</w:t>
            </w:r>
            <w:r w:rsidR="00CD23F1">
              <w:rPr>
                <w:noProof/>
                <w:webHidden/>
              </w:rPr>
              <w:fldChar w:fldCharType="end"/>
            </w:r>
          </w:hyperlink>
        </w:p>
        <w:p w14:paraId="4132A261" w14:textId="4E57A1A0"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5" w:history="1">
            <w:r w:rsidR="00CD23F1" w:rsidRPr="00C04F8C">
              <w:rPr>
                <w:rStyle w:val="-"/>
                <w:noProof/>
              </w:rPr>
              <w:t>10.2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 xml:space="preserve">Συμβατότητα με </w:t>
            </w:r>
            <w:r w:rsidR="00CD23F1" w:rsidRPr="00C04F8C">
              <w:rPr>
                <w:rStyle w:val="-"/>
                <w:noProof/>
                <w:lang w:val="en-US"/>
              </w:rPr>
              <w:t>G-Cloud</w:t>
            </w:r>
            <w:r w:rsidR="00CD23F1">
              <w:rPr>
                <w:noProof/>
                <w:webHidden/>
              </w:rPr>
              <w:tab/>
            </w:r>
            <w:r w:rsidR="00CD23F1">
              <w:rPr>
                <w:noProof/>
                <w:webHidden/>
              </w:rPr>
              <w:fldChar w:fldCharType="begin"/>
            </w:r>
            <w:r w:rsidR="00CD23F1">
              <w:rPr>
                <w:noProof/>
                <w:webHidden/>
              </w:rPr>
              <w:instrText xml:space="preserve"> PAGEREF _Toc131090385 \h </w:instrText>
            </w:r>
            <w:r w:rsidR="00CD23F1">
              <w:rPr>
                <w:noProof/>
                <w:webHidden/>
              </w:rPr>
            </w:r>
            <w:r w:rsidR="00CD23F1">
              <w:rPr>
                <w:noProof/>
                <w:webHidden/>
              </w:rPr>
              <w:fldChar w:fldCharType="separate"/>
            </w:r>
            <w:r>
              <w:rPr>
                <w:noProof/>
                <w:webHidden/>
              </w:rPr>
              <w:t>92</w:t>
            </w:r>
            <w:r w:rsidR="00CD23F1">
              <w:rPr>
                <w:noProof/>
                <w:webHidden/>
              </w:rPr>
              <w:fldChar w:fldCharType="end"/>
            </w:r>
          </w:hyperlink>
        </w:p>
        <w:p w14:paraId="4E8C3E33" w14:textId="4204EB9C"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6" w:history="1">
            <w:r w:rsidR="00CD23F1" w:rsidRPr="00C04F8C">
              <w:rPr>
                <w:rStyle w:val="-"/>
                <w:noProof/>
              </w:rPr>
              <w:t>10.3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Χρηστικότητα – Προσβασιμότητα</w:t>
            </w:r>
            <w:r w:rsidR="00CD23F1">
              <w:rPr>
                <w:noProof/>
                <w:webHidden/>
              </w:rPr>
              <w:tab/>
            </w:r>
            <w:r w:rsidR="00CD23F1">
              <w:rPr>
                <w:noProof/>
                <w:webHidden/>
              </w:rPr>
              <w:fldChar w:fldCharType="begin"/>
            </w:r>
            <w:r w:rsidR="00CD23F1">
              <w:rPr>
                <w:noProof/>
                <w:webHidden/>
              </w:rPr>
              <w:instrText xml:space="preserve"> PAGEREF _Toc131090386 \h </w:instrText>
            </w:r>
            <w:r w:rsidR="00CD23F1">
              <w:rPr>
                <w:noProof/>
                <w:webHidden/>
              </w:rPr>
            </w:r>
            <w:r w:rsidR="00CD23F1">
              <w:rPr>
                <w:noProof/>
                <w:webHidden/>
              </w:rPr>
              <w:fldChar w:fldCharType="separate"/>
            </w:r>
            <w:r>
              <w:rPr>
                <w:noProof/>
                <w:webHidden/>
              </w:rPr>
              <w:t>94</w:t>
            </w:r>
            <w:r w:rsidR="00CD23F1">
              <w:rPr>
                <w:noProof/>
                <w:webHidden/>
              </w:rPr>
              <w:fldChar w:fldCharType="end"/>
            </w:r>
          </w:hyperlink>
        </w:p>
        <w:p w14:paraId="753B17FF" w14:textId="2515BEB2"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87" w:history="1">
            <w:r w:rsidR="00CD23F1" w:rsidRPr="00C04F8C">
              <w:rPr>
                <w:rStyle w:val="-"/>
                <w:noProof/>
              </w:rPr>
              <w:t>11</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Προδιαγραφές Λειτουργικών Ενοτήτων</w:t>
            </w:r>
            <w:r w:rsidR="00CD23F1">
              <w:rPr>
                <w:noProof/>
                <w:webHidden/>
              </w:rPr>
              <w:tab/>
            </w:r>
            <w:r w:rsidR="00CD23F1">
              <w:rPr>
                <w:noProof/>
                <w:webHidden/>
              </w:rPr>
              <w:fldChar w:fldCharType="begin"/>
            </w:r>
            <w:r w:rsidR="00CD23F1">
              <w:rPr>
                <w:noProof/>
                <w:webHidden/>
              </w:rPr>
              <w:instrText xml:space="preserve"> PAGEREF _Toc131090387 \h </w:instrText>
            </w:r>
            <w:r w:rsidR="00CD23F1">
              <w:rPr>
                <w:noProof/>
                <w:webHidden/>
              </w:rPr>
            </w:r>
            <w:r w:rsidR="00CD23F1">
              <w:rPr>
                <w:noProof/>
                <w:webHidden/>
              </w:rPr>
              <w:fldChar w:fldCharType="separate"/>
            </w:r>
            <w:r>
              <w:rPr>
                <w:noProof/>
                <w:webHidden/>
              </w:rPr>
              <w:t>95</w:t>
            </w:r>
            <w:r w:rsidR="00CD23F1">
              <w:rPr>
                <w:noProof/>
                <w:webHidden/>
              </w:rPr>
              <w:fldChar w:fldCharType="end"/>
            </w:r>
          </w:hyperlink>
        </w:p>
        <w:p w14:paraId="771479EF" w14:textId="3E31C22A"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8" w:history="1">
            <w:r w:rsidR="00CD23F1" w:rsidRPr="00C04F8C">
              <w:rPr>
                <w:rStyle w:val="-"/>
                <w:noProof/>
              </w:rPr>
              <w:t>11.1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Διαχείρισης και Δρομολόγηση Μηνυμάτων</w:t>
            </w:r>
            <w:r w:rsidR="00CD23F1">
              <w:rPr>
                <w:noProof/>
                <w:webHidden/>
              </w:rPr>
              <w:tab/>
            </w:r>
            <w:r w:rsidR="00CD23F1">
              <w:rPr>
                <w:noProof/>
                <w:webHidden/>
              </w:rPr>
              <w:fldChar w:fldCharType="begin"/>
            </w:r>
            <w:r w:rsidR="00CD23F1">
              <w:rPr>
                <w:noProof/>
                <w:webHidden/>
              </w:rPr>
              <w:instrText xml:space="preserve"> PAGEREF _Toc131090388 \h </w:instrText>
            </w:r>
            <w:r w:rsidR="00CD23F1">
              <w:rPr>
                <w:noProof/>
                <w:webHidden/>
              </w:rPr>
            </w:r>
            <w:r w:rsidR="00CD23F1">
              <w:rPr>
                <w:noProof/>
                <w:webHidden/>
              </w:rPr>
              <w:fldChar w:fldCharType="separate"/>
            </w:r>
            <w:r>
              <w:rPr>
                <w:noProof/>
                <w:webHidden/>
              </w:rPr>
              <w:t>95</w:t>
            </w:r>
            <w:r w:rsidR="00CD23F1">
              <w:rPr>
                <w:noProof/>
                <w:webHidden/>
              </w:rPr>
              <w:fldChar w:fldCharType="end"/>
            </w:r>
          </w:hyperlink>
        </w:p>
        <w:p w14:paraId="6796C008" w14:textId="16E29E5D"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89" w:history="1">
            <w:r w:rsidR="00CD23F1" w:rsidRPr="00C04F8C">
              <w:rPr>
                <w:rStyle w:val="-"/>
                <w:noProof/>
              </w:rPr>
              <w:t>11.2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Εγγύησης και Διασφάλισης του αμετάβλητου των δεδομένων</w:t>
            </w:r>
            <w:r w:rsidR="00CD23F1">
              <w:rPr>
                <w:noProof/>
                <w:webHidden/>
              </w:rPr>
              <w:tab/>
            </w:r>
            <w:r w:rsidR="00CD23F1">
              <w:rPr>
                <w:noProof/>
                <w:webHidden/>
              </w:rPr>
              <w:fldChar w:fldCharType="begin"/>
            </w:r>
            <w:r w:rsidR="00CD23F1">
              <w:rPr>
                <w:noProof/>
                <w:webHidden/>
              </w:rPr>
              <w:instrText xml:space="preserve"> PAGEREF _Toc131090389 \h </w:instrText>
            </w:r>
            <w:r w:rsidR="00CD23F1">
              <w:rPr>
                <w:noProof/>
                <w:webHidden/>
              </w:rPr>
            </w:r>
            <w:r w:rsidR="00CD23F1">
              <w:rPr>
                <w:noProof/>
                <w:webHidden/>
              </w:rPr>
              <w:fldChar w:fldCharType="separate"/>
            </w:r>
            <w:r>
              <w:rPr>
                <w:noProof/>
                <w:webHidden/>
              </w:rPr>
              <w:t>95</w:t>
            </w:r>
            <w:r w:rsidR="00CD23F1">
              <w:rPr>
                <w:noProof/>
                <w:webHidden/>
              </w:rPr>
              <w:fldChar w:fldCharType="end"/>
            </w:r>
          </w:hyperlink>
        </w:p>
        <w:p w14:paraId="1D51D6A3" w14:textId="0F5F2E77"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0" w:history="1">
            <w:r w:rsidR="00CD23F1" w:rsidRPr="00C04F8C">
              <w:rPr>
                <w:rStyle w:val="-"/>
                <w:noProof/>
              </w:rPr>
              <w:t>11.3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Διαδικτυακή Πύλη govhub.gr</w:t>
            </w:r>
            <w:r w:rsidR="00CD23F1">
              <w:rPr>
                <w:noProof/>
                <w:webHidden/>
              </w:rPr>
              <w:tab/>
            </w:r>
            <w:r w:rsidR="00CD23F1">
              <w:rPr>
                <w:noProof/>
                <w:webHidden/>
              </w:rPr>
              <w:fldChar w:fldCharType="begin"/>
            </w:r>
            <w:r w:rsidR="00CD23F1">
              <w:rPr>
                <w:noProof/>
                <w:webHidden/>
              </w:rPr>
              <w:instrText xml:space="preserve"> PAGEREF _Toc131090390 \h </w:instrText>
            </w:r>
            <w:r w:rsidR="00CD23F1">
              <w:rPr>
                <w:noProof/>
                <w:webHidden/>
              </w:rPr>
            </w:r>
            <w:r w:rsidR="00CD23F1">
              <w:rPr>
                <w:noProof/>
                <w:webHidden/>
              </w:rPr>
              <w:fldChar w:fldCharType="separate"/>
            </w:r>
            <w:r>
              <w:rPr>
                <w:noProof/>
                <w:webHidden/>
              </w:rPr>
              <w:t>96</w:t>
            </w:r>
            <w:r w:rsidR="00CD23F1">
              <w:rPr>
                <w:noProof/>
                <w:webHidden/>
              </w:rPr>
              <w:fldChar w:fldCharType="end"/>
            </w:r>
          </w:hyperlink>
        </w:p>
        <w:p w14:paraId="67A3FBFC" w14:textId="270C2CD3"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1" w:history="1">
            <w:r w:rsidR="00CD23F1" w:rsidRPr="00C04F8C">
              <w:rPr>
                <w:rStyle w:val="-"/>
                <w:noProof/>
              </w:rPr>
              <w:t>11.4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Ενεργοποίησης Φορέων</w:t>
            </w:r>
            <w:r w:rsidR="00CD23F1">
              <w:rPr>
                <w:noProof/>
                <w:webHidden/>
              </w:rPr>
              <w:tab/>
            </w:r>
            <w:r w:rsidR="00CD23F1">
              <w:rPr>
                <w:noProof/>
                <w:webHidden/>
              </w:rPr>
              <w:fldChar w:fldCharType="begin"/>
            </w:r>
            <w:r w:rsidR="00CD23F1">
              <w:rPr>
                <w:noProof/>
                <w:webHidden/>
              </w:rPr>
              <w:instrText xml:space="preserve"> PAGEREF _Toc131090391 \h </w:instrText>
            </w:r>
            <w:r w:rsidR="00CD23F1">
              <w:rPr>
                <w:noProof/>
                <w:webHidden/>
              </w:rPr>
            </w:r>
            <w:r w:rsidR="00CD23F1">
              <w:rPr>
                <w:noProof/>
                <w:webHidden/>
              </w:rPr>
              <w:fldChar w:fldCharType="separate"/>
            </w:r>
            <w:r>
              <w:rPr>
                <w:noProof/>
                <w:webHidden/>
              </w:rPr>
              <w:t>97</w:t>
            </w:r>
            <w:r w:rsidR="00CD23F1">
              <w:rPr>
                <w:noProof/>
                <w:webHidden/>
              </w:rPr>
              <w:fldChar w:fldCharType="end"/>
            </w:r>
          </w:hyperlink>
        </w:p>
        <w:p w14:paraId="1906EB69" w14:textId="086A8DC4"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2" w:history="1">
            <w:r w:rsidR="00CD23F1" w:rsidRPr="00C04F8C">
              <w:rPr>
                <w:rStyle w:val="-"/>
                <w:noProof/>
              </w:rPr>
              <w:t>11.5</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Ενημέρωσης Χρηστών</w:t>
            </w:r>
            <w:r w:rsidR="00CD23F1">
              <w:rPr>
                <w:noProof/>
                <w:webHidden/>
              </w:rPr>
              <w:tab/>
            </w:r>
            <w:r w:rsidR="00CD23F1">
              <w:rPr>
                <w:noProof/>
                <w:webHidden/>
              </w:rPr>
              <w:fldChar w:fldCharType="begin"/>
            </w:r>
            <w:r w:rsidR="00CD23F1">
              <w:rPr>
                <w:noProof/>
                <w:webHidden/>
              </w:rPr>
              <w:instrText xml:space="preserve"> PAGEREF _Toc131090392 \h </w:instrText>
            </w:r>
            <w:r w:rsidR="00CD23F1">
              <w:rPr>
                <w:noProof/>
                <w:webHidden/>
              </w:rPr>
            </w:r>
            <w:r w:rsidR="00CD23F1">
              <w:rPr>
                <w:noProof/>
                <w:webHidden/>
              </w:rPr>
              <w:fldChar w:fldCharType="separate"/>
            </w:r>
            <w:r>
              <w:rPr>
                <w:noProof/>
                <w:webHidden/>
              </w:rPr>
              <w:t>97</w:t>
            </w:r>
            <w:r w:rsidR="00CD23F1">
              <w:rPr>
                <w:noProof/>
                <w:webHidden/>
              </w:rPr>
              <w:fldChar w:fldCharType="end"/>
            </w:r>
          </w:hyperlink>
        </w:p>
        <w:p w14:paraId="3981CE19" w14:textId="31785CE7"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3" w:history="1">
            <w:r w:rsidR="00CD23F1" w:rsidRPr="00C04F8C">
              <w:rPr>
                <w:rStyle w:val="-"/>
                <w:noProof/>
              </w:rPr>
              <w:t>11.6</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Αυτεπάγγελτης Αναζήτησης Εγγράφων</w:t>
            </w:r>
            <w:r w:rsidR="00CD23F1">
              <w:rPr>
                <w:noProof/>
                <w:webHidden/>
              </w:rPr>
              <w:tab/>
            </w:r>
            <w:r w:rsidR="00CD23F1">
              <w:rPr>
                <w:noProof/>
                <w:webHidden/>
              </w:rPr>
              <w:fldChar w:fldCharType="begin"/>
            </w:r>
            <w:r w:rsidR="00CD23F1">
              <w:rPr>
                <w:noProof/>
                <w:webHidden/>
              </w:rPr>
              <w:instrText xml:space="preserve"> PAGEREF _Toc131090393 \h </w:instrText>
            </w:r>
            <w:r w:rsidR="00CD23F1">
              <w:rPr>
                <w:noProof/>
                <w:webHidden/>
              </w:rPr>
            </w:r>
            <w:r w:rsidR="00CD23F1">
              <w:rPr>
                <w:noProof/>
                <w:webHidden/>
              </w:rPr>
              <w:fldChar w:fldCharType="separate"/>
            </w:r>
            <w:r>
              <w:rPr>
                <w:noProof/>
                <w:webHidden/>
              </w:rPr>
              <w:t>97</w:t>
            </w:r>
            <w:r w:rsidR="00CD23F1">
              <w:rPr>
                <w:noProof/>
                <w:webHidden/>
              </w:rPr>
              <w:fldChar w:fldCharType="end"/>
            </w:r>
          </w:hyperlink>
        </w:p>
        <w:p w14:paraId="43CC5C57" w14:textId="59D290F2"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4" w:history="1">
            <w:r w:rsidR="00CD23F1" w:rsidRPr="00C04F8C">
              <w:rPr>
                <w:rStyle w:val="-"/>
                <w:noProof/>
              </w:rPr>
              <w:t>11.7</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Χορήγησης Επιδομάτων σε πληγέντες από Φυσικές Καταστροφές</w:t>
            </w:r>
            <w:r w:rsidR="00CD23F1">
              <w:rPr>
                <w:noProof/>
                <w:webHidden/>
              </w:rPr>
              <w:tab/>
            </w:r>
            <w:r w:rsidR="00CD23F1">
              <w:rPr>
                <w:noProof/>
                <w:webHidden/>
              </w:rPr>
              <w:fldChar w:fldCharType="begin"/>
            </w:r>
            <w:r w:rsidR="00CD23F1">
              <w:rPr>
                <w:noProof/>
                <w:webHidden/>
              </w:rPr>
              <w:instrText xml:space="preserve"> PAGEREF _Toc131090394 \h </w:instrText>
            </w:r>
            <w:r w:rsidR="00CD23F1">
              <w:rPr>
                <w:noProof/>
                <w:webHidden/>
              </w:rPr>
            </w:r>
            <w:r w:rsidR="00CD23F1">
              <w:rPr>
                <w:noProof/>
                <w:webHidden/>
              </w:rPr>
              <w:fldChar w:fldCharType="separate"/>
            </w:r>
            <w:r>
              <w:rPr>
                <w:noProof/>
                <w:webHidden/>
              </w:rPr>
              <w:t>98</w:t>
            </w:r>
            <w:r w:rsidR="00CD23F1">
              <w:rPr>
                <w:noProof/>
                <w:webHidden/>
              </w:rPr>
              <w:fldChar w:fldCharType="end"/>
            </w:r>
          </w:hyperlink>
        </w:p>
        <w:p w14:paraId="11FF457B" w14:textId="34DAA9C8"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395" w:history="1">
            <w:r w:rsidR="00CD23F1" w:rsidRPr="00C04F8C">
              <w:rPr>
                <w:rStyle w:val="-"/>
                <w:noProof/>
              </w:rPr>
              <w:t>11.8</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Υποσύστημα Στατιστικών Στοιχείων και Γραφημάτων</w:t>
            </w:r>
            <w:r w:rsidR="00CD23F1">
              <w:rPr>
                <w:noProof/>
                <w:webHidden/>
              </w:rPr>
              <w:tab/>
            </w:r>
            <w:r w:rsidR="00CD23F1">
              <w:rPr>
                <w:noProof/>
                <w:webHidden/>
              </w:rPr>
              <w:fldChar w:fldCharType="begin"/>
            </w:r>
            <w:r w:rsidR="00CD23F1">
              <w:rPr>
                <w:noProof/>
                <w:webHidden/>
              </w:rPr>
              <w:instrText xml:space="preserve"> PAGEREF _Toc131090395 \h </w:instrText>
            </w:r>
            <w:r w:rsidR="00CD23F1">
              <w:rPr>
                <w:noProof/>
                <w:webHidden/>
              </w:rPr>
            </w:r>
            <w:r w:rsidR="00CD23F1">
              <w:rPr>
                <w:noProof/>
                <w:webHidden/>
              </w:rPr>
              <w:fldChar w:fldCharType="separate"/>
            </w:r>
            <w:r>
              <w:rPr>
                <w:noProof/>
                <w:webHidden/>
              </w:rPr>
              <w:t>99</w:t>
            </w:r>
            <w:r w:rsidR="00CD23F1">
              <w:rPr>
                <w:noProof/>
                <w:webHidden/>
              </w:rPr>
              <w:fldChar w:fldCharType="end"/>
            </w:r>
          </w:hyperlink>
        </w:p>
        <w:p w14:paraId="09194B4A" w14:textId="580EEEAC"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396" w:history="1">
            <w:r w:rsidR="00CD23F1" w:rsidRPr="00C04F8C">
              <w:rPr>
                <w:rStyle w:val="-"/>
                <w:noProof/>
              </w:rPr>
              <w:t>12</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Ασφάλειας</w:t>
            </w:r>
            <w:r w:rsidR="00CD23F1">
              <w:rPr>
                <w:noProof/>
                <w:webHidden/>
              </w:rPr>
              <w:tab/>
            </w:r>
            <w:r w:rsidR="00CD23F1">
              <w:rPr>
                <w:noProof/>
                <w:webHidden/>
              </w:rPr>
              <w:fldChar w:fldCharType="begin"/>
            </w:r>
            <w:r w:rsidR="00CD23F1">
              <w:rPr>
                <w:noProof/>
                <w:webHidden/>
              </w:rPr>
              <w:instrText xml:space="preserve"> PAGEREF _Toc131090396 \h </w:instrText>
            </w:r>
            <w:r w:rsidR="00CD23F1">
              <w:rPr>
                <w:noProof/>
                <w:webHidden/>
              </w:rPr>
            </w:r>
            <w:r w:rsidR="00CD23F1">
              <w:rPr>
                <w:noProof/>
                <w:webHidden/>
              </w:rPr>
              <w:fldChar w:fldCharType="separate"/>
            </w:r>
            <w:r>
              <w:rPr>
                <w:noProof/>
                <w:webHidden/>
              </w:rPr>
              <w:t>99</w:t>
            </w:r>
            <w:r w:rsidR="00CD23F1">
              <w:rPr>
                <w:noProof/>
                <w:webHidden/>
              </w:rPr>
              <w:fldChar w:fldCharType="end"/>
            </w:r>
          </w:hyperlink>
        </w:p>
        <w:p w14:paraId="2A6A13ED" w14:textId="7207E086"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397" w:history="1">
            <w:r w:rsidR="00CD23F1" w:rsidRPr="00C04F8C">
              <w:rPr>
                <w:rStyle w:val="-"/>
                <w:noProof/>
              </w:rPr>
              <w:t>12.1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Τείχος Προστασίας</w:t>
            </w:r>
            <w:r w:rsidR="00CD23F1">
              <w:rPr>
                <w:noProof/>
                <w:webHidden/>
              </w:rPr>
              <w:tab/>
            </w:r>
            <w:r w:rsidR="00CD23F1">
              <w:rPr>
                <w:noProof/>
                <w:webHidden/>
              </w:rPr>
              <w:fldChar w:fldCharType="begin"/>
            </w:r>
            <w:r w:rsidR="00CD23F1">
              <w:rPr>
                <w:noProof/>
                <w:webHidden/>
              </w:rPr>
              <w:instrText xml:space="preserve"> PAGEREF _Toc131090397 \h </w:instrText>
            </w:r>
            <w:r w:rsidR="00CD23F1">
              <w:rPr>
                <w:noProof/>
                <w:webHidden/>
              </w:rPr>
            </w:r>
            <w:r w:rsidR="00CD23F1">
              <w:rPr>
                <w:noProof/>
                <w:webHidden/>
              </w:rPr>
              <w:fldChar w:fldCharType="separate"/>
            </w:r>
            <w:r>
              <w:rPr>
                <w:noProof/>
                <w:webHidden/>
              </w:rPr>
              <w:t>100</w:t>
            </w:r>
            <w:r w:rsidR="00CD23F1">
              <w:rPr>
                <w:noProof/>
                <w:webHidden/>
              </w:rPr>
              <w:fldChar w:fldCharType="end"/>
            </w:r>
          </w:hyperlink>
        </w:p>
        <w:p w14:paraId="428B2DDC" w14:textId="57AE545D"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398" w:history="1">
            <w:r w:rsidR="00CD23F1" w:rsidRPr="00C04F8C">
              <w:rPr>
                <w:rStyle w:val="-"/>
                <w:noProof/>
              </w:rPr>
              <w:t>12.2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Προστασία SOAP</w:t>
            </w:r>
            <w:r w:rsidR="00CD23F1">
              <w:rPr>
                <w:noProof/>
                <w:webHidden/>
              </w:rPr>
              <w:tab/>
            </w:r>
            <w:r w:rsidR="00CD23F1">
              <w:rPr>
                <w:noProof/>
                <w:webHidden/>
              </w:rPr>
              <w:fldChar w:fldCharType="begin"/>
            </w:r>
            <w:r w:rsidR="00CD23F1">
              <w:rPr>
                <w:noProof/>
                <w:webHidden/>
              </w:rPr>
              <w:instrText xml:space="preserve"> PAGEREF _Toc131090398 \h </w:instrText>
            </w:r>
            <w:r w:rsidR="00CD23F1">
              <w:rPr>
                <w:noProof/>
                <w:webHidden/>
              </w:rPr>
            </w:r>
            <w:r w:rsidR="00CD23F1">
              <w:rPr>
                <w:noProof/>
                <w:webHidden/>
              </w:rPr>
              <w:fldChar w:fldCharType="separate"/>
            </w:r>
            <w:r>
              <w:rPr>
                <w:noProof/>
                <w:webHidden/>
              </w:rPr>
              <w:t>100</w:t>
            </w:r>
            <w:r w:rsidR="00CD23F1">
              <w:rPr>
                <w:noProof/>
                <w:webHidden/>
              </w:rPr>
              <w:fldChar w:fldCharType="end"/>
            </w:r>
          </w:hyperlink>
        </w:p>
        <w:p w14:paraId="706B24B0" w14:textId="290C3D18"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399" w:history="1">
            <w:r w:rsidR="00CD23F1" w:rsidRPr="00C04F8C">
              <w:rPr>
                <w:rStyle w:val="-"/>
                <w:noProof/>
              </w:rPr>
              <w:t>12.3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Προστασία REST API</w:t>
            </w:r>
            <w:r w:rsidR="00CD23F1">
              <w:rPr>
                <w:noProof/>
                <w:webHidden/>
              </w:rPr>
              <w:tab/>
            </w:r>
            <w:r w:rsidR="00CD23F1">
              <w:rPr>
                <w:noProof/>
                <w:webHidden/>
              </w:rPr>
              <w:fldChar w:fldCharType="begin"/>
            </w:r>
            <w:r w:rsidR="00CD23F1">
              <w:rPr>
                <w:noProof/>
                <w:webHidden/>
              </w:rPr>
              <w:instrText xml:space="preserve"> PAGEREF _Toc131090399 \h </w:instrText>
            </w:r>
            <w:r w:rsidR="00CD23F1">
              <w:rPr>
                <w:noProof/>
                <w:webHidden/>
              </w:rPr>
            </w:r>
            <w:r w:rsidR="00CD23F1">
              <w:rPr>
                <w:noProof/>
                <w:webHidden/>
              </w:rPr>
              <w:fldChar w:fldCharType="separate"/>
            </w:r>
            <w:r>
              <w:rPr>
                <w:noProof/>
                <w:webHidden/>
              </w:rPr>
              <w:t>100</w:t>
            </w:r>
            <w:r w:rsidR="00CD23F1">
              <w:rPr>
                <w:noProof/>
                <w:webHidden/>
              </w:rPr>
              <w:fldChar w:fldCharType="end"/>
            </w:r>
          </w:hyperlink>
        </w:p>
        <w:p w14:paraId="596B76FC" w14:textId="27BAEDFA"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400" w:history="1">
            <w:r w:rsidR="00CD23F1" w:rsidRPr="00C04F8C">
              <w:rPr>
                <w:rStyle w:val="-"/>
                <w:noProof/>
              </w:rPr>
              <w:t>12.4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Πιστοποιητικά και αποφόρτιση SSL (SSL Offload)</w:t>
            </w:r>
            <w:r w:rsidR="00CD23F1">
              <w:rPr>
                <w:noProof/>
                <w:webHidden/>
              </w:rPr>
              <w:tab/>
            </w:r>
            <w:r w:rsidR="00CD23F1">
              <w:rPr>
                <w:noProof/>
                <w:webHidden/>
              </w:rPr>
              <w:fldChar w:fldCharType="begin"/>
            </w:r>
            <w:r w:rsidR="00CD23F1">
              <w:rPr>
                <w:noProof/>
                <w:webHidden/>
              </w:rPr>
              <w:instrText xml:space="preserve"> PAGEREF _Toc131090400 \h </w:instrText>
            </w:r>
            <w:r w:rsidR="00CD23F1">
              <w:rPr>
                <w:noProof/>
                <w:webHidden/>
              </w:rPr>
            </w:r>
            <w:r w:rsidR="00CD23F1">
              <w:rPr>
                <w:noProof/>
                <w:webHidden/>
              </w:rPr>
              <w:fldChar w:fldCharType="separate"/>
            </w:r>
            <w:r>
              <w:rPr>
                <w:noProof/>
                <w:webHidden/>
              </w:rPr>
              <w:t>101</w:t>
            </w:r>
            <w:r w:rsidR="00CD23F1">
              <w:rPr>
                <w:noProof/>
                <w:webHidden/>
              </w:rPr>
              <w:fldChar w:fldCharType="end"/>
            </w:r>
          </w:hyperlink>
        </w:p>
        <w:p w14:paraId="0AC095EA" w14:textId="76E28E67"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401" w:history="1">
            <w:r w:rsidR="00CD23F1" w:rsidRPr="00C04F8C">
              <w:rPr>
                <w:rStyle w:val="-"/>
                <w:noProof/>
              </w:rPr>
              <w:t>12.5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Βελτίωση της ασφάλειας με ταυτοποίηση πελάτη μέσω πιστοποιητικού</w:t>
            </w:r>
            <w:r w:rsidR="00CD23F1">
              <w:rPr>
                <w:noProof/>
                <w:webHidden/>
              </w:rPr>
              <w:tab/>
            </w:r>
            <w:r w:rsidR="00CD23F1">
              <w:rPr>
                <w:noProof/>
                <w:webHidden/>
              </w:rPr>
              <w:fldChar w:fldCharType="begin"/>
            </w:r>
            <w:r w:rsidR="00CD23F1">
              <w:rPr>
                <w:noProof/>
                <w:webHidden/>
              </w:rPr>
              <w:instrText xml:space="preserve"> PAGEREF _Toc131090401 \h </w:instrText>
            </w:r>
            <w:r w:rsidR="00CD23F1">
              <w:rPr>
                <w:noProof/>
                <w:webHidden/>
              </w:rPr>
            </w:r>
            <w:r w:rsidR="00CD23F1">
              <w:rPr>
                <w:noProof/>
                <w:webHidden/>
              </w:rPr>
              <w:fldChar w:fldCharType="separate"/>
            </w:r>
            <w:r>
              <w:rPr>
                <w:noProof/>
                <w:webHidden/>
              </w:rPr>
              <w:t>101</w:t>
            </w:r>
            <w:r w:rsidR="00CD23F1">
              <w:rPr>
                <w:noProof/>
                <w:webHidden/>
              </w:rPr>
              <w:fldChar w:fldCharType="end"/>
            </w:r>
          </w:hyperlink>
        </w:p>
        <w:p w14:paraId="1943E8DC" w14:textId="3AAA4AED" w:rsidR="00CD23F1" w:rsidRDefault="00A60AB0">
          <w:pPr>
            <w:pStyle w:val="31"/>
            <w:tabs>
              <w:tab w:val="left" w:pos="1100"/>
              <w:tab w:val="right" w:leader="dot" w:pos="9962"/>
            </w:tabs>
            <w:rPr>
              <w:rFonts w:asciiTheme="minorHAnsi" w:eastAsiaTheme="minorEastAsia" w:hAnsiTheme="minorHAnsi" w:cstheme="minorBidi"/>
              <w:i w:val="0"/>
              <w:iCs w:val="0"/>
              <w:noProof/>
              <w:sz w:val="22"/>
              <w:szCs w:val="22"/>
              <w:lang w:val="en-US" w:eastAsia="en-US" w:bidi="he-IL"/>
            </w:rPr>
          </w:pPr>
          <w:hyperlink w:anchor="_Toc131090402" w:history="1">
            <w:r w:rsidR="00CD23F1" w:rsidRPr="00C04F8C">
              <w:rPr>
                <w:rStyle w:val="-"/>
                <w:noProof/>
              </w:rPr>
              <w:t>12.6</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Αναφορές και Γραφήματα</w:t>
            </w:r>
            <w:r w:rsidR="00CD23F1">
              <w:rPr>
                <w:noProof/>
                <w:webHidden/>
              </w:rPr>
              <w:tab/>
            </w:r>
            <w:r w:rsidR="00CD23F1">
              <w:rPr>
                <w:noProof/>
                <w:webHidden/>
              </w:rPr>
              <w:fldChar w:fldCharType="begin"/>
            </w:r>
            <w:r w:rsidR="00CD23F1">
              <w:rPr>
                <w:noProof/>
                <w:webHidden/>
              </w:rPr>
              <w:instrText xml:space="preserve"> PAGEREF _Toc131090402 \h </w:instrText>
            </w:r>
            <w:r w:rsidR="00CD23F1">
              <w:rPr>
                <w:noProof/>
                <w:webHidden/>
              </w:rPr>
            </w:r>
            <w:r w:rsidR="00CD23F1">
              <w:rPr>
                <w:noProof/>
                <w:webHidden/>
              </w:rPr>
              <w:fldChar w:fldCharType="separate"/>
            </w:r>
            <w:r>
              <w:rPr>
                <w:noProof/>
                <w:webHidden/>
              </w:rPr>
              <w:t>102</w:t>
            </w:r>
            <w:r w:rsidR="00CD23F1">
              <w:rPr>
                <w:noProof/>
                <w:webHidden/>
              </w:rPr>
              <w:fldChar w:fldCharType="end"/>
            </w:r>
          </w:hyperlink>
        </w:p>
        <w:p w14:paraId="5D48F1E6" w14:textId="249F51A0"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3" w:history="1">
            <w:r w:rsidR="00CD23F1" w:rsidRPr="00C04F8C">
              <w:rPr>
                <w:rStyle w:val="-"/>
                <w:noProof/>
              </w:rPr>
              <w:t>13</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Δοκιμών &amp; Ελέγχου</w:t>
            </w:r>
            <w:r w:rsidR="00CD23F1">
              <w:rPr>
                <w:noProof/>
                <w:webHidden/>
              </w:rPr>
              <w:tab/>
            </w:r>
            <w:r w:rsidR="00CD23F1">
              <w:rPr>
                <w:noProof/>
                <w:webHidden/>
              </w:rPr>
              <w:fldChar w:fldCharType="begin"/>
            </w:r>
            <w:r w:rsidR="00CD23F1">
              <w:rPr>
                <w:noProof/>
                <w:webHidden/>
              </w:rPr>
              <w:instrText xml:space="preserve"> PAGEREF _Toc131090403 \h </w:instrText>
            </w:r>
            <w:r w:rsidR="00CD23F1">
              <w:rPr>
                <w:noProof/>
                <w:webHidden/>
              </w:rPr>
            </w:r>
            <w:r w:rsidR="00CD23F1">
              <w:rPr>
                <w:noProof/>
                <w:webHidden/>
              </w:rPr>
              <w:fldChar w:fldCharType="separate"/>
            </w:r>
            <w:r>
              <w:rPr>
                <w:noProof/>
                <w:webHidden/>
              </w:rPr>
              <w:t>102</w:t>
            </w:r>
            <w:r w:rsidR="00CD23F1">
              <w:rPr>
                <w:noProof/>
                <w:webHidden/>
              </w:rPr>
              <w:fldChar w:fldCharType="end"/>
            </w:r>
          </w:hyperlink>
        </w:p>
        <w:p w14:paraId="5274E450" w14:textId="3A138015"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4" w:history="1">
            <w:r w:rsidR="00CD23F1" w:rsidRPr="00C04F8C">
              <w:rPr>
                <w:rStyle w:val="-"/>
                <w:noProof/>
              </w:rPr>
              <w:t>14</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Μετάπτωσης Συστήματος</w:t>
            </w:r>
            <w:r w:rsidR="00CD23F1">
              <w:rPr>
                <w:noProof/>
                <w:webHidden/>
              </w:rPr>
              <w:tab/>
            </w:r>
            <w:r w:rsidR="00CD23F1">
              <w:rPr>
                <w:noProof/>
                <w:webHidden/>
              </w:rPr>
              <w:fldChar w:fldCharType="begin"/>
            </w:r>
            <w:r w:rsidR="00CD23F1">
              <w:rPr>
                <w:noProof/>
                <w:webHidden/>
              </w:rPr>
              <w:instrText xml:space="preserve"> PAGEREF _Toc131090404 \h </w:instrText>
            </w:r>
            <w:r w:rsidR="00CD23F1">
              <w:rPr>
                <w:noProof/>
                <w:webHidden/>
              </w:rPr>
            </w:r>
            <w:r w:rsidR="00CD23F1">
              <w:rPr>
                <w:noProof/>
                <w:webHidden/>
              </w:rPr>
              <w:fldChar w:fldCharType="separate"/>
            </w:r>
            <w:r>
              <w:rPr>
                <w:noProof/>
                <w:webHidden/>
              </w:rPr>
              <w:t>102</w:t>
            </w:r>
            <w:r w:rsidR="00CD23F1">
              <w:rPr>
                <w:noProof/>
                <w:webHidden/>
              </w:rPr>
              <w:fldChar w:fldCharType="end"/>
            </w:r>
          </w:hyperlink>
        </w:p>
        <w:p w14:paraId="6967B025" w14:textId="4B5C1583"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5" w:history="1">
            <w:r w:rsidR="00CD23F1" w:rsidRPr="00C04F8C">
              <w:rPr>
                <w:rStyle w:val="-"/>
                <w:noProof/>
              </w:rPr>
              <w:t>15</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Εκπαίδευσης</w:t>
            </w:r>
            <w:r w:rsidR="00CD23F1">
              <w:rPr>
                <w:noProof/>
                <w:webHidden/>
              </w:rPr>
              <w:tab/>
            </w:r>
            <w:r w:rsidR="00CD23F1">
              <w:rPr>
                <w:noProof/>
                <w:webHidden/>
              </w:rPr>
              <w:fldChar w:fldCharType="begin"/>
            </w:r>
            <w:r w:rsidR="00CD23F1">
              <w:rPr>
                <w:noProof/>
                <w:webHidden/>
              </w:rPr>
              <w:instrText xml:space="preserve"> PAGEREF _Toc131090405 \h </w:instrText>
            </w:r>
            <w:r w:rsidR="00CD23F1">
              <w:rPr>
                <w:noProof/>
                <w:webHidden/>
              </w:rPr>
            </w:r>
            <w:r w:rsidR="00CD23F1">
              <w:rPr>
                <w:noProof/>
                <w:webHidden/>
              </w:rPr>
              <w:fldChar w:fldCharType="separate"/>
            </w:r>
            <w:r>
              <w:rPr>
                <w:noProof/>
                <w:webHidden/>
              </w:rPr>
              <w:t>102</w:t>
            </w:r>
            <w:r w:rsidR="00CD23F1">
              <w:rPr>
                <w:noProof/>
                <w:webHidden/>
              </w:rPr>
              <w:fldChar w:fldCharType="end"/>
            </w:r>
          </w:hyperlink>
        </w:p>
        <w:p w14:paraId="49DD6889" w14:textId="198C3E8D"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6" w:history="1">
            <w:r w:rsidR="00CD23F1" w:rsidRPr="00C04F8C">
              <w:rPr>
                <w:rStyle w:val="-"/>
                <w:noProof/>
              </w:rPr>
              <w:t>16</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Πιλοτικής Λειτουργίας</w:t>
            </w:r>
            <w:r w:rsidR="00CD23F1">
              <w:rPr>
                <w:noProof/>
                <w:webHidden/>
              </w:rPr>
              <w:tab/>
            </w:r>
            <w:r w:rsidR="00CD23F1">
              <w:rPr>
                <w:noProof/>
                <w:webHidden/>
              </w:rPr>
              <w:fldChar w:fldCharType="begin"/>
            </w:r>
            <w:r w:rsidR="00CD23F1">
              <w:rPr>
                <w:noProof/>
                <w:webHidden/>
              </w:rPr>
              <w:instrText xml:space="preserve"> PAGEREF _Toc131090406 \h </w:instrText>
            </w:r>
            <w:r w:rsidR="00CD23F1">
              <w:rPr>
                <w:noProof/>
                <w:webHidden/>
              </w:rPr>
            </w:r>
            <w:r w:rsidR="00CD23F1">
              <w:rPr>
                <w:noProof/>
                <w:webHidden/>
              </w:rPr>
              <w:fldChar w:fldCharType="separate"/>
            </w:r>
            <w:r>
              <w:rPr>
                <w:noProof/>
                <w:webHidden/>
              </w:rPr>
              <w:t>103</w:t>
            </w:r>
            <w:r w:rsidR="00CD23F1">
              <w:rPr>
                <w:noProof/>
                <w:webHidden/>
              </w:rPr>
              <w:fldChar w:fldCharType="end"/>
            </w:r>
          </w:hyperlink>
        </w:p>
        <w:p w14:paraId="4E003B97" w14:textId="5733D20B"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7" w:history="1">
            <w:r w:rsidR="00CD23F1" w:rsidRPr="00C04F8C">
              <w:rPr>
                <w:rStyle w:val="-"/>
                <w:noProof/>
              </w:rPr>
              <w:t>17</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Υπηρεσίες Εγγύησης Καλής Λειτουργίας και Συντήρησης Συστήματος</w:t>
            </w:r>
            <w:r w:rsidR="00CD23F1">
              <w:rPr>
                <w:noProof/>
                <w:webHidden/>
              </w:rPr>
              <w:tab/>
            </w:r>
            <w:r w:rsidR="00CD23F1">
              <w:rPr>
                <w:noProof/>
                <w:webHidden/>
              </w:rPr>
              <w:fldChar w:fldCharType="begin"/>
            </w:r>
            <w:r w:rsidR="00CD23F1">
              <w:rPr>
                <w:noProof/>
                <w:webHidden/>
              </w:rPr>
              <w:instrText xml:space="preserve"> PAGEREF _Toc131090407 \h </w:instrText>
            </w:r>
            <w:r w:rsidR="00CD23F1">
              <w:rPr>
                <w:noProof/>
                <w:webHidden/>
              </w:rPr>
            </w:r>
            <w:r w:rsidR="00CD23F1">
              <w:rPr>
                <w:noProof/>
                <w:webHidden/>
              </w:rPr>
              <w:fldChar w:fldCharType="separate"/>
            </w:r>
            <w:r>
              <w:rPr>
                <w:noProof/>
                <w:webHidden/>
              </w:rPr>
              <w:t>104</w:t>
            </w:r>
            <w:r w:rsidR="00CD23F1">
              <w:rPr>
                <w:noProof/>
                <w:webHidden/>
              </w:rPr>
              <w:fldChar w:fldCharType="end"/>
            </w:r>
          </w:hyperlink>
        </w:p>
        <w:p w14:paraId="79FAF84D" w14:textId="7EB72064"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08" w:history="1">
            <w:r w:rsidR="00CD23F1" w:rsidRPr="00C04F8C">
              <w:rPr>
                <w:rStyle w:val="-"/>
                <w:noProof/>
              </w:rPr>
              <w:t>18</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Μεθοδολογία Υλοποίησης</w:t>
            </w:r>
            <w:r w:rsidR="00CD23F1">
              <w:rPr>
                <w:noProof/>
                <w:webHidden/>
              </w:rPr>
              <w:tab/>
            </w:r>
            <w:r w:rsidR="00CD23F1">
              <w:rPr>
                <w:noProof/>
                <w:webHidden/>
              </w:rPr>
              <w:fldChar w:fldCharType="begin"/>
            </w:r>
            <w:r w:rsidR="00CD23F1">
              <w:rPr>
                <w:noProof/>
                <w:webHidden/>
              </w:rPr>
              <w:instrText xml:space="preserve"> PAGEREF _Toc131090408 \h </w:instrText>
            </w:r>
            <w:r w:rsidR="00CD23F1">
              <w:rPr>
                <w:noProof/>
                <w:webHidden/>
              </w:rPr>
            </w:r>
            <w:r w:rsidR="00CD23F1">
              <w:rPr>
                <w:noProof/>
                <w:webHidden/>
              </w:rPr>
              <w:fldChar w:fldCharType="separate"/>
            </w:r>
            <w:r>
              <w:rPr>
                <w:noProof/>
                <w:webHidden/>
              </w:rPr>
              <w:t>104</w:t>
            </w:r>
            <w:r w:rsidR="00CD23F1">
              <w:rPr>
                <w:noProof/>
                <w:webHidden/>
              </w:rPr>
              <w:fldChar w:fldCharType="end"/>
            </w:r>
          </w:hyperlink>
        </w:p>
        <w:p w14:paraId="2C14AA1E" w14:textId="2DFEC96D"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09" w:history="1">
            <w:r w:rsidR="00CD23F1" w:rsidRPr="00C04F8C">
              <w:rPr>
                <w:rStyle w:val="-"/>
                <w:noProof/>
              </w:rPr>
              <w:t>18.1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Χρονοδιάγραμμα Έργου</w:t>
            </w:r>
            <w:r w:rsidR="00CD23F1">
              <w:rPr>
                <w:noProof/>
                <w:webHidden/>
              </w:rPr>
              <w:tab/>
            </w:r>
            <w:r w:rsidR="00CD23F1">
              <w:rPr>
                <w:noProof/>
                <w:webHidden/>
              </w:rPr>
              <w:fldChar w:fldCharType="begin"/>
            </w:r>
            <w:r w:rsidR="00CD23F1">
              <w:rPr>
                <w:noProof/>
                <w:webHidden/>
              </w:rPr>
              <w:instrText xml:space="preserve"> PAGEREF _Toc131090409 \h </w:instrText>
            </w:r>
            <w:r w:rsidR="00CD23F1">
              <w:rPr>
                <w:noProof/>
                <w:webHidden/>
              </w:rPr>
            </w:r>
            <w:r w:rsidR="00CD23F1">
              <w:rPr>
                <w:noProof/>
                <w:webHidden/>
              </w:rPr>
              <w:fldChar w:fldCharType="separate"/>
            </w:r>
            <w:r>
              <w:rPr>
                <w:noProof/>
                <w:webHidden/>
              </w:rPr>
              <w:t>104</w:t>
            </w:r>
            <w:r w:rsidR="00CD23F1">
              <w:rPr>
                <w:noProof/>
                <w:webHidden/>
              </w:rPr>
              <w:fldChar w:fldCharType="end"/>
            </w:r>
          </w:hyperlink>
        </w:p>
        <w:p w14:paraId="2FCF1C63" w14:textId="78D79635"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10" w:history="1">
            <w:r w:rsidR="00CD23F1" w:rsidRPr="00C04F8C">
              <w:rPr>
                <w:rStyle w:val="-"/>
                <w:noProof/>
              </w:rPr>
              <w:t>18.2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Φάσεις - Παραδοτέα του Έργου</w:t>
            </w:r>
            <w:r w:rsidR="00CD23F1">
              <w:rPr>
                <w:noProof/>
                <w:webHidden/>
              </w:rPr>
              <w:tab/>
            </w:r>
            <w:r w:rsidR="00CD23F1">
              <w:rPr>
                <w:noProof/>
                <w:webHidden/>
              </w:rPr>
              <w:fldChar w:fldCharType="begin"/>
            </w:r>
            <w:r w:rsidR="00CD23F1">
              <w:rPr>
                <w:noProof/>
                <w:webHidden/>
              </w:rPr>
              <w:instrText xml:space="preserve"> PAGEREF _Toc131090410 \h </w:instrText>
            </w:r>
            <w:r w:rsidR="00CD23F1">
              <w:rPr>
                <w:noProof/>
                <w:webHidden/>
              </w:rPr>
            </w:r>
            <w:r w:rsidR="00CD23F1">
              <w:rPr>
                <w:noProof/>
                <w:webHidden/>
              </w:rPr>
              <w:fldChar w:fldCharType="separate"/>
            </w:r>
            <w:r>
              <w:rPr>
                <w:noProof/>
                <w:webHidden/>
              </w:rPr>
              <w:t>105</w:t>
            </w:r>
            <w:r w:rsidR="00CD23F1">
              <w:rPr>
                <w:noProof/>
                <w:webHidden/>
              </w:rPr>
              <w:fldChar w:fldCharType="end"/>
            </w:r>
          </w:hyperlink>
        </w:p>
        <w:p w14:paraId="3780D37D" w14:textId="03C77E91"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1" w:history="1">
            <w:r w:rsidR="00CD23F1" w:rsidRPr="00C04F8C">
              <w:rPr>
                <w:rStyle w:val="-"/>
                <w:noProof/>
              </w:rPr>
              <w:t>18.2.1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Α: Ανάλυση Απαιτήσεων</w:t>
            </w:r>
            <w:r w:rsidR="00CD23F1">
              <w:rPr>
                <w:noProof/>
                <w:webHidden/>
              </w:rPr>
              <w:tab/>
            </w:r>
            <w:r w:rsidR="00CD23F1">
              <w:rPr>
                <w:noProof/>
                <w:webHidden/>
              </w:rPr>
              <w:fldChar w:fldCharType="begin"/>
            </w:r>
            <w:r w:rsidR="00CD23F1">
              <w:rPr>
                <w:noProof/>
                <w:webHidden/>
              </w:rPr>
              <w:instrText xml:space="preserve"> PAGEREF _Toc131090411 \h </w:instrText>
            </w:r>
            <w:r w:rsidR="00CD23F1">
              <w:rPr>
                <w:noProof/>
                <w:webHidden/>
              </w:rPr>
            </w:r>
            <w:r w:rsidR="00CD23F1">
              <w:rPr>
                <w:noProof/>
                <w:webHidden/>
              </w:rPr>
              <w:fldChar w:fldCharType="separate"/>
            </w:r>
            <w:r>
              <w:rPr>
                <w:noProof/>
                <w:webHidden/>
              </w:rPr>
              <w:t>105</w:t>
            </w:r>
            <w:r w:rsidR="00CD23F1">
              <w:rPr>
                <w:noProof/>
                <w:webHidden/>
              </w:rPr>
              <w:fldChar w:fldCharType="end"/>
            </w:r>
          </w:hyperlink>
        </w:p>
        <w:p w14:paraId="643E2DDC" w14:textId="53B34ECA"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2" w:history="1">
            <w:r w:rsidR="00CD23F1" w:rsidRPr="00C04F8C">
              <w:rPr>
                <w:rStyle w:val="-"/>
                <w:noProof/>
              </w:rPr>
              <w:t>18.2.2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Β: Εγκατάσταση και παραμετροποίηση Υποδομής βάση της προτεινόμενης Αρχιτεκτονικής</w:t>
            </w:r>
            <w:r w:rsidR="00CD23F1">
              <w:rPr>
                <w:noProof/>
                <w:webHidden/>
              </w:rPr>
              <w:tab/>
            </w:r>
            <w:r w:rsidR="00CD23F1">
              <w:rPr>
                <w:noProof/>
                <w:webHidden/>
              </w:rPr>
              <w:fldChar w:fldCharType="begin"/>
            </w:r>
            <w:r w:rsidR="00CD23F1">
              <w:rPr>
                <w:noProof/>
                <w:webHidden/>
              </w:rPr>
              <w:instrText xml:space="preserve"> PAGEREF _Toc131090412 \h </w:instrText>
            </w:r>
            <w:r w:rsidR="00CD23F1">
              <w:rPr>
                <w:noProof/>
                <w:webHidden/>
              </w:rPr>
            </w:r>
            <w:r w:rsidR="00CD23F1">
              <w:rPr>
                <w:noProof/>
                <w:webHidden/>
              </w:rPr>
              <w:fldChar w:fldCharType="separate"/>
            </w:r>
            <w:r>
              <w:rPr>
                <w:noProof/>
                <w:webHidden/>
              </w:rPr>
              <w:t>106</w:t>
            </w:r>
            <w:r w:rsidR="00CD23F1">
              <w:rPr>
                <w:noProof/>
                <w:webHidden/>
              </w:rPr>
              <w:fldChar w:fldCharType="end"/>
            </w:r>
          </w:hyperlink>
        </w:p>
        <w:p w14:paraId="40724DC1" w14:textId="2E5123E5"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3" w:history="1">
            <w:r w:rsidR="00CD23F1" w:rsidRPr="00C04F8C">
              <w:rPr>
                <w:rStyle w:val="-"/>
                <w:noProof/>
              </w:rPr>
              <w:t>18.2.3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Γ: Ανάπτυξη Διαδικτυακής Πύλης και Υποσυστημάτων</w:t>
            </w:r>
            <w:r w:rsidR="00CD23F1">
              <w:rPr>
                <w:noProof/>
                <w:webHidden/>
              </w:rPr>
              <w:tab/>
            </w:r>
            <w:r w:rsidR="00CD23F1">
              <w:rPr>
                <w:noProof/>
                <w:webHidden/>
              </w:rPr>
              <w:fldChar w:fldCharType="begin"/>
            </w:r>
            <w:r w:rsidR="00CD23F1">
              <w:rPr>
                <w:noProof/>
                <w:webHidden/>
              </w:rPr>
              <w:instrText xml:space="preserve"> PAGEREF _Toc131090413 \h </w:instrText>
            </w:r>
            <w:r w:rsidR="00CD23F1">
              <w:rPr>
                <w:noProof/>
                <w:webHidden/>
              </w:rPr>
            </w:r>
            <w:r w:rsidR="00CD23F1">
              <w:rPr>
                <w:noProof/>
                <w:webHidden/>
              </w:rPr>
              <w:fldChar w:fldCharType="separate"/>
            </w:r>
            <w:r>
              <w:rPr>
                <w:noProof/>
                <w:webHidden/>
              </w:rPr>
              <w:t>107</w:t>
            </w:r>
            <w:r w:rsidR="00CD23F1">
              <w:rPr>
                <w:noProof/>
                <w:webHidden/>
              </w:rPr>
              <w:fldChar w:fldCharType="end"/>
            </w:r>
          </w:hyperlink>
        </w:p>
        <w:p w14:paraId="7C1DB01D" w14:textId="5A1041C1"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4" w:history="1">
            <w:r w:rsidR="00CD23F1" w:rsidRPr="00C04F8C">
              <w:rPr>
                <w:rStyle w:val="-"/>
                <w:noProof/>
              </w:rPr>
              <w:t>18.2.4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Δ: Εγκατάσταση και Ρυθμίσεις Ασφάλειας Συστήματος</w:t>
            </w:r>
            <w:r w:rsidR="00CD23F1">
              <w:rPr>
                <w:noProof/>
                <w:webHidden/>
              </w:rPr>
              <w:tab/>
            </w:r>
            <w:r w:rsidR="00CD23F1">
              <w:rPr>
                <w:noProof/>
                <w:webHidden/>
              </w:rPr>
              <w:fldChar w:fldCharType="begin"/>
            </w:r>
            <w:r w:rsidR="00CD23F1">
              <w:rPr>
                <w:noProof/>
                <w:webHidden/>
              </w:rPr>
              <w:instrText xml:space="preserve"> PAGEREF _Toc131090414 \h </w:instrText>
            </w:r>
            <w:r w:rsidR="00CD23F1">
              <w:rPr>
                <w:noProof/>
                <w:webHidden/>
              </w:rPr>
            </w:r>
            <w:r w:rsidR="00CD23F1">
              <w:rPr>
                <w:noProof/>
                <w:webHidden/>
              </w:rPr>
              <w:fldChar w:fldCharType="separate"/>
            </w:r>
            <w:r>
              <w:rPr>
                <w:noProof/>
                <w:webHidden/>
              </w:rPr>
              <w:t>107</w:t>
            </w:r>
            <w:r w:rsidR="00CD23F1">
              <w:rPr>
                <w:noProof/>
                <w:webHidden/>
              </w:rPr>
              <w:fldChar w:fldCharType="end"/>
            </w:r>
          </w:hyperlink>
        </w:p>
        <w:p w14:paraId="19FA41EC" w14:textId="63926E58"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5" w:history="1">
            <w:r w:rsidR="00CD23F1" w:rsidRPr="00C04F8C">
              <w:rPr>
                <w:rStyle w:val="-"/>
                <w:noProof/>
              </w:rPr>
              <w:t>18.2.5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Ε: Μετάπτωση Συστήματος</w:t>
            </w:r>
            <w:r w:rsidR="00CD23F1">
              <w:rPr>
                <w:noProof/>
                <w:webHidden/>
              </w:rPr>
              <w:tab/>
            </w:r>
            <w:r w:rsidR="00CD23F1">
              <w:rPr>
                <w:noProof/>
                <w:webHidden/>
              </w:rPr>
              <w:fldChar w:fldCharType="begin"/>
            </w:r>
            <w:r w:rsidR="00CD23F1">
              <w:rPr>
                <w:noProof/>
                <w:webHidden/>
              </w:rPr>
              <w:instrText xml:space="preserve"> PAGEREF _Toc131090415 \h </w:instrText>
            </w:r>
            <w:r w:rsidR="00CD23F1">
              <w:rPr>
                <w:noProof/>
                <w:webHidden/>
              </w:rPr>
            </w:r>
            <w:r w:rsidR="00CD23F1">
              <w:rPr>
                <w:noProof/>
                <w:webHidden/>
              </w:rPr>
              <w:fldChar w:fldCharType="separate"/>
            </w:r>
            <w:r>
              <w:rPr>
                <w:noProof/>
                <w:webHidden/>
              </w:rPr>
              <w:t>108</w:t>
            </w:r>
            <w:r w:rsidR="00CD23F1">
              <w:rPr>
                <w:noProof/>
                <w:webHidden/>
              </w:rPr>
              <w:fldChar w:fldCharType="end"/>
            </w:r>
          </w:hyperlink>
        </w:p>
        <w:p w14:paraId="30BFB81A" w14:textId="2E5EA044"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6" w:history="1">
            <w:r w:rsidR="00CD23F1" w:rsidRPr="00C04F8C">
              <w:rPr>
                <w:rStyle w:val="-"/>
                <w:noProof/>
              </w:rPr>
              <w:t>18.2.6</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ΣΤ: Εκπαίδευση</w:t>
            </w:r>
            <w:r w:rsidR="00CD23F1">
              <w:rPr>
                <w:noProof/>
                <w:webHidden/>
              </w:rPr>
              <w:tab/>
            </w:r>
            <w:r w:rsidR="00CD23F1">
              <w:rPr>
                <w:noProof/>
                <w:webHidden/>
              </w:rPr>
              <w:fldChar w:fldCharType="begin"/>
            </w:r>
            <w:r w:rsidR="00CD23F1">
              <w:rPr>
                <w:noProof/>
                <w:webHidden/>
              </w:rPr>
              <w:instrText xml:space="preserve"> PAGEREF _Toc131090416 \h </w:instrText>
            </w:r>
            <w:r w:rsidR="00CD23F1">
              <w:rPr>
                <w:noProof/>
                <w:webHidden/>
              </w:rPr>
            </w:r>
            <w:r w:rsidR="00CD23F1">
              <w:rPr>
                <w:noProof/>
                <w:webHidden/>
              </w:rPr>
              <w:fldChar w:fldCharType="separate"/>
            </w:r>
            <w:r>
              <w:rPr>
                <w:noProof/>
                <w:webHidden/>
              </w:rPr>
              <w:t>108</w:t>
            </w:r>
            <w:r w:rsidR="00CD23F1">
              <w:rPr>
                <w:noProof/>
                <w:webHidden/>
              </w:rPr>
              <w:fldChar w:fldCharType="end"/>
            </w:r>
          </w:hyperlink>
        </w:p>
        <w:p w14:paraId="46068E38" w14:textId="00C9FACC" w:rsidR="00CD23F1" w:rsidRDefault="00A60AB0">
          <w:pPr>
            <w:pStyle w:val="31"/>
            <w:tabs>
              <w:tab w:val="left" w:pos="1320"/>
              <w:tab w:val="right" w:leader="dot" w:pos="9962"/>
            </w:tabs>
            <w:rPr>
              <w:rFonts w:asciiTheme="minorHAnsi" w:eastAsiaTheme="minorEastAsia" w:hAnsiTheme="minorHAnsi" w:cstheme="minorBidi"/>
              <w:i w:val="0"/>
              <w:iCs w:val="0"/>
              <w:noProof/>
              <w:sz w:val="22"/>
              <w:szCs w:val="22"/>
              <w:lang w:val="en-US" w:eastAsia="en-US" w:bidi="he-IL"/>
            </w:rPr>
          </w:pPr>
          <w:hyperlink w:anchor="_Toc131090417" w:history="1">
            <w:r w:rsidR="00CD23F1" w:rsidRPr="00C04F8C">
              <w:rPr>
                <w:rStyle w:val="-"/>
                <w:noProof/>
              </w:rPr>
              <w:t>18.2.7</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Φάση Ζ: Πιλοτική λειτουργία</w:t>
            </w:r>
            <w:r w:rsidR="00CD23F1">
              <w:rPr>
                <w:noProof/>
                <w:webHidden/>
              </w:rPr>
              <w:tab/>
            </w:r>
            <w:r w:rsidR="00CD23F1">
              <w:rPr>
                <w:noProof/>
                <w:webHidden/>
              </w:rPr>
              <w:fldChar w:fldCharType="begin"/>
            </w:r>
            <w:r w:rsidR="00CD23F1">
              <w:rPr>
                <w:noProof/>
                <w:webHidden/>
              </w:rPr>
              <w:instrText xml:space="preserve"> PAGEREF _Toc131090417 \h </w:instrText>
            </w:r>
            <w:r w:rsidR="00CD23F1">
              <w:rPr>
                <w:noProof/>
                <w:webHidden/>
              </w:rPr>
            </w:r>
            <w:r w:rsidR="00CD23F1">
              <w:rPr>
                <w:noProof/>
                <w:webHidden/>
              </w:rPr>
              <w:fldChar w:fldCharType="separate"/>
            </w:r>
            <w:r>
              <w:rPr>
                <w:noProof/>
                <w:webHidden/>
              </w:rPr>
              <w:t>109</w:t>
            </w:r>
            <w:r w:rsidR="00CD23F1">
              <w:rPr>
                <w:noProof/>
                <w:webHidden/>
              </w:rPr>
              <w:fldChar w:fldCharType="end"/>
            </w:r>
          </w:hyperlink>
        </w:p>
        <w:p w14:paraId="048ACCD8" w14:textId="25274ADC"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18" w:history="1">
            <w:r w:rsidR="00CD23F1" w:rsidRPr="00C04F8C">
              <w:rPr>
                <w:rStyle w:val="-"/>
                <w:noProof/>
              </w:rPr>
              <w:t>18.3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Χρόνος Υποβολής και Διαδικασία Οριστικοποίησης Παραδοτέων</w:t>
            </w:r>
            <w:r w:rsidR="00CD23F1">
              <w:rPr>
                <w:noProof/>
                <w:webHidden/>
              </w:rPr>
              <w:tab/>
            </w:r>
            <w:r w:rsidR="00CD23F1">
              <w:rPr>
                <w:noProof/>
                <w:webHidden/>
              </w:rPr>
              <w:fldChar w:fldCharType="begin"/>
            </w:r>
            <w:r w:rsidR="00CD23F1">
              <w:rPr>
                <w:noProof/>
                <w:webHidden/>
              </w:rPr>
              <w:instrText xml:space="preserve"> PAGEREF _Toc131090418 \h </w:instrText>
            </w:r>
            <w:r w:rsidR="00CD23F1">
              <w:rPr>
                <w:noProof/>
                <w:webHidden/>
              </w:rPr>
            </w:r>
            <w:r w:rsidR="00CD23F1">
              <w:rPr>
                <w:noProof/>
                <w:webHidden/>
              </w:rPr>
              <w:fldChar w:fldCharType="separate"/>
            </w:r>
            <w:r>
              <w:rPr>
                <w:noProof/>
                <w:webHidden/>
              </w:rPr>
              <w:t>109</w:t>
            </w:r>
            <w:r w:rsidR="00CD23F1">
              <w:rPr>
                <w:noProof/>
                <w:webHidden/>
              </w:rPr>
              <w:fldChar w:fldCharType="end"/>
            </w:r>
          </w:hyperlink>
        </w:p>
        <w:p w14:paraId="5BE12D6B" w14:textId="2AF135C8"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19" w:history="1">
            <w:r w:rsidR="00CD23F1" w:rsidRPr="00C04F8C">
              <w:rPr>
                <w:rStyle w:val="-"/>
                <w:noProof/>
              </w:rPr>
              <w:t>19</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Μεθοδολογία Διοίκησης  Έργου</w:t>
            </w:r>
            <w:r w:rsidR="00CD23F1">
              <w:rPr>
                <w:noProof/>
                <w:webHidden/>
              </w:rPr>
              <w:tab/>
            </w:r>
            <w:r w:rsidR="00CD23F1">
              <w:rPr>
                <w:noProof/>
                <w:webHidden/>
              </w:rPr>
              <w:fldChar w:fldCharType="begin"/>
            </w:r>
            <w:r w:rsidR="00CD23F1">
              <w:rPr>
                <w:noProof/>
                <w:webHidden/>
              </w:rPr>
              <w:instrText xml:space="preserve"> PAGEREF _Toc131090419 \h </w:instrText>
            </w:r>
            <w:r w:rsidR="00CD23F1">
              <w:rPr>
                <w:noProof/>
                <w:webHidden/>
              </w:rPr>
            </w:r>
            <w:r w:rsidR="00CD23F1">
              <w:rPr>
                <w:noProof/>
                <w:webHidden/>
              </w:rPr>
              <w:fldChar w:fldCharType="separate"/>
            </w:r>
            <w:r>
              <w:rPr>
                <w:noProof/>
                <w:webHidden/>
              </w:rPr>
              <w:t>111</w:t>
            </w:r>
            <w:r w:rsidR="00CD23F1">
              <w:rPr>
                <w:noProof/>
                <w:webHidden/>
              </w:rPr>
              <w:fldChar w:fldCharType="end"/>
            </w:r>
          </w:hyperlink>
        </w:p>
        <w:p w14:paraId="68984F7D" w14:textId="28B19F97" w:rsidR="00CD23F1" w:rsidRDefault="00A60AB0">
          <w:pPr>
            <w:pStyle w:val="1a"/>
            <w:tabs>
              <w:tab w:val="left" w:pos="660"/>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20" w:history="1">
            <w:r w:rsidR="00CD23F1" w:rsidRPr="00C04F8C">
              <w:rPr>
                <w:rStyle w:val="-"/>
                <w:noProof/>
              </w:rPr>
              <w:t>20</w:t>
            </w:r>
            <w:r w:rsidR="00CD23F1">
              <w:rPr>
                <w:rFonts w:asciiTheme="minorHAnsi" w:eastAsiaTheme="minorEastAsia" w:hAnsiTheme="minorHAnsi" w:cstheme="minorBidi"/>
                <w:b w:val="0"/>
                <w:bCs w:val="0"/>
                <w:caps w:val="0"/>
                <w:noProof/>
                <w:sz w:val="22"/>
                <w:szCs w:val="22"/>
                <w:lang w:val="en-US" w:eastAsia="en-US" w:bidi="he-IL"/>
              </w:rPr>
              <w:tab/>
            </w:r>
            <w:r w:rsidR="00CD23F1" w:rsidRPr="00C04F8C">
              <w:rPr>
                <w:rStyle w:val="-"/>
                <w:noProof/>
              </w:rPr>
              <w:t>Περίοδος Εγγύησης και Συντήρησης (ΠΕΣ)</w:t>
            </w:r>
            <w:r w:rsidR="00CD23F1">
              <w:rPr>
                <w:noProof/>
                <w:webHidden/>
              </w:rPr>
              <w:tab/>
            </w:r>
            <w:r w:rsidR="00CD23F1">
              <w:rPr>
                <w:noProof/>
                <w:webHidden/>
              </w:rPr>
              <w:fldChar w:fldCharType="begin"/>
            </w:r>
            <w:r w:rsidR="00CD23F1">
              <w:rPr>
                <w:noProof/>
                <w:webHidden/>
              </w:rPr>
              <w:instrText xml:space="preserve"> PAGEREF _Toc131090420 \h </w:instrText>
            </w:r>
            <w:r w:rsidR="00CD23F1">
              <w:rPr>
                <w:noProof/>
                <w:webHidden/>
              </w:rPr>
            </w:r>
            <w:r w:rsidR="00CD23F1">
              <w:rPr>
                <w:noProof/>
                <w:webHidden/>
              </w:rPr>
              <w:fldChar w:fldCharType="separate"/>
            </w:r>
            <w:r>
              <w:rPr>
                <w:noProof/>
                <w:webHidden/>
              </w:rPr>
              <w:t>112</w:t>
            </w:r>
            <w:r w:rsidR="00CD23F1">
              <w:rPr>
                <w:noProof/>
                <w:webHidden/>
              </w:rPr>
              <w:fldChar w:fldCharType="end"/>
            </w:r>
          </w:hyperlink>
        </w:p>
        <w:p w14:paraId="362E64A6" w14:textId="6F705BD3"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21" w:history="1">
            <w:r w:rsidR="00CD23F1" w:rsidRPr="00C04F8C">
              <w:rPr>
                <w:rStyle w:val="-"/>
                <w:noProof/>
              </w:rPr>
              <w:t>20.1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Υπηρεσίες Περιόδου Εγγύησης</w:t>
            </w:r>
            <w:r w:rsidR="00CD23F1">
              <w:rPr>
                <w:noProof/>
                <w:webHidden/>
              </w:rPr>
              <w:tab/>
            </w:r>
            <w:r w:rsidR="00CD23F1">
              <w:rPr>
                <w:noProof/>
                <w:webHidden/>
              </w:rPr>
              <w:fldChar w:fldCharType="begin"/>
            </w:r>
            <w:r w:rsidR="00CD23F1">
              <w:rPr>
                <w:noProof/>
                <w:webHidden/>
              </w:rPr>
              <w:instrText xml:space="preserve"> PAGEREF _Toc131090421 \h </w:instrText>
            </w:r>
            <w:r w:rsidR="00CD23F1">
              <w:rPr>
                <w:noProof/>
                <w:webHidden/>
              </w:rPr>
            </w:r>
            <w:r w:rsidR="00CD23F1">
              <w:rPr>
                <w:noProof/>
                <w:webHidden/>
              </w:rPr>
              <w:fldChar w:fldCharType="separate"/>
            </w:r>
            <w:r>
              <w:rPr>
                <w:noProof/>
                <w:webHidden/>
              </w:rPr>
              <w:t>112</w:t>
            </w:r>
            <w:r w:rsidR="00CD23F1">
              <w:rPr>
                <w:noProof/>
                <w:webHidden/>
              </w:rPr>
              <w:fldChar w:fldCharType="end"/>
            </w:r>
          </w:hyperlink>
        </w:p>
        <w:p w14:paraId="2CD7FFE9" w14:textId="6CE50E47"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22" w:history="1">
            <w:r w:rsidR="00CD23F1" w:rsidRPr="00C04F8C">
              <w:rPr>
                <w:rStyle w:val="-"/>
                <w:noProof/>
              </w:rPr>
              <w:t>20.2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Υπηρεσίες Περιόδου Συντήρησης</w:t>
            </w:r>
            <w:r w:rsidR="00CD23F1">
              <w:rPr>
                <w:noProof/>
                <w:webHidden/>
              </w:rPr>
              <w:tab/>
            </w:r>
            <w:r w:rsidR="00CD23F1">
              <w:rPr>
                <w:noProof/>
                <w:webHidden/>
              </w:rPr>
              <w:fldChar w:fldCharType="begin"/>
            </w:r>
            <w:r w:rsidR="00CD23F1">
              <w:rPr>
                <w:noProof/>
                <w:webHidden/>
              </w:rPr>
              <w:instrText xml:space="preserve"> PAGEREF _Toc131090422 \h </w:instrText>
            </w:r>
            <w:r w:rsidR="00CD23F1">
              <w:rPr>
                <w:noProof/>
                <w:webHidden/>
              </w:rPr>
            </w:r>
            <w:r w:rsidR="00CD23F1">
              <w:rPr>
                <w:noProof/>
                <w:webHidden/>
              </w:rPr>
              <w:fldChar w:fldCharType="separate"/>
            </w:r>
            <w:r>
              <w:rPr>
                <w:noProof/>
                <w:webHidden/>
              </w:rPr>
              <w:t>113</w:t>
            </w:r>
            <w:r w:rsidR="00CD23F1">
              <w:rPr>
                <w:noProof/>
                <w:webHidden/>
              </w:rPr>
              <w:fldChar w:fldCharType="end"/>
            </w:r>
          </w:hyperlink>
        </w:p>
        <w:p w14:paraId="75814BAF" w14:textId="7FA27A8E"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23" w:history="1">
            <w:r w:rsidR="00CD23F1" w:rsidRPr="00C04F8C">
              <w:rPr>
                <w:rStyle w:val="-"/>
                <w:noProof/>
              </w:rPr>
              <w:t>20.3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Τήρηση Εγγυημένου Επιπέδου Υπηρεσιών – Ρήτρες</w:t>
            </w:r>
            <w:r w:rsidR="00CD23F1">
              <w:rPr>
                <w:noProof/>
                <w:webHidden/>
              </w:rPr>
              <w:tab/>
            </w:r>
            <w:r w:rsidR="00CD23F1">
              <w:rPr>
                <w:noProof/>
                <w:webHidden/>
              </w:rPr>
              <w:fldChar w:fldCharType="begin"/>
            </w:r>
            <w:r w:rsidR="00CD23F1">
              <w:rPr>
                <w:noProof/>
                <w:webHidden/>
              </w:rPr>
              <w:instrText xml:space="preserve"> PAGEREF _Toc131090423 \h </w:instrText>
            </w:r>
            <w:r w:rsidR="00CD23F1">
              <w:rPr>
                <w:noProof/>
                <w:webHidden/>
              </w:rPr>
            </w:r>
            <w:r w:rsidR="00CD23F1">
              <w:rPr>
                <w:noProof/>
                <w:webHidden/>
              </w:rPr>
              <w:fldChar w:fldCharType="separate"/>
            </w:r>
            <w:r>
              <w:rPr>
                <w:noProof/>
                <w:webHidden/>
              </w:rPr>
              <w:t>115</w:t>
            </w:r>
            <w:r w:rsidR="00CD23F1">
              <w:rPr>
                <w:noProof/>
                <w:webHidden/>
              </w:rPr>
              <w:fldChar w:fldCharType="end"/>
            </w:r>
          </w:hyperlink>
        </w:p>
        <w:p w14:paraId="7C4161B2" w14:textId="3B0C6BE4" w:rsidR="00CD23F1" w:rsidRDefault="00A60AB0">
          <w:pPr>
            <w:pStyle w:val="25"/>
            <w:tabs>
              <w:tab w:val="left" w:pos="880"/>
              <w:tab w:val="right" w:leader="dot" w:pos="9962"/>
            </w:tabs>
            <w:rPr>
              <w:rFonts w:asciiTheme="minorHAnsi" w:eastAsiaTheme="minorEastAsia" w:hAnsiTheme="minorHAnsi" w:cstheme="minorBidi"/>
              <w:smallCaps w:val="0"/>
              <w:noProof/>
              <w:sz w:val="22"/>
              <w:szCs w:val="22"/>
              <w:lang w:val="en-US" w:eastAsia="en-US" w:bidi="he-IL"/>
            </w:rPr>
          </w:pPr>
          <w:hyperlink w:anchor="_Toc131090424" w:history="1">
            <w:r w:rsidR="00CD23F1" w:rsidRPr="00C04F8C">
              <w:rPr>
                <w:rStyle w:val="-"/>
                <w:noProof/>
              </w:rPr>
              <w:t>20.4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Προγραμματισμένες Διακοπές Υπηρεσίας</w:t>
            </w:r>
            <w:r w:rsidR="00CD23F1">
              <w:rPr>
                <w:noProof/>
                <w:webHidden/>
              </w:rPr>
              <w:tab/>
            </w:r>
            <w:r w:rsidR="00CD23F1">
              <w:rPr>
                <w:noProof/>
                <w:webHidden/>
              </w:rPr>
              <w:fldChar w:fldCharType="begin"/>
            </w:r>
            <w:r w:rsidR="00CD23F1">
              <w:rPr>
                <w:noProof/>
                <w:webHidden/>
              </w:rPr>
              <w:instrText xml:space="preserve"> PAGEREF _Toc131090424 \h </w:instrText>
            </w:r>
            <w:r w:rsidR="00CD23F1">
              <w:rPr>
                <w:noProof/>
                <w:webHidden/>
              </w:rPr>
            </w:r>
            <w:r w:rsidR="00CD23F1">
              <w:rPr>
                <w:noProof/>
                <w:webHidden/>
              </w:rPr>
              <w:fldChar w:fldCharType="separate"/>
            </w:r>
            <w:r>
              <w:rPr>
                <w:noProof/>
                <w:webHidden/>
              </w:rPr>
              <w:t>117</w:t>
            </w:r>
            <w:r w:rsidR="00CD23F1">
              <w:rPr>
                <w:noProof/>
                <w:webHidden/>
              </w:rPr>
              <w:fldChar w:fldCharType="end"/>
            </w:r>
          </w:hyperlink>
        </w:p>
        <w:p w14:paraId="734DE3DF" w14:textId="50AC1EA6"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25" w:history="1">
            <w:r w:rsidR="00CD23F1" w:rsidRPr="00C04F8C">
              <w:rPr>
                <w:rStyle w:val="-"/>
                <w:noProof/>
              </w:rPr>
              <w:t>ΠΑΡΑΡΤΗΜΑ ΙΙ – Πίνακας Συμμόρφωσης</w:t>
            </w:r>
            <w:r w:rsidR="00CD23F1">
              <w:rPr>
                <w:noProof/>
                <w:webHidden/>
              </w:rPr>
              <w:tab/>
            </w:r>
            <w:r w:rsidR="00CD23F1">
              <w:rPr>
                <w:noProof/>
                <w:webHidden/>
              </w:rPr>
              <w:fldChar w:fldCharType="begin"/>
            </w:r>
            <w:r w:rsidR="00CD23F1">
              <w:rPr>
                <w:noProof/>
                <w:webHidden/>
              </w:rPr>
              <w:instrText xml:space="preserve"> PAGEREF _Toc131090425 \h </w:instrText>
            </w:r>
            <w:r w:rsidR="00CD23F1">
              <w:rPr>
                <w:noProof/>
                <w:webHidden/>
              </w:rPr>
            </w:r>
            <w:r w:rsidR="00CD23F1">
              <w:rPr>
                <w:noProof/>
                <w:webHidden/>
              </w:rPr>
              <w:fldChar w:fldCharType="separate"/>
            </w:r>
            <w:r>
              <w:rPr>
                <w:noProof/>
                <w:webHidden/>
              </w:rPr>
              <w:t>119</w:t>
            </w:r>
            <w:r w:rsidR="00CD23F1">
              <w:rPr>
                <w:noProof/>
                <w:webHidden/>
              </w:rPr>
              <w:fldChar w:fldCharType="end"/>
            </w:r>
          </w:hyperlink>
        </w:p>
        <w:p w14:paraId="0E2BC5BF" w14:textId="5D7E53AC"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27" w:history="1">
            <w:r w:rsidR="00CD23F1" w:rsidRPr="00C04F8C">
              <w:rPr>
                <w:rStyle w:val="-"/>
                <w:noProof/>
              </w:rPr>
              <w:t>ΠΑΡΑΡΤΗΜΑ ΙΙI – ΕΥΡΩΠΑΙΚΟ ΕΝΙΑΙΟ ΕΓΓΡΑΦΟ ΣΥΜΒΑΣΗΣ (ΕΕΕΣ)</w:t>
            </w:r>
            <w:r w:rsidR="00CD23F1">
              <w:rPr>
                <w:noProof/>
                <w:webHidden/>
              </w:rPr>
              <w:tab/>
            </w:r>
            <w:r w:rsidR="00CD23F1">
              <w:rPr>
                <w:noProof/>
                <w:webHidden/>
              </w:rPr>
              <w:fldChar w:fldCharType="begin"/>
            </w:r>
            <w:r w:rsidR="00CD23F1">
              <w:rPr>
                <w:noProof/>
                <w:webHidden/>
              </w:rPr>
              <w:instrText xml:space="preserve"> PAGEREF _Toc131090427 \h </w:instrText>
            </w:r>
            <w:r w:rsidR="00CD23F1">
              <w:rPr>
                <w:noProof/>
                <w:webHidden/>
              </w:rPr>
            </w:r>
            <w:r w:rsidR="00CD23F1">
              <w:rPr>
                <w:noProof/>
                <w:webHidden/>
              </w:rPr>
              <w:fldChar w:fldCharType="separate"/>
            </w:r>
            <w:r>
              <w:rPr>
                <w:noProof/>
                <w:webHidden/>
              </w:rPr>
              <w:t>130</w:t>
            </w:r>
            <w:r w:rsidR="00CD23F1">
              <w:rPr>
                <w:noProof/>
                <w:webHidden/>
              </w:rPr>
              <w:fldChar w:fldCharType="end"/>
            </w:r>
          </w:hyperlink>
        </w:p>
        <w:p w14:paraId="404DDADF" w14:textId="4D3202FF"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28" w:history="1">
            <w:r w:rsidR="00CD23F1" w:rsidRPr="00C04F8C">
              <w:rPr>
                <w:rStyle w:val="-"/>
                <w:noProof/>
              </w:rPr>
              <w:t>ΠΑΡΑΡΤΗΜΑ ΙV – Υπόδειγμα Βιογραφικού Σημειώματος</w:t>
            </w:r>
            <w:r w:rsidR="00CD23F1">
              <w:rPr>
                <w:noProof/>
                <w:webHidden/>
              </w:rPr>
              <w:tab/>
            </w:r>
            <w:r w:rsidR="00CD23F1">
              <w:rPr>
                <w:noProof/>
                <w:webHidden/>
              </w:rPr>
              <w:fldChar w:fldCharType="begin"/>
            </w:r>
            <w:r w:rsidR="00CD23F1">
              <w:rPr>
                <w:noProof/>
                <w:webHidden/>
              </w:rPr>
              <w:instrText xml:space="preserve"> PAGEREF _Toc131090428 \h </w:instrText>
            </w:r>
            <w:r w:rsidR="00CD23F1">
              <w:rPr>
                <w:noProof/>
                <w:webHidden/>
              </w:rPr>
            </w:r>
            <w:r w:rsidR="00CD23F1">
              <w:rPr>
                <w:noProof/>
                <w:webHidden/>
              </w:rPr>
              <w:fldChar w:fldCharType="separate"/>
            </w:r>
            <w:r>
              <w:rPr>
                <w:noProof/>
                <w:webHidden/>
              </w:rPr>
              <w:t>131</w:t>
            </w:r>
            <w:r w:rsidR="00CD23F1">
              <w:rPr>
                <w:noProof/>
                <w:webHidden/>
              </w:rPr>
              <w:fldChar w:fldCharType="end"/>
            </w:r>
          </w:hyperlink>
        </w:p>
        <w:p w14:paraId="05D2767B" w14:textId="15C6C7A2"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29" w:history="1">
            <w:r w:rsidR="00CD23F1" w:rsidRPr="00C04F8C">
              <w:rPr>
                <w:rStyle w:val="-"/>
                <w:noProof/>
              </w:rPr>
              <w:t>ΠΑΡΑΡΤΗΜΑ V – Υπόδειγμα Τεχνικής Προσφοράς</w:t>
            </w:r>
            <w:r w:rsidR="00CD23F1">
              <w:rPr>
                <w:noProof/>
                <w:webHidden/>
              </w:rPr>
              <w:tab/>
            </w:r>
            <w:r w:rsidR="00CD23F1">
              <w:rPr>
                <w:noProof/>
                <w:webHidden/>
              </w:rPr>
              <w:fldChar w:fldCharType="begin"/>
            </w:r>
            <w:r w:rsidR="00CD23F1">
              <w:rPr>
                <w:noProof/>
                <w:webHidden/>
              </w:rPr>
              <w:instrText xml:space="preserve"> PAGEREF _Toc131090429 \h </w:instrText>
            </w:r>
            <w:r w:rsidR="00CD23F1">
              <w:rPr>
                <w:noProof/>
                <w:webHidden/>
              </w:rPr>
            </w:r>
            <w:r w:rsidR="00CD23F1">
              <w:rPr>
                <w:noProof/>
                <w:webHidden/>
              </w:rPr>
              <w:fldChar w:fldCharType="separate"/>
            </w:r>
            <w:r>
              <w:rPr>
                <w:noProof/>
                <w:webHidden/>
              </w:rPr>
              <w:t>133</w:t>
            </w:r>
            <w:r w:rsidR="00CD23F1">
              <w:rPr>
                <w:noProof/>
                <w:webHidden/>
              </w:rPr>
              <w:fldChar w:fldCharType="end"/>
            </w:r>
          </w:hyperlink>
        </w:p>
        <w:p w14:paraId="7617FB83" w14:textId="4B674DBC"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30" w:history="1">
            <w:r w:rsidR="00CD23F1" w:rsidRPr="00C04F8C">
              <w:rPr>
                <w:rStyle w:val="-"/>
                <w:noProof/>
              </w:rPr>
              <w:t>ΠΑΡΑΡΤΗΜΑ VΙ – Υπόδειγμα Οικονομικής Προσφοράς</w:t>
            </w:r>
            <w:r w:rsidR="00CD23F1">
              <w:rPr>
                <w:noProof/>
                <w:webHidden/>
              </w:rPr>
              <w:tab/>
            </w:r>
            <w:r w:rsidR="00CD23F1">
              <w:rPr>
                <w:noProof/>
                <w:webHidden/>
              </w:rPr>
              <w:fldChar w:fldCharType="begin"/>
            </w:r>
            <w:r w:rsidR="00CD23F1">
              <w:rPr>
                <w:noProof/>
                <w:webHidden/>
              </w:rPr>
              <w:instrText xml:space="preserve"> PAGEREF _Toc131090430 \h </w:instrText>
            </w:r>
            <w:r w:rsidR="00CD23F1">
              <w:rPr>
                <w:noProof/>
                <w:webHidden/>
              </w:rPr>
            </w:r>
            <w:r w:rsidR="00CD23F1">
              <w:rPr>
                <w:noProof/>
                <w:webHidden/>
              </w:rPr>
              <w:fldChar w:fldCharType="separate"/>
            </w:r>
            <w:r>
              <w:rPr>
                <w:noProof/>
                <w:webHidden/>
              </w:rPr>
              <w:t>134</w:t>
            </w:r>
            <w:r w:rsidR="00CD23F1">
              <w:rPr>
                <w:noProof/>
                <w:webHidden/>
              </w:rPr>
              <w:fldChar w:fldCharType="end"/>
            </w:r>
          </w:hyperlink>
        </w:p>
        <w:p w14:paraId="1118BE96" w14:textId="7A367A5E" w:rsidR="00CD23F1" w:rsidRDefault="00A60AB0">
          <w:pPr>
            <w:pStyle w:val="31"/>
            <w:tabs>
              <w:tab w:val="left" w:pos="880"/>
              <w:tab w:val="right" w:leader="dot" w:pos="9962"/>
            </w:tabs>
            <w:rPr>
              <w:rFonts w:asciiTheme="minorHAnsi" w:eastAsiaTheme="minorEastAsia" w:hAnsiTheme="minorHAnsi" w:cstheme="minorBidi"/>
              <w:i w:val="0"/>
              <w:iCs w:val="0"/>
              <w:noProof/>
              <w:sz w:val="22"/>
              <w:szCs w:val="22"/>
              <w:lang w:val="en-US" w:eastAsia="en-US" w:bidi="he-IL"/>
            </w:rPr>
          </w:pPr>
          <w:hyperlink w:anchor="_Toc131090431" w:history="1">
            <w:r w:rsidR="00CD23F1" w:rsidRPr="00C04F8C">
              <w:rPr>
                <w:rStyle w:val="-"/>
                <w:noProof/>
              </w:rPr>
              <w:t>1.</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Έτοιμο Λογισμικό</w:t>
            </w:r>
            <w:r w:rsidR="00CD23F1">
              <w:rPr>
                <w:noProof/>
                <w:webHidden/>
              </w:rPr>
              <w:tab/>
            </w:r>
            <w:r w:rsidR="00CD23F1">
              <w:rPr>
                <w:noProof/>
                <w:webHidden/>
              </w:rPr>
              <w:fldChar w:fldCharType="begin"/>
            </w:r>
            <w:r w:rsidR="00CD23F1">
              <w:rPr>
                <w:noProof/>
                <w:webHidden/>
              </w:rPr>
              <w:instrText xml:space="preserve"> PAGEREF _Toc131090431 \h </w:instrText>
            </w:r>
            <w:r w:rsidR="00CD23F1">
              <w:rPr>
                <w:noProof/>
                <w:webHidden/>
              </w:rPr>
            </w:r>
            <w:r w:rsidR="00CD23F1">
              <w:rPr>
                <w:noProof/>
                <w:webHidden/>
              </w:rPr>
              <w:fldChar w:fldCharType="separate"/>
            </w:r>
            <w:r>
              <w:rPr>
                <w:noProof/>
                <w:webHidden/>
              </w:rPr>
              <w:t>134</w:t>
            </w:r>
            <w:r w:rsidR="00CD23F1">
              <w:rPr>
                <w:noProof/>
                <w:webHidden/>
              </w:rPr>
              <w:fldChar w:fldCharType="end"/>
            </w:r>
          </w:hyperlink>
        </w:p>
        <w:p w14:paraId="7D544CD7" w14:textId="2AD6A469" w:rsidR="00CD23F1" w:rsidRDefault="00A60AB0">
          <w:pPr>
            <w:pStyle w:val="31"/>
            <w:tabs>
              <w:tab w:val="left" w:pos="880"/>
              <w:tab w:val="right" w:leader="dot" w:pos="9962"/>
            </w:tabs>
            <w:rPr>
              <w:rFonts w:asciiTheme="minorHAnsi" w:eastAsiaTheme="minorEastAsia" w:hAnsiTheme="minorHAnsi" w:cstheme="minorBidi"/>
              <w:i w:val="0"/>
              <w:iCs w:val="0"/>
              <w:noProof/>
              <w:sz w:val="22"/>
              <w:szCs w:val="22"/>
              <w:lang w:val="en-US" w:eastAsia="en-US" w:bidi="he-IL"/>
            </w:rPr>
          </w:pPr>
          <w:hyperlink w:anchor="_Toc131090432" w:history="1">
            <w:r w:rsidR="00CD23F1" w:rsidRPr="00C04F8C">
              <w:rPr>
                <w:rStyle w:val="-"/>
                <w:noProof/>
              </w:rPr>
              <w:t>2.</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Εφαρμογές</w:t>
            </w:r>
            <w:r w:rsidR="00CD23F1">
              <w:rPr>
                <w:noProof/>
                <w:webHidden/>
              </w:rPr>
              <w:tab/>
            </w:r>
            <w:r w:rsidR="00CD23F1">
              <w:rPr>
                <w:noProof/>
                <w:webHidden/>
              </w:rPr>
              <w:fldChar w:fldCharType="begin"/>
            </w:r>
            <w:r w:rsidR="00CD23F1">
              <w:rPr>
                <w:noProof/>
                <w:webHidden/>
              </w:rPr>
              <w:instrText xml:space="preserve"> PAGEREF _Toc131090432 \h </w:instrText>
            </w:r>
            <w:r w:rsidR="00CD23F1">
              <w:rPr>
                <w:noProof/>
                <w:webHidden/>
              </w:rPr>
            </w:r>
            <w:r w:rsidR="00CD23F1">
              <w:rPr>
                <w:noProof/>
                <w:webHidden/>
              </w:rPr>
              <w:fldChar w:fldCharType="separate"/>
            </w:r>
            <w:r>
              <w:rPr>
                <w:noProof/>
                <w:webHidden/>
              </w:rPr>
              <w:t>134</w:t>
            </w:r>
            <w:r w:rsidR="00CD23F1">
              <w:rPr>
                <w:noProof/>
                <w:webHidden/>
              </w:rPr>
              <w:fldChar w:fldCharType="end"/>
            </w:r>
          </w:hyperlink>
        </w:p>
        <w:p w14:paraId="2614D7D5" w14:textId="26FD295A" w:rsidR="00CD23F1" w:rsidRDefault="00A60AB0">
          <w:pPr>
            <w:pStyle w:val="31"/>
            <w:tabs>
              <w:tab w:val="left" w:pos="880"/>
              <w:tab w:val="right" w:leader="dot" w:pos="9962"/>
            </w:tabs>
            <w:rPr>
              <w:rFonts w:asciiTheme="minorHAnsi" w:eastAsiaTheme="minorEastAsia" w:hAnsiTheme="minorHAnsi" w:cstheme="minorBidi"/>
              <w:i w:val="0"/>
              <w:iCs w:val="0"/>
              <w:noProof/>
              <w:sz w:val="22"/>
              <w:szCs w:val="22"/>
              <w:lang w:val="en-US" w:eastAsia="en-US" w:bidi="he-IL"/>
            </w:rPr>
          </w:pPr>
          <w:hyperlink w:anchor="_Toc131090433" w:history="1">
            <w:r w:rsidR="00CD23F1" w:rsidRPr="00C04F8C">
              <w:rPr>
                <w:rStyle w:val="-"/>
                <w:noProof/>
              </w:rPr>
              <w:t>3.</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Υπηρεσίες</w:t>
            </w:r>
            <w:r w:rsidR="00CD23F1">
              <w:rPr>
                <w:noProof/>
                <w:webHidden/>
              </w:rPr>
              <w:tab/>
            </w:r>
            <w:r w:rsidR="00CD23F1">
              <w:rPr>
                <w:noProof/>
                <w:webHidden/>
              </w:rPr>
              <w:fldChar w:fldCharType="begin"/>
            </w:r>
            <w:r w:rsidR="00CD23F1">
              <w:rPr>
                <w:noProof/>
                <w:webHidden/>
              </w:rPr>
              <w:instrText xml:space="preserve"> PAGEREF _Toc131090433 \h </w:instrText>
            </w:r>
            <w:r w:rsidR="00CD23F1">
              <w:rPr>
                <w:noProof/>
                <w:webHidden/>
              </w:rPr>
            </w:r>
            <w:r w:rsidR="00CD23F1">
              <w:rPr>
                <w:noProof/>
                <w:webHidden/>
              </w:rPr>
              <w:fldChar w:fldCharType="separate"/>
            </w:r>
            <w:r>
              <w:rPr>
                <w:noProof/>
                <w:webHidden/>
              </w:rPr>
              <w:t>135</w:t>
            </w:r>
            <w:r w:rsidR="00CD23F1">
              <w:rPr>
                <w:noProof/>
                <w:webHidden/>
              </w:rPr>
              <w:fldChar w:fldCharType="end"/>
            </w:r>
          </w:hyperlink>
        </w:p>
        <w:p w14:paraId="08A8C672" w14:textId="74F445CC" w:rsidR="00CD23F1" w:rsidRDefault="00A60AB0">
          <w:pPr>
            <w:pStyle w:val="31"/>
            <w:tabs>
              <w:tab w:val="left" w:pos="880"/>
              <w:tab w:val="right" w:leader="dot" w:pos="9962"/>
            </w:tabs>
            <w:rPr>
              <w:rFonts w:asciiTheme="minorHAnsi" w:eastAsiaTheme="minorEastAsia" w:hAnsiTheme="minorHAnsi" w:cstheme="minorBidi"/>
              <w:i w:val="0"/>
              <w:iCs w:val="0"/>
              <w:noProof/>
              <w:sz w:val="22"/>
              <w:szCs w:val="22"/>
              <w:lang w:val="en-US" w:eastAsia="en-US" w:bidi="he-IL"/>
            </w:rPr>
          </w:pPr>
          <w:hyperlink w:anchor="_Toc131090434" w:history="1">
            <w:r w:rsidR="00CD23F1" w:rsidRPr="00C04F8C">
              <w:rPr>
                <w:rStyle w:val="-"/>
                <w:noProof/>
              </w:rPr>
              <w:t>4.</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Άλλες δαπάνες</w:t>
            </w:r>
            <w:r w:rsidR="00CD23F1">
              <w:rPr>
                <w:noProof/>
                <w:webHidden/>
              </w:rPr>
              <w:tab/>
            </w:r>
            <w:r w:rsidR="00CD23F1">
              <w:rPr>
                <w:noProof/>
                <w:webHidden/>
              </w:rPr>
              <w:fldChar w:fldCharType="begin"/>
            </w:r>
            <w:r w:rsidR="00CD23F1">
              <w:rPr>
                <w:noProof/>
                <w:webHidden/>
              </w:rPr>
              <w:instrText xml:space="preserve"> PAGEREF _Toc131090434 \h </w:instrText>
            </w:r>
            <w:r w:rsidR="00CD23F1">
              <w:rPr>
                <w:noProof/>
                <w:webHidden/>
              </w:rPr>
            </w:r>
            <w:r w:rsidR="00CD23F1">
              <w:rPr>
                <w:noProof/>
                <w:webHidden/>
              </w:rPr>
              <w:fldChar w:fldCharType="separate"/>
            </w:r>
            <w:r>
              <w:rPr>
                <w:noProof/>
                <w:webHidden/>
              </w:rPr>
              <w:t>135</w:t>
            </w:r>
            <w:r w:rsidR="00CD23F1">
              <w:rPr>
                <w:noProof/>
                <w:webHidden/>
              </w:rPr>
              <w:fldChar w:fldCharType="end"/>
            </w:r>
          </w:hyperlink>
        </w:p>
        <w:p w14:paraId="4DD1C281" w14:textId="13B94F67" w:rsidR="00CD23F1" w:rsidRDefault="00A60AB0">
          <w:pPr>
            <w:pStyle w:val="31"/>
            <w:tabs>
              <w:tab w:val="left" w:pos="880"/>
              <w:tab w:val="right" w:leader="dot" w:pos="9962"/>
            </w:tabs>
            <w:rPr>
              <w:rFonts w:asciiTheme="minorHAnsi" w:eastAsiaTheme="minorEastAsia" w:hAnsiTheme="minorHAnsi" w:cstheme="minorBidi"/>
              <w:i w:val="0"/>
              <w:iCs w:val="0"/>
              <w:noProof/>
              <w:sz w:val="22"/>
              <w:szCs w:val="22"/>
              <w:lang w:val="en-US" w:eastAsia="en-US" w:bidi="he-IL"/>
            </w:rPr>
          </w:pPr>
          <w:hyperlink w:anchor="_Toc131090435" w:history="1">
            <w:r w:rsidR="00CD23F1" w:rsidRPr="00C04F8C">
              <w:rPr>
                <w:rStyle w:val="-"/>
                <w:noProof/>
              </w:rPr>
              <w:t>5.</w:t>
            </w:r>
            <w:r w:rsidR="00CD23F1">
              <w:rPr>
                <w:rFonts w:asciiTheme="minorHAnsi" w:eastAsiaTheme="minorEastAsia" w:hAnsiTheme="minorHAnsi" w:cstheme="minorBidi"/>
                <w:i w:val="0"/>
                <w:iCs w:val="0"/>
                <w:noProof/>
                <w:sz w:val="22"/>
                <w:szCs w:val="22"/>
                <w:lang w:val="en-US" w:eastAsia="en-US" w:bidi="he-IL"/>
              </w:rPr>
              <w:tab/>
            </w:r>
            <w:r w:rsidR="00CD23F1" w:rsidRPr="00C04F8C">
              <w:rPr>
                <w:rStyle w:val="-"/>
                <w:noProof/>
              </w:rPr>
              <w:t>Συγκεντρωτικός Πίνακας Οικονομικής Προσφοράς Έργου</w:t>
            </w:r>
            <w:r w:rsidR="00CD23F1">
              <w:rPr>
                <w:noProof/>
                <w:webHidden/>
              </w:rPr>
              <w:tab/>
            </w:r>
            <w:r w:rsidR="00CD23F1">
              <w:rPr>
                <w:noProof/>
                <w:webHidden/>
              </w:rPr>
              <w:fldChar w:fldCharType="begin"/>
            </w:r>
            <w:r w:rsidR="00CD23F1">
              <w:rPr>
                <w:noProof/>
                <w:webHidden/>
              </w:rPr>
              <w:instrText xml:space="preserve"> PAGEREF _Toc131090435 \h </w:instrText>
            </w:r>
            <w:r w:rsidR="00CD23F1">
              <w:rPr>
                <w:noProof/>
                <w:webHidden/>
              </w:rPr>
            </w:r>
            <w:r w:rsidR="00CD23F1">
              <w:rPr>
                <w:noProof/>
                <w:webHidden/>
              </w:rPr>
              <w:fldChar w:fldCharType="separate"/>
            </w:r>
            <w:r>
              <w:rPr>
                <w:noProof/>
                <w:webHidden/>
              </w:rPr>
              <w:t>135</w:t>
            </w:r>
            <w:r w:rsidR="00CD23F1">
              <w:rPr>
                <w:noProof/>
                <w:webHidden/>
              </w:rPr>
              <w:fldChar w:fldCharType="end"/>
            </w:r>
          </w:hyperlink>
        </w:p>
        <w:p w14:paraId="031FA675" w14:textId="5D512EDB" w:rsidR="00CD23F1" w:rsidRDefault="00A60AB0">
          <w:pPr>
            <w:pStyle w:val="31"/>
            <w:tabs>
              <w:tab w:val="right" w:leader="dot" w:pos="9962"/>
            </w:tabs>
            <w:rPr>
              <w:rFonts w:asciiTheme="minorHAnsi" w:eastAsiaTheme="minorEastAsia" w:hAnsiTheme="minorHAnsi" w:cstheme="minorBidi"/>
              <w:i w:val="0"/>
              <w:iCs w:val="0"/>
              <w:noProof/>
              <w:sz w:val="22"/>
              <w:szCs w:val="22"/>
              <w:lang w:val="en-US" w:eastAsia="en-US" w:bidi="he-IL"/>
            </w:rPr>
          </w:pPr>
          <w:hyperlink w:anchor="_Toc131090436" w:history="1">
            <w:r w:rsidR="00CD23F1" w:rsidRPr="00C04F8C">
              <w:rPr>
                <w:rStyle w:val="-"/>
                <w:noProof/>
              </w:rPr>
              <w:t>6. Συγκεντρωτικός Πίνακας Οικονομικής Προσφοράς Συντήρησης</w:t>
            </w:r>
            <w:r w:rsidR="00CD23F1">
              <w:rPr>
                <w:noProof/>
                <w:webHidden/>
              </w:rPr>
              <w:tab/>
            </w:r>
            <w:r w:rsidR="00CD23F1">
              <w:rPr>
                <w:noProof/>
                <w:webHidden/>
              </w:rPr>
              <w:fldChar w:fldCharType="begin"/>
            </w:r>
            <w:r w:rsidR="00CD23F1">
              <w:rPr>
                <w:noProof/>
                <w:webHidden/>
              </w:rPr>
              <w:instrText xml:space="preserve"> PAGEREF _Toc131090436 \h </w:instrText>
            </w:r>
            <w:r w:rsidR="00CD23F1">
              <w:rPr>
                <w:noProof/>
                <w:webHidden/>
              </w:rPr>
            </w:r>
            <w:r w:rsidR="00CD23F1">
              <w:rPr>
                <w:noProof/>
                <w:webHidden/>
              </w:rPr>
              <w:fldChar w:fldCharType="separate"/>
            </w:r>
            <w:r>
              <w:rPr>
                <w:noProof/>
                <w:webHidden/>
              </w:rPr>
              <w:t>136</w:t>
            </w:r>
            <w:r w:rsidR="00CD23F1">
              <w:rPr>
                <w:noProof/>
                <w:webHidden/>
              </w:rPr>
              <w:fldChar w:fldCharType="end"/>
            </w:r>
          </w:hyperlink>
        </w:p>
        <w:p w14:paraId="704196F1" w14:textId="4877AFD6" w:rsidR="00CD23F1" w:rsidRDefault="00A60AB0">
          <w:pPr>
            <w:pStyle w:val="1a"/>
            <w:tabs>
              <w:tab w:val="right" w:leader="dot" w:pos="9962"/>
            </w:tabs>
            <w:rPr>
              <w:rFonts w:asciiTheme="minorHAnsi" w:eastAsiaTheme="minorEastAsia" w:hAnsiTheme="minorHAnsi" w:cstheme="minorBidi"/>
              <w:b w:val="0"/>
              <w:bCs w:val="0"/>
              <w:caps w:val="0"/>
              <w:noProof/>
              <w:sz w:val="22"/>
              <w:szCs w:val="22"/>
              <w:lang w:val="en-US" w:eastAsia="en-US" w:bidi="he-IL"/>
            </w:rPr>
          </w:pPr>
          <w:hyperlink w:anchor="_Toc131090437" w:history="1">
            <w:r w:rsidR="00CD23F1" w:rsidRPr="00C04F8C">
              <w:rPr>
                <w:rStyle w:val="-"/>
                <w:noProof/>
              </w:rPr>
              <w:t>ΠΑΡΑΡΤΗΜΑ VII – Υποδείγματα Εγγυητικών Επιστολών</w:t>
            </w:r>
            <w:r w:rsidR="00CD23F1">
              <w:rPr>
                <w:noProof/>
                <w:webHidden/>
              </w:rPr>
              <w:tab/>
            </w:r>
            <w:r w:rsidR="00CD23F1">
              <w:rPr>
                <w:noProof/>
                <w:webHidden/>
              </w:rPr>
              <w:fldChar w:fldCharType="begin"/>
            </w:r>
            <w:r w:rsidR="00CD23F1">
              <w:rPr>
                <w:noProof/>
                <w:webHidden/>
              </w:rPr>
              <w:instrText xml:space="preserve"> PAGEREF _Toc131090437 \h </w:instrText>
            </w:r>
            <w:r w:rsidR="00CD23F1">
              <w:rPr>
                <w:noProof/>
                <w:webHidden/>
              </w:rPr>
            </w:r>
            <w:r w:rsidR="00CD23F1">
              <w:rPr>
                <w:noProof/>
                <w:webHidden/>
              </w:rPr>
              <w:fldChar w:fldCharType="separate"/>
            </w:r>
            <w:r>
              <w:rPr>
                <w:noProof/>
                <w:webHidden/>
              </w:rPr>
              <w:t>137</w:t>
            </w:r>
            <w:r w:rsidR="00CD23F1">
              <w:rPr>
                <w:noProof/>
                <w:webHidden/>
              </w:rPr>
              <w:fldChar w:fldCharType="end"/>
            </w:r>
          </w:hyperlink>
        </w:p>
        <w:p w14:paraId="1F487D7D" w14:textId="7B02EEF5" w:rsidR="00CD23F1" w:rsidRDefault="00A60AB0">
          <w:pPr>
            <w:pStyle w:val="25"/>
            <w:tabs>
              <w:tab w:val="left" w:pos="660"/>
              <w:tab w:val="right" w:leader="dot" w:pos="9962"/>
            </w:tabs>
            <w:rPr>
              <w:rFonts w:asciiTheme="minorHAnsi" w:eastAsiaTheme="minorEastAsia" w:hAnsiTheme="minorHAnsi" w:cstheme="minorBidi"/>
              <w:smallCaps w:val="0"/>
              <w:noProof/>
              <w:sz w:val="22"/>
              <w:szCs w:val="22"/>
              <w:lang w:val="en-US" w:eastAsia="en-US" w:bidi="he-IL"/>
            </w:rPr>
          </w:pPr>
          <w:hyperlink w:anchor="_Toc131090438" w:history="1">
            <w:r w:rsidR="00CD23F1" w:rsidRPr="00C04F8C">
              <w:rPr>
                <w:rStyle w:val="-"/>
                <w:noProof/>
              </w:rPr>
              <w:t>1.</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Εγγυητική Επιστολή Συμμετοχής</w:t>
            </w:r>
            <w:r w:rsidR="00CD23F1">
              <w:rPr>
                <w:noProof/>
                <w:webHidden/>
              </w:rPr>
              <w:tab/>
            </w:r>
            <w:r w:rsidR="00CD23F1">
              <w:rPr>
                <w:noProof/>
                <w:webHidden/>
              </w:rPr>
              <w:fldChar w:fldCharType="begin"/>
            </w:r>
            <w:r w:rsidR="00CD23F1">
              <w:rPr>
                <w:noProof/>
                <w:webHidden/>
              </w:rPr>
              <w:instrText xml:space="preserve"> PAGEREF _Toc131090438 \h </w:instrText>
            </w:r>
            <w:r w:rsidR="00CD23F1">
              <w:rPr>
                <w:noProof/>
                <w:webHidden/>
              </w:rPr>
            </w:r>
            <w:r w:rsidR="00CD23F1">
              <w:rPr>
                <w:noProof/>
                <w:webHidden/>
              </w:rPr>
              <w:fldChar w:fldCharType="separate"/>
            </w:r>
            <w:r>
              <w:rPr>
                <w:noProof/>
                <w:webHidden/>
              </w:rPr>
              <w:t>137</w:t>
            </w:r>
            <w:r w:rsidR="00CD23F1">
              <w:rPr>
                <w:noProof/>
                <w:webHidden/>
              </w:rPr>
              <w:fldChar w:fldCharType="end"/>
            </w:r>
          </w:hyperlink>
        </w:p>
        <w:p w14:paraId="3B02D809" w14:textId="2E81F9BB" w:rsidR="00CD23F1" w:rsidRDefault="00A60AB0">
          <w:pPr>
            <w:pStyle w:val="25"/>
            <w:tabs>
              <w:tab w:val="left" w:pos="660"/>
              <w:tab w:val="right" w:leader="dot" w:pos="9962"/>
            </w:tabs>
            <w:rPr>
              <w:rFonts w:asciiTheme="minorHAnsi" w:eastAsiaTheme="minorEastAsia" w:hAnsiTheme="minorHAnsi" w:cstheme="minorBidi"/>
              <w:smallCaps w:val="0"/>
              <w:noProof/>
              <w:sz w:val="22"/>
              <w:szCs w:val="22"/>
              <w:lang w:val="en-US" w:eastAsia="en-US" w:bidi="he-IL"/>
            </w:rPr>
          </w:pPr>
          <w:hyperlink w:anchor="_Toc131090439" w:history="1">
            <w:r w:rsidR="00CD23F1" w:rsidRPr="00C04F8C">
              <w:rPr>
                <w:rStyle w:val="-"/>
                <w:noProof/>
              </w:rPr>
              <w:t>2.</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Εγγυητική Επιστολή Καλής Εκτέλεσης</w:t>
            </w:r>
            <w:r w:rsidR="00CD23F1">
              <w:rPr>
                <w:noProof/>
                <w:webHidden/>
              </w:rPr>
              <w:tab/>
            </w:r>
            <w:r w:rsidR="00CD23F1">
              <w:rPr>
                <w:noProof/>
                <w:webHidden/>
              </w:rPr>
              <w:fldChar w:fldCharType="begin"/>
            </w:r>
            <w:r w:rsidR="00CD23F1">
              <w:rPr>
                <w:noProof/>
                <w:webHidden/>
              </w:rPr>
              <w:instrText xml:space="preserve"> PAGEREF _Toc131090439 \h </w:instrText>
            </w:r>
            <w:r w:rsidR="00CD23F1">
              <w:rPr>
                <w:noProof/>
                <w:webHidden/>
              </w:rPr>
            </w:r>
            <w:r w:rsidR="00CD23F1">
              <w:rPr>
                <w:noProof/>
                <w:webHidden/>
              </w:rPr>
              <w:fldChar w:fldCharType="separate"/>
            </w:r>
            <w:r>
              <w:rPr>
                <w:noProof/>
                <w:webHidden/>
              </w:rPr>
              <w:t>138</w:t>
            </w:r>
            <w:r w:rsidR="00CD23F1">
              <w:rPr>
                <w:noProof/>
                <w:webHidden/>
              </w:rPr>
              <w:fldChar w:fldCharType="end"/>
            </w:r>
          </w:hyperlink>
        </w:p>
        <w:p w14:paraId="7726B0E0" w14:textId="452DD915" w:rsidR="00CD23F1" w:rsidRDefault="00A60AB0">
          <w:pPr>
            <w:pStyle w:val="25"/>
            <w:tabs>
              <w:tab w:val="left" w:pos="660"/>
              <w:tab w:val="right" w:leader="dot" w:pos="9962"/>
            </w:tabs>
            <w:rPr>
              <w:rFonts w:asciiTheme="minorHAnsi" w:eastAsiaTheme="minorEastAsia" w:hAnsiTheme="minorHAnsi" w:cstheme="minorBidi"/>
              <w:smallCaps w:val="0"/>
              <w:noProof/>
              <w:sz w:val="22"/>
              <w:szCs w:val="22"/>
              <w:lang w:val="en-US" w:eastAsia="en-US" w:bidi="he-IL"/>
            </w:rPr>
          </w:pPr>
          <w:hyperlink w:anchor="_Toc131090440" w:history="1">
            <w:r w:rsidR="00CD23F1" w:rsidRPr="00C04F8C">
              <w:rPr>
                <w:rStyle w:val="-"/>
                <w:noProof/>
              </w:rPr>
              <w:t>3.</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Εγγυητική Επιστολή Προκαταβολής</w:t>
            </w:r>
            <w:r w:rsidR="00CD23F1">
              <w:rPr>
                <w:noProof/>
                <w:webHidden/>
              </w:rPr>
              <w:tab/>
            </w:r>
            <w:r w:rsidR="00CD23F1">
              <w:rPr>
                <w:noProof/>
                <w:webHidden/>
              </w:rPr>
              <w:fldChar w:fldCharType="begin"/>
            </w:r>
            <w:r w:rsidR="00CD23F1">
              <w:rPr>
                <w:noProof/>
                <w:webHidden/>
              </w:rPr>
              <w:instrText xml:space="preserve"> PAGEREF _Toc131090440 \h </w:instrText>
            </w:r>
            <w:r w:rsidR="00CD23F1">
              <w:rPr>
                <w:noProof/>
                <w:webHidden/>
              </w:rPr>
            </w:r>
            <w:r w:rsidR="00CD23F1">
              <w:rPr>
                <w:noProof/>
                <w:webHidden/>
              </w:rPr>
              <w:fldChar w:fldCharType="separate"/>
            </w:r>
            <w:r>
              <w:rPr>
                <w:noProof/>
                <w:webHidden/>
              </w:rPr>
              <w:t>139</w:t>
            </w:r>
            <w:r w:rsidR="00CD23F1">
              <w:rPr>
                <w:noProof/>
                <w:webHidden/>
              </w:rPr>
              <w:fldChar w:fldCharType="end"/>
            </w:r>
          </w:hyperlink>
        </w:p>
        <w:p w14:paraId="225C78E3" w14:textId="61672C7B" w:rsidR="00CD23F1" w:rsidRDefault="00A60AB0">
          <w:pPr>
            <w:pStyle w:val="25"/>
            <w:tabs>
              <w:tab w:val="left" w:pos="660"/>
              <w:tab w:val="right" w:leader="dot" w:pos="9962"/>
            </w:tabs>
            <w:rPr>
              <w:rFonts w:asciiTheme="minorHAnsi" w:eastAsiaTheme="minorEastAsia" w:hAnsiTheme="minorHAnsi" w:cstheme="minorBidi"/>
              <w:smallCaps w:val="0"/>
              <w:noProof/>
              <w:sz w:val="22"/>
              <w:szCs w:val="22"/>
              <w:lang w:val="en-US" w:eastAsia="en-US" w:bidi="he-IL"/>
            </w:rPr>
          </w:pPr>
          <w:hyperlink w:anchor="_Toc131090441" w:history="1">
            <w:r w:rsidR="00CD23F1" w:rsidRPr="00C04F8C">
              <w:rPr>
                <w:rStyle w:val="-"/>
                <w:noProof/>
              </w:rPr>
              <w:t>4.</w:t>
            </w:r>
            <w:r w:rsidR="00CD23F1">
              <w:rPr>
                <w:rFonts w:asciiTheme="minorHAnsi" w:eastAsiaTheme="minorEastAsia" w:hAnsiTheme="minorHAnsi" w:cstheme="minorBidi"/>
                <w:smallCaps w:val="0"/>
                <w:noProof/>
                <w:sz w:val="22"/>
                <w:szCs w:val="22"/>
                <w:lang w:val="en-US" w:eastAsia="en-US" w:bidi="he-IL"/>
              </w:rPr>
              <w:tab/>
            </w:r>
            <w:r w:rsidR="00CD23F1" w:rsidRPr="00C04F8C">
              <w:rPr>
                <w:rStyle w:val="-"/>
                <w:noProof/>
              </w:rPr>
              <w:t>Εγγυητική Επιστολή Καλής Λειτουργίας</w:t>
            </w:r>
            <w:r w:rsidR="00CD23F1">
              <w:rPr>
                <w:noProof/>
                <w:webHidden/>
              </w:rPr>
              <w:tab/>
            </w:r>
            <w:r w:rsidR="00CD23F1">
              <w:rPr>
                <w:noProof/>
                <w:webHidden/>
              </w:rPr>
              <w:fldChar w:fldCharType="begin"/>
            </w:r>
            <w:r w:rsidR="00CD23F1">
              <w:rPr>
                <w:noProof/>
                <w:webHidden/>
              </w:rPr>
              <w:instrText xml:space="preserve"> PAGEREF _Toc131090441 \h </w:instrText>
            </w:r>
            <w:r w:rsidR="00CD23F1">
              <w:rPr>
                <w:noProof/>
                <w:webHidden/>
              </w:rPr>
            </w:r>
            <w:r w:rsidR="00CD23F1">
              <w:rPr>
                <w:noProof/>
                <w:webHidden/>
              </w:rPr>
              <w:fldChar w:fldCharType="separate"/>
            </w:r>
            <w:r>
              <w:rPr>
                <w:noProof/>
                <w:webHidden/>
              </w:rPr>
              <w:t>141</w:t>
            </w:r>
            <w:r w:rsidR="00CD23F1">
              <w:rPr>
                <w:noProof/>
                <w:webHidden/>
              </w:rPr>
              <w:fldChar w:fldCharType="end"/>
            </w:r>
          </w:hyperlink>
        </w:p>
        <w:p w14:paraId="50966B83" w14:textId="13BFB973" w:rsidR="00CD23F1" w:rsidRDefault="00A60AB0">
          <w:pPr>
            <w:pStyle w:val="25"/>
            <w:tabs>
              <w:tab w:val="right" w:leader="dot" w:pos="9962"/>
            </w:tabs>
            <w:rPr>
              <w:rFonts w:asciiTheme="minorHAnsi" w:eastAsiaTheme="minorEastAsia" w:hAnsiTheme="minorHAnsi" w:cstheme="minorBidi"/>
              <w:smallCaps w:val="0"/>
              <w:noProof/>
              <w:sz w:val="22"/>
              <w:szCs w:val="22"/>
              <w:lang w:val="en-US" w:eastAsia="en-US" w:bidi="he-IL"/>
            </w:rPr>
          </w:pPr>
          <w:hyperlink w:anchor="_Toc131090442" w:history="1">
            <w:r w:rsidR="00CD23F1" w:rsidRPr="00C04F8C">
              <w:rPr>
                <w:rStyle w:val="-"/>
                <w:noProof/>
              </w:rPr>
              <w:t>ΠΑΡΑΡΤΗΜΑ ΙΧ – ΕΝΗΜΕΡΩΣΗ ΓΙΑ ΤΗΝ ΕΠΕΞΕΡΓΑΣΙΑ ΠΡΟΣΩΠΙΚΩΝ ΔΕΔΟΜΕΝΩΝ</w:t>
            </w:r>
            <w:r w:rsidR="00CD23F1">
              <w:rPr>
                <w:noProof/>
                <w:webHidden/>
              </w:rPr>
              <w:tab/>
            </w:r>
            <w:r w:rsidR="00CD23F1">
              <w:rPr>
                <w:noProof/>
                <w:webHidden/>
              </w:rPr>
              <w:fldChar w:fldCharType="begin"/>
            </w:r>
            <w:r w:rsidR="00CD23F1">
              <w:rPr>
                <w:noProof/>
                <w:webHidden/>
              </w:rPr>
              <w:instrText xml:space="preserve"> PAGEREF _Toc131090442 \h </w:instrText>
            </w:r>
            <w:r w:rsidR="00CD23F1">
              <w:rPr>
                <w:noProof/>
                <w:webHidden/>
              </w:rPr>
            </w:r>
            <w:r w:rsidR="00CD23F1">
              <w:rPr>
                <w:noProof/>
                <w:webHidden/>
              </w:rPr>
              <w:fldChar w:fldCharType="separate"/>
            </w:r>
            <w:r>
              <w:rPr>
                <w:noProof/>
                <w:webHidden/>
              </w:rPr>
              <w:t>142</w:t>
            </w:r>
            <w:r w:rsidR="00CD23F1">
              <w:rPr>
                <w:noProof/>
                <w:webHidden/>
              </w:rPr>
              <w:fldChar w:fldCharType="end"/>
            </w:r>
          </w:hyperlink>
        </w:p>
        <w:p w14:paraId="4C5CC0C2" w14:textId="77777777" w:rsidR="00AD4308" w:rsidRPr="00897475" w:rsidRDefault="00BD1A4A">
          <w:r w:rsidRPr="00897475">
            <w:rPr>
              <w:b/>
              <w:bCs/>
              <w:noProof/>
            </w:rPr>
            <w:fldChar w:fldCharType="end"/>
          </w:r>
        </w:p>
      </w:sdtContent>
    </w:sdt>
    <w:p w14:paraId="1D5BC2B9" w14:textId="77777777" w:rsidR="0086087F" w:rsidRPr="00897475" w:rsidRDefault="0086087F" w:rsidP="004A1D19">
      <w:pPr>
        <w:pStyle w:val="1"/>
        <w:keepNext/>
        <w:pageBreakBefore/>
        <w:numPr>
          <w:ilvl w:val="0"/>
          <w:numId w:val="11"/>
        </w:numPr>
        <w:pBdr>
          <w:top w:val="none" w:sz="0" w:space="0" w:color="000000"/>
          <w:left w:val="none" w:sz="0" w:space="0" w:color="000000"/>
          <w:bottom w:val="single" w:sz="18" w:space="1" w:color="000080"/>
          <w:right w:val="none" w:sz="0" w:space="0" w:color="000000"/>
        </w:pBdr>
        <w:suppressAutoHyphens/>
        <w:spacing w:before="320"/>
      </w:pPr>
      <w:bookmarkStart w:id="8" w:name="_Toc67672355"/>
      <w:bookmarkStart w:id="9" w:name="_Toc31307627"/>
      <w:bookmarkStart w:id="10" w:name="_Toc131090298"/>
      <w:bookmarkEnd w:id="8"/>
      <w:r w:rsidRPr="00897475">
        <w:lastRenderedPageBreak/>
        <w:t>ΑΝΑΘΕΤΟΥΣΑ ΑΡΧΗ ΚΑΙ ΑΝΤΙΚΕΙΜΕΝΟ ΣΥΜΒΑΣΗΣ</w:t>
      </w:r>
      <w:bookmarkEnd w:id="3"/>
      <w:bookmarkEnd w:id="9"/>
      <w:bookmarkEnd w:id="10"/>
    </w:p>
    <w:p w14:paraId="6449EA6D"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11" w:name="_Toc496694154"/>
      <w:bookmarkStart w:id="12" w:name="_Toc31307628"/>
      <w:bookmarkStart w:id="13" w:name="_Toc131090299"/>
      <w:bookmarkEnd w:id="4"/>
      <w:r w:rsidRPr="00897475">
        <w:t>Στοιχεία Αναθέτουσας Αρχής</w:t>
      </w:r>
      <w:bookmarkEnd w:id="11"/>
      <w:bookmarkEnd w:id="12"/>
      <w:bookmarkEnd w:id="13"/>
      <w:r w:rsidRPr="00897475">
        <w:t xml:space="preserve"> </w:t>
      </w:r>
    </w:p>
    <w:p w14:paraId="02B352C9" w14:textId="77777777" w:rsidR="0086087F" w:rsidRPr="00897475" w:rsidRDefault="0086087F" w:rsidP="0086087F">
      <w:pPr>
        <w:pStyle w:val="normalwithoutspacing"/>
        <w:rPr>
          <w:rFonts w:cs="Tahoma"/>
          <w:szCs w:val="22"/>
        </w:rPr>
      </w:pPr>
    </w:p>
    <w:p w14:paraId="347B8DCF" w14:textId="77777777" w:rsidR="0086087F" w:rsidRDefault="0086087F" w:rsidP="0086087F">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A84410" w:rsidRPr="00A334BA" w14:paraId="5C8C92A3" w14:textId="77777777" w:rsidTr="00A84410">
        <w:tc>
          <w:tcPr>
            <w:tcW w:w="5245" w:type="dxa"/>
            <w:tcBorders>
              <w:top w:val="single" w:sz="4" w:space="0" w:color="000000"/>
              <w:left w:val="single" w:sz="4" w:space="0" w:color="000000"/>
              <w:bottom w:val="single" w:sz="4" w:space="0" w:color="000000"/>
            </w:tcBorders>
            <w:shd w:val="clear" w:color="auto" w:fill="auto"/>
          </w:tcPr>
          <w:p w14:paraId="02FC1F2A" w14:textId="77777777" w:rsidR="00A84410" w:rsidRPr="00603221" w:rsidRDefault="00A84410" w:rsidP="00A84410">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443406" w14:textId="77777777" w:rsidR="00A84410" w:rsidRPr="00603221" w:rsidRDefault="00A84410" w:rsidP="00A84410">
            <w:pPr>
              <w:pStyle w:val="normalwithoutspacing"/>
              <w:snapToGrid w:val="0"/>
              <w:rPr>
                <w:rFonts w:cs="Tahoma"/>
                <w:szCs w:val="22"/>
              </w:rPr>
            </w:pPr>
            <w:r w:rsidRPr="00603221">
              <w:rPr>
                <w:rFonts w:cs="Tahoma"/>
                <w:szCs w:val="22"/>
              </w:rPr>
              <w:t xml:space="preserve">ΚΟΙΝΩΝΙΑ ΤΗΣ ΠΛΗΡΟΦΟΡΙΑΣ </w:t>
            </w:r>
            <w:r w:rsidR="004175E2">
              <w:rPr>
                <w:rFonts w:cs="Tahoma"/>
                <w:szCs w:val="22"/>
              </w:rPr>
              <w:t>Μ.</w:t>
            </w:r>
            <w:r w:rsidRPr="00603221">
              <w:rPr>
                <w:rFonts w:cs="Tahoma"/>
                <w:szCs w:val="22"/>
              </w:rPr>
              <w:t>Α.Ε.</w:t>
            </w:r>
          </w:p>
        </w:tc>
      </w:tr>
      <w:tr w:rsidR="00A84410" w:rsidRPr="004D0444" w14:paraId="3277A517" w14:textId="77777777" w:rsidTr="00A84410">
        <w:tc>
          <w:tcPr>
            <w:tcW w:w="5245" w:type="dxa"/>
            <w:tcBorders>
              <w:top w:val="single" w:sz="4" w:space="0" w:color="000000"/>
              <w:left w:val="single" w:sz="4" w:space="0" w:color="000000"/>
              <w:bottom w:val="single" w:sz="4" w:space="0" w:color="000000"/>
            </w:tcBorders>
            <w:shd w:val="clear" w:color="auto" w:fill="auto"/>
          </w:tcPr>
          <w:p w14:paraId="17E25A7F" w14:textId="77777777" w:rsidR="00A84410" w:rsidRPr="00603221" w:rsidRDefault="00A84410" w:rsidP="00A84410">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B68776" w14:textId="77777777" w:rsidR="00A84410" w:rsidRPr="00603221" w:rsidRDefault="00A84410" w:rsidP="00A84410">
            <w:pPr>
              <w:pStyle w:val="normalwithoutspacing"/>
              <w:snapToGrid w:val="0"/>
              <w:rPr>
                <w:rFonts w:cs="Tahoma"/>
                <w:szCs w:val="22"/>
              </w:rPr>
            </w:pPr>
            <w:r w:rsidRPr="00782EAD">
              <w:rPr>
                <w:rFonts w:cs="Tahoma"/>
                <w:szCs w:val="22"/>
              </w:rPr>
              <w:t>999983307</w:t>
            </w:r>
          </w:p>
        </w:tc>
      </w:tr>
      <w:tr w:rsidR="00A84410" w:rsidRPr="004D0444" w14:paraId="7540352D" w14:textId="77777777" w:rsidTr="00A84410">
        <w:tc>
          <w:tcPr>
            <w:tcW w:w="5245" w:type="dxa"/>
            <w:tcBorders>
              <w:top w:val="single" w:sz="4" w:space="0" w:color="000000"/>
              <w:left w:val="single" w:sz="4" w:space="0" w:color="000000"/>
              <w:bottom w:val="single" w:sz="4" w:space="0" w:color="000000"/>
            </w:tcBorders>
            <w:shd w:val="clear" w:color="auto" w:fill="auto"/>
          </w:tcPr>
          <w:p w14:paraId="33053A6C" w14:textId="77777777" w:rsidR="00A84410" w:rsidRPr="00603221" w:rsidRDefault="00A84410" w:rsidP="00A84410">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9F1D9E" w14:textId="77777777" w:rsidR="00A84410" w:rsidRPr="00603221" w:rsidRDefault="00A84410" w:rsidP="00A84410">
            <w:pPr>
              <w:pStyle w:val="normalwithoutspacing"/>
              <w:snapToGrid w:val="0"/>
              <w:rPr>
                <w:rFonts w:cs="Tahoma"/>
                <w:szCs w:val="22"/>
              </w:rPr>
            </w:pPr>
            <w:r w:rsidRPr="00782EAD">
              <w:rPr>
                <w:rFonts w:cs="Tahoma"/>
                <w:szCs w:val="22"/>
              </w:rPr>
              <w:t>1053.E00553.00005</w:t>
            </w:r>
          </w:p>
        </w:tc>
      </w:tr>
      <w:tr w:rsidR="00A84410" w:rsidRPr="00DF02B0" w14:paraId="455D88A0" w14:textId="77777777" w:rsidTr="00A84410">
        <w:tc>
          <w:tcPr>
            <w:tcW w:w="5245" w:type="dxa"/>
            <w:tcBorders>
              <w:top w:val="single" w:sz="4" w:space="0" w:color="000000"/>
              <w:left w:val="single" w:sz="4" w:space="0" w:color="000000"/>
              <w:bottom w:val="single" w:sz="4" w:space="0" w:color="000000"/>
            </w:tcBorders>
            <w:shd w:val="clear" w:color="auto" w:fill="auto"/>
          </w:tcPr>
          <w:p w14:paraId="3B44E613" w14:textId="77777777" w:rsidR="00A84410" w:rsidRPr="00603221" w:rsidRDefault="00A84410" w:rsidP="00A84410">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3B41F0" w14:textId="77777777" w:rsidR="00A84410" w:rsidRPr="00603221" w:rsidRDefault="00A84410" w:rsidP="00A84410">
            <w:pPr>
              <w:pStyle w:val="normalwithoutspacing"/>
              <w:snapToGrid w:val="0"/>
              <w:rPr>
                <w:rFonts w:cs="Tahoma"/>
                <w:szCs w:val="22"/>
              </w:rPr>
            </w:pPr>
            <w:r w:rsidRPr="00603221">
              <w:rPr>
                <w:rFonts w:cs="Tahoma"/>
                <w:szCs w:val="22"/>
              </w:rPr>
              <w:t>Χ</w:t>
            </w:r>
            <w:r>
              <w:rPr>
                <w:rFonts w:cs="Tahoma"/>
                <w:szCs w:val="22"/>
              </w:rPr>
              <w:t>ανδρή</w:t>
            </w:r>
            <w:r w:rsidRPr="00603221">
              <w:rPr>
                <w:rFonts w:cs="Tahoma"/>
                <w:szCs w:val="22"/>
              </w:rPr>
              <w:t xml:space="preserve"> 3 </w:t>
            </w:r>
            <w:r>
              <w:rPr>
                <w:rFonts w:cs="Tahoma"/>
                <w:szCs w:val="22"/>
              </w:rPr>
              <w:t>&amp; Κύπρου</w:t>
            </w:r>
          </w:p>
        </w:tc>
      </w:tr>
      <w:tr w:rsidR="00A84410" w:rsidRPr="00DF02B0" w14:paraId="458E11B8" w14:textId="77777777" w:rsidTr="00A84410">
        <w:tc>
          <w:tcPr>
            <w:tcW w:w="5245" w:type="dxa"/>
            <w:tcBorders>
              <w:top w:val="single" w:sz="4" w:space="0" w:color="000000"/>
              <w:left w:val="single" w:sz="4" w:space="0" w:color="000000"/>
              <w:bottom w:val="single" w:sz="4" w:space="0" w:color="000000"/>
            </w:tcBorders>
            <w:shd w:val="clear" w:color="auto" w:fill="auto"/>
          </w:tcPr>
          <w:p w14:paraId="304F464E" w14:textId="77777777" w:rsidR="00A84410" w:rsidRPr="00603221" w:rsidRDefault="00A84410" w:rsidP="00A84410">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C48F28E" w14:textId="77777777" w:rsidR="00A84410" w:rsidRPr="00603221" w:rsidRDefault="00A84410" w:rsidP="00A84410">
            <w:pPr>
              <w:pStyle w:val="normalwithoutspacing"/>
              <w:snapToGrid w:val="0"/>
              <w:rPr>
                <w:rFonts w:cs="Tahoma"/>
                <w:szCs w:val="22"/>
              </w:rPr>
            </w:pPr>
            <w:r w:rsidRPr="00603221">
              <w:rPr>
                <w:rFonts w:cs="Tahoma"/>
                <w:szCs w:val="22"/>
              </w:rPr>
              <w:t>Μ</w:t>
            </w:r>
            <w:r>
              <w:rPr>
                <w:rFonts w:cs="Tahoma"/>
                <w:szCs w:val="22"/>
              </w:rPr>
              <w:t>οσχάτο</w:t>
            </w:r>
          </w:p>
        </w:tc>
      </w:tr>
      <w:tr w:rsidR="00A84410" w:rsidRPr="00DF02B0" w14:paraId="350857CE" w14:textId="77777777" w:rsidTr="00A84410">
        <w:tc>
          <w:tcPr>
            <w:tcW w:w="5245" w:type="dxa"/>
            <w:tcBorders>
              <w:top w:val="single" w:sz="4" w:space="0" w:color="000000"/>
              <w:left w:val="single" w:sz="4" w:space="0" w:color="000000"/>
              <w:bottom w:val="single" w:sz="4" w:space="0" w:color="000000"/>
            </w:tcBorders>
            <w:shd w:val="clear" w:color="auto" w:fill="auto"/>
          </w:tcPr>
          <w:p w14:paraId="764A9B7A" w14:textId="77777777" w:rsidR="00A84410" w:rsidRPr="00603221" w:rsidRDefault="00A84410" w:rsidP="00A84410">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3B9D25" w14:textId="77777777" w:rsidR="00A84410" w:rsidRPr="00603221" w:rsidRDefault="00A84410" w:rsidP="00A84410">
            <w:pPr>
              <w:pStyle w:val="normalwithoutspacing"/>
              <w:snapToGrid w:val="0"/>
              <w:rPr>
                <w:rFonts w:cs="Tahoma"/>
                <w:szCs w:val="22"/>
              </w:rPr>
            </w:pPr>
            <w:r w:rsidRPr="00603221">
              <w:rPr>
                <w:rFonts w:cs="Tahoma"/>
                <w:szCs w:val="22"/>
              </w:rPr>
              <w:t>183 46</w:t>
            </w:r>
          </w:p>
        </w:tc>
      </w:tr>
      <w:tr w:rsidR="00A84410" w:rsidRPr="00DF02B0" w14:paraId="5D69A62D" w14:textId="77777777" w:rsidTr="00A84410">
        <w:tc>
          <w:tcPr>
            <w:tcW w:w="5245" w:type="dxa"/>
            <w:tcBorders>
              <w:top w:val="single" w:sz="4" w:space="0" w:color="000000"/>
              <w:left w:val="single" w:sz="4" w:space="0" w:color="000000"/>
              <w:bottom w:val="single" w:sz="4" w:space="0" w:color="000000"/>
            </w:tcBorders>
            <w:shd w:val="clear" w:color="auto" w:fill="auto"/>
          </w:tcPr>
          <w:p w14:paraId="1C1D38A1" w14:textId="77777777" w:rsidR="00A84410" w:rsidRPr="00603221" w:rsidRDefault="00A84410" w:rsidP="00A84410">
            <w:pPr>
              <w:pStyle w:val="normalwithoutspacing"/>
              <w:rPr>
                <w:rFonts w:cs="Tahoma"/>
                <w:szCs w:val="22"/>
              </w:rPr>
            </w:pPr>
            <w:r w:rsidRPr="00603221">
              <w:rPr>
                <w:rFonts w:cs="Tahoma"/>
                <w:szCs w:val="22"/>
              </w:rPr>
              <w:t>Χώρα</w:t>
            </w:r>
            <w:r w:rsidRPr="00603221">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123435" w14:textId="77777777" w:rsidR="00A84410" w:rsidRPr="00603221" w:rsidRDefault="00A84410" w:rsidP="00A84410">
            <w:pPr>
              <w:pStyle w:val="normalwithoutspacing"/>
              <w:snapToGrid w:val="0"/>
              <w:rPr>
                <w:rFonts w:cs="Tahoma"/>
                <w:szCs w:val="22"/>
                <w:lang w:val="en-US"/>
              </w:rPr>
            </w:pPr>
            <w:r w:rsidRPr="00603221">
              <w:rPr>
                <w:rFonts w:cs="Tahoma"/>
                <w:szCs w:val="22"/>
              </w:rPr>
              <w:t>ΕΛΛΑΔΑ</w:t>
            </w:r>
          </w:p>
        </w:tc>
      </w:tr>
      <w:tr w:rsidR="00A84410" w:rsidRPr="00DF02B0" w14:paraId="22571EF1" w14:textId="77777777" w:rsidTr="00A84410">
        <w:tc>
          <w:tcPr>
            <w:tcW w:w="5245" w:type="dxa"/>
            <w:tcBorders>
              <w:top w:val="single" w:sz="4" w:space="0" w:color="000000"/>
              <w:left w:val="single" w:sz="4" w:space="0" w:color="000000"/>
              <w:bottom w:val="single" w:sz="4" w:space="0" w:color="000000"/>
            </w:tcBorders>
            <w:shd w:val="clear" w:color="auto" w:fill="auto"/>
          </w:tcPr>
          <w:p w14:paraId="3918ECC8" w14:textId="77777777" w:rsidR="00A84410" w:rsidRPr="00603221" w:rsidRDefault="00A84410" w:rsidP="00A84410">
            <w:pPr>
              <w:pStyle w:val="normalwithoutspacing"/>
              <w:rPr>
                <w:rFonts w:cs="Tahoma"/>
                <w:szCs w:val="22"/>
              </w:rPr>
            </w:pPr>
            <w:r w:rsidRPr="00603221">
              <w:rPr>
                <w:rFonts w:cs="Tahoma"/>
                <w:szCs w:val="22"/>
              </w:rPr>
              <w:t>Κωδικός ΝUTS</w:t>
            </w:r>
            <w:r w:rsidRPr="00603221">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4085BB" w14:textId="77777777" w:rsidR="00A84410" w:rsidRPr="00603221" w:rsidRDefault="00A84410" w:rsidP="00A84410">
            <w:pPr>
              <w:pStyle w:val="normalwithoutspacing"/>
              <w:snapToGrid w:val="0"/>
              <w:rPr>
                <w:rFonts w:cs="Tahoma"/>
                <w:szCs w:val="22"/>
                <w:lang w:val="de-DE"/>
              </w:rPr>
            </w:pPr>
            <w:r w:rsidRPr="003329FF">
              <w:rPr>
                <w:rFonts w:cs="Tahoma"/>
                <w:szCs w:val="22"/>
              </w:rPr>
              <w:t>GR 300</w:t>
            </w:r>
          </w:p>
        </w:tc>
      </w:tr>
      <w:tr w:rsidR="00A84410" w:rsidRPr="00DF02B0" w14:paraId="0A3B4F37" w14:textId="77777777" w:rsidTr="00A84410">
        <w:tc>
          <w:tcPr>
            <w:tcW w:w="5245" w:type="dxa"/>
            <w:tcBorders>
              <w:top w:val="single" w:sz="4" w:space="0" w:color="000000"/>
              <w:left w:val="single" w:sz="4" w:space="0" w:color="000000"/>
              <w:bottom w:val="single" w:sz="4" w:space="0" w:color="000000"/>
            </w:tcBorders>
            <w:shd w:val="clear" w:color="auto" w:fill="auto"/>
          </w:tcPr>
          <w:p w14:paraId="034ACC63" w14:textId="77777777" w:rsidR="00A84410" w:rsidRPr="00603221" w:rsidRDefault="00A84410" w:rsidP="00A84410">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8F945B" w14:textId="77777777" w:rsidR="00A84410" w:rsidRPr="00603221" w:rsidRDefault="00A84410" w:rsidP="00A84410">
            <w:pPr>
              <w:pStyle w:val="normalwithoutspacing"/>
              <w:snapToGrid w:val="0"/>
              <w:rPr>
                <w:rFonts w:cs="Tahoma"/>
                <w:szCs w:val="22"/>
                <w:lang w:val="en-US"/>
              </w:rPr>
            </w:pPr>
            <w:r w:rsidRPr="00603221">
              <w:rPr>
                <w:rFonts w:cs="Tahoma"/>
                <w:szCs w:val="22"/>
                <w:lang w:val="en-US"/>
              </w:rPr>
              <w:t>213 1300700</w:t>
            </w:r>
          </w:p>
        </w:tc>
      </w:tr>
      <w:tr w:rsidR="00A84410" w:rsidRPr="00DF02B0" w14:paraId="4DFC0341" w14:textId="77777777" w:rsidTr="00A84410">
        <w:tc>
          <w:tcPr>
            <w:tcW w:w="5245" w:type="dxa"/>
            <w:tcBorders>
              <w:top w:val="single" w:sz="4" w:space="0" w:color="000000"/>
              <w:left w:val="single" w:sz="4" w:space="0" w:color="000000"/>
              <w:bottom w:val="single" w:sz="4" w:space="0" w:color="000000"/>
            </w:tcBorders>
            <w:shd w:val="clear" w:color="auto" w:fill="auto"/>
          </w:tcPr>
          <w:p w14:paraId="205AA788" w14:textId="77777777" w:rsidR="00A84410" w:rsidRPr="00603221" w:rsidRDefault="00A84410" w:rsidP="00A84410">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0D9C8DF" w14:textId="77777777" w:rsidR="00A84410" w:rsidRPr="00603221" w:rsidRDefault="00A84410" w:rsidP="00A84410">
            <w:pPr>
              <w:pStyle w:val="normalwithoutspacing"/>
              <w:snapToGrid w:val="0"/>
              <w:rPr>
                <w:rFonts w:cs="Tahoma"/>
                <w:szCs w:val="22"/>
                <w:lang w:val="en-US"/>
              </w:rPr>
            </w:pPr>
            <w:r w:rsidRPr="00603221">
              <w:rPr>
                <w:rFonts w:cs="Tahoma"/>
                <w:szCs w:val="22"/>
                <w:lang w:val="en-US"/>
              </w:rPr>
              <w:t>213 1300801</w:t>
            </w:r>
          </w:p>
        </w:tc>
      </w:tr>
      <w:tr w:rsidR="00A84410" w:rsidRPr="00DF02B0" w14:paraId="76F2D87B" w14:textId="77777777" w:rsidTr="00A84410">
        <w:tc>
          <w:tcPr>
            <w:tcW w:w="5245" w:type="dxa"/>
            <w:tcBorders>
              <w:top w:val="single" w:sz="4" w:space="0" w:color="000000"/>
              <w:left w:val="single" w:sz="4" w:space="0" w:color="000000"/>
              <w:bottom w:val="single" w:sz="4" w:space="0" w:color="000000"/>
            </w:tcBorders>
            <w:shd w:val="clear" w:color="auto" w:fill="auto"/>
          </w:tcPr>
          <w:p w14:paraId="5815B233" w14:textId="77777777" w:rsidR="00A84410" w:rsidRPr="00603221" w:rsidRDefault="00A84410" w:rsidP="00A84410">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622358" w14:textId="77777777" w:rsidR="00A84410" w:rsidRPr="00603221" w:rsidRDefault="00A60AB0" w:rsidP="00A84410">
            <w:pPr>
              <w:pStyle w:val="normalwithoutspacing"/>
              <w:snapToGrid w:val="0"/>
              <w:rPr>
                <w:rFonts w:cs="Tahoma"/>
                <w:szCs w:val="22"/>
                <w:lang w:val="en-US"/>
              </w:rPr>
            </w:pPr>
            <w:hyperlink r:id="rId13" w:history="1">
              <w:r w:rsidR="00A84410" w:rsidRPr="00D009BC">
                <w:rPr>
                  <w:rStyle w:val="-"/>
                  <w:rFonts w:cs="Tahoma"/>
                  <w:szCs w:val="22"/>
                  <w:lang w:val="en-US"/>
                </w:rPr>
                <w:t>info@ktpae.gr</w:t>
              </w:r>
            </w:hyperlink>
          </w:p>
        </w:tc>
      </w:tr>
      <w:tr w:rsidR="00A45A49" w:rsidRPr="00DF02B0" w14:paraId="00627776" w14:textId="77777777" w:rsidTr="00A84410">
        <w:tc>
          <w:tcPr>
            <w:tcW w:w="5245" w:type="dxa"/>
            <w:tcBorders>
              <w:top w:val="single" w:sz="4" w:space="0" w:color="000000"/>
              <w:left w:val="single" w:sz="4" w:space="0" w:color="000000"/>
              <w:bottom w:val="single" w:sz="4" w:space="0" w:color="000000"/>
            </w:tcBorders>
            <w:shd w:val="clear" w:color="auto" w:fill="auto"/>
          </w:tcPr>
          <w:p w14:paraId="5D67EE01" w14:textId="77777777" w:rsidR="00A45A49" w:rsidRPr="00603221" w:rsidRDefault="00A45A49" w:rsidP="00A45A49">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2277FF" w14:textId="5B23BB52" w:rsidR="00A45A49" w:rsidRPr="00A45A49" w:rsidRDefault="00A53995" w:rsidP="00A45A49">
            <w:pPr>
              <w:pStyle w:val="normalwithoutspacing"/>
              <w:snapToGrid w:val="0"/>
              <w:rPr>
                <w:rFonts w:cs="Tahoma"/>
                <w:szCs w:val="22"/>
                <w:lang w:val="en-US"/>
              </w:rPr>
            </w:pPr>
            <w:r>
              <w:rPr>
                <w:rFonts w:cs="Tahoma"/>
                <w:szCs w:val="22"/>
              </w:rPr>
              <w:t>Δήμητρα Παγώνη</w:t>
            </w:r>
          </w:p>
        </w:tc>
      </w:tr>
      <w:tr w:rsidR="00A84410" w:rsidRPr="00DF02B0" w14:paraId="7D26CE2C" w14:textId="77777777" w:rsidTr="00A84410">
        <w:tc>
          <w:tcPr>
            <w:tcW w:w="5245" w:type="dxa"/>
            <w:tcBorders>
              <w:top w:val="single" w:sz="4" w:space="0" w:color="000000"/>
              <w:left w:val="single" w:sz="4" w:space="0" w:color="000000"/>
              <w:bottom w:val="single" w:sz="4" w:space="0" w:color="000000"/>
            </w:tcBorders>
            <w:shd w:val="clear" w:color="auto" w:fill="auto"/>
          </w:tcPr>
          <w:p w14:paraId="5C8DAD3A" w14:textId="77777777" w:rsidR="00A84410" w:rsidRPr="00603221" w:rsidRDefault="00A84410" w:rsidP="00A84410">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3B6F3A" w14:textId="77777777" w:rsidR="00A84410" w:rsidRPr="00603221" w:rsidRDefault="00A60AB0" w:rsidP="00A84410">
            <w:pPr>
              <w:pStyle w:val="normalwithoutspacing"/>
              <w:snapToGrid w:val="0"/>
              <w:rPr>
                <w:rFonts w:cs="Tahoma"/>
                <w:szCs w:val="22"/>
              </w:rPr>
            </w:pPr>
            <w:hyperlink r:id="rId14" w:history="1">
              <w:r w:rsidR="00A84410" w:rsidRPr="00D009BC">
                <w:rPr>
                  <w:rStyle w:val="-"/>
                  <w:rFonts w:cs="Tahoma"/>
                  <w:szCs w:val="22"/>
                </w:rPr>
                <w:t>http://www.ktpae.gr</w:t>
              </w:r>
            </w:hyperlink>
          </w:p>
        </w:tc>
      </w:tr>
      <w:tr w:rsidR="00A84410" w:rsidRPr="00D72C0C" w14:paraId="43BECE92" w14:textId="77777777" w:rsidTr="00A84410">
        <w:tc>
          <w:tcPr>
            <w:tcW w:w="5245" w:type="dxa"/>
            <w:tcBorders>
              <w:top w:val="single" w:sz="4" w:space="0" w:color="000000"/>
              <w:left w:val="single" w:sz="4" w:space="0" w:color="000000"/>
              <w:bottom w:val="single" w:sz="4" w:space="0" w:color="000000"/>
            </w:tcBorders>
            <w:shd w:val="clear" w:color="auto" w:fill="auto"/>
          </w:tcPr>
          <w:p w14:paraId="54C06079" w14:textId="77777777" w:rsidR="00A84410" w:rsidRPr="00603221" w:rsidRDefault="00A84410" w:rsidP="00A84410">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341F0C6" w14:textId="77777777" w:rsidR="00A84410" w:rsidRPr="00603221" w:rsidRDefault="00A84410" w:rsidP="00A84410">
            <w:pPr>
              <w:pStyle w:val="normalwithoutspacing"/>
              <w:snapToGrid w:val="0"/>
              <w:rPr>
                <w:rFonts w:cs="Tahoma"/>
                <w:szCs w:val="22"/>
              </w:rPr>
            </w:pPr>
            <w:r w:rsidRPr="004A4152">
              <w:rPr>
                <w:rFonts w:cs="Tahoma"/>
                <w:szCs w:val="22"/>
              </w:rPr>
              <w:t>https://www.ktpae.gr/</w:t>
            </w:r>
          </w:p>
        </w:tc>
      </w:tr>
    </w:tbl>
    <w:p w14:paraId="0A078D96" w14:textId="77777777" w:rsidR="00A84410" w:rsidRPr="00897475" w:rsidRDefault="00A84410" w:rsidP="0086087F">
      <w:pPr>
        <w:pStyle w:val="normalwithoutspacing"/>
        <w:rPr>
          <w:rFonts w:cs="Tahoma"/>
          <w:szCs w:val="22"/>
        </w:rPr>
      </w:pPr>
    </w:p>
    <w:p w14:paraId="5ECF5F19" w14:textId="77777777" w:rsidR="0086087F" w:rsidRPr="00897475" w:rsidRDefault="0086087F" w:rsidP="0086087F">
      <w:pPr>
        <w:pStyle w:val="normalwithoutspacing"/>
        <w:rPr>
          <w:rFonts w:cs="Tahoma"/>
          <w:szCs w:val="22"/>
        </w:rPr>
      </w:pPr>
      <w:r w:rsidRPr="00897475">
        <w:rPr>
          <w:rFonts w:cs="Tahoma"/>
          <w:b/>
          <w:szCs w:val="22"/>
        </w:rPr>
        <w:t xml:space="preserve">Είδος Αναθέτουσας Αρχής </w:t>
      </w:r>
    </w:p>
    <w:p w14:paraId="54803758" w14:textId="77777777" w:rsidR="00E2262A" w:rsidRPr="00897475" w:rsidRDefault="00E2262A" w:rsidP="0086087F">
      <w:pPr>
        <w:pStyle w:val="normalwithoutspacing"/>
        <w:rPr>
          <w:rFonts w:eastAsia="Calibri" w:cs="Tahoma"/>
          <w:szCs w:val="22"/>
        </w:rPr>
      </w:pPr>
      <w:r w:rsidRPr="00603221">
        <w:rPr>
          <w:rFonts w:cs="Tahoma"/>
          <w:szCs w:val="22"/>
        </w:rPr>
        <w:t xml:space="preserve">Η Αναθέτουσα Αρχή είναι  </w:t>
      </w:r>
      <w:r w:rsidRPr="00033BA0">
        <w:rPr>
          <w:rFonts w:cs="Tahoma"/>
          <w:szCs w:val="22"/>
        </w:rPr>
        <w:t xml:space="preserve">η Κοινωνία της Πληροφορίας </w:t>
      </w:r>
      <w:r w:rsidR="00DB75F3">
        <w:rPr>
          <w:rFonts w:cs="Tahoma"/>
          <w:szCs w:val="22"/>
        </w:rPr>
        <w:t>Μ</w:t>
      </w:r>
      <w:r w:rsidR="000E5082">
        <w:rPr>
          <w:rFonts w:cs="Tahoma"/>
          <w:szCs w:val="22"/>
        </w:rPr>
        <w:t>.</w:t>
      </w:r>
      <w:r w:rsidRPr="00033BA0">
        <w:rPr>
          <w:rFonts w:cs="Tahoma"/>
          <w:szCs w:val="22"/>
        </w:rPr>
        <w:t>Α</w:t>
      </w:r>
      <w:r w:rsidR="000E5082">
        <w:rPr>
          <w:rFonts w:cs="Tahoma"/>
          <w:szCs w:val="22"/>
        </w:rPr>
        <w:t>.</w:t>
      </w:r>
      <w:r w:rsidRPr="00033BA0">
        <w:rPr>
          <w:rFonts w:cs="Tahoma"/>
          <w:szCs w:val="22"/>
        </w:rPr>
        <w:t>Ε</w:t>
      </w:r>
      <w:r w:rsidR="00DB75F3">
        <w:rPr>
          <w:rFonts w:cs="Tahoma"/>
          <w:szCs w:val="22"/>
        </w:rPr>
        <w:t xml:space="preserve">  </w:t>
      </w:r>
      <w:r w:rsidR="0064196A">
        <w:rPr>
          <w:rFonts w:cs="Tahoma"/>
          <w:szCs w:val="22"/>
        </w:rPr>
        <w:t xml:space="preserve">Μονοπρόσωπη </w:t>
      </w:r>
      <w:r w:rsidRPr="00603221">
        <w:rPr>
          <w:rFonts w:cs="Tahoma"/>
          <w:szCs w:val="22"/>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55D80F12" w14:textId="77777777" w:rsidR="0086087F" w:rsidRPr="00897475" w:rsidRDefault="0086087F" w:rsidP="0086087F">
      <w:pPr>
        <w:pStyle w:val="normalwithoutspacing"/>
        <w:rPr>
          <w:rFonts w:cs="Tahoma"/>
          <w:szCs w:val="22"/>
        </w:rPr>
      </w:pPr>
      <w:r w:rsidRPr="00897475">
        <w:rPr>
          <w:rFonts w:cs="Tahoma"/>
          <w:b/>
          <w:szCs w:val="22"/>
        </w:rPr>
        <w:t>Κύρια δραστηριότητα Α.Α.</w:t>
      </w:r>
    </w:p>
    <w:p w14:paraId="5CC71927" w14:textId="77777777" w:rsidR="0086087F" w:rsidRPr="00897475" w:rsidRDefault="0086087F" w:rsidP="0086087F">
      <w:pPr>
        <w:pStyle w:val="normalwithoutspacing"/>
        <w:rPr>
          <w:rFonts w:cs="Tahoma"/>
          <w:szCs w:val="22"/>
        </w:rPr>
      </w:pPr>
      <w:r w:rsidRPr="00897475">
        <w:rPr>
          <w:rFonts w:cs="Tahoma"/>
          <w:szCs w:val="22"/>
        </w:rPr>
        <w:t>Η κύρια δραστηριότητα της Αναθέτουσας Αρχής είναι «Γενικές Δημόσιες Υπηρεσίες».</w:t>
      </w:r>
    </w:p>
    <w:p w14:paraId="5D1CD16C" w14:textId="77777777" w:rsidR="0086087F" w:rsidRPr="00897475" w:rsidRDefault="0086087F" w:rsidP="0086087F">
      <w:pPr>
        <w:pStyle w:val="normalwithoutspacing"/>
        <w:rPr>
          <w:rFonts w:cs="Tahoma"/>
          <w:szCs w:val="22"/>
        </w:rPr>
      </w:pPr>
      <w:r w:rsidRPr="00897475">
        <w:rPr>
          <w:rFonts w:cs="Tahoma"/>
          <w:szCs w:val="22"/>
        </w:rPr>
        <w:t xml:space="preserve">Εφαρμοστέο εθνικό δίκαιο είναι το Ελληνικό : </w:t>
      </w:r>
    </w:p>
    <w:p w14:paraId="359AF76C" w14:textId="77777777" w:rsidR="0086087F" w:rsidRPr="00897475" w:rsidRDefault="0086087F" w:rsidP="0086087F">
      <w:pPr>
        <w:spacing w:after="0"/>
        <w:jc w:val="left"/>
      </w:pPr>
      <w:r w:rsidRPr="00897475">
        <w:rPr>
          <w:b/>
        </w:rPr>
        <w:t xml:space="preserve">Στοιχεία Επικοινωνίας </w:t>
      </w:r>
    </w:p>
    <w:p w14:paraId="1512C640" w14:textId="77777777" w:rsidR="0086087F" w:rsidRPr="00897475" w:rsidRDefault="0086087F" w:rsidP="0086087F">
      <w:pPr>
        <w:pStyle w:val="normalwithoutspacing"/>
        <w:ind w:left="567" w:hanging="567"/>
        <w:rPr>
          <w:rFonts w:cs="Tahoma"/>
          <w:szCs w:val="22"/>
        </w:rPr>
      </w:pPr>
      <w:r w:rsidRPr="00897475">
        <w:rPr>
          <w:rFonts w:cs="Tahoma"/>
          <w:szCs w:val="22"/>
        </w:rPr>
        <w:t>α)</w:t>
      </w:r>
      <w:r w:rsidRPr="00897475">
        <w:rPr>
          <w:rFonts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D351C9">
        <w:rPr>
          <w:kern w:val="1"/>
        </w:rPr>
        <w:t xml:space="preserve">ΟΠΣ </w:t>
      </w:r>
      <w:r w:rsidR="00D351C9">
        <w:t>ΕΣΗΔΗΣ</w:t>
      </w:r>
      <w:r w:rsidR="00D351C9" w:rsidRPr="00897475">
        <w:rPr>
          <w:rFonts w:cs="Tahoma"/>
          <w:szCs w:val="22"/>
        </w:rPr>
        <w:t xml:space="preserve"> </w:t>
      </w:r>
      <w:r w:rsidRPr="00897475">
        <w:rPr>
          <w:rFonts w:cs="Tahoma"/>
          <w:szCs w:val="22"/>
        </w:rPr>
        <w:t xml:space="preserve">Ε.Σ.Η.ΔΗ.Σ. και μέσω της διαδικτυακής πύλης της Αναθέτουσας Αρχής </w:t>
      </w:r>
      <w:hyperlink r:id="rId15" w:history="1">
        <w:r w:rsidRPr="00897475">
          <w:rPr>
            <w:rStyle w:val="-"/>
            <w:rFonts w:cs="Tahoma"/>
            <w:color w:val="auto"/>
            <w:szCs w:val="22"/>
          </w:rPr>
          <w:t>http://www.ktpae.gr</w:t>
        </w:r>
      </w:hyperlink>
    </w:p>
    <w:p w14:paraId="0C4C3AD4" w14:textId="77777777" w:rsidR="0086087F" w:rsidRPr="00897475" w:rsidRDefault="0086087F" w:rsidP="00D351C9">
      <w:pPr>
        <w:pStyle w:val="normalwithoutspacing"/>
        <w:ind w:left="567"/>
        <w:rPr>
          <w:rFonts w:cs="Tahoma"/>
          <w:szCs w:val="22"/>
          <w:shd w:val="clear" w:color="auto" w:fill="FFFFFF"/>
        </w:rPr>
      </w:pPr>
      <w:r w:rsidRPr="00897475">
        <w:rPr>
          <w:rFonts w:cs="Tahoma"/>
          <w:szCs w:val="22"/>
        </w:rPr>
        <w:t xml:space="preserve">Κάθε είδους επικοινωνία και ανταλλαγή πληροφοριών πραγματοποιείται μέσω </w:t>
      </w:r>
      <w:r w:rsidR="00D351C9">
        <w:t>του ΕΣΗΔΗΣ Προμήθειες και Υπηρεσίες (εφεξής ΕΣΗΔΗΣ), το οποίο είναι προσβάσιμο από τη Διαδικτυακή Πύλη (www.promitheus.gov.gr) του</w:t>
      </w:r>
      <w:r w:rsidR="005E3519" w:rsidRPr="005E3519">
        <w:t xml:space="preserve"> </w:t>
      </w:r>
      <w:r w:rsidR="00D351C9">
        <w:t>ΟΠΣ ΕΣΗΔΗΣ</w:t>
      </w:r>
      <w:r w:rsidR="00D351C9" w:rsidRPr="00897475" w:rsidDel="00D351C9">
        <w:rPr>
          <w:rFonts w:cs="Tahoma"/>
          <w:szCs w:val="22"/>
        </w:rPr>
        <w:t xml:space="preserve"> </w:t>
      </w:r>
      <w:r w:rsidRPr="00897475">
        <w:rPr>
          <w:rFonts w:cs="Tahoma"/>
          <w:szCs w:val="22"/>
        </w:rPr>
        <w:t xml:space="preserve">β)Οι προσφορές πρέπει να υποβάλλονται ηλεκτρονικά στην διεύθυνση: </w:t>
      </w:r>
      <w:hyperlink r:id="rId16" w:history="1">
        <w:r w:rsidRPr="00897475">
          <w:rPr>
            <w:rStyle w:val="-"/>
            <w:rFonts w:cs="Tahoma"/>
            <w:color w:val="auto"/>
            <w:szCs w:val="22"/>
            <w:shd w:val="clear" w:color="auto" w:fill="FFFFFF"/>
          </w:rPr>
          <w:t>www.promitheus.gov.gr</w:t>
        </w:r>
      </w:hyperlink>
      <w:r w:rsidRPr="00897475">
        <w:rPr>
          <w:rFonts w:cs="Tahoma"/>
          <w:szCs w:val="22"/>
          <w:shd w:val="clear" w:color="auto" w:fill="FFFFFF"/>
        </w:rPr>
        <w:t xml:space="preserve"> </w:t>
      </w:r>
    </w:p>
    <w:p w14:paraId="6379859F" w14:textId="77777777" w:rsidR="0086087F" w:rsidRPr="00897475" w:rsidRDefault="0086087F" w:rsidP="00256546">
      <w:pPr>
        <w:pStyle w:val="2"/>
        <w:keepNext/>
        <w:numPr>
          <w:ilvl w:val="1"/>
          <w:numId w:val="5"/>
        </w:numPr>
        <w:pBdr>
          <w:top w:val="none" w:sz="0" w:space="0" w:color="000000"/>
          <w:left w:val="none" w:sz="0" w:space="0" w:color="000000"/>
          <w:bottom w:val="single" w:sz="12" w:space="0" w:color="000080"/>
          <w:right w:val="none" w:sz="0" w:space="0" w:color="000000"/>
        </w:pBdr>
        <w:tabs>
          <w:tab w:val="left" w:pos="567"/>
        </w:tabs>
        <w:suppressAutoHyphens/>
        <w:spacing w:before="240" w:after="80"/>
      </w:pPr>
      <w:bookmarkStart w:id="14" w:name="_Toc496694155"/>
      <w:bookmarkStart w:id="15" w:name="_Toc31307629"/>
      <w:bookmarkStart w:id="16" w:name="_Toc131090300"/>
      <w:r w:rsidRPr="00897475">
        <w:lastRenderedPageBreak/>
        <w:t>Στοιχεία Διαδικασίας - Χρηματοδότηση</w:t>
      </w:r>
      <w:bookmarkEnd w:id="14"/>
      <w:bookmarkEnd w:id="15"/>
      <w:bookmarkEnd w:id="16"/>
    </w:p>
    <w:p w14:paraId="4807FDDA" w14:textId="77777777" w:rsidR="0086087F" w:rsidRPr="00897475" w:rsidRDefault="0086087F" w:rsidP="0086087F">
      <w:r w:rsidRPr="00897475">
        <w:rPr>
          <w:b/>
        </w:rPr>
        <w:t xml:space="preserve">Είδος διαδικασίας </w:t>
      </w:r>
    </w:p>
    <w:p w14:paraId="75A26CE8" w14:textId="0375533F" w:rsidR="0036691D" w:rsidRPr="009E1DBC" w:rsidRDefault="0086087F" w:rsidP="0036691D">
      <w:pPr>
        <w:spacing w:after="60"/>
        <w:rPr>
          <w:lang w:eastAsia="el-GR"/>
        </w:rPr>
      </w:pPr>
      <w:r w:rsidRPr="00897475">
        <w:t xml:space="preserve">Ο διαγωνισμός θα διεξαχθεί με </w:t>
      </w:r>
      <w:r w:rsidR="00F60BEE" w:rsidRPr="00F60BEE">
        <w:t xml:space="preserve">Διαδικασία Διαπραγμάτευσης χωρίς δημοσίευση  βάσει του άρθρου </w:t>
      </w:r>
      <w:r w:rsidR="006D2DF1">
        <w:t>26</w:t>
      </w:r>
      <w:r w:rsidR="00F60BEE" w:rsidRPr="00F60BEE">
        <w:t xml:space="preserve"> παρ. 2 περ. </w:t>
      </w:r>
      <w:r w:rsidR="006D2DF1">
        <w:t>β</w:t>
      </w:r>
      <w:r w:rsidR="00F60BEE" w:rsidRPr="00F60BEE">
        <w:t xml:space="preserve">’ του ν. 4412/2016 </w:t>
      </w:r>
      <w:r w:rsidR="0036691D" w:rsidRPr="009E1DBC">
        <w:t xml:space="preserve">, όπως ισχύει. </w:t>
      </w:r>
    </w:p>
    <w:p w14:paraId="733902E1" w14:textId="77777777" w:rsidR="0086087F" w:rsidRPr="00897475" w:rsidRDefault="0086087F" w:rsidP="0086087F">
      <w:pPr>
        <w:pStyle w:val="normalwithoutspacing"/>
        <w:rPr>
          <w:rFonts w:cs="Tahoma"/>
          <w:szCs w:val="22"/>
        </w:rPr>
      </w:pPr>
    </w:p>
    <w:p w14:paraId="6D3062A7" w14:textId="77777777" w:rsidR="0086087F" w:rsidRPr="00897475" w:rsidRDefault="0086087F" w:rsidP="0086087F">
      <w:pPr>
        <w:pStyle w:val="normalwithoutspacing"/>
        <w:rPr>
          <w:rFonts w:cs="Tahoma"/>
          <w:szCs w:val="22"/>
        </w:rPr>
      </w:pPr>
      <w:r w:rsidRPr="00897475">
        <w:rPr>
          <w:rFonts w:cs="Tahoma"/>
          <w:b/>
          <w:szCs w:val="22"/>
        </w:rPr>
        <w:t>Χρηματοδότηση της σύμβασης</w:t>
      </w:r>
    </w:p>
    <w:p w14:paraId="744596AD" w14:textId="77777777" w:rsidR="0036691D" w:rsidRPr="00FC0BE5" w:rsidRDefault="0036691D" w:rsidP="0036691D">
      <w:pPr>
        <w:pStyle w:val="normalwithoutspacing"/>
        <w:rPr>
          <w:rFonts w:cs="Tahoma"/>
          <w:i/>
          <w:color w:val="2F5496" w:themeColor="accent1" w:themeShade="BF"/>
          <w:szCs w:val="22"/>
        </w:rPr>
      </w:pPr>
      <w:r w:rsidRPr="00230490">
        <w:rPr>
          <w:rFonts w:cs="Tahoma"/>
          <w:szCs w:val="22"/>
        </w:rPr>
        <w:t>Φορέας χρηματοδότησης της παρούσας σύμβασης είναι το Υπουργείο Ψηφιακής Διακυβέρνησης.</w:t>
      </w:r>
      <w:r w:rsidRPr="00FC0BE5">
        <w:rPr>
          <w:rFonts w:cs="Tahoma"/>
          <w:szCs w:val="22"/>
        </w:rPr>
        <w:t xml:space="preserve"> </w:t>
      </w:r>
      <w:r w:rsidRPr="00FC0BE5">
        <w:rPr>
          <w:rFonts w:cs="Tahoma"/>
          <w:i/>
          <w:color w:val="2F5496" w:themeColor="accent1" w:themeShade="BF"/>
          <w:szCs w:val="22"/>
        </w:rPr>
        <w:t xml:space="preserve"> </w:t>
      </w:r>
    </w:p>
    <w:p w14:paraId="2CB26E59" w14:textId="77777777" w:rsidR="0036691D" w:rsidRDefault="0036691D" w:rsidP="0086087F">
      <w:pPr>
        <w:pStyle w:val="normalwithoutspacing"/>
        <w:rPr>
          <w:rFonts w:cs="Tahoma"/>
          <w:szCs w:val="22"/>
        </w:rPr>
      </w:pPr>
    </w:p>
    <w:p w14:paraId="54401DC7" w14:textId="77777777" w:rsidR="0036691D" w:rsidRPr="00FC0BE5" w:rsidRDefault="0036691D" w:rsidP="0036691D">
      <w:pPr>
        <w:pStyle w:val="normalwithoutspacing"/>
        <w:rPr>
          <w:rFonts w:cs="Tahoma"/>
          <w:i/>
          <w:iCs/>
          <w:color w:val="5B9BD5"/>
          <w:kern w:val="1"/>
          <w:szCs w:val="22"/>
        </w:rPr>
      </w:pPr>
      <w:r w:rsidRPr="0036691D">
        <w:rPr>
          <w:rFonts w:cs="Tahoma"/>
          <w:szCs w:val="22"/>
        </w:rPr>
        <w:t xml:space="preserve">Η παρούσα σύμβαση χρηματοδοτείται από Πιστώσεις του Προγράμματος Δημοσίων Επενδύσεων (αριθ. </w:t>
      </w:r>
      <w:r w:rsidRPr="00DD790A">
        <w:rPr>
          <w:rFonts w:cs="Tahoma"/>
          <w:szCs w:val="22"/>
        </w:rPr>
        <w:t xml:space="preserve">ενάριθ. έργου </w:t>
      </w:r>
      <w:r w:rsidR="00DD790A" w:rsidRPr="00DD790A">
        <w:rPr>
          <w:rFonts w:cs="Tahoma"/>
          <w:szCs w:val="22"/>
        </w:rPr>
        <w:t>2021ΣΕ46310008</w:t>
      </w:r>
      <w:r w:rsidRPr="00DD790A">
        <w:rPr>
          <w:rFonts w:cs="Tahoma"/>
          <w:szCs w:val="22"/>
        </w:rPr>
        <w:t>)</w:t>
      </w:r>
    </w:p>
    <w:p w14:paraId="3AC34624" w14:textId="77777777" w:rsidR="0036691D" w:rsidRPr="00FC0BE5" w:rsidRDefault="0036691D" w:rsidP="0036691D">
      <w:pPr>
        <w:pStyle w:val="normalwithoutspacing"/>
        <w:rPr>
          <w:rFonts w:cs="Tahoma"/>
          <w:szCs w:val="22"/>
        </w:rPr>
      </w:pPr>
    </w:p>
    <w:p w14:paraId="7066ADAA" w14:textId="77777777" w:rsidR="0036691D" w:rsidRDefault="0036691D" w:rsidP="0036691D">
      <w:pPr>
        <w:pStyle w:val="normalwithoutspacing"/>
        <w:rPr>
          <w:rFonts w:cs="Tahoma"/>
          <w:szCs w:val="22"/>
        </w:rPr>
      </w:pPr>
      <w:r w:rsidRPr="00FC0BE5">
        <w:rPr>
          <w:rFonts w:cs="Tahoma"/>
          <w:szCs w:val="22"/>
        </w:rPr>
        <w:t>Η σύμβαση περιλαμβάνεται στο υποέργο Νο 1 της Πράξης:</w:t>
      </w:r>
      <w:r w:rsidR="00610192">
        <w:rPr>
          <w:rFonts w:cs="Tahoma"/>
          <w:szCs w:val="22"/>
        </w:rPr>
        <w:t xml:space="preserve"> </w:t>
      </w:r>
      <w:r w:rsidRPr="0036691D">
        <w:rPr>
          <w:rFonts w:cs="Tahoma"/>
          <w:b/>
          <w:szCs w:val="22"/>
          <w:lang w:eastAsia="en-US"/>
        </w:rPr>
        <w:t>«Υπηρεσίες Επέκτασης αρχιτεκτονικής κόμβου υπηρεσιών govHUB και υλοποίηση ψηφιακών υπηρεσιών ηλεκτρονικής διακυβέρνησης»</w:t>
      </w:r>
      <w:r w:rsidRPr="007F158E" w:rsidDel="00024DF2">
        <w:rPr>
          <w:rFonts w:cs="Tahoma"/>
          <w:b/>
          <w:szCs w:val="22"/>
          <w:lang w:eastAsia="en-US"/>
        </w:rPr>
        <w:t xml:space="preserve"> </w:t>
      </w:r>
      <w:r w:rsidRPr="00FC0BE5">
        <w:rPr>
          <w:rFonts w:cs="Tahoma"/>
          <w:szCs w:val="22"/>
        </w:rPr>
        <w:t xml:space="preserve"> η οποία έχει </w:t>
      </w:r>
      <w:r w:rsidRPr="005E3519">
        <w:rPr>
          <w:rFonts w:cs="Tahoma"/>
          <w:szCs w:val="22"/>
        </w:rPr>
        <w:t>ενταχθεί στο Επιχειρησιακό Πρόγραμμα «Μεταρρύθμιση Δημόσιου Τομέα» με βάση την απόφαση ένταξης με αρ. πρωτ.</w:t>
      </w:r>
      <w:r w:rsidR="005E3519" w:rsidRPr="005E3519">
        <w:rPr>
          <w:szCs w:val="22"/>
        </w:rPr>
        <w:t xml:space="preserve"> ΕΥΔΕ-ΤΠΕ 1145/05-07-2021  (ΑΔΑ: 6ΒΣΓ46ΜΠΥΓ-ΕΙΜ) </w:t>
      </w:r>
      <w:r w:rsidRPr="005E3519">
        <w:rPr>
          <w:rFonts w:cs="Tahoma"/>
          <w:szCs w:val="22"/>
        </w:rPr>
        <w:t xml:space="preserve">και έχει λάβει κωδικό </w:t>
      </w:r>
      <w:r w:rsidRPr="005E3519">
        <w:rPr>
          <w:rFonts w:cs="Tahoma"/>
          <w:szCs w:val="22"/>
          <w:lang w:val="en-US"/>
        </w:rPr>
        <w:t>MIS</w:t>
      </w:r>
      <w:r w:rsidRPr="005E3519">
        <w:rPr>
          <w:rFonts w:cs="Tahoma"/>
          <w:szCs w:val="22"/>
        </w:rPr>
        <w:t xml:space="preserve"> 5093606. Η παρούσα σύμβαση χρηματοδοτείται από την Ευρωπαϊκή Ένωση (ΕΤΠΑ) και από εθνικούς πόρους</w:t>
      </w:r>
      <w:r w:rsidRPr="00FC0BE5">
        <w:rPr>
          <w:rFonts w:cs="Tahoma"/>
          <w:szCs w:val="22"/>
        </w:rPr>
        <w:t xml:space="preserve"> μέσω του ΠΔΕ.</w:t>
      </w:r>
    </w:p>
    <w:p w14:paraId="2E2143C0" w14:textId="77777777" w:rsidR="008D485C" w:rsidRDefault="008D485C" w:rsidP="0036691D">
      <w:pPr>
        <w:pStyle w:val="normalwithoutspacing"/>
        <w:rPr>
          <w:rFonts w:cs="Tahoma"/>
          <w:szCs w:val="22"/>
        </w:rPr>
      </w:pPr>
    </w:p>
    <w:p w14:paraId="4D30F34B"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7" w:name="_Toc496694156"/>
      <w:bookmarkStart w:id="18" w:name="_Toc31307630"/>
      <w:bookmarkStart w:id="19" w:name="_Toc131090301"/>
      <w:r w:rsidRPr="00897475">
        <w:t>Συνοπτική Περιγραφή φυσικού και οικονομικού αντικειμένου της σύμβασης</w:t>
      </w:r>
      <w:bookmarkEnd w:id="17"/>
      <w:bookmarkEnd w:id="18"/>
      <w:bookmarkEnd w:id="19"/>
      <w:r w:rsidRPr="00897475">
        <w:t xml:space="preserve"> </w:t>
      </w:r>
    </w:p>
    <w:p w14:paraId="69F25637" w14:textId="77777777" w:rsidR="003E4D2A" w:rsidRDefault="003E4D2A" w:rsidP="003E4D2A">
      <w:r w:rsidRPr="00FB0C15">
        <w:t xml:space="preserve">Αντικείμενο της σύμβασης είναι η </w:t>
      </w:r>
      <w:r>
        <w:t xml:space="preserve">επέκταση </w:t>
      </w:r>
      <w:r w:rsidRPr="00FB0C15">
        <w:t xml:space="preserve">και </w:t>
      </w:r>
      <w:r>
        <w:t xml:space="preserve">η </w:t>
      </w:r>
      <w:r w:rsidRPr="00FB0C15">
        <w:t xml:space="preserve">αναβάθμιση </w:t>
      </w:r>
      <w:bookmarkStart w:id="20" w:name="_Hlk57168126"/>
      <w:r>
        <w:t xml:space="preserve">της </w:t>
      </w:r>
      <w:r w:rsidRPr="00FB0C15">
        <w:t>Πλατφόρμα</w:t>
      </w:r>
      <w:r>
        <w:t>ς</w:t>
      </w:r>
      <w:r w:rsidRPr="00FB0C15">
        <w:t xml:space="preserve"> Διαλειτουργικότητας govHUB</w:t>
      </w:r>
      <w:bookmarkEnd w:id="20"/>
      <w:r>
        <w:t>, ώστε να ανταποκριθεί στις νέες απαιτήσεις ασύγχρονων εφαρμογών που θα φιλοξενήσει, αλλά και στον αυξημένο όγκο</w:t>
      </w:r>
      <w:r w:rsidRPr="00623A70">
        <w:t xml:space="preserve"> </w:t>
      </w:r>
      <w:r>
        <w:t xml:space="preserve">των κλήσεων που θα δέχεται μόλις ενταχθούν όλοι οι εποπτευόμενοι φορείς των </w:t>
      </w:r>
      <w:r>
        <w:rPr>
          <w:lang w:val="en-US"/>
        </w:rPr>
        <w:t>OTA</w:t>
      </w:r>
      <w:r w:rsidRPr="00FB0C15">
        <w:t>.</w:t>
      </w:r>
    </w:p>
    <w:p w14:paraId="10E2713F" w14:textId="77777777" w:rsidR="003E4D2A" w:rsidRDefault="003E4D2A" w:rsidP="003E4D2A">
      <w:r>
        <w:t>Η Πλ</w:t>
      </w:r>
      <w:r w:rsidRPr="00190C08">
        <w:t xml:space="preserve">ατφόρμα Διαλειτουργικότητας govHUB </w:t>
      </w:r>
      <w:r>
        <w:t xml:space="preserve">είναι ένας εξειδικευμένος επιχειρησιακός δίαυλος υπηρεσιών και αποτελεί το κεντρικό αμφίδρομο σημείο επικοινωνίας με </w:t>
      </w:r>
      <w:r w:rsidRPr="00C702F0">
        <w:t xml:space="preserve">τους </w:t>
      </w:r>
      <w:r w:rsidR="00C702F0" w:rsidRPr="00C702F0">
        <w:t>332</w:t>
      </w:r>
      <w:r w:rsidRPr="00C702F0">
        <w:t xml:space="preserve"> Δήμους </w:t>
      </w:r>
      <w:r>
        <w:t>και τη Δημόσια Διοίκηση. Φιλοξενείται στο G-Cloud της ΓΓΠΣΔΔ και παρέχει σύγχρονα πλήρως δημόσια τεκμηριωμένα APIs εξασφαλίζοντας την επεκτασιμότητα και τη διαλειτουργικότητα του. Για κάθε υπηρεσία που προσφέρει το govHUB σε τρίτα συστήματα έχει αναπτυχθεί αντίστοιχα μια φιλική διαδικτυακή εφαρμογή (govAPP)</w:t>
      </w:r>
      <w:r w:rsidRPr="00135540">
        <w:t xml:space="preserve"> </w:t>
      </w:r>
      <w:r>
        <w:t xml:space="preserve">για τη χρήση της υπηρεσίας από τους υπαλλήλους ΟΤΑ. Το </w:t>
      </w:r>
      <w:r>
        <w:rPr>
          <w:lang w:val="en-US"/>
        </w:rPr>
        <w:t>govHUB</w:t>
      </w:r>
      <w:r w:rsidRPr="00C54470">
        <w:t xml:space="preserve"> </w:t>
      </w:r>
      <w:r>
        <w:t>στηρίζεται εξ ολοκλήρου σε open source τεχνολογίες και σε ανοιχτές αρχιτεκτονικές, όπως αποτελούν τα Microservices.</w:t>
      </w:r>
    </w:p>
    <w:p w14:paraId="5A1F3BA0" w14:textId="77777777" w:rsidR="003E4D2A" w:rsidRPr="00FB0C15" w:rsidRDefault="003E4D2A" w:rsidP="003E4D2A">
      <w:r>
        <w:t>Το υφιστάμενο σύστημα του οποίου η επέκταση αποτελεί αντικείμενο της παρούσας σύμβασης, βρίσκεται σε παραγωγική λειτουργία από τον Νοέμβριο του 2017.</w:t>
      </w:r>
    </w:p>
    <w:p w14:paraId="7B3F5CBC" w14:textId="77777777" w:rsidR="003E4D2A" w:rsidRPr="005E5EF1" w:rsidRDefault="003E4D2A" w:rsidP="003E4D2A">
      <w:r>
        <w:t xml:space="preserve">Στο άμεσο μέλλον θα αναπτυχθούν και θα φιλοξενηθούν τα </w:t>
      </w:r>
      <w:r w:rsidRPr="005E5EF1">
        <w:t>παρακάτω υποσυστ</w:t>
      </w:r>
      <w:r>
        <w:t>ήματα</w:t>
      </w:r>
      <w:r w:rsidRPr="005E5EF1">
        <w:t>:</w:t>
      </w:r>
    </w:p>
    <w:p w14:paraId="48D5A2EA" w14:textId="77777777" w:rsidR="003E4D2A" w:rsidRDefault="003E4D2A" w:rsidP="004A1D19">
      <w:pPr>
        <w:pStyle w:val="a3"/>
        <w:numPr>
          <w:ilvl w:val="0"/>
          <w:numId w:val="15"/>
        </w:numPr>
        <w:spacing w:before="120" w:after="120" w:line="259" w:lineRule="auto"/>
      </w:pPr>
      <w:r>
        <w:t>Πλατφόρμα Τέλους Ακαθάριστων &amp; Παρεπιδημούντων</w:t>
      </w:r>
    </w:p>
    <w:p w14:paraId="46D7C658" w14:textId="77777777" w:rsidR="003E4D2A" w:rsidRDefault="003E4D2A" w:rsidP="004A1D19">
      <w:pPr>
        <w:pStyle w:val="a3"/>
        <w:numPr>
          <w:ilvl w:val="0"/>
          <w:numId w:val="15"/>
        </w:numPr>
        <w:spacing w:before="120" w:after="120" w:line="259" w:lineRule="auto"/>
      </w:pPr>
      <w:r>
        <w:t>Έλεγχος και Έκδοση Ασφαλιστικής Ενημερότητας</w:t>
      </w:r>
    </w:p>
    <w:p w14:paraId="5EE107EA" w14:textId="77777777" w:rsidR="003E4D2A" w:rsidRDefault="003E4D2A" w:rsidP="004A1D19">
      <w:pPr>
        <w:pStyle w:val="a3"/>
        <w:numPr>
          <w:ilvl w:val="0"/>
          <w:numId w:val="15"/>
        </w:numPr>
        <w:spacing w:before="120" w:after="120" w:line="259" w:lineRule="auto"/>
      </w:pPr>
      <w:r>
        <w:t>Αίτηση &amp; Λήψη Ποινικού Μητρώου</w:t>
      </w:r>
    </w:p>
    <w:p w14:paraId="79F99610" w14:textId="77777777" w:rsidR="003E4D2A" w:rsidRDefault="003E4D2A" w:rsidP="004A1D19">
      <w:pPr>
        <w:pStyle w:val="a3"/>
        <w:numPr>
          <w:ilvl w:val="0"/>
          <w:numId w:val="15"/>
        </w:numPr>
        <w:spacing w:before="120" w:after="120" w:line="259" w:lineRule="auto"/>
      </w:pPr>
      <w:r>
        <w:t>Έκδοση Βεβαίωσης Μη Οφειλής Τ.Α.Π</w:t>
      </w:r>
    </w:p>
    <w:p w14:paraId="76FEDFE4" w14:textId="77777777" w:rsidR="003E4D2A" w:rsidRPr="00825B1A" w:rsidRDefault="003E4D2A" w:rsidP="004A1D19">
      <w:pPr>
        <w:pStyle w:val="a3"/>
        <w:numPr>
          <w:ilvl w:val="0"/>
          <w:numId w:val="15"/>
        </w:numPr>
        <w:spacing w:before="120" w:after="120" w:line="259" w:lineRule="auto"/>
      </w:pPr>
      <w:r w:rsidRPr="00825B1A">
        <w:t>Σύστημα Αυτεπάγγελτης Αναζήτησης Δικαιολογητικών</w:t>
      </w:r>
    </w:p>
    <w:p w14:paraId="2AE0263D" w14:textId="77777777" w:rsidR="00825B1A" w:rsidRPr="00825B1A" w:rsidRDefault="003E4D2A" w:rsidP="004A1D19">
      <w:pPr>
        <w:pStyle w:val="a3"/>
        <w:numPr>
          <w:ilvl w:val="0"/>
          <w:numId w:val="15"/>
        </w:numPr>
        <w:shd w:val="clear" w:color="auto" w:fill="FFFFFF"/>
        <w:spacing w:before="120" w:after="0" w:line="259" w:lineRule="auto"/>
        <w:rPr>
          <w:rFonts w:ascii="Helvetica" w:hAnsi="Helvetica" w:cs="Helvetica"/>
        </w:rPr>
      </w:pPr>
      <w:r w:rsidRPr="00825B1A">
        <w:t>Αυτόματη Εξόφληση Προμηθευτών Δημοσίου</w:t>
      </w:r>
    </w:p>
    <w:p w14:paraId="7427C81A" w14:textId="77777777" w:rsidR="005939DD" w:rsidRPr="00825B1A" w:rsidRDefault="005939DD" w:rsidP="00604537">
      <w:pPr>
        <w:pStyle w:val="a3"/>
        <w:shd w:val="clear" w:color="auto" w:fill="FFFFFF"/>
        <w:spacing w:before="120" w:after="0" w:line="259" w:lineRule="auto"/>
        <w:rPr>
          <w:rFonts w:ascii="Helvetica" w:hAnsi="Helvetica" w:cs="Helvetica"/>
        </w:rPr>
      </w:pPr>
    </w:p>
    <w:p w14:paraId="35347466" w14:textId="77777777" w:rsidR="0086087F" w:rsidRPr="00897475" w:rsidRDefault="0086087F" w:rsidP="0086087F">
      <w:r w:rsidRPr="00897475">
        <w:lastRenderedPageBreak/>
        <w:t xml:space="preserve">Οι παρεχόμενες υπηρεσίες κατατάσσονται στους ακόλουθους κωδικούς του Κοινού Λεξιλογίου δημοσίων συμβάσεων (CPV) : </w:t>
      </w:r>
      <w:r w:rsidR="00106E58" w:rsidRPr="00897475">
        <w:rPr>
          <w:bCs/>
        </w:rPr>
        <w:t>72.22.23.00-0 «ΥΠΗΡΕΣΙΕΣ ΤΕΧΝΟΛΟΓΙΑΣ ΤΩΝ ΠΛΗΡΟΦΟΡΙΩΝ»</w:t>
      </w:r>
    </w:p>
    <w:p w14:paraId="386236B6" w14:textId="77777777" w:rsidR="00504AF3" w:rsidRDefault="0086087F" w:rsidP="00504AF3">
      <w:r w:rsidRPr="00897475">
        <w:t>Η παρούσα σύμβαση δεν υποδιαιρείται σε τμήματα, καθότι αφορά σε ένα ενιαίο αντικείμενο με αλληλοεξαρτώμενες υπηρεσίες  και η υποδιαίρεση θα δυσχέραινε το συντονισμό της υλοποίησης και θα καθιστούσε τεχνικά δύσκολη την εκτέλεσή της.</w:t>
      </w:r>
      <w:r w:rsidR="00504AF3" w:rsidRPr="00504AF3">
        <w:t xml:space="preserve"> </w:t>
      </w:r>
      <w:r w:rsidR="00504AF3">
        <w:t>Προσφορές γίνονται αποδεκτές για το σύνολο των υπηρεσιών που περιγράφονται.</w:t>
      </w:r>
    </w:p>
    <w:p w14:paraId="2AD9ACCD" w14:textId="77777777" w:rsidR="00803106" w:rsidRDefault="0086087F" w:rsidP="00803106">
      <w:r w:rsidRPr="00897475">
        <w:t xml:space="preserve">Η εκτιμώμενη αξία της </w:t>
      </w:r>
      <w:r w:rsidR="00273B43">
        <w:t xml:space="preserve">αρχικής </w:t>
      </w:r>
      <w:r w:rsidRPr="00897475">
        <w:t xml:space="preserve">σύμβασης ανέρχεται στο ποσό των </w:t>
      </w:r>
      <w:r w:rsidR="00951812">
        <w:t xml:space="preserve">επτακοσίων ογδόντα έξι χιλιάδων ευρώ </w:t>
      </w:r>
      <w:r w:rsidR="00951812" w:rsidRPr="005F1B5E">
        <w:t xml:space="preserve"> </w:t>
      </w:r>
      <w:r w:rsidR="00951812" w:rsidRPr="00C379A4">
        <w:rPr>
          <w:b/>
          <w:bCs/>
        </w:rPr>
        <w:t>786.000,00</w:t>
      </w:r>
      <w:r w:rsidR="00273B43" w:rsidRPr="00C379A4">
        <w:rPr>
          <w:b/>
          <w:bCs/>
        </w:rPr>
        <w:t>€</w:t>
      </w:r>
      <w:r w:rsidR="00951812" w:rsidRPr="005F1B5E">
        <w:t xml:space="preserve"> </w:t>
      </w:r>
      <w:r w:rsidR="00951812">
        <w:t>μ</w:t>
      </w:r>
      <w:r w:rsidR="00951812" w:rsidRPr="005F1B5E">
        <w:t xml:space="preserve">η περιλαμβανομένου ΦΠΑ 24% </w:t>
      </w:r>
      <w:r w:rsidR="00951812">
        <w:t>(</w:t>
      </w:r>
      <w:r w:rsidR="00951812" w:rsidRPr="005F1B5E">
        <w:t xml:space="preserve">προϋπολογισμός με ΦΠΑ: </w:t>
      </w:r>
      <w:r w:rsidR="00951812" w:rsidRPr="00C379A4">
        <w:rPr>
          <w:b/>
          <w:bCs/>
        </w:rPr>
        <w:t>974.640,00</w:t>
      </w:r>
      <w:r w:rsidR="00273B43" w:rsidRPr="00C379A4">
        <w:rPr>
          <w:b/>
          <w:bCs/>
        </w:rPr>
        <w:t>€</w:t>
      </w:r>
      <w:r w:rsidR="00951812" w:rsidRPr="005F1B5E">
        <w:t xml:space="preserve">, ΦΠΑ  </w:t>
      </w:r>
      <w:r w:rsidR="00951812" w:rsidRPr="00C379A4">
        <w:rPr>
          <w:b/>
          <w:bCs/>
        </w:rPr>
        <w:t>188.640,00</w:t>
      </w:r>
      <w:r w:rsidR="00273B43" w:rsidRPr="00C379A4">
        <w:rPr>
          <w:b/>
          <w:bCs/>
        </w:rPr>
        <w:t>€</w:t>
      </w:r>
      <w:r w:rsidR="00951812" w:rsidRPr="005F1B5E">
        <w:t>)</w:t>
      </w:r>
    </w:p>
    <w:p w14:paraId="7BC6EF4A" w14:textId="77777777" w:rsidR="00603CEC" w:rsidRDefault="00603CEC" w:rsidP="00603CEC">
      <w:r w:rsidRPr="00672C9B">
        <w:t xml:space="preserve">Μετά την σύναψη της αρχικής σύμβασης, κατά την υλοποίηση του έργου και </w:t>
      </w:r>
      <w:r w:rsidR="00803106" w:rsidRPr="00672C9B">
        <w:t>πριν</w:t>
      </w:r>
      <w:r w:rsidRPr="00672C9B">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t xml:space="preserve">δεκαπέντε </w:t>
      </w:r>
      <w:r w:rsidRPr="00672C9B">
        <w:t>τοις εκατό</w:t>
      </w:r>
      <w:r>
        <w:t xml:space="preserve"> (15</w:t>
      </w:r>
      <w:r w:rsidRPr="00672C9B">
        <w:t xml:space="preserve">%) του </w:t>
      </w:r>
      <w:r w:rsidR="0084090D">
        <w:t>προϋπολογισμού της πράξης</w:t>
      </w:r>
      <w:r w:rsidR="00C379A4" w:rsidRPr="00C379A4">
        <w:t>.</w:t>
      </w:r>
    </w:p>
    <w:p w14:paraId="19D6DA47" w14:textId="77777777" w:rsidR="00C379A4" w:rsidRDefault="00C379A4" w:rsidP="00C379A4">
      <w:r w:rsidRPr="00B26236">
        <w:t>Η εκτιμώμενη αξία της σύμβασης</w:t>
      </w:r>
      <w:r>
        <w:t xml:space="preserve"> και τ</w:t>
      </w:r>
      <w:r w:rsidRPr="00B26236">
        <w:t>α δικαιώματα προαίρεσης αναλύ</w:t>
      </w:r>
      <w:r>
        <w:t>ον</w:t>
      </w:r>
      <w:r w:rsidRPr="00B26236">
        <w:t xml:space="preserve">ται ως εξής: </w:t>
      </w:r>
    </w:p>
    <w:tbl>
      <w:tblPr>
        <w:tblStyle w:val="a5"/>
        <w:tblW w:w="0" w:type="auto"/>
        <w:tblLook w:val="04A0" w:firstRow="1" w:lastRow="0" w:firstColumn="1" w:lastColumn="0" w:noHBand="0" w:noVBand="1"/>
      </w:tblPr>
      <w:tblGrid>
        <w:gridCol w:w="2972"/>
        <w:gridCol w:w="2067"/>
        <w:gridCol w:w="2264"/>
        <w:gridCol w:w="2407"/>
      </w:tblGrid>
      <w:tr w:rsidR="00C379A4" w:rsidRPr="00C379A4" w14:paraId="6F755E87" w14:textId="77777777" w:rsidTr="00C379A4">
        <w:tc>
          <w:tcPr>
            <w:tcW w:w="2972" w:type="dxa"/>
            <w:shd w:val="clear" w:color="auto" w:fill="FBE4D5" w:themeFill="accent2" w:themeFillTint="33"/>
          </w:tcPr>
          <w:p w14:paraId="62809AF3" w14:textId="77777777" w:rsidR="00C379A4" w:rsidRPr="00C379A4" w:rsidRDefault="00C379A4" w:rsidP="00C379A4">
            <w:pPr>
              <w:pStyle w:val="normalwithoutspacing"/>
              <w:spacing w:after="0"/>
              <w:rPr>
                <w:rFonts w:cs="Tahoma"/>
              </w:rPr>
            </w:pPr>
          </w:p>
        </w:tc>
        <w:tc>
          <w:tcPr>
            <w:tcW w:w="2067" w:type="dxa"/>
            <w:shd w:val="clear" w:color="auto" w:fill="FBE4D5" w:themeFill="accent2" w:themeFillTint="33"/>
          </w:tcPr>
          <w:p w14:paraId="7AC54F37" w14:textId="77777777" w:rsidR="00C379A4" w:rsidRPr="00C379A4" w:rsidRDefault="00C379A4" w:rsidP="00C379A4">
            <w:pPr>
              <w:pStyle w:val="TabletextChar"/>
              <w:spacing w:after="0"/>
              <w:jc w:val="center"/>
              <w:rPr>
                <w:rFonts w:cs="Tahoma"/>
                <w:b/>
                <w:sz w:val="22"/>
                <w:szCs w:val="22"/>
              </w:rPr>
            </w:pPr>
            <w:r w:rsidRPr="00C379A4">
              <w:rPr>
                <w:rFonts w:cs="Tahoma"/>
                <w:b/>
                <w:sz w:val="22"/>
                <w:szCs w:val="22"/>
              </w:rPr>
              <w:t>Προϋπολογισμός</w:t>
            </w:r>
          </w:p>
          <w:p w14:paraId="7E7CE33E" w14:textId="77777777" w:rsidR="00C379A4" w:rsidRPr="00C379A4" w:rsidRDefault="00C379A4" w:rsidP="00C379A4">
            <w:pPr>
              <w:pStyle w:val="normalwithoutspacing"/>
              <w:spacing w:after="0"/>
              <w:jc w:val="center"/>
              <w:rPr>
                <w:rFonts w:cs="Tahoma"/>
                <w:szCs w:val="22"/>
              </w:rPr>
            </w:pPr>
            <w:r w:rsidRPr="00C379A4">
              <w:rPr>
                <w:rFonts w:cs="Tahoma"/>
                <w:b/>
                <w:szCs w:val="22"/>
              </w:rPr>
              <w:t>(χωρίς ΦΠΑ)</w:t>
            </w:r>
          </w:p>
        </w:tc>
        <w:tc>
          <w:tcPr>
            <w:tcW w:w="2264" w:type="dxa"/>
            <w:shd w:val="clear" w:color="auto" w:fill="FBE4D5" w:themeFill="accent2" w:themeFillTint="33"/>
            <w:vAlign w:val="center"/>
          </w:tcPr>
          <w:p w14:paraId="1826C1E1" w14:textId="77777777" w:rsidR="00C379A4" w:rsidRPr="00C379A4" w:rsidRDefault="00C379A4" w:rsidP="00C379A4">
            <w:pPr>
              <w:pStyle w:val="normalwithoutspacing"/>
              <w:spacing w:after="0"/>
              <w:jc w:val="center"/>
              <w:rPr>
                <w:rFonts w:cs="Tahoma"/>
                <w:szCs w:val="22"/>
              </w:rPr>
            </w:pPr>
            <w:r w:rsidRPr="00C379A4">
              <w:rPr>
                <w:rFonts w:cs="Tahoma"/>
                <w:b/>
                <w:szCs w:val="22"/>
              </w:rPr>
              <w:t>ΦΠΑ 24%</w:t>
            </w:r>
          </w:p>
        </w:tc>
        <w:tc>
          <w:tcPr>
            <w:tcW w:w="2407" w:type="dxa"/>
            <w:shd w:val="clear" w:color="auto" w:fill="FBE4D5" w:themeFill="accent2" w:themeFillTint="33"/>
          </w:tcPr>
          <w:p w14:paraId="21E88E10" w14:textId="77777777" w:rsidR="00C379A4" w:rsidRPr="00C379A4" w:rsidRDefault="00C379A4" w:rsidP="00C379A4">
            <w:pPr>
              <w:pStyle w:val="TabletextChar"/>
              <w:spacing w:after="0"/>
              <w:jc w:val="center"/>
              <w:rPr>
                <w:rFonts w:cs="Tahoma"/>
                <w:b/>
                <w:sz w:val="22"/>
                <w:szCs w:val="22"/>
              </w:rPr>
            </w:pPr>
            <w:r w:rsidRPr="00C379A4">
              <w:rPr>
                <w:rFonts w:cs="Tahoma"/>
                <w:b/>
                <w:sz w:val="22"/>
                <w:szCs w:val="22"/>
              </w:rPr>
              <w:t>Προϋπολογισμός</w:t>
            </w:r>
          </w:p>
          <w:p w14:paraId="719EAD90" w14:textId="77777777" w:rsidR="00C379A4" w:rsidRPr="00C379A4" w:rsidRDefault="00C379A4" w:rsidP="00C379A4">
            <w:pPr>
              <w:pStyle w:val="normalwithoutspacing"/>
              <w:spacing w:after="0"/>
              <w:jc w:val="center"/>
              <w:rPr>
                <w:rFonts w:cs="Tahoma"/>
                <w:szCs w:val="22"/>
              </w:rPr>
            </w:pPr>
            <w:r w:rsidRPr="00C379A4">
              <w:rPr>
                <w:rFonts w:cs="Tahoma"/>
                <w:b/>
                <w:szCs w:val="22"/>
              </w:rPr>
              <w:t>(με ΦΠΑ)</w:t>
            </w:r>
          </w:p>
        </w:tc>
      </w:tr>
      <w:tr w:rsidR="00C379A4" w:rsidRPr="00C379A4" w14:paraId="37402A7E" w14:textId="77777777" w:rsidTr="00C379A4">
        <w:tc>
          <w:tcPr>
            <w:tcW w:w="2972" w:type="dxa"/>
            <w:shd w:val="clear" w:color="auto" w:fill="D9D9D9" w:themeFill="background1" w:themeFillShade="D9"/>
            <w:vAlign w:val="center"/>
          </w:tcPr>
          <w:p w14:paraId="04B84C92" w14:textId="77777777" w:rsidR="00C379A4" w:rsidRPr="00C379A4" w:rsidRDefault="00C379A4" w:rsidP="00C379A4">
            <w:pPr>
              <w:pStyle w:val="normalwithoutspacing"/>
              <w:spacing w:after="0"/>
              <w:jc w:val="left"/>
              <w:rPr>
                <w:rFonts w:cs="Tahoma"/>
                <w:b/>
              </w:rPr>
            </w:pPr>
            <w:r w:rsidRPr="00C379A4">
              <w:rPr>
                <w:rFonts w:cs="Tahoma"/>
                <w:b/>
                <w:szCs w:val="22"/>
              </w:rPr>
              <w:t>Παρούσα διαδικασία σύναψης σύμβασης</w:t>
            </w:r>
          </w:p>
        </w:tc>
        <w:tc>
          <w:tcPr>
            <w:tcW w:w="2067" w:type="dxa"/>
            <w:vAlign w:val="center"/>
          </w:tcPr>
          <w:p w14:paraId="2D5E2354" w14:textId="77777777" w:rsidR="00C379A4" w:rsidRPr="00C379A4" w:rsidRDefault="00C379A4" w:rsidP="00C379A4">
            <w:pPr>
              <w:pStyle w:val="normalwithoutspacing"/>
              <w:spacing w:after="0"/>
              <w:jc w:val="right"/>
              <w:rPr>
                <w:rFonts w:cs="Tahoma"/>
              </w:rPr>
            </w:pPr>
            <w:r w:rsidRPr="00C32919">
              <w:rPr>
                <w:rFonts w:cs="Tahoma"/>
                <w:b/>
                <w:bCs/>
                <w:szCs w:val="22"/>
                <w:lang w:eastAsia="el-GR"/>
              </w:rPr>
              <w:t>786</w:t>
            </w:r>
            <w:r w:rsidRPr="00897475">
              <w:rPr>
                <w:rFonts w:cs="Tahoma"/>
                <w:b/>
                <w:bCs/>
                <w:szCs w:val="22"/>
                <w:lang w:eastAsia="el-GR"/>
              </w:rPr>
              <w:t>.</w:t>
            </w:r>
            <w:r w:rsidRPr="00C32919">
              <w:rPr>
                <w:rFonts w:cs="Tahoma"/>
                <w:b/>
                <w:bCs/>
                <w:szCs w:val="22"/>
                <w:lang w:eastAsia="el-GR"/>
              </w:rPr>
              <w:t>000</w:t>
            </w:r>
            <w:r w:rsidRPr="00897475">
              <w:rPr>
                <w:rFonts w:cs="Tahoma"/>
                <w:b/>
                <w:bCs/>
                <w:szCs w:val="22"/>
                <w:lang w:eastAsia="el-GR"/>
              </w:rPr>
              <w:t>,</w:t>
            </w:r>
            <w:r w:rsidRPr="00C32919">
              <w:rPr>
                <w:rFonts w:cs="Tahoma"/>
                <w:b/>
                <w:bCs/>
                <w:szCs w:val="22"/>
                <w:lang w:eastAsia="el-GR"/>
              </w:rPr>
              <w:t>00</w:t>
            </w:r>
            <w:r w:rsidRPr="00897475">
              <w:rPr>
                <w:rFonts w:cs="Tahoma"/>
                <w:b/>
                <w:bCs/>
                <w:szCs w:val="22"/>
                <w:lang w:eastAsia="el-GR"/>
              </w:rPr>
              <w:t>€</w:t>
            </w:r>
          </w:p>
        </w:tc>
        <w:tc>
          <w:tcPr>
            <w:tcW w:w="2264" w:type="dxa"/>
            <w:vAlign w:val="center"/>
          </w:tcPr>
          <w:p w14:paraId="0F7E2064" w14:textId="77777777" w:rsidR="00C379A4" w:rsidRPr="00C379A4" w:rsidRDefault="00C379A4" w:rsidP="00C379A4">
            <w:pPr>
              <w:pStyle w:val="normalwithoutspacing"/>
              <w:spacing w:after="0"/>
              <w:jc w:val="right"/>
              <w:rPr>
                <w:rFonts w:cs="Tahoma"/>
              </w:rPr>
            </w:pPr>
            <w:r w:rsidRPr="00C32919">
              <w:rPr>
                <w:rFonts w:cs="Tahoma"/>
                <w:b/>
                <w:bCs/>
                <w:szCs w:val="22"/>
                <w:lang w:eastAsia="el-GR"/>
              </w:rPr>
              <w:t>188</w:t>
            </w:r>
            <w:r w:rsidRPr="00897475">
              <w:rPr>
                <w:rFonts w:cs="Tahoma"/>
                <w:b/>
                <w:bCs/>
                <w:szCs w:val="22"/>
                <w:lang w:eastAsia="el-GR"/>
              </w:rPr>
              <w:t>.</w:t>
            </w:r>
            <w:r w:rsidRPr="00C32919">
              <w:rPr>
                <w:rFonts w:cs="Tahoma"/>
                <w:b/>
                <w:bCs/>
                <w:szCs w:val="22"/>
                <w:lang w:eastAsia="el-GR"/>
              </w:rPr>
              <w:t>640</w:t>
            </w:r>
            <w:r w:rsidRPr="00897475">
              <w:rPr>
                <w:rFonts w:cs="Tahoma"/>
                <w:b/>
                <w:bCs/>
                <w:szCs w:val="22"/>
                <w:lang w:eastAsia="el-GR"/>
              </w:rPr>
              <w:t>,</w:t>
            </w:r>
            <w:r w:rsidRPr="00C32919">
              <w:rPr>
                <w:rFonts w:cs="Tahoma"/>
                <w:b/>
                <w:bCs/>
                <w:szCs w:val="22"/>
                <w:lang w:eastAsia="el-GR"/>
              </w:rPr>
              <w:t>00</w:t>
            </w:r>
            <w:r w:rsidRPr="00897475">
              <w:rPr>
                <w:rFonts w:cs="Tahoma"/>
                <w:b/>
                <w:bCs/>
                <w:szCs w:val="22"/>
                <w:lang w:eastAsia="el-GR"/>
              </w:rPr>
              <w:t>€</w:t>
            </w:r>
          </w:p>
        </w:tc>
        <w:tc>
          <w:tcPr>
            <w:tcW w:w="2407" w:type="dxa"/>
            <w:vAlign w:val="center"/>
          </w:tcPr>
          <w:p w14:paraId="74AD4BC1" w14:textId="77777777" w:rsidR="00C379A4" w:rsidRPr="00C379A4" w:rsidRDefault="00C379A4" w:rsidP="00C379A4">
            <w:pPr>
              <w:pStyle w:val="normalwithoutspacing"/>
              <w:spacing w:after="0"/>
              <w:jc w:val="right"/>
              <w:rPr>
                <w:rFonts w:cs="Tahoma"/>
              </w:rPr>
            </w:pPr>
            <w:r w:rsidRPr="0020289B">
              <w:rPr>
                <w:rFonts w:cs="Tahoma"/>
                <w:b/>
                <w:bCs/>
                <w:szCs w:val="22"/>
                <w:lang w:eastAsia="el-GR"/>
              </w:rPr>
              <w:t>97</w:t>
            </w:r>
            <w:r w:rsidRPr="00C32919">
              <w:rPr>
                <w:rFonts w:cs="Tahoma"/>
                <w:b/>
                <w:bCs/>
                <w:szCs w:val="22"/>
                <w:lang w:eastAsia="el-GR"/>
              </w:rPr>
              <w:t>4</w:t>
            </w:r>
            <w:r w:rsidRPr="00897475">
              <w:rPr>
                <w:rFonts w:cs="Tahoma"/>
                <w:b/>
                <w:bCs/>
                <w:szCs w:val="22"/>
                <w:lang w:eastAsia="el-GR"/>
              </w:rPr>
              <w:t>.</w:t>
            </w:r>
            <w:r w:rsidRPr="00C32919">
              <w:rPr>
                <w:rFonts w:cs="Tahoma"/>
                <w:b/>
                <w:bCs/>
                <w:szCs w:val="22"/>
                <w:lang w:eastAsia="el-GR"/>
              </w:rPr>
              <w:t>640</w:t>
            </w:r>
            <w:r w:rsidRPr="00897475">
              <w:rPr>
                <w:rFonts w:cs="Tahoma"/>
                <w:b/>
                <w:bCs/>
                <w:szCs w:val="22"/>
                <w:lang w:eastAsia="el-GR"/>
              </w:rPr>
              <w:t>,0</w:t>
            </w:r>
            <w:r w:rsidRPr="0020289B">
              <w:rPr>
                <w:rFonts w:cs="Tahoma"/>
                <w:b/>
                <w:bCs/>
                <w:szCs w:val="22"/>
                <w:lang w:eastAsia="el-GR"/>
              </w:rPr>
              <w:t>0</w:t>
            </w:r>
            <w:r w:rsidRPr="00897475">
              <w:rPr>
                <w:rFonts w:cs="Tahoma"/>
                <w:b/>
                <w:bCs/>
                <w:szCs w:val="22"/>
                <w:lang w:eastAsia="el-GR"/>
              </w:rPr>
              <w:t>€</w:t>
            </w:r>
          </w:p>
        </w:tc>
      </w:tr>
      <w:tr w:rsidR="00C379A4" w:rsidRPr="00C379A4" w14:paraId="093CAB07" w14:textId="77777777" w:rsidTr="00C379A4">
        <w:tc>
          <w:tcPr>
            <w:tcW w:w="2972" w:type="dxa"/>
            <w:shd w:val="clear" w:color="auto" w:fill="D9D9D9" w:themeFill="background1" w:themeFillShade="D9"/>
            <w:vAlign w:val="center"/>
          </w:tcPr>
          <w:p w14:paraId="33AAF585" w14:textId="77777777" w:rsidR="00C379A4" w:rsidRPr="00C379A4" w:rsidRDefault="00C379A4" w:rsidP="00C379A4">
            <w:pPr>
              <w:pStyle w:val="normalwithoutspacing"/>
              <w:spacing w:after="0"/>
              <w:jc w:val="left"/>
              <w:rPr>
                <w:rFonts w:cs="Tahoma"/>
                <w:b/>
                <w:szCs w:val="22"/>
              </w:rPr>
            </w:pPr>
            <w:r w:rsidRPr="00C379A4">
              <w:rPr>
                <w:rFonts w:cs="Tahoma"/>
                <w:b/>
                <w:szCs w:val="22"/>
              </w:rPr>
              <w:t xml:space="preserve">Δικαίωμα προαίρεσης Φυσικού Αντικειμένου </w:t>
            </w:r>
          </w:p>
        </w:tc>
        <w:tc>
          <w:tcPr>
            <w:tcW w:w="2067" w:type="dxa"/>
            <w:vAlign w:val="center"/>
          </w:tcPr>
          <w:p w14:paraId="4099CFAD" w14:textId="77777777" w:rsidR="00C379A4" w:rsidRPr="00C379A4" w:rsidRDefault="00C379A4" w:rsidP="00C379A4">
            <w:pPr>
              <w:pStyle w:val="normalwithoutspacing"/>
              <w:spacing w:after="0"/>
              <w:jc w:val="right"/>
              <w:rPr>
                <w:rFonts w:cs="Tahoma"/>
                <w:color w:val="000000"/>
                <w:szCs w:val="22"/>
              </w:rPr>
            </w:pPr>
            <w:r w:rsidRPr="00CC77B5">
              <w:rPr>
                <w:rFonts w:cs="Tahoma"/>
                <w:b/>
                <w:szCs w:val="22"/>
              </w:rPr>
              <w:t>117.900,00</w:t>
            </w:r>
            <w:r w:rsidRPr="00CC77B5">
              <w:rPr>
                <w:rFonts w:cs="Tahoma"/>
                <w:b/>
                <w:bCs/>
                <w:szCs w:val="22"/>
                <w:lang w:eastAsia="el-GR"/>
              </w:rPr>
              <w:t>€</w:t>
            </w:r>
          </w:p>
        </w:tc>
        <w:tc>
          <w:tcPr>
            <w:tcW w:w="2264" w:type="dxa"/>
            <w:vAlign w:val="center"/>
          </w:tcPr>
          <w:p w14:paraId="67C0E9F3" w14:textId="77777777" w:rsidR="00C379A4" w:rsidRPr="00C379A4" w:rsidRDefault="00C379A4" w:rsidP="00C379A4">
            <w:pPr>
              <w:pStyle w:val="normalwithoutspacing"/>
              <w:spacing w:after="0"/>
              <w:jc w:val="right"/>
              <w:rPr>
                <w:rFonts w:cs="Tahoma"/>
                <w:color w:val="000000"/>
                <w:szCs w:val="22"/>
              </w:rPr>
            </w:pPr>
            <w:r w:rsidRPr="00CC77B5">
              <w:rPr>
                <w:rFonts w:cs="Tahoma"/>
                <w:b/>
                <w:szCs w:val="22"/>
              </w:rPr>
              <w:t>28.296,00€</w:t>
            </w:r>
          </w:p>
        </w:tc>
        <w:tc>
          <w:tcPr>
            <w:tcW w:w="2407" w:type="dxa"/>
            <w:vAlign w:val="center"/>
          </w:tcPr>
          <w:p w14:paraId="6EDC01C4" w14:textId="77777777" w:rsidR="00C379A4" w:rsidRPr="00C379A4" w:rsidRDefault="00C379A4" w:rsidP="00C379A4">
            <w:pPr>
              <w:pStyle w:val="normalwithoutspacing"/>
              <w:spacing w:after="0"/>
              <w:jc w:val="right"/>
              <w:rPr>
                <w:rFonts w:cs="Tahoma"/>
              </w:rPr>
            </w:pPr>
            <w:r w:rsidRPr="00CC77B5">
              <w:rPr>
                <w:rFonts w:cs="Tahoma"/>
                <w:b/>
                <w:bCs/>
                <w:szCs w:val="22"/>
              </w:rPr>
              <w:t>146.196,00€</w:t>
            </w:r>
          </w:p>
        </w:tc>
      </w:tr>
      <w:tr w:rsidR="00C379A4" w:rsidRPr="00C379A4" w14:paraId="4223CA24" w14:textId="77777777" w:rsidTr="00C379A4">
        <w:tc>
          <w:tcPr>
            <w:tcW w:w="2972" w:type="dxa"/>
            <w:shd w:val="clear" w:color="auto" w:fill="D9D9D9" w:themeFill="background1" w:themeFillShade="D9"/>
          </w:tcPr>
          <w:p w14:paraId="7779D187" w14:textId="77777777" w:rsidR="00C379A4" w:rsidRPr="00C379A4" w:rsidRDefault="00C379A4" w:rsidP="00C379A4">
            <w:pPr>
              <w:pStyle w:val="normalwithoutspacing"/>
              <w:spacing w:after="0"/>
              <w:rPr>
                <w:rFonts w:cs="Tahoma"/>
                <w:b/>
                <w:szCs w:val="22"/>
              </w:rPr>
            </w:pPr>
            <w:r w:rsidRPr="00C379A4">
              <w:rPr>
                <w:rFonts w:cs="Tahoma"/>
                <w:b/>
                <w:szCs w:val="22"/>
              </w:rPr>
              <w:t xml:space="preserve">ΣΥΝΟΛΟ: </w:t>
            </w:r>
          </w:p>
        </w:tc>
        <w:tc>
          <w:tcPr>
            <w:tcW w:w="2067" w:type="dxa"/>
            <w:shd w:val="clear" w:color="auto" w:fill="D9D9D9" w:themeFill="background1" w:themeFillShade="D9"/>
            <w:vAlign w:val="center"/>
          </w:tcPr>
          <w:p w14:paraId="17682BC5" w14:textId="77777777" w:rsidR="00C379A4" w:rsidRPr="00C379A4" w:rsidRDefault="00C379A4" w:rsidP="00C379A4">
            <w:pPr>
              <w:pStyle w:val="normalwithoutspacing"/>
              <w:spacing w:after="0"/>
              <w:jc w:val="right"/>
              <w:rPr>
                <w:rFonts w:cs="Tahoma"/>
                <w:b/>
                <w:color w:val="000000"/>
                <w:szCs w:val="22"/>
                <w:lang w:val="en-US"/>
              </w:rPr>
            </w:pPr>
            <w:r w:rsidRPr="007C29CF">
              <w:rPr>
                <w:b/>
              </w:rPr>
              <w:t>903.900</w:t>
            </w:r>
            <w:r>
              <w:rPr>
                <w:b/>
              </w:rPr>
              <w:t>,00</w:t>
            </w:r>
            <w:r>
              <w:rPr>
                <w:b/>
                <w:lang w:val="en-US"/>
              </w:rPr>
              <w:t>€</w:t>
            </w:r>
          </w:p>
        </w:tc>
        <w:tc>
          <w:tcPr>
            <w:tcW w:w="2264" w:type="dxa"/>
            <w:shd w:val="clear" w:color="auto" w:fill="D9D9D9" w:themeFill="background1" w:themeFillShade="D9"/>
            <w:vAlign w:val="center"/>
          </w:tcPr>
          <w:p w14:paraId="1263E4A2" w14:textId="77777777" w:rsidR="00C379A4" w:rsidRPr="00C379A4" w:rsidRDefault="00C379A4" w:rsidP="00C379A4">
            <w:pPr>
              <w:pStyle w:val="normalwithoutspacing"/>
              <w:spacing w:after="0"/>
              <w:jc w:val="right"/>
              <w:rPr>
                <w:rFonts w:cs="Tahoma"/>
                <w:b/>
                <w:color w:val="000000"/>
                <w:szCs w:val="22"/>
              </w:rPr>
            </w:pPr>
            <w:r w:rsidRPr="00803106">
              <w:rPr>
                <w:b/>
              </w:rPr>
              <w:t>216.936,00</w:t>
            </w:r>
            <w:r w:rsidRPr="008A4657">
              <w:rPr>
                <w:b/>
              </w:rPr>
              <w:t>€</w:t>
            </w:r>
          </w:p>
        </w:tc>
        <w:tc>
          <w:tcPr>
            <w:tcW w:w="2407" w:type="dxa"/>
            <w:shd w:val="clear" w:color="auto" w:fill="D9D9D9" w:themeFill="background1" w:themeFillShade="D9"/>
            <w:vAlign w:val="center"/>
          </w:tcPr>
          <w:p w14:paraId="1D46D9F2" w14:textId="77777777" w:rsidR="00C379A4" w:rsidRPr="00C379A4" w:rsidRDefault="00C379A4" w:rsidP="00C379A4">
            <w:pPr>
              <w:pStyle w:val="normalwithoutspacing"/>
              <w:spacing w:after="0"/>
              <w:jc w:val="right"/>
              <w:rPr>
                <w:rFonts w:cs="Tahoma"/>
                <w:b/>
                <w:color w:val="000000"/>
                <w:szCs w:val="22"/>
              </w:rPr>
            </w:pPr>
            <w:r w:rsidRPr="007C29CF">
              <w:rPr>
                <w:b/>
              </w:rPr>
              <w:t>1.120.836,00</w:t>
            </w:r>
            <w:r w:rsidRPr="00274B25">
              <w:rPr>
                <w:b/>
                <w:bCs/>
              </w:rPr>
              <w:t>€</w:t>
            </w:r>
          </w:p>
        </w:tc>
      </w:tr>
    </w:tbl>
    <w:p w14:paraId="720EADE1" w14:textId="77777777" w:rsidR="00C379A4" w:rsidRPr="00C379A4" w:rsidRDefault="00C379A4" w:rsidP="00603CEC"/>
    <w:p w14:paraId="383172AC" w14:textId="659E99F1" w:rsidR="00504AF3" w:rsidRDefault="00504AF3" w:rsidP="00504AF3">
      <w:r>
        <w:t xml:space="preserve">Η διάρκεια της σύμβασης ορίζεται σε </w:t>
      </w:r>
      <w:r>
        <w:rPr>
          <w:b/>
        </w:rPr>
        <w:t>1</w:t>
      </w:r>
      <w:r w:rsidRPr="00504AF3">
        <w:rPr>
          <w:b/>
        </w:rPr>
        <w:t>4</w:t>
      </w:r>
      <w:r>
        <w:rPr>
          <w:b/>
        </w:rPr>
        <w:t xml:space="preserve"> μήνες</w:t>
      </w:r>
      <w:r>
        <w:t xml:space="preserve"> συμπεριλαμβανομένης της διαδικασίας ελέγχου και παραλαβής παραδοτέων, όπως ορίζεται στην Παρ.</w:t>
      </w:r>
      <w:r w:rsidRPr="00504AF3">
        <w:t xml:space="preserve"> </w:t>
      </w:r>
      <w:r>
        <w:fldChar w:fldCharType="begin"/>
      </w:r>
      <w:r>
        <w:instrText xml:space="preserve"> REF _Ref67662618 \r \h </w:instrText>
      </w:r>
      <w:r>
        <w:fldChar w:fldCharType="separate"/>
      </w:r>
      <w:r w:rsidR="00A60AB0">
        <w:t>6.3</w:t>
      </w:r>
      <w:r>
        <w:fldChar w:fldCharType="end"/>
      </w:r>
      <w:r>
        <w:t xml:space="preserve"> της παρούσας.</w:t>
      </w:r>
    </w:p>
    <w:p w14:paraId="5C08F38B" w14:textId="2EB6866D" w:rsidR="00504AF3" w:rsidRDefault="00504AF3" w:rsidP="00504AF3">
      <w:r>
        <w:t xml:space="preserve">Αναλυτική περιγραφή του φυσικού και οικονομικού αντικειμένου της σύμβασης δίδεται στο </w:t>
      </w:r>
      <w:r>
        <w:fldChar w:fldCharType="begin"/>
      </w:r>
      <w:r>
        <w:instrText xml:space="preserve"> REF _Ref67662645 \h </w:instrText>
      </w:r>
      <w:r>
        <w:fldChar w:fldCharType="separate"/>
      </w:r>
      <w:r w:rsidR="00A60AB0" w:rsidRPr="005A40CA">
        <w:t>ΠΑΡΑΡΤΗΜΑ I</w:t>
      </w:r>
      <w:r w:rsidR="00A60AB0" w:rsidRPr="00533896">
        <w:t>: ΑΝΑΛΥΤΙΚΗ ΠΕΡΙΓΡΑΦΗ ΦΥΣΙΚΟΥ ΚΑΙ ΟΙΚΟΝΟΜΙΚΟΥ ΑΝΤΙΚΕΙΜΕΝΟΥ</w:t>
      </w:r>
      <w:r w:rsidR="00A60AB0">
        <w:t xml:space="preserve">    </w:t>
      </w:r>
      <w:r w:rsidR="00A60AB0" w:rsidRPr="00533896">
        <w:t>ΤΗΣ ΣΥΜΒΑΣΗΣ</w:t>
      </w:r>
      <w:r>
        <w:fldChar w:fldCharType="end"/>
      </w:r>
      <w:r w:rsidRPr="00504AF3">
        <w:t xml:space="preserve"> </w:t>
      </w:r>
      <w:r>
        <w:t xml:space="preserve">ή σε άλλο περιγραφικό έγγραφο της παρούσας </w:t>
      </w:r>
      <w:r w:rsidR="001D7B82" w:rsidRPr="001D7B82">
        <w:rPr>
          <w:color w:val="000000"/>
        </w:rPr>
        <w:t>Πρόσκλησης</w:t>
      </w:r>
      <w:r>
        <w:t xml:space="preserve">. </w:t>
      </w:r>
    </w:p>
    <w:p w14:paraId="5E740B23" w14:textId="77777777" w:rsidR="0086087F" w:rsidRPr="0003752B" w:rsidRDefault="0086087F" w:rsidP="0086087F">
      <w:pPr>
        <w:pStyle w:val="normalwithoutspacing"/>
        <w:rPr>
          <w:rFonts w:cs="Tahoma"/>
          <w:b/>
          <w:szCs w:val="22"/>
        </w:rPr>
      </w:pPr>
      <w:r w:rsidRPr="00897475">
        <w:rPr>
          <w:rFonts w:cs="Tahoma"/>
          <w:szCs w:val="22"/>
        </w:rPr>
        <w:t xml:space="preserve">Η σύμβαση θα ανατεθεί με το κριτήριο της πλέον συμφέρουσας από οικονομική άποψη προσφοράς, βάσει της </w:t>
      </w:r>
      <w:r w:rsidRPr="00504AF3">
        <w:rPr>
          <w:rFonts w:cs="Tahoma"/>
          <w:b/>
          <w:bCs/>
          <w:szCs w:val="22"/>
        </w:rPr>
        <w:t xml:space="preserve">βέλτιστης σχέση </w:t>
      </w:r>
      <w:r w:rsidRPr="0003752B">
        <w:rPr>
          <w:rFonts w:cs="Tahoma"/>
          <w:b/>
          <w:bCs/>
          <w:szCs w:val="22"/>
        </w:rPr>
        <w:t>ποιότητας – τιμή</w:t>
      </w:r>
      <w:r w:rsidRPr="0003752B">
        <w:rPr>
          <w:rFonts w:cs="Tahoma"/>
          <w:b/>
          <w:szCs w:val="22"/>
        </w:rPr>
        <w:t>ς.</w:t>
      </w:r>
    </w:p>
    <w:p w14:paraId="24DC3048" w14:textId="77777777" w:rsidR="0003752B" w:rsidRDefault="0003752B" w:rsidP="0086087F">
      <w:pPr>
        <w:pStyle w:val="normalwithoutspacing"/>
        <w:rPr>
          <w:rFonts w:cs="Tahoma"/>
          <w:szCs w:val="22"/>
        </w:rPr>
      </w:pPr>
    </w:p>
    <w:p w14:paraId="2E350995" w14:textId="77777777" w:rsidR="0003752B" w:rsidRDefault="0003752B" w:rsidP="0086087F">
      <w:pPr>
        <w:pStyle w:val="normalwithoutspacing"/>
        <w:rPr>
          <w:rFonts w:cs="Tahoma"/>
          <w:szCs w:val="22"/>
        </w:rPr>
      </w:pPr>
    </w:p>
    <w:p w14:paraId="43BD6149" w14:textId="77777777" w:rsidR="0003752B" w:rsidRDefault="0003752B" w:rsidP="0086087F">
      <w:pPr>
        <w:pStyle w:val="normalwithoutspacing"/>
        <w:rPr>
          <w:rFonts w:cs="Tahoma"/>
          <w:szCs w:val="22"/>
        </w:rPr>
      </w:pPr>
    </w:p>
    <w:p w14:paraId="534A0449" w14:textId="77777777" w:rsidR="0003752B" w:rsidRDefault="0003752B" w:rsidP="0086087F">
      <w:pPr>
        <w:pStyle w:val="normalwithoutspacing"/>
        <w:rPr>
          <w:rFonts w:cs="Tahoma"/>
          <w:szCs w:val="22"/>
        </w:rPr>
      </w:pPr>
    </w:p>
    <w:p w14:paraId="59934B65" w14:textId="77777777" w:rsidR="0003752B" w:rsidRDefault="0003752B" w:rsidP="0086087F">
      <w:pPr>
        <w:pStyle w:val="normalwithoutspacing"/>
        <w:rPr>
          <w:rFonts w:cs="Tahoma"/>
          <w:szCs w:val="22"/>
        </w:rPr>
      </w:pPr>
    </w:p>
    <w:p w14:paraId="02C04A98" w14:textId="77777777" w:rsidR="0003752B" w:rsidRDefault="0003752B" w:rsidP="0086087F">
      <w:pPr>
        <w:pStyle w:val="normalwithoutspacing"/>
        <w:rPr>
          <w:rFonts w:cs="Tahoma"/>
          <w:szCs w:val="22"/>
        </w:rPr>
      </w:pPr>
    </w:p>
    <w:p w14:paraId="25FA6816" w14:textId="77777777" w:rsidR="0003752B" w:rsidRDefault="0003752B" w:rsidP="0086087F">
      <w:pPr>
        <w:pStyle w:val="normalwithoutspacing"/>
        <w:rPr>
          <w:rFonts w:cs="Tahoma"/>
          <w:szCs w:val="22"/>
        </w:rPr>
      </w:pPr>
    </w:p>
    <w:p w14:paraId="1277D6AF" w14:textId="77777777" w:rsidR="0003752B" w:rsidRDefault="0003752B" w:rsidP="0086087F">
      <w:pPr>
        <w:pStyle w:val="normalwithoutspacing"/>
        <w:rPr>
          <w:rFonts w:cs="Tahoma"/>
          <w:szCs w:val="22"/>
        </w:rPr>
      </w:pPr>
    </w:p>
    <w:p w14:paraId="1A73B505" w14:textId="77777777" w:rsidR="0003752B" w:rsidRDefault="0003752B" w:rsidP="0086087F">
      <w:pPr>
        <w:pStyle w:val="normalwithoutspacing"/>
        <w:rPr>
          <w:rFonts w:cs="Tahoma"/>
          <w:szCs w:val="22"/>
        </w:rPr>
      </w:pPr>
    </w:p>
    <w:p w14:paraId="63F43231" w14:textId="77777777" w:rsidR="00604537" w:rsidRDefault="00604537" w:rsidP="0086087F">
      <w:pPr>
        <w:pStyle w:val="normalwithoutspacing"/>
        <w:rPr>
          <w:rFonts w:cs="Tahoma"/>
          <w:szCs w:val="22"/>
        </w:rPr>
      </w:pPr>
    </w:p>
    <w:p w14:paraId="2A36768A" w14:textId="77777777" w:rsidR="00604537" w:rsidRDefault="00604537" w:rsidP="0086087F">
      <w:pPr>
        <w:pStyle w:val="normalwithoutspacing"/>
        <w:rPr>
          <w:rFonts w:cs="Tahoma"/>
          <w:szCs w:val="22"/>
        </w:rPr>
      </w:pPr>
    </w:p>
    <w:p w14:paraId="066E65D3" w14:textId="77777777" w:rsidR="00604537" w:rsidRDefault="00604537" w:rsidP="0086087F">
      <w:pPr>
        <w:pStyle w:val="normalwithoutspacing"/>
        <w:rPr>
          <w:rFonts w:cs="Tahoma"/>
          <w:szCs w:val="22"/>
        </w:rPr>
      </w:pPr>
    </w:p>
    <w:p w14:paraId="54451363"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1" w:name="_Toc67672360"/>
      <w:bookmarkEnd w:id="21"/>
      <w:r w:rsidRPr="00897475">
        <w:lastRenderedPageBreak/>
        <w:tab/>
      </w:r>
      <w:bookmarkStart w:id="22" w:name="_Toc496694157"/>
      <w:bookmarkStart w:id="23" w:name="_Toc31307631"/>
      <w:bookmarkStart w:id="24" w:name="_Toc131090302"/>
      <w:r w:rsidRPr="00897475">
        <w:t>Θεσμικό πλαίσιο</w:t>
      </w:r>
      <w:bookmarkEnd w:id="22"/>
      <w:bookmarkEnd w:id="23"/>
      <w:bookmarkEnd w:id="24"/>
      <w:r w:rsidRPr="00897475">
        <w:t xml:space="preserve"> </w:t>
      </w:r>
    </w:p>
    <w:p w14:paraId="79059E98" w14:textId="77777777" w:rsidR="009E4CA8" w:rsidRDefault="009E4CA8" w:rsidP="0086087F">
      <w:pPr>
        <w:tabs>
          <w:tab w:val="left" w:pos="284"/>
        </w:tabs>
      </w:pPr>
    </w:p>
    <w:p w14:paraId="67A2210E" w14:textId="77777777" w:rsidR="0086087F" w:rsidRDefault="0086087F" w:rsidP="0086087F">
      <w:pPr>
        <w:tabs>
          <w:tab w:val="left" w:pos="284"/>
        </w:tabs>
      </w:pPr>
      <w:r w:rsidRPr="00897475">
        <w:t xml:space="preserve">Η ανάθεση και εκτέλεση της σύμβασης διέπεται από την κείμενη νομοθεσία και τις </w:t>
      </w:r>
      <w:r w:rsidR="00280601" w:rsidRPr="00897475">
        <w:t>κατ’</w:t>
      </w:r>
      <w:r w:rsidRPr="00897475">
        <w:t xml:space="preserve"> εξουσιοδότηση αυτής εκδοθείσες κανονιστικές πράξεις, όπως ισχύουν και ιδίως:</w:t>
      </w:r>
    </w:p>
    <w:p w14:paraId="51DB0F65" w14:textId="77777777" w:rsidR="00303A74" w:rsidRDefault="00303A74" w:rsidP="00303A74">
      <w:pPr>
        <w:tabs>
          <w:tab w:val="left" w:pos="426"/>
        </w:tabs>
        <w:autoSpaceDE w:val="0"/>
        <w:autoSpaceDN w:val="0"/>
        <w:spacing w:before="120" w:after="0"/>
      </w:pPr>
    </w:p>
    <w:p w14:paraId="4FEA61EA" w14:textId="77777777" w:rsidR="00FF669E" w:rsidRPr="00FF669E" w:rsidRDefault="00FF669E" w:rsidP="00FF669E">
      <w:pPr>
        <w:numPr>
          <w:ilvl w:val="0"/>
          <w:numId w:val="100"/>
        </w:numPr>
        <w:spacing w:before="120" w:after="0"/>
        <w:ind w:left="360"/>
        <w:rPr>
          <w:rFonts w:eastAsia="Times New Roman"/>
        </w:rPr>
      </w:pPr>
      <w:bookmarkStart w:id="25" w:name="_Hlk71646966"/>
      <w:r w:rsidRPr="00FF669E">
        <w:rPr>
          <w:rFonts w:eastAsia="Times New Roman"/>
          <w:bCs/>
        </w:rPr>
        <w:t>Τον Κανονισμό</w:t>
      </w:r>
      <w:r w:rsidRPr="00FF669E">
        <w:rPr>
          <w:rFonts w:eastAsia="Times New Roman"/>
        </w:rPr>
        <w:t xml:space="preserve">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FF669E">
        <w:rPr>
          <w:rFonts w:eastAsia="Times New Roman"/>
          <w:lang w:val="en-GB"/>
        </w:rPr>
        <w:t>966/2012</w:t>
      </w:r>
      <w:r w:rsidRPr="00FF669E">
        <w:rPr>
          <w:rFonts w:eastAsia="Times New Roman"/>
        </w:rPr>
        <w:t>.</w:t>
      </w:r>
    </w:p>
    <w:p w14:paraId="6DBB1E41"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t>Τον Κανονισμό</w:t>
      </w:r>
      <w:r w:rsidRPr="00FF669E">
        <w:rPr>
          <w:rFonts w:eastAsia="Times New Roman"/>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3E84920F"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t>Τον Κανονισμό</w:t>
      </w:r>
      <w:r w:rsidRPr="00FF669E">
        <w:rPr>
          <w:rFonts w:eastAsia="Times New Roman"/>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FF669E">
        <w:rPr>
          <w:rFonts w:eastAsia="Times New Roman"/>
          <w:lang w:val="en-GB"/>
        </w:rPr>
        <w:t>1255/2011 του Ευρωπαϊκού Κοινοβουλίου και του Συμβουλίου</w:t>
      </w:r>
      <w:r w:rsidRPr="00FF669E">
        <w:rPr>
          <w:rFonts w:eastAsia="Times New Roman"/>
        </w:rPr>
        <w:t>.</w:t>
      </w:r>
    </w:p>
    <w:p w14:paraId="7EE41965"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t>Τον Κανονισμό</w:t>
      </w:r>
      <w:r w:rsidRPr="00FF669E">
        <w:rPr>
          <w:rFonts w:eastAsia="Times New Roman"/>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0FAF30A1"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t>Τον Κανονισμό</w:t>
      </w:r>
      <w:r w:rsidRPr="00FF669E">
        <w:rPr>
          <w:rFonts w:eastAsia="Times New Roman"/>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4EE94A8F" w14:textId="77777777" w:rsidR="00FF669E" w:rsidRPr="00FF669E" w:rsidRDefault="00FF669E" w:rsidP="00FF669E">
      <w:pPr>
        <w:numPr>
          <w:ilvl w:val="0"/>
          <w:numId w:val="100"/>
        </w:numPr>
        <w:autoSpaceDE w:val="0"/>
        <w:autoSpaceDN w:val="0"/>
        <w:adjustRightInd w:val="0"/>
        <w:spacing w:before="120" w:after="0"/>
        <w:ind w:left="360"/>
        <w:rPr>
          <w:rFonts w:eastAsia="Times New Roman"/>
          <w:lang w:eastAsia="el-GR"/>
        </w:rPr>
      </w:pPr>
      <w:r w:rsidRPr="00FF669E">
        <w:rPr>
          <w:rFonts w:eastAsia="Times New Roman"/>
          <w:bCs/>
          <w:lang w:eastAsia="el-GR"/>
        </w:rPr>
        <w:t xml:space="preserve">Τον Κανονισμό (ΕΕ) αριθ. 1303/2013 </w:t>
      </w:r>
      <w:r w:rsidRPr="00FF669E">
        <w:rPr>
          <w:rFonts w:eastAsia="Times New Roman"/>
          <w:lang w:eastAsia="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6DE2105"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t xml:space="preserve">Τον Κανονισμό </w:t>
      </w:r>
      <w:r w:rsidRPr="00FF669E">
        <w:rPr>
          <w:rFonts w:eastAsia="Times New Roman"/>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FF669E">
        <w:rPr>
          <w:rFonts w:eastAsia="Times New Roman"/>
          <w:lang w:val="en-GB"/>
        </w:rPr>
        <w:t>1080/2006</w:t>
      </w:r>
      <w:r w:rsidRPr="00FF669E">
        <w:rPr>
          <w:rFonts w:eastAsia="Times New Roman"/>
        </w:rPr>
        <w:t>.</w:t>
      </w:r>
    </w:p>
    <w:p w14:paraId="72A5AB2F"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bCs/>
        </w:rPr>
        <w:lastRenderedPageBreak/>
        <w:t>Τον Κανονισμό</w:t>
      </w:r>
      <w:r w:rsidRPr="00FF669E">
        <w:rPr>
          <w:rFonts w:eastAsia="Times New Roman"/>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FF669E">
        <w:rPr>
          <w:rFonts w:eastAsia="Times New Roman"/>
          <w:lang w:val="en-GB"/>
        </w:rPr>
        <w:t>1084/2006</w:t>
      </w:r>
      <w:r w:rsidRPr="00FF669E">
        <w:rPr>
          <w:rFonts w:eastAsia="Times New Roman"/>
        </w:rPr>
        <w:t>.</w:t>
      </w:r>
    </w:p>
    <w:p w14:paraId="58A51944" w14:textId="77777777" w:rsidR="00FF669E" w:rsidRPr="00FF669E" w:rsidRDefault="00FF669E" w:rsidP="00FF669E">
      <w:pPr>
        <w:numPr>
          <w:ilvl w:val="0"/>
          <w:numId w:val="100"/>
        </w:numPr>
        <w:autoSpaceDE w:val="0"/>
        <w:autoSpaceDN w:val="0"/>
        <w:adjustRightInd w:val="0"/>
        <w:spacing w:before="120" w:after="0"/>
        <w:ind w:left="360"/>
        <w:rPr>
          <w:rFonts w:eastAsia="Times New Roman"/>
        </w:rPr>
      </w:pPr>
      <w:r w:rsidRPr="00FF669E">
        <w:rPr>
          <w:rFonts w:eastAsia="Times New Roman"/>
        </w:rPr>
        <w:t xml:space="preserve">Την υπ’ αριθ. </w:t>
      </w:r>
      <w:proofErr w:type="gramStart"/>
      <w:r w:rsidRPr="00FF669E">
        <w:rPr>
          <w:rFonts w:eastAsia="Times New Roman"/>
          <w:lang w:val="en-GB"/>
        </w:rPr>
        <w:t>C</w:t>
      </w:r>
      <w:r w:rsidRPr="00FF669E">
        <w:rPr>
          <w:rFonts w:eastAsia="Times New Roman"/>
        </w:rPr>
        <w:t>(</w:t>
      </w:r>
      <w:proofErr w:type="gramEnd"/>
      <w:r w:rsidRPr="00FF669E">
        <w:rPr>
          <w:rFonts w:eastAsia="Times New Roman"/>
        </w:rPr>
        <w:t>2014) 10138 Εκτελεστική Απόφαση της Επιτροπής της 17</w:t>
      </w:r>
      <w:r w:rsidRPr="00FF669E">
        <w:rPr>
          <w:rFonts w:eastAsia="Times New Roman"/>
          <w:vertAlign w:val="superscript"/>
        </w:rPr>
        <w:t>ης</w:t>
      </w:r>
      <w:r w:rsidRPr="00FF669E">
        <w:rPr>
          <w:rFonts w:eastAsia="Times New Roman"/>
        </w:rPr>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50C734D2" w14:textId="77777777" w:rsidR="00FF669E" w:rsidRPr="00FF669E" w:rsidRDefault="00FF669E" w:rsidP="00FF669E">
      <w:pPr>
        <w:numPr>
          <w:ilvl w:val="0"/>
          <w:numId w:val="100"/>
        </w:numPr>
        <w:autoSpaceDE w:val="0"/>
        <w:autoSpaceDN w:val="0"/>
        <w:spacing w:before="120" w:after="0"/>
        <w:ind w:left="360"/>
        <w:rPr>
          <w:rFonts w:eastAsia="Times New Roman"/>
        </w:rPr>
      </w:pPr>
      <w:r w:rsidRPr="00FF669E">
        <w:rPr>
          <w:rFonts w:eastAsia="Times New Roman"/>
        </w:rPr>
        <w:t>Την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05424471"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5A4868F5"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26EF6AE7"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Την Αριθ. </w:t>
      </w:r>
      <w:r w:rsidRPr="00FF669E">
        <w:rPr>
          <w:rFonts w:eastAsia="Times New Roman"/>
          <w:lang w:eastAsia="el-GR"/>
        </w:rPr>
        <w:t>137675/</w:t>
      </w:r>
      <w:r w:rsidRPr="00FF669E">
        <w:rPr>
          <w:rFonts w:eastAsia="Times New Roman"/>
          <w:lang w:val="en-GB" w:eastAsia="el-GR"/>
        </w:rPr>
        <w:t>E</w:t>
      </w:r>
      <w:r w:rsidRPr="00FF669E">
        <w:rPr>
          <w:rFonts w:eastAsia="Times New Roman"/>
          <w:lang w:eastAsia="el-GR"/>
        </w:rPr>
        <w:t>ΥΘΥ1016</w:t>
      </w:r>
      <w:r w:rsidRPr="00FF669E">
        <w:rPr>
          <w:rFonts w:eastAsia="Times New Roman"/>
        </w:rPr>
        <w:t xml:space="preserve"> Απόφαση του Υφυπουργού Οικονομίας &amp; Ανάπτυξης </w:t>
      </w:r>
      <w:r w:rsidRPr="00FF669E">
        <w:rPr>
          <w:rFonts w:eastAsia="Times New Roman"/>
          <w:bCs/>
          <w:lang w:eastAsia="el-GR"/>
        </w:rPr>
        <w:t>“Αντικατάσταση της υπ’ αριθ. 110427/</w:t>
      </w:r>
      <w:r w:rsidRPr="00FF669E">
        <w:rPr>
          <w:rFonts w:eastAsia="Times New Roman"/>
          <w:bCs/>
          <w:lang w:val="en-GB" w:eastAsia="el-GR"/>
        </w:rPr>
        <w:t>E</w:t>
      </w:r>
      <w:r w:rsidRPr="00FF669E">
        <w:rPr>
          <w:rFonts w:eastAsia="Times New Roman"/>
          <w:bCs/>
          <w:lang w:eastAsia="el-GR"/>
        </w:rPr>
        <w:t xml:space="preserve">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FF669E">
        <w:rPr>
          <w:rFonts w:eastAsia="Times New Roman"/>
        </w:rPr>
        <w:t>(ΦΕΚ 5968/Β/31-12-2018).</w:t>
      </w:r>
    </w:p>
    <w:p w14:paraId="49E4E8F9"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Το Εγχειρίδιο Διαδικασιών ΣΔΕ ΕΣΠΑ 2014 - 2020. </w:t>
      </w:r>
    </w:p>
    <w:p w14:paraId="6DCA761D"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B2238B0"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AE57F0C"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1147B14D"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Τον Ν. 4314/2014 «</w:t>
      </w:r>
      <w:r w:rsidRPr="00FF669E">
        <w:rPr>
          <w:rFonts w:eastAsia="Times New Roman"/>
          <w:iCs/>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FF669E">
        <w:rPr>
          <w:rFonts w:eastAsia="Times New Roman"/>
          <w:iCs/>
          <w:vertAlign w:val="superscript"/>
        </w:rPr>
        <w:t>ης</w:t>
      </w:r>
      <w:r w:rsidRPr="00FF669E">
        <w:rPr>
          <w:rFonts w:eastAsia="Times New Roman"/>
          <w:iCs/>
        </w:rPr>
        <w:t xml:space="preserve"> Ιουνίου 2012 (ΕΕ </w:t>
      </w:r>
      <w:r w:rsidRPr="00FF669E">
        <w:rPr>
          <w:rFonts w:eastAsia="Times New Roman"/>
          <w:iCs/>
          <w:lang w:val="en-GB"/>
        </w:rPr>
        <w:t>L</w:t>
      </w:r>
      <w:r w:rsidRPr="00FF669E">
        <w:rPr>
          <w:rFonts w:eastAsia="Times New Roman"/>
          <w:iCs/>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06698475" w14:textId="77777777" w:rsidR="00FF669E" w:rsidRPr="00FF669E" w:rsidRDefault="00FF669E" w:rsidP="00FF669E">
      <w:pPr>
        <w:numPr>
          <w:ilvl w:val="0"/>
          <w:numId w:val="100"/>
        </w:numPr>
        <w:autoSpaceDE w:val="0"/>
        <w:autoSpaceDN w:val="0"/>
        <w:adjustRightInd w:val="0"/>
        <w:spacing w:before="120" w:after="0"/>
        <w:ind w:left="360"/>
        <w:rPr>
          <w:rFonts w:eastAsia="Times New Roman"/>
        </w:rPr>
      </w:pPr>
      <w:r w:rsidRPr="00FF669E">
        <w:rPr>
          <w:rFonts w:eastAsia="Times New Roman"/>
        </w:rPr>
        <w:t xml:space="preserve">Τον </w:t>
      </w:r>
      <w:r w:rsidRPr="00FF669E">
        <w:rPr>
          <w:rFonts w:eastAsia="Times New Roman"/>
          <w:lang w:val="en-GB"/>
        </w:rPr>
        <w:t>N</w:t>
      </w:r>
      <w:r w:rsidRPr="00FF669E">
        <w:rPr>
          <w:rFonts w:eastAsia="Times New Roman"/>
        </w:rPr>
        <w:t>. 4270/2014 “Αρχές δημοσιονομικής διαχείρισης και εποπτείας (ενσωμάτωση της Οδηγίας 2011/85/ΕΕ) - δημόσιο λογιστικό και άλλες διατάξεις.” (ΦΕΚ 143/</w:t>
      </w:r>
      <w:r w:rsidRPr="00FF669E">
        <w:rPr>
          <w:rFonts w:eastAsia="Times New Roman"/>
          <w:lang w:val="en-GB"/>
        </w:rPr>
        <w:t>A</w:t>
      </w:r>
      <w:r w:rsidRPr="00FF669E">
        <w:rPr>
          <w:rFonts w:eastAsia="Times New Roman"/>
        </w:rPr>
        <w:t>/28-06-2014), εκτός των παρ. 1 έως 5 του Α. 132 και των Α. 133 και Α. 134.</w:t>
      </w:r>
    </w:p>
    <w:p w14:paraId="190B39CC"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lastRenderedPageBreak/>
        <w:t>Τον Ν. 4013/2011 “</w:t>
      </w:r>
      <w:r w:rsidRPr="00FF669E">
        <w:rPr>
          <w:rFonts w:eastAsia="Times New Roman"/>
          <w:iCs/>
          <w:lang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FF669E">
        <w:rPr>
          <w:rFonts w:eastAsia="Times New Roman"/>
          <w:iCs/>
          <w:lang w:val="en-GB" w:eastAsia="el-GR"/>
        </w:rPr>
        <w:t>N</w:t>
      </w:r>
      <w:r w:rsidRPr="00FF669E">
        <w:rPr>
          <w:rFonts w:eastAsia="Times New Roman"/>
          <w:iCs/>
          <w:lang w:eastAsia="el-GR"/>
        </w:rPr>
        <w:t>. 3588/2007 (πτωχευτικός κώδικας) - Προπτωχευτική διαδικασία εξυγίανσης και άλλες διατάξεις.</w:t>
      </w:r>
      <w:r w:rsidRPr="00FF669E">
        <w:rPr>
          <w:rFonts w:eastAsia="Times New Roman"/>
        </w:rPr>
        <w:t xml:space="preserve">” (ΦΕΚ 204/Α/15-09-2011), εκτός της παρ. 3 του Α.2. </w:t>
      </w:r>
    </w:p>
    <w:p w14:paraId="5EB510EA"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Τον </w:t>
      </w:r>
      <w:r w:rsidRPr="00FF669E">
        <w:rPr>
          <w:rFonts w:eastAsia="Times New Roman"/>
          <w:lang w:val="en-GB"/>
        </w:rPr>
        <w:t>N</w:t>
      </w:r>
      <w:r w:rsidRPr="00FF669E">
        <w:rPr>
          <w:rFonts w:eastAsia="Times New Roman"/>
        </w:rPr>
        <w:t xml:space="preserve">. </w:t>
      </w:r>
      <w:r w:rsidRPr="00FF669E">
        <w:rPr>
          <w:rFonts w:eastAsia="Times New Roman"/>
          <w:bCs/>
        </w:rPr>
        <w:t>3213/2003</w:t>
      </w:r>
      <w:r w:rsidRPr="00FF669E">
        <w:rPr>
          <w:rFonts w:eastAsia="Times New Roman"/>
          <w:b/>
        </w:rPr>
        <w:t xml:space="preserve"> </w:t>
      </w:r>
      <w:r w:rsidRPr="00FF669E">
        <w:rPr>
          <w:rFonts w:eastAsia="Times New Roman"/>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FF669E">
        <w:rPr>
          <w:rFonts w:eastAsia="Times New Roman"/>
          <w:bCs/>
        </w:rPr>
        <w:t>ΦΕΚ 309/</w:t>
      </w:r>
      <w:r w:rsidRPr="00FF669E">
        <w:rPr>
          <w:rFonts w:eastAsia="Times New Roman"/>
          <w:bCs/>
          <w:lang w:val="en-GB"/>
        </w:rPr>
        <w:t>A</w:t>
      </w:r>
      <w:r w:rsidRPr="00FF669E">
        <w:rPr>
          <w:rFonts w:eastAsia="Times New Roman"/>
          <w:bCs/>
        </w:rPr>
        <w:t>/31-12-2003).</w:t>
      </w:r>
      <w:r w:rsidRPr="00FF669E">
        <w:rPr>
          <w:rFonts w:eastAsia="Times New Roman"/>
        </w:rPr>
        <w:t xml:space="preserve"> </w:t>
      </w:r>
    </w:p>
    <w:p w14:paraId="6356B7A0"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Τον Ν. 2121/1993 “Πνευματική Ιδιοκτησία, Συγγενικά Δικαιώματα και Πολιτιστικά Θέματα”, (ΦΕΚ 25/Α/04-03-1993).</w:t>
      </w:r>
    </w:p>
    <w:p w14:paraId="10CF4E11"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Τον ν.2690/1999 (Α’ 45) «Κύρωση του Κώδικα Διοικητικής Διαδικασίας και άλλες διατάξεις»</w:t>
      </w:r>
    </w:p>
    <w:p w14:paraId="7BF2ACF3"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Τον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27E1F11F"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το ν. 4013/2011 (Α’ 204) «Σύσταση ενιαίας Ανεξάρτητης Αρχής Δημοσίων Συμβάσεων και Κεντρικού Ηλεκτρονικού Μητρώου Δημοσίων Συμβάσεων…», </w:t>
      </w:r>
    </w:p>
    <w:p w14:paraId="21EBFC11"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Τη με αριθμό 3/2018 Γνωμοδότηση του Νομικού Συμβουλίου του Κράτους.</w:t>
      </w:r>
    </w:p>
    <w:p w14:paraId="7531EECA"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 από 13-07-2018 έντυπο της ΕΑΔΔΗΣΥ με θέμα: «ΥΠΟΧΡΕΩΣΕΙΣ ΔΗΜΟΣΙΕΥΣΕΩΝ ΣΤΟΝ ΕΘΝΙΚΟ ΤΥΠΟ ΚΑΤΑ ΤΟΝ Ν.4412/2016».</w:t>
      </w:r>
    </w:p>
    <w:p w14:paraId="17A2BAB0"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 ν. 4601/2019 (Α’ 44)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p>
    <w:p w14:paraId="58E0BCCA"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 π.δ. 39/2017 (Α’ 64) «Κανονισμός εξέτασης προδικαστικών προσφυγών ενώπιων της Α.Ε.Π.Π.»</w:t>
      </w:r>
    </w:p>
    <w:p w14:paraId="40B77CD5"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Την υπ' αριθμ. 57654/22.05.2017 Απόφασης του Υπουργού Οικονομίας και Ανάπτυξης με θέμα : “Ρύθμιση ειδικότερων θεμάτων λειτουργίας και διαχείρισης του Κεντρικού Ηλεκτρονικού Μητρώου Δημοσίων Συμβάσεων (ΚΗΜΔΗΣ)” (Β’ 1781) </w:t>
      </w:r>
    </w:p>
    <w:p w14:paraId="5A3CBCFC"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Την με αρ.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672B05EE"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Την αριθμ. Κ.Υ.Α. οικ. 60967 ΕΞ 2020 (B’ 2425/18.06.2020) «Ηλεκτρονική Τιμολόγηση στο πλαίσιο των Δημόσιων Συμβάσεων δυνάμει του ν. 4601/2019» (Α΄44)</w:t>
      </w:r>
    </w:p>
    <w:p w14:paraId="788F7B5C"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Τον ν. 2859/2000 (Α’ 248) «Κύρωση Κώδικα Φόρου Προστιθέμενης Αξίας».</w:t>
      </w:r>
    </w:p>
    <w:p w14:paraId="337C7AF3"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Την αριθμ. 63446/2021 Κ.Υ.Α. (B’ 2338/02.06.2020) «Καθορισμός Εθνικού Μορφότυπου ηλεκτρονικού τιμολογίου στο πλαίσιο των Δημοσίων Συμβάσεων». </w:t>
      </w:r>
    </w:p>
    <w:p w14:paraId="49857FF0"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Το Π.Δ. 80/2016 «Ανάληψη υποχρεώσεων από τους Διατάκτες» (ΦΕΚ 145/Α/05-08-2016).</w:t>
      </w:r>
    </w:p>
    <w:p w14:paraId="2189F4DA"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448320CB" w14:textId="77777777" w:rsidR="00FF669E" w:rsidRPr="00FF669E" w:rsidRDefault="00FF669E" w:rsidP="00FF669E">
      <w:pPr>
        <w:numPr>
          <w:ilvl w:val="0"/>
          <w:numId w:val="100"/>
        </w:numPr>
        <w:spacing w:before="120" w:after="0"/>
        <w:ind w:left="360"/>
        <w:rPr>
          <w:rFonts w:eastAsia="Times New Roman"/>
          <w:lang w:eastAsia="el-GR"/>
        </w:rPr>
      </w:pPr>
      <w:r w:rsidRPr="00FF669E">
        <w:rPr>
          <w:rFonts w:eastAsia="Times New Roman"/>
          <w:lang w:eastAsia="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w:t>
      </w:r>
      <w:r w:rsidRPr="00FF669E">
        <w:rPr>
          <w:rFonts w:eastAsia="Times New Roman"/>
          <w:lang w:eastAsia="el-GR"/>
        </w:rPr>
        <w:lastRenderedPageBreak/>
        <w:t>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58DDE2A" w14:textId="77777777" w:rsidR="00FF669E" w:rsidRPr="00FF669E" w:rsidDel="005806F9" w:rsidRDefault="00FF669E" w:rsidP="00FF669E">
      <w:pPr>
        <w:numPr>
          <w:ilvl w:val="0"/>
          <w:numId w:val="100"/>
        </w:numPr>
        <w:spacing w:before="120" w:after="0"/>
        <w:ind w:left="360"/>
        <w:rPr>
          <w:rFonts w:eastAsia="Times New Roman"/>
        </w:rPr>
      </w:pPr>
      <w:r w:rsidRPr="00FF669E" w:rsidDel="005806F9">
        <w:rPr>
          <w:rFonts w:eastAsia="Times New Roman"/>
          <w:lang w:eastAsia="el-GR"/>
        </w:rPr>
        <w:t xml:space="preserve">Τον </w:t>
      </w:r>
      <w:r w:rsidRPr="00FF669E" w:rsidDel="005806F9">
        <w:rPr>
          <w:rFonts w:eastAsia="Times New Roman"/>
          <w:lang w:val="en-GB" w:eastAsia="el-GR"/>
        </w:rPr>
        <w:t>N</w:t>
      </w:r>
      <w:r w:rsidRPr="00FF669E" w:rsidDel="005806F9">
        <w:rPr>
          <w:rFonts w:eastAsia="Times New Roman"/>
          <w:lang w:eastAsia="el-GR"/>
        </w:rPr>
        <w:t>. 3429/2005 «</w:t>
      </w:r>
      <w:r w:rsidRPr="00FF669E" w:rsidDel="005806F9">
        <w:rPr>
          <w:rFonts w:eastAsia="Times New Roman"/>
          <w:iCs/>
          <w:lang w:eastAsia="el-GR"/>
        </w:rPr>
        <w:t xml:space="preserve">Δημόσιες Επιχειρήσεις και Οργανισμοί (Δ.Ε.Κ.Ο.).» ΦΕΚ (314/Α/27-12-2005), </w:t>
      </w:r>
      <w:r w:rsidRPr="00FF669E" w:rsidDel="005806F9">
        <w:rPr>
          <w:rFonts w:eastAsia="Times New Roman"/>
          <w:iCs/>
        </w:rPr>
        <w:t xml:space="preserve">όπως τροποποιήθηκε από Α.31, Κεφ. Β, </w:t>
      </w:r>
      <w:r w:rsidRPr="00FF669E" w:rsidDel="005806F9">
        <w:rPr>
          <w:rFonts w:eastAsia="Times New Roman"/>
        </w:rPr>
        <w:t>Ν. 4465/2017 (ΦΕΚ 47/Α/04-04-2017)</w:t>
      </w:r>
      <w:r w:rsidRPr="00FF669E" w:rsidDel="005806F9">
        <w:rPr>
          <w:rFonts w:eastAsia="Times New Roman"/>
          <w:iCs/>
        </w:rPr>
        <w:t xml:space="preserve"> </w:t>
      </w:r>
      <w:r w:rsidRPr="00FF669E" w:rsidDel="005806F9">
        <w:rPr>
          <w:rFonts w:eastAsia="Times New Roman"/>
          <w:iCs/>
          <w:lang w:eastAsia="el-GR"/>
        </w:rPr>
        <w:t xml:space="preserve">και </w:t>
      </w:r>
      <w:r w:rsidRPr="00FF669E" w:rsidDel="005806F9">
        <w:rPr>
          <w:rFonts w:eastAsia="Times New Roman"/>
          <w:lang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FF669E" w:rsidDel="005806F9">
        <w:rPr>
          <w:rFonts w:eastAsia="Times New Roman"/>
          <w:iCs/>
          <w:lang w:eastAsia="el-GR"/>
        </w:rPr>
        <w:t>ΦΕΚ (967/Β/21-07-2006).</w:t>
      </w:r>
    </w:p>
    <w:p w14:paraId="5E90E9F7"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FF669E">
        <w:rPr>
          <w:rFonts w:eastAsia="Times New Roman"/>
          <w:vertAlign w:val="superscript"/>
        </w:rPr>
        <w:t>ης</w:t>
      </w:r>
      <w:r w:rsidRPr="00FF669E">
        <w:rPr>
          <w:rFonts w:eastAsia="Times New Roman"/>
        </w:rPr>
        <w:t xml:space="preserve"> Ιουνίου 2012 (ΕΕ </w:t>
      </w:r>
      <w:r w:rsidRPr="00FF669E">
        <w:rPr>
          <w:rFonts w:eastAsia="Times New Roman"/>
          <w:lang w:val="en-GB"/>
        </w:rPr>
        <w:t>L</w:t>
      </w:r>
      <w:r w:rsidRPr="00FF669E">
        <w:rPr>
          <w:rFonts w:eastAsia="Times New Roman"/>
        </w:rPr>
        <w:t xml:space="preserve"> 156/16.6.2012) στο ελληνικό δίκαιο, τροποποίηση του ν. 3419/2005 (Α 297) και άλλες διατάξεις» (ΦΕΚ 265/Α/23-12-2014) και ισχύει.</w:t>
      </w:r>
    </w:p>
    <w:p w14:paraId="786C9A8B"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971C353"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iCs/>
          <w:lang w:eastAsia="el-GR"/>
        </w:rPr>
        <w:t>Το Α.39 του Ν. 4578/2018 «Μείωση ασφαλιστικών εισφορών και άλλες διατάξεις» (ΦΕΚ 200/Α/03-12-2018).</w:t>
      </w:r>
    </w:p>
    <w:p w14:paraId="1C5F38AC"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color w:val="201F1E"/>
          <w:shd w:val="clear" w:color="auto" w:fill="FFFFFF"/>
        </w:rPr>
        <w:t>Το Καταστατικό της μονοπρόσωπης ανώνυμης εταιρείας με την επωνυμία "Κοινωνία της Πληροφορίας Μονοπρόσωπη Α.Ε.", όπως δημοσιεύτηκε στο Γ.Ε.ΜΗ. στις 14-10-2021</w:t>
      </w:r>
      <w:r w:rsidRPr="00FF669E">
        <w:rPr>
          <w:rFonts w:eastAsia="Times New Roman"/>
          <w:color w:val="201F1E"/>
          <w:shd w:val="clear" w:color="auto" w:fill="FFFFFF"/>
          <w:lang w:val="en-GB"/>
        </w:rPr>
        <w:t> </w:t>
      </w:r>
      <w:r w:rsidRPr="00FF669E">
        <w:rPr>
          <w:rFonts w:eastAsia="Times New Roman"/>
          <w:color w:val="201F1E"/>
          <w:shd w:val="clear" w:color="auto" w:fill="FFFFFF"/>
        </w:rPr>
        <w:t>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r w:rsidRPr="00FF669E">
        <w:rPr>
          <w:rFonts w:eastAsia="Times New Roman"/>
        </w:rPr>
        <w:t>.</w:t>
      </w:r>
    </w:p>
    <w:p w14:paraId="0C0DD928"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A508FA1" w14:textId="77777777" w:rsidR="00FF669E" w:rsidRPr="00FF669E" w:rsidRDefault="00FF669E" w:rsidP="00FF669E">
      <w:pPr>
        <w:numPr>
          <w:ilvl w:val="0"/>
          <w:numId w:val="100"/>
        </w:numPr>
        <w:spacing w:before="120" w:after="0"/>
        <w:ind w:left="360"/>
        <w:rPr>
          <w:rFonts w:eastAsia="Times New Roman"/>
        </w:rPr>
      </w:pPr>
      <w:r w:rsidRPr="00FF669E">
        <w:rPr>
          <w:rFonts w:eastAsia="Calibri"/>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FA2BA86" w14:textId="77777777" w:rsidR="00FF669E" w:rsidRPr="00FF669E" w:rsidRDefault="00FF669E" w:rsidP="00FF669E">
      <w:pPr>
        <w:numPr>
          <w:ilvl w:val="0"/>
          <w:numId w:val="100"/>
        </w:numPr>
        <w:autoSpaceDE w:val="0"/>
        <w:autoSpaceDN w:val="0"/>
        <w:spacing w:before="120" w:after="0"/>
        <w:ind w:left="426" w:hanging="426"/>
        <w:rPr>
          <w:rFonts w:eastAsia="Times New Roman"/>
        </w:rPr>
      </w:pPr>
      <w:r w:rsidRPr="00FF669E">
        <w:rPr>
          <w:rFonts w:eastAsia="Times New Roman"/>
        </w:rPr>
        <w:t>Την Απόφαση του ΔΣ της ΚτΠ Μ.Α.Ε. κατά την υπ’ αρ. 856/25-08-2022 Συνεδρίασή του, με θέμα Εκλογή Διευθύνοντος Συμβούλου (Θέμα 1).</w:t>
      </w:r>
    </w:p>
    <w:p w14:paraId="30DA98DF" w14:textId="77777777" w:rsidR="00FF669E" w:rsidRPr="00FF669E" w:rsidRDefault="00FF669E" w:rsidP="00FF669E">
      <w:pPr>
        <w:numPr>
          <w:ilvl w:val="0"/>
          <w:numId w:val="100"/>
        </w:numPr>
        <w:autoSpaceDE w:val="0"/>
        <w:autoSpaceDN w:val="0"/>
        <w:spacing w:before="120" w:after="0"/>
        <w:ind w:left="426" w:hanging="426"/>
        <w:rPr>
          <w:rFonts w:eastAsia="Times New Roman"/>
        </w:rPr>
      </w:pPr>
      <w:r w:rsidRPr="00FF669E">
        <w:rPr>
          <w:rFonts w:eastAsia="Times New Roman"/>
        </w:rPr>
        <w:t>Την Απόφαση του ΔΣ της ΚτΠ Μ.Α.Ε. κατά την υπ’ αρ. 857/26-08-2022 Συνεδρίασή του, με θέμα γενικές εξουσιοδοτήσεις προς Διευθύνοντα Σύμβουλο (Θέμα 2.2).</w:t>
      </w:r>
    </w:p>
    <w:p w14:paraId="4D2775F5" w14:textId="77777777" w:rsidR="00FF669E" w:rsidRPr="00FF669E" w:rsidRDefault="00FF669E" w:rsidP="00FF669E">
      <w:pPr>
        <w:numPr>
          <w:ilvl w:val="0"/>
          <w:numId w:val="100"/>
        </w:numPr>
        <w:autoSpaceDE w:val="0"/>
        <w:autoSpaceDN w:val="0"/>
        <w:spacing w:before="120" w:after="0"/>
        <w:ind w:left="426" w:hanging="426"/>
        <w:rPr>
          <w:rFonts w:eastAsia="Times New Roman"/>
        </w:rPr>
      </w:pPr>
      <w:r w:rsidRPr="00FF669E">
        <w:rPr>
          <w:rFonts w:eastAsia="Times New Roman"/>
        </w:rPr>
        <w:lastRenderedPageBreak/>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7DE514C3"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από 14-05-2020 (3756/19-05-2020) Προγραμματική Συμφωνία μεταξύ του Υπουργείου Ψηφιακής Διακυβέρνησης και της ΚτΠ Α.Ε., με την οποία ορίζεται η ΚτΠ Α.Ε. Δικαιούχος για την εκτέλεση του Έργου: «Υλοποίηση διαδικασιών ηλεκτρονικής διακυβέρνησης όσον αφορά: την απλούστευση της διαδικασίας χορήγησης επιδόματος πληγέντων από φυσικές καταστροφές την αυτεπάγγελτη αναζήτηση εγγράφων και την επέκταση της αρχιτεκτονικής του gov-hub.gr».</w:t>
      </w:r>
    </w:p>
    <w:p w14:paraId="585A7819"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υπ΄ αρ. 1145/05-07-2021 (Αρ. Πρωτ. ΚτΠ Α.Ε. 9439/06-07-2021) Απόφαση της Ειδικής Υπηρεσίας Διαχείρισης του Ε.Π. με θέμα «Ένταξη της Πράξης «Υπηρεσίες Επέκτασης αρχιτεκτονικής κόμβου υπηρεσιών govHUB και υλοποίηση ψηφιακών υπηρεσιών ηλεκτρονικής διακυβέρνησης» με Κωδικό ΟΠΣ 5093606 και ένταξη στο Επιχειρησιακό Πρόγραμμα «Μεταρρύθμιση Δημόσιου Τομέα 2014-2020».</w:t>
      </w:r>
    </w:p>
    <w:p w14:paraId="21BE2948"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 ΣΑΕ 463/1 (με Αριθμό Απόφασης 1448 και Αρ. Πρωτ. 77163/12-07-2021 και με Αριθμ. Πρωτ. ΚτΠ ΜΑΕ:  9889/13-07-2021) του Υπουργείου Ανάπτυξης και Επενδύσεων με την οποία εγκρίθηκε η ένταξη στο Πρόγραμμα Δημοσίων Επενδύσεων του έργου: «Υπηρεσίες Επέκτασης αρχιτεκτονικής κόμβου υπηρεσιών govHUB και υλοποίηση ψηφιακών υπηρεσιών ηλεκτρονικής διακυβέρνησης  με Κωδικό Έργου: 2021ΣΕ46310008.</w:t>
      </w:r>
      <w:bookmarkStart w:id="26" w:name="_Hlk505676803"/>
    </w:p>
    <w:p w14:paraId="17426C9A"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 υπ’ αρ. πρωτ. 12786/28-04-2021 (Αριθμ Πρωτ. ΚτΠ ΜΑΕ: 5943/28-04-2021) έγγραφο της Γενικής Διεύθυνσης Ψηφιακής Διακυβέρνησης με θέμα: «Προέγκριση Τεχνικού Δελτίου Προτεινόμενης Πράξης της Κοινωνίας της Πληροφορίας Α.Ε. με τίτλο «Υπηρεσίες Επέκτασης αρχιτεκτονικής κόμβου υπηρεσιών govHUB και υλοποίηση ψηφιακών υπηρεσιών ηλεκτρονικής διακυβέρνησης».</w:t>
      </w:r>
    </w:p>
    <w:p w14:paraId="6A4D0152"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Την υπ’ αρ. πρωτ. 3746/6-7-2021 (αρ. πρωτ. ΚτΠ Μ.Α.Ε. 9570/07-07-2021) «Έγκριση τεύχους διακήρυξης του Υποέργου 1 του Έργου με κωδ. ΟΠΣ 5093606», του Υπουργείου Ψηφιακής Διακυβέρνησης. </w:t>
      </w:r>
    </w:p>
    <w:p w14:paraId="27389B87"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Την υπ’ αρ. πρωτ. ΕΥΔΕ-ΤΠΕ 1122/01-07-2021  (αρ. πρωτ. ΚτΠ Μ.Α.Ε. 9548/07-07-2021) απόφαση της ΕΥΔΕ – ΤΠΕ με θέμα  «Έγκριση Διακήρυξης για το Υποέργο «Υπηρεσίες Επέκτασης αρχιτεκτονικής κόμβου υπηρεσιών govHUB και υλοποίηση ψηφιακών υπηρεσιών ηλεκτρονικής διακυβέρνησης με Α/Α 1 της Πράξης 5093606». </w:t>
      </w:r>
    </w:p>
    <w:p w14:paraId="41B363BB"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υπ’ αρ. πρωτ. 10702/23-07-2021 Απόφαση της ΚτΠ Μ.Α.Ε. με θέμα: «Διενέργεια Ηλεκτρονικού Διεθνούς Ανοικτού Άνω των Ορίων Διαγωνισμού για την επιλογή αναδόχου για το έργο: «Υπηρεσίες Επέκτασης αρχιτεκτονικής κόμβου υπηρεσιών govHUB και υλοποίηση ψηφιακών υπηρεσιών ηλεκτρονικής διακυβέρνησης» με Κωδικό ΟΠΣ: 5093606 του ΕΠ «Μεταρρύθμιση Δημόσιου Τομέα» - ΕΣΠΑ 2014 – 2020, με τη συνημμένη σε αυτή διακήρυξη και τα όσα αναφέρονται στο προοίμιό της.</w:t>
      </w:r>
    </w:p>
    <w:bookmarkEnd w:id="26"/>
    <w:p w14:paraId="1A05E709"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υπ’ αρ. πρωτ. 4206/01-03-2023 Απόφαση της ΚτΠ Μ.Α.Ε. με θέμα: “Ανάκληση της υπ’ αρ. πρωτ. ΚτΠ ΜΑΕ 19606/31-12-2021 Απόφασης ΚτΠ Μ.Α.Ε. και ματαίωση του Ηλεκτρονικού Διεθνούς Ανοικτού Άνω των Ορίων Διαγωνισμού της υπ’ αρ. 10702/23-07-2021 διακήρυξης, για την επιλογή αναδόχου, για το έργο: «Υπηρεσίες Επέκτασης αρχιτεκτονικής κόμβου υπηρεσιών govHUB και υλοποίηση ψηφιακών υπηρεσιών ηλεκτρονικής διακυβέρνησης» με Κωδικό ΟΠΣ: 5093606 του ΕΠ «Μεταρρύθμιση Δημόσιου Τομέα», - ΕΣΠΑ 2014 – 2020»”.</w:t>
      </w:r>
    </w:p>
    <w:p w14:paraId="6F7CFF89"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 xml:space="preserve">Την υπ’ αρ. πρωτ. 8082/13-04-2023 Απόφαση της ΚτΠ Μ.Α.Ε. με θέμα: “Έγκριση του σχεδίου αιτήματος Παροχής σύμφωνης γνώμης προς την ΕΑΔΗΣΥ για την προσφυγή στη διαδικασία διαπραγμάτευσης χωρίς προηγούμενη δημοσίευση διακήρυξης και διαβίβαση του ως άνω αιτήματος στην ΕΑΔΗΣΥ για Παροχή Σύμφωνης Γνώμης για την προσφυγή στη διαδικασία διαπραγμάτευσης </w:t>
      </w:r>
      <w:r w:rsidRPr="00FF669E">
        <w:rPr>
          <w:rFonts w:eastAsia="Times New Roman"/>
        </w:rPr>
        <w:lastRenderedPageBreak/>
        <w:t>χωρίς προηγούμενη δημοσίευση διακήρυξης, βάσει του άρθρου 32 παρ. 2 περ. α’ του ν. 4412/2016, για τη σύναψη σύμβασης, για το Υποέργο 1 «Υπηρεσίες Επέκτασης αρχιτεκτονικής κόμβου υπηρεσιών govHUB και υλοποίηση ψηφιακών υπηρεσιών ηλεκτρονικής διακυβέρνησης» της Πράξης «Υπηρεσίες Επέκτασης αρχιτεκτονικής κόμβου υπηρεσιών govHUB και υλοποίηση ψηφιακών υπηρεσιών ηλεκτρονικής διακυβέρνησης» με Κωδικό ΟΠΣ 5093606 στο Επιχειρησιακό Πρόγραμμα «Μεταρρύθμιση Δημόσιου Τομέα 2014-2020»”.</w:t>
      </w:r>
    </w:p>
    <w:p w14:paraId="29641E9C"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Το υπ’ αρ. πρωτ. 8189/18-04-2023 αίτημα της ΚτΠ ΜΑΕ που υποβλήθηκε στην ΕΑΑΔΗΣΥ με θέμα: “Παροχή Σύμφωνης Γνώμης για προσφυγή στη διαδικασία διαπραγμάτευσης χωρίς προηγούμενη δημοσίευση διακήρυξης, βάσει του άρθρου 32 παρ. 2 περ. α’ του ν. 4412/2016, για τη σύναψη σύμβασης, για το Υποέργο 1 «Υπηρεσίες Επέκτασης αρχιτεκτονικής κόμβου υπηρεσιών govHUB και υλοποίηση ψηφιακών υπηρεσιών ηλεκτρονικής διακυβέρνησης» της Πράξης «Υπηρεσίες Επέκτασης αρχιτεκτονικής κόμβου υπηρεσιών govHUB και υλοποίηση ψηφιακών υπηρεσιών ηλεκτρονικής διακυβέρνησης» με Κωδικό ΟΠΣ 5093606 στο Επιχειρησιακό Πρόγραμμα «Μεταρρύθμιση Δημόσιου Τομέα 2014-2020»”.</w:t>
      </w:r>
    </w:p>
    <w:p w14:paraId="00F7199F"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υπ. αρ. πρωτ. ΚτΠ ΜΑΕ 14617/05-07-2023 παροχή σύμφωνης γνώμης της ΕΑΑΔΗΣΥ (Δ79/2023) περί προσφυγής της ΚτΠ σε διαδικασία με διαπραγμάτευσης για την ανάθεση σύμβασης για το Υποέργο 1 «Υπηρεσίες Επέκτασης αρχιτεκτονικής κόμβου υπηρεσιών govHUB και υλοποίηση ψηφιακών υπηρεσιών ηλεκτρονικής διακυβέρνησης» της Πράξης «Υπηρεσίες Επέκτασης αρχιτεκτονικής κόμβου υπηρεσιών govHUB και υλοποίηση ψηφιακών υπηρεσιών ηλεκτρονικής διακυβέρνησης» με Κωδικό ΟΠΣ 5093606 στο Επιχειρησιακό Πρόγραμμα «Μεταρρύθμιση Δημόσιου Τομέα 2014-2020».</w:t>
      </w:r>
    </w:p>
    <w:p w14:paraId="229E9F29" w14:textId="77777777" w:rsidR="00FF669E" w:rsidRPr="00FF669E" w:rsidRDefault="00FF669E" w:rsidP="00FF669E">
      <w:pPr>
        <w:numPr>
          <w:ilvl w:val="0"/>
          <w:numId w:val="100"/>
        </w:numPr>
        <w:spacing w:before="120" w:after="0"/>
        <w:ind w:left="360"/>
        <w:rPr>
          <w:rFonts w:ascii="Times New Roman" w:eastAsia="Times New Roman" w:hAnsi="Times New Roman"/>
          <w:sz w:val="24"/>
          <w:szCs w:val="24"/>
        </w:rPr>
      </w:pPr>
      <w:r w:rsidRPr="00FF669E">
        <w:rPr>
          <w:rFonts w:eastAsia="Times New Roman"/>
        </w:rPr>
        <w:t xml:space="preserve">Την από 04-10-2023 (Α/Α 403949 </w:t>
      </w:r>
      <w:r w:rsidRPr="00FF669E">
        <w:rPr>
          <w:rFonts w:eastAsia="Times New Roman"/>
          <w:lang w:val="en-US"/>
        </w:rPr>
        <w:t>Docutracks</w:t>
      </w:r>
      <w:r w:rsidRPr="00FF669E">
        <w:rPr>
          <w:rFonts w:eastAsia="Times New Roman"/>
        </w:rPr>
        <w:t>) Εισήγηση από την Δ/νση Διαχείρισης Έργων/Τμήμα Προγραμματισμού, Συντονισμού και Παρακολούθησης Έργων.</w:t>
      </w:r>
    </w:p>
    <w:p w14:paraId="3A4CBCCA" w14:textId="77777777" w:rsidR="00FF669E" w:rsidRPr="00FF669E" w:rsidRDefault="00FF669E" w:rsidP="00FF669E">
      <w:pPr>
        <w:numPr>
          <w:ilvl w:val="0"/>
          <w:numId w:val="100"/>
        </w:numPr>
        <w:spacing w:before="120" w:after="0"/>
        <w:ind w:left="360"/>
        <w:rPr>
          <w:rFonts w:eastAsia="Times New Roman"/>
        </w:rPr>
      </w:pPr>
      <w:r w:rsidRPr="00FF669E">
        <w:rPr>
          <w:rFonts w:eastAsia="Times New Roman"/>
        </w:rPr>
        <w:t>Την Απόφαση της 936/21-09-2023 Συνεδρίασης του Διοικητικού Συμβουλίου της ΚτΠ Μ.Α.Ε. (Θέμα 3.1).</w:t>
      </w:r>
    </w:p>
    <w:p w14:paraId="2366AA7F" w14:textId="77777777" w:rsidR="00B775A9" w:rsidRDefault="00B775A9" w:rsidP="00B775A9">
      <w:pPr>
        <w:spacing w:before="120" w:after="120"/>
      </w:pPr>
    </w:p>
    <w:p w14:paraId="3111A5EF" w14:textId="12B19075"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7" w:name="_Toc131090303"/>
      <w:bookmarkStart w:id="28" w:name="_Toc496694158"/>
      <w:bookmarkStart w:id="29" w:name="_Toc31307632"/>
      <w:bookmarkEnd w:id="25"/>
      <w:r w:rsidRPr="00897475">
        <w:t xml:space="preserve">Προθεσμία παραλαβής προσφορών και διενέργεια </w:t>
      </w:r>
      <w:r w:rsidR="0036310C">
        <w:t>Διαδικασίας Διαπραγμάτευσης</w:t>
      </w:r>
      <w:bookmarkEnd w:id="27"/>
      <w:r w:rsidR="0036310C">
        <w:t xml:space="preserve"> </w:t>
      </w:r>
      <w:bookmarkEnd w:id="28"/>
      <w:bookmarkEnd w:id="29"/>
      <w:r w:rsidRPr="00897475">
        <w:t xml:space="preserve"> </w:t>
      </w:r>
    </w:p>
    <w:p w14:paraId="297C203D" w14:textId="45A59E06" w:rsidR="002A1B5B" w:rsidRDefault="002A1B5B" w:rsidP="0086087F">
      <w:pPr>
        <w:spacing w:before="240"/>
        <w:rPr>
          <w:lang w:eastAsia="el-GR"/>
        </w:rPr>
      </w:pPr>
      <w:r>
        <w:rPr>
          <w:lang w:eastAsia="el-GR"/>
        </w:rPr>
        <w:t xml:space="preserve">Η Προθεσμία παραλαβής των προσφορών ορίζεται σε </w:t>
      </w:r>
      <w:r w:rsidR="00B775A9" w:rsidRPr="00B775A9">
        <w:rPr>
          <w:lang w:eastAsia="el-GR"/>
        </w:rPr>
        <w:t xml:space="preserve">είκοσι </w:t>
      </w:r>
      <w:r w:rsidRPr="00B775A9">
        <w:rPr>
          <w:lang w:eastAsia="el-GR"/>
        </w:rPr>
        <w:t>(</w:t>
      </w:r>
      <w:r w:rsidR="00B775A9" w:rsidRPr="00B775A9">
        <w:rPr>
          <w:lang w:eastAsia="el-GR"/>
        </w:rPr>
        <w:t>20</w:t>
      </w:r>
      <w:r w:rsidRPr="00B775A9">
        <w:rPr>
          <w:lang w:eastAsia="el-GR"/>
        </w:rPr>
        <w:t>) ημέρες</w:t>
      </w:r>
      <w:r>
        <w:rPr>
          <w:lang w:eastAsia="el-GR"/>
        </w:rPr>
        <w:t xml:space="preserve"> από την αποστολή της πρόκλησης. </w:t>
      </w:r>
    </w:p>
    <w:p w14:paraId="0D178304" w14:textId="1FC80C87" w:rsidR="0086087F" w:rsidRPr="00897475" w:rsidRDefault="0086087F" w:rsidP="0086087F">
      <w:pPr>
        <w:spacing w:before="240"/>
      </w:pPr>
      <w:r w:rsidRPr="00897475">
        <w:rPr>
          <w:lang w:eastAsia="el-GR"/>
        </w:rPr>
        <w:t xml:space="preserve">Η καταληκτική ημερομηνία παραλαβής των </w:t>
      </w:r>
      <w:r w:rsidRPr="0096738C">
        <w:rPr>
          <w:lang w:eastAsia="el-GR"/>
        </w:rPr>
        <w:t xml:space="preserve">προσφορών </w:t>
      </w:r>
      <w:r w:rsidRPr="00244ABF">
        <w:rPr>
          <w:lang w:eastAsia="el-GR"/>
        </w:rPr>
        <w:t xml:space="preserve">είναι η </w:t>
      </w:r>
      <w:r w:rsidR="00532787" w:rsidRPr="00532787">
        <w:rPr>
          <w:b/>
          <w:bCs/>
          <w:lang w:eastAsia="el-GR"/>
        </w:rPr>
        <w:t>02-11-2023</w:t>
      </w:r>
      <w:r w:rsidR="002A1B5B">
        <w:rPr>
          <w:lang w:eastAsia="el-GR"/>
        </w:rPr>
        <w:t xml:space="preserve"> </w:t>
      </w:r>
      <w:r w:rsidR="0056058D" w:rsidRPr="00244ABF">
        <w:rPr>
          <w:lang w:eastAsia="el-GR"/>
        </w:rPr>
        <w:t xml:space="preserve">και ώρα </w:t>
      </w:r>
      <w:r w:rsidR="009E4CA8" w:rsidRPr="00244ABF">
        <w:rPr>
          <w:b/>
          <w:lang w:eastAsia="el-GR"/>
        </w:rPr>
        <w:t>12:00</w:t>
      </w:r>
      <w:r w:rsidR="0056058D" w:rsidRPr="00244ABF">
        <w:rPr>
          <w:lang w:eastAsia="el-GR"/>
        </w:rPr>
        <w:t xml:space="preserve"> </w:t>
      </w:r>
      <w:r w:rsidRPr="00244ABF">
        <w:rPr>
          <w:lang w:eastAsia="el-GR"/>
        </w:rPr>
        <w:t xml:space="preserve">και η </w:t>
      </w:r>
      <w:r w:rsidRPr="00244ABF">
        <w:t xml:space="preserve">Ημερομηνία έναρξης υποβολής προσφορών είναι η </w:t>
      </w:r>
      <w:r w:rsidR="00532787">
        <w:rPr>
          <w:b/>
          <w:lang w:eastAsia="el-GR"/>
        </w:rPr>
        <w:t>13-10-2023</w:t>
      </w:r>
      <w:r w:rsidRPr="00244ABF">
        <w:rPr>
          <w:lang w:eastAsia="el-GR"/>
        </w:rPr>
        <w:t>.</w:t>
      </w:r>
    </w:p>
    <w:p w14:paraId="5A09E4FA" w14:textId="77777777" w:rsidR="00942216" w:rsidRPr="006B2C94" w:rsidRDefault="00942216" w:rsidP="00942216">
      <w:r>
        <w:rPr>
          <w:lang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7" w:history="1">
        <w:r w:rsidRPr="00C20DE7">
          <w:rPr>
            <w:rStyle w:val="-"/>
            <w:lang w:eastAsia="el-GR"/>
          </w:rPr>
          <w:t>www.promitheus.gov.gr</w:t>
        </w:r>
      </w:hyperlink>
      <w:r>
        <w:rPr>
          <w:lang w:eastAsia="el-GR"/>
        </w:rPr>
        <w:t>)</w:t>
      </w:r>
    </w:p>
    <w:p w14:paraId="04BFFD38" w14:textId="77777777" w:rsidR="007160F2" w:rsidRDefault="0086087F" w:rsidP="0086087F">
      <w:pPr>
        <w:rPr>
          <w:lang w:eastAsia="el-GR"/>
        </w:rPr>
      </w:pPr>
      <w:r w:rsidRPr="00897475">
        <w:rPr>
          <w:lang w:eastAsia="el-GR"/>
        </w:rPr>
        <w:t xml:space="preserve">Η διαδικασία θα διενεργηθεί </w:t>
      </w:r>
    </w:p>
    <w:p w14:paraId="48A23152" w14:textId="613CB537" w:rsidR="0086087F" w:rsidRPr="00897475" w:rsidRDefault="0086087F" w:rsidP="007160F2">
      <w:pPr>
        <w:pStyle w:val="a3"/>
        <w:numPr>
          <w:ilvl w:val="0"/>
          <w:numId w:val="99"/>
        </w:numPr>
      </w:pPr>
      <w:r w:rsidRPr="00897475">
        <w:rPr>
          <w:lang w:eastAsia="el-GR"/>
        </w:rPr>
        <w:t>με χρήση της πλατφόρμας του Εθνικού Συστήματος Ηλεκτρονικών Δημοσίων Συμβάσεων (Ε.Σ.Η.Δ.Η.Σ.), μέσω της Διαδικτυακής πύλης www.promitheus.gov.gr του ως άνω συστήματος</w:t>
      </w:r>
      <w:r w:rsidR="00B21758">
        <w:rPr>
          <w:lang w:eastAsia="el-GR"/>
        </w:rPr>
        <w:t>,</w:t>
      </w:r>
      <w:r w:rsidR="00B21758" w:rsidRPr="00B21758">
        <w:t xml:space="preserve"> </w:t>
      </w:r>
      <w:r w:rsidR="00B21758" w:rsidRPr="006B5AA1">
        <w:t xml:space="preserve">την καταληκτική ημερομηνία προσφορών </w:t>
      </w:r>
      <w:r w:rsidR="00B21758" w:rsidRPr="00DE444E">
        <w:t xml:space="preserve">ήτοι </w:t>
      </w:r>
      <w:r w:rsidR="00B21758">
        <w:rPr>
          <w:b/>
        </w:rPr>
        <w:t>02-11</w:t>
      </w:r>
      <w:r w:rsidR="00B21758" w:rsidRPr="00DE444E">
        <w:rPr>
          <w:b/>
        </w:rPr>
        <w:t>-202</w:t>
      </w:r>
      <w:r w:rsidR="00B21758">
        <w:rPr>
          <w:b/>
        </w:rPr>
        <w:t>3</w:t>
      </w:r>
      <w:r w:rsidR="00B21758" w:rsidRPr="00DE444E">
        <w:rPr>
          <w:b/>
        </w:rPr>
        <w:t xml:space="preserve"> </w:t>
      </w:r>
      <w:r w:rsidR="00B21758" w:rsidRPr="00B718A5">
        <w:rPr>
          <w:bCs/>
        </w:rPr>
        <w:t>και ώρα</w:t>
      </w:r>
      <w:r w:rsidR="00B21758" w:rsidRPr="00DE444E">
        <w:rPr>
          <w:b/>
        </w:rPr>
        <w:t xml:space="preserve"> </w:t>
      </w:r>
      <w:r w:rsidR="00B21758">
        <w:rPr>
          <w:b/>
        </w:rPr>
        <w:t>13</w:t>
      </w:r>
      <w:r w:rsidR="00B21758" w:rsidRPr="00DE444E">
        <w:rPr>
          <w:b/>
        </w:rPr>
        <w:t>:00</w:t>
      </w:r>
      <w:r w:rsidR="00BA1AB1">
        <w:rPr>
          <w:lang w:eastAsia="el-GR"/>
        </w:rPr>
        <w:t>.</w:t>
      </w:r>
    </w:p>
    <w:p w14:paraId="114B0337" w14:textId="552DE148" w:rsidR="00E97E23" w:rsidRPr="00897475" w:rsidRDefault="007160F2" w:rsidP="007160F2">
      <w:pPr>
        <w:pStyle w:val="normalwithoutspacing"/>
        <w:numPr>
          <w:ilvl w:val="0"/>
          <w:numId w:val="99"/>
        </w:numPr>
      </w:pPr>
      <w:r w:rsidRPr="007160F2">
        <w:rPr>
          <w:rFonts w:cs="Tahoma"/>
          <w:szCs w:val="22"/>
        </w:rPr>
        <w:t xml:space="preserve">χωρίς δημοσίευση προκήρυξης, με αποστολή του τεύχους πρόσκλησης στους οικονομικούς φορείς (και μόνο αυτούς), που πληρούν τα οικεία κριτήρια ποιοτικής επιλογής κατά τον χρόνο διαπραγμάτευσης και είχαν υποβάλει παραδεκτές αλλά μη κανονικές προσφορές στον </w:t>
      </w:r>
      <w:r w:rsidRPr="007160F2">
        <w:rPr>
          <w:rFonts w:cs="Tahoma"/>
          <w:szCs w:val="22"/>
        </w:rPr>
        <w:lastRenderedPageBreak/>
        <w:t>προηγηθέντα ανοικτό διαγωνισμό για τη σύναψη της ίδιας σύμβασης και να προβεί στη διαπραγμάτευση με μόνο αυτούς.</w:t>
      </w:r>
    </w:p>
    <w:p w14:paraId="05C70217"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0" w:name="_Toc496694159"/>
      <w:bookmarkStart w:id="31" w:name="_Toc31307633"/>
      <w:bookmarkStart w:id="32" w:name="_Toc131090304"/>
      <w:r w:rsidRPr="00897475">
        <w:t>Δημοσιότητα</w:t>
      </w:r>
      <w:bookmarkEnd w:id="30"/>
      <w:bookmarkEnd w:id="31"/>
      <w:bookmarkEnd w:id="32"/>
    </w:p>
    <w:p w14:paraId="3EA7ED2B" w14:textId="77777777" w:rsidR="0086087F" w:rsidRPr="00897475" w:rsidRDefault="0086087F" w:rsidP="0086087F">
      <w:pPr>
        <w:spacing w:before="240"/>
      </w:pPr>
      <w:r w:rsidRPr="00897475">
        <w:rPr>
          <w:b/>
        </w:rPr>
        <w:t>Α.</w:t>
      </w:r>
      <w:r w:rsidRPr="00897475">
        <w:rPr>
          <w:b/>
        </w:rPr>
        <w:tab/>
        <w:t xml:space="preserve">Δημοσίευση στην Επίσημη Εφημερίδα της Ευρωπαϊκής Ένωσης </w:t>
      </w:r>
    </w:p>
    <w:p w14:paraId="4B426908" w14:textId="2828BD72" w:rsidR="0086087F" w:rsidRPr="00897475" w:rsidRDefault="00157524" w:rsidP="007160F2">
      <w:r>
        <w:t xml:space="preserve">Δεν απαιτείται δημοσίευση στην Υπηρεσία Εκδόσεων της Ευρωπαϊκής Ένωσης [άρθρο </w:t>
      </w:r>
      <w:r w:rsidR="007160F2" w:rsidRPr="007160F2">
        <w:t>26 παρ. 2 περ. β’ του ν. 4412/2016</w:t>
      </w:r>
      <w:r>
        <w:t>]</w:t>
      </w:r>
      <w:r w:rsidR="0086087F" w:rsidRPr="0051660F">
        <w:t>.</w:t>
      </w:r>
    </w:p>
    <w:p w14:paraId="4DC42CA6" w14:textId="77777777" w:rsidR="0086087F" w:rsidRPr="00897475" w:rsidRDefault="0086087F" w:rsidP="0086087F">
      <w:r w:rsidRPr="00897475">
        <w:rPr>
          <w:b/>
        </w:rPr>
        <w:t>Β.</w:t>
      </w:r>
      <w:r w:rsidRPr="00897475">
        <w:rPr>
          <w:b/>
        </w:rPr>
        <w:tab/>
        <w:t xml:space="preserve">Δημοσίευση σε εθνικό επίπεδο </w:t>
      </w:r>
    </w:p>
    <w:p w14:paraId="79F1C6D9" w14:textId="5953920F" w:rsidR="0086087F" w:rsidRPr="00897475" w:rsidRDefault="0086087F" w:rsidP="0086087F">
      <w:r w:rsidRPr="00897475">
        <w:t xml:space="preserve">Η </w:t>
      </w:r>
      <w:r w:rsidR="00157524">
        <w:t xml:space="preserve">Πρόσκληση διαπραγμάτευσης </w:t>
      </w:r>
      <w:r w:rsidRPr="00897475">
        <w:t xml:space="preserve">το πλήρες κείμενο </w:t>
      </w:r>
      <w:r w:rsidR="00157524">
        <w:t xml:space="preserve">της παρούσας </w:t>
      </w:r>
      <w:r w:rsidRPr="00897475">
        <w:t>καταχωρήθηκε στο Κεντρικό Ηλεκτρονικό Μητρώο Δ</w:t>
      </w:r>
      <w:r w:rsidR="00803F0A">
        <w:t xml:space="preserve">ημοσίων Συμβάσεων </w:t>
      </w:r>
      <w:r w:rsidR="00803F0A" w:rsidRPr="00822807">
        <w:rPr>
          <w:b/>
        </w:rPr>
        <w:t>(ΚΗΜΔΗΣ)</w:t>
      </w:r>
      <w:r w:rsidR="00803F0A" w:rsidRPr="002B7EED">
        <w:t xml:space="preserve"> στις </w:t>
      </w:r>
      <w:r w:rsidR="00532787" w:rsidRPr="00532787">
        <w:rPr>
          <w:b/>
          <w:lang w:eastAsia="el-GR"/>
        </w:rPr>
        <w:t>13</w:t>
      </w:r>
      <w:r w:rsidR="00157524" w:rsidRPr="00532787">
        <w:rPr>
          <w:b/>
          <w:lang w:eastAsia="el-GR"/>
        </w:rPr>
        <w:t>-</w:t>
      </w:r>
      <w:r w:rsidR="00532787" w:rsidRPr="00532787">
        <w:rPr>
          <w:b/>
          <w:lang w:eastAsia="el-GR"/>
        </w:rPr>
        <w:t>10</w:t>
      </w:r>
      <w:r w:rsidR="00157524" w:rsidRPr="00532787">
        <w:rPr>
          <w:b/>
          <w:lang w:eastAsia="el-GR"/>
        </w:rPr>
        <w:t>-</w:t>
      </w:r>
      <w:r w:rsidR="00532787" w:rsidRPr="00532787">
        <w:rPr>
          <w:b/>
          <w:lang w:eastAsia="el-GR"/>
        </w:rPr>
        <w:t>20</w:t>
      </w:r>
      <w:r w:rsidR="00157524" w:rsidRPr="00532787">
        <w:rPr>
          <w:b/>
          <w:lang w:eastAsia="el-GR"/>
        </w:rPr>
        <w:t>23</w:t>
      </w:r>
      <w:r w:rsidR="00822807" w:rsidRPr="00A30B85">
        <w:rPr>
          <w:b/>
          <w:lang w:eastAsia="el-GR"/>
        </w:rPr>
        <w:t>.</w:t>
      </w:r>
    </w:p>
    <w:p w14:paraId="4B667E46" w14:textId="074841B0" w:rsidR="00822807" w:rsidRDefault="001D5ECD" w:rsidP="00B3773C">
      <w:pPr>
        <w:rPr>
          <w:b/>
        </w:rPr>
      </w:pPr>
      <w:r w:rsidRPr="006B3C5C">
        <w:t xml:space="preserve">Τα έγγραφα </w:t>
      </w:r>
      <w:r w:rsidR="0086087F" w:rsidRPr="002B7EED">
        <w:t xml:space="preserve">της παρούσας </w:t>
      </w:r>
      <w:r w:rsidR="001D7B82" w:rsidRPr="001D7B82">
        <w:rPr>
          <w:color w:val="000000"/>
        </w:rPr>
        <w:t>Πρόσκλησης</w:t>
      </w:r>
      <w:r w:rsidR="0086087F" w:rsidRPr="002B7EED">
        <w:t xml:space="preserve"> </w:t>
      </w:r>
      <w:r w:rsidRPr="006B3C5C">
        <w:t>καταχωρήθηκαν</w:t>
      </w:r>
      <w:r w:rsidRPr="002B7EED" w:rsidDel="001D5ECD">
        <w:t xml:space="preserve"> </w:t>
      </w:r>
      <w:r w:rsidR="0086087F" w:rsidRPr="002B7EED">
        <w:t xml:space="preserve">ακόμη και στη διαδικτυακή πύλη του </w:t>
      </w:r>
      <w:r w:rsidR="0086087F" w:rsidRPr="00822807">
        <w:rPr>
          <w:b/>
        </w:rPr>
        <w:t>Ε.Σ.Η.ΔΗ.Σ</w:t>
      </w:r>
      <w:r w:rsidR="0086087F" w:rsidRPr="002B7EED">
        <w:t xml:space="preserve">. </w:t>
      </w:r>
      <w:r w:rsidR="0086087F" w:rsidRPr="00A30B85">
        <w:t xml:space="preserve">στις </w:t>
      </w:r>
      <w:r w:rsidR="00532787" w:rsidRPr="00532787">
        <w:rPr>
          <w:b/>
          <w:lang w:eastAsia="el-GR"/>
        </w:rPr>
        <w:t>13</w:t>
      </w:r>
      <w:r w:rsidR="00157524" w:rsidRPr="00532787">
        <w:rPr>
          <w:b/>
          <w:lang w:eastAsia="el-GR"/>
        </w:rPr>
        <w:t>-</w:t>
      </w:r>
      <w:r w:rsidR="00532787" w:rsidRPr="00532787">
        <w:rPr>
          <w:b/>
          <w:lang w:eastAsia="el-GR"/>
        </w:rPr>
        <w:t>10</w:t>
      </w:r>
      <w:r w:rsidR="00157524" w:rsidRPr="00532787">
        <w:rPr>
          <w:b/>
          <w:lang w:eastAsia="el-GR"/>
        </w:rPr>
        <w:t>-</w:t>
      </w:r>
      <w:r w:rsidR="00532787" w:rsidRPr="00532787">
        <w:rPr>
          <w:b/>
          <w:lang w:eastAsia="el-GR"/>
        </w:rPr>
        <w:t>20</w:t>
      </w:r>
      <w:r w:rsidR="00157524" w:rsidRPr="00532787">
        <w:rPr>
          <w:b/>
          <w:lang w:eastAsia="el-GR"/>
        </w:rPr>
        <w:t>23</w:t>
      </w:r>
      <w:r w:rsidR="0086087F" w:rsidRPr="00A30B85">
        <w:t xml:space="preserve">: </w:t>
      </w:r>
      <w:hyperlink r:id="rId18" w:history="1">
        <w:r w:rsidR="0086087F" w:rsidRPr="00A30B85">
          <w:rPr>
            <w:rStyle w:val="-"/>
            <w:color w:val="auto"/>
          </w:rPr>
          <w:t>http://www.promitheus.gov.gr</w:t>
        </w:r>
      </w:hyperlink>
      <w:r w:rsidR="0086087F" w:rsidRPr="00A30B85">
        <w:t xml:space="preserve">, όπου έλαβε Συστημικό Αριθμό: </w:t>
      </w:r>
      <w:r w:rsidR="00532787" w:rsidRPr="00532787">
        <w:rPr>
          <w:b/>
        </w:rPr>
        <w:t>238380</w:t>
      </w:r>
      <w:r w:rsidR="00157524">
        <w:rPr>
          <w:b/>
        </w:rPr>
        <w:t>.</w:t>
      </w:r>
    </w:p>
    <w:p w14:paraId="2FBD6CE4" w14:textId="77777777" w:rsidR="00157524" w:rsidRDefault="00157524" w:rsidP="00B3773C"/>
    <w:p w14:paraId="7274EB14"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3" w:name="_Toc131090305"/>
      <w:bookmarkStart w:id="34" w:name="_Toc131090306"/>
      <w:bookmarkStart w:id="35" w:name="_Toc67417532"/>
      <w:bookmarkStart w:id="36" w:name="_Toc67672364"/>
      <w:bookmarkStart w:id="37" w:name="_Toc67417533"/>
      <w:bookmarkStart w:id="38" w:name="_Toc67672365"/>
      <w:bookmarkEnd w:id="33"/>
      <w:bookmarkEnd w:id="34"/>
      <w:bookmarkEnd w:id="35"/>
      <w:bookmarkEnd w:id="36"/>
      <w:bookmarkEnd w:id="37"/>
      <w:bookmarkEnd w:id="38"/>
      <w:r w:rsidRPr="00897475">
        <w:tab/>
      </w:r>
      <w:bookmarkStart w:id="39" w:name="_Toc496694160"/>
      <w:bookmarkStart w:id="40" w:name="_Toc31307634"/>
      <w:bookmarkStart w:id="41" w:name="_Toc131090307"/>
      <w:r w:rsidRPr="00897475">
        <w:t>Αρχές εφαρμοζόμενες στη διαδικασία σύναψης</w:t>
      </w:r>
      <w:bookmarkEnd w:id="39"/>
      <w:bookmarkEnd w:id="40"/>
      <w:bookmarkEnd w:id="41"/>
      <w:r w:rsidRPr="00897475">
        <w:t xml:space="preserve"> </w:t>
      </w:r>
    </w:p>
    <w:p w14:paraId="0A6B599A" w14:textId="77777777" w:rsidR="0086087F" w:rsidRPr="00897475" w:rsidRDefault="0086087F" w:rsidP="0086087F">
      <w:pPr>
        <w:spacing w:before="240"/>
      </w:pPr>
      <w:r w:rsidRPr="00897475">
        <w:t>Οι οικονομικοί φορείς δεσμεύονται ότι:</w:t>
      </w:r>
    </w:p>
    <w:p w14:paraId="53591BD2" w14:textId="77777777" w:rsidR="0086087F" w:rsidRPr="00897475" w:rsidRDefault="0086087F" w:rsidP="0086087F">
      <w:r w:rsidRPr="00897475">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C8D2DF1" w14:textId="77777777" w:rsidR="0086087F" w:rsidRPr="00897475" w:rsidRDefault="0086087F" w:rsidP="0086087F">
      <w:r w:rsidRPr="00897475">
        <w:t>β) δεν θα ενεργήσουν αθέμιτα, παράνομα ή καταχρηστικά καθ</w:t>
      </w:r>
      <w:r w:rsidR="00BA37B3" w:rsidRPr="00897475">
        <w:t xml:space="preserve">’ </w:t>
      </w:r>
      <w:r w:rsidRPr="00897475">
        <w:t>όλη τη διάρκεια της διαδικασίας ανάθεσης, αλλά και κατά το στάδιο εκτέλεσης της σύμβασης, εφόσον επιλεγούν</w:t>
      </w:r>
    </w:p>
    <w:p w14:paraId="6F284A8B" w14:textId="77777777" w:rsidR="0086087F" w:rsidRPr="00897475" w:rsidRDefault="0086087F" w:rsidP="0086087F">
      <w:r w:rsidRPr="00897475">
        <w:t>γ) λαμβάνουν τα κατάλληλα μέτρα για να διαφυλάξουν την εμπιστευτικότητα των πληροφοριών που έχουν χαρακτηρισθεί ως τέτοιες.</w:t>
      </w:r>
    </w:p>
    <w:p w14:paraId="77C0A816"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r w:rsidRPr="00897475">
        <w:lastRenderedPageBreak/>
        <w:tab/>
      </w:r>
      <w:bookmarkStart w:id="42" w:name="_Toc496694161"/>
      <w:bookmarkStart w:id="43" w:name="_Toc31307635"/>
      <w:bookmarkStart w:id="44" w:name="_Toc131090308"/>
      <w:r w:rsidRPr="00897475">
        <w:t>ΓΕΝΙΚΟΙ ΚΑΙ ΕΙΔΙΚΟΙ ΟΡΟΙ ΣΥΜΜΕΤΟΧΗΣ</w:t>
      </w:r>
      <w:bookmarkEnd w:id="42"/>
      <w:bookmarkEnd w:id="43"/>
      <w:bookmarkEnd w:id="44"/>
    </w:p>
    <w:p w14:paraId="34FD3BEB"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45" w:name="__RefHeading___Toc491949729"/>
      <w:bookmarkStart w:id="46" w:name="__RefHeading___Toc491949730"/>
      <w:bookmarkStart w:id="47" w:name="_Hlk494445205"/>
      <w:bookmarkEnd w:id="45"/>
      <w:bookmarkEnd w:id="46"/>
      <w:r w:rsidRPr="00897475">
        <w:tab/>
      </w:r>
      <w:bookmarkStart w:id="48" w:name="_Toc496694162"/>
      <w:bookmarkStart w:id="49" w:name="_Toc31307636"/>
      <w:bookmarkStart w:id="50" w:name="_Toc131090309"/>
      <w:r w:rsidRPr="00897475">
        <w:t>Γενικές Πληροφορίες</w:t>
      </w:r>
      <w:bookmarkEnd w:id="48"/>
      <w:bookmarkEnd w:id="49"/>
      <w:bookmarkEnd w:id="50"/>
    </w:p>
    <w:p w14:paraId="71F07DCF" w14:textId="77777777" w:rsidR="0086087F" w:rsidRPr="00897475" w:rsidRDefault="0086087F" w:rsidP="00956DE4">
      <w:pPr>
        <w:pStyle w:val="3"/>
      </w:pPr>
      <w:bookmarkStart w:id="51" w:name="_Toc496694163"/>
      <w:bookmarkStart w:id="52" w:name="_Toc31307637"/>
      <w:bookmarkStart w:id="53" w:name="_Toc131090310"/>
      <w:bookmarkEnd w:id="47"/>
      <w:r w:rsidRPr="00897475">
        <w:t>Έγγραφα της σύμβασης</w:t>
      </w:r>
      <w:bookmarkEnd w:id="51"/>
      <w:bookmarkEnd w:id="52"/>
      <w:bookmarkEnd w:id="53"/>
    </w:p>
    <w:p w14:paraId="32176D6E" w14:textId="77777777" w:rsidR="0086087F" w:rsidRPr="00897475" w:rsidRDefault="0086087F" w:rsidP="0086087F">
      <w:r w:rsidRPr="00897475">
        <w:t>Τα έγγραφα της παρούσας διαδικασίας σύναψης είναι τα ακόλουθα:</w:t>
      </w:r>
    </w:p>
    <w:p w14:paraId="3F07A5E8" w14:textId="58A0D9A2" w:rsidR="0086087F" w:rsidRPr="00897475" w:rsidRDefault="001D7B82" w:rsidP="00C34120">
      <w:pPr>
        <w:pStyle w:val="a3"/>
        <w:numPr>
          <w:ilvl w:val="0"/>
          <w:numId w:val="9"/>
        </w:numPr>
        <w:suppressAutoHyphens/>
        <w:spacing w:after="120"/>
        <w:rPr>
          <w:rFonts w:eastAsia="Calibri"/>
        </w:rPr>
      </w:pPr>
      <w:r>
        <w:t xml:space="preserve">Το παρόν τεύχος Διαπραγμάτευσης </w:t>
      </w:r>
      <w:r w:rsidR="0086087F" w:rsidRPr="00897475">
        <w:t xml:space="preserve">με τα Παραρτήματα που αποτελούν αναπόσπαστο μέρος </w:t>
      </w:r>
      <w:r w:rsidR="00BF1ED8" w:rsidRPr="00897475">
        <w:t>αυτ</w:t>
      </w:r>
      <w:r>
        <w:t>ού</w:t>
      </w:r>
      <w:r w:rsidR="00BF1ED8" w:rsidRPr="00897475">
        <w:t>.</w:t>
      </w:r>
    </w:p>
    <w:p w14:paraId="4BAE9265" w14:textId="7C3DDFCB" w:rsidR="0086087F" w:rsidRPr="001D7B82" w:rsidRDefault="0086087F" w:rsidP="00C34120">
      <w:pPr>
        <w:pStyle w:val="a3"/>
        <w:numPr>
          <w:ilvl w:val="0"/>
          <w:numId w:val="9"/>
        </w:numPr>
        <w:suppressAutoHyphens/>
        <w:spacing w:after="120"/>
      </w:pPr>
      <w:r w:rsidRPr="001D7B82">
        <w:t>οι συμπληρωματικές πληροφορίες που τυχόν παρέχονται στο πλαίσιο της διαδικασίας</w:t>
      </w:r>
      <w:r w:rsidR="001D7B82">
        <w:t xml:space="preserve"> διαπραγμάτευσης</w:t>
      </w:r>
      <w:r w:rsidRPr="001D7B82">
        <w:t>, ιδίως σχετικά με τις προδιαγραφές και τα σχετικά δικαιολογητικά</w:t>
      </w:r>
      <w:r w:rsidR="00F97E03" w:rsidRPr="001D7B82">
        <w:t xml:space="preserve"> </w:t>
      </w:r>
    </w:p>
    <w:p w14:paraId="03331752" w14:textId="77777777" w:rsidR="0086087F" w:rsidRPr="00897475" w:rsidRDefault="0086087F" w:rsidP="00956DE4">
      <w:pPr>
        <w:pStyle w:val="3"/>
      </w:pPr>
      <w:bookmarkStart w:id="54" w:name="_Toc496694164"/>
      <w:bookmarkStart w:id="55" w:name="_Toc31307638"/>
      <w:bookmarkStart w:id="56" w:name="_Toc131090311"/>
      <w:r w:rsidRPr="00897475">
        <w:t>Επικοινωνία – Πρόσβαση στα έγγραφα της Σύμβασης</w:t>
      </w:r>
      <w:bookmarkEnd w:id="54"/>
      <w:bookmarkEnd w:id="55"/>
      <w:bookmarkEnd w:id="56"/>
    </w:p>
    <w:p w14:paraId="5A12441C" w14:textId="77777777" w:rsidR="00606B03" w:rsidRPr="00606B03" w:rsidRDefault="00606B03" w:rsidP="0086087F">
      <w:r w:rsidRPr="00716C59">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(www.promitheus.gov.gr</w:t>
      </w:r>
    </w:p>
    <w:p w14:paraId="09CBBD2B" w14:textId="77777777" w:rsidR="0086087F" w:rsidRPr="00897475" w:rsidRDefault="0086087F" w:rsidP="00956DE4">
      <w:pPr>
        <w:pStyle w:val="3"/>
      </w:pPr>
      <w:bookmarkStart w:id="57" w:name="_Toc496694165"/>
      <w:bookmarkStart w:id="58" w:name="_Toc31307639"/>
      <w:bookmarkStart w:id="59" w:name="_Toc131090312"/>
      <w:r w:rsidRPr="00897475">
        <w:t>Παροχή Διευκρινίσεων</w:t>
      </w:r>
      <w:bookmarkEnd w:id="57"/>
      <w:bookmarkEnd w:id="58"/>
      <w:bookmarkEnd w:id="59"/>
    </w:p>
    <w:p w14:paraId="6824E0AD" w14:textId="1A4DCA63" w:rsidR="0086087F" w:rsidRPr="00897475" w:rsidRDefault="0086087F" w:rsidP="0086087F">
      <w:pPr>
        <w:rPr>
          <w:b/>
          <w:bCs/>
          <w:i/>
          <w:iCs/>
        </w:rPr>
      </w:pPr>
      <w:r w:rsidRPr="00897475">
        <w:t xml:space="preserve">Τα σχετικά αιτήματα παροχής διευκρινίσεων υποβάλλονται ηλεκτρονικά, </w:t>
      </w:r>
      <w:r w:rsidRPr="00D44B3B">
        <w:t xml:space="preserve">έως </w:t>
      </w:r>
      <w:r w:rsidR="00532787">
        <w:rPr>
          <w:b/>
          <w:lang w:eastAsia="el-GR"/>
        </w:rPr>
        <w:t>19-10-2023</w:t>
      </w:r>
      <w:r w:rsidR="00164763" w:rsidRPr="00D44B3B">
        <w:rPr>
          <w:lang w:eastAsia="el-GR"/>
        </w:rPr>
        <w:t xml:space="preserve"> </w:t>
      </w:r>
      <w:r w:rsidRPr="00D44B3B">
        <w:t>και</w:t>
      </w:r>
      <w:r w:rsidRPr="00897475">
        <w:t xml:space="preserve"> απαντώνται αντίστοιχα </w:t>
      </w:r>
      <w:r w:rsidR="0058190A" w:rsidRPr="00DF3269">
        <w:rPr>
          <w:lang w:eastAsia="ar-SA"/>
        </w:rPr>
        <w:t>πλαίσιο της παρούσας,</w:t>
      </w:r>
      <w:r w:rsidR="0058190A">
        <w:t xml:space="preserve"> </w:t>
      </w:r>
      <w:r w:rsidR="0058190A" w:rsidRPr="00DF3269">
        <w:rPr>
          <w:lang w:eastAsia="ar-SA"/>
        </w:rPr>
        <w:t xml:space="preserve">στη σχετική ηλεκτρονική διαδικασία σύναψης δημόσιας σύμβασης στην πλατφόρμα </w:t>
      </w:r>
      <w:r w:rsidRPr="00897475">
        <w:t xml:space="preserve">της Διαδικτυακής πύλης </w:t>
      </w:r>
      <w:hyperlink r:id="rId19" w:history="1">
        <w:r w:rsidRPr="00897475">
          <w:rPr>
            <w:rStyle w:val="-"/>
            <w:color w:val="auto"/>
          </w:rPr>
          <w:t>www.promitheus.gov.gr</w:t>
        </w:r>
      </w:hyperlink>
      <w:r w:rsidRPr="00897475">
        <w:t xml:space="preserve">, του Ε.Σ.Η.ΔΗ.Σ. Αιτήματα παροχής συμπληρωματικών πληροφοριών – διευκρινίσεων υποβάλλονται </w:t>
      </w:r>
      <w:r w:rsidR="001673B0" w:rsidRPr="00897475">
        <w:t>από</w:t>
      </w:r>
      <w:r w:rsidRPr="00897475">
        <w:t xml:space="preserve">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1673B0" w:rsidRPr="00897475">
        <w:t xml:space="preserve">ό </w:t>
      </w:r>
      <w:r w:rsidRPr="00897475">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58190A">
        <w:t xml:space="preserve">είτε </w:t>
      </w:r>
      <w:r w:rsidRPr="00897475">
        <w:t xml:space="preserve">υποβάλλονται με άλλο τρόπο είτε το ηλεκτρονικό αρχείο που τα συνοδεύει δεν είναι ηλεκτρονικά υπογεγραμμένο, δεν εξετάζονται. </w:t>
      </w:r>
    </w:p>
    <w:p w14:paraId="69CC46AE" w14:textId="77777777" w:rsidR="0086087F" w:rsidRPr="00897475" w:rsidRDefault="0086087F" w:rsidP="0086087F">
      <w:r w:rsidRPr="00897475">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CC06863" w14:textId="77777777" w:rsidR="0086087F" w:rsidRPr="00897475" w:rsidRDefault="0086087F" w:rsidP="0086087F">
      <w:r w:rsidRPr="00897475">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97475">
        <w:rPr>
          <w:b/>
        </w:rPr>
        <w:t>έξι (6) ημέρες</w:t>
      </w:r>
      <w:r w:rsidRPr="00897475">
        <w:t xml:space="preserve"> πριν από την προθεσμία που ορίζεται για την παραλαβή των προσφορών,</w:t>
      </w:r>
    </w:p>
    <w:p w14:paraId="5C717C60" w14:textId="77777777" w:rsidR="0086087F" w:rsidRPr="00897475" w:rsidRDefault="0086087F" w:rsidP="0086087F">
      <w:r w:rsidRPr="00897475">
        <w:t>β) όταν τα έγγραφα της σύμβασης υφίστανται σημαντικές αλλαγές.</w:t>
      </w:r>
    </w:p>
    <w:p w14:paraId="08BD439F" w14:textId="77777777" w:rsidR="00606B03" w:rsidRDefault="00606B03" w:rsidP="00606B03">
      <w:r>
        <w:t>Η διάρκεια της παράτασης θα είναι ανάλογη με τη σπουδαιότητα των πληροφοριών που ζητήθηκαν ή των αλλαγών.</w:t>
      </w:r>
    </w:p>
    <w:p w14:paraId="5FD7EEF2" w14:textId="77777777" w:rsidR="00606B03" w:rsidRDefault="00606B03" w:rsidP="00606B03">
      <w:pPr>
        <w:rPr>
          <w:color w:val="0070C0"/>
        </w:rPr>
      </w:pPr>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79F69EFD" w14:textId="77777777" w:rsidR="00606B03" w:rsidRPr="00606B03" w:rsidRDefault="00606B03" w:rsidP="0086087F">
      <w:pPr>
        <w:rPr>
          <w:bCs/>
          <w:iCs/>
        </w:rPr>
      </w:pPr>
      <w:r w:rsidRPr="00C11E79">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053E5164" w14:textId="77777777" w:rsidR="0086087F" w:rsidRPr="00897475" w:rsidRDefault="0086087F" w:rsidP="00956DE4">
      <w:pPr>
        <w:pStyle w:val="3"/>
      </w:pPr>
      <w:bookmarkStart w:id="60" w:name="_Toc496694166"/>
      <w:bookmarkStart w:id="61" w:name="_Toc31307640"/>
      <w:bookmarkStart w:id="62" w:name="_Toc131090313"/>
      <w:r w:rsidRPr="00897475">
        <w:lastRenderedPageBreak/>
        <w:t>Γλώσσα</w:t>
      </w:r>
      <w:bookmarkEnd w:id="60"/>
      <w:bookmarkEnd w:id="61"/>
      <w:bookmarkEnd w:id="62"/>
    </w:p>
    <w:p w14:paraId="42C51802" w14:textId="77777777" w:rsidR="0086087F" w:rsidRPr="00897475" w:rsidRDefault="0086087F" w:rsidP="0086087F">
      <w:r w:rsidRPr="00897475">
        <w:t xml:space="preserve">Τα έγγραφα της σύμβασης έχουν συνταχθεί στην ελληνική γλώσσα. </w:t>
      </w:r>
    </w:p>
    <w:p w14:paraId="1E36E4C9" w14:textId="77777777" w:rsidR="0086087F" w:rsidRPr="00897475" w:rsidRDefault="0086087F" w:rsidP="0086087F">
      <w:r w:rsidRPr="00897475">
        <w:t>Τυχόν προδικαστικές προσφυγές υποβάλλονται στην ελληνική γλώσσα.</w:t>
      </w:r>
    </w:p>
    <w:p w14:paraId="3AF3C79D" w14:textId="77777777" w:rsidR="004D7F96" w:rsidRDefault="004D7F96" w:rsidP="004D7F96">
      <w:pPr>
        <w:rPr>
          <w:color w:val="000000"/>
        </w:rPr>
      </w:pPr>
      <w:r>
        <w:rPr>
          <w:color w:val="000000"/>
        </w:rPr>
        <w:t xml:space="preserve">Οι </w:t>
      </w:r>
      <w:r w:rsidRPr="004D7F96">
        <w:rPr>
          <w:b/>
          <w:bCs/>
          <w:color w:val="000000"/>
        </w:rPr>
        <w:t>προσφορές</w:t>
      </w:r>
      <w:r w:rsidRPr="00DF3269">
        <w:rPr>
          <w:bCs/>
          <w:color w:val="000000"/>
        </w:rPr>
        <w:t>,</w:t>
      </w:r>
      <w:r>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rPr>
        <w:footnoteReference w:id="3"/>
      </w:r>
      <w:r>
        <w:rPr>
          <w:color w:val="000000"/>
        </w:rPr>
        <w:t xml:space="preserve"> συντάσσονται στην ελληνική γλώσσα ή συνοδεύονται από επίσημη μετάφρασή τους στην ελληνική γλώσσα.</w:t>
      </w:r>
    </w:p>
    <w:p w14:paraId="353DAEA6" w14:textId="77777777" w:rsidR="004D7F96" w:rsidRPr="006B2C94" w:rsidRDefault="004D7F96" w:rsidP="004D7F96">
      <w:r>
        <w:rPr>
          <w:color w:val="000000"/>
        </w:rPr>
        <w:t>Τα</w:t>
      </w:r>
      <w:r w:rsidRPr="00C229F3">
        <w:rPr>
          <w:color w:val="000000"/>
        </w:rPr>
        <w:t xml:space="preserve"> αλλοδαπά </w:t>
      </w:r>
      <w:r>
        <w:rPr>
          <w:color w:val="000000"/>
        </w:rPr>
        <w:t xml:space="preserve">δημόσια και </w:t>
      </w:r>
      <w:r w:rsidRPr="00C229F3">
        <w:rPr>
          <w:color w:val="000000"/>
        </w:rPr>
        <w:t>ιδιωτικά έγγραφα συνοδεύονται από μετάφρασή τους στην ελληνική γλώσσα</w:t>
      </w:r>
      <w:r>
        <w:rPr>
          <w:color w:val="000000"/>
        </w:rPr>
        <w:t>,</w:t>
      </w:r>
      <w:r w:rsidRPr="00C229F3">
        <w:rPr>
          <w:color w:val="000000"/>
        </w:rPr>
        <w:t xml:space="preserve"> επικυρωμένη είτε από πρόσωπο αρμόδιο κατά τις </w:t>
      </w:r>
      <w:r>
        <w:rPr>
          <w:color w:val="000000"/>
        </w:rPr>
        <w:t xml:space="preserve">κείμενες </w:t>
      </w:r>
      <w:r w:rsidRPr="00C229F3">
        <w:rPr>
          <w:color w:val="000000"/>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rPr>
        <w:t xml:space="preserve">. </w:t>
      </w:r>
    </w:p>
    <w:p w14:paraId="1A61DD44" w14:textId="77777777" w:rsidR="0086087F" w:rsidRPr="00897475" w:rsidRDefault="0086087F" w:rsidP="0086087F">
      <w:r w:rsidRPr="00897475">
        <w:t>Ενημερωτικά και τεχνικά φυλλάδια και άλλα έντυπα -εταιρικά ή μη- με ειδικό τεχνικό περιεχόμενο μπορούν να υποβάλλονται στην Αγγλική</w:t>
      </w:r>
      <w:r w:rsidRPr="00897475" w:rsidDel="00601749">
        <w:t xml:space="preserve"> </w:t>
      </w:r>
      <w:r w:rsidRPr="00897475">
        <w:t>γλώσσα, χωρίς να συνοδεύονται από μετάφραση στην ελληνική.</w:t>
      </w:r>
    </w:p>
    <w:p w14:paraId="37722DB4" w14:textId="77777777" w:rsidR="0086087F" w:rsidRPr="00897475" w:rsidRDefault="0086087F" w:rsidP="0086087F">
      <w:r w:rsidRPr="00897475">
        <w:t>Κάθε μορφής επικοινωνία με την αναθέτουσα αρχή, καθώς και μεταξύ αυτής και του αναδόχου, θα γίνονται υποχρεωτικά στην ελληνική γλώσσα.</w:t>
      </w:r>
    </w:p>
    <w:p w14:paraId="32502E7B" w14:textId="77777777" w:rsidR="0086087F" w:rsidRPr="00897475" w:rsidRDefault="0086087F" w:rsidP="00956DE4">
      <w:pPr>
        <w:pStyle w:val="3"/>
      </w:pPr>
      <w:bookmarkStart w:id="63" w:name="_Ref496624630"/>
      <w:bookmarkStart w:id="64" w:name="_Ref496624815"/>
      <w:bookmarkStart w:id="65" w:name="_Ref496625091"/>
      <w:bookmarkStart w:id="66" w:name="_Toc496694167"/>
      <w:bookmarkStart w:id="67" w:name="_Toc31307641"/>
      <w:bookmarkStart w:id="68" w:name="_Toc131090314"/>
      <w:r w:rsidRPr="00897475">
        <w:t>Εγγυήσεις</w:t>
      </w:r>
      <w:bookmarkEnd w:id="63"/>
      <w:bookmarkEnd w:id="64"/>
      <w:bookmarkEnd w:id="65"/>
      <w:bookmarkEnd w:id="66"/>
      <w:bookmarkEnd w:id="67"/>
      <w:bookmarkEnd w:id="68"/>
    </w:p>
    <w:p w14:paraId="4913E13A" w14:textId="77777777" w:rsidR="007C20B9" w:rsidRDefault="0086087F" w:rsidP="0086087F">
      <w:bookmarkStart w:id="69" w:name="_Hlk499302719"/>
      <w:r w:rsidRPr="00897475">
        <w:t xml:space="preserve">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p>
    <w:p w14:paraId="1AB43EEC" w14:textId="77777777" w:rsidR="0086087F" w:rsidRDefault="0086087F" w:rsidP="0086087F">
      <w:r w:rsidRPr="00897475">
        <w:t>Μπορούν, επίσης, να εκδίδονται από το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BF1ED8" w:rsidRPr="00897475">
        <w:t xml:space="preserve"> </w:t>
      </w:r>
    </w:p>
    <w:p w14:paraId="0FDE96D7" w14:textId="379E7315" w:rsidR="0086087F" w:rsidRDefault="00561E97" w:rsidP="0086087F">
      <w:bookmarkStart w:id="70" w:name="_Hlk60666106"/>
      <w:r>
        <w:rPr>
          <w:color w:val="000000"/>
        </w:rPr>
        <w:t>Οι εγγυητικές επιστολές εκδίδονται κατ’ επιλογή των οικονομικών φορέων από έναν ή περισσότερους εκδότες της παραπάνω παραγράφου.</w:t>
      </w:r>
      <w:bookmarkEnd w:id="70"/>
      <w:r w:rsidR="00FB6E00">
        <w:rPr>
          <w:color w:val="000000"/>
        </w:rPr>
        <w:t xml:space="preserve"> </w:t>
      </w:r>
      <w:r w:rsidR="0086087F" w:rsidRPr="00897475">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w:t>
      </w:r>
      <w:r w:rsidR="001D7B82">
        <w:t>της πρόσκλησης διαπραγμάτευσης</w:t>
      </w:r>
      <w:r w:rsidR="0086087F" w:rsidRPr="00897475">
        <w:t xml:space="preserve"> και την καταληκτική ημερομηνία διενέργειας </w:t>
      </w:r>
      <w:r w:rsidR="0036310C">
        <w:t>της Διαδικασίας Διαπραγμάτευσης</w:t>
      </w:r>
      <w:r w:rsidR="0086087F" w:rsidRPr="00897475">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694D64EF" w14:textId="77777777" w:rsidR="007C20B9" w:rsidRPr="006B2C94" w:rsidRDefault="007C20B9" w:rsidP="007C20B9">
      <w:r w:rsidRPr="00C823DC">
        <w:rPr>
          <w:color w:val="000000"/>
        </w:rPr>
        <w:t>Η περ. αα’ του προηγούμενου εδαφίου ζ΄</w:t>
      </w:r>
      <w:r>
        <w:rPr>
          <w:color w:val="000000"/>
        </w:rPr>
        <w:t xml:space="preserve"> </w:t>
      </w:r>
      <w:r w:rsidRPr="00C823DC">
        <w:rPr>
          <w:color w:val="000000"/>
        </w:rPr>
        <w:t>δεν εφαρμόζεται για τις εγγυήσεις που παρέχονται με γραμμάτιο του Ταμείου Παρακαταθηκών και Δανείων.</w:t>
      </w:r>
    </w:p>
    <w:p w14:paraId="592612D1" w14:textId="77777777" w:rsidR="0086087F" w:rsidRDefault="0086087F" w:rsidP="0086087F">
      <w:r w:rsidRPr="00897475">
        <w:lastRenderedPageBreak/>
        <w:t>Οι εγγυητικές επιστολές συντάσσονται σύμφωνα με τα υποδείγματα του Παραρτήματος της παρούσας.</w:t>
      </w:r>
    </w:p>
    <w:p w14:paraId="24ACCEA5" w14:textId="77777777" w:rsidR="007C20B9" w:rsidRDefault="00561E97" w:rsidP="0086087F">
      <w:pPr>
        <w:rPr>
          <w:color w:val="000000"/>
        </w:rPr>
      </w:pPr>
      <w:r w:rsidRPr="00033BA0">
        <w:rPr>
          <w:color w:val="000000"/>
        </w:rPr>
        <w:t>Επισημαίνεται ότι εγγυήσεις που εκδίδονται από το Τ</w:t>
      </w:r>
      <w:r>
        <w:rPr>
          <w:color w:val="000000"/>
        </w:rPr>
        <w:t>.</w:t>
      </w:r>
      <w:r w:rsidRPr="00033BA0">
        <w:rPr>
          <w:color w:val="000000"/>
        </w:rPr>
        <w:t>Σ</w:t>
      </w:r>
      <w:r>
        <w:rPr>
          <w:color w:val="000000"/>
        </w:rPr>
        <w:t>.</w:t>
      </w:r>
      <w:r w:rsidRPr="00033BA0">
        <w:rPr>
          <w:color w:val="000000"/>
        </w:rPr>
        <w:t>Μ</w:t>
      </w:r>
      <w:r>
        <w:rPr>
          <w:color w:val="000000"/>
        </w:rPr>
        <w:t>.</w:t>
      </w:r>
      <w:r w:rsidRPr="00033BA0">
        <w:rPr>
          <w:color w:val="000000"/>
        </w:rPr>
        <w:t>Ε</w:t>
      </w:r>
      <w:r>
        <w:rPr>
          <w:color w:val="000000"/>
        </w:rPr>
        <w:t>.</w:t>
      </w:r>
      <w:r w:rsidRPr="00033BA0">
        <w:rPr>
          <w:color w:val="000000"/>
        </w:rPr>
        <w:t>Δ</w:t>
      </w:r>
      <w:r>
        <w:rPr>
          <w:color w:val="000000"/>
        </w:rPr>
        <w:t>.</w:t>
      </w:r>
      <w:r w:rsidRPr="00033BA0">
        <w:rPr>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48046F1" w14:textId="77777777" w:rsidR="0086087F" w:rsidRDefault="0086087F" w:rsidP="0086087F">
      <w:r w:rsidRPr="00897475">
        <w:t>Η αναθέτουσα αρχή επικοινωνεί με τους εκδότες των εγγυητικών επιστολών προκειμένου να διαπιστώσει την εγκυρότητά τους.</w:t>
      </w:r>
    </w:p>
    <w:p w14:paraId="182E4B78" w14:textId="77777777" w:rsidR="007C20B9" w:rsidRPr="000A60A0" w:rsidRDefault="007C20B9" w:rsidP="007C20B9">
      <w:pPr>
        <w:pStyle w:val="3"/>
        <w:rPr>
          <w:color w:val="000000"/>
        </w:rPr>
      </w:pPr>
      <w:bookmarkStart w:id="71" w:name="_Toc74566818"/>
      <w:bookmarkStart w:id="72" w:name="_Toc131090315"/>
      <w:r w:rsidRPr="000A60A0">
        <w:t>Προστασία Προσωπικών Δεδομένων</w:t>
      </w:r>
      <w:bookmarkEnd w:id="71"/>
      <w:bookmarkEnd w:id="72"/>
      <w:r w:rsidRPr="000A60A0">
        <w:t xml:space="preserve"> </w:t>
      </w:r>
    </w:p>
    <w:p w14:paraId="4311EBBF" w14:textId="01E9E3D7" w:rsidR="007C20B9" w:rsidRPr="006B2C94" w:rsidRDefault="007C20B9" w:rsidP="007C20B9">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w:t>
      </w:r>
      <w:r w:rsidR="0036310C">
        <w:t>της παρούσας Διαδικασίας Διαπραγμάτευσης</w:t>
      </w:r>
      <w:r w:rsidRPr="00C11E79">
        <w:t xml:space="preserve">,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t xml:space="preserve">στο παράρτημα </w:t>
      </w:r>
      <w:r>
        <w:rPr>
          <w:lang w:val="en-US"/>
        </w:rPr>
        <w:t>IV</w:t>
      </w:r>
      <w:r w:rsidRPr="00782064">
        <w:t xml:space="preserve"> </w:t>
      </w:r>
      <w:r w:rsidRPr="00C11E79">
        <w:t>στην παρούσα.</w:t>
      </w:r>
    </w:p>
    <w:p w14:paraId="218DDE39" w14:textId="77777777" w:rsidR="007C20B9" w:rsidRPr="00897475" w:rsidRDefault="007C20B9" w:rsidP="0086087F"/>
    <w:bookmarkEnd w:id="69"/>
    <w:p w14:paraId="5A92F065"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73" w:name="_Toc496694168"/>
      <w:bookmarkStart w:id="74" w:name="_Toc31307642"/>
      <w:bookmarkStart w:id="75" w:name="_Toc131090316"/>
      <w:r w:rsidRPr="00897475">
        <w:t>Δικαίωμα Συμμετοχής - Κριτήρια Ποιοτικής Επιλογής</w:t>
      </w:r>
      <w:bookmarkEnd w:id="73"/>
      <w:bookmarkEnd w:id="74"/>
      <w:bookmarkEnd w:id="75"/>
    </w:p>
    <w:p w14:paraId="521D3BAA" w14:textId="77777777" w:rsidR="0086087F" w:rsidRPr="00897475" w:rsidRDefault="0086087F" w:rsidP="00956DE4">
      <w:pPr>
        <w:pStyle w:val="3"/>
      </w:pPr>
      <w:bookmarkStart w:id="76" w:name="_Ref496541397"/>
      <w:bookmarkStart w:id="77" w:name="_Toc496694169"/>
      <w:bookmarkStart w:id="78" w:name="_Toc31307643"/>
      <w:bookmarkStart w:id="79" w:name="_Toc131090317"/>
      <w:r w:rsidRPr="00897475">
        <w:t>Δικαιούμενοι συμμετοχής</w:t>
      </w:r>
      <w:bookmarkEnd w:id="76"/>
      <w:bookmarkEnd w:id="77"/>
      <w:bookmarkEnd w:id="78"/>
      <w:bookmarkEnd w:id="79"/>
      <w:r w:rsidRPr="00897475">
        <w:t xml:space="preserve"> </w:t>
      </w:r>
    </w:p>
    <w:p w14:paraId="4686D4F4" w14:textId="088A0448" w:rsidR="0086087F" w:rsidRDefault="0086087F" w:rsidP="00507685">
      <w:pPr>
        <w:spacing w:before="240"/>
      </w:pPr>
      <w:r w:rsidRPr="00897475">
        <w:t xml:space="preserve">Δικαίωμα συμμετοχής στη διαδικασία σύναψης της παρούσας σύμβασης έχουν </w:t>
      </w:r>
      <w:r w:rsidR="00507685">
        <w:t xml:space="preserve">οι οικονομικοί φορείς που </w:t>
      </w:r>
      <w:r w:rsidR="00507685" w:rsidRPr="00F538C1">
        <w:t>συμμετείχ</w:t>
      </w:r>
      <w:r w:rsidR="00507685">
        <w:t>αν</w:t>
      </w:r>
      <w:r w:rsidR="00507685" w:rsidRPr="00F538C1">
        <w:t xml:space="preserve"> στην προηγούμενη άγονη διαγωνιστική διαδικασία </w:t>
      </w:r>
      <w:r w:rsidR="00507685">
        <w:t xml:space="preserve">της </w:t>
      </w:r>
      <w:r w:rsidR="00507685" w:rsidRPr="00507685">
        <w:t xml:space="preserve">υπ’ αρ. 10702/23-07-2021 </w:t>
      </w:r>
      <w:r w:rsidR="00507685">
        <w:t xml:space="preserve">διακήρυξης για τη </w:t>
      </w:r>
      <w:r w:rsidR="00507685" w:rsidRPr="00507685">
        <w:t>Διενέργεια Ηλεκτρονικού Διεθνούς Ανοικτού Άνω των Ορίων Διαγωνισμού για την επιλογή αναδόχου για το έργο: «Υπηρεσίες Επέκτασης αρχιτεκτονικής κόμβου υπηρεσιών govHUB και υλοποίηση ψηφιακών υπηρεσιών ηλεκτρονικής διακυβέρνησης» με Κωδικό ΟΠΣ: 5093606 του ΕΠ «Μεταρρύθμιση Δημόσιου Τομέα» - ΕΣΠΑ 2014 – 2020</w:t>
      </w:r>
      <w:r w:rsidR="00507685">
        <w:t>, ήτοι:</w:t>
      </w:r>
    </w:p>
    <w:p w14:paraId="246D84A2" w14:textId="77777777" w:rsidR="00507685" w:rsidRDefault="00507685" w:rsidP="0086087F"/>
    <w:p w14:paraId="417CA358" w14:textId="4FD0EFB1" w:rsidR="00507685" w:rsidRDefault="00507685" w:rsidP="00507685">
      <w:pPr>
        <w:pStyle w:val="a3"/>
        <w:numPr>
          <w:ilvl w:val="0"/>
          <w:numId w:val="98"/>
        </w:numPr>
      </w:pPr>
      <w:r>
        <w:t>Εταιρεία: «ΕΓΚΡΙΤΟΣ GRΟUP – ΣΥΝΕΡΓΑΣΙΑ Α.Ε.»</w:t>
      </w:r>
    </w:p>
    <w:p w14:paraId="42C71F26" w14:textId="2B01D686" w:rsidR="00507685" w:rsidRPr="00897475" w:rsidRDefault="00507685" w:rsidP="00507685">
      <w:pPr>
        <w:pStyle w:val="a3"/>
        <w:numPr>
          <w:ilvl w:val="0"/>
          <w:numId w:val="98"/>
        </w:numPr>
        <w:spacing w:before="240"/>
      </w:pPr>
      <w:r>
        <w:t xml:space="preserve">Ένωση Εταιρειών </w:t>
      </w:r>
      <w:r w:rsidRPr="00507685">
        <w:t>«OTS – Uni Systems»</w:t>
      </w:r>
    </w:p>
    <w:p w14:paraId="7BE4B2D3" w14:textId="77777777" w:rsidR="00507685" w:rsidRDefault="00507685" w:rsidP="0086087F"/>
    <w:p w14:paraId="5C8BD91E" w14:textId="72C54FEF" w:rsidR="0086087F" w:rsidRPr="00897475" w:rsidRDefault="0086087F" w:rsidP="0086087F">
      <w:pPr>
        <w:rPr>
          <w:i/>
          <w:iCs/>
        </w:rPr>
      </w:pPr>
      <w:r w:rsidRPr="00897475">
        <w:t>Στ</w:t>
      </w:r>
      <w:r w:rsidR="00507685">
        <w:t xml:space="preserve">ην </w:t>
      </w:r>
      <w:r w:rsidR="00507685" w:rsidRPr="00897475">
        <w:t>περίπτωσ</w:t>
      </w:r>
      <w:r w:rsidR="00507685">
        <w:t>η</w:t>
      </w:r>
      <w:r w:rsidRPr="00897475">
        <w:t xml:space="preserve"> υποβολής προσφοράς από ένωση οικονομικών φορέων, όλα τα μέλη της ευθύνονται έναντι της αναθέτουσας αρχής αλληλέγγυα και εις ολόκληρον.</w:t>
      </w:r>
      <w:r w:rsidRPr="00897475">
        <w:rPr>
          <w:rStyle w:val="FootnoteReference2"/>
        </w:rPr>
        <w:t xml:space="preserve"> </w:t>
      </w:r>
    </w:p>
    <w:p w14:paraId="7C152B1D" w14:textId="77777777" w:rsidR="0086087F" w:rsidRPr="00897475" w:rsidRDefault="0086087F" w:rsidP="00956DE4">
      <w:pPr>
        <w:pStyle w:val="3"/>
      </w:pPr>
      <w:bookmarkStart w:id="80" w:name="_Ref496542081"/>
      <w:bookmarkStart w:id="81" w:name="_Toc496694170"/>
      <w:bookmarkStart w:id="82" w:name="_Toc31307644"/>
      <w:bookmarkStart w:id="83" w:name="_Toc131090318"/>
      <w:r w:rsidRPr="00897475">
        <w:t>Εγγύηση συμμετοχής</w:t>
      </w:r>
      <w:bookmarkEnd w:id="80"/>
      <w:bookmarkEnd w:id="81"/>
      <w:bookmarkEnd w:id="82"/>
      <w:bookmarkEnd w:id="83"/>
    </w:p>
    <w:p w14:paraId="5323E1DC" w14:textId="77777777" w:rsidR="0086087F" w:rsidRPr="00897475" w:rsidRDefault="0086087F" w:rsidP="0086087F">
      <w:bookmarkStart w:id="84" w:name="_Toc31307645"/>
      <w:bookmarkStart w:id="85" w:name="_Toc32840011"/>
      <w:bookmarkStart w:id="86" w:name="_Toc32849028"/>
      <w:bookmarkStart w:id="87" w:name="_Toc57829763"/>
      <w:r w:rsidRPr="00E678C0">
        <w:rPr>
          <w:b/>
          <w:bCs/>
        </w:rPr>
        <w:t>2.2.2.1.</w:t>
      </w:r>
      <w:bookmarkEnd w:id="84"/>
      <w:bookmarkEnd w:id="85"/>
      <w:bookmarkEnd w:id="86"/>
      <w:bookmarkEnd w:id="87"/>
      <w:r w:rsidRPr="00E678C0">
        <w:rPr>
          <w:b/>
          <w:bCs/>
        </w:rPr>
        <w:t xml:space="preserve"> </w:t>
      </w:r>
      <w:r w:rsidRPr="00E678C0">
        <w:t>Για την έγκυρη συμμετοχή στη διαδικασία σύναψης της παρούσας σύμβασης, κατατίθεται από</w:t>
      </w:r>
      <w:r w:rsidRPr="00897475">
        <w:t xml:space="preserve"> τους συμμετέχοντες οικονομικούς φορείς (προσφέροντες), εγγυητική επιστολή συμμετοχής, που ανέρχεται στο ποσό </w:t>
      </w:r>
      <w:r w:rsidRPr="00BE63AE">
        <w:t xml:space="preserve">των </w:t>
      </w:r>
      <w:r w:rsidR="002738DF">
        <w:rPr>
          <w:b/>
          <w:bCs/>
        </w:rPr>
        <w:t>δεκαπέντε</w:t>
      </w:r>
      <w:r w:rsidR="00F23277">
        <w:rPr>
          <w:b/>
          <w:bCs/>
        </w:rPr>
        <w:t xml:space="preserve"> χιλιάδων </w:t>
      </w:r>
      <w:r w:rsidR="002738DF">
        <w:rPr>
          <w:b/>
          <w:bCs/>
        </w:rPr>
        <w:t>επτακοσίων</w:t>
      </w:r>
      <w:r w:rsidR="00F23277">
        <w:rPr>
          <w:b/>
          <w:bCs/>
        </w:rPr>
        <w:t xml:space="preserve"> είκοσι </w:t>
      </w:r>
      <w:r w:rsidRPr="00BE63AE">
        <w:rPr>
          <w:b/>
          <w:bCs/>
        </w:rPr>
        <w:t>ευρώ</w:t>
      </w:r>
      <w:r w:rsidRPr="00BE63AE">
        <w:t xml:space="preserve"> </w:t>
      </w:r>
      <w:r w:rsidRPr="00F23277">
        <w:rPr>
          <w:b/>
          <w:bCs/>
        </w:rPr>
        <w:t xml:space="preserve">(€ </w:t>
      </w:r>
      <w:r w:rsidR="002738DF" w:rsidRPr="002738DF">
        <w:rPr>
          <w:b/>
          <w:bCs/>
        </w:rPr>
        <w:t>15.720</w:t>
      </w:r>
      <w:r w:rsidR="00054874">
        <w:rPr>
          <w:b/>
          <w:bCs/>
        </w:rPr>
        <w:t>,00</w:t>
      </w:r>
      <w:r w:rsidRPr="00BE63AE">
        <w:t xml:space="preserve">) σύμφωνα </w:t>
      </w:r>
      <w:r w:rsidRPr="00897475">
        <w:t xml:space="preserve">με το αντίστοιχο υπόδειγμα </w:t>
      </w:r>
      <w:r w:rsidR="00D94EC0" w:rsidRPr="00897475">
        <w:t xml:space="preserve">του παραρτήματος </w:t>
      </w:r>
      <w:r w:rsidRPr="00897475">
        <w:t>της παρούσας.</w:t>
      </w:r>
    </w:p>
    <w:p w14:paraId="229C852C" w14:textId="77777777" w:rsidR="0086087F" w:rsidRPr="00897475" w:rsidRDefault="0086087F" w:rsidP="0086087F">
      <w:r w:rsidRPr="00897475">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ADB110" w14:textId="2F0C2499" w:rsidR="0086087F" w:rsidRDefault="0086087F" w:rsidP="0086087F">
      <w:pPr>
        <w:rPr>
          <w:bCs/>
        </w:rPr>
      </w:pPr>
      <w:r w:rsidRPr="00897475">
        <w:rPr>
          <w:bCs/>
        </w:rPr>
        <w:lastRenderedPageBreak/>
        <w:t xml:space="preserve">Η εγγύηση συμμετοχής πρέπει να ισχύει τουλάχιστον για τριάντα (30) ημέρες μετά τη λήξη του χρόνου ισχύος της προσφοράς της παρ. </w:t>
      </w:r>
      <w:r w:rsidR="00BD1A4A" w:rsidRPr="00897475">
        <w:rPr>
          <w:bCs/>
        </w:rPr>
        <w:fldChar w:fldCharType="begin"/>
      </w:r>
      <w:r w:rsidRPr="00897475">
        <w:rPr>
          <w:bCs/>
        </w:rPr>
        <w:instrText xml:space="preserve"> REF _Ref496542431 \r \h  \* MERGEFORMAT </w:instrText>
      </w:r>
      <w:r w:rsidR="00BD1A4A" w:rsidRPr="00897475">
        <w:rPr>
          <w:bCs/>
        </w:rPr>
      </w:r>
      <w:r w:rsidR="00BD1A4A" w:rsidRPr="00897475">
        <w:rPr>
          <w:bCs/>
        </w:rPr>
        <w:fldChar w:fldCharType="separate"/>
      </w:r>
      <w:r w:rsidR="00A60AB0">
        <w:rPr>
          <w:bCs/>
        </w:rPr>
        <w:t>2.4.5</w:t>
      </w:r>
      <w:r w:rsidR="00BD1A4A" w:rsidRPr="00897475">
        <w:rPr>
          <w:bCs/>
        </w:rPr>
        <w:fldChar w:fldCharType="end"/>
      </w:r>
      <w:r w:rsidRPr="00897475">
        <w:rPr>
          <w:bCs/>
        </w:rPr>
        <w:t xml:space="preserve"> «Χρόνος Ισχύος των Προσφορών» της παρούσας, άλλως η προσφορά απορρίπτεται. Η αναθέτουσα αρχή μπορεί, πριν τη λήξη της προσφοράς, να ζητά από </w:t>
      </w:r>
      <w:r w:rsidR="005B223D">
        <w:rPr>
          <w:bCs/>
        </w:rPr>
        <w:t>τους προσφέροντες</w:t>
      </w:r>
      <w:r w:rsidR="005B223D" w:rsidRPr="00897475" w:rsidDel="005B223D">
        <w:rPr>
          <w:bCs/>
        </w:rPr>
        <w:t xml:space="preserve"> </w:t>
      </w:r>
      <w:r w:rsidRPr="00897475">
        <w:rPr>
          <w:bCs/>
        </w:rPr>
        <w:t xml:space="preserve">να </w:t>
      </w:r>
      <w:r w:rsidR="005B223D">
        <w:rPr>
          <w:bCs/>
        </w:rPr>
        <w:t>παρατείνουν</w:t>
      </w:r>
      <w:r w:rsidRPr="00897475">
        <w:rPr>
          <w:bCs/>
        </w:rPr>
        <w:t>, πριν τη λήξη τους, τη διάρκεια ισχύος της προσφοράς και της εγγύησης συμμετοχής.</w:t>
      </w:r>
    </w:p>
    <w:p w14:paraId="476EA8F9" w14:textId="076F8AAE" w:rsidR="00125E83" w:rsidRPr="00C229F3" w:rsidRDefault="00125E83" w:rsidP="00125E83">
      <w:r>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rPr>
        <w:fldChar w:fldCharType="begin"/>
      </w:r>
      <w:r>
        <w:rPr>
          <w:bCs/>
        </w:rPr>
        <w:instrText xml:space="preserve"> REF _Ref496542534 \r \h </w:instrText>
      </w:r>
      <w:r>
        <w:rPr>
          <w:bCs/>
        </w:rPr>
      </w:r>
      <w:r>
        <w:rPr>
          <w:bCs/>
        </w:rPr>
        <w:fldChar w:fldCharType="separate"/>
      </w:r>
      <w:r w:rsidR="00A60AB0">
        <w:rPr>
          <w:bCs/>
        </w:rPr>
        <w:t>0</w:t>
      </w:r>
      <w:r>
        <w:rPr>
          <w:bCs/>
        </w:rPr>
        <w:fldChar w:fldCharType="end"/>
      </w:r>
      <w:r>
        <w:rPr>
          <w:bCs/>
        </w:rPr>
        <w:t xml:space="preserve"> </w:t>
      </w:r>
      <w:r w:rsidRPr="00075146">
        <w:rPr>
          <w:bCs/>
        </w:rPr>
        <w:t>της</w:t>
      </w:r>
      <w:r>
        <w:rPr>
          <w:bCs/>
        </w:rPr>
        <w:t xml:space="preserve"> παρούσας, άλλως η προσφορά απορρίπτεται ως απαράδεκτη, μετά από γνώμη της Επιτροπής </w:t>
      </w:r>
      <w:r w:rsidR="0036310C">
        <w:rPr>
          <w:bCs/>
        </w:rPr>
        <w:t>Διαπραγμάτευσης</w:t>
      </w:r>
      <w:r>
        <w:rPr>
          <w:bCs/>
        </w:rPr>
        <w:t>.</w:t>
      </w:r>
    </w:p>
    <w:p w14:paraId="7B554374" w14:textId="77777777" w:rsidR="004E7EC1" w:rsidRPr="00603221" w:rsidRDefault="0086087F" w:rsidP="00604537">
      <w:bookmarkStart w:id="88" w:name="_Toc31307646"/>
      <w:bookmarkStart w:id="89" w:name="_Toc32840012"/>
      <w:bookmarkStart w:id="90" w:name="_Toc32849029"/>
      <w:bookmarkStart w:id="91" w:name="_Toc57829764"/>
      <w:r w:rsidRPr="00E678C0">
        <w:rPr>
          <w:b/>
          <w:bCs/>
        </w:rPr>
        <w:t>2.2.2.2.</w:t>
      </w:r>
      <w:bookmarkEnd w:id="88"/>
      <w:bookmarkEnd w:id="89"/>
      <w:bookmarkEnd w:id="90"/>
      <w:bookmarkEnd w:id="91"/>
      <w:r w:rsidRPr="00E678C0">
        <w:t xml:space="preserve"> </w:t>
      </w:r>
      <w:r w:rsidR="004E7EC1" w:rsidRPr="00603221">
        <w:t xml:space="preserve">Η εγγύηση συμμετοχής επιστρέφεται στον ανάδοχο με την προσκόμιση της εγγύησης καλής εκτέλεσης. </w:t>
      </w:r>
    </w:p>
    <w:p w14:paraId="1109A1AB" w14:textId="77777777" w:rsidR="004E7EC1" w:rsidRPr="00603221" w:rsidRDefault="004E7EC1" w:rsidP="004E7EC1">
      <w:r w:rsidRPr="00603221">
        <w:t xml:space="preserve">Η εγγύηση συμμετοχής επιστρέφεται στους λοιπούς προσφέροντες σύμφωνα με τα ειδικότερα οριζόμενα </w:t>
      </w:r>
      <w:r w:rsidR="005B223D">
        <w:rPr>
          <w:bCs/>
        </w:rPr>
        <w:t xml:space="preserve">στην παρ. 3 του άρθρου </w:t>
      </w:r>
      <w:r w:rsidRPr="00603221">
        <w:rPr>
          <w:bCs/>
        </w:rPr>
        <w:t>72 του ν. 4412/2016</w:t>
      </w:r>
      <w:r w:rsidRPr="00603221">
        <w:t>.</w:t>
      </w:r>
      <w:r w:rsidRPr="00603221">
        <w:rPr>
          <w:rStyle w:val="WW-FootnoteReference17"/>
        </w:rPr>
        <w:t xml:space="preserve"> </w:t>
      </w:r>
      <w:r w:rsidRPr="00603221">
        <w:rPr>
          <w:rStyle w:val="WW-FootnoteReference17"/>
        </w:rPr>
        <w:footnoteReference w:id="4"/>
      </w:r>
      <w:r w:rsidRPr="00603221">
        <w:t xml:space="preserve">, μετά : </w:t>
      </w:r>
    </w:p>
    <w:p w14:paraId="398BDF95" w14:textId="77777777" w:rsidR="000075DF" w:rsidRDefault="000075DF" w:rsidP="000075DF">
      <w:bookmarkStart w:id="92" w:name="_Hlk9419416"/>
      <w:r>
        <w:t>Μετά από :</w:t>
      </w:r>
    </w:p>
    <w:p w14:paraId="460D3563" w14:textId="77777777" w:rsidR="000075DF" w:rsidRPr="000075DF" w:rsidRDefault="000075DF" w:rsidP="000075DF">
      <w:r w:rsidRPr="000075DF">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03C60424" w14:textId="77777777" w:rsidR="000075DF" w:rsidRPr="000075DF" w:rsidRDefault="000075DF" w:rsidP="000075DF">
      <w:r w:rsidRPr="000075DF">
        <w:t>ββ) την άπρακτη πάροδο της προθεσμίας άσκησης ενδίκων βοηθημάτων προσωρινής δικαστικής προστασίας ή την έκδοση απόφασης επ’ αυτών,</w:t>
      </w:r>
    </w:p>
    <w:p w14:paraId="5E997F24" w14:textId="77777777" w:rsidR="000075DF" w:rsidRPr="000075DF" w:rsidRDefault="000075DF" w:rsidP="000075DF">
      <w:r w:rsidRPr="000075DF">
        <w:t>Για τα προηγούμενα στάδια της κατακύρωσης η εγγύηση συμμετοχής επιστρέφεται στους συμμετέχοντες σε περίπτωση:</w:t>
      </w:r>
    </w:p>
    <w:p w14:paraId="41AF6C68" w14:textId="77777777" w:rsidR="000075DF" w:rsidRPr="000075DF" w:rsidRDefault="000075DF" w:rsidP="000075DF">
      <w:r w:rsidRPr="000075DF">
        <w:t>α) λήξης του χρόνου ισχύος της προσφοράς και μη ανανέωσης αυτής και</w:t>
      </w:r>
    </w:p>
    <w:p w14:paraId="01DEB3F1" w14:textId="77777777" w:rsidR="000075DF" w:rsidRPr="000075DF" w:rsidRDefault="000075DF" w:rsidP="000075DF">
      <w:r w:rsidRPr="000075DF">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7A9D614" w14:textId="1025F118" w:rsidR="00FA21B8" w:rsidRDefault="0086087F" w:rsidP="00FA21B8">
      <w:bookmarkStart w:id="93" w:name="_Toc31307647"/>
      <w:bookmarkStart w:id="94" w:name="_Toc32840013"/>
      <w:bookmarkStart w:id="95" w:name="_Toc32849030"/>
      <w:bookmarkStart w:id="96" w:name="_Toc57829765"/>
      <w:bookmarkEnd w:id="92"/>
      <w:r w:rsidRPr="00E678C0">
        <w:rPr>
          <w:b/>
          <w:bCs/>
        </w:rPr>
        <w:t>2.2.2.3.</w:t>
      </w:r>
      <w:bookmarkEnd w:id="93"/>
      <w:bookmarkEnd w:id="94"/>
      <w:bookmarkEnd w:id="95"/>
      <w:bookmarkEnd w:id="96"/>
      <w:r w:rsidRPr="00E678C0">
        <w:t xml:space="preserve"> </w:t>
      </w:r>
      <w:r w:rsidR="00FA21B8" w:rsidRPr="00FA21B8">
        <w:t xml:space="preserve"> </w:t>
      </w:r>
      <w:r w:rsidR="00FA21B8" w:rsidRPr="00603221">
        <w:t xml:space="preserve">Η εγγύηση συμμετοχής καταπίπτει, </w:t>
      </w:r>
      <w:r w:rsidR="00FA21B8">
        <w:t>εά</w:t>
      </w:r>
      <w:r w:rsidR="00FA21B8" w:rsidRPr="00603221">
        <w:t xml:space="preserve">ν ο προσφέρων </w:t>
      </w:r>
      <w:r w:rsidR="00FA21B8">
        <w:t xml:space="preserve">α) </w:t>
      </w:r>
      <w:r w:rsidR="00FA21B8" w:rsidRPr="00603221">
        <w:t xml:space="preserve">αποσύρει την προσφορά του κατά τη διάρκεια ισχύος αυτής, </w:t>
      </w:r>
      <w:r w:rsidR="00FA21B8">
        <w:t xml:space="preserve">β) </w:t>
      </w:r>
      <w:r w:rsidR="00FA21B8" w:rsidRPr="00C32872">
        <w:t>παρέχει, εν γνώσει του, ψευδή στοιχεία ή πληροφορίες που αναφέρονται στις παραγράφους</w:t>
      </w:r>
      <w:r w:rsidR="00FA21B8" w:rsidRPr="00C32872" w:rsidDel="00C32872">
        <w:t xml:space="preserve"> </w:t>
      </w:r>
      <w:r w:rsidR="00FA21B8" w:rsidRPr="00603221">
        <w:fldChar w:fldCharType="begin"/>
      </w:r>
      <w:r w:rsidR="00FA21B8" w:rsidRPr="00603221">
        <w:instrText xml:space="preserve"> REF _Ref496541742 \r \h </w:instrText>
      </w:r>
      <w:r w:rsidR="00FA21B8" w:rsidRPr="006719D5">
        <w:instrText xml:space="preserve"> \* MERGEFORMAT </w:instrText>
      </w:r>
      <w:r w:rsidR="00FA21B8" w:rsidRPr="00603221">
        <w:fldChar w:fldCharType="separate"/>
      </w:r>
      <w:r w:rsidR="00A60AB0">
        <w:t>2.2.3</w:t>
      </w:r>
      <w:r w:rsidR="00FA21B8" w:rsidRPr="00603221">
        <w:fldChar w:fldCharType="end"/>
      </w:r>
      <w:r w:rsidR="00FA21B8" w:rsidRPr="00603221">
        <w:t xml:space="preserve"> έως </w:t>
      </w:r>
      <w:r w:rsidR="00FA21B8" w:rsidRPr="00603221">
        <w:fldChar w:fldCharType="begin"/>
      </w:r>
      <w:r w:rsidR="00FA21B8" w:rsidRPr="00603221">
        <w:instrText xml:space="preserve"> REF _Ref496541700 \r \h </w:instrText>
      </w:r>
      <w:r w:rsidR="00FA21B8" w:rsidRPr="006719D5">
        <w:instrText xml:space="preserve"> \* MERGEFORMAT </w:instrText>
      </w:r>
      <w:r w:rsidR="00FA21B8" w:rsidRPr="00603221">
        <w:fldChar w:fldCharType="separate"/>
      </w:r>
      <w:r w:rsidR="00A60AB0">
        <w:t>2.2.8</w:t>
      </w:r>
      <w:r w:rsidR="00FA21B8" w:rsidRPr="00603221">
        <w:fldChar w:fldCharType="end"/>
      </w:r>
      <w:r w:rsidR="00FA21B8" w:rsidRPr="00603221">
        <w:t xml:space="preserve"> της παρούσας </w:t>
      </w:r>
      <w:r w:rsidR="00FA21B8">
        <w:t xml:space="preserve">γ) </w:t>
      </w:r>
      <w:r w:rsidR="00FA21B8" w:rsidRPr="00603221">
        <w:t>δεν προσκομίσει εγκαίρως τα προβλεπόμενα από την παρούσα δικαιολογητικά</w:t>
      </w:r>
      <w:r w:rsidR="00FA21B8">
        <w:t xml:space="preserve"> (παρ. </w:t>
      </w:r>
      <w:r w:rsidR="00FA21B8">
        <w:fldChar w:fldCharType="begin"/>
      </w:r>
      <w:r w:rsidR="00FA21B8">
        <w:instrText xml:space="preserve"> REF _Ref40957856 \r \h </w:instrText>
      </w:r>
      <w:r w:rsidR="00FA21B8">
        <w:fldChar w:fldCharType="separate"/>
      </w:r>
      <w:r w:rsidR="00A60AB0">
        <w:t>2.2.9.2</w:t>
      </w:r>
      <w:r w:rsidR="00FA21B8">
        <w:fldChar w:fldCharType="end"/>
      </w:r>
      <w:r w:rsidR="00FA21B8">
        <w:t xml:space="preserve"> &amp;</w:t>
      </w:r>
      <w:r w:rsidR="006F323F" w:rsidRPr="006F323F">
        <w:t xml:space="preserve"> 3.2</w:t>
      </w:r>
      <w:r w:rsidR="00FA21B8">
        <w:t xml:space="preserve">) </w:t>
      </w:r>
      <w:r w:rsidR="00FA21B8" w:rsidRPr="00603221">
        <w:t xml:space="preserve"> ή </w:t>
      </w:r>
      <w:r w:rsidR="00FA21B8">
        <w:t xml:space="preserve">δ) </w:t>
      </w:r>
      <w:r w:rsidR="00FA21B8" w:rsidRPr="00603221">
        <w:t>δεν προσέλθει εγκαίρως για υπογραφή της σύμβαση</w:t>
      </w:r>
      <w:r w:rsidR="00FA21B8">
        <w:t xml:space="preserve">ς, </w:t>
      </w:r>
      <w:r w:rsidR="00FA21B8" w:rsidRPr="00C32872">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AC4895">
        <w:t>3.2</w:t>
      </w:r>
      <w:r w:rsidR="00FA21B8" w:rsidRPr="00C32872">
        <w:t xml:space="preserve"> και </w:t>
      </w:r>
      <w:r w:rsidR="00FA21B8">
        <w:t>3.4</w:t>
      </w:r>
      <w:r w:rsidR="00FA21B8"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w:t>
      </w:r>
      <w:r w:rsidR="006F323F" w:rsidRPr="006F323F">
        <w:t xml:space="preserve"> 2.2.3</w:t>
      </w:r>
      <w:r w:rsidR="00FA21B8" w:rsidRPr="00C32872">
        <w:t xml:space="preserve"> ή η πλήρωση μιας ή περισσότερων από τις απαιτήσεις των κριτηρίων ποιοτικής επιλογής.</w:t>
      </w:r>
    </w:p>
    <w:p w14:paraId="29869995" w14:textId="77777777" w:rsidR="0086087F" w:rsidRPr="00897475" w:rsidRDefault="0086087F" w:rsidP="00956DE4">
      <w:pPr>
        <w:pStyle w:val="3"/>
      </w:pPr>
      <w:bookmarkStart w:id="97" w:name="_Ref496541356"/>
      <w:bookmarkStart w:id="98" w:name="_Ref496541742"/>
      <w:bookmarkStart w:id="99" w:name="_Ref496541775"/>
      <w:bookmarkStart w:id="100" w:name="_Ref496541863"/>
      <w:bookmarkStart w:id="101" w:name="_Toc496694171"/>
      <w:bookmarkStart w:id="102" w:name="_Toc31307648"/>
      <w:bookmarkStart w:id="103" w:name="_Toc131090319"/>
      <w:r w:rsidRPr="00897475">
        <w:lastRenderedPageBreak/>
        <w:t>Λόγοι αποκλεισμού</w:t>
      </w:r>
      <w:bookmarkEnd w:id="97"/>
      <w:bookmarkEnd w:id="98"/>
      <w:bookmarkEnd w:id="99"/>
      <w:bookmarkEnd w:id="100"/>
      <w:bookmarkEnd w:id="101"/>
      <w:bookmarkEnd w:id="102"/>
      <w:bookmarkEnd w:id="103"/>
      <w:r w:rsidRPr="00897475">
        <w:t xml:space="preserve"> </w:t>
      </w:r>
    </w:p>
    <w:p w14:paraId="2BBEAB38" w14:textId="77777777" w:rsidR="0086087F" w:rsidRPr="00CD476B" w:rsidRDefault="0086087F" w:rsidP="0086087F">
      <w:pPr>
        <w:spacing w:before="240"/>
      </w:pPr>
      <w:r w:rsidRPr="00897475">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w:t>
      </w:r>
      <w:r w:rsidR="003A1F4F" w:rsidRPr="00603221">
        <w:t>ένας ή περισσότεροι από τους ακόλουθους λόγους</w:t>
      </w:r>
      <w:r w:rsidRPr="00CD476B">
        <w:t>:</w:t>
      </w:r>
    </w:p>
    <w:p w14:paraId="4CBB3EC3"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pPr>
      <w:bookmarkStart w:id="104" w:name="_Ref496540567"/>
      <w:r w:rsidRPr="00897475">
        <w:t>Όταν υπάρχει σε βάρος του αμετάκλητη καταδικαστική απόφαση για</w:t>
      </w:r>
      <w:r w:rsidR="003A1F4F">
        <w:t xml:space="preserve"> </w:t>
      </w:r>
      <w:r w:rsidR="003A1F4F" w:rsidRPr="00897475">
        <w:t>ένα ή περισσότερ</w:t>
      </w:r>
      <w:r w:rsidR="003A1F4F">
        <w:t>α</w:t>
      </w:r>
      <w:r w:rsidR="003A1F4F" w:rsidRPr="00897475">
        <w:t xml:space="preserve"> </w:t>
      </w:r>
      <w:r w:rsidR="003A1F4F" w:rsidRPr="00CD476B">
        <w:t>από τα ακόλουθα εγκλήματα</w:t>
      </w:r>
      <w:r w:rsidRPr="00897475">
        <w:t>:</w:t>
      </w:r>
      <w:bookmarkEnd w:id="104"/>
      <w:r w:rsidRPr="00897475">
        <w:t xml:space="preserve"> </w:t>
      </w:r>
    </w:p>
    <w:p w14:paraId="46639A41" w14:textId="77777777" w:rsidR="0086087F" w:rsidRPr="00897475" w:rsidRDefault="0086087F" w:rsidP="0086087F">
      <w:r w:rsidRPr="00897475">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796C3E">
        <w:t xml:space="preserve"> </w:t>
      </w:r>
      <w:r w:rsidR="00796C3E" w:rsidRPr="002E1623">
        <w:t>και τα εγκλήματα του άρθρου 187 του Ποινικού Κώδικα (εγκληματική οργάνωση),</w:t>
      </w:r>
      <w:r w:rsidRPr="00897475">
        <w:t xml:space="preserve">β) </w:t>
      </w:r>
      <w:r w:rsidR="00796C3E">
        <w:t>ενεργητική</w:t>
      </w:r>
      <w:r w:rsidR="00796C3E" w:rsidRPr="00897475">
        <w:t xml:space="preserve"> </w:t>
      </w:r>
      <w:r w:rsidRPr="00897475">
        <w:t>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r w:rsidR="00796C3E" w:rsidRPr="00796C3E">
        <w:t xml:space="preserve"> </w:t>
      </w:r>
      <w:r w:rsidR="00796C3E" w:rsidRPr="00105242">
        <w:t>και τα εγκλήματα των άρθρων 159</w:t>
      </w:r>
      <w:r w:rsidR="00796C3E" w:rsidRPr="00105242">
        <w:rPr>
          <w:vertAlign w:val="superscript"/>
        </w:rPr>
        <w:t>Α</w:t>
      </w:r>
      <w:r w:rsidR="00796C3E" w:rsidRPr="00105242">
        <w:t xml:space="preserve"> (δωροδοκία πολιτικών προσώπων), 236 (δωροδοκία υπαλλήλου), 237 παρ.2-4 (δωροδοκία δικαστικών λειτουργών), 237</w:t>
      </w:r>
      <w:r w:rsidR="00796C3E" w:rsidRPr="00105242">
        <w:rPr>
          <w:vertAlign w:val="superscript"/>
        </w:rPr>
        <w:t>Α</w:t>
      </w:r>
      <w:r w:rsidR="00796C3E" w:rsidRPr="00105242">
        <w:t xml:space="preserve"> παρ.2 (εμπορία επιρροής – μεσάζοντες) 396 παρ.2 (δωροδοκία στον ιδιωτ</w:t>
      </w:r>
      <w:r w:rsidR="00796C3E">
        <w:t>ικό τομέα) του Ποινικού Κώδικα.</w:t>
      </w:r>
    </w:p>
    <w:p w14:paraId="76217A2A" w14:textId="77777777" w:rsidR="00796C3E" w:rsidRPr="00105242" w:rsidRDefault="0086087F" w:rsidP="00796C3E">
      <w:r w:rsidRPr="00897475">
        <w:t xml:space="preserve">γ) </w:t>
      </w:r>
      <w:r w:rsidR="00796C3E" w:rsidRPr="00105242">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7D589331" w14:textId="77777777" w:rsidR="00B658F9" w:rsidRPr="00105242" w:rsidRDefault="0086087F" w:rsidP="00B658F9">
      <w:r w:rsidRPr="00897475">
        <w:t xml:space="preserve">δ) </w:t>
      </w:r>
      <w:r w:rsidR="00B658F9"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4A13BB68" w14:textId="77777777" w:rsidR="0086087F" w:rsidRPr="00897475" w:rsidRDefault="0086087F" w:rsidP="0086087F">
      <w:r w:rsidRPr="00897475">
        <w:t>ε)</w:t>
      </w:r>
      <w:r w:rsidR="00A57EE9" w:rsidRPr="00A57EE9">
        <w:t xml:space="preserve"> </w:t>
      </w:r>
      <w:r w:rsidR="00A57EE9" w:rsidRPr="00105242">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w:t>
      </w:r>
      <w:r w:rsidR="00A57EE9" w:rsidRPr="00105242">
        <w:lastRenderedPageBreak/>
        <w:t>Ευρωπαϊκού Κοινοβουλίου και του Συμβουλίου και της οδηγίας 2006/70/ΕΚ της Επιτροπής (EE L 141/05.06.2015) και τα εγκλήματα των άρθρων 2 και 39 του ν. 4557/2018 (Α’ 139),</w:t>
      </w:r>
      <w:r w:rsidRPr="00897475">
        <w:t>,</w:t>
      </w:r>
    </w:p>
    <w:p w14:paraId="72096151" w14:textId="77777777" w:rsidR="0086087F" w:rsidRPr="00897475" w:rsidRDefault="0086087F" w:rsidP="0086087F">
      <w:r w:rsidRPr="00897475">
        <w:t xml:space="preserve">στ) </w:t>
      </w:r>
      <w:r w:rsidR="00E35CC1"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6CE746C7" w14:textId="77777777" w:rsidR="0086087F" w:rsidRPr="00897475" w:rsidRDefault="0086087F" w:rsidP="0086087F">
      <w:r w:rsidRPr="00897475">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931EED" w14:textId="77777777" w:rsidR="00E35CC1" w:rsidRPr="00405D54" w:rsidRDefault="00E35CC1" w:rsidP="00E35CC1">
      <w:r w:rsidRPr="00405D54">
        <w:t xml:space="preserve">Η υποχρέωση του προηγούμενου εδαφίου αφορά: </w:t>
      </w:r>
    </w:p>
    <w:p w14:paraId="4A1653D2" w14:textId="77777777" w:rsidR="00E35CC1" w:rsidRDefault="00E35CC1" w:rsidP="00E35CC1">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59A8484" w14:textId="77777777" w:rsidR="00E35CC1" w:rsidRPr="009A3D76" w:rsidRDefault="00E35CC1" w:rsidP="00E35CC1">
      <w:r>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3DAA501" w14:textId="77777777" w:rsidR="00E35CC1" w:rsidRPr="009A3D76" w:rsidRDefault="00E35CC1" w:rsidP="00E35CC1">
      <w:r w:rsidRPr="009A3D76">
        <w:t>- στις περιπτώσεις Συνεταιρισμών, τα μέλη του Διοικητικού Συμβουλίου.</w:t>
      </w:r>
    </w:p>
    <w:p w14:paraId="15F8E42B" w14:textId="77777777" w:rsidR="00E35CC1" w:rsidRPr="009A3D76" w:rsidRDefault="00E35CC1" w:rsidP="00E35CC1">
      <w:r w:rsidRPr="009A3D76">
        <w:t>- σε όλες τις υπόλοιπες περιπτώσεις νομικών προσώπων, τον κατά περίπτωση νόμιμο εκπρόσωπο.</w:t>
      </w:r>
    </w:p>
    <w:p w14:paraId="08560012" w14:textId="77777777" w:rsidR="00E35CC1" w:rsidRPr="00782064" w:rsidRDefault="00E35CC1" w:rsidP="00E35CC1">
      <w:pPr>
        <w:rPr>
          <w:b/>
          <w:bCs/>
        </w:rPr>
      </w:pPr>
      <w:r w:rsidRPr="00782064">
        <w:rPr>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4D59B9" w14:textId="77777777" w:rsidR="00E35CC1" w:rsidRDefault="00E35CC1" w:rsidP="0086087F"/>
    <w:p w14:paraId="40780E56"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pPr>
      <w:bookmarkStart w:id="105" w:name="_Ref503518036"/>
      <w:r w:rsidRPr="00897475">
        <w:t>Στις ακόλουθες περιπτώσεις</w:t>
      </w:r>
      <w:bookmarkEnd w:id="105"/>
      <w:r w:rsidRPr="00897475">
        <w:t xml:space="preserve"> </w:t>
      </w:r>
    </w:p>
    <w:p w14:paraId="58CAC3F2" w14:textId="77777777" w:rsidR="00E35CC1" w:rsidRPr="00C229F3" w:rsidRDefault="00E35CC1" w:rsidP="00E35CC1">
      <w:pPr>
        <w:spacing w:before="120"/>
      </w:pPr>
      <w: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5CBF86C" w14:textId="77777777" w:rsidR="00E35CC1" w:rsidRPr="00C229F3" w:rsidRDefault="00E35CC1" w:rsidP="00E35CC1">
      <w: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D063B73" w14:textId="77777777" w:rsidR="00E35CC1" w:rsidRDefault="00E35CC1" w:rsidP="00E35CC1">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3237A20" w14:textId="77777777" w:rsidR="00E35CC1" w:rsidRPr="00C229F3" w:rsidRDefault="00E35CC1" w:rsidP="00E35CC1">
      <w:r w:rsidRPr="007213D0">
        <w:rPr>
          <w:lang w:eastAsia="el-GR"/>
        </w:rPr>
        <w:t>Οι υποχρεώσεις των περ. α’ και β’ της παρ. 2</w:t>
      </w:r>
      <w:r>
        <w:rPr>
          <w:lang w:eastAsia="el-GR"/>
        </w:rPr>
        <w:t xml:space="preserve">.2.3.2 </w:t>
      </w:r>
      <w:r w:rsidRPr="007213D0">
        <w:rPr>
          <w:lang w:eastAsia="el-GR"/>
        </w:rPr>
        <w:t xml:space="preserve"> 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6311052D" w14:textId="77777777" w:rsidR="00E35CC1" w:rsidRPr="009143B3" w:rsidRDefault="00E35CC1" w:rsidP="00E35CC1">
      <w:r>
        <w:t xml:space="preserve">Δεν αποκλείεται ο οικονομικός φορέας, όταν έχει εκπληρώσει τις υποχρεώσεις του είτε καταβάλλοντας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p w14:paraId="1F006A3D"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rPr>
          <w:i/>
        </w:rPr>
      </w:pPr>
      <w:bookmarkStart w:id="106" w:name="_Ref496540586"/>
      <w:r w:rsidRPr="00897475">
        <w:lastRenderedPageBreak/>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6"/>
    </w:p>
    <w:p w14:paraId="6DF8664C" w14:textId="77777777" w:rsidR="0086087F" w:rsidRPr="00897475" w:rsidRDefault="0086087F" w:rsidP="0086087F">
      <w:r w:rsidRPr="00897475">
        <w:t>(α) εάν έχει αθετήσει τις υποχρεώσεις που προβλέπονται στην παρ. 2 του άρθρου 18 του ν. 4412/2016,</w:t>
      </w:r>
      <w:r w:rsidR="00456C20" w:rsidRPr="00456C20">
        <w:t xml:space="preserve"> </w:t>
      </w:r>
      <w:r w:rsidR="00456C20" w:rsidRPr="00603221">
        <w:t xml:space="preserve"> </w:t>
      </w:r>
      <w:r w:rsidR="00456C20">
        <w:t>περί αρχών που εφαρμόζονται στις διαδικασίες σύναψης δημοσίων συμβάσεων</w:t>
      </w:r>
      <w:r w:rsidRPr="00897475">
        <w:t xml:space="preserve"> </w:t>
      </w:r>
    </w:p>
    <w:p w14:paraId="6D795E07" w14:textId="77777777" w:rsidR="00456C20" w:rsidRPr="00603221" w:rsidRDefault="0086087F" w:rsidP="00456C20">
      <w:r w:rsidRPr="00897475">
        <w:t xml:space="preserve">(β) </w:t>
      </w:r>
      <w:r w:rsidR="00456C20" w:rsidRPr="00456C20">
        <w:t xml:space="preserve"> </w:t>
      </w:r>
      <w:r w:rsidR="00456C20">
        <w:t>εάν τελεί υπό πτώχευση</w:t>
      </w:r>
      <w:r w:rsidR="00456C20">
        <w:rPr>
          <w:b/>
        </w:rPr>
        <w:t xml:space="preserve"> </w:t>
      </w:r>
      <w:r w:rsidR="00456C20">
        <w:t xml:space="preserve">ή έχει υπαχθεί σε διαδικασία ειδικής </w:t>
      </w:r>
      <w:r w:rsidR="00456C20" w:rsidRPr="00FF5DBE">
        <w:t>εκκαθάρισης</w:t>
      </w:r>
      <w:r w:rsidR="00456C20">
        <w:rPr>
          <w:b/>
        </w:rPr>
        <w:t xml:space="preserve"> </w:t>
      </w:r>
      <w:r w:rsidR="00456C20">
        <w:t>ή τελεί υπό αναγκαστική διαχείριση</w:t>
      </w:r>
      <w:r w:rsidR="00456C20">
        <w:rPr>
          <w:b/>
        </w:rPr>
        <w:t xml:space="preserve"> </w:t>
      </w:r>
      <w:r w:rsidR="00456C20">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64192C73" w14:textId="77777777" w:rsidR="00456C20" w:rsidRPr="00C229F3" w:rsidRDefault="0086087F" w:rsidP="00456C20">
      <w:r w:rsidRPr="00897475">
        <w:t xml:space="preserve">(γ) </w:t>
      </w:r>
      <w:r w:rsidR="00456C20">
        <w:t xml:space="preserve">εάν, </w:t>
      </w:r>
      <w:r w:rsidR="00456C20" w:rsidRPr="00790D05">
        <w:t>με την επιφύλαξη της παραγράφου 3β του άρθρου 44 του ν. 3959/2011</w:t>
      </w:r>
      <w:r w:rsidR="00456C20" w:rsidRPr="00D61E70">
        <w:t xml:space="preserve"> </w:t>
      </w:r>
      <w:r w:rsidR="00456C20" w:rsidRPr="00E14C02">
        <w:t>περί ποινικών κυρώσεων και</w:t>
      </w:r>
      <w:r w:rsidR="00456C20">
        <w:t xml:space="preserve"> </w:t>
      </w:r>
      <w:r w:rsidR="00456C20" w:rsidRPr="00E14C02">
        <w:t>άλλων διοικητικών συνεπειών</w:t>
      </w:r>
      <w:r w:rsidR="00456C20">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4CB25FF" w14:textId="77777777" w:rsidR="0086087F" w:rsidRPr="00897475" w:rsidRDefault="0086087F" w:rsidP="0086087F">
      <w:r w:rsidRPr="00897475">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7D88E4" w14:textId="77777777" w:rsidR="0086087F" w:rsidRPr="00897475" w:rsidRDefault="0086087F" w:rsidP="0086087F">
      <w:r w:rsidRPr="00897475">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w:t>
      </w:r>
      <w:r w:rsidR="000E3CEF" w:rsidRPr="00033BA0">
        <w:t>όπως ισχύει</w:t>
      </w:r>
      <w:r w:rsidR="000E3CEF" w:rsidRPr="00897475">
        <w:t xml:space="preserve"> </w:t>
      </w:r>
      <w:r w:rsidRPr="00897475">
        <w:t xml:space="preserve">δεν μπορεί να θεραπευθεί με άλλα, λιγότερο παρεμβατικά, μέσα, </w:t>
      </w:r>
    </w:p>
    <w:p w14:paraId="1AF98A31" w14:textId="77777777" w:rsidR="0086087F" w:rsidRPr="00897475" w:rsidRDefault="0086087F" w:rsidP="0086087F">
      <w:r w:rsidRPr="00897475">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2373AE9" w14:textId="5D127B41" w:rsidR="0086087F" w:rsidRPr="00897475" w:rsidRDefault="0086087F" w:rsidP="0086087F">
      <w:r w:rsidRPr="00897475">
        <w:t xml:space="preserve">(ζ) </w:t>
      </w:r>
      <w:r w:rsidR="00870587" w:rsidRPr="00A23EAB">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6F323F" w:rsidRPr="006F323F">
        <w:t xml:space="preserve"> 2.2.9.2 Αποδεικτικά μέσα - Δικαιολογητικά προσωρινού αναδόχου</w:t>
      </w:r>
      <w:r w:rsidRPr="00897475">
        <w:t xml:space="preserve"> της παρούσας. </w:t>
      </w:r>
    </w:p>
    <w:p w14:paraId="4BDBF6ED" w14:textId="77777777" w:rsidR="0086087F" w:rsidRPr="00897475" w:rsidRDefault="0086087F" w:rsidP="0086087F">
      <w:r w:rsidRPr="00897475">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D1763C">
        <w:t xml:space="preserve">με απατηλό τρόπο </w:t>
      </w:r>
      <w:r w:rsidRPr="00897475">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509CCCB8" w14:textId="77777777" w:rsidR="0086087F" w:rsidRPr="00897475" w:rsidRDefault="0086087F" w:rsidP="0086087F">
      <w:r w:rsidRPr="00897475">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2A669AE4" w14:textId="77777777" w:rsidR="00696F0B" w:rsidRPr="00782064" w:rsidRDefault="00696F0B" w:rsidP="00696F0B">
      <w:pPr>
        <w:rPr>
          <w:b/>
          <w:bCs/>
        </w:rPr>
      </w:pPr>
      <w:r w:rsidRPr="00782064">
        <w:rPr>
          <w:b/>
          <w:bCs/>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D50F3D2" w14:textId="77777777" w:rsidR="00980C44" w:rsidRPr="00980C44" w:rsidRDefault="00980C44" w:rsidP="00980C44">
      <w:pPr>
        <w:pStyle w:val="a3"/>
        <w:numPr>
          <w:ilvl w:val="3"/>
          <w:numId w:val="6"/>
        </w:numPr>
        <w:tabs>
          <w:tab w:val="left" w:pos="0"/>
          <w:tab w:val="left" w:pos="709"/>
          <w:tab w:val="left" w:pos="1134"/>
        </w:tabs>
        <w:suppressAutoHyphens/>
        <w:spacing w:before="240" w:after="120"/>
        <w:ind w:left="0" w:firstLine="0"/>
        <w:contextualSpacing w:val="0"/>
      </w:pPr>
      <w:bookmarkStart w:id="107" w:name="_Ref496540802"/>
      <w:r w:rsidRPr="00980C44">
        <w:t>Δεν έχει εφαρμογή στην παρούσα διαδικασία σύμβασης αμιγώς εθνικός λόγος αποκλεισμού (προϋποθέσεις εφαρμογής της παρ. 4 του άρθρου 8 του ν. 3310/2005, όπως ισχύει)</w:t>
      </w:r>
      <w:r>
        <w:t>.</w:t>
      </w:r>
    </w:p>
    <w:bookmarkEnd w:id="107"/>
    <w:p w14:paraId="65A694B5" w14:textId="77777777" w:rsidR="0086087F" w:rsidRPr="00897475" w:rsidRDefault="00BC4C7C" w:rsidP="00256546">
      <w:pPr>
        <w:pStyle w:val="a3"/>
        <w:numPr>
          <w:ilvl w:val="3"/>
          <w:numId w:val="6"/>
        </w:numPr>
        <w:tabs>
          <w:tab w:val="left" w:pos="0"/>
          <w:tab w:val="left" w:pos="709"/>
          <w:tab w:val="left" w:pos="1134"/>
        </w:tabs>
        <w:suppressAutoHyphens/>
        <w:spacing w:before="240" w:after="120"/>
        <w:ind w:left="0" w:firstLine="0"/>
        <w:contextualSpacing w:val="0"/>
        <w:rPr>
          <w:b/>
          <w:bCs/>
        </w:rPr>
      </w:pPr>
      <w:r w:rsidRPr="00782064">
        <w:lastRenderedPageBreak/>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t>.</w:t>
      </w:r>
      <w:r w:rsidR="0086087F" w:rsidRPr="00897475">
        <w:t>.</w:t>
      </w:r>
    </w:p>
    <w:p w14:paraId="42A3C04A" w14:textId="4FEC19C3" w:rsidR="00BC4C7C" w:rsidRPr="002A7C7B" w:rsidRDefault="0086087F" w:rsidP="00BC4C7C">
      <w:pPr>
        <w:pStyle w:val="a3"/>
        <w:numPr>
          <w:ilvl w:val="3"/>
          <w:numId w:val="6"/>
        </w:numPr>
        <w:tabs>
          <w:tab w:val="left" w:pos="0"/>
          <w:tab w:val="left" w:pos="709"/>
          <w:tab w:val="left" w:pos="1134"/>
        </w:tabs>
        <w:suppressAutoHyphens/>
        <w:spacing w:before="240" w:after="120"/>
        <w:ind w:left="0" w:firstLine="0"/>
        <w:rPr>
          <w:b/>
          <w:bCs/>
        </w:rPr>
      </w:pPr>
      <w:r w:rsidRPr="00897475">
        <w:t xml:space="preserve"> </w:t>
      </w:r>
      <w:r w:rsidR="00DD4C59">
        <w:t xml:space="preserve"> Ο </w:t>
      </w:r>
      <w:r w:rsidRPr="00897475">
        <w:t xml:space="preserve">οικονομικός φορέας που εμπίπτει σε μια από τις καταστάσεις που αναφέρονται στις παραγράφους </w:t>
      </w:r>
      <w:r w:rsidR="0093145F" w:rsidRPr="00897475">
        <w:fldChar w:fldCharType="begin"/>
      </w:r>
      <w:r w:rsidR="0093145F" w:rsidRPr="00897475">
        <w:instrText xml:space="preserve"> REF _Ref496540567 \r \h  \* MERGEFORMAT </w:instrText>
      </w:r>
      <w:r w:rsidR="0093145F" w:rsidRPr="00897475">
        <w:fldChar w:fldCharType="separate"/>
      </w:r>
      <w:r w:rsidR="00A60AB0">
        <w:t>2.2.3.1</w:t>
      </w:r>
      <w:r w:rsidR="0093145F" w:rsidRPr="00897475">
        <w:fldChar w:fldCharType="end"/>
      </w:r>
      <w:r w:rsidRPr="00897475">
        <w:t xml:space="preserve"> και </w:t>
      </w:r>
      <w:r w:rsidR="0093145F" w:rsidRPr="00897475">
        <w:fldChar w:fldCharType="begin"/>
      </w:r>
      <w:r w:rsidR="0093145F" w:rsidRPr="00897475">
        <w:instrText xml:space="preserve"> REF _Ref503518036 \r \h  \* MERGEFORMAT </w:instrText>
      </w:r>
      <w:r w:rsidR="0093145F" w:rsidRPr="00897475">
        <w:fldChar w:fldCharType="separate"/>
      </w:r>
      <w:r w:rsidR="00A60AB0">
        <w:t>2.2.3.2</w:t>
      </w:r>
      <w:r w:rsidR="0093145F" w:rsidRPr="00897475">
        <w:fldChar w:fldCharType="end"/>
      </w:r>
      <w:r w:rsidRPr="00897475">
        <w:t xml:space="preserve"> γ) και </w:t>
      </w:r>
      <w:r w:rsidR="00D94EC0" w:rsidRPr="00897475">
        <w:t>2.2.3.3</w:t>
      </w:r>
      <w:r w:rsidRPr="00897475">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00A279F9" w:rsidRPr="00897475">
        <w:t>αυτοκάθαρση</w:t>
      </w:r>
      <w:r w:rsidRPr="00897475">
        <w:t xml:space="preserve">). </w:t>
      </w:r>
      <w:r w:rsidR="00BC4C7C" w:rsidRPr="00BC4C7C">
        <w:t xml:space="preserve"> </w:t>
      </w:r>
      <w:r w:rsidR="00BC4C7C" w:rsidRPr="002A7C7B">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14BD3D" w14:textId="77777777" w:rsidR="0086087F" w:rsidRPr="00897475" w:rsidRDefault="0086087F" w:rsidP="00256546">
      <w:pPr>
        <w:pStyle w:val="a3"/>
        <w:numPr>
          <w:ilvl w:val="3"/>
          <w:numId w:val="6"/>
        </w:numPr>
        <w:tabs>
          <w:tab w:val="left" w:pos="0"/>
          <w:tab w:val="left" w:pos="709"/>
          <w:tab w:val="left" w:pos="1134"/>
        </w:tabs>
        <w:suppressAutoHyphens/>
        <w:spacing w:before="240" w:after="120"/>
        <w:ind w:left="0" w:firstLine="0"/>
        <w:contextualSpacing w:val="0"/>
        <w:rPr>
          <w:b/>
          <w:bCs/>
        </w:rPr>
      </w:pPr>
      <w:r w:rsidRPr="00897475">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9AC8547" w14:textId="77777777" w:rsidR="00FC72AC" w:rsidRPr="002D2E8A" w:rsidRDefault="00FC72AC" w:rsidP="00FC72AC">
      <w:pPr>
        <w:pStyle w:val="a3"/>
        <w:numPr>
          <w:ilvl w:val="3"/>
          <w:numId w:val="6"/>
        </w:numPr>
        <w:tabs>
          <w:tab w:val="left" w:pos="0"/>
          <w:tab w:val="left" w:pos="709"/>
          <w:tab w:val="left" w:pos="1134"/>
        </w:tabs>
        <w:suppressAutoHyphens/>
        <w:spacing w:before="240" w:after="120"/>
        <w:ind w:left="0" w:firstLine="0"/>
      </w:pPr>
      <w:r w:rsidRPr="002D2E8A">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A81F6DE" w14:textId="77777777" w:rsidR="0086087F" w:rsidRPr="00897475" w:rsidRDefault="0086087F" w:rsidP="0012755B">
      <w:pPr>
        <w:pStyle w:val="a3"/>
        <w:tabs>
          <w:tab w:val="left" w:pos="0"/>
          <w:tab w:val="left" w:pos="709"/>
          <w:tab w:val="left" w:pos="1134"/>
        </w:tabs>
        <w:suppressAutoHyphens/>
        <w:spacing w:before="240" w:after="120"/>
        <w:ind w:left="0"/>
        <w:contextualSpacing w:val="0"/>
      </w:pPr>
    </w:p>
    <w:p w14:paraId="16E88914" w14:textId="77777777" w:rsidR="0086087F" w:rsidRPr="00897475" w:rsidRDefault="0086087F" w:rsidP="00956DE4">
      <w:pPr>
        <w:pStyle w:val="3"/>
      </w:pPr>
      <w:bookmarkStart w:id="108" w:name="_Ref496541162"/>
      <w:bookmarkStart w:id="109" w:name="_Ref496541206"/>
      <w:bookmarkStart w:id="110" w:name="_Ref496541230"/>
      <w:bookmarkStart w:id="111" w:name="_Ref496541297"/>
      <w:bookmarkStart w:id="112" w:name="_Toc496694173"/>
      <w:bookmarkStart w:id="113" w:name="_Toc31307649"/>
      <w:bookmarkStart w:id="114" w:name="_Toc131090320"/>
      <w:r w:rsidRPr="00897475">
        <w:t>Καταλληλότητα άσκησης επαγγελματικής δραστηριότητας</w:t>
      </w:r>
      <w:bookmarkEnd w:id="108"/>
      <w:bookmarkEnd w:id="109"/>
      <w:bookmarkEnd w:id="110"/>
      <w:bookmarkEnd w:id="111"/>
      <w:bookmarkEnd w:id="112"/>
      <w:bookmarkEnd w:id="113"/>
      <w:bookmarkEnd w:id="114"/>
      <w:r w:rsidRPr="00897475">
        <w:t xml:space="preserve"> </w:t>
      </w:r>
    </w:p>
    <w:p w14:paraId="71DF835A" w14:textId="77777777" w:rsidR="0086087F" w:rsidRPr="00897475" w:rsidRDefault="0086087F" w:rsidP="0086087F">
      <w:pPr>
        <w:rPr>
          <w:i/>
          <w:iCs/>
        </w:rPr>
      </w:pPr>
      <w:r w:rsidRPr="00897475">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δηλαδή επαγγελματική δραστηριότητα συναφή με τον τομέα της ανάπτυξης</w:t>
      </w:r>
      <w:r w:rsidR="00F424FE" w:rsidRPr="00F424FE">
        <w:t xml:space="preserve"> τεχνολογιών της πληροφορίας για εφαρμογές</w:t>
      </w:r>
      <w:r w:rsidRPr="00897475">
        <w:t>.</w:t>
      </w:r>
    </w:p>
    <w:p w14:paraId="26BF11A7" w14:textId="77777777" w:rsidR="0086087F" w:rsidRPr="00897475" w:rsidRDefault="0086087F" w:rsidP="0086087F">
      <w:pPr>
        <w:rPr>
          <w:rFonts w:eastAsia="Calibri"/>
          <w:bCs/>
          <w:i/>
        </w:rPr>
      </w:pPr>
      <w:r w:rsidRPr="00897475">
        <w:rPr>
          <w:rFonts w:eastAsia="Calibri"/>
          <w:bCs/>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D1763C" w:rsidRPr="007F0576">
        <w:rPr>
          <w:rFonts w:eastAsia="Calibri"/>
          <w:bCs/>
          <w:color w:val="000000"/>
        </w:rPr>
        <w:t>ή εμπορικά μητρώα</w:t>
      </w:r>
      <w:r w:rsidR="00D1763C">
        <w:rPr>
          <w:rFonts w:eastAsia="Calibri"/>
          <w:bCs/>
          <w:color w:val="000000"/>
        </w:rPr>
        <w:t xml:space="preserve"> </w:t>
      </w:r>
      <w:r w:rsidR="00D1763C" w:rsidRPr="00D83A10">
        <w:rPr>
          <w:rFonts w:eastAsia="Calibri"/>
          <w:bCs/>
          <w:color w:val="000000"/>
        </w:rPr>
        <w:t xml:space="preserve"> </w:t>
      </w:r>
      <w:r w:rsidRPr="00897475">
        <w:rPr>
          <w:rFonts w:eastAsia="Calibri"/>
          <w:bCs/>
        </w:rPr>
        <w:t>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897475">
        <w:rPr>
          <w:rFonts w:eastAsia="Calibri"/>
          <w:bCs/>
          <w:i/>
        </w:rPr>
        <w:t xml:space="preserve">. </w:t>
      </w:r>
    </w:p>
    <w:p w14:paraId="0B14F42F" w14:textId="77777777" w:rsidR="0086087F" w:rsidRPr="00897475" w:rsidRDefault="0086087F" w:rsidP="0086087F">
      <w:pPr>
        <w:rPr>
          <w:rFonts w:eastAsia="Calibri"/>
          <w:bCs/>
        </w:rPr>
      </w:pPr>
      <w:r w:rsidRPr="00897475">
        <w:rPr>
          <w:rFonts w:eastAsia="Calibri"/>
          <w:bCs/>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DE8719C" w14:textId="77777777" w:rsidR="0086087F" w:rsidRDefault="0086087F" w:rsidP="00D2630E">
      <w:pPr>
        <w:rPr>
          <w:rFonts w:eastAsia="Calibri"/>
          <w:bCs/>
        </w:rPr>
      </w:pPr>
      <w:r w:rsidRPr="00897475">
        <w:rPr>
          <w:rFonts w:eastAsia="Calibri"/>
          <w:bCs/>
        </w:rPr>
        <w:lastRenderedPageBreak/>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195B52E7" w14:textId="77777777" w:rsidR="00FC72AC" w:rsidRPr="00BE6F4C" w:rsidDel="00893E05" w:rsidRDefault="00FC72AC" w:rsidP="00FC72AC">
      <w:r w:rsidRPr="00FC72AC">
        <w:rPr>
          <w:rFonts w:eastAsia="Times New Roman"/>
        </w:rPr>
        <w:t>Στην περίπτωση ένωσης οικονομικών φορέων</w:t>
      </w:r>
      <w:r w:rsidRPr="00BE6F4C" w:rsidDel="00893E05">
        <w:t xml:space="preserve"> </w:t>
      </w:r>
      <w:r w:rsidRPr="002D2E8A">
        <w:rPr>
          <w:lang w:eastAsia="zh-CN"/>
        </w:rPr>
        <w:t>η καταλληλότητα άσκησης επαγγελματικής δραστηριότητας</w:t>
      </w:r>
      <w:r>
        <w:t xml:space="preserve"> απαιτείται να καλύπτεται σωρευτικά από τα μέλη της ένωσης. </w:t>
      </w:r>
      <w:r w:rsidRPr="00BE6F4C" w:rsidDel="00893E05">
        <w:t xml:space="preserve">  </w:t>
      </w:r>
    </w:p>
    <w:p w14:paraId="5F882A9A" w14:textId="77777777" w:rsidR="0086087F" w:rsidRPr="00897475" w:rsidRDefault="0086087F" w:rsidP="00956DE4">
      <w:pPr>
        <w:pStyle w:val="3"/>
      </w:pPr>
      <w:bookmarkStart w:id="115" w:name="_Ref496541309"/>
      <w:bookmarkStart w:id="116" w:name="_Ref496541508"/>
      <w:bookmarkStart w:id="117" w:name="_Toc496694174"/>
      <w:bookmarkStart w:id="118" w:name="_Toc31307650"/>
      <w:bookmarkStart w:id="119" w:name="_Toc131090321"/>
      <w:r w:rsidRPr="00897475">
        <w:t>Οικονομική και χρηματοοικονομική επάρκεια</w:t>
      </w:r>
      <w:bookmarkEnd w:id="115"/>
      <w:bookmarkEnd w:id="116"/>
      <w:bookmarkEnd w:id="117"/>
      <w:bookmarkEnd w:id="118"/>
      <w:bookmarkEnd w:id="119"/>
    </w:p>
    <w:p w14:paraId="05D7491D" w14:textId="6F67F875" w:rsidR="00A623EF" w:rsidRPr="00897475" w:rsidRDefault="0086087F" w:rsidP="00A623EF">
      <w:r w:rsidRPr="00897475">
        <w:t xml:space="preserve">Οι οικονομικοί φορείς που συμμετέχουν στη διαδικασία σύναψης της παρούσας απαιτείται να έχουν γενικό </w:t>
      </w:r>
      <w:r w:rsidR="00F74B73" w:rsidRPr="00897475">
        <w:t xml:space="preserve">μέσο </w:t>
      </w:r>
      <w:r w:rsidRPr="00897475">
        <w:t>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507685">
        <w:t>2020-2021-2022</w:t>
      </w:r>
      <w:r w:rsidRPr="00897475">
        <w:t>)</w:t>
      </w:r>
      <w:r w:rsidR="0082089C" w:rsidRPr="0082089C">
        <w:rPr>
          <w:rFonts w:eastAsia="Times New Roman"/>
          <w:b/>
          <w:color w:val="0000FF"/>
        </w:rPr>
        <w:t xml:space="preserve"> </w:t>
      </w:r>
      <w:r w:rsidR="00A623EF" w:rsidRPr="00A623EF">
        <w:rPr>
          <w:lang w:eastAsia="el-GR"/>
        </w:rPr>
        <w:t xml:space="preserve">συνολικά </w:t>
      </w:r>
      <w:r w:rsidR="0082089C" w:rsidRPr="00C302C5">
        <w:t>μεγαλύτερο από το 100% του προϋπολογισμού του υπό ανάθεση Έργου  μη περιλαμβανομένου του προϋπολογισμού του δικαιώματος προαίρεσης και του ΦΠΑ</w:t>
      </w:r>
      <w:r w:rsidR="00C302C5">
        <w:t>.</w:t>
      </w:r>
      <w:r w:rsidRPr="00897475">
        <w:t xml:space="preserve"> </w:t>
      </w:r>
    </w:p>
    <w:p w14:paraId="2F1C97FB" w14:textId="77777777" w:rsidR="0086087F" w:rsidRPr="00897475" w:rsidRDefault="0086087F" w:rsidP="00A623EF">
      <w:pPr>
        <w:pStyle w:val="3"/>
      </w:pPr>
      <w:bookmarkStart w:id="120" w:name="_Ref496541329"/>
      <w:bookmarkStart w:id="121" w:name="_Ref496541556"/>
      <w:bookmarkStart w:id="122" w:name="_Toc496694175"/>
      <w:bookmarkStart w:id="123" w:name="_Toc31307651"/>
      <w:bookmarkStart w:id="124" w:name="_Toc131090322"/>
      <w:r w:rsidRPr="00897475">
        <w:t>Τεχνική και επαγγελματική ικανότητα</w:t>
      </w:r>
      <w:bookmarkEnd w:id="120"/>
      <w:bookmarkEnd w:id="121"/>
      <w:bookmarkEnd w:id="122"/>
      <w:bookmarkEnd w:id="123"/>
      <w:bookmarkEnd w:id="124"/>
      <w:r w:rsidRPr="00897475">
        <w:t xml:space="preserve"> </w:t>
      </w:r>
    </w:p>
    <w:p w14:paraId="76FF45BB" w14:textId="77777777" w:rsidR="008E331E" w:rsidRDefault="008E331E" w:rsidP="008E331E">
      <w:pPr>
        <w:pStyle w:val="4"/>
        <w:ind w:left="1276" w:hanging="1134"/>
      </w:pPr>
      <w:bookmarkStart w:id="125" w:name="_Ref62041189"/>
      <w:r>
        <w:t>Τεχνική Ικανότητα</w:t>
      </w:r>
      <w:bookmarkEnd w:id="125"/>
      <w:r>
        <w:t xml:space="preserve"> </w:t>
      </w:r>
    </w:p>
    <w:p w14:paraId="3A231710" w14:textId="02B38DD4" w:rsidR="005212BE" w:rsidRPr="00CC63FC" w:rsidRDefault="005212BE" w:rsidP="005212BE">
      <w:r w:rsidRPr="00CC63FC">
        <w:t>Όσον αφορά στην τεχνική και επαγγελματική ικανότητα για την παρούσα διαδικασία σύναψης σύμβασης, λαμβάνοντας υπόψη ότι για την επιτυχή υλοποίηση του έργου είναι απαραίτητη η τεχνική ικανότητα στις ειδικές απαιτήσεις διαλειτουργικότητας με υφιστάμενες υποδομές και λογισμικά συστήματα της δημόσιας διοίκησης αλλά και στις θεσμικές και νομικές ρυθμίσεις που διέπουν την οργάνωση και λειτουργία δημόσιων φορέων, οι οικονομικοί φορείς απαιτείται να έχουν υλοποιήσει επιτυχώς κατά τα τελευταία πέντε (5) έτη (2018,2019,2020</w:t>
      </w:r>
      <w:r w:rsidR="00507685">
        <w:t>,2021,2022</w:t>
      </w:r>
      <w:r w:rsidRPr="00CC63FC">
        <w:t xml:space="preserve">) συν το τρέχον: </w:t>
      </w:r>
    </w:p>
    <w:p w14:paraId="6F388BAA" w14:textId="77777777" w:rsidR="005212BE" w:rsidRPr="00CC63FC" w:rsidRDefault="005212BE" w:rsidP="005212BE">
      <w:r w:rsidRPr="00CC63FC">
        <w:t>•</w:t>
      </w:r>
      <w:r w:rsidRPr="00CC63FC">
        <w:tab/>
        <w:t xml:space="preserve">τρία (3) ή περισσότερα επιτυχώς ολοκληρωμένα έργα για φορείς του Δημοσίου ή του ευρύτερου Δημοσίου Τομέα, που να αφορούν σε Ανάπτυξη microservices και Ανάπτυξη διαδικτυακών υπηρεσιών SaaS, τα οποία φιλοξενούνται σε cloud συστήματα και να έχουν υλοποιηθεί εξ ολοκλήρου με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 </w:t>
      </w:r>
    </w:p>
    <w:p w14:paraId="6752E434" w14:textId="77777777" w:rsidR="005212BE" w:rsidRPr="00CC63FC" w:rsidRDefault="005212BE" w:rsidP="005212BE">
      <w:r w:rsidRPr="00CC63FC">
        <w:t>•</w:t>
      </w:r>
      <w:r w:rsidRPr="00CC63FC">
        <w:tab/>
        <w:t>δύο (2) ή περισσότερα επιτυχώς ολοκληρωμένα έργα, που να παρέχουν Υπηρεσίες Διαλειτουργικότητας μεταξύ φορέων του Δημοσίου ή του ευρύτερου Δημοσίου Τομέα και να στηρίζονται σε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 Τουλάχιστον το ένα έργο πρέπει να έχει περισσότερους από ένα εκατομμύριο (1.000.000) χρήστες και ελάχιστο πλήθος κλήσεων σε ετήσια βάση πάνω από είκοσι εκατομμύρια (20.000.000).</w:t>
      </w:r>
    </w:p>
    <w:p w14:paraId="72098B02" w14:textId="77777777" w:rsidR="005212BE" w:rsidRPr="00CC63FC" w:rsidRDefault="005212BE" w:rsidP="005212BE">
      <w:r w:rsidRPr="00CC63FC">
        <w:t>•</w:t>
      </w:r>
      <w:r w:rsidRPr="00CC63FC">
        <w:tab/>
        <w:t>ένα (1) ή περισσότερα επιτυχώς ολοκληρωμένα έργα, που να έχουν υλοποιήσει δίκτυο τεχνολογίας Blockchain για Δημόσιους Φορείς ή του Φορείς ευρύτερου Δημοσίου Τομέα και να στηρίζονται σε open source τεχνολογίες ή ο πηγαίος κώδικας ανάπτυξης των ανωτέρω έργων είναι ελεύθερος δικαιωμάτων για τη χρήση, την τροποποίηση ή την αναβάθμιση του και έχει παραδοθεί σε φορείς του Δημοσίου ή του ευρύτερου Δημοσίου Τομέα.</w:t>
      </w:r>
    </w:p>
    <w:p w14:paraId="7326D00C" w14:textId="77777777" w:rsidR="005212BE" w:rsidRPr="00CC63FC" w:rsidRDefault="005212BE" w:rsidP="005212BE">
      <w:r w:rsidRPr="00CC63FC">
        <w:t>•</w:t>
      </w:r>
      <w:r w:rsidRPr="00CC63FC">
        <w:tab/>
        <w:t xml:space="preserve">δύο (2) ή και περισσότερα επιτυχώς ολοκληρωμένα έργα, που να αφορούν σε υλοποίηση υπηρεσιών ασφαλείας εφαρμογών ιστού (Web Applications) αντίστοιχης πολυπλοκότητας και έκτασης με το σύνολο των προσφερόμενων προϊόντων στην προτεινόμενη λύση. </w:t>
      </w:r>
    </w:p>
    <w:p w14:paraId="3308542C" w14:textId="77777777" w:rsidR="005212BE" w:rsidRPr="00CC63FC" w:rsidRDefault="005212BE" w:rsidP="005212BE">
      <w:r w:rsidRPr="00CC63FC">
        <w:lastRenderedPageBreak/>
        <w:t>•</w:t>
      </w:r>
      <w:r w:rsidRPr="00CC63FC">
        <w:tab/>
        <w:t>δύο (2) ή περισσότερα επιτυχώς ολοκληρωμένα έργα για φορείς του Δημοσίου ή του ευρύτερου Δημοσίου Τομέα, που να αφορούν την ανάπτυξη διαδικτυακών εφαρμογών και να χρησιμοποιούν ως SSO Auth2.0</w:t>
      </w:r>
    </w:p>
    <w:p w14:paraId="6191E08B" w14:textId="77777777" w:rsidR="005212BE" w:rsidRPr="00CC63FC" w:rsidRDefault="005212BE" w:rsidP="005212BE">
      <w:r w:rsidRPr="00CC63FC">
        <w:t>Δεδομένου ότι κάποιο έργο δύναται να καλύπτει περισσότερα του ενός εκ των ανωτέρω  κριτηρίων ικανότητας απαιτείται η επιτυχής υλοποίηση κατ’ ελάχιστον 3 αντίστοιχων έργων που καλύπτουν τις απαιτήσεις τεχνικής ικανότητας στο σύνολό τους και να γίνεται σαφής αναφορά ποια από τα ανωτέρω κριτήρια καλύπτονται από έκαστο έργο.</w:t>
      </w:r>
    </w:p>
    <w:p w14:paraId="3460160E" w14:textId="22479449" w:rsidR="005212BE" w:rsidRPr="00CC63FC" w:rsidRDefault="005212BE" w:rsidP="005212BE">
      <w:r w:rsidRPr="00CC63FC">
        <w:t xml:space="preserve">Τα ανωτέρω έργα σωρευτικά θα πρέπει να είναι προϋπολογισμού ίσου ή μεγαλύτερου από το ποσό του 30% της αξίας της παρούσας </w:t>
      </w:r>
      <w:r w:rsidR="001D7B82">
        <w:t xml:space="preserve">πρόσκλησης </w:t>
      </w:r>
      <w:r w:rsidRPr="00CC63FC">
        <w:t>μη συμπεριλαμβανομένου ΦΠΑ και μη συμπεριλαμβανομένου του προϋπολογισμού του δικαιώματος προαίρεσης.</w:t>
      </w:r>
    </w:p>
    <w:p w14:paraId="653ADD97" w14:textId="77777777" w:rsidR="00E8361C" w:rsidRDefault="00E8361C" w:rsidP="00E8361C">
      <w:r w:rsidRPr="00D60EC5">
        <w:t>Αναφορικά με τα ανωτέρω επισημαίνεται ότι στα έργα στα οποία έχει συμμετάσχει ο υποψήφιος ως μέλος ένωσης ή κοινοπραξίας, θα πρέπει να έχει αναλάβει εργασίες υλοποίησης σχετικές με τις ανωτέρω υπηρεσίες. Στην περίπτωση αυτή, το ποσοστό συμμετοχής του υποψηφίου στην ένωση ή κοινοπραξία δεν μπορεί να είναι μικρότερο από το 50% της συνολικής αξίας των εν λόγω έργων.   »</w:t>
      </w:r>
    </w:p>
    <w:p w14:paraId="1E53E723" w14:textId="77777777" w:rsidR="008E331E" w:rsidRPr="008E331E" w:rsidRDefault="008E331E" w:rsidP="008E331E">
      <w:pPr>
        <w:pStyle w:val="4"/>
        <w:ind w:left="1276" w:hanging="1134"/>
      </w:pPr>
      <w:bookmarkStart w:id="126" w:name="_Ref62041337"/>
      <w:r w:rsidRPr="008E331E">
        <w:t>Επαγγελματική Ικανότητα - Ομάδα Έργου</w:t>
      </w:r>
      <w:bookmarkEnd w:id="126"/>
    </w:p>
    <w:p w14:paraId="13D6F82B" w14:textId="77777777" w:rsidR="0086087F" w:rsidRPr="008E331E" w:rsidRDefault="0086087F" w:rsidP="008E331E">
      <w:pPr>
        <w:suppressAutoHyphens/>
        <w:spacing w:after="120"/>
        <w:rPr>
          <w:bCs/>
        </w:rPr>
      </w:pPr>
      <w:r w:rsidRPr="008E331E">
        <w:rPr>
          <w:bCs/>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w:t>
      </w:r>
      <w:r w:rsidRPr="00BF4F42">
        <w:rPr>
          <w:bCs/>
        </w:rPr>
        <w:t>τουλάχιστον από</w:t>
      </w:r>
      <w:r w:rsidR="005D770A" w:rsidRPr="00BF4F42">
        <w:rPr>
          <w:bCs/>
        </w:rPr>
        <w:t xml:space="preserve"> 1</w:t>
      </w:r>
      <w:r w:rsidR="001F167C" w:rsidRPr="00BF4F42">
        <w:rPr>
          <w:bCs/>
        </w:rPr>
        <w:t>8</w:t>
      </w:r>
      <w:r w:rsidR="005D770A" w:rsidRPr="00BF4F42">
        <w:rPr>
          <w:bCs/>
        </w:rPr>
        <w:t xml:space="preserve"> άτομα</w:t>
      </w:r>
      <w:r w:rsidR="00AA7663" w:rsidRPr="00BF4F42">
        <w:rPr>
          <w:bCs/>
        </w:rPr>
        <w:t xml:space="preserve">, εκ των οποίων </w:t>
      </w:r>
      <w:r w:rsidR="009059D0" w:rsidRPr="00BF4F42">
        <w:rPr>
          <w:bCs/>
        </w:rPr>
        <w:t xml:space="preserve">ο υπεύθυνος έργου </w:t>
      </w:r>
      <w:r w:rsidR="00AA7663" w:rsidRPr="00BF4F42">
        <w:rPr>
          <w:bCs/>
        </w:rPr>
        <w:t>πρέπει να ανήκ</w:t>
      </w:r>
      <w:r w:rsidR="00BF4F42" w:rsidRPr="00BF4F42">
        <w:rPr>
          <w:bCs/>
        </w:rPr>
        <w:t>ει</w:t>
      </w:r>
      <w:r w:rsidR="00AA7663" w:rsidRPr="00BF4F42">
        <w:rPr>
          <w:bCs/>
        </w:rPr>
        <w:t xml:space="preserve"> στο μόνιμο προσωπικό του υποψήφιου αναδόχου,</w:t>
      </w:r>
      <w:r w:rsidR="00AA7663" w:rsidRPr="008E331E">
        <w:rPr>
          <w:b/>
        </w:rPr>
        <w:t xml:space="preserve"> </w:t>
      </w:r>
      <w:r w:rsidR="003E153B" w:rsidRPr="008E331E">
        <w:rPr>
          <w:bCs/>
        </w:rPr>
        <w:t xml:space="preserve"> σύμφωνα με τα παρακάτω</w:t>
      </w:r>
      <w:r w:rsidRPr="008E331E">
        <w:rPr>
          <w:bCs/>
        </w:rPr>
        <w:t xml:space="preserve">: </w:t>
      </w:r>
    </w:p>
    <w:p w14:paraId="38FB43EB" w14:textId="77777777" w:rsidR="005D770A" w:rsidRPr="003E153B" w:rsidRDefault="005D770A" w:rsidP="004A1D19">
      <w:pPr>
        <w:pStyle w:val="a3"/>
        <w:numPr>
          <w:ilvl w:val="0"/>
          <w:numId w:val="16"/>
        </w:numPr>
      </w:pPr>
      <w:bookmarkStart w:id="127" w:name="_Ref496541343"/>
      <w:bookmarkStart w:id="128" w:name="_Ref496541651"/>
      <w:bookmarkStart w:id="129" w:name="_Toc496694176"/>
      <w:bookmarkStart w:id="130" w:name="_Toc31307652"/>
      <w:r w:rsidRPr="003E153B">
        <w:t>Υπεύθυνο</w:t>
      </w:r>
      <w:r w:rsidR="003E153B">
        <w:t>ς</w:t>
      </w:r>
      <w:r w:rsidRPr="003E153B">
        <w:t xml:space="preserve"> Έργου με επαγγελματική εμπειρία τουλάχιστον </w:t>
      </w:r>
      <w:r w:rsidR="00155F42">
        <w:t>δέκα</w:t>
      </w:r>
      <w:r w:rsidR="00155F42" w:rsidRPr="003E153B">
        <w:t xml:space="preserve"> </w:t>
      </w:r>
      <w:r w:rsidRPr="003E153B">
        <w:t>(</w:t>
      </w:r>
      <w:r w:rsidRPr="00FC7AFA">
        <w:rPr>
          <w:b/>
          <w:bCs/>
        </w:rPr>
        <w:t>1</w:t>
      </w:r>
      <w:r w:rsidR="00155F42">
        <w:rPr>
          <w:b/>
          <w:bCs/>
        </w:rPr>
        <w:t>0</w:t>
      </w:r>
      <w:r w:rsidRPr="003E153B">
        <w:t>) ετών εμπειρία μετά την κτήση του πτυχίου του, σε Διοίκηση Έργων Πληροφορικής, ο οποίος να διαθέτει Πτυχίο τριτοβάθμιας εκπαίδευσης ειδικότητας/κατεύθυνσης Πληροφορικής ή ισοδύναμο και Μεταπτυχιακό (ή Διδακτορικό) Δίπλωμα σε συναφές αντικείμενο (πληροφορική</w:t>
      </w:r>
      <w:r w:rsidR="00D531E8" w:rsidRPr="00D531E8">
        <w:t xml:space="preserve"> </w:t>
      </w:r>
      <w:r w:rsidR="00D531E8" w:rsidRPr="00DA70D2">
        <w:t>ή ισοδύναμο</w:t>
      </w:r>
      <w:r w:rsidR="00D531E8">
        <w:t>)</w:t>
      </w:r>
    </w:p>
    <w:p w14:paraId="1A694DFD" w14:textId="77777777" w:rsidR="005D770A" w:rsidRPr="003E153B" w:rsidRDefault="005D770A" w:rsidP="004A1D19">
      <w:pPr>
        <w:pStyle w:val="a3"/>
        <w:numPr>
          <w:ilvl w:val="0"/>
          <w:numId w:val="16"/>
        </w:numPr>
      </w:pPr>
      <w:r w:rsidRPr="003E153B">
        <w:t>Αναπληρωτή</w:t>
      </w:r>
      <w:r w:rsidR="003E153B">
        <w:t>ς</w:t>
      </w:r>
      <w:r w:rsidRPr="003E153B">
        <w:t xml:space="preserve"> Υπεύθυνο</w:t>
      </w:r>
      <w:r w:rsidR="003E153B">
        <w:t>ς</w:t>
      </w:r>
      <w:r w:rsidRPr="003E153B">
        <w:t xml:space="preserve"> Έργου με επαγγελματική εμπειρία τουλάχιστον </w:t>
      </w:r>
      <w:r w:rsidR="00155F42">
        <w:t>έξι</w:t>
      </w:r>
      <w:r w:rsidR="00155F42" w:rsidRPr="003E153B">
        <w:t xml:space="preserve"> </w:t>
      </w:r>
      <w:r w:rsidRPr="003E153B">
        <w:t>(</w:t>
      </w:r>
      <w:r w:rsidR="00155F42">
        <w:rPr>
          <w:b/>
          <w:bCs/>
        </w:rPr>
        <w:t>6</w:t>
      </w:r>
      <w:r w:rsidRPr="003E153B">
        <w:t xml:space="preserve">) ετών εμπειρία μετά την κτήση του πτυχίου του, σε Διοίκηση Έργων Πληροφορικής, ο οποίος να διαθέτει Πτυχίο τριτοβάθμιας εκπαίδευσης ειδικότητας/κατεύθυνσης Πληροφορικής ή ισοδύναμο και Μεταπτυχιακό (ή Διδακτορικό) Δίπλωμα ειδικότητας/κατεύθυνσης Πληροφορικής, ή Διοίκησης, ή ΜΒΑ ή ισοδύναμο. </w:t>
      </w:r>
    </w:p>
    <w:p w14:paraId="54E19E8D" w14:textId="77777777" w:rsidR="005D770A" w:rsidRDefault="005D770A" w:rsidP="004A1D19">
      <w:pPr>
        <w:pStyle w:val="a3"/>
        <w:numPr>
          <w:ilvl w:val="0"/>
          <w:numId w:val="16"/>
        </w:numPr>
      </w:pPr>
      <w:r w:rsidRPr="00101CC8">
        <w:t xml:space="preserve">Ομάδα Ανάπτυξης Λογισμικού, </w:t>
      </w:r>
      <w:r w:rsidRPr="003E153B">
        <w:rPr>
          <w:b/>
          <w:bCs/>
        </w:rPr>
        <w:t xml:space="preserve">τουλάχιστον </w:t>
      </w:r>
      <w:r w:rsidR="006D5393">
        <w:rPr>
          <w:b/>
          <w:bCs/>
        </w:rPr>
        <w:t>επτά</w:t>
      </w:r>
      <w:r w:rsidRPr="003E153B">
        <w:rPr>
          <w:b/>
          <w:bCs/>
        </w:rPr>
        <w:t xml:space="preserve">  (</w:t>
      </w:r>
      <w:r w:rsidR="006D5393" w:rsidRPr="006D5393">
        <w:rPr>
          <w:b/>
          <w:bCs/>
        </w:rPr>
        <w:t>7</w:t>
      </w:r>
      <w:r w:rsidRPr="003E153B">
        <w:rPr>
          <w:b/>
          <w:bCs/>
        </w:rPr>
        <w:t>) άτομα</w:t>
      </w:r>
      <w:r w:rsidRPr="00101CC8">
        <w:t xml:space="preserve">, </w:t>
      </w:r>
      <w:r>
        <w:t xml:space="preserve">εκ των οποίων </w:t>
      </w:r>
    </w:p>
    <w:p w14:paraId="6E8C778A" w14:textId="77777777" w:rsidR="005D770A" w:rsidRPr="00A23410" w:rsidRDefault="005D770A" w:rsidP="004A1D19">
      <w:pPr>
        <w:pStyle w:val="a3"/>
        <w:numPr>
          <w:ilvl w:val="1"/>
          <w:numId w:val="16"/>
        </w:numPr>
        <w:suppressAutoHyphens/>
        <w:spacing w:after="120"/>
      </w:pPr>
      <w:r w:rsidRPr="00A23410">
        <w:t xml:space="preserve">το ένα (1) με επαγγελματική εμπειρία τουλάχιστον </w:t>
      </w:r>
      <w:r w:rsidR="00AA3C1C">
        <w:t>δέκα</w:t>
      </w:r>
      <w:r w:rsidR="00AA3C1C" w:rsidRPr="00A23410">
        <w:t xml:space="preserve"> </w:t>
      </w:r>
      <w:r w:rsidRPr="00A23410">
        <w:t>(</w:t>
      </w:r>
      <w:r w:rsidR="00AA3C1C" w:rsidRPr="00A23410">
        <w:t>1</w:t>
      </w:r>
      <w:r w:rsidR="00AA3C1C" w:rsidRPr="00AA3C1C">
        <w:t>0</w:t>
      </w:r>
      <w:r w:rsidRPr="00A23410">
        <w:t xml:space="preserve">) ετών μετά την κτήση του πτυχίου του σε ανάπτυξη εφαρμογών πληροφορικής, οποίος να διαθέτει Πτυχίο τριτοβάθμιας εκπαίδευσης ειδικότητας/κατεύθυνσης Πληροφορικής ή ισοδύναμο </w:t>
      </w:r>
    </w:p>
    <w:p w14:paraId="1DD2CDB0" w14:textId="77777777" w:rsidR="005D770A" w:rsidRPr="00A23410" w:rsidRDefault="005D770A" w:rsidP="004A1D19">
      <w:pPr>
        <w:pStyle w:val="a3"/>
        <w:numPr>
          <w:ilvl w:val="1"/>
          <w:numId w:val="16"/>
        </w:numPr>
        <w:suppressAutoHyphens/>
        <w:spacing w:after="120"/>
      </w:pPr>
      <w:r w:rsidRPr="00A23410">
        <w:t xml:space="preserve">τα δύο (2) με επαγγελματική εμπειρία τουλάχιστον τεσσάρων (4) ετών μετά την κτήση του πτυχίου τους σε ανάπτυξη εφαρμογών πληροφορικής, οι οποίοι να διαθέτουν Πτυχίο τριτοβάθμιας εκπαίδευσης ειδικότητας/κατεύθυνσης Πληροφορικής ή ισοδύναμο </w:t>
      </w:r>
    </w:p>
    <w:p w14:paraId="3B29A9C9" w14:textId="77777777" w:rsidR="005D770A" w:rsidRPr="00A23410" w:rsidRDefault="005D770A" w:rsidP="004A1D19">
      <w:pPr>
        <w:pStyle w:val="a3"/>
        <w:numPr>
          <w:ilvl w:val="1"/>
          <w:numId w:val="16"/>
        </w:numPr>
        <w:suppressAutoHyphens/>
        <w:spacing w:after="120"/>
      </w:pPr>
      <w:r w:rsidRPr="00A23410">
        <w:t>τα δύο (2) με επαγγελματική εμπειρία τουλάχιστον δύο (2) ετών μετά την κτήση του πτυχίου τους σε ανάπτυξη εφαρμογών πληροφορικής, οποίος να διαθέτει Πτυχίο τριτοβάθμιας εκπαίδευσης ειδικότητας/κατεύθυνσης Πληροφορικής ή ισοδύναμο</w:t>
      </w:r>
    </w:p>
    <w:p w14:paraId="48635D7C" w14:textId="77777777" w:rsidR="00874C1B" w:rsidRPr="00A23410" w:rsidRDefault="0036308F" w:rsidP="004A1D19">
      <w:pPr>
        <w:pStyle w:val="a3"/>
        <w:numPr>
          <w:ilvl w:val="1"/>
          <w:numId w:val="16"/>
        </w:numPr>
        <w:suppressAutoHyphens/>
        <w:spacing w:after="120"/>
      </w:pPr>
      <w:r w:rsidRPr="00A23410">
        <w:t>τα δύο (2) να διαθέτουν Πτυχίο τριτοβάθμιας εκπαίδευσης ειδικότητας/κατεύθυνσης Πληροφορικής ή ισοδύναμο</w:t>
      </w:r>
    </w:p>
    <w:p w14:paraId="2706333E" w14:textId="77777777" w:rsidR="005D770A" w:rsidRPr="003E153B" w:rsidRDefault="005D770A" w:rsidP="004A1D19">
      <w:pPr>
        <w:pStyle w:val="a3"/>
        <w:numPr>
          <w:ilvl w:val="0"/>
          <w:numId w:val="16"/>
        </w:numPr>
      </w:pPr>
      <w:r w:rsidRPr="003E153B">
        <w:t xml:space="preserve">Ομάδα Ανάλυσης, </w:t>
      </w:r>
      <w:r w:rsidRPr="003E153B">
        <w:rPr>
          <w:b/>
          <w:bCs/>
        </w:rPr>
        <w:t>τουλάχιστον δυο (2) άτομα</w:t>
      </w:r>
      <w:r w:rsidRPr="003E153B">
        <w:t xml:space="preserve">, εκ των οποίων </w:t>
      </w:r>
    </w:p>
    <w:p w14:paraId="33E89928" w14:textId="77777777" w:rsidR="005D770A" w:rsidRDefault="005D770A" w:rsidP="004A1D19">
      <w:pPr>
        <w:pStyle w:val="a3"/>
        <w:numPr>
          <w:ilvl w:val="1"/>
          <w:numId w:val="16"/>
        </w:numPr>
      </w:pPr>
      <w:r w:rsidRPr="003E153B">
        <w:t>το ένα (1) με επαγγελματική εμπειρία τουλάχιστον τριών (3) ετών μετά την κτήση του πτυχίου του σε web development, οποίος να διαθέτει Πτυχίο τριτοβάθμιας εκπαίδευσης ειδικότητας/κατεύθυνσης Πληροφορικής</w:t>
      </w:r>
      <w:r w:rsidR="002F42BE" w:rsidRPr="002F42BE">
        <w:t xml:space="preserve"> </w:t>
      </w:r>
      <w:r w:rsidR="002F42BE" w:rsidRPr="003E153B">
        <w:t>ή Θετικών Επιστημών</w:t>
      </w:r>
      <w:r w:rsidRPr="003E153B">
        <w:t xml:space="preserve"> ή </w:t>
      </w:r>
      <w:r w:rsidRPr="003E153B">
        <w:lastRenderedPageBreak/>
        <w:t>ισοδύναμο και Μεταπτυχιακό (ή Διδακτορικό) Δίπλωμα ειδικότητας/κατεύθυνσης Πληροφορικής ή Θετικών Επιστημών ή ισοδύναμο</w:t>
      </w:r>
    </w:p>
    <w:p w14:paraId="7D485FE1" w14:textId="77777777" w:rsidR="00D37F41" w:rsidRPr="003E153B" w:rsidRDefault="00D37F41" w:rsidP="004A1D19">
      <w:pPr>
        <w:pStyle w:val="a3"/>
        <w:numPr>
          <w:ilvl w:val="1"/>
          <w:numId w:val="16"/>
        </w:numPr>
      </w:pPr>
      <w:r w:rsidRPr="003E153B">
        <w:t>το ένα (1) να διαθέτει Πτυχίο τριτοβάθμιας εκπαίδευσης ειδικότητας/κατεύθυνσης Πληροφορικής ή Θετικών Επιστημών ή ισοδύναμο</w:t>
      </w:r>
    </w:p>
    <w:p w14:paraId="5C933E76" w14:textId="77777777" w:rsidR="005D770A" w:rsidRPr="003E153B" w:rsidRDefault="005D770A" w:rsidP="004A1D19">
      <w:pPr>
        <w:pStyle w:val="a3"/>
        <w:numPr>
          <w:ilvl w:val="0"/>
          <w:numId w:val="16"/>
        </w:numPr>
      </w:pPr>
      <w:r w:rsidRPr="003E153B">
        <w:t>Υπεύθυνο</w:t>
      </w:r>
      <w:r w:rsidR="005203FE">
        <w:t>ς</w:t>
      </w:r>
      <w:r w:rsidRPr="003E153B">
        <w:t xml:space="preserve"> Συντήρησης - Τεχνικής Υποστήριξης, </w:t>
      </w:r>
      <w:r w:rsidR="003E153B" w:rsidRPr="003E153B">
        <w:rPr>
          <w:b/>
          <w:bCs/>
        </w:rPr>
        <w:t>τουλάχιστον ένα (1) άτομο</w:t>
      </w:r>
      <w:r w:rsidR="003E153B" w:rsidRPr="003E153B">
        <w:t xml:space="preserve">, </w:t>
      </w:r>
      <w:r w:rsidRPr="003E153B">
        <w:t>με εμπειρία τουλάχιστον έξι (6) χρόνια μετά την κτήση του πτυχίου του σε υποστήριξη πληροφοριακών συστημάτων και Πτυχίο τριτοβάθμιας εκπαίδευσης ειδικότητας/κατεύθυνσης Πληροφορικής ή Οικονομικών  ή ισοδύναμο και Μεταπτυχιακό (ή Διδακτορικό) Δίπλωμα ειδικότητας/κατεύθυνσης Πληροφορικής, ή Διοίκησης ή ισοδύναμο.</w:t>
      </w:r>
    </w:p>
    <w:p w14:paraId="17D01B4C" w14:textId="77777777" w:rsidR="005D770A" w:rsidRDefault="005D770A" w:rsidP="004A1D19">
      <w:pPr>
        <w:pStyle w:val="a3"/>
        <w:numPr>
          <w:ilvl w:val="0"/>
          <w:numId w:val="16"/>
        </w:numPr>
      </w:pPr>
      <w:r w:rsidRPr="003E153B">
        <w:t xml:space="preserve">Ομάδα Εκπαίδευσης και τεχνικής υποστήριξης, </w:t>
      </w:r>
      <w:r w:rsidRPr="003E153B">
        <w:rPr>
          <w:b/>
          <w:bCs/>
        </w:rPr>
        <w:t>τουλάχιστον τρία (3) άτομα</w:t>
      </w:r>
      <w:r w:rsidRPr="003E153B">
        <w:t>, με εμπειρία τουλάχιστον τέσσερα (4) χρόνια μετά την κτήση του πτυχίου τους σε υποστήριξη πληροφοριακών συστημάτων και Πτυχίο τριτοβάθμιας εκπαίδευσης ειδικότητας/κατεύθυνσης Πληροφορικής ή Οικονομικών ή Διοίκησης ή ισοδύναμο.</w:t>
      </w:r>
    </w:p>
    <w:p w14:paraId="25B3F1B3" w14:textId="77777777" w:rsidR="009A27CF" w:rsidRPr="003E153B" w:rsidRDefault="009A27CF" w:rsidP="004A1D19">
      <w:pPr>
        <w:pStyle w:val="a3"/>
        <w:numPr>
          <w:ilvl w:val="0"/>
          <w:numId w:val="16"/>
        </w:numPr>
      </w:pPr>
      <w:r>
        <w:t xml:space="preserve">Ομάδα </w:t>
      </w:r>
      <w:r w:rsidR="00C37AF8">
        <w:t>Α</w:t>
      </w:r>
      <w:r>
        <w:t>σφάλειας</w:t>
      </w:r>
      <w:r w:rsidRPr="003E153B">
        <w:t xml:space="preserve">, </w:t>
      </w:r>
      <w:r w:rsidRPr="003E153B">
        <w:rPr>
          <w:b/>
          <w:bCs/>
        </w:rPr>
        <w:t>τουλάχιστον δυο (2) άτομα</w:t>
      </w:r>
      <w:r w:rsidRPr="003E153B">
        <w:t>,</w:t>
      </w:r>
      <w:r>
        <w:t xml:space="preserve"> θα πρέπει να διαθέτουν τη μέγιστη βαθμίδα πιστοποίησης, με προσανατολισμό ασφάλειας, του κατασκευαστή του προϊόντος που θα χρησιμοποιηθεί στην προτεινόμενη λύση. Για τη απόδειξη αυτού θα πρέπει να κατατεθεί το certification path του κατασκευαστή του προϊόντος, με προσανατολισμό ασφάλειας, από πηγή του κατασκευαστή (ιστοσελίδα, φυλλάδιο, βεβαίωση κτλ). Επίσης θα πρέπει να έχουν συμμετάσχει σε τουλάχιστον δύο έργα υπηρεσιών ασφαλείας αντίστοιχης πολυπλοκότητας και έκτασης.</w:t>
      </w:r>
      <w:r w:rsidRPr="009A27CF">
        <w:t xml:space="preserve"> </w:t>
      </w:r>
      <w:r>
        <w:t xml:space="preserve">Ο επικεφαλής της ομάδας </w:t>
      </w:r>
      <w:r w:rsidR="007242E9">
        <w:t xml:space="preserve">ασφάλειας </w:t>
      </w:r>
      <w:r>
        <w:t xml:space="preserve">θα πρέπει να διαθέτει, εκτός της πιστοποίησης του κατασκευαστή, </w:t>
      </w:r>
      <w:r w:rsidR="007242E9" w:rsidRPr="003E153B">
        <w:t xml:space="preserve">Πτυχίο τριτοβάθμιας εκπαίδευσης </w:t>
      </w:r>
      <w:r>
        <w:t>και να διαθέτει τουλάχιστον 5ετή εμπειρία σε έργα πληροφορικής</w:t>
      </w:r>
      <w:r w:rsidR="007242E9">
        <w:t>.</w:t>
      </w:r>
    </w:p>
    <w:p w14:paraId="034C379F" w14:textId="77777777" w:rsidR="005D770A" w:rsidRDefault="005D770A" w:rsidP="004A1D19">
      <w:pPr>
        <w:pStyle w:val="a3"/>
        <w:numPr>
          <w:ilvl w:val="0"/>
          <w:numId w:val="16"/>
        </w:numPr>
      </w:pPr>
      <w:r w:rsidRPr="003E153B">
        <w:t>Σύμβουλο</w:t>
      </w:r>
      <w:r w:rsidR="005203FE">
        <w:t>ς</w:t>
      </w:r>
      <w:r w:rsidRPr="003E153B">
        <w:t xml:space="preserve"> Ανάπτυξης Έργων Πληροφορικής, </w:t>
      </w:r>
      <w:r w:rsidRPr="003E153B">
        <w:rPr>
          <w:b/>
          <w:bCs/>
        </w:rPr>
        <w:t>τουλάχιστον ένα (1) άτομο</w:t>
      </w:r>
      <w:r w:rsidRPr="003E153B">
        <w:t xml:space="preserve">, με εμπειρία τουλάχιστον </w:t>
      </w:r>
      <w:r w:rsidR="00CB21CA">
        <w:t>δέκα</w:t>
      </w:r>
      <w:r w:rsidR="00CB21CA" w:rsidRPr="003E153B">
        <w:t xml:space="preserve"> </w:t>
      </w:r>
      <w:r w:rsidRPr="003E153B">
        <w:t>(</w:t>
      </w:r>
      <w:r w:rsidR="00CB21CA">
        <w:t>1</w:t>
      </w:r>
      <w:r w:rsidR="00CB21CA" w:rsidRPr="003E153B">
        <w:t>0</w:t>
      </w:r>
      <w:r w:rsidRPr="003E153B">
        <w:t>) ετών και Πτυχίο τριτοβάθμιας εκπαίδευσης ειδικότητας/κατεύθυνσης Πληροφορικής ή ισοδύναμο</w:t>
      </w:r>
      <w:r w:rsidR="003E153B" w:rsidRPr="003E153B">
        <w:t>.</w:t>
      </w:r>
    </w:p>
    <w:p w14:paraId="1DFE8F34" w14:textId="77777777" w:rsidR="00A660AA" w:rsidRDefault="00A660AA" w:rsidP="00A660AA">
      <w:r>
        <w:t xml:space="preserve">Δύο στελέχη της ομάδας έργου </w:t>
      </w:r>
      <w:r w:rsidR="00640DE3">
        <w:t xml:space="preserve">τα οποία ανήκουν στο μόνιμο προσωπικό του υποψήφιου αναδόχου </w:t>
      </w:r>
      <w:r>
        <w:t>θα πρέπει να διαθέτουν πιστοποίηση στη βάση δεδομένων που θα χρησιμοποιηθεί στην προτεινόμενη λύση.</w:t>
      </w:r>
    </w:p>
    <w:p w14:paraId="49C87976" w14:textId="77777777" w:rsidR="00640DE3" w:rsidRDefault="00640DE3" w:rsidP="00A660AA">
      <w:r>
        <w:t xml:space="preserve">Ένα τουλάχιστον στέλεχος της ομάδας έργου το οποίο ανήκει στο μόνιμο προσωπικό του υποψήφιου αναδόχου θα πρέπει να διαθέτει πιστοποίηση στο αντικείμενο της Διαχείρισης Εικονοποίησης βασισμένης σε Περιέκτες (Containers), το οποίο θεωρείται </w:t>
      </w:r>
      <w:r w:rsidRPr="00580033">
        <w:t>Κρίσιμος Παράγοντας Επιτυχίας</w:t>
      </w:r>
      <w:r>
        <w:t xml:space="preserve"> του έργου (</w:t>
      </w:r>
      <w:r w:rsidRPr="005A40CA">
        <w:t>ΠΑΡΑΡΤΗΜΑ I</w:t>
      </w:r>
      <w:r>
        <w:t>, παρ. 3.4).</w:t>
      </w:r>
    </w:p>
    <w:p w14:paraId="2AE87DDC" w14:textId="77777777" w:rsidR="00580033" w:rsidRDefault="00580033" w:rsidP="00A660AA">
      <w:r>
        <w:t>Ένα τουλάχιστον στέλεχος της ομάδας έργου</w:t>
      </w:r>
      <w:r w:rsidR="00640DE3" w:rsidRPr="00640DE3">
        <w:t xml:space="preserve"> </w:t>
      </w:r>
      <w:r w:rsidR="00640DE3">
        <w:t>το οποίο ανήκει στο μόνιμο προσωπικό του υποψήφιου αναδόχου</w:t>
      </w:r>
      <w:r>
        <w:t xml:space="preserve"> θα πρέπει να διαθέτει πιστοποίηση στη τεχνολογία </w:t>
      </w:r>
      <w:r w:rsidRPr="00874C1B">
        <w:t>Blockchain</w:t>
      </w:r>
      <w:r>
        <w:t xml:space="preserve">, το οποίο θεωρείται </w:t>
      </w:r>
      <w:r w:rsidRPr="00580033">
        <w:t>Κρίσιμος Παράγοντας Επιτυχίας</w:t>
      </w:r>
      <w:r>
        <w:t xml:space="preserve"> του έργου (</w:t>
      </w:r>
      <w:r w:rsidRPr="005A40CA">
        <w:t>ΠΑΡΑΡΤΗΜΑ I</w:t>
      </w:r>
      <w:r>
        <w:t>, παρ. 3.4).</w:t>
      </w:r>
    </w:p>
    <w:p w14:paraId="34311A2B" w14:textId="77777777" w:rsidR="00874C1B" w:rsidRDefault="00874C1B" w:rsidP="00A660AA">
      <w:r w:rsidRPr="00874C1B">
        <w:t xml:space="preserve">Επίσης θα πρέπει επί ποινή αποκλεισμού </w:t>
      </w:r>
      <w:r>
        <w:t xml:space="preserve">ο υπεύθυνος έργου και τουλάχιστον δύο άτομα της ομάδας ανάπτυξης λογισμικού </w:t>
      </w:r>
      <w:r w:rsidRPr="00874C1B">
        <w:t xml:space="preserve">να </w:t>
      </w:r>
      <w:r w:rsidR="00640DE3">
        <w:t xml:space="preserve">ανήκουν στο μόνιμο προσωπικό του υποψήφιου αναδόχου και να </w:t>
      </w:r>
      <w:r w:rsidRPr="00874C1B">
        <w:t>έχ</w:t>
      </w:r>
      <w:r>
        <w:t>ουν</w:t>
      </w:r>
      <w:r w:rsidRPr="00874C1B">
        <w:t xml:space="preserve"> συμμετάσχει σε έργο ή έργα που εμπεριέχουν αθροιστικά Ανάπτυξη microservices τα οποία φιλοξενούνται σε cloud συστήματα, Ανάπτυξη διαδικτυακών υπηρεσιών SaaS </w:t>
      </w:r>
      <w:r w:rsidR="003A6013" w:rsidRPr="003A6013">
        <w:t xml:space="preserve">τα οποία φιλοξενούνται </w:t>
      </w:r>
      <w:r w:rsidR="003F203F" w:rsidRPr="00874C1B">
        <w:t>σε cloud συστήματα</w:t>
      </w:r>
      <w:r w:rsidR="00292E18">
        <w:t xml:space="preserve">, Παροχή </w:t>
      </w:r>
      <w:r w:rsidR="00292E18" w:rsidRPr="00292E18">
        <w:t>Υπηρεσ</w:t>
      </w:r>
      <w:r w:rsidR="00292E18">
        <w:t>ιών</w:t>
      </w:r>
      <w:r w:rsidR="00292E18" w:rsidRPr="00292E18">
        <w:t xml:space="preserve"> Διαλειτουργικότητας μεταξύ φορέων του Δημοσίου</w:t>
      </w:r>
      <w:r w:rsidR="003A6013" w:rsidRPr="003A6013">
        <w:t xml:space="preserve"> </w:t>
      </w:r>
      <w:r w:rsidRPr="00874C1B">
        <w:t>καθώς και τεχνολογίες Blockchain</w:t>
      </w:r>
      <w:r w:rsidR="00B73CE0">
        <w:t xml:space="preserve"> </w:t>
      </w:r>
      <w:r w:rsidR="00B73CE0" w:rsidRPr="00B73CE0">
        <w:t>για Δημόσιους Φορείς</w:t>
      </w:r>
      <w:r w:rsidRPr="00874C1B">
        <w:t>.</w:t>
      </w:r>
      <w:r w:rsidR="00292E18">
        <w:t xml:space="preserve"> </w:t>
      </w:r>
    </w:p>
    <w:p w14:paraId="5AC5B4C4" w14:textId="77777777" w:rsidR="00346F17" w:rsidRDefault="00346F17" w:rsidP="00346F17">
      <w:r>
        <w:t xml:space="preserve">Ένα </w:t>
      </w:r>
      <w:r w:rsidR="00C07199">
        <w:t>στέλεχος</w:t>
      </w:r>
      <w:r>
        <w:t xml:space="preserve"> της ομάδας έργου θα πρέπει να διαθέτει βεβαίωση παρακολούθησης κατάρτισης και πιστοποίηση Υπευθύνου Προστασίας</w:t>
      </w:r>
      <w:r w:rsidRPr="00346F17">
        <w:t xml:space="preserve"> </w:t>
      </w:r>
      <w:r>
        <w:t>Προσωπικών Δεδομένων (DPO), σύμφωνα με τον Γενικό Κανονισμό Προστασίας Προσωπικών</w:t>
      </w:r>
      <w:r w:rsidRPr="00346F17">
        <w:t xml:space="preserve"> </w:t>
      </w:r>
      <w:r>
        <w:t>Δεδομένων (GDPR)</w:t>
      </w:r>
      <w:r w:rsidR="00DB57BD">
        <w:t>.</w:t>
      </w:r>
    </w:p>
    <w:p w14:paraId="6DB4B88A" w14:textId="77777777" w:rsidR="0086087F" w:rsidRPr="00897475" w:rsidRDefault="0086087F" w:rsidP="00956DE4">
      <w:pPr>
        <w:pStyle w:val="3"/>
      </w:pPr>
      <w:bookmarkStart w:id="131" w:name="_Ref67663999"/>
      <w:bookmarkStart w:id="132" w:name="_Toc131090323"/>
      <w:bookmarkStart w:id="133" w:name="_Ref62041923"/>
      <w:r w:rsidRPr="00897475">
        <w:lastRenderedPageBreak/>
        <w:t>Πρότυπα διασφάλισης ποιότητας</w:t>
      </w:r>
      <w:bookmarkEnd w:id="131"/>
      <w:bookmarkEnd w:id="132"/>
      <w:r w:rsidRPr="00897475">
        <w:t xml:space="preserve"> </w:t>
      </w:r>
      <w:bookmarkEnd w:id="127"/>
      <w:bookmarkEnd w:id="128"/>
      <w:bookmarkEnd w:id="129"/>
      <w:bookmarkEnd w:id="130"/>
      <w:bookmarkEnd w:id="133"/>
    </w:p>
    <w:p w14:paraId="49187135" w14:textId="77777777" w:rsidR="00072E2B" w:rsidRPr="0006510B" w:rsidRDefault="00072E2B" w:rsidP="00072E2B">
      <w:pPr>
        <w:rPr>
          <w:bCs/>
        </w:rPr>
      </w:pPr>
      <w:r w:rsidRPr="000F60D9">
        <w:t xml:space="preserve">Οι οικονομικοί φορείς </w:t>
      </w:r>
      <w:r w:rsidRPr="00487954">
        <w:t>που συμμετέχουν στη διαδικασία σύναψης της παρούσας απαιτείται να εξασφαλίζουν την ποιότητα των παρεχόμενων υπηρεσιών</w:t>
      </w:r>
      <w:r w:rsidRPr="0006510B">
        <w:t xml:space="preserve"> και να διαθέτουν οργανωμένο Σ</w:t>
      </w:r>
      <w:r w:rsidRPr="000F60D9">
        <w:t xml:space="preserve">ύστημα </w:t>
      </w:r>
      <w:r w:rsidRPr="0006510B">
        <w:t>Δ</w:t>
      </w:r>
      <w:r w:rsidRPr="000F60D9">
        <w:t>ιαχείρισης Ποιότητας στ</w:t>
      </w:r>
      <w:r w:rsidRPr="0006510B">
        <w:t>α</w:t>
      </w:r>
      <w:r w:rsidRPr="000F60D9">
        <w:t xml:space="preserve"> πεδί</w:t>
      </w:r>
      <w:r w:rsidRPr="0006510B">
        <w:t>α</w:t>
      </w:r>
      <w:r w:rsidRPr="000F60D9">
        <w:t xml:space="preserve"> εφαρμογής </w:t>
      </w:r>
      <w:r w:rsidRPr="0006510B">
        <w:t xml:space="preserve">α) </w:t>
      </w:r>
      <w:r w:rsidRPr="000F60D9">
        <w:t xml:space="preserve">σχεδιασμού, </w:t>
      </w:r>
      <w:r w:rsidRPr="00487954">
        <w:t>ανάπτυξης</w:t>
      </w:r>
      <w:r w:rsidRPr="0006510B">
        <w:t>,</w:t>
      </w:r>
      <w:r w:rsidRPr="000F60D9">
        <w:t xml:space="preserve">  εγκατάστασης </w:t>
      </w:r>
      <w:r w:rsidRPr="00487954">
        <w:t xml:space="preserve">και συντήρησης </w:t>
      </w:r>
      <w:r w:rsidRPr="0006510B">
        <w:t xml:space="preserve">ολοκληρωμένων πληροφοριακών συστημάτων β) ασφάλειας πληροφοριών </w:t>
      </w:r>
      <w:r w:rsidRPr="000F60D9">
        <w:t xml:space="preserve">σύμφωνα με </w:t>
      </w:r>
      <w:r w:rsidRPr="0006510B">
        <w:t>τ</w:t>
      </w:r>
      <w:r w:rsidRPr="000F60D9">
        <w:t>α</w:t>
      </w:r>
      <w:r w:rsidRPr="0006510B">
        <w:t xml:space="preserve"> παρακάτω</w:t>
      </w:r>
      <w:r w:rsidRPr="00CD709E">
        <w:t xml:space="preserve"> Διεθνή</w:t>
      </w:r>
      <w:r w:rsidRPr="0006510B">
        <w:t xml:space="preserve"> Πρότυπ</w:t>
      </w:r>
      <w:r w:rsidRPr="000F60D9">
        <w:t>α</w:t>
      </w:r>
      <w:r w:rsidRPr="0006510B">
        <w:t xml:space="preserve"> Διασφάλισης </w:t>
      </w:r>
      <w:r w:rsidRPr="000F60D9">
        <w:t>Π</w:t>
      </w:r>
      <w:r w:rsidRPr="0006510B">
        <w:t>οιότητας</w:t>
      </w:r>
      <w:r w:rsidRPr="0006510B">
        <w:rPr>
          <w:bCs/>
        </w:rPr>
        <w:t xml:space="preserve"> :</w:t>
      </w:r>
    </w:p>
    <w:p w14:paraId="49BBC775" w14:textId="77777777" w:rsidR="00072E2B" w:rsidRPr="0006510B" w:rsidRDefault="00072E2B" w:rsidP="004A1D19">
      <w:pPr>
        <w:pStyle w:val="a3"/>
        <w:numPr>
          <w:ilvl w:val="0"/>
          <w:numId w:val="85"/>
        </w:numPr>
        <w:suppressAutoHyphens/>
        <w:spacing w:after="120"/>
      </w:pPr>
      <w:r w:rsidRPr="0006510B">
        <w:t>Ι</w:t>
      </w:r>
      <w:r w:rsidRPr="000F60D9">
        <w:t>SO</w:t>
      </w:r>
      <w:r w:rsidRPr="0006510B">
        <w:t xml:space="preserve"> 9001:2015 ή ισοδύναμο ή μεταγενέστερης έκδοσής του στα πεδία εφαρμογής </w:t>
      </w:r>
      <w:r w:rsidRPr="000F60D9">
        <w:t>του σχεδιασμού,</w:t>
      </w:r>
      <w:r w:rsidRPr="0006510B">
        <w:t xml:space="preserve"> ανάπτυξης</w:t>
      </w:r>
      <w:r w:rsidRPr="000F60D9">
        <w:t xml:space="preserve">, </w:t>
      </w:r>
      <w:r w:rsidRPr="0006510B">
        <w:t>εγκατάστασης</w:t>
      </w:r>
      <w:r w:rsidRPr="000F60D9">
        <w:t xml:space="preserve"> και συντήρησης </w:t>
      </w:r>
      <w:r w:rsidRPr="0006510B">
        <w:t xml:space="preserve">ολοκληρωμένων πληροφοριακών συστημάτων, </w:t>
      </w:r>
    </w:p>
    <w:p w14:paraId="43DFBF1A" w14:textId="77777777" w:rsidR="00072E2B" w:rsidRDefault="00072E2B" w:rsidP="004A1D19">
      <w:pPr>
        <w:pStyle w:val="a3"/>
        <w:numPr>
          <w:ilvl w:val="0"/>
          <w:numId w:val="85"/>
        </w:numPr>
        <w:suppressAutoHyphens/>
        <w:spacing w:after="120"/>
      </w:pPr>
      <w:r w:rsidRPr="00B13907">
        <w:t>ISO</w:t>
      </w:r>
      <w:r w:rsidRPr="0006510B">
        <w:t xml:space="preserve"> 27001:2013 ή ισοδύναμο ή μεταγενέστερης έκδοσής του στο πεδίο εφαρμογής της ασφάλειας πληροφοριών </w:t>
      </w:r>
    </w:p>
    <w:p w14:paraId="79B31BFD" w14:textId="77777777" w:rsidR="00CF41B7" w:rsidRDefault="00CF41B7" w:rsidP="00CF41B7">
      <w:pPr>
        <w:suppressAutoHyphens/>
        <w:spacing w:after="120"/>
      </w:pPr>
      <w:bookmarkStart w:id="134" w:name="_Hlk57827615"/>
      <w:r w:rsidRPr="00787A93">
        <w:rPr>
          <w:bCs/>
        </w:rPr>
        <w:t xml:space="preserve">Οι </w:t>
      </w:r>
      <w:r w:rsidR="00D12908" w:rsidRPr="00787A93">
        <w:rPr>
          <w:bCs/>
        </w:rPr>
        <w:t>ενώσεις</w:t>
      </w:r>
      <w:r w:rsidRPr="00787A93">
        <w:rPr>
          <w:bCs/>
        </w:rPr>
        <w:t xml:space="preserve"> </w:t>
      </w:r>
      <w:r w:rsidRPr="00787A93">
        <w:t>οικονομικών φορέων μπορούν να στηρίζονται στις ικανότητες των συμμετεχόντων στην ένωση για την κάλυψη των ανωτέρω.</w:t>
      </w:r>
    </w:p>
    <w:p w14:paraId="6745A70D" w14:textId="77777777" w:rsidR="00970C9E" w:rsidRPr="008A366B" w:rsidRDefault="00970C9E" w:rsidP="00970C9E">
      <w:r w:rsidRPr="008A366B">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6269E85" w14:textId="77777777" w:rsidR="00970C9E" w:rsidRDefault="0086087F" w:rsidP="00970C9E">
      <w:pPr>
        <w:pStyle w:val="3"/>
      </w:pPr>
      <w:bookmarkStart w:id="135" w:name="_Ref496541185"/>
      <w:bookmarkStart w:id="136" w:name="_Ref496541244"/>
      <w:bookmarkStart w:id="137" w:name="_Ref496541410"/>
      <w:bookmarkStart w:id="138" w:name="_Ref496541700"/>
      <w:bookmarkStart w:id="139" w:name="_Toc496694177"/>
      <w:bookmarkStart w:id="140" w:name="_Toc31307653"/>
      <w:bookmarkStart w:id="141" w:name="_Toc131090324"/>
      <w:bookmarkEnd w:id="134"/>
      <w:r w:rsidRPr="00897475">
        <w:t>Στήριξη στην ικανότητα τρίτων</w:t>
      </w:r>
      <w:bookmarkEnd w:id="135"/>
      <w:bookmarkEnd w:id="136"/>
      <w:bookmarkEnd w:id="137"/>
      <w:bookmarkEnd w:id="138"/>
      <w:bookmarkEnd w:id="139"/>
      <w:bookmarkEnd w:id="140"/>
      <w:r w:rsidR="00970C9E" w:rsidRPr="002D2E8A">
        <w:t>– Υπεργολαβία</w:t>
      </w:r>
      <w:bookmarkEnd w:id="141"/>
    </w:p>
    <w:p w14:paraId="429C5DBC" w14:textId="77777777" w:rsidR="00970C9E" w:rsidRPr="00A334BA" w:rsidRDefault="00970C9E" w:rsidP="00970C9E">
      <w:pPr>
        <w:pStyle w:val="4"/>
        <w:keepNext/>
        <w:numPr>
          <w:ilvl w:val="0"/>
          <w:numId w:val="0"/>
        </w:numPr>
        <w:suppressAutoHyphens/>
        <w:spacing w:before="240" w:after="60"/>
        <w:ind w:left="720" w:hanging="720"/>
      </w:pPr>
      <w:r w:rsidRPr="00970C9E">
        <w:t>2.2.8.1.</w:t>
      </w:r>
      <w:bookmarkStart w:id="142" w:name="_Toc74566834"/>
      <w:r w:rsidRPr="00970C9E">
        <w:t xml:space="preserve"> </w:t>
      </w:r>
      <w:r w:rsidRPr="00A334BA">
        <w:t>Στήριξη στην ικανότητα τρίτων</w:t>
      </w:r>
      <w:bookmarkEnd w:id="142"/>
    </w:p>
    <w:p w14:paraId="03C4D43C" w14:textId="77777777" w:rsidR="0086087F" w:rsidRPr="00897475" w:rsidRDefault="0086087F" w:rsidP="00970C9E">
      <w:pPr>
        <w:pStyle w:val="3"/>
        <w:numPr>
          <w:ilvl w:val="0"/>
          <w:numId w:val="0"/>
        </w:numPr>
        <w:ind w:left="-6096"/>
      </w:pPr>
      <w:r w:rsidRPr="00897475">
        <w:t xml:space="preserve"> </w:t>
      </w:r>
    </w:p>
    <w:p w14:paraId="310EBA98" w14:textId="50D05CFC" w:rsidR="0086087F" w:rsidRPr="00897475" w:rsidRDefault="0086087F" w:rsidP="0086087F">
      <w:r w:rsidRPr="00897475">
        <w:t xml:space="preserve">Οι οικονομικοί φορείς μπορούν, όσον αφορά τα κριτήρια της οικονομικής και χρηματοοικονομικής επάρκειας (της παραγράφου </w:t>
      </w:r>
      <w:r w:rsidR="0093145F" w:rsidRPr="00897475">
        <w:fldChar w:fldCharType="begin"/>
      </w:r>
      <w:r w:rsidR="0093145F" w:rsidRPr="00897475">
        <w:instrText xml:space="preserve"> REF _Ref496541508 \r \h  \* MERGEFORMAT </w:instrText>
      </w:r>
      <w:r w:rsidR="0093145F" w:rsidRPr="00897475">
        <w:fldChar w:fldCharType="separate"/>
      </w:r>
      <w:r w:rsidR="00A60AB0">
        <w:t>2.2.5</w:t>
      </w:r>
      <w:r w:rsidR="0093145F" w:rsidRPr="00897475">
        <w:fldChar w:fldCharType="end"/>
      </w:r>
      <w:r w:rsidR="00507685">
        <w:t xml:space="preserve"> </w:t>
      </w:r>
      <w:r w:rsidRPr="00897475">
        <w:t xml:space="preserve">και τα σχετικά με την τεχνική και επαγγελματική ικανότητα (της παραγράφου </w:t>
      </w:r>
      <w:r w:rsidR="0093145F" w:rsidRPr="00897475">
        <w:fldChar w:fldCharType="begin"/>
      </w:r>
      <w:r w:rsidR="0093145F" w:rsidRPr="00897475">
        <w:instrText xml:space="preserve"> REF _Ref496541556 \r \h  \* MERGEFORMAT </w:instrText>
      </w:r>
      <w:r w:rsidR="0093145F" w:rsidRPr="00897475">
        <w:fldChar w:fldCharType="separate"/>
      </w:r>
      <w:r w:rsidR="00A60AB0">
        <w:t>2.2.6</w:t>
      </w:r>
      <w:r w:rsidR="0093145F" w:rsidRPr="00897475">
        <w:fldChar w:fldCharType="end"/>
      </w:r>
      <w:r w:rsidR="00507685">
        <w:t xml:space="preserve"> και 2.2.7</w:t>
      </w:r>
      <w:r w:rsidRPr="00897475">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D1926EC" w14:textId="77777777" w:rsidR="0086087F" w:rsidRPr="00897475" w:rsidRDefault="0086087F" w:rsidP="0086087F">
      <w:r w:rsidRPr="00897475">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8F6ED12" w14:textId="2F107FE6" w:rsidR="0086087F" w:rsidRPr="00897475" w:rsidRDefault="0086087F" w:rsidP="0086087F">
      <w:r w:rsidRPr="00897475">
        <w:t>Όταν οι οικονομικοί φορείς στηρίζονται στις ικανότητες άλλων φορέων όσον αφορά τα κριτήρια που σχετίζονται με την απαιτούμενη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3F1B45D" w14:textId="77777777" w:rsidR="0086087F" w:rsidRDefault="0086087F" w:rsidP="0086087F">
      <w:r w:rsidRPr="00897475">
        <w:t>Υπό τους ίδιους όρους οι ενώσεις οικονομικών φορέων μπορούν να στηρίζονται στις ικανότητες των συμμετεχόντων στην ένωση ή άλλων φορέων.</w:t>
      </w:r>
    </w:p>
    <w:p w14:paraId="4AA1320B" w14:textId="6D64B4B5" w:rsidR="00120347" w:rsidRPr="00CF3BE7" w:rsidRDefault="00120347" w:rsidP="00120347">
      <w:pPr>
        <w:rPr>
          <w:bCs/>
          <w:lang w:eastAsia="ar-SA"/>
        </w:rPr>
      </w:pPr>
      <w:r w:rsidRPr="00C11E79">
        <w:rPr>
          <w:bCs/>
          <w:lang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eastAsia="ar-SA"/>
        </w:rPr>
        <w:fldChar w:fldCharType="begin"/>
      </w:r>
      <w:r>
        <w:rPr>
          <w:bCs/>
          <w:lang w:eastAsia="ar-SA"/>
        </w:rPr>
        <w:instrText xml:space="preserve"> REF _Ref496541356 \r \h </w:instrText>
      </w:r>
      <w:r>
        <w:rPr>
          <w:bCs/>
          <w:lang w:eastAsia="ar-SA"/>
        </w:rPr>
      </w:r>
      <w:r>
        <w:rPr>
          <w:bCs/>
          <w:lang w:eastAsia="ar-SA"/>
        </w:rPr>
        <w:fldChar w:fldCharType="separate"/>
      </w:r>
      <w:r w:rsidR="00A60AB0">
        <w:rPr>
          <w:bCs/>
          <w:lang w:eastAsia="ar-SA"/>
        </w:rPr>
        <w:t>2.2.3</w:t>
      </w:r>
      <w:r>
        <w:rPr>
          <w:bCs/>
          <w:lang w:eastAsia="ar-SA"/>
        </w:rPr>
        <w:fldChar w:fldCharType="end"/>
      </w:r>
      <w:r w:rsidRPr="00C11E79">
        <w:rPr>
          <w:bCs/>
          <w:lang w:eastAsia="ar-SA"/>
        </w:rPr>
        <w:t xml:space="preserve">. Ο οικονομικός φορέας υποχρεούται να αντικαταστήσει έναν φορέα </w:t>
      </w:r>
      <w:r w:rsidRPr="00C11E79">
        <w:rPr>
          <w:bCs/>
          <w:lang w:eastAsia="ar-SA"/>
        </w:rPr>
        <w:lastRenderedPageBreak/>
        <w:t>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eastAsia="ar-SA"/>
        </w:rPr>
        <w:t xml:space="preserve"> </w:t>
      </w:r>
      <w:r w:rsidRPr="00C11E79">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2509BD2B" w14:textId="77777777" w:rsidR="00120347" w:rsidRPr="003C1E1A" w:rsidRDefault="00120347" w:rsidP="00120347">
      <w:pPr>
        <w:pStyle w:val="4"/>
        <w:keepNext/>
        <w:suppressAutoHyphens/>
        <w:spacing w:before="240" w:after="60"/>
        <w:ind w:left="864" w:hanging="864"/>
      </w:pPr>
      <w:bookmarkStart w:id="143" w:name="_Toc74566835"/>
      <w:r w:rsidRPr="003C1E1A">
        <w:t>Υπεργολαβία</w:t>
      </w:r>
      <w:bookmarkEnd w:id="143"/>
      <w:r w:rsidRPr="003C1E1A">
        <w:t xml:space="preserve"> </w:t>
      </w:r>
    </w:p>
    <w:p w14:paraId="01AAE70D" w14:textId="7CA28747" w:rsidR="00120347" w:rsidRPr="00C229F3" w:rsidRDefault="00120347" w:rsidP="00120347">
      <w:r>
        <w:rPr>
          <w:bCs/>
        </w:rPr>
        <w:t>Ο οικονομικός φορέας αναφέρει στην προσφορά του τ</w:t>
      </w:r>
      <w:r w:rsidRPr="000A223D">
        <w:rPr>
          <w:bCs/>
        </w:rPr>
        <w:t>ο τμήμα της σύμβασης που προτίθεται να αναθέσει υπό μορφή υπεργολαβίας σε τρίτους, καθώς και τους υπεργολάβους που προτείνει</w:t>
      </w:r>
      <w:r>
        <w:rPr>
          <w:bCs/>
        </w:rPr>
        <w:t xml:space="preserve">. </w:t>
      </w:r>
      <w:r w:rsidRPr="00342556">
        <w:rPr>
          <w:bCs/>
        </w:rPr>
        <w:t>Σ</w:t>
      </w:r>
      <w:r>
        <w:rPr>
          <w:bCs/>
        </w:rPr>
        <w:t xml:space="preserve">την περίπτωση που </w:t>
      </w:r>
      <w:r>
        <w:rPr>
          <w:bCs/>
          <w:lang w:val="en-US"/>
        </w:rPr>
        <w:t>o</w:t>
      </w:r>
      <w:r>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rPr>
        <w:fldChar w:fldCharType="begin"/>
      </w:r>
      <w:r>
        <w:rPr>
          <w:bCs/>
        </w:rPr>
        <w:instrText xml:space="preserve"> REF _Ref496541356 \r \h </w:instrText>
      </w:r>
      <w:r>
        <w:rPr>
          <w:bCs/>
        </w:rPr>
      </w:r>
      <w:r>
        <w:rPr>
          <w:bCs/>
        </w:rPr>
        <w:fldChar w:fldCharType="separate"/>
      </w:r>
      <w:r w:rsidR="00A60AB0">
        <w:rPr>
          <w:bCs/>
        </w:rPr>
        <w:t>2.2.3</w:t>
      </w:r>
      <w:r>
        <w:rPr>
          <w:bCs/>
        </w:rPr>
        <w:fldChar w:fldCharType="end"/>
      </w:r>
      <w:r>
        <w:rPr>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rPr>
        <w:fldChar w:fldCharType="begin"/>
      </w:r>
      <w:r>
        <w:rPr>
          <w:bCs/>
        </w:rPr>
        <w:instrText xml:space="preserve"> REF _Ref496541356 \r \h </w:instrText>
      </w:r>
      <w:r>
        <w:rPr>
          <w:bCs/>
        </w:rPr>
      </w:r>
      <w:r>
        <w:rPr>
          <w:bCs/>
        </w:rPr>
        <w:fldChar w:fldCharType="separate"/>
      </w:r>
      <w:r w:rsidR="00A60AB0">
        <w:rPr>
          <w:bCs/>
        </w:rPr>
        <w:t>2.2.3</w:t>
      </w:r>
      <w:r>
        <w:rPr>
          <w:bCs/>
        </w:rPr>
        <w:fldChar w:fldCharType="end"/>
      </w:r>
      <w:r>
        <w:rPr>
          <w:bCs/>
        </w:rPr>
        <w:t xml:space="preserve">.  </w:t>
      </w:r>
    </w:p>
    <w:p w14:paraId="146E9BB1" w14:textId="77777777" w:rsidR="00956DE4" w:rsidRDefault="0086087F" w:rsidP="00956DE4">
      <w:pPr>
        <w:pStyle w:val="3"/>
      </w:pPr>
      <w:bookmarkStart w:id="144" w:name="_Toc496694178"/>
      <w:bookmarkStart w:id="145" w:name="_Toc31307654"/>
      <w:bookmarkStart w:id="146" w:name="_Toc131090325"/>
      <w:r w:rsidRPr="00897475">
        <w:t>Κανόνες απόδειξης ποιοτικής επιλογής</w:t>
      </w:r>
      <w:bookmarkEnd w:id="144"/>
      <w:bookmarkEnd w:id="145"/>
      <w:bookmarkEnd w:id="146"/>
    </w:p>
    <w:p w14:paraId="72579118" w14:textId="4767761A" w:rsidR="00495091" w:rsidRPr="0049623E" w:rsidRDefault="00495091" w:rsidP="00495091">
      <w:pPr>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w:t>
      </w:r>
      <w:r>
        <w:rPr>
          <w:bCs/>
          <w:lang w:eastAsia="ar-SA"/>
        </w:rPr>
        <w:t xml:space="preserve"> </w:t>
      </w:r>
      <w:r>
        <w:rPr>
          <w:bCs/>
          <w:lang w:eastAsia="ar-SA"/>
        </w:rPr>
        <w:fldChar w:fldCharType="begin"/>
      </w:r>
      <w:r>
        <w:rPr>
          <w:bCs/>
          <w:lang w:eastAsia="ar-SA"/>
        </w:rPr>
        <w:instrText xml:space="preserve"> REF _Ref496541397 \r \h </w:instrText>
      </w:r>
      <w:r>
        <w:rPr>
          <w:bCs/>
          <w:lang w:eastAsia="ar-SA"/>
        </w:rPr>
      </w:r>
      <w:r>
        <w:rPr>
          <w:bCs/>
          <w:lang w:eastAsia="ar-SA"/>
        </w:rPr>
        <w:fldChar w:fldCharType="separate"/>
      </w:r>
      <w:r w:rsidR="00A60AB0">
        <w:rPr>
          <w:bCs/>
          <w:lang w:eastAsia="ar-SA"/>
        </w:rPr>
        <w:t>2.2.1</w:t>
      </w:r>
      <w:r>
        <w:rPr>
          <w:bCs/>
          <w:lang w:eastAsia="ar-SA"/>
        </w:rPr>
        <w:fldChar w:fldCharType="end"/>
      </w:r>
      <w:r w:rsidRPr="0049623E">
        <w:rPr>
          <w:bCs/>
          <w:lang w:eastAsia="ar-SA"/>
        </w:rPr>
        <w:t xml:space="preserve"> έως</w:t>
      </w:r>
      <w:r w:rsidR="00ED6138" w:rsidRPr="00ED6138">
        <w:rPr>
          <w:bCs/>
          <w:lang w:eastAsia="ar-SA"/>
        </w:rPr>
        <w:t xml:space="preserve"> 2.2.8</w:t>
      </w:r>
      <w:r w:rsidRPr="0049623E">
        <w:rPr>
          <w:bCs/>
          <w:lang w:eastAsia="ar-SA"/>
        </w:rPr>
        <w:t>, κρίνονται κατά την υποβολή της προσφοράς δια του ΕΕΕΣ κατά τα οριζόμενα στην παράγραφο</w:t>
      </w:r>
      <w:r w:rsidR="00ED6138" w:rsidRPr="00ED6138">
        <w:rPr>
          <w:bCs/>
          <w:lang w:eastAsia="ar-SA"/>
        </w:rPr>
        <w:t xml:space="preserve"> 2.2.9.1</w:t>
      </w:r>
      <w:r w:rsidRPr="0049623E">
        <w:rPr>
          <w:bCs/>
          <w:lang w:eastAsia="ar-SA"/>
        </w:rPr>
        <w:t xml:space="preserve">, κατά την υποβολή των δικαιολογητικών της παραγράφου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A60AB0">
        <w:rPr>
          <w:bCs/>
          <w:lang w:eastAsia="ar-SA"/>
        </w:rPr>
        <w:t>2.2.9.2</w:t>
      </w:r>
      <w:r>
        <w:rPr>
          <w:bCs/>
          <w:lang w:eastAsia="ar-SA"/>
        </w:rPr>
        <w:fldChar w:fldCharType="end"/>
      </w:r>
      <w:r>
        <w:rPr>
          <w:bCs/>
          <w:lang w:eastAsia="ar-SA"/>
        </w:rPr>
        <w:t xml:space="preserve"> </w:t>
      </w:r>
      <w:r w:rsidRPr="0049623E">
        <w:rPr>
          <w:bCs/>
          <w:lang w:eastAsia="ar-SA"/>
        </w:rPr>
        <w:t>και κατά τη σύναψη της σύμβασης δια της υπεύθυνης δήλωσης, της περ. δ΄ της παρ. 3 του άρθρου 105</w:t>
      </w:r>
      <w:r>
        <w:rPr>
          <w:bCs/>
          <w:lang w:eastAsia="ar-SA"/>
        </w:rPr>
        <w:t xml:space="preserve"> του ν. 4412/2016</w:t>
      </w:r>
      <w:r w:rsidRPr="0049623E">
        <w:rPr>
          <w:bCs/>
          <w:lang w:eastAsia="ar-SA"/>
        </w:rPr>
        <w:t xml:space="preserve">. </w:t>
      </w:r>
    </w:p>
    <w:p w14:paraId="2466349D" w14:textId="02689E22" w:rsidR="00495091" w:rsidRPr="0049623E" w:rsidRDefault="00495091" w:rsidP="00495091">
      <w:pPr>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00ED6138" w:rsidRPr="00ED6138">
        <w:rPr>
          <w:lang w:eastAsia="ar-SA"/>
        </w:rPr>
        <w:t xml:space="preserve"> 2.2.8</w:t>
      </w:r>
      <w:r>
        <w:rPr>
          <w:bCs/>
          <w:lang w:eastAsia="ar-SA"/>
        </w:rPr>
        <w:t xml:space="preserve"> </w:t>
      </w:r>
      <w:r w:rsidRPr="0049623E">
        <w:rPr>
          <w:bCs/>
          <w:lang w:eastAsia="ar-SA"/>
        </w:rPr>
        <w:t xml:space="preserve">της παρούσας, οι φορείς στην ικανότητα των οποίων στηρίζεται υποχρεούνται να  αποδεικνύουν, κατά τα οριζόμενα </w:t>
      </w:r>
      <w:r>
        <w:rPr>
          <w:bCs/>
          <w:lang w:eastAsia="ar-SA"/>
        </w:rPr>
        <w:t>στις παραγράφους</w:t>
      </w:r>
      <w:r w:rsidRPr="0049623E">
        <w:rPr>
          <w:bCs/>
          <w:lang w:eastAsia="ar-SA"/>
        </w:rPr>
        <w:t xml:space="preserve"> </w:t>
      </w:r>
      <w:r w:rsidR="00ED6138" w:rsidRPr="00ED6138">
        <w:rPr>
          <w:bCs/>
          <w:lang w:eastAsia="ar-SA"/>
        </w:rPr>
        <w:t>2.2.9.1</w:t>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A60AB0">
        <w:rPr>
          <w:bCs/>
          <w:lang w:eastAsia="ar-SA"/>
        </w:rPr>
        <w:t>2.2.9.2</w:t>
      </w:r>
      <w:r>
        <w:rPr>
          <w:bCs/>
          <w:lang w:eastAsia="ar-SA"/>
        </w:rPr>
        <w:fldChar w:fldCharType="end"/>
      </w:r>
      <w:r>
        <w:rPr>
          <w:bCs/>
          <w:lang w:eastAsia="ar-SA"/>
        </w:rPr>
        <w:t xml:space="preserve"> </w:t>
      </w:r>
      <w:r w:rsidRPr="0049623E">
        <w:rPr>
          <w:bCs/>
          <w:lang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eastAsia="ar-SA"/>
        </w:rPr>
        <w:t xml:space="preserve">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A60AB0">
        <w:rPr>
          <w:lang w:eastAsia="ar-SA"/>
        </w:rPr>
        <w:t>2.2.3</w:t>
      </w:r>
      <w:r>
        <w:rPr>
          <w:lang w:eastAsia="ar-SA"/>
        </w:rPr>
        <w:fldChar w:fldCharType="end"/>
      </w:r>
      <w:r w:rsidRPr="0049623E">
        <w:rPr>
          <w:bCs/>
          <w:lang w:eastAsia="ar-SA"/>
        </w:rPr>
        <w:t xml:space="preserve"> της παρούσας και ότι πληρούν τα σχετικά κριτήρια επιλογής κατά περίπτωση (παράγραφοι </w:t>
      </w:r>
      <w:r>
        <w:rPr>
          <w:bCs/>
          <w:lang w:eastAsia="ar-SA"/>
        </w:rPr>
        <w:fldChar w:fldCharType="begin"/>
      </w:r>
      <w:r>
        <w:rPr>
          <w:bCs/>
          <w:lang w:eastAsia="ar-SA"/>
        </w:rPr>
        <w:instrText xml:space="preserve"> REF _Ref496541309 \r \h </w:instrText>
      </w:r>
      <w:r>
        <w:rPr>
          <w:bCs/>
          <w:lang w:eastAsia="ar-SA"/>
        </w:rPr>
      </w:r>
      <w:r>
        <w:rPr>
          <w:bCs/>
          <w:lang w:eastAsia="ar-SA"/>
        </w:rPr>
        <w:fldChar w:fldCharType="separate"/>
      </w:r>
      <w:r w:rsidR="00A60AB0">
        <w:rPr>
          <w:bCs/>
          <w:lang w:eastAsia="ar-SA"/>
        </w:rPr>
        <w:t>2.2.5</w:t>
      </w:r>
      <w:r>
        <w:rPr>
          <w:bCs/>
          <w:lang w:eastAsia="ar-SA"/>
        </w:rPr>
        <w:fldChar w:fldCharType="end"/>
      </w:r>
      <w:r>
        <w:rPr>
          <w:bCs/>
          <w:lang w:eastAsia="ar-SA"/>
        </w:rPr>
        <w:fldChar w:fldCharType="begin"/>
      </w:r>
      <w:r>
        <w:rPr>
          <w:bCs/>
          <w:lang w:eastAsia="ar-SA"/>
        </w:rPr>
        <w:instrText xml:space="preserve"> REF _Ref496541329 \r \h </w:instrText>
      </w:r>
      <w:r>
        <w:rPr>
          <w:bCs/>
          <w:lang w:eastAsia="ar-SA"/>
        </w:rPr>
      </w:r>
      <w:r>
        <w:rPr>
          <w:bCs/>
          <w:lang w:eastAsia="ar-SA"/>
        </w:rPr>
        <w:fldChar w:fldCharType="separate"/>
      </w:r>
      <w:r w:rsidR="00A60AB0">
        <w:rPr>
          <w:bCs/>
          <w:lang w:eastAsia="ar-SA"/>
        </w:rPr>
        <w:t>2.2.6</w:t>
      </w:r>
      <w:r>
        <w:rPr>
          <w:bCs/>
          <w:lang w:eastAsia="ar-SA"/>
        </w:rPr>
        <w:fldChar w:fldCharType="end"/>
      </w:r>
      <w:r w:rsidRPr="0049623E">
        <w:rPr>
          <w:bCs/>
          <w:lang w:eastAsia="ar-SA"/>
        </w:rPr>
        <w:t xml:space="preserve">και </w:t>
      </w:r>
      <w:r>
        <w:rPr>
          <w:bCs/>
          <w:lang w:eastAsia="ar-SA"/>
        </w:rPr>
        <w:t>2.2.6</w:t>
      </w:r>
      <w:r w:rsidRPr="0049623E">
        <w:rPr>
          <w:bCs/>
          <w:lang w:eastAsia="ar-SA"/>
        </w:rPr>
        <w:t>).</w:t>
      </w:r>
    </w:p>
    <w:p w14:paraId="7FFD3E47" w14:textId="6230AD93" w:rsidR="00495091" w:rsidRPr="0049623E" w:rsidRDefault="00495091" w:rsidP="00495091">
      <w:pPr>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eastAsia="ar-SA"/>
        </w:rPr>
        <w:t>στις παραγράφους</w:t>
      </w:r>
      <w:r w:rsidR="00ED6138" w:rsidRPr="00ED6138">
        <w:rPr>
          <w:bCs/>
          <w:lang w:eastAsia="ar-SA"/>
        </w:rPr>
        <w:t xml:space="preserve"> 2.2.9.1</w:t>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A60AB0">
        <w:rPr>
          <w:bCs/>
          <w:lang w:eastAsia="ar-SA"/>
        </w:rPr>
        <w:t>2.2.9.2</w:t>
      </w:r>
      <w:r>
        <w:rPr>
          <w:bCs/>
          <w:lang w:eastAsia="ar-SA"/>
        </w:rPr>
        <w:fldChar w:fldCharType="end"/>
      </w:r>
      <w:r w:rsidRPr="0049623E">
        <w:rPr>
          <w:bCs/>
          <w:lang w:eastAsia="ar-SA"/>
        </w:rPr>
        <w:t xml:space="preserve">,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A60AB0">
        <w:rPr>
          <w:lang w:eastAsia="ar-SA"/>
        </w:rPr>
        <w:t>2.2.3</w:t>
      </w:r>
      <w:r>
        <w:rPr>
          <w:lang w:eastAsia="ar-SA"/>
        </w:rPr>
        <w:fldChar w:fldCharType="end"/>
      </w:r>
      <w:r w:rsidR="00ED6138" w:rsidRPr="00ED6138">
        <w:rPr>
          <w:lang w:eastAsia="ar-SA"/>
        </w:rPr>
        <w:t xml:space="preserve"> </w:t>
      </w:r>
      <w:r w:rsidRPr="0049623E">
        <w:rPr>
          <w:bCs/>
          <w:lang w:eastAsia="ar-SA"/>
        </w:rPr>
        <w:t xml:space="preserve">της παρούσας. </w:t>
      </w:r>
    </w:p>
    <w:p w14:paraId="314B226E" w14:textId="77777777" w:rsidR="00495091" w:rsidRPr="0049623E" w:rsidRDefault="00495091" w:rsidP="00495091">
      <w:pPr>
        <w:spacing w:line="259" w:lineRule="auto"/>
        <w:rPr>
          <w:rFonts w:eastAsia="Calibri" w:cs="Times New Roman"/>
        </w:rPr>
      </w:pPr>
      <w:r w:rsidRPr="0049623E">
        <w:rPr>
          <w:rFonts w:eastAsia="Calibri" w:cs="Times New Roman"/>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2A749A86" w14:textId="77777777" w:rsidR="0086087F" w:rsidRPr="0012444E" w:rsidRDefault="0086087F" w:rsidP="008E331E">
      <w:pPr>
        <w:pStyle w:val="4"/>
        <w:ind w:left="1276" w:hanging="1134"/>
      </w:pPr>
      <w:bookmarkStart w:id="147" w:name="_Toc496694179"/>
      <w:bookmarkStart w:id="148" w:name="_Toc31307655"/>
      <w:r w:rsidRPr="0012444E">
        <w:t>Προκαταρκτική απόδειξη κατά την υποβολή προσφορών</w:t>
      </w:r>
      <w:bookmarkEnd w:id="147"/>
      <w:bookmarkEnd w:id="148"/>
      <w:r w:rsidRPr="0012444E">
        <w:t xml:space="preserve"> </w:t>
      </w:r>
    </w:p>
    <w:p w14:paraId="5658C1DF" w14:textId="522CA2C9" w:rsidR="00FE3C66" w:rsidRPr="00C229F3" w:rsidRDefault="00FE3C66" w:rsidP="00FE3C66">
      <w:r w:rsidRPr="00603221">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fldChar w:fldCharType="begin"/>
      </w:r>
      <w:r w:rsidRPr="00603221">
        <w:instrText xml:space="preserve"> REF _Ref496541356 \r \h </w:instrText>
      </w:r>
      <w:r w:rsidRPr="006719D5">
        <w:instrText xml:space="preserve"> \* MERGEFORMAT </w:instrText>
      </w:r>
      <w:r w:rsidRPr="00603221">
        <w:fldChar w:fldCharType="separate"/>
      </w:r>
      <w:r w:rsidR="00A60AB0">
        <w:t>2.2.3</w:t>
      </w:r>
      <w:r w:rsidRPr="00603221">
        <w:fldChar w:fldCharType="end"/>
      </w:r>
      <w:r w:rsidRPr="00603221">
        <w:t xml:space="preserve"> «Λόγοι Αποκλεισμού» και β) πληρούν τα «Κριτήρια Ποιοτικής Επιλογής» των παραγράφων </w:t>
      </w:r>
      <w:r w:rsidRPr="00603221">
        <w:fldChar w:fldCharType="begin"/>
      </w:r>
      <w:r w:rsidRPr="00603221">
        <w:instrText xml:space="preserve"> REF _Ref496541297 \r \h </w:instrText>
      </w:r>
      <w:r w:rsidRPr="006719D5">
        <w:instrText xml:space="preserve"> \* MERGEFORMAT </w:instrText>
      </w:r>
      <w:r w:rsidRPr="00603221">
        <w:fldChar w:fldCharType="separate"/>
      </w:r>
      <w:r w:rsidR="00A60AB0">
        <w:t>2.2.4</w:t>
      </w:r>
      <w:r w:rsidRPr="00603221">
        <w:fldChar w:fldCharType="end"/>
      </w:r>
      <w:r w:rsidRPr="00603221">
        <w:t xml:space="preserve">, </w:t>
      </w:r>
      <w:r w:rsidRPr="00603221">
        <w:fldChar w:fldCharType="begin"/>
      </w:r>
      <w:r w:rsidRPr="00603221">
        <w:instrText xml:space="preserve"> REF _Ref496541309 \r \h </w:instrText>
      </w:r>
      <w:r w:rsidRPr="006719D5">
        <w:instrText xml:space="preserve"> \* MERGEFORMAT </w:instrText>
      </w:r>
      <w:r w:rsidRPr="00603221">
        <w:fldChar w:fldCharType="separate"/>
      </w:r>
      <w:r w:rsidR="00A60AB0">
        <w:t>2.2.5</w:t>
      </w:r>
      <w:r w:rsidRPr="00603221">
        <w:fldChar w:fldCharType="end"/>
      </w:r>
      <w:r w:rsidRPr="00603221">
        <w:t xml:space="preserve">, </w:t>
      </w:r>
      <w:r w:rsidRPr="00603221">
        <w:fldChar w:fldCharType="begin"/>
      </w:r>
      <w:r w:rsidRPr="00603221">
        <w:instrText xml:space="preserve"> REF _Ref496541329 \r \h </w:instrText>
      </w:r>
      <w:r w:rsidRPr="006719D5">
        <w:instrText xml:space="preserve"> \* MERGEFORMAT </w:instrText>
      </w:r>
      <w:r w:rsidRPr="00603221">
        <w:fldChar w:fldCharType="separate"/>
      </w:r>
      <w:r w:rsidR="00A60AB0">
        <w:t>2.2.6</w:t>
      </w:r>
      <w:r w:rsidRPr="00603221">
        <w:fldChar w:fldCharType="end"/>
      </w:r>
      <w:r w:rsidRPr="00603221">
        <w:t xml:space="preserve"> και </w:t>
      </w:r>
      <w:r w:rsidRPr="00603221">
        <w:fldChar w:fldCharType="begin"/>
      </w:r>
      <w:r w:rsidRPr="00603221">
        <w:instrText xml:space="preserve"> REF _Ref496541343 \r \h </w:instrText>
      </w:r>
      <w:r w:rsidRPr="006719D5">
        <w:instrText xml:space="preserve"> \* MERGEFORMAT </w:instrText>
      </w:r>
      <w:r w:rsidRPr="00603221">
        <w:fldChar w:fldCharType="separate"/>
      </w:r>
      <w:r w:rsidR="00A60AB0">
        <w:t></w:t>
      </w:r>
      <w:r w:rsidRPr="00603221">
        <w:fldChar w:fldCharType="end"/>
      </w:r>
      <w:r w:rsidRPr="00603221">
        <w:t xml:space="preserve"> της παρούσης,</w:t>
      </w:r>
      <w:r w:rsidRPr="00603221">
        <w:rPr>
          <w:rFonts w:eastAsia="SimSun"/>
        </w:rPr>
        <w:t xml:space="preserve"> </w:t>
      </w:r>
      <w:r w:rsidRPr="00603221">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ED6138">
        <w:fldChar w:fldCharType="begin"/>
      </w:r>
      <w:r w:rsidR="00ED6138">
        <w:instrText xml:space="preserve"> REF _Ref77946434 \h </w:instrText>
      </w:r>
      <w:r w:rsidR="00ED6138">
        <w:fldChar w:fldCharType="separate"/>
      </w:r>
      <w:r w:rsidR="00A60AB0" w:rsidRPr="00897475">
        <w:t>ΠΑΡΑΡΤΗΜΑ ΙΙI – ΕΥΡΩΠΑΙΚΟ ΕΝΙΑΙΟ ΕΓΓΡΑΦΟ ΣΥΜΒΑΣΗΣ (ΕΕΕΣ)</w:t>
      </w:r>
      <w:r w:rsidR="00ED6138">
        <w:fldChar w:fldCharType="end"/>
      </w:r>
      <w:r w:rsidRPr="00603221">
        <w:rPr>
          <w:i/>
          <w:color w:val="5B9BD5"/>
        </w:rPr>
        <w:t>,</w:t>
      </w:r>
      <w:r w:rsidRPr="00603221">
        <w:t xml:space="preserve"> </w:t>
      </w:r>
      <w:r w:rsidRPr="002E5D4F">
        <w:t>το οποίο ισοδυναμεί  με</w:t>
      </w:r>
      <w:r w:rsidRPr="00603221">
        <w:t xml:space="preserve"> ενημερωμένη υπεύθυνη δήλωση, με τις συνέπειες του ν. 1599/1986. </w:t>
      </w:r>
      <w:r w:rsidRPr="00B739BB">
        <w:t xml:space="preserve">Το ΕΕΕΣ </w:t>
      </w:r>
      <w:r>
        <w:t xml:space="preserve">καταρτίζεται βάσει του </w:t>
      </w:r>
      <w: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rPr>
        <w:footnoteReference w:id="5"/>
      </w:r>
      <w:r>
        <w:t>.</w:t>
      </w:r>
    </w:p>
    <w:p w14:paraId="261274E2" w14:textId="77777777" w:rsidR="00FE3C66" w:rsidRPr="003329FF" w:rsidRDefault="00FE3C66" w:rsidP="00FE3C66">
      <w:pPr>
        <w:rPr>
          <w:i/>
          <w:color w:val="5B9BD5"/>
          <w:u w:val="single"/>
        </w:rPr>
      </w:pPr>
      <w:r w:rsidRPr="003329FF">
        <w:rPr>
          <w:u w:val="single"/>
        </w:rPr>
        <w:t>Επισημαίνεται ότι οι προσφέροντες για το μέρος IV Κριτήρια επιλογής του ΕΕΕΣ συμπληρώνουν μόνο την</w:t>
      </w:r>
      <w:r w:rsidRPr="003329FF">
        <w:rPr>
          <w:b/>
          <w:bCs/>
          <w:u w:val="single"/>
        </w:rPr>
        <w:t xml:space="preserve"> ενότητα α «Γενική ένδειξη για όλα τα κριτήρια επιλογής».</w:t>
      </w:r>
      <w:r w:rsidRPr="003329FF">
        <w:rPr>
          <w:i/>
          <w:color w:val="5B9BD5"/>
          <w:u w:val="single"/>
        </w:rPr>
        <w:t xml:space="preserve"> </w:t>
      </w:r>
    </w:p>
    <w:p w14:paraId="2D1AD905" w14:textId="77777777" w:rsidR="00FE3C66" w:rsidRDefault="00FE3C66" w:rsidP="00FE3C66">
      <w: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rPr>
        <w:t>.</w:t>
      </w:r>
    </w:p>
    <w:p w14:paraId="7A046343" w14:textId="77777777" w:rsidR="00FE3C66" w:rsidRDefault="00FE3C66" w:rsidP="00FE3C66">
      <w:r w:rsidRPr="003D62F0">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t>στην παράγραφο</w:t>
      </w:r>
      <w:r w:rsidRPr="003D62F0">
        <w:t xml:space="preserve"> </w:t>
      </w:r>
      <w:r>
        <w:t>2.2.3</w:t>
      </w:r>
      <w:r w:rsidRPr="003D62F0">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561085D" w14:textId="77777777" w:rsidR="00FE3C66" w:rsidRPr="00C229F3" w:rsidRDefault="00FE3C66" w:rsidP="00FE3C66">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68A978D" w14:textId="77777777" w:rsidR="00FE3C66" w:rsidRPr="007A6693" w:rsidRDefault="00FE3C66" w:rsidP="00FE3C66">
      <w:pPr>
        <w:rPr>
          <w:lang w:eastAsia="ar-SA"/>
        </w:rPr>
      </w:pPr>
      <w: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t>.</w:t>
      </w:r>
      <w:r w:rsidRPr="00C11E79">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3F5145">
        <w:fldChar w:fldCharType="begin"/>
      </w:r>
      <w:r w:rsidR="003F5145">
        <w:instrText>HYPERLINK "http://www.eaadhsy.gr/"</w:instrText>
      </w:r>
      <w:r w:rsidR="00A60AB0">
        <w:fldChar w:fldCharType="separate"/>
      </w:r>
      <w:r w:rsidR="003F5145">
        <w:fldChar w:fldCharType="end"/>
      </w:r>
      <w:hyperlink r:id="rId20" w:history="1"/>
    </w:p>
    <w:p w14:paraId="4DE4C5CD" w14:textId="77777777" w:rsidR="00FE3C66" w:rsidRDefault="00FE3C66" w:rsidP="00FE3C66">
      <w:pPr>
        <w:spacing w:line="259" w:lineRule="auto"/>
        <w:rPr>
          <w:rFonts w:eastAsia="Calibri" w:cs="Times New Roman"/>
        </w:rPr>
      </w:pPr>
      <w:r w:rsidRPr="00032BAF">
        <w:rPr>
          <w:rFonts w:eastAsia="Calibri" w:cs="Times New Roman"/>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C85318C" w14:textId="77777777" w:rsidR="00FE3C66" w:rsidRPr="00E14C02" w:rsidRDefault="00FE3C66" w:rsidP="00FE3C66">
      <w:pPr>
        <w:spacing w:line="259" w:lineRule="auto"/>
        <w:rPr>
          <w:rFonts w:eastAsia="Calibri" w:cs="Times New Roman"/>
        </w:rPr>
      </w:pPr>
      <w:r w:rsidRPr="00E14C02">
        <w:rPr>
          <w:rFonts w:eastAsia="Calibri" w:cs="Times New Roman"/>
        </w:rPr>
        <w:t>Ιδίως επισημαίνεται ότι</w:t>
      </w:r>
      <w:r>
        <w:rPr>
          <w:rFonts w:eastAsia="Calibri" w:cs="Times New Roman"/>
        </w:rPr>
        <w:t>,</w:t>
      </w:r>
      <w:r w:rsidRPr="00E14C02">
        <w:rPr>
          <w:rFonts w:eastAsia="Calibri" w:cs="Times New Roman"/>
        </w:rPr>
        <w:t xml:space="preserve"> κατά την απάντηση οικονομικού φορέα στο </w:t>
      </w:r>
      <w:r>
        <w:rPr>
          <w:rFonts w:eastAsia="Calibri" w:cs="Times New Roman"/>
        </w:rPr>
        <w:t xml:space="preserve">σχετικό </w:t>
      </w:r>
      <w:r w:rsidRPr="00E14C02">
        <w:rPr>
          <w:rFonts w:eastAsia="Calibri" w:cs="Times New Roman"/>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w:t>
      </w:r>
      <w:r w:rsidRPr="00E14C02">
        <w:rPr>
          <w:rFonts w:eastAsia="Calibri" w:cs="Times New Roman"/>
        </w:rPr>
        <w:lastRenderedPageBreak/>
        <w:t xml:space="preserve">ν. 3959/2011, </w:t>
      </w:r>
      <w:r>
        <w:rPr>
          <w:rFonts w:eastAsia="Calibri" w:cs="Times New Roman"/>
        </w:rPr>
        <w:t xml:space="preserve">σύμφωνα με την περ. γ της παραγράφου 2.2.3.4 της παρούσης, </w:t>
      </w:r>
      <w:r w:rsidRPr="00E14C02">
        <w:rPr>
          <w:rFonts w:eastAsia="Calibri" w:cs="Times New Roman"/>
        </w:rPr>
        <w:t>αναλύεται στο σχετικό πεδίο που προβάλλει κατόπιν θετικής απάντησης</w:t>
      </w:r>
      <w:r w:rsidRPr="00E14C02">
        <w:rPr>
          <w:rFonts w:eastAsia="Calibri" w:cs="Times New Roman"/>
          <w:vertAlign w:val="superscript"/>
        </w:rPr>
        <w:footnoteReference w:id="6"/>
      </w:r>
      <w:r w:rsidRPr="00E14C02">
        <w:rPr>
          <w:rFonts w:eastAsia="Calibri" w:cs="Times New Roman"/>
        </w:rPr>
        <w:t>.</w:t>
      </w:r>
    </w:p>
    <w:p w14:paraId="7CCAAD29" w14:textId="77777777" w:rsidR="00FE3C66" w:rsidRDefault="00FE3C66" w:rsidP="00FE3C66">
      <w:r w:rsidRPr="00E14C02">
        <w:rPr>
          <w:rFonts w:eastAsia="Calibri" w:cs="Times New Roman"/>
        </w:rPr>
        <w:t xml:space="preserve">Όσον αφορά </w:t>
      </w:r>
      <w:r>
        <w:rPr>
          <w:rFonts w:eastAsia="Calibri" w:cs="Times New Roman"/>
        </w:rPr>
        <w:t>σ</w:t>
      </w:r>
      <w:r w:rsidRPr="00E14C02">
        <w:rPr>
          <w:rFonts w:eastAsia="Calibri" w:cs="Times New Roman"/>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661EDEB" w14:textId="77777777" w:rsidR="008E331E" w:rsidRPr="00855483" w:rsidRDefault="00751969" w:rsidP="00855483">
      <w:pPr>
        <w:pStyle w:val="4"/>
        <w:keepNext/>
        <w:suppressAutoHyphens/>
        <w:spacing w:before="240" w:after="60"/>
        <w:ind w:left="864" w:hanging="864"/>
        <w:rPr>
          <w:rFonts w:ascii="Calibri" w:hAnsi="Calibri" w:cs="Calibri"/>
        </w:rPr>
      </w:pPr>
      <w:bookmarkStart w:id="149" w:name="_Hlk35420523"/>
      <w:bookmarkStart w:id="150" w:name="_Ref40957856"/>
      <w:bookmarkStart w:id="151" w:name="_Toc74566850"/>
      <w:r w:rsidRPr="00C0210C">
        <w:t>Αποδεικτικά μέσα</w:t>
      </w:r>
      <w:r>
        <w:rPr>
          <w:rFonts w:ascii="Calibri" w:hAnsi="Calibri"/>
        </w:rPr>
        <w:t xml:space="preserve"> </w:t>
      </w:r>
      <w:r>
        <w:rPr>
          <w:rStyle w:val="af1"/>
          <w:rFonts w:ascii="Calibri" w:hAnsi="Calibri"/>
        </w:rPr>
        <w:footnoteReference w:id="7"/>
      </w:r>
      <w:bookmarkEnd w:id="149"/>
      <w:r w:rsidRPr="0077634D">
        <w:rPr>
          <w:rFonts w:ascii="Calibri" w:hAnsi="Calibri"/>
        </w:rPr>
        <w:t xml:space="preserve">- </w:t>
      </w:r>
      <w:r w:rsidRPr="00C0210C">
        <w:t>Δικαιολογητικά προσωρινού αναδόχου</w:t>
      </w:r>
      <w:bookmarkEnd w:id="150"/>
      <w:bookmarkEnd w:id="151"/>
    </w:p>
    <w:p w14:paraId="75F0F2C3" w14:textId="238A248B" w:rsidR="00FE3C66" w:rsidRDefault="00FE3C66" w:rsidP="00FE3C66">
      <w:pPr>
        <w:rPr>
          <w:bCs/>
        </w:rPr>
      </w:pPr>
      <w:r w:rsidRPr="00603221">
        <w:rPr>
          <w:b/>
          <w:bCs/>
        </w:rPr>
        <w:t>Α</w:t>
      </w:r>
      <w:r w:rsidRPr="00603221">
        <w:rPr>
          <w:bCs/>
        </w:rPr>
        <w:t xml:space="preserve">. </w:t>
      </w:r>
      <w:r w:rsidRPr="00B9111A">
        <w:rPr>
          <w:bCs/>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ED6138" w:rsidRPr="00ED6138">
        <w:rPr>
          <w:bCs/>
        </w:rPr>
        <w:t>3.2</w:t>
      </w:r>
      <w:r w:rsidRPr="00B9111A">
        <w:rPr>
          <w:bCs/>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rPr>
        <w:t>.</w:t>
      </w:r>
    </w:p>
    <w:p w14:paraId="379E0AFE" w14:textId="77777777" w:rsidR="00FE3C66" w:rsidRDefault="00FE3C66" w:rsidP="00FE3C66">
      <w:pPr>
        <w:rPr>
          <w:bCs/>
        </w:rPr>
      </w:pPr>
      <w:r>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rPr>
        <w:t xml:space="preserve"> </w:t>
      </w:r>
    </w:p>
    <w:p w14:paraId="45187855" w14:textId="77777777" w:rsidR="00FE3C66" w:rsidRDefault="00FE3C66" w:rsidP="00FE3C66">
      <w:pPr>
        <w:rPr>
          <w:bCs/>
        </w:rPr>
      </w:pPr>
      <w:r>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6CD2859" w14:textId="6E5D6F5A" w:rsidR="00FE3C66" w:rsidRDefault="00FE3C66" w:rsidP="00FE3C66">
      <w:pPr>
        <w:rPr>
          <w:bCs/>
        </w:rPr>
      </w:pPr>
      <w:r>
        <w:rPr>
          <w:bCs/>
        </w:rPr>
        <w:t xml:space="preserve">Τα δικαιολογητικά του παρόντος υποβάλλονται και γίνονται αποδεκτά σύμφωνα με την παράγραφο </w:t>
      </w:r>
      <w:r w:rsidR="00812A5D">
        <w:rPr>
          <w:bCs/>
        </w:rPr>
        <w:t xml:space="preserve">2.4.2.5 </w:t>
      </w:r>
      <w:r w:rsidRPr="00B76605">
        <w:rPr>
          <w:bCs/>
        </w:rPr>
        <w:t>και</w:t>
      </w:r>
      <w:r w:rsidR="00ED6138" w:rsidRPr="00ED6138">
        <w:rPr>
          <w:bCs/>
        </w:rPr>
        <w:t xml:space="preserve"> 3.2</w:t>
      </w:r>
      <w:r w:rsidRPr="00B76605">
        <w:rPr>
          <w:bCs/>
        </w:rPr>
        <w:t xml:space="preserve"> της παρούσας.</w:t>
      </w:r>
    </w:p>
    <w:p w14:paraId="1791C583" w14:textId="77777777" w:rsidR="00FE3C66" w:rsidRPr="00BB06B6" w:rsidRDefault="00FE3C66" w:rsidP="00FE3C66">
      <w:pPr>
        <w:rPr>
          <w:b/>
          <w:bCs/>
        </w:rPr>
      </w:pPr>
      <w: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E52EAA3" w14:textId="330AFEE7" w:rsidR="00FE3C66" w:rsidRPr="00C229F3" w:rsidRDefault="00FE3C66" w:rsidP="00FE3C66">
      <w:r>
        <w:rPr>
          <w:b/>
          <w:bCs/>
        </w:rPr>
        <w:t>Β.</w:t>
      </w:r>
      <w:r>
        <w:t xml:space="preserve"> </w:t>
      </w:r>
      <w:r>
        <w:rPr>
          <w:b/>
        </w:rPr>
        <w:t>1.</w:t>
      </w:r>
      <w:r>
        <w:t xml:space="preserve"> Για την απόδειξη της μη συνδρομής των λόγων αποκλεισμού της παραγράφου </w:t>
      </w:r>
      <w:r>
        <w:fldChar w:fldCharType="begin"/>
      </w:r>
      <w:r>
        <w:instrText xml:space="preserve"> REF _Ref496541356 \r \h </w:instrText>
      </w:r>
      <w:r>
        <w:fldChar w:fldCharType="separate"/>
      </w:r>
      <w:r w:rsidR="00A60AB0">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 παρακάτω:</w:t>
      </w:r>
    </w:p>
    <w:p w14:paraId="5E0043F5" w14:textId="48538BB5" w:rsidR="00FE3C66" w:rsidRDefault="00FE3C66" w:rsidP="00FE3C66">
      <w:pPr>
        <w:rPr>
          <w:color w:val="000000"/>
        </w:rPr>
      </w:pPr>
      <w:r>
        <w:rPr>
          <w:color w:val="000000"/>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A60AB0">
        <w:rPr>
          <w:color w:val="000000"/>
        </w:rPr>
        <w:t>2.2.3.3</w:t>
      </w:r>
      <w:r>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w:t>
      </w:r>
      <w:r>
        <w:rPr>
          <w:color w:val="000000"/>
        </w:rPr>
        <w:lastRenderedPageBreak/>
        <w:t xml:space="preserve">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A60AB0">
        <w:rPr>
          <w:color w:val="000000"/>
        </w:rPr>
        <w:t>2.2.3.3</w:t>
      </w:r>
      <w:r>
        <w:rPr>
          <w:color w:val="000000"/>
        </w:rPr>
        <w:fldChar w:fldCharType="end"/>
      </w:r>
      <w:r>
        <w:rPr>
          <w:color w:val="000000"/>
        </w:rPr>
        <w:t>. Οι επίσημες δηλώσεις καθίστανται διαθέσιμες μέσω του επιγραμμικού αποθετηρίου πιστοποιητικών (</w:t>
      </w:r>
      <w:r>
        <w:rPr>
          <w:color w:val="000000"/>
          <w:lang w:val="en-US"/>
        </w:rPr>
        <w:t>e</w:t>
      </w:r>
      <w:r>
        <w:rPr>
          <w:color w:val="000000"/>
        </w:rPr>
        <w:t>-</w:t>
      </w:r>
      <w:r>
        <w:rPr>
          <w:color w:val="000000"/>
          <w:lang w:val="en-US"/>
        </w:rPr>
        <w:t>Certis</w:t>
      </w:r>
      <w:r>
        <w:rPr>
          <w:color w:val="000000"/>
        </w:rPr>
        <w:t>) του άρθρου 81 του ν. 4412/2016.</w:t>
      </w:r>
    </w:p>
    <w:p w14:paraId="4B3BF88D" w14:textId="77777777" w:rsidR="00FE3C66" w:rsidRPr="00BD65F6" w:rsidRDefault="00FE3C66" w:rsidP="00FE3C66">
      <w:r>
        <w:rPr>
          <w:color w:val="000000"/>
        </w:rPr>
        <w:t>Ειδικότερα οι οικονομικοί φορείς προσκομίζουν:</w:t>
      </w:r>
    </w:p>
    <w:p w14:paraId="56BB1E4D" w14:textId="05EEB52F" w:rsidR="00FE3C66" w:rsidRDefault="00FE3C66" w:rsidP="00FE3C66">
      <w:pPr>
        <w:rPr>
          <w:color w:val="000000"/>
        </w:rPr>
      </w:pPr>
      <w:r>
        <w:rPr>
          <w:b/>
          <w:bCs/>
        </w:rPr>
        <w:t>α)</w:t>
      </w:r>
      <w:r>
        <w:t xml:space="preserve"> για την παράγραφο</w:t>
      </w:r>
      <w:r w:rsidR="00ED6138" w:rsidRPr="00ED6138">
        <w:t xml:space="preserve"> </w:t>
      </w:r>
      <w:r w:rsidR="00ED6138" w:rsidRPr="00ED6138">
        <w:rPr>
          <w:b/>
          <w:bCs/>
        </w:rPr>
        <w:t>2.2.3.1</w:t>
      </w:r>
      <w:r w:rsidRPr="002D2E8A">
        <w:rPr>
          <w:b/>
          <w:bCs/>
        </w:rPr>
        <w:t xml:space="preserve"> </w:t>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να έχει εκδοθεί έως τρεις (3) μήνες πριν από την υποβολή του. </w:t>
      </w:r>
    </w:p>
    <w:p w14:paraId="63864B15" w14:textId="550B4145" w:rsidR="00FE3C66" w:rsidRPr="00ED6138" w:rsidRDefault="00FE3C66" w:rsidP="00FE3C66">
      <w:pPr>
        <w:rPr>
          <w:color w:val="000000"/>
        </w:rPr>
      </w:pPr>
      <w:r w:rsidRPr="005609B2">
        <w:rPr>
          <w:color w:val="000000"/>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ED6138" w:rsidRPr="00ED6138">
        <w:rPr>
          <w:color w:val="000000"/>
        </w:rPr>
        <w:t xml:space="preserve"> 2.2.3.1,</w:t>
      </w:r>
    </w:p>
    <w:p w14:paraId="31FB6009" w14:textId="13D07127" w:rsidR="00FE3C66" w:rsidRDefault="00FE3C66" w:rsidP="00FE3C66">
      <w:pPr>
        <w:rPr>
          <w:color w:val="000000"/>
        </w:rPr>
      </w:pPr>
      <w:r w:rsidRPr="005609B2">
        <w:rPr>
          <w:b/>
          <w:bCs/>
          <w:color w:val="000000"/>
        </w:rPr>
        <w:t>β)</w:t>
      </w:r>
      <w:r w:rsidRPr="005609B2">
        <w:rPr>
          <w:color w:val="000000"/>
        </w:rPr>
        <w:t xml:space="preserve"> για </w:t>
      </w:r>
      <w:r>
        <w:rPr>
          <w:color w:val="000000"/>
        </w:rPr>
        <w:t>την</w:t>
      </w:r>
      <w:r w:rsidRPr="005609B2">
        <w:rPr>
          <w:color w:val="000000"/>
        </w:rPr>
        <w:t xml:space="preserve"> παρ</w:t>
      </w:r>
      <w:r>
        <w:rPr>
          <w:color w:val="000000"/>
        </w:rPr>
        <w:t>άγραφο</w:t>
      </w:r>
      <w:r w:rsidRPr="005609B2">
        <w:rPr>
          <w:color w:val="000000"/>
        </w:rPr>
        <w:t xml:space="preserve"> </w:t>
      </w:r>
      <w:r w:rsidRPr="002D2E8A">
        <w:rPr>
          <w:b/>
          <w:bCs/>
          <w:color w:val="000000"/>
        </w:rPr>
        <w:fldChar w:fldCharType="begin"/>
      </w:r>
      <w:r w:rsidRPr="002D2E8A">
        <w:rPr>
          <w:b/>
          <w:bCs/>
          <w:color w:val="000000"/>
        </w:rPr>
        <w:instrText xml:space="preserve"> REF _Ref503518036 \r \h </w:instrText>
      </w:r>
      <w:r>
        <w:rPr>
          <w:b/>
          <w:bCs/>
          <w:color w:val="000000"/>
        </w:rPr>
        <w:instrText xml:space="preserve"> \* MERGEFORMAT </w:instrText>
      </w:r>
      <w:r w:rsidRPr="002D2E8A">
        <w:rPr>
          <w:b/>
          <w:bCs/>
          <w:color w:val="000000"/>
        </w:rPr>
      </w:r>
      <w:r w:rsidRPr="002D2E8A">
        <w:rPr>
          <w:b/>
          <w:bCs/>
          <w:color w:val="000000"/>
        </w:rPr>
        <w:fldChar w:fldCharType="separate"/>
      </w:r>
      <w:r w:rsidR="00A60AB0">
        <w:rPr>
          <w:b/>
          <w:bCs/>
          <w:color w:val="000000"/>
        </w:rPr>
        <w:t>2.2.3.2</w:t>
      </w:r>
      <w:r w:rsidRPr="002D2E8A">
        <w:rPr>
          <w:b/>
          <w:bCs/>
          <w:color w:val="000000"/>
        </w:rPr>
        <w:fldChar w:fldCharType="end"/>
      </w:r>
      <w:r w:rsidRPr="002D2E8A">
        <w:rPr>
          <w:b/>
          <w:bCs/>
          <w:color w:val="000000"/>
        </w:rPr>
        <w:t xml:space="preserve"> </w:t>
      </w:r>
      <w:r w:rsidRPr="005609B2">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rPr>
        <w:footnoteReference w:id="8"/>
      </w:r>
      <w:r w:rsidRPr="005609B2">
        <w:rPr>
          <w:color w:val="000000"/>
        </w:rPr>
        <w:t xml:space="preserve">  </w:t>
      </w:r>
    </w:p>
    <w:p w14:paraId="13A01955" w14:textId="77777777" w:rsidR="00FE3C66" w:rsidRDefault="00FE3C66" w:rsidP="00FE3C66">
      <w:pPr>
        <w:rPr>
          <w:b/>
          <w:bCs/>
          <w:color w:val="000000"/>
        </w:rPr>
      </w:pPr>
      <w:r>
        <w:rPr>
          <w:color w:val="000000"/>
        </w:rPr>
        <w:t>Ιδίως οι οικονομικοί φορείς που είναι εγκατεστημένοι στην Ελλάδα προσκομίζουν:</w:t>
      </w:r>
    </w:p>
    <w:p w14:paraId="7FF8801B" w14:textId="73C4B629" w:rsidR="00FE3C66" w:rsidRPr="002D2E8A" w:rsidRDefault="00FE3C66" w:rsidP="00FE3C66">
      <w:pPr>
        <w:rPr>
          <w:b/>
        </w:rPr>
      </w:pPr>
      <w:r>
        <w:rPr>
          <w:b/>
          <w:bCs/>
          <w:color w:val="000000"/>
          <w:lang w:val="en-US"/>
        </w:rPr>
        <w:t>i</w:t>
      </w:r>
      <w:r>
        <w:rPr>
          <w:b/>
          <w:bCs/>
          <w:color w:val="000000"/>
        </w:rPr>
        <w:t xml:space="preserve">) </w:t>
      </w:r>
      <w:r>
        <w:rPr>
          <w:color w:val="000000"/>
        </w:rPr>
        <w:t xml:space="preserve">Για την απόδειξη της εκπλήρωσης των φορολογικών υποχρεώσεων της παραγράφου </w:t>
      </w:r>
      <w:r w:rsidRPr="002D2E8A">
        <w:rPr>
          <w:color w:val="000000"/>
        </w:rPr>
        <w:fldChar w:fldCharType="begin"/>
      </w:r>
      <w:r w:rsidRPr="002D2E8A">
        <w:rPr>
          <w:color w:val="000000"/>
        </w:rPr>
        <w:instrText xml:space="preserve"> REF _Ref503518036 \r \h  \* MERGEFORMAT </w:instrText>
      </w:r>
      <w:r w:rsidRPr="002D2E8A">
        <w:rPr>
          <w:color w:val="000000"/>
        </w:rPr>
      </w:r>
      <w:r w:rsidRPr="002D2E8A">
        <w:rPr>
          <w:color w:val="000000"/>
        </w:rPr>
        <w:fldChar w:fldCharType="separate"/>
      </w:r>
      <w:r w:rsidR="00A60AB0">
        <w:rPr>
          <w:color w:val="000000"/>
        </w:rPr>
        <w:t>2.2.3.2</w:t>
      </w:r>
      <w:r w:rsidRPr="002D2E8A">
        <w:rPr>
          <w:color w:val="000000"/>
        </w:rPr>
        <w:fldChar w:fldCharType="end"/>
      </w:r>
      <w:r w:rsidRPr="002D2E8A">
        <w:rPr>
          <w:color w:val="000000"/>
        </w:rPr>
        <w:t xml:space="preserve"> </w:t>
      </w:r>
      <w:r>
        <w:rPr>
          <w:color w:val="000000"/>
        </w:rPr>
        <w:t xml:space="preserve">περίπτωση α’ αποδεικτικό ενημερότητας εκδιδόμενο από την </w:t>
      </w:r>
      <w:proofErr w:type="gramStart"/>
      <w:r>
        <w:rPr>
          <w:color w:val="000000"/>
        </w:rPr>
        <w:t>Α.Α.Δ.Ε..</w:t>
      </w:r>
      <w:proofErr w:type="gramEnd"/>
    </w:p>
    <w:p w14:paraId="7B578EC8" w14:textId="3145B3FD" w:rsidR="00FE3C66" w:rsidRPr="002D2E8A" w:rsidRDefault="00FE3C66" w:rsidP="00FE3C66">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rPr>
        <w:fldChar w:fldCharType="begin"/>
      </w:r>
      <w:r w:rsidRPr="003C1E1A">
        <w:rPr>
          <w:b/>
          <w:bCs/>
          <w:color w:val="000000"/>
        </w:rPr>
        <w:instrText xml:space="preserve"> REF _Ref503518036 \r \h </w:instrText>
      </w:r>
      <w:r>
        <w:rPr>
          <w:b/>
          <w:bCs/>
          <w:color w:val="000000"/>
        </w:rPr>
        <w:instrText xml:space="preserve"> \* MERGEFORMAT </w:instrText>
      </w:r>
      <w:r w:rsidRPr="003C1E1A">
        <w:rPr>
          <w:b/>
          <w:bCs/>
          <w:color w:val="000000"/>
        </w:rPr>
      </w:r>
      <w:r w:rsidRPr="003C1E1A">
        <w:rPr>
          <w:b/>
          <w:bCs/>
          <w:color w:val="000000"/>
        </w:rPr>
        <w:fldChar w:fldCharType="separate"/>
      </w:r>
      <w:r w:rsidR="00A60AB0">
        <w:rPr>
          <w:b/>
          <w:bCs/>
          <w:color w:val="000000"/>
        </w:rPr>
        <w:t>2.2.3.2</w:t>
      </w:r>
      <w:r w:rsidRPr="003C1E1A">
        <w:rPr>
          <w:b/>
          <w:bCs/>
          <w:color w:val="000000"/>
        </w:rPr>
        <w:fldChar w:fldCharType="end"/>
      </w:r>
      <w:r w:rsidRPr="003C1E1A">
        <w:rPr>
          <w:b/>
          <w:bCs/>
          <w:color w:val="000000"/>
        </w:rPr>
        <w:t xml:space="preserve"> </w:t>
      </w:r>
      <w:r>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2D2E8A">
        <w:rPr>
          <w:color w:val="000000"/>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690D7BF9" w14:textId="333709EC" w:rsidR="00FE3C66" w:rsidRDefault="00FE3C66" w:rsidP="00FE3C66">
      <w:pPr>
        <w:rPr>
          <w:color w:val="000000"/>
        </w:rPr>
      </w:pPr>
      <w:r>
        <w:rPr>
          <w:b/>
          <w:bCs/>
          <w:color w:val="000000"/>
          <w:lang w:val="en-US"/>
        </w:rPr>
        <w:t>iii</w:t>
      </w:r>
      <w:r>
        <w:rPr>
          <w:b/>
          <w:bCs/>
          <w:color w:val="000000"/>
        </w:rPr>
        <w:t xml:space="preserve">) </w:t>
      </w:r>
      <w:r>
        <w:rPr>
          <w:color w:val="000000"/>
        </w:rPr>
        <w:t xml:space="preserve">Για την παράγραφο </w:t>
      </w:r>
      <w:r w:rsidRPr="002D2E8A">
        <w:rPr>
          <w:color w:val="000000"/>
        </w:rPr>
        <w:fldChar w:fldCharType="begin"/>
      </w:r>
      <w:r w:rsidRPr="002D2E8A">
        <w:rPr>
          <w:color w:val="000000"/>
        </w:rPr>
        <w:instrText xml:space="preserve"> REF _Ref503518036 \r \h  \* MERGEFORMAT </w:instrText>
      </w:r>
      <w:r w:rsidRPr="002D2E8A">
        <w:rPr>
          <w:color w:val="000000"/>
        </w:rPr>
      </w:r>
      <w:r w:rsidRPr="002D2E8A">
        <w:rPr>
          <w:color w:val="000000"/>
        </w:rPr>
        <w:fldChar w:fldCharType="separate"/>
      </w:r>
      <w:r w:rsidR="00A60AB0">
        <w:rPr>
          <w:color w:val="000000"/>
        </w:rPr>
        <w:t>2.2.3.2</w:t>
      </w:r>
      <w:r w:rsidRPr="002D2E8A">
        <w:rPr>
          <w:color w:val="000000"/>
        </w:rPr>
        <w:fldChar w:fldCharType="end"/>
      </w:r>
      <w:r w:rsidRPr="002D2E8A">
        <w:rPr>
          <w:color w:val="000000"/>
        </w:rPr>
        <w:t xml:space="preserve"> </w:t>
      </w:r>
      <w:r>
        <w:rPr>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55A0042" w14:textId="2E7BB550" w:rsidR="00FE3C66" w:rsidRDefault="00FE3C66" w:rsidP="00FE3C66">
      <w:pPr>
        <w:rPr>
          <w:color w:val="000000"/>
        </w:rPr>
      </w:pPr>
      <w:r w:rsidRPr="00FA08C7">
        <w:rPr>
          <w:b/>
          <w:bCs/>
        </w:rPr>
        <w:t xml:space="preserve">γ) </w:t>
      </w:r>
      <w:r w:rsidRPr="00FA08C7">
        <w:rPr>
          <w:color w:val="000000"/>
        </w:rPr>
        <w:t>για την</w:t>
      </w:r>
      <w:r>
        <w:rPr>
          <w:color w:val="000000"/>
        </w:rPr>
        <w:t xml:space="preserve"> παράγραφο </w:t>
      </w:r>
      <w:r>
        <w:rPr>
          <w:color w:val="000000"/>
        </w:rPr>
        <w:fldChar w:fldCharType="begin"/>
      </w:r>
      <w:r>
        <w:rPr>
          <w:color w:val="000000"/>
        </w:rPr>
        <w:instrText xml:space="preserve"> REF _Ref496540586 \r \h </w:instrText>
      </w:r>
      <w:r>
        <w:rPr>
          <w:color w:val="000000"/>
        </w:rPr>
      </w:r>
      <w:r>
        <w:rPr>
          <w:color w:val="000000"/>
        </w:rPr>
        <w:fldChar w:fldCharType="separate"/>
      </w:r>
      <w:r w:rsidR="00A60AB0">
        <w:rPr>
          <w:color w:val="000000"/>
        </w:rPr>
        <w:t>2.2.3.3</w:t>
      </w:r>
      <w:r>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C8C709" w14:textId="77777777" w:rsidR="00FE3C66" w:rsidRDefault="00FE3C66" w:rsidP="00FE3C66">
      <w:pPr>
        <w:rPr>
          <w:b/>
          <w:bCs/>
          <w:color w:val="000000"/>
        </w:rPr>
      </w:pPr>
      <w:r>
        <w:rPr>
          <w:color w:val="000000"/>
        </w:rPr>
        <w:t>Ιδίως οι οικονομικοί φορείς που είναι εγκατεστημένοι στην Ελλάδα προσκομίζουν:</w:t>
      </w:r>
    </w:p>
    <w:p w14:paraId="39885CB1" w14:textId="77777777" w:rsidR="00FE3C66" w:rsidRDefault="00FE3C66" w:rsidP="00FE3C66">
      <w:pPr>
        <w:rPr>
          <w:b/>
        </w:rPr>
      </w:pPr>
      <w:bookmarkStart w:id="152" w:name="_Hlk69240569"/>
      <w:r>
        <w:rPr>
          <w:b/>
          <w:bCs/>
          <w:lang w:val="en-US"/>
        </w:rPr>
        <w:t>i</w:t>
      </w:r>
      <w:r w:rsidRPr="00BD65F6">
        <w:rPr>
          <w:b/>
          <w:bCs/>
        </w:rPr>
        <w:t>)</w:t>
      </w:r>
      <w:r>
        <w:rPr>
          <w:bCs/>
        </w:rPr>
        <w:t xml:space="preserve"> Ενιαίο Πιστοποιητικό Δικαστικής Φερεγγυότητας</w:t>
      </w:r>
      <w:bookmarkEnd w:id="152"/>
      <w:r>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F58C386" w14:textId="77777777" w:rsidR="00FE3C66" w:rsidRDefault="00FE3C66" w:rsidP="00FE3C66">
      <w:pPr>
        <w:rPr>
          <w:b/>
          <w:bCs/>
          <w:color w:val="000000"/>
        </w:rPr>
      </w:pPr>
      <w:r>
        <w:rPr>
          <w:b/>
          <w:lang w:val="en-US"/>
        </w:rPr>
        <w:lastRenderedPageBreak/>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B51C19F" w14:textId="77777777" w:rsidR="00FE3C66" w:rsidRDefault="00FE3C66" w:rsidP="00FE3C66">
      <w:pPr>
        <w:rPr>
          <w:bCs/>
          <w:color w:val="000000"/>
        </w:rPr>
      </w:pPr>
      <w:r>
        <w:rPr>
          <w:b/>
          <w:bCs/>
          <w:color w:val="000000"/>
          <w:lang w:val="en-US"/>
        </w:rPr>
        <w:t>iii</w:t>
      </w:r>
      <w:r>
        <w:rPr>
          <w:b/>
          <w:bCs/>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taxisnet, από την οποία να προκύπτει η </w:t>
      </w:r>
      <w:r>
        <w:rPr>
          <w:bCs/>
          <w:color w:val="000000"/>
        </w:rPr>
        <w:t>μη αναστολή της επιχειρηματικής δραστηριότητάς τους.</w:t>
      </w:r>
    </w:p>
    <w:p w14:paraId="1A7DD7B7" w14:textId="77777777" w:rsidR="00FE3C66" w:rsidRDefault="00FE3C66" w:rsidP="00FE3C66">
      <w:pPr>
        <w:rPr>
          <w:b/>
          <w:color w:val="000000"/>
        </w:rPr>
      </w:pPr>
      <w:r>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8C950FC" w14:textId="020EA6D8" w:rsidR="00FE3C66" w:rsidRPr="005609B2" w:rsidRDefault="00FE3C66" w:rsidP="00FE3C66">
      <w:pPr>
        <w:rPr>
          <w:color w:val="000000"/>
        </w:rPr>
      </w:pPr>
      <w:r w:rsidRPr="005609B2">
        <w:rPr>
          <w:b/>
          <w:color w:val="000000"/>
        </w:rPr>
        <w:t>δ)</w:t>
      </w:r>
      <w:r w:rsidRPr="005609B2">
        <w:rPr>
          <w:color w:val="000000"/>
        </w:rPr>
        <w:t xml:space="preserve"> Για τις λοιπές περιπτώσεις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A60AB0">
        <w:rPr>
          <w:color w:val="000000"/>
        </w:rPr>
        <w:t>2.2.3.3</w:t>
      </w:r>
      <w:r>
        <w:rPr>
          <w:color w:val="000000"/>
        </w:rPr>
        <w:fldChar w:fldCharType="end"/>
      </w:r>
      <w:r w:rsidRPr="005609B2">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0E34B4A8" w14:textId="61C37FB9" w:rsidR="00FE3C66" w:rsidRDefault="00FE3C66" w:rsidP="00FE3C66">
      <w:pPr>
        <w:tabs>
          <w:tab w:val="left" w:pos="1980"/>
        </w:tabs>
        <w:rPr>
          <w:color w:val="000000"/>
        </w:rPr>
      </w:pPr>
      <w:r w:rsidRPr="005609B2">
        <w:rPr>
          <w:b/>
          <w:bCs/>
          <w:color w:val="000000"/>
        </w:rPr>
        <w:t>ε)</w:t>
      </w:r>
      <w:r w:rsidRPr="005609B2">
        <w:rPr>
          <w:color w:val="000000"/>
        </w:rPr>
        <w:t xml:space="preserve"> </w:t>
      </w:r>
      <w:r>
        <w:t>για την παράγραφο</w:t>
      </w:r>
      <w:r w:rsidR="00ED6138" w:rsidRPr="00ED6138">
        <w:t xml:space="preserve"> 2.2.3.8</w:t>
      </w:r>
      <w:r>
        <w:t xml:space="preserve"> υπεύθυνη δήλωση του προσφέροντος οικονομικού φορέα </w:t>
      </w:r>
      <w:r w:rsidRPr="00591B46">
        <w:t>περί μη επιβολής σε βάρος του της κύρωσης</w:t>
      </w:r>
      <w:r>
        <w:t xml:space="preserve"> </w:t>
      </w:r>
      <w:r w:rsidRPr="00591B46">
        <w:t xml:space="preserve">του οριζόντιου αποκλεισμού, σύμφωνα τις διατάξεις </w:t>
      </w:r>
      <w:r>
        <w:t xml:space="preserve">της </w:t>
      </w:r>
      <w:r w:rsidRPr="00591B46">
        <w:t>κείμενης νομοθεσίας</w:t>
      </w:r>
      <w:r w:rsidRPr="005609B2">
        <w:rPr>
          <w:color w:val="000000"/>
        </w:rPr>
        <w:t>.</w:t>
      </w:r>
    </w:p>
    <w:p w14:paraId="17035418" w14:textId="77777777" w:rsidR="00FE3C66" w:rsidRDefault="00FE3C66" w:rsidP="00FE3C66">
      <w:pPr>
        <w:tabs>
          <w:tab w:val="left" w:pos="1980"/>
        </w:tabs>
        <w:rPr>
          <w:color w:val="000000"/>
        </w:rPr>
      </w:pPr>
      <w:r>
        <w:rPr>
          <w:color w:val="000000"/>
        </w:rPr>
        <w:t>Συγκεκριμένα, προσκομίζονται:</w:t>
      </w:r>
    </w:p>
    <w:p w14:paraId="75BDE5FF" w14:textId="60AEA6D4" w:rsidR="00FE3C66" w:rsidRDefault="00FE3C66" w:rsidP="00FE3C66">
      <w:pPr>
        <w:tabs>
          <w:tab w:val="left" w:pos="1980"/>
        </w:tabs>
        <w:rPr>
          <w:color w:val="000000"/>
        </w:rPr>
      </w:pPr>
      <w:r>
        <w:rPr>
          <w:b/>
          <w:bCs/>
          <w:color w:val="000000"/>
          <w:lang w:val="en-US"/>
        </w:rPr>
        <w:t>i</w:t>
      </w:r>
      <w:r>
        <w:rPr>
          <w:b/>
          <w:bCs/>
          <w:color w:val="000000"/>
        </w:rPr>
        <w:t xml:space="preserve">) </w:t>
      </w:r>
      <w:r w:rsidRPr="00A7211D">
        <w:rPr>
          <w:color w:val="000000"/>
        </w:rPr>
        <w:t xml:space="preserve">Για </w:t>
      </w:r>
      <w:r>
        <w:rPr>
          <w:color w:val="000000"/>
        </w:rPr>
        <w:t>την απόδειξη της εξαίρεσης από την υποχρέωση ονομαστικοποίησης των μετοχών τους κατά την περ. α) της παραγράφου</w:t>
      </w:r>
      <w:r w:rsidR="00ED6138" w:rsidRPr="00ED6138">
        <w:rPr>
          <w:color w:val="000000"/>
        </w:rPr>
        <w:t xml:space="preserve"> 2.2.3.4</w:t>
      </w:r>
      <w:r>
        <w:rPr>
          <w:color w:val="000000"/>
        </w:rPr>
        <w:t xml:space="preserve"> βεβαίωση του αρμοδίου Χρηματιστηρίου. </w:t>
      </w:r>
    </w:p>
    <w:p w14:paraId="112D5A35" w14:textId="37C04E6E" w:rsidR="00FE3C66" w:rsidRDefault="00FE3C66" w:rsidP="00FE3C66">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σον αφορά την εξαίρεση της περ. β) της παραγράφου</w:t>
      </w:r>
      <w:r w:rsidR="00ED6138" w:rsidRPr="00ED6138">
        <w:rPr>
          <w:color w:val="000000"/>
        </w:rPr>
        <w:t xml:space="preserve"> 2.2.3.4</w:t>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Pr="00772B99">
        <w:rPr>
          <w:color w:val="000000"/>
        </w:rPr>
        <w:t xml:space="preserve"> </w:t>
      </w:r>
      <w:r w:rsidRPr="00A7211D">
        <w:rPr>
          <w:color w:val="000000"/>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rPr>
        <w:t xml:space="preserve"> στην παράγραφο</w:t>
      </w:r>
      <w:r w:rsidR="00ED6138" w:rsidRPr="00ED6138">
        <w:rPr>
          <w:color w:val="000000"/>
        </w:rPr>
        <w:t xml:space="preserve"> 2.2.3.</w:t>
      </w:r>
      <w:r w:rsidR="00ED6138" w:rsidRPr="00AD3C8A">
        <w:rPr>
          <w:color w:val="000000"/>
        </w:rPr>
        <w:t>4</w:t>
      </w:r>
      <w:r>
        <w:rPr>
          <w:color w:val="000000"/>
        </w:rPr>
        <w:t>.</w:t>
      </w:r>
    </w:p>
    <w:p w14:paraId="13EA4C64" w14:textId="77777777" w:rsidR="00FE3C66" w:rsidRPr="00E24552" w:rsidRDefault="00FE3C66" w:rsidP="00FE3C66">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1E816774" w14:textId="77777777" w:rsidR="00FE3C66" w:rsidRPr="00E24552" w:rsidRDefault="00FE3C66" w:rsidP="00FE3C66">
      <w:pPr>
        <w:tabs>
          <w:tab w:val="left" w:pos="1980"/>
        </w:tabs>
        <w:rPr>
          <w:color w:val="000000"/>
        </w:rPr>
      </w:pPr>
      <w:r w:rsidRPr="00E24552">
        <w:rPr>
          <w:color w:val="000000"/>
        </w:rPr>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να έχει εκδοθεί έως τριάντα (30) εργάσιμες ημέρες πριν από την υποβολή του.</w:t>
      </w:r>
    </w:p>
    <w:p w14:paraId="656A9FC9" w14:textId="77777777" w:rsidR="00FE3C66" w:rsidRPr="00E24552" w:rsidRDefault="00FE3C66" w:rsidP="00FE3C66">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680C945" w14:textId="77777777" w:rsidR="00FE3C66" w:rsidRPr="00E24552" w:rsidRDefault="00FE3C66" w:rsidP="00FE3C66">
      <w:pPr>
        <w:tabs>
          <w:tab w:val="left" w:pos="1980"/>
        </w:tabs>
        <w:rPr>
          <w:color w:val="000000"/>
        </w:rPr>
      </w:pPr>
      <w:r w:rsidRPr="00E24552">
        <w:rPr>
          <w:color w:val="000000"/>
        </w:rPr>
        <w:t>Ειδικότερα:</w:t>
      </w:r>
    </w:p>
    <w:p w14:paraId="55B64172" w14:textId="77777777" w:rsidR="00FE3C66" w:rsidRPr="00E24552" w:rsidRDefault="00FE3C66" w:rsidP="00FE3C66">
      <w:pPr>
        <w:tabs>
          <w:tab w:val="left" w:pos="1980"/>
        </w:tabs>
        <w:rPr>
          <w:color w:val="000000"/>
        </w:rPr>
      </w:pPr>
      <w:r>
        <w:rPr>
          <w:b/>
          <w:color w:val="000000"/>
        </w:rPr>
        <w:t xml:space="preserve">- </w:t>
      </w:r>
      <w:r>
        <w:rPr>
          <w:color w:val="000000"/>
        </w:rPr>
        <w:t xml:space="preserve">Όσον αφορά στις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BF98309" w14:textId="77777777" w:rsidR="00FE3C66" w:rsidRPr="00E24552" w:rsidRDefault="00FE3C66" w:rsidP="00FE3C66">
      <w:pPr>
        <w:tabs>
          <w:tab w:val="left" w:pos="1980"/>
        </w:tabs>
        <w:rPr>
          <w:color w:val="000000"/>
        </w:rPr>
      </w:pPr>
      <w:r>
        <w:rPr>
          <w:b/>
          <w:color w:val="000000"/>
        </w:rPr>
        <w:t xml:space="preserve">- </w:t>
      </w:r>
      <w:r w:rsidRPr="00E24552">
        <w:rPr>
          <w:color w:val="000000"/>
        </w:rPr>
        <w:t xml:space="preserve">Όσον αφορά </w:t>
      </w:r>
      <w:r>
        <w:rPr>
          <w:color w:val="000000"/>
        </w:rPr>
        <w:t>σ</w:t>
      </w:r>
      <w:r w:rsidRPr="00E24552">
        <w:rPr>
          <w:color w:val="000000"/>
        </w:rPr>
        <w:t>τις</w:t>
      </w:r>
      <w:r>
        <w:rPr>
          <w:color w:val="000000"/>
        </w:rPr>
        <w:t xml:space="preserve">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3E24DB31" w14:textId="77777777" w:rsidR="00FE3C66" w:rsidRPr="000A0FD7" w:rsidRDefault="00FE3C66" w:rsidP="00FE3C66">
      <w:pPr>
        <w:tabs>
          <w:tab w:val="left" w:pos="1980"/>
        </w:tabs>
        <w:rPr>
          <w:b/>
          <w:color w:val="000000"/>
        </w:rPr>
      </w:pPr>
      <w:r>
        <w:rPr>
          <w:b/>
          <w:color w:val="000000"/>
        </w:rPr>
        <w:lastRenderedPageBreak/>
        <w:t>Α</w:t>
      </w:r>
      <w:r w:rsidRPr="000A0FD7">
        <w:rPr>
          <w:b/>
          <w:color w:val="000000"/>
        </w:rPr>
        <w:t xml:space="preserve">) εφόσον έχουν κατά το δίκαιο της έδρας τους ονομαστικές μετοχές,  </w:t>
      </w:r>
      <w:r>
        <w:rPr>
          <w:b/>
          <w:color w:val="000000"/>
        </w:rPr>
        <w:t>προσκομίζουν</w:t>
      </w:r>
      <w:r w:rsidRPr="000A0FD7">
        <w:rPr>
          <w:b/>
          <w:color w:val="000000"/>
        </w:rPr>
        <w:t xml:space="preserve"> :</w:t>
      </w:r>
    </w:p>
    <w:p w14:paraId="26F9C85C" w14:textId="77777777" w:rsidR="00FE3C66" w:rsidRPr="00E24552" w:rsidRDefault="00FE3C66" w:rsidP="00FE3C66">
      <w:pPr>
        <w:tabs>
          <w:tab w:val="left" w:pos="1980"/>
        </w:tabs>
        <w:rPr>
          <w:color w:val="000000"/>
        </w:rPr>
      </w:pPr>
      <w:r>
        <w:rPr>
          <w:color w:val="000000"/>
          <w:lang w:val="en-US"/>
        </w:rPr>
        <w:t>i</w:t>
      </w:r>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578837EE" w14:textId="77777777" w:rsidR="00FE3C66" w:rsidRPr="00E24552" w:rsidRDefault="00FE3C66" w:rsidP="00FE3C66">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FD67C61" w14:textId="77777777" w:rsidR="00FE3C66" w:rsidRPr="00E24552" w:rsidRDefault="00FE3C66" w:rsidP="00FE3C66">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026E63B1" w14:textId="77777777" w:rsidR="00FE3C66" w:rsidRPr="00CC5053" w:rsidRDefault="00FE3C66" w:rsidP="00FE3C66">
      <w:pPr>
        <w:tabs>
          <w:tab w:val="left" w:pos="1980"/>
        </w:tabs>
        <w:rPr>
          <w:b/>
          <w:color w:val="000000"/>
        </w:rPr>
      </w:pPr>
      <w:r w:rsidRPr="00CC5053">
        <w:rPr>
          <w:b/>
          <w:color w:val="000000"/>
        </w:rPr>
        <w:t xml:space="preserve">Β)  </w:t>
      </w:r>
      <w:r>
        <w:rPr>
          <w:b/>
          <w:color w:val="000000"/>
        </w:rPr>
        <w:t xml:space="preserve">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5FF33798" w14:textId="77777777" w:rsidR="00FE3C66" w:rsidRPr="007C1C9C" w:rsidRDefault="00FE3C66" w:rsidP="00FE3C66">
      <w:pPr>
        <w:tabs>
          <w:tab w:val="left" w:pos="1980"/>
        </w:tabs>
        <w:rPr>
          <w:color w:val="000000"/>
        </w:rPr>
      </w:pPr>
      <w:r w:rsidRPr="007C1C9C">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0A8A834" w14:textId="77777777" w:rsidR="00FE3C66" w:rsidRPr="007C1C9C" w:rsidRDefault="00FE3C66" w:rsidP="00FE3C66">
      <w:pPr>
        <w:tabs>
          <w:tab w:val="left" w:pos="1980"/>
        </w:tabs>
        <w:rPr>
          <w:color w:val="000000"/>
        </w:rPr>
      </w:pPr>
      <w:r w:rsidRPr="007C1C9C">
        <w:rPr>
          <w:color w:val="000000"/>
        </w:rPr>
        <w:t>ii) έγκυρη και ενημερωμένη κατάσταση προσώπων που κατέχουν τουλάχιστον 1% των μετοχών ή δικαιωμάτων ψήφου,</w:t>
      </w:r>
    </w:p>
    <w:p w14:paraId="31497F2D" w14:textId="77777777" w:rsidR="00FE3C66" w:rsidRPr="007C1C9C" w:rsidRDefault="00FE3C66" w:rsidP="00FE3C66">
      <w:pPr>
        <w:tabs>
          <w:tab w:val="left" w:pos="1980"/>
        </w:tabs>
        <w:rPr>
          <w:color w:val="000000"/>
        </w:rPr>
      </w:pPr>
      <w:r w:rsidRPr="007C1C9C">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6BA0A23C" w14:textId="77777777" w:rsidR="00FE3C66" w:rsidRPr="007C1C9C" w:rsidRDefault="00FE3C66" w:rsidP="00FE3C66">
      <w:pPr>
        <w:tabs>
          <w:tab w:val="left" w:pos="1980"/>
        </w:tabs>
        <w:rPr>
          <w:color w:val="000000"/>
        </w:rPr>
      </w:pPr>
      <w:r w:rsidRPr="007C1C9C">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0C7CBD2E" w14:textId="77777777" w:rsidR="00FE3C66" w:rsidRDefault="00FE3C66" w:rsidP="00FE3C66">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2872380C" w14:textId="77777777" w:rsidR="00FE3C66" w:rsidRDefault="00FE3C66" w:rsidP="00FE3C66">
      <w:pPr>
        <w:rPr>
          <w:color w:val="000000"/>
        </w:rPr>
      </w:pPr>
      <w:r w:rsidRPr="00C11E79">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rPr>
        <w:t xml:space="preserve"> </w:t>
      </w:r>
      <w:r w:rsidRPr="002D2E8A">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2D2E8A">
        <w:rPr>
          <w:color w:val="000000"/>
        </w:rPr>
        <w:cr/>
      </w:r>
    </w:p>
    <w:p w14:paraId="40DCEFE3" w14:textId="77777777" w:rsidR="00FE3C66" w:rsidRPr="008B18E4" w:rsidRDefault="00FE3C66" w:rsidP="007E6B8F"/>
    <w:p w14:paraId="76EBB4E6" w14:textId="7269C0FE" w:rsidR="007E6B8F" w:rsidRPr="00603221" w:rsidRDefault="008E331E" w:rsidP="007E6B8F">
      <w:pPr>
        <w:rPr>
          <w:b/>
        </w:rPr>
      </w:pPr>
      <w:r w:rsidRPr="00897475">
        <w:rPr>
          <w:b/>
          <w:bCs/>
          <w:lang w:val="en-US"/>
        </w:rPr>
        <w:t>B</w:t>
      </w:r>
      <w:r w:rsidRPr="00897475">
        <w:rPr>
          <w:b/>
          <w:bCs/>
        </w:rPr>
        <w:t>.2.</w:t>
      </w:r>
      <w:r w:rsidRPr="00897475">
        <w:t xml:space="preserve"> </w:t>
      </w:r>
      <w:r w:rsidR="007E6B8F" w:rsidRPr="00603221">
        <w:rPr>
          <w:b/>
        </w:rPr>
        <w:t xml:space="preserve">Για την απόδειξη της απαίτησης της παραγράφου </w:t>
      </w:r>
      <w:r w:rsidR="007E6B8F" w:rsidRPr="00603221">
        <w:rPr>
          <w:b/>
        </w:rPr>
        <w:fldChar w:fldCharType="begin"/>
      </w:r>
      <w:r w:rsidR="007E6B8F" w:rsidRPr="00603221">
        <w:rPr>
          <w:b/>
        </w:rPr>
        <w:instrText xml:space="preserve"> REF _Ref496541206 \r \h </w:instrText>
      </w:r>
      <w:r w:rsidR="007E6B8F" w:rsidRPr="006719D5">
        <w:rPr>
          <w:b/>
        </w:rPr>
        <w:instrText xml:space="preserve"> \* MERGEFORMAT </w:instrText>
      </w:r>
      <w:r w:rsidR="007E6B8F" w:rsidRPr="00603221">
        <w:rPr>
          <w:b/>
        </w:rPr>
      </w:r>
      <w:r w:rsidR="007E6B8F" w:rsidRPr="00603221">
        <w:rPr>
          <w:b/>
        </w:rPr>
        <w:fldChar w:fldCharType="separate"/>
      </w:r>
      <w:r w:rsidR="00A60AB0">
        <w:rPr>
          <w:b/>
        </w:rPr>
        <w:t>2.2.4</w:t>
      </w:r>
      <w:r w:rsidR="007E6B8F" w:rsidRPr="00603221">
        <w:rPr>
          <w:b/>
        </w:rPr>
        <w:fldChar w:fldCharType="end"/>
      </w:r>
      <w:r w:rsidR="007E6B8F" w:rsidRPr="00603221">
        <w:rPr>
          <w:b/>
        </w:rPr>
        <w:t xml:space="preserve"> (απόδειξη καταλληλόλητας για την άσκηση επαγγελματικής δραστηριότητας) </w:t>
      </w:r>
      <w:r w:rsidR="00A623EF" w:rsidRPr="00603221">
        <w:rPr>
          <w:b/>
        </w:rPr>
        <w:t xml:space="preserve">οι οικονομικοί φορείς </w:t>
      </w:r>
      <w:r w:rsidR="007E6B8F" w:rsidRPr="00603221">
        <w:rPr>
          <w:b/>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E6B8F" w:rsidRPr="000E0E0B" w14:paraId="468BA6DF" w14:textId="77777777" w:rsidTr="007E6B8F">
        <w:trPr>
          <w:trHeight w:val="711"/>
        </w:trPr>
        <w:tc>
          <w:tcPr>
            <w:tcW w:w="675" w:type="dxa"/>
            <w:shd w:val="clear" w:color="auto" w:fill="D9D9D9"/>
          </w:tcPr>
          <w:p w14:paraId="4B87C8CD" w14:textId="77777777" w:rsidR="007E6B8F" w:rsidRPr="00603221" w:rsidRDefault="007E6B8F" w:rsidP="007E6B8F">
            <w:pPr>
              <w:rPr>
                <w:b/>
              </w:rPr>
            </w:pPr>
            <w:r w:rsidRPr="00603221">
              <w:rPr>
                <w:b/>
              </w:rPr>
              <w:lastRenderedPageBreak/>
              <w:t>1.</w:t>
            </w:r>
          </w:p>
        </w:tc>
        <w:tc>
          <w:tcPr>
            <w:tcW w:w="9180" w:type="dxa"/>
            <w:shd w:val="clear" w:color="auto" w:fill="D9D9D9"/>
          </w:tcPr>
          <w:p w14:paraId="332F3405" w14:textId="365AEA82" w:rsidR="007E6B8F" w:rsidRPr="001757D5" w:rsidRDefault="007E6B8F" w:rsidP="007E6B8F">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007E6B8F">
              <w:rPr>
                <w:rFonts w:cs="Tahoma"/>
                <w:b/>
                <w:bCs/>
                <w:sz w:val="22"/>
                <w:szCs w:val="22"/>
              </w:rPr>
              <w:t xml:space="preserve">των προς παροχή υπηρεσιών, </w:t>
            </w:r>
            <w:r w:rsidR="00A623EF">
              <w:rPr>
                <w:rFonts w:cs="Tahoma"/>
                <w:b/>
                <w:bCs/>
                <w:sz w:val="22"/>
                <w:szCs w:val="22"/>
              </w:rPr>
              <w:t xml:space="preserve">σύμφωνα με τα αναφερόμενα </w:t>
            </w:r>
            <w:r w:rsidRPr="001757D5">
              <w:rPr>
                <w:rFonts w:cs="Tahoma"/>
                <w:b/>
                <w:bCs/>
                <w:iCs/>
                <w:sz w:val="22"/>
                <w:szCs w:val="22"/>
              </w:rPr>
              <w:t>στην παρ.</w:t>
            </w:r>
            <w:r w:rsidRPr="001757D5">
              <w:rPr>
                <w:rFonts w:cs="Tahoma"/>
                <w:b/>
                <w:bCs/>
                <w:iCs/>
                <w:sz w:val="22"/>
                <w:szCs w:val="22"/>
              </w:rPr>
              <w:fldChar w:fldCharType="begin"/>
            </w:r>
            <w:r w:rsidRPr="001757D5">
              <w:rPr>
                <w:rFonts w:cs="Tahoma"/>
                <w:b/>
                <w:bCs/>
                <w:iCs/>
                <w:sz w:val="22"/>
                <w:szCs w:val="22"/>
              </w:rPr>
              <w:instrText xml:space="preserve"> REF _Ref496541162 \r \h  \* MERGEFORMAT </w:instrText>
            </w:r>
            <w:r w:rsidRPr="001757D5">
              <w:rPr>
                <w:rFonts w:cs="Tahoma"/>
                <w:b/>
                <w:bCs/>
                <w:iCs/>
                <w:sz w:val="22"/>
                <w:szCs w:val="22"/>
              </w:rPr>
            </w:r>
            <w:r w:rsidRPr="001757D5">
              <w:rPr>
                <w:rFonts w:cs="Tahoma"/>
                <w:b/>
                <w:bCs/>
                <w:iCs/>
                <w:sz w:val="22"/>
                <w:szCs w:val="22"/>
              </w:rPr>
              <w:fldChar w:fldCharType="separate"/>
            </w:r>
            <w:r w:rsidR="00A60AB0">
              <w:rPr>
                <w:rFonts w:cs="Tahoma"/>
                <w:b/>
                <w:bCs/>
                <w:iCs/>
                <w:sz w:val="22"/>
                <w:szCs w:val="22"/>
              </w:rPr>
              <w:t>2.2.4</w:t>
            </w:r>
            <w:r w:rsidRPr="001757D5">
              <w:rPr>
                <w:rFonts w:cs="Tahoma"/>
                <w:b/>
                <w:bCs/>
                <w:iCs/>
                <w:sz w:val="22"/>
                <w:szCs w:val="22"/>
              </w:rPr>
              <w:fldChar w:fldCharType="end"/>
            </w:r>
          </w:p>
          <w:p w14:paraId="34EB6B99" w14:textId="77777777" w:rsidR="007E6B8F" w:rsidRPr="00603221" w:rsidRDefault="007E6B8F" w:rsidP="007E6B8F">
            <w:pPr>
              <w:autoSpaceDE w:val="0"/>
              <w:autoSpaceDN w:val="0"/>
              <w:adjustRightInd w:val="0"/>
              <w:rPr>
                <w:lang w:eastAsia="el-GR"/>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7E6B8F" w:rsidRPr="000E0E0B" w14:paraId="64F05251" w14:textId="77777777" w:rsidTr="007E6B8F">
        <w:trPr>
          <w:trHeight w:val="1480"/>
        </w:trPr>
        <w:tc>
          <w:tcPr>
            <w:tcW w:w="675" w:type="dxa"/>
          </w:tcPr>
          <w:p w14:paraId="768D8E21" w14:textId="77777777" w:rsidR="007E6B8F" w:rsidRPr="00603221" w:rsidRDefault="007E6B8F" w:rsidP="007E6B8F">
            <w:r w:rsidRPr="00603221">
              <w:t>1.1</w:t>
            </w:r>
          </w:p>
        </w:tc>
        <w:tc>
          <w:tcPr>
            <w:tcW w:w="9180" w:type="dxa"/>
          </w:tcPr>
          <w:p w14:paraId="2F926F04" w14:textId="77777777" w:rsidR="00476406" w:rsidRPr="00872F65" w:rsidRDefault="00476406" w:rsidP="00476406">
            <w:pPr>
              <w:autoSpaceDE w:val="0"/>
              <w:autoSpaceDN w:val="0"/>
              <w:adjustRightInd w:val="0"/>
              <w:spacing w:after="0"/>
            </w:pPr>
            <w:r>
              <w:t>Π</w:t>
            </w:r>
            <w:r w:rsidRPr="00872F65">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B9BD01" w14:textId="77777777" w:rsidR="00476406" w:rsidRPr="00872F65" w:rsidRDefault="00476406" w:rsidP="00476406">
            <w:pPr>
              <w:autoSpaceDE w:val="0"/>
              <w:autoSpaceDN w:val="0"/>
              <w:adjustRightInd w:val="0"/>
              <w:spacing w:after="0"/>
            </w:pPr>
            <w:r w:rsidRPr="00872F65">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3948CF5" w14:textId="77777777" w:rsidR="007E6B8F" w:rsidRPr="00603221" w:rsidRDefault="007E6B8F" w:rsidP="007E6B8F">
            <w:pPr>
              <w:autoSpaceDE w:val="0"/>
              <w:autoSpaceDN w:val="0"/>
              <w:adjustRightInd w:val="0"/>
              <w:spacing w:after="0"/>
              <w:rPr>
                <w:lang w:eastAsia="el-GR"/>
              </w:rPr>
            </w:pPr>
          </w:p>
        </w:tc>
      </w:tr>
    </w:tbl>
    <w:p w14:paraId="7292D9EB" w14:textId="77777777" w:rsidR="007E6B8F" w:rsidRDefault="007E6B8F" w:rsidP="007E6B8F">
      <w:pPr>
        <w:rPr>
          <w:b/>
        </w:rPr>
      </w:pPr>
    </w:p>
    <w:p w14:paraId="06BF0D2D" w14:textId="77777777" w:rsidR="007E6B8F" w:rsidRPr="0041248A" w:rsidRDefault="007E6B8F" w:rsidP="007E6B8F">
      <w:pPr>
        <w:rPr>
          <w:bCs/>
        </w:rPr>
      </w:pPr>
      <w:bookmarkStart w:id="153" w:name="_Hlk35424944"/>
      <w:r w:rsidRPr="0041248A">
        <w:rPr>
          <w:bCs/>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53"/>
    <w:p w14:paraId="6A69341D" w14:textId="77777777" w:rsidR="008E331E" w:rsidRPr="00897475" w:rsidRDefault="008E331E" w:rsidP="007E6B8F"/>
    <w:p w14:paraId="61012249" w14:textId="231D2988" w:rsidR="00030C61" w:rsidRPr="00603221" w:rsidRDefault="008E331E" w:rsidP="00030C61">
      <w:pPr>
        <w:rPr>
          <w:b/>
        </w:rPr>
      </w:pPr>
      <w:r w:rsidRPr="00897475">
        <w:rPr>
          <w:b/>
          <w:bCs/>
        </w:rPr>
        <w:t>Β.3.</w:t>
      </w:r>
      <w:r w:rsidRPr="00897475">
        <w:t xml:space="preserve"> </w:t>
      </w:r>
      <w:r w:rsidR="00030C61" w:rsidRPr="00603221">
        <w:rPr>
          <w:b/>
        </w:rPr>
        <w:t xml:space="preserve">Για την απόδειξη της οικονομικής και χρηματοοικονομικής επάρκειας της παραγράφου </w:t>
      </w:r>
      <w:r w:rsidR="00030C61" w:rsidRPr="00603221">
        <w:rPr>
          <w:b/>
        </w:rPr>
        <w:fldChar w:fldCharType="begin"/>
      </w:r>
      <w:r w:rsidR="00030C61" w:rsidRPr="00603221">
        <w:rPr>
          <w:b/>
        </w:rPr>
        <w:instrText xml:space="preserve"> REF _Ref496541508 \r \h  \* MERGEFORMAT </w:instrText>
      </w:r>
      <w:r w:rsidR="00030C61" w:rsidRPr="00603221">
        <w:rPr>
          <w:b/>
        </w:rPr>
      </w:r>
      <w:r w:rsidR="00030C61" w:rsidRPr="00603221">
        <w:rPr>
          <w:b/>
        </w:rPr>
        <w:fldChar w:fldCharType="separate"/>
      </w:r>
      <w:r w:rsidR="00A60AB0">
        <w:rPr>
          <w:b/>
        </w:rPr>
        <w:t>2.2.5</w:t>
      </w:r>
      <w:r w:rsidR="00030C61" w:rsidRPr="00603221">
        <w:rPr>
          <w:b/>
        </w:rPr>
        <w:fldChar w:fldCharType="end"/>
      </w:r>
      <w:r w:rsidR="00030C61" w:rsidRPr="00603221">
        <w:rPr>
          <w:b/>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30C61" w:rsidRPr="00A623EF" w14:paraId="5C1DF6BE" w14:textId="77777777" w:rsidTr="00030C61">
        <w:trPr>
          <w:trHeight w:val="711"/>
        </w:trPr>
        <w:tc>
          <w:tcPr>
            <w:tcW w:w="675" w:type="dxa"/>
            <w:shd w:val="clear" w:color="auto" w:fill="D9D9D9"/>
          </w:tcPr>
          <w:p w14:paraId="038D3DFD" w14:textId="77777777" w:rsidR="00030C61" w:rsidRPr="00603221" w:rsidRDefault="00030C61" w:rsidP="00030C61">
            <w:pPr>
              <w:rPr>
                <w:b/>
              </w:rPr>
            </w:pPr>
            <w:r w:rsidRPr="00603221">
              <w:rPr>
                <w:b/>
              </w:rPr>
              <w:t>2.</w:t>
            </w:r>
          </w:p>
        </w:tc>
        <w:tc>
          <w:tcPr>
            <w:tcW w:w="9180" w:type="dxa"/>
            <w:shd w:val="clear" w:color="auto" w:fill="D9D9D9"/>
          </w:tcPr>
          <w:p w14:paraId="5C8FC2DD" w14:textId="1431CCC7" w:rsidR="00030C61" w:rsidRPr="00A623EF" w:rsidRDefault="00030C61" w:rsidP="00030C61">
            <w:pPr>
              <w:autoSpaceDE w:val="0"/>
              <w:autoSpaceDN w:val="0"/>
              <w:adjustRightInd w:val="0"/>
              <w:rPr>
                <w:b/>
                <w:bCs/>
              </w:rPr>
            </w:pPr>
            <w:r w:rsidRPr="00A623EF">
              <w:rPr>
                <w:b/>
                <w:lang w:eastAsia="el-GR"/>
              </w:rPr>
              <w:t xml:space="preserve">Οι οικονομικοί φορείς που συμμετέχουν στη διαδικασία σύναψης της παρούσας απαιτείται </w:t>
            </w:r>
            <w:r w:rsidR="00C60C00">
              <w:rPr>
                <w:b/>
                <w:bCs/>
              </w:rPr>
              <w:t xml:space="preserve">να διαθέτουν την </w:t>
            </w:r>
            <w:r w:rsidR="00C60C00" w:rsidRPr="00603221">
              <w:rPr>
                <w:b/>
              </w:rPr>
              <w:t xml:space="preserve">οικονομική και χρηματοοικονομική επάρκεια της παραγράφου </w:t>
            </w:r>
            <w:r w:rsidR="00C60C00" w:rsidRPr="00603221">
              <w:rPr>
                <w:b/>
              </w:rPr>
              <w:fldChar w:fldCharType="begin"/>
            </w:r>
            <w:r w:rsidR="00C60C00" w:rsidRPr="00603221">
              <w:rPr>
                <w:b/>
              </w:rPr>
              <w:instrText xml:space="preserve"> REF _Ref496541508 \r \h  \* MERGEFORMAT </w:instrText>
            </w:r>
            <w:r w:rsidR="00C60C00" w:rsidRPr="00603221">
              <w:rPr>
                <w:b/>
              </w:rPr>
            </w:r>
            <w:r w:rsidR="00C60C00" w:rsidRPr="00603221">
              <w:rPr>
                <w:b/>
              </w:rPr>
              <w:fldChar w:fldCharType="separate"/>
            </w:r>
            <w:r w:rsidR="00A60AB0">
              <w:rPr>
                <w:b/>
              </w:rPr>
              <w:t>2.2.5</w:t>
            </w:r>
            <w:r w:rsidR="00C60C00" w:rsidRPr="00603221">
              <w:rPr>
                <w:b/>
              </w:rPr>
              <w:fldChar w:fldCharType="end"/>
            </w:r>
            <w:r w:rsidR="00C60C00">
              <w:rPr>
                <w:b/>
              </w:rPr>
              <w:t xml:space="preserve"> της </w:t>
            </w:r>
            <w:r w:rsidR="001D7B82">
              <w:rPr>
                <w:b/>
              </w:rPr>
              <w:t>πρόσκλησης</w:t>
            </w:r>
            <w:r w:rsidR="00C60C00">
              <w:rPr>
                <w:b/>
              </w:rPr>
              <w:t xml:space="preserve">. </w:t>
            </w:r>
          </w:p>
          <w:p w14:paraId="12337BB8" w14:textId="77777777" w:rsidR="00030C61" w:rsidRPr="00A623EF" w:rsidRDefault="00030C61" w:rsidP="00030C61">
            <w:pPr>
              <w:autoSpaceDE w:val="0"/>
              <w:autoSpaceDN w:val="0"/>
              <w:adjustRightInd w:val="0"/>
              <w:rPr>
                <w:lang w:eastAsia="el-GR"/>
              </w:rPr>
            </w:pPr>
            <w:r w:rsidRPr="00A623EF">
              <w:t>Οι οικονομικοί φορείς οφείλουν να αποδείξουν το ανωτέρω κριτήριο ποιοτικής επιλογής υποβάλλοντας τα ακόλουθα στοιχεία τεκμηρίωσης:</w:t>
            </w:r>
          </w:p>
        </w:tc>
      </w:tr>
      <w:tr w:rsidR="00030C61" w:rsidRPr="000E0E0B" w14:paraId="14934125" w14:textId="77777777" w:rsidTr="00030C6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8FBA02" w14:textId="77777777" w:rsidR="00030C61" w:rsidRPr="00603221" w:rsidRDefault="00030C61" w:rsidP="00030C61">
            <w:pPr>
              <w:rPr>
                <w:b/>
              </w:rPr>
            </w:pPr>
            <w:r w:rsidRPr="00603221">
              <w:rPr>
                <w:b/>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8DF902F" w14:textId="77777777" w:rsidR="00476406" w:rsidRDefault="00476406" w:rsidP="00476406">
            <w:r w:rsidRPr="002D2E8A">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53AB0A0E" w14:textId="77777777" w:rsidR="00476406" w:rsidRPr="002D2E8A" w:rsidRDefault="00476406" w:rsidP="00476406">
            <w:r w:rsidRPr="00CB7A20">
              <w:rPr>
                <w:rFonts w:eastAsia="Calibri"/>
                <w:lang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3AD90A7" w14:textId="77777777" w:rsidR="00030C61" w:rsidRPr="00603221" w:rsidRDefault="00030C61" w:rsidP="00030C61">
            <w:pPr>
              <w:autoSpaceDE w:val="0"/>
              <w:autoSpaceDN w:val="0"/>
              <w:adjustRightInd w:val="0"/>
              <w:rPr>
                <w:b/>
                <w:lang w:eastAsia="el-GR"/>
              </w:rPr>
            </w:pPr>
          </w:p>
        </w:tc>
      </w:tr>
    </w:tbl>
    <w:p w14:paraId="7036E02F" w14:textId="77777777" w:rsidR="00030C61" w:rsidRDefault="00030C61" w:rsidP="007E6B8F"/>
    <w:p w14:paraId="044370AD" w14:textId="1ECA54D0" w:rsidR="00FB6E86" w:rsidRPr="00603221" w:rsidRDefault="008E331E" w:rsidP="00FB6E86">
      <w:pPr>
        <w:rPr>
          <w:b/>
        </w:rPr>
      </w:pPr>
      <w:r w:rsidRPr="00897475">
        <w:rPr>
          <w:b/>
          <w:bCs/>
        </w:rPr>
        <w:t>Β.4.</w:t>
      </w:r>
      <w:r w:rsidRPr="00897475">
        <w:t xml:space="preserve"> </w:t>
      </w:r>
      <w:r w:rsidR="00FB6E86" w:rsidRPr="00603221">
        <w:rPr>
          <w:b/>
        </w:rPr>
        <w:t xml:space="preserve">Για την απόδειξη της τεχνικής ικανότητας της παραγράφου </w:t>
      </w:r>
      <w:r w:rsidR="00042822">
        <w:rPr>
          <w:b/>
        </w:rPr>
        <w:fldChar w:fldCharType="begin"/>
      </w:r>
      <w:r w:rsidR="00042822">
        <w:rPr>
          <w:b/>
        </w:rPr>
        <w:instrText xml:space="preserve"> REF _Ref496541329 \r \h </w:instrText>
      </w:r>
      <w:r w:rsidR="00042822">
        <w:rPr>
          <w:b/>
        </w:rPr>
      </w:r>
      <w:r w:rsidR="00042822">
        <w:rPr>
          <w:b/>
        </w:rPr>
        <w:fldChar w:fldCharType="separate"/>
      </w:r>
      <w:r w:rsidR="00A60AB0">
        <w:rPr>
          <w:b/>
        </w:rPr>
        <w:t>2.2.6</w:t>
      </w:r>
      <w:r w:rsidR="00042822">
        <w:rPr>
          <w:b/>
        </w:rPr>
        <w:fldChar w:fldCharType="end"/>
      </w:r>
      <w:r w:rsidR="00042822">
        <w:rPr>
          <w:b/>
        </w:rPr>
        <w:t xml:space="preserve"> </w:t>
      </w:r>
      <w:r w:rsidR="00FB6E86" w:rsidRPr="00603221">
        <w:rPr>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B6E86" w:rsidRPr="000E0E0B" w14:paraId="5071576F" w14:textId="77777777" w:rsidTr="00507A26">
        <w:trPr>
          <w:trHeight w:val="758"/>
        </w:trPr>
        <w:tc>
          <w:tcPr>
            <w:tcW w:w="675" w:type="dxa"/>
            <w:shd w:val="clear" w:color="auto" w:fill="D9D9D9"/>
          </w:tcPr>
          <w:p w14:paraId="2A464B3B" w14:textId="77777777" w:rsidR="00FB6E86" w:rsidRPr="00603221" w:rsidRDefault="00FB6E86" w:rsidP="00507A26">
            <w:pPr>
              <w:rPr>
                <w:b/>
              </w:rPr>
            </w:pPr>
            <w:r w:rsidRPr="00603221">
              <w:rPr>
                <w:b/>
              </w:rPr>
              <w:t>3</w:t>
            </w:r>
          </w:p>
        </w:tc>
        <w:tc>
          <w:tcPr>
            <w:tcW w:w="9180" w:type="dxa"/>
            <w:shd w:val="clear" w:color="auto" w:fill="D9D9D9"/>
          </w:tcPr>
          <w:p w14:paraId="65C0DA9E" w14:textId="3B0E6DB8" w:rsidR="00FB6E86" w:rsidRPr="00895291" w:rsidRDefault="00FB6E86" w:rsidP="00507A26">
            <w:pPr>
              <w:pStyle w:val="Tabletext"/>
              <w:jc w:val="both"/>
              <w:rPr>
                <w:rFonts w:cs="Tahoma"/>
                <w:b/>
                <w:bCs/>
                <w:sz w:val="22"/>
                <w:szCs w:val="22"/>
              </w:rPr>
            </w:pPr>
            <w:r w:rsidRPr="00895291">
              <w:rPr>
                <w:rFonts w:cs="Tahoma"/>
                <w:b/>
                <w:bCs/>
                <w:sz w:val="22"/>
                <w:szCs w:val="22"/>
                <w:lang w:eastAsia="el-GR"/>
              </w:rPr>
              <w:t xml:space="preserve">Οι οικονομικοί φορείς που συμμετέχουν στη διαδικασία σύναψης της παρούσας απαιτείται </w:t>
            </w:r>
            <w:r w:rsidRPr="00895291">
              <w:rPr>
                <w:rFonts w:cs="Tahoma"/>
                <w:b/>
                <w:sz w:val="22"/>
                <w:szCs w:val="22"/>
                <w:lang w:eastAsia="el-GR"/>
              </w:rPr>
              <w:t>ν</w:t>
            </w:r>
            <w:r w:rsidRPr="00895291">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FB0404">
              <w:rPr>
                <w:rFonts w:cs="Tahoma"/>
                <w:b/>
                <w:bCs/>
                <w:iCs/>
                <w:sz w:val="22"/>
                <w:szCs w:val="22"/>
              </w:rPr>
              <w:t xml:space="preserve"> </w:t>
            </w:r>
            <w:r w:rsidR="00FB0404">
              <w:rPr>
                <w:rFonts w:cs="Tahoma"/>
                <w:b/>
                <w:bCs/>
                <w:iCs/>
                <w:sz w:val="22"/>
                <w:szCs w:val="22"/>
              </w:rPr>
              <w:fldChar w:fldCharType="begin"/>
            </w:r>
            <w:r w:rsidR="00FB0404">
              <w:rPr>
                <w:rFonts w:cs="Tahoma"/>
                <w:b/>
                <w:bCs/>
                <w:iCs/>
                <w:sz w:val="22"/>
                <w:szCs w:val="22"/>
              </w:rPr>
              <w:instrText xml:space="preserve"> REF _Ref62041189 \r \h </w:instrText>
            </w:r>
            <w:r w:rsidR="00FB0404">
              <w:rPr>
                <w:rFonts w:cs="Tahoma"/>
                <w:b/>
                <w:bCs/>
                <w:iCs/>
                <w:sz w:val="22"/>
                <w:szCs w:val="22"/>
              </w:rPr>
            </w:r>
            <w:r w:rsidR="00FB0404">
              <w:rPr>
                <w:rFonts w:cs="Tahoma"/>
                <w:b/>
                <w:bCs/>
                <w:iCs/>
                <w:sz w:val="22"/>
                <w:szCs w:val="22"/>
              </w:rPr>
              <w:fldChar w:fldCharType="separate"/>
            </w:r>
            <w:r w:rsidR="00A60AB0">
              <w:rPr>
                <w:rFonts w:cs="Tahoma"/>
                <w:b/>
                <w:bCs/>
                <w:iCs/>
                <w:sz w:val="22"/>
                <w:szCs w:val="22"/>
              </w:rPr>
              <w:t>2.2.6.1</w:t>
            </w:r>
            <w:r w:rsidR="00FB0404">
              <w:rPr>
                <w:rFonts w:cs="Tahoma"/>
                <w:b/>
                <w:bCs/>
                <w:iCs/>
                <w:sz w:val="22"/>
                <w:szCs w:val="22"/>
              </w:rPr>
              <w:fldChar w:fldCharType="end"/>
            </w:r>
            <w:r w:rsidR="00FB0404">
              <w:rPr>
                <w:rFonts w:cs="Tahoma"/>
                <w:b/>
                <w:bCs/>
                <w:iCs/>
                <w:sz w:val="22"/>
                <w:szCs w:val="22"/>
              </w:rPr>
              <w:t>.</w:t>
            </w:r>
            <w:r w:rsidRPr="00895291">
              <w:rPr>
                <w:rFonts w:cs="Tahoma"/>
                <w:b/>
                <w:bCs/>
                <w:sz w:val="22"/>
                <w:szCs w:val="22"/>
              </w:rPr>
              <w:t xml:space="preserve"> </w:t>
            </w:r>
          </w:p>
          <w:p w14:paraId="328FC47A" w14:textId="77777777" w:rsidR="00FB6E86" w:rsidRPr="00603221" w:rsidRDefault="00FB6E86" w:rsidP="00507A26">
            <w:pPr>
              <w:autoSpaceDE w:val="0"/>
              <w:autoSpaceDN w:val="0"/>
              <w:adjustRightInd w:val="0"/>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7C08EB81" w14:textId="77777777" w:rsidTr="00507A26">
        <w:tc>
          <w:tcPr>
            <w:tcW w:w="675" w:type="dxa"/>
          </w:tcPr>
          <w:p w14:paraId="2734125F" w14:textId="77777777" w:rsidR="00FB6E86" w:rsidRPr="00603221" w:rsidRDefault="00FB6E86" w:rsidP="00507A26">
            <w:r w:rsidRPr="00603221">
              <w:t>3.1</w:t>
            </w:r>
          </w:p>
        </w:tc>
        <w:tc>
          <w:tcPr>
            <w:tcW w:w="9180" w:type="dxa"/>
          </w:tcPr>
          <w:p w14:paraId="13B18036" w14:textId="627C6A35" w:rsidR="00FB6E86" w:rsidRPr="00603221" w:rsidRDefault="00FB6E86" w:rsidP="00507A2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κατά τα </w:t>
            </w:r>
            <w:r w:rsidR="00C44F2A">
              <w:rPr>
                <w:rFonts w:cs="Tahoma"/>
                <w:sz w:val="22"/>
                <w:szCs w:val="22"/>
              </w:rPr>
              <w:t>πέντε</w:t>
            </w:r>
            <w:r w:rsidRPr="00603221">
              <w:rPr>
                <w:rFonts w:cs="Tahoma"/>
                <w:sz w:val="22"/>
                <w:szCs w:val="22"/>
              </w:rPr>
              <w:t xml:space="preserve"> (</w:t>
            </w:r>
            <w:r w:rsidR="00C44F2A">
              <w:rPr>
                <w:rFonts w:cs="Tahoma"/>
                <w:sz w:val="22"/>
                <w:szCs w:val="22"/>
              </w:rPr>
              <w:t>5</w:t>
            </w:r>
            <w:r w:rsidRPr="00603221">
              <w:rPr>
                <w:rFonts w:cs="Tahoma"/>
                <w:sz w:val="22"/>
                <w:szCs w:val="22"/>
              </w:rPr>
              <w:t>) τελευταία έτη</w:t>
            </w:r>
            <w:r w:rsidR="00B775A9">
              <w:rPr>
                <w:rFonts w:cs="Tahoma"/>
                <w:sz w:val="22"/>
                <w:szCs w:val="22"/>
              </w:rPr>
              <w:t xml:space="preserve"> </w:t>
            </w:r>
            <w:r w:rsidR="00E3224C" w:rsidRPr="00E3224C">
              <w:rPr>
                <w:rFonts w:cs="Tahoma"/>
                <w:sz w:val="22"/>
                <w:szCs w:val="22"/>
              </w:rPr>
              <w:t>(</w:t>
            </w:r>
            <w:r w:rsidR="00B775A9" w:rsidRPr="00B775A9">
              <w:rPr>
                <w:rFonts w:cs="Tahoma"/>
                <w:sz w:val="22"/>
                <w:szCs w:val="22"/>
              </w:rPr>
              <w:t>2018,2019,2020,2021,2022</w:t>
            </w:r>
            <w:r w:rsidR="00E3224C" w:rsidRPr="00E3224C">
              <w:rPr>
                <w:rFonts w:cs="Tahoma"/>
                <w:sz w:val="22"/>
                <w:szCs w:val="22"/>
              </w:rPr>
              <w:t>) συν το τρέχον</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FB6E86" w:rsidRPr="000E0E0B" w14:paraId="45314538" w14:textId="77777777" w:rsidTr="00507A26">
              <w:tc>
                <w:tcPr>
                  <w:tcW w:w="171" w:type="pct"/>
                  <w:shd w:val="clear" w:color="auto" w:fill="D9D9D9"/>
                </w:tcPr>
                <w:p w14:paraId="1B9045DA" w14:textId="77777777" w:rsidR="00FB6E86" w:rsidRPr="00603221" w:rsidRDefault="00FB6E86" w:rsidP="00507A26">
                  <w:pPr>
                    <w:tabs>
                      <w:tab w:val="left" w:pos="-2268"/>
                    </w:tabs>
                    <w:spacing w:line="276" w:lineRule="auto"/>
                  </w:pPr>
                  <w:r w:rsidRPr="00603221">
                    <w:t>Α/Α</w:t>
                  </w:r>
                </w:p>
              </w:tc>
              <w:tc>
                <w:tcPr>
                  <w:tcW w:w="547" w:type="pct"/>
                  <w:shd w:val="clear" w:color="auto" w:fill="D9D9D9"/>
                </w:tcPr>
                <w:p w14:paraId="08D47272" w14:textId="77777777" w:rsidR="00FB6E86" w:rsidRPr="00603221" w:rsidRDefault="00FB6E86" w:rsidP="00507A26">
                  <w:pPr>
                    <w:tabs>
                      <w:tab w:val="left" w:pos="-2268"/>
                    </w:tabs>
                    <w:spacing w:line="276" w:lineRule="auto"/>
                    <w:ind w:left="-108"/>
                  </w:pPr>
                  <w:r w:rsidRPr="00603221">
                    <w:t>ΠΕΛΑΤΗΣ</w:t>
                  </w:r>
                </w:p>
              </w:tc>
              <w:tc>
                <w:tcPr>
                  <w:tcW w:w="640" w:type="pct"/>
                  <w:shd w:val="clear" w:color="auto" w:fill="D9D9D9"/>
                </w:tcPr>
                <w:p w14:paraId="5937465F" w14:textId="77777777" w:rsidR="00FB6E86" w:rsidRPr="00603221" w:rsidRDefault="00FB6E86" w:rsidP="00507A26">
                  <w:pPr>
                    <w:tabs>
                      <w:tab w:val="left" w:pos="-2268"/>
                    </w:tabs>
                    <w:spacing w:line="276" w:lineRule="auto"/>
                    <w:ind w:left="-108"/>
                  </w:pPr>
                  <w:r w:rsidRPr="00603221">
                    <w:t>ΣΥΝΤΟΜΗ ΠΕΡΙΓΡΑΦΗ ΤΟΥ ΕΡΓΟΥ</w:t>
                  </w:r>
                </w:p>
              </w:tc>
              <w:tc>
                <w:tcPr>
                  <w:tcW w:w="645" w:type="pct"/>
                  <w:shd w:val="clear" w:color="auto" w:fill="D9D9D9"/>
                </w:tcPr>
                <w:p w14:paraId="389384E0" w14:textId="77777777" w:rsidR="00FB6E86" w:rsidRPr="00603221" w:rsidRDefault="00FB6E86" w:rsidP="00507A26">
                  <w:pPr>
                    <w:tabs>
                      <w:tab w:val="left" w:pos="-2268"/>
                    </w:tabs>
                    <w:spacing w:line="276" w:lineRule="auto"/>
                    <w:ind w:left="-108"/>
                  </w:pPr>
                  <w:r w:rsidRPr="00603221">
                    <w:t>ΔΙΑΡΚΕΙΑ ΕΚΤΕΛΕΣΗΣ ΕΡΓΟΥ</w:t>
                  </w:r>
                </w:p>
              </w:tc>
              <w:tc>
                <w:tcPr>
                  <w:tcW w:w="607" w:type="pct"/>
                  <w:shd w:val="clear" w:color="auto" w:fill="D9D9D9"/>
                </w:tcPr>
                <w:p w14:paraId="0E5D6177" w14:textId="77777777" w:rsidR="00FB6E86" w:rsidRPr="00603221" w:rsidRDefault="00FB6E86" w:rsidP="00507A26">
                  <w:pPr>
                    <w:tabs>
                      <w:tab w:val="left" w:pos="-2268"/>
                    </w:tabs>
                    <w:spacing w:line="276" w:lineRule="auto"/>
                    <w:ind w:left="72"/>
                  </w:pPr>
                  <w:r w:rsidRPr="00603221">
                    <w:t>ΠΡΟΫΠΟ-ΛΟΓΙΣΜΟΣ</w:t>
                  </w:r>
                </w:p>
              </w:tc>
              <w:tc>
                <w:tcPr>
                  <w:tcW w:w="763" w:type="pct"/>
                  <w:shd w:val="clear" w:color="auto" w:fill="D9D9D9"/>
                </w:tcPr>
                <w:p w14:paraId="2F70CEC6" w14:textId="77777777" w:rsidR="00FB6E86" w:rsidRPr="00603221" w:rsidRDefault="00FB6E86" w:rsidP="00507A26">
                  <w:pPr>
                    <w:tabs>
                      <w:tab w:val="left" w:pos="-2268"/>
                    </w:tabs>
                    <w:spacing w:line="276" w:lineRule="auto"/>
                  </w:pPr>
                  <w:r w:rsidRPr="00603221">
                    <w:t>ΣΥΝΟΠΤΙΚΗ ΠΕΡΙΓΡΑΦΗ ΣΥΝΕΙΣΦΟΡΑΣ ΣΤΟ ΕΡΓΟ</w:t>
                  </w:r>
                </w:p>
                <w:p w14:paraId="15B952C8" w14:textId="77777777" w:rsidR="00FB6E86" w:rsidRPr="00603221" w:rsidRDefault="00FB6E86" w:rsidP="00507A26">
                  <w:pPr>
                    <w:tabs>
                      <w:tab w:val="left" w:pos="-2268"/>
                    </w:tabs>
                    <w:spacing w:line="276" w:lineRule="auto"/>
                  </w:pPr>
                  <w:r w:rsidRPr="00603221">
                    <w:t>(αντικείμενο)</w:t>
                  </w:r>
                </w:p>
              </w:tc>
              <w:tc>
                <w:tcPr>
                  <w:tcW w:w="845" w:type="pct"/>
                  <w:shd w:val="clear" w:color="auto" w:fill="D9D9D9"/>
                </w:tcPr>
                <w:p w14:paraId="01A975C3" w14:textId="77777777" w:rsidR="00FB6E86" w:rsidRPr="00603221" w:rsidRDefault="00FB6E86" w:rsidP="00507A26">
                  <w:pPr>
                    <w:tabs>
                      <w:tab w:val="left" w:pos="-2268"/>
                    </w:tabs>
                    <w:spacing w:line="276" w:lineRule="auto"/>
                  </w:pPr>
                  <w:r w:rsidRPr="00603221">
                    <w:t>ΠΟΣΟΣΤΟ ΣΥΜΜΕΤΟΧΗΣ</w:t>
                  </w:r>
                </w:p>
                <w:p w14:paraId="5D1768AB" w14:textId="77777777" w:rsidR="00FB6E86" w:rsidRPr="00603221" w:rsidRDefault="00FB6E86" w:rsidP="00507A26">
                  <w:pPr>
                    <w:tabs>
                      <w:tab w:val="left" w:pos="-2268"/>
                    </w:tabs>
                    <w:spacing w:line="276" w:lineRule="auto"/>
                  </w:pPr>
                  <w:r w:rsidRPr="00603221">
                    <w:t>ΣΤΟ ΕΡΓΟ</w:t>
                  </w:r>
                </w:p>
                <w:p w14:paraId="6617561D" w14:textId="77777777" w:rsidR="00FB6E86" w:rsidRPr="00603221" w:rsidRDefault="00FB6E86" w:rsidP="00507A26">
                  <w:pPr>
                    <w:tabs>
                      <w:tab w:val="left" w:pos="-2268"/>
                    </w:tabs>
                    <w:spacing w:line="276" w:lineRule="auto"/>
                  </w:pPr>
                  <w:r w:rsidRPr="00603221">
                    <w:t>(προϋπολογισμός)</w:t>
                  </w:r>
                </w:p>
              </w:tc>
              <w:tc>
                <w:tcPr>
                  <w:tcW w:w="781" w:type="pct"/>
                  <w:shd w:val="clear" w:color="auto" w:fill="D9D9D9"/>
                </w:tcPr>
                <w:p w14:paraId="284F94B7" w14:textId="77777777" w:rsidR="00FB6E86" w:rsidRPr="00603221" w:rsidRDefault="00FB6E86" w:rsidP="00507A26">
                  <w:pPr>
                    <w:tabs>
                      <w:tab w:val="left" w:pos="-2268"/>
                    </w:tabs>
                    <w:spacing w:line="276" w:lineRule="auto"/>
                  </w:pPr>
                  <w:r w:rsidRPr="00603221">
                    <w:t>ΣΤΟΙΧΕΙΟ ΤΕΚΜΗΡΙΩΣΗΣ</w:t>
                  </w:r>
                </w:p>
                <w:p w14:paraId="100905D4" w14:textId="77777777" w:rsidR="00FB6E86" w:rsidRPr="00603221" w:rsidRDefault="00FB6E86" w:rsidP="00507A26">
                  <w:pPr>
                    <w:tabs>
                      <w:tab w:val="left" w:pos="-2268"/>
                    </w:tabs>
                    <w:spacing w:line="276" w:lineRule="auto"/>
                  </w:pPr>
                  <w:r w:rsidRPr="00603221">
                    <w:t>(τύπος &amp; ημ/νία)</w:t>
                  </w:r>
                </w:p>
              </w:tc>
            </w:tr>
            <w:tr w:rsidR="00FB6E86" w:rsidRPr="000E0E0B" w14:paraId="7D9A029E" w14:textId="77777777" w:rsidTr="00507A26">
              <w:tc>
                <w:tcPr>
                  <w:tcW w:w="171" w:type="pct"/>
                </w:tcPr>
                <w:p w14:paraId="0E395FD2" w14:textId="77777777" w:rsidR="00FB6E86" w:rsidRPr="00603221" w:rsidRDefault="00FB6E86" w:rsidP="00507A26">
                  <w:pPr>
                    <w:tabs>
                      <w:tab w:val="left" w:pos="-2268"/>
                    </w:tabs>
                    <w:spacing w:line="276" w:lineRule="auto"/>
                    <w:rPr>
                      <w:b/>
                    </w:rPr>
                  </w:pPr>
                </w:p>
              </w:tc>
              <w:tc>
                <w:tcPr>
                  <w:tcW w:w="547" w:type="pct"/>
                </w:tcPr>
                <w:p w14:paraId="4A1DB309" w14:textId="77777777" w:rsidR="00FB6E86" w:rsidRPr="00603221" w:rsidRDefault="00FB6E86" w:rsidP="00507A26">
                  <w:pPr>
                    <w:tabs>
                      <w:tab w:val="left" w:pos="-2268"/>
                    </w:tabs>
                    <w:spacing w:line="276" w:lineRule="auto"/>
                    <w:ind w:left="-108"/>
                    <w:rPr>
                      <w:b/>
                    </w:rPr>
                  </w:pPr>
                </w:p>
              </w:tc>
              <w:tc>
                <w:tcPr>
                  <w:tcW w:w="640" w:type="pct"/>
                </w:tcPr>
                <w:p w14:paraId="706A3F80" w14:textId="77777777" w:rsidR="00FB6E86" w:rsidRPr="00603221" w:rsidRDefault="00FB6E86" w:rsidP="00507A26">
                  <w:pPr>
                    <w:tabs>
                      <w:tab w:val="left" w:pos="-2268"/>
                    </w:tabs>
                    <w:spacing w:line="276" w:lineRule="auto"/>
                    <w:ind w:left="-108"/>
                    <w:rPr>
                      <w:b/>
                    </w:rPr>
                  </w:pPr>
                </w:p>
              </w:tc>
              <w:tc>
                <w:tcPr>
                  <w:tcW w:w="645" w:type="pct"/>
                </w:tcPr>
                <w:p w14:paraId="37130C88" w14:textId="77777777" w:rsidR="00FB6E86" w:rsidRPr="00603221" w:rsidRDefault="00FB6E86" w:rsidP="00507A26">
                  <w:pPr>
                    <w:tabs>
                      <w:tab w:val="left" w:pos="-2268"/>
                    </w:tabs>
                    <w:spacing w:line="276" w:lineRule="auto"/>
                    <w:ind w:left="-108"/>
                    <w:rPr>
                      <w:b/>
                    </w:rPr>
                  </w:pPr>
                </w:p>
              </w:tc>
              <w:tc>
                <w:tcPr>
                  <w:tcW w:w="607" w:type="pct"/>
                </w:tcPr>
                <w:p w14:paraId="70D4A122" w14:textId="77777777" w:rsidR="00FB6E86" w:rsidRPr="00603221" w:rsidRDefault="00FB6E86" w:rsidP="00507A26">
                  <w:pPr>
                    <w:tabs>
                      <w:tab w:val="left" w:pos="-2268"/>
                    </w:tabs>
                    <w:spacing w:line="276" w:lineRule="auto"/>
                    <w:ind w:left="72"/>
                    <w:rPr>
                      <w:b/>
                    </w:rPr>
                  </w:pPr>
                </w:p>
              </w:tc>
              <w:tc>
                <w:tcPr>
                  <w:tcW w:w="763" w:type="pct"/>
                </w:tcPr>
                <w:p w14:paraId="28368C7D" w14:textId="77777777" w:rsidR="00FB6E86" w:rsidRPr="00603221" w:rsidRDefault="00FB6E86" w:rsidP="00507A26">
                  <w:pPr>
                    <w:tabs>
                      <w:tab w:val="left" w:pos="-2268"/>
                    </w:tabs>
                    <w:spacing w:line="276" w:lineRule="auto"/>
                    <w:rPr>
                      <w:b/>
                    </w:rPr>
                  </w:pPr>
                </w:p>
              </w:tc>
              <w:tc>
                <w:tcPr>
                  <w:tcW w:w="845" w:type="pct"/>
                </w:tcPr>
                <w:p w14:paraId="4FB86A0E" w14:textId="77777777" w:rsidR="00FB6E86" w:rsidRPr="00603221" w:rsidRDefault="00FB6E86" w:rsidP="00507A26">
                  <w:pPr>
                    <w:tabs>
                      <w:tab w:val="left" w:pos="-2268"/>
                    </w:tabs>
                    <w:spacing w:line="276" w:lineRule="auto"/>
                    <w:rPr>
                      <w:b/>
                    </w:rPr>
                  </w:pPr>
                </w:p>
              </w:tc>
              <w:tc>
                <w:tcPr>
                  <w:tcW w:w="781" w:type="pct"/>
                </w:tcPr>
                <w:p w14:paraId="70C98256" w14:textId="77777777" w:rsidR="00FB6E86" w:rsidRPr="00603221" w:rsidRDefault="00FB6E86" w:rsidP="00507A26">
                  <w:pPr>
                    <w:tabs>
                      <w:tab w:val="left" w:pos="-2268"/>
                    </w:tabs>
                    <w:spacing w:line="276" w:lineRule="auto"/>
                    <w:rPr>
                      <w:b/>
                    </w:rPr>
                  </w:pPr>
                </w:p>
              </w:tc>
            </w:tr>
          </w:tbl>
          <w:p w14:paraId="18635E76" w14:textId="77777777" w:rsidR="00FB6E86" w:rsidRPr="00603221" w:rsidRDefault="00FB6E86" w:rsidP="00507A26">
            <w:pPr>
              <w:pStyle w:val="Tabletext"/>
              <w:spacing w:line="276" w:lineRule="auto"/>
              <w:jc w:val="both"/>
              <w:rPr>
                <w:rFonts w:cs="Tahoma"/>
                <w:sz w:val="22"/>
                <w:szCs w:val="22"/>
              </w:rPr>
            </w:pPr>
          </w:p>
          <w:p w14:paraId="372BA078" w14:textId="77777777" w:rsidR="00FB6E86" w:rsidRPr="00603221" w:rsidRDefault="00FB6E86" w:rsidP="00507A26">
            <w:pPr>
              <w:spacing w:line="276" w:lineRule="auto"/>
            </w:pPr>
            <w:r w:rsidRPr="00603221">
              <w:t xml:space="preserve">όπου </w:t>
            </w:r>
            <w:r w:rsidRPr="00603221">
              <w:rPr>
                <w:b/>
              </w:rPr>
              <w:t>«ΣΤΟΙΧΕΙΟ ΤΕΚΜΗΡΙΩΣΗΣ»</w:t>
            </w:r>
            <w:r w:rsidRPr="00603221">
              <w:t xml:space="preserve">: </w:t>
            </w:r>
          </w:p>
          <w:p w14:paraId="1FB80000" w14:textId="77777777" w:rsidR="00FB6E86" w:rsidRPr="00603221" w:rsidRDefault="00FB6E86" w:rsidP="004A1D19">
            <w:pPr>
              <w:numPr>
                <w:ilvl w:val="0"/>
                <w:numId w:val="84"/>
              </w:numPr>
              <w:spacing w:after="120"/>
              <w:ind w:left="419" w:hanging="357"/>
            </w:pPr>
            <w:r w:rsidRPr="00603221">
              <w:t xml:space="preserve">Εάν ο Πελάτης είναι Δημόσιος Φορέας ως στοιχείο τεκμηρίωσης υποβάλλεται πιστοποιητικό ή πρωτόκολλο παραλαβής </w:t>
            </w:r>
            <w:r w:rsidRPr="00D17DD0">
              <w:t xml:space="preserve">ή βεβαίωση καλής εκτέλεσης </w:t>
            </w:r>
            <w:r w:rsidRPr="00603221">
              <w:t xml:space="preserve">που συντάσσεται από την αρμόδια Δημόσια Αρχή. </w:t>
            </w:r>
          </w:p>
          <w:p w14:paraId="70E4C2C2" w14:textId="77777777" w:rsidR="00FB6E86" w:rsidRPr="00603221" w:rsidRDefault="00FB6E86" w:rsidP="004A1D19">
            <w:pPr>
              <w:numPr>
                <w:ilvl w:val="0"/>
                <w:numId w:val="84"/>
              </w:numPr>
              <w:spacing w:after="120"/>
              <w:ind w:left="419" w:hanging="357"/>
            </w:pPr>
            <w:r w:rsidRPr="00603221">
              <w:t>Εάν ο Πελάτης είναι ιδιώτης, ως στοιχείο τεκμηρίωσης υποβάλλεται δήλωση είτε του ιδιώτη</w:t>
            </w:r>
            <w:r>
              <w:t xml:space="preserve"> </w:t>
            </w:r>
            <w:r w:rsidRPr="00F525CA">
              <w:t>όπως εκπροσωπείται από το Νόμιμο Εκπρόσωπο</w:t>
            </w:r>
            <w:r w:rsidRPr="00603221">
              <w:t xml:space="preserve">, είτε του υποψηφίου </w:t>
            </w:r>
            <w:r>
              <w:t>οικονομικού φορέα.</w:t>
            </w:r>
          </w:p>
          <w:p w14:paraId="1310869D" w14:textId="77777777" w:rsidR="00FB6E86" w:rsidRPr="00603221" w:rsidRDefault="00FB6E86" w:rsidP="00507A26">
            <w:pPr>
              <w:pStyle w:val="Tabletext"/>
              <w:spacing w:line="276" w:lineRule="auto"/>
              <w:jc w:val="both"/>
              <w:rPr>
                <w:rFonts w:cs="Tahoma"/>
                <w:sz w:val="22"/>
                <w:szCs w:val="22"/>
              </w:rPr>
            </w:pPr>
          </w:p>
        </w:tc>
      </w:tr>
      <w:tr w:rsidR="00FB6E86" w:rsidRPr="000E0E0B" w14:paraId="4D3EE8D6" w14:textId="77777777" w:rsidTr="00507A26">
        <w:tc>
          <w:tcPr>
            <w:tcW w:w="675" w:type="dxa"/>
            <w:shd w:val="clear" w:color="auto" w:fill="D9D9D9"/>
          </w:tcPr>
          <w:p w14:paraId="7D3FB616" w14:textId="77777777" w:rsidR="00FB6E86" w:rsidRPr="00603221" w:rsidRDefault="00FB6E86" w:rsidP="00507A26">
            <w:pPr>
              <w:rPr>
                <w:b/>
              </w:rPr>
            </w:pPr>
            <w:r w:rsidRPr="00603221">
              <w:rPr>
                <w:b/>
              </w:rPr>
              <w:t>4.</w:t>
            </w:r>
          </w:p>
        </w:tc>
        <w:tc>
          <w:tcPr>
            <w:tcW w:w="9180" w:type="dxa"/>
            <w:shd w:val="clear" w:color="auto" w:fill="D9D9D9"/>
          </w:tcPr>
          <w:p w14:paraId="10395E82" w14:textId="528AE6A6" w:rsidR="00FB0404" w:rsidRDefault="00FB6E86" w:rsidP="00FB0404">
            <w:pPr>
              <w:autoSpaceDE w:val="0"/>
              <w:autoSpaceDN w:val="0"/>
              <w:adjustRightInd w:val="0"/>
              <w:spacing w:after="0"/>
            </w:pPr>
            <w:r w:rsidRPr="00603221">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eastAsia="el-GR"/>
              </w:rPr>
              <w:t xml:space="preserve">σύμφωνα με την παράγραφο </w:t>
            </w:r>
            <w:r w:rsidR="00FB0404">
              <w:rPr>
                <w:b/>
                <w:bCs/>
                <w:lang w:eastAsia="el-GR"/>
              </w:rPr>
              <w:fldChar w:fldCharType="begin"/>
            </w:r>
            <w:r w:rsidR="00FB0404">
              <w:rPr>
                <w:b/>
                <w:bCs/>
                <w:lang w:eastAsia="el-GR"/>
              </w:rPr>
              <w:instrText xml:space="preserve"> REF _Ref62041337 \r \h </w:instrText>
            </w:r>
            <w:r w:rsidR="00FB0404">
              <w:rPr>
                <w:b/>
                <w:bCs/>
                <w:lang w:eastAsia="el-GR"/>
              </w:rPr>
            </w:r>
            <w:r w:rsidR="00FB0404">
              <w:rPr>
                <w:b/>
                <w:bCs/>
                <w:lang w:eastAsia="el-GR"/>
              </w:rPr>
              <w:fldChar w:fldCharType="separate"/>
            </w:r>
            <w:r w:rsidR="00A60AB0">
              <w:rPr>
                <w:b/>
                <w:bCs/>
                <w:lang w:eastAsia="el-GR"/>
              </w:rPr>
              <w:t>2.2.6.2</w:t>
            </w:r>
            <w:r w:rsidR="00FB0404">
              <w:rPr>
                <w:b/>
                <w:bCs/>
                <w:lang w:eastAsia="el-GR"/>
              </w:rPr>
              <w:fldChar w:fldCharType="end"/>
            </w:r>
            <w:r w:rsidR="00FB0404">
              <w:rPr>
                <w:b/>
                <w:bCs/>
                <w:lang w:eastAsia="el-GR"/>
              </w:rPr>
              <w:t>.</w:t>
            </w:r>
          </w:p>
          <w:p w14:paraId="03EB6617" w14:textId="77777777" w:rsidR="00FB0404" w:rsidRDefault="00FB0404" w:rsidP="00FB0404">
            <w:pPr>
              <w:autoSpaceDE w:val="0"/>
              <w:autoSpaceDN w:val="0"/>
              <w:adjustRightInd w:val="0"/>
              <w:spacing w:after="0"/>
              <w:jc w:val="left"/>
            </w:pPr>
          </w:p>
          <w:p w14:paraId="78B8310E" w14:textId="77777777" w:rsidR="00FB6E86" w:rsidRPr="00603221" w:rsidRDefault="00FB6E86" w:rsidP="00FB0404">
            <w:pPr>
              <w:autoSpaceDE w:val="0"/>
              <w:autoSpaceDN w:val="0"/>
              <w:adjustRightInd w:val="0"/>
              <w:spacing w:after="0"/>
            </w:pPr>
            <w:r w:rsidRPr="00603221">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3B0C1D68" w14:textId="77777777" w:rsidTr="00507A26">
        <w:trPr>
          <w:trHeight w:val="1063"/>
        </w:trPr>
        <w:tc>
          <w:tcPr>
            <w:tcW w:w="675" w:type="dxa"/>
          </w:tcPr>
          <w:p w14:paraId="0177323D" w14:textId="77777777" w:rsidR="00FB6E86" w:rsidRPr="00603221" w:rsidRDefault="00FB6E86" w:rsidP="00507A26">
            <w:r w:rsidRPr="00603221">
              <w:lastRenderedPageBreak/>
              <w:t>4.1</w:t>
            </w:r>
          </w:p>
        </w:tc>
        <w:tc>
          <w:tcPr>
            <w:tcW w:w="9180" w:type="dxa"/>
          </w:tcPr>
          <w:p w14:paraId="54CEEF21" w14:textId="77777777" w:rsidR="00FB6E86" w:rsidRPr="00603221" w:rsidRDefault="00FB6E86" w:rsidP="00507A26">
            <w:pPr>
              <w:spacing w:line="276" w:lineRule="auto"/>
            </w:pPr>
            <w:r w:rsidRPr="00603221">
              <w:t xml:space="preserve">Πίνακα των </w:t>
            </w:r>
            <w:r w:rsidRPr="00603221">
              <w:rPr>
                <w:b/>
              </w:rPr>
              <w:t xml:space="preserve">υπαλλήλων του Οικονομικού Φορέα </w:t>
            </w:r>
            <w:r w:rsidRPr="00603221">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FB6E86" w:rsidRPr="000E0E0B" w14:paraId="75EAC174" w14:textId="77777777" w:rsidTr="00507A26">
              <w:trPr>
                <w:trHeight w:val="788"/>
              </w:trPr>
              <w:tc>
                <w:tcPr>
                  <w:tcW w:w="262" w:type="pct"/>
                  <w:shd w:val="clear" w:color="auto" w:fill="E0E0E0"/>
                  <w:vAlign w:val="center"/>
                </w:tcPr>
                <w:p w14:paraId="21B89BD5" w14:textId="77777777" w:rsidR="00FB6E86" w:rsidRPr="00603221" w:rsidRDefault="00FB6E86" w:rsidP="00507A26">
                  <w:pPr>
                    <w:spacing w:line="276" w:lineRule="auto"/>
                  </w:pPr>
                  <w:r w:rsidRPr="00603221">
                    <w:t>Α/Α</w:t>
                  </w:r>
                </w:p>
              </w:tc>
              <w:tc>
                <w:tcPr>
                  <w:tcW w:w="1130" w:type="pct"/>
                  <w:shd w:val="clear" w:color="auto" w:fill="E0E0E0"/>
                  <w:vAlign w:val="center"/>
                </w:tcPr>
                <w:p w14:paraId="423F0D53" w14:textId="77777777" w:rsidR="00FB6E86" w:rsidRPr="00603221" w:rsidRDefault="00FB6E86" w:rsidP="00507A26">
                  <w:pPr>
                    <w:spacing w:line="276" w:lineRule="auto"/>
                  </w:pPr>
                  <w:r w:rsidRPr="00603221">
                    <w:t>Εταιρεία (σε περίπτωση Ένωσης / Κοινοπραξίας)</w:t>
                  </w:r>
                </w:p>
              </w:tc>
              <w:tc>
                <w:tcPr>
                  <w:tcW w:w="1130" w:type="pct"/>
                  <w:shd w:val="clear" w:color="auto" w:fill="E0E0E0"/>
                  <w:vAlign w:val="center"/>
                </w:tcPr>
                <w:p w14:paraId="07EF05EB" w14:textId="77777777" w:rsidR="00FB6E86" w:rsidRPr="00603221" w:rsidRDefault="00FB6E86" w:rsidP="00507A26">
                  <w:pPr>
                    <w:spacing w:line="276" w:lineRule="auto"/>
                  </w:pPr>
                  <w:r w:rsidRPr="00603221">
                    <w:t>Ονοματεπώνυμο Μέλους Ομάδας Έργου</w:t>
                  </w:r>
                </w:p>
              </w:tc>
              <w:tc>
                <w:tcPr>
                  <w:tcW w:w="1132" w:type="pct"/>
                  <w:shd w:val="clear" w:color="auto" w:fill="E0E0E0"/>
                  <w:vAlign w:val="center"/>
                </w:tcPr>
                <w:p w14:paraId="77C2B6E6" w14:textId="77777777" w:rsidR="00FB6E86" w:rsidRPr="00603221" w:rsidRDefault="00FB6E86" w:rsidP="00507A26">
                  <w:pPr>
                    <w:spacing w:line="276" w:lineRule="auto"/>
                  </w:pPr>
                  <w:r w:rsidRPr="00603221">
                    <w:t>Θέση στην Ομάδα Έργου</w:t>
                  </w:r>
                </w:p>
              </w:tc>
              <w:tc>
                <w:tcPr>
                  <w:tcW w:w="629" w:type="pct"/>
                  <w:shd w:val="clear" w:color="auto" w:fill="E0E0E0"/>
                  <w:vAlign w:val="center"/>
                </w:tcPr>
                <w:p w14:paraId="03EF8E0B" w14:textId="77777777" w:rsidR="00FB6E86" w:rsidRPr="00603221" w:rsidRDefault="00FB6E86" w:rsidP="00507A26">
                  <w:pPr>
                    <w:spacing w:line="276" w:lineRule="auto"/>
                  </w:pPr>
                  <w:r w:rsidRPr="00603221">
                    <w:t>Ανθρωπομήνες</w:t>
                  </w:r>
                </w:p>
              </w:tc>
              <w:tc>
                <w:tcPr>
                  <w:tcW w:w="718" w:type="pct"/>
                  <w:shd w:val="clear" w:color="auto" w:fill="C0C0C0"/>
                </w:tcPr>
                <w:p w14:paraId="1828F279" w14:textId="77777777" w:rsidR="00FB6E86" w:rsidRPr="00603221" w:rsidRDefault="00FB6E86" w:rsidP="00507A26">
                  <w:pPr>
                    <w:spacing w:line="276" w:lineRule="auto"/>
                  </w:pPr>
                  <w:r w:rsidRPr="00603221">
                    <w:t>Ποσοστό συμμετοχής* (%)</w:t>
                  </w:r>
                </w:p>
              </w:tc>
            </w:tr>
            <w:tr w:rsidR="00FB6E86" w:rsidRPr="000E0E0B" w14:paraId="28D2A258" w14:textId="77777777" w:rsidTr="00507A26">
              <w:trPr>
                <w:trHeight w:val="394"/>
              </w:trPr>
              <w:tc>
                <w:tcPr>
                  <w:tcW w:w="262" w:type="pct"/>
                  <w:vAlign w:val="center"/>
                </w:tcPr>
                <w:p w14:paraId="4A0C7381" w14:textId="77777777" w:rsidR="00FB6E86" w:rsidRPr="00603221" w:rsidRDefault="00FB6E86" w:rsidP="00507A26">
                  <w:pPr>
                    <w:spacing w:line="276" w:lineRule="auto"/>
                  </w:pPr>
                </w:p>
              </w:tc>
              <w:tc>
                <w:tcPr>
                  <w:tcW w:w="1130" w:type="pct"/>
                  <w:vAlign w:val="center"/>
                </w:tcPr>
                <w:p w14:paraId="5AB7F926" w14:textId="77777777" w:rsidR="00FB6E86" w:rsidRPr="00603221" w:rsidRDefault="00FB6E86" w:rsidP="00507A26">
                  <w:pPr>
                    <w:spacing w:line="276" w:lineRule="auto"/>
                  </w:pPr>
                </w:p>
              </w:tc>
              <w:tc>
                <w:tcPr>
                  <w:tcW w:w="1130" w:type="pct"/>
                  <w:vAlign w:val="center"/>
                </w:tcPr>
                <w:p w14:paraId="5EDE061D" w14:textId="77777777" w:rsidR="00FB6E86" w:rsidRPr="00603221" w:rsidRDefault="00FB6E86" w:rsidP="00507A26">
                  <w:pPr>
                    <w:spacing w:line="276" w:lineRule="auto"/>
                  </w:pPr>
                </w:p>
              </w:tc>
              <w:tc>
                <w:tcPr>
                  <w:tcW w:w="1132" w:type="pct"/>
                  <w:vAlign w:val="center"/>
                </w:tcPr>
                <w:p w14:paraId="069D622D" w14:textId="77777777" w:rsidR="00FB6E86" w:rsidRPr="00603221" w:rsidRDefault="00FB6E86" w:rsidP="00507A26">
                  <w:pPr>
                    <w:spacing w:line="276" w:lineRule="auto"/>
                  </w:pPr>
                </w:p>
              </w:tc>
              <w:tc>
                <w:tcPr>
                  <w:tcW w:w="629" w:type="pct"/>
                  <w:vAlign w:val="center"/>
                </w:tcPr>
                <w:p w14:paraId="5ECC1171" w14:textId="77777777" w:rsidR="00FB6E86" w:rsidRPr="00603221" w:rsidRDefault="00FB6E86" w:rsidP="00507A26">
                  <w:pPr>
                    <w:spacing w:line="276" w:lineRule="auto"/>
                  </w:pPr>
                </w:p>
              </w:tc>
              <w:tc>
                <w:tcPr>
                  <w:tcW w:w="718" w:type="pct"/>
                  <w:shd w:val="clear" w:color="auto" w:fill="C0C0C0"/>
                </w:tcPr>
                <w:p w14:paraId="55C605A0" w14:textId="77777777" w:rsidR="00FB6E86" w:rsidRPr="00603221" w:rsidRDefault="00FB6E86" w:rsidP="00507A26">
                  <w:pPr>
                    <w:spacing w:line="276" w:lineRule="auto"/>
                  </w:pPr>
                </w:p>
              </w:tc>
            </w:tr>
            <w:tr w:rsidR="00FB6E86" w:rsidRPr="000E0E0B" w14:paraId="7B7B4A5B" w14:textId="77777777" w:rsidTr="00507A26">
              <w:trPr>
                <w:trHeight w:val="394"/>
              </w:trPr>
              <w:tc>
                <w:tcPr>
                  <w:tcW w:w="262" w:type="pct"/>
                  <w:vAlign w:val="center"/>
                </w:tcPr>
                <w:p w14:paraId="33AACDEE" w14:textId="77777777" w:rsidR="00FB6E86" w:rsidRPr="00603221" w:rsidRDefault="00FB6E86" w:rsidP="00507A26">
                  <w:pPr>
                    <w:spacing w:line="276" w:lineRule="auto"/>
                  </w:pPr>
                </w:p>
              </w:tc>
              <w:tc>
                <w:tcPr>
                  <w:tcW w:w="1130" w:type="pct"/>
                  <w:vAlign w:val="center"/>
                </w:tcPr>
                <w:p w14:paraId="3AAAF3A3" w14:textId="77777777" w:rsidR="00FB6E86" w:rsidRPr="00603221" w:rsidRDefault="00FB6E86" w:rsidP="00507A26">
                  <w:pPr>
                    <w:spacing w:line="276" w:lineRule="auto"/>
                  </w:pPr>
                </w:p>
              </w:tc>
              <w:tc>
                <w:tcPr>
                  <w:tcW w:w="1130" w:type="pct"/>
                  <w:vAlign w:val="center"/>
                </w:tcPr>
                <w:p w14:paraId="4B517554" w14:textId="77777777" w:rsidR="00FB6E86" w:rsidRPr="00603221" w:rsidRDefault="00FB6E86" w:rsidP="00507A26">
                  <w:pPr>
                    <w:spacing w:line="276" w:lineRule="auto"/>
                  </w:pPr>
                </w:p>
              </w:tc>
              <w:tc>
                <w:tcPr>
                  <w:tcW w:w="1132" w:type="pct"/>
                  <w:vAlign w:val="center"/>
                </w:tcPr>
                <w:p w14:paraId="0F0EEB70" w14:textId="77777777" w:rsidR="00FB6E86" w:rsidRPr="00603221" w:rsidRDefault="00FB6E86" w:rsidP="00507A26">
                  <w:pPr>
                    <w:spacing w:line="276" w:lineRule="auto"/>
                  </w:pPr>
                </w:p>
              </w:tc>
              <w:tc>
                <w:tcPr>
                  <w:tcW w:w="629" w:type="pct"/>
                  <w:vAlign w:val="center"/>
                </w:tcPr>
                <w:p w14:paraId="4A6AEBF2" w14:textId="77777777" w:rsidR="00FB6E86" w:rsidRPr="00603221" w:rsidRDefault="00FB6E86" w:rsidP="00507A26">
                  <w:pPr>
                    <w:spacing w:line="276" w:lineRule="auto"/>
                  </w:pPr>
                </w:p>
              </w:tc>
              <w:tc>
                <w:tcPr>
                  <w:tcW w:w="718" w:type="pct"/>
                  <w:shd w:val="clear" w:color="auto" w:fill="C0C0C0"/>
                </w:tcPr>
                <w:p w14:paraId="02EA8EF7" w14:textId="77777777" w:rsidR="00FB6E86" w:rsidRPr="00603221" w:rsidRDefault="00FB6E86" w:rsidP="00507A26">
                  <w:pPr>
                    <w:spacing w:line="276" w:lineRule="auto"/>
                  </w:pPr>
                </w:p>
              </w:tc>
            </w:tr>
            <w:tr w:rsidR="00FB6E86" w:rsidRPr="000E0E0B" w14:paraId="1615B1DD" w14:textId="77777777" w:rsidTr="00507A26">
              <w:trPr>
                <w:trHeight w:val="394"/>
              </w:trPr>
              <w:tc>
                <w:tcPr>
                  <w:tcW w:w="262" w:type="pct"/>
                  <w:vAlign w:val="center"/>
                </w:tcPr>
                <w:p w14:paraId="43E080D8" w14:textId="77777777" w:rsidR="00FB6E86" w:rsidRPr="00603221" w:rsidRDefault="00FB6E86" w:rsidP="00507A26">
                  <w:pPr>
                    <w:spacing w:line="276" w:lineRule="auto"/>
                  </w:pPr>
                </w:p>
              </w:tc>
              <w:tc>
                <w:tcPr>
                  <w:tcW w:w="1130" w:type="pct"/>
                  <w:vAlign w:val="center"/>
                </w:tcPr>
                <w:p w14:paraId="16BBABB9" w14:textId="77777777" w:rsidR="00FB6E86" w:rsidRPr="00603221" w:rsidRDefault="00FB6E86" w:rsidP="00507A26">
                  <w:pPr>
                    <w:spacing w:line="276" w:lineRule="auto"/>
                  </w:pPr>
                </w:p>
              </w:tc>
              <w:tc>
                <w:tcPr>
                  <w:tcW w:w="1130" w:type="pct"/>
                  <w:vAlign w:val="center"/>
                </w:tcPr>
                <w:p w14:paraId="38B79619" w14:textId="77777777" w:rsidR="00FB6E86" w:rsidRPr="00603221" w:rsidRDefault="00FB6E86" w:rsidP="00507A26">
                  <w:pPr>
                    <w:spacing w:line="276" w:lineRule="auto"/>
                  </w:pPr>
                </w:p>
              </w:tc>
              <w:tc>
                <w:tcPr>
                  <w:tcW w:w="1132" w:type="pct"/>
                  <w:vAlign w:val="center"/>
                </w:tcPr>
                <w:p w14:paraId="76061844" w14:textId="77777777" w:rsidR="00FB6E86" w:rsidRPr="00603221" w:rsidRDefault="00FB6E86" w:rsidP="00507A26">
                  <w:pPr>
                    <w:spacing w:line="276" w:lineRule="auto"/>
                  </w:pPr>
                </w:p>
              </w:tc>
              <w:tc>
                <w:tcPr>
                  <w:tcW w:w="629" w:type="pct"/>
                  <w:vAlign w:val="center"/>
                </w:tcPr>
                <w:p w14:paraId="62DDEB14" w14:textId="77777777" w:rsidR="00FB6E86" w:rsidRPr="00603221" w:rsidRDefault="00FB6E86" w:rsidP="00507A26">
                  <w:pPr>
                    <w:spacing w:line="276" w:lineRule="auto"/>
                  </w:pPr>
                </w:p>
              </w:tc>
              <w:tc>
                <w:tcPr>
                  <w:tcW w:w="718" w:type="pct"/>
                  <w:shd w:val="clear" w:color="auto" w:fill="C0C0C0"/>
                </w:tcPr>
                <w:p w14:paraId="76903A33" w14:textId="77777777" w:rsidR="00FB6E86" w:rsidRPr="00603221" w:rsidRDefault="00FB6E86" w:rsidP="00507A26">
                  <w:pPr>
                    <w:spacing w:line="276" w:lineRule="auto"/>
                  </w:pPr>
                </w:p>
              </w:tc>
            </w:tr>
            <w:tr w:rsidR="00FB6E86" w:rsidRPr="000E0E0B" w14:paraId="7935ABC9" w14:textId="77777777" w:rsidTr="00507A26">
              <w:trPr>
                <w:trHeight w:val="380"/>
              </w:trPr>
              <w:tc>
                <w:tcPr>
                  <w:tcW w:w="3654" w:type="pct"/>
                  <w:gridSpan w:val="4"/>
                  <w:tcBorders>
                    <w:bottom w:val="single" w:sz="4" w:space="0" w:color="000080"/>
                  </w:tcBorders>
                  <w:shd w:val="clear" w:color="auto" w:fill="C0C0C0"/>
                  <w:vAlign w:val="center"/>
                </w:tcPr>
                <w:p w14:paraId="59551E29" w14:textId="77777777" w:rsidR="00FB6E86" w:rsidRPr="00603221" w:rsidRDefault="00FB6E86" w:rsidP="00507A26">
                  <w:pPr>
                    <w:spacing w:line="276" w:lineRule="auto"/>
                    <w:rPr>
                      <w:b/>
                    </w:rPr>
                  </w:pPr>
                  <w:r w:rsidRPr="00603221">
                    <w:rPr>
                      <w:b/>
                    </w:rPr>
                    <w:t xml:space="preserve">ΜΕΡΙΚΟ ΣΥΝΟΛΟ (1) </w:t>
                  </w:r>
                </w:p>
              </w:tc>
              <w:tc>
                <w:tcPr>
                  <w:tcW w:w="629" w:type="pct"/>
                  <w:tcBorders>
                    <w:bottom w:val="single" w:sz="4" w:space="0" w:color="000080"/>
                  </w:tcBorders>
                  <w:shd w:val="clear" w:color="auto" w:fill="C0C0C0"/>
                  <w:vAlign w:val="center"/>
                </w:tcPr>
                <w:p w14:paraId="3172F18C" w14:textId="77777777" w:rsidR="00FB6E86" w:rsidRPr="00603221" w:rsidRDefault="00FB6E86" w:rsidP="00507A26">
                  <w:pPr>
                    <w:spacing w:line="276" w:lineRule="auto"/>
                  </w:pPr>
                </w:p>
              </w:tc>
              <w:tc>
                <w:tcPr>
                  <w:tcW w:w="718" w:type="pct"/>
                  <w:tcBorders>
                    <w:bottom w:val="single" w:sz="4" w:space="0" w:color="000080"/>
                  </w:tcBorders>
                  <w:shd w:val="clear" w:color="auto" w:fill="C0C0C0"/>
                </w:tcPr>
                <w:p w14:paraId="21A95BDB" w14:textId="77777777" w:rsidR="00FB6E86" w:rsidRPr="00603221" w:rsidRDefault="00FB6E86" w:rsidP="00507A26">
                  <w:pPr>
                    <w:spacing w:line="276" w:lineRule="auto"/>
                  </w:pPr>
                </w:p>
              </w:tc>
            </w:tr>
          </w:tbl>
          <w:p w14:paraId="1B0C25F3" w14:textId="77777777" w:rsidR="00FB6E86" w:rsidRPr="00603221" w:rsidRDefault="00FB6E86" w:rsidP="00507A26">
            <w:pPr>
              <w:autoSpaceDE w:val="0"/>
              <w:autoSpaceDN w:val="0"/>
              <w:adjustRightInd w:val="0"/>
              <w:spacing w:after="70"/>
              <w:jc w:val="left"/>
              <w:rPr>
                <w:b/>
                <w:bCs/>
                <w:lang w:eastAsia="el-GR"/>
              </w:rPr>
            </w:pPr>
          </w:p>
          <w:p w14:paraId="3C188C5B" w14:textId="77777777" w:rsidR="00FB6E86" w:rsidRPr="00603221" w:rsidRDefault="00FB6E86" w:rsidP="00507A26">
            <w:pPr>
              <w:spacing w:line="276" w:lineRule="auto"/>
            </w:pPr>
            <w:r w:rsidRPr="00603221">
              <w:t xml:space="preserve">Πίνακα των </w:t>
            </w:r>
            <w:r w:rsidRPr="00603221">
              <w:rPr>
                <w:b/>
              </w:rPr>
              <w:t>στελεχών των Υπεργολάβων</w:t>
            </w:r>
            <w:r w:rsidRPr="00603221">
              <w:t xml:space="preserve"> </w:t>
            </w:r>
            <w:r w:rsidRPr="00603221">
              <w:rPr>
                <w:b/>
              </w:rPr>
              <w:t>του Οικονομικού Φορέα</w:t>
            </w:r>
            <w:r w:rsidRPr="00603221">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FB6E86" w:rsidRPr="000E0E0B" w14:paraId="31D23E97" w14:textId="77777777" w:rsidTr="00507A26">
              <w:trPr>
                <w:trHeight w:val="788"/>
              </w:trPr>
              <w:tc>
                <w:tcPr>
                  <w:tcW w:w="262" w:type="pct"/>
                  <w:shd w:val="clear" w:color="auto" w:fill="E0E0E0"/>
                  <w:vAlign w:val="center"/>
                </w:tcPr>
                <w:p w14:paraId="14CD57ED" w14:textId="77777777" w:rsidR="00FB6E86" w:rsidRPr="00603221" w:rsidRDefault="00FB6E86" w:rsidP="00507A26">
                  <w:pPr>
                    <w:spacing w:line="276" w:lineRule="auto"/>
                  </w:pPr>
                  <w:r w:rsidRPr="00603221">
                    <w:t>Α/Α</w:t>
                  </w:r>
                </w:p>
              </w:tc>
              <w:tc>
                <w:tcPr>
                  <w:tcW w:w="1146" w:type="pct"/>
                  <w:shd w:val="clear" w:color="auto" w:fill="E0E0E0"/>
                  <w:vAlign w:val="center"/>
                </w:tcPr>
                <w:p w14:paraId="24B2E2E9" w14:textId="77777777" w:rsidR="00FB6E86" w:rsidRPr="00603221" w:rsidRDefault="00FB6E86" w:rsidP="00507A26">
                  <w:pPr>
                    <w:spacing w:line="276" w:lineRule="auto"/>
                    <w:jc w:val="left"/>
                  </w:pPr>
                  <w:r w:rsidRPr="00603221">
                    <w:t>Επωνυμία Εταιρείας Υπεργολάβου</w:t>
                  </w:r>
                </w:p>
              </w:tc>
              <w:tc>
                <w:tcPr>
                  <w:tcW w:w="1146" w:type="pct"/>
                  <w:shd w:val="clear" w:color="auto" w:fill="E0E0E0"/>
                  <w:vAlign w:val="center"/>
                </w:tcPr>
                <w:p w14:paraId="7DB7C6E1" w14:textId="77777777" w:rsidR="00FB6E86" w:rsidRPr="00603221" w:rsidRDefault="00FB6E86" w:rsidP="00507A26">
                  <w:pPr>
                    <w:spacing w:line="276" w:lineRule="auto"/>
                    <w:jc w:val="left"/>
                  </w:pPr>
                  <w:r w:rsidRPr="00603221">
                    <w:t>Ονοματεπώνυμο Μέλους Ομάδας Έργου</w:t>
                  </w:r>
                </w:p>
              </w:tc>
              <w:tc>
                <w:tcPr>
                  <w:tcW w:w="1146" w:type="pct"/>
                  <w:shd w:val="clear" w:color="auto" w:fill="E0E0E0"/>
                  <w:vAlign w:val="center"/>
                </w:tcPr>
                <w:p w14:paraId="0E559576" w14:textId="77777777" w:rsidR="00FB6E86" w:rsidRPr="00603221" w:rsidRDefault="00FB6E86" w:rsidP="00507A26">
                  <w:pPr>
                    <w:spacing w:line="276" w:lineRule="auto"/>
                    <w:jc w:val="left"/>
                  </w:pPr>
                  <w:r w:rsidRPr="00603221">
                    <w:t>Θέση στην Ομάδα Έργου</w:t>
                  </w:r>
                </w:p>
              </w:tc>
              <w:tc>
                <w:tcPr>
                  <w:tcW w:w="709" w:type="pct"/>
                  <w:shd w:val="clear" w:color="auto" w:fill="E0E0E0"/>
                  <w:vAlign w:val="center"/>
                </w:tcPr>
                <w:p w14:paraId="04537CC1" w14:textId="77777777" w:rsidR="00FB6E86" w:rsidRPr="00603221" w:rsidRDefault="00FB6E86" w:rsidP="00507A26">
                  <w:pPr>
                    <w:spacing w:line="276" w:lineRule="auto"/>
                    <w:jc w:val="left"/>
                  </w:pPr>
                  <w:r w:rsidRPr="00603221">
                    <w:t>Ανθρωπομήνες</w:t>
                  </w:r>
                </w:p>
              </w:tc>
              <w:tc>
                <w:tcPr>
                  <w:tcW w:w="590" w:type="pct"/>
                  <w:shd w:val="clear" w:color="auto" w:fill="C0C0C0"/>
                </w:tcPr>
                <w:p w14:paraId="11E5A406" w14:textId="77777777" w:rsidR="00FB6E86" w:rsidRPr="00603221" w:rsidRDefault="00FB6E86" w:rsidP="00507A26">
                  <w:pPr>
                    <w:spacing w:line="276" w:lineRule="auto"/>
                    <w:jc w:val="left"/>
                  </w:pPr>
                  <w:r w:rsidRPr="00603221">
                    <w:t>Ποσοστό συμμετοχής* (%)</w:t>
                  </w:r>
                </w:p>
              </w:tc>
            </w:tr>
            <w:tr w:rsidR="00FB6E86" w:rsidRPr="000E0E0B" w14:paraId="3A61E516" w14:textId="77777777" w:rsidTr="00507A26">
              <w:trPr>
                <w:trHeight w:val="380"/>
              </w:trPr>
              <w:tc>
                <w:tcPr>
                  <w:tcW w:w="262" w:type="pct"/>
                  <w:vAlign w:val="center"/>
                </w:tcPr>
                <w:p w14:paraId="69B7FA79" w14:textId="77777777" w:rsidR="00FB6E86" w:rsidRPr="00603221" w:rsidRDefault="00FB6E86" w:rsidP="00507A26">
                  <w:pPr>
                    <w:spacing w:line="276" w:lineRule="auto"/>
                  </w:pPr>
                </w:p>
              </w:tc>
              <w:tc>
                <w:tcPr>
                  <w:tcW w:w="1146" w:type="pct"/>
                  <w:vAlign w:val="center"/>
                </w:tcPr>
                <w:p w14:paraId="5210E912" w14:textId="77777777" w:rsidR="00FB6E86" w:rsidRPr="00603221" w:rsidRDefault="00FB6E86" w:rsidP="00507A26">
                  <w:pPr>
                    <w:spacing w:line="276" w:lineRule="auto"/>
                  </w:pPr>
                </w:p>
              </w:tc>
              <w:tc>
                <w:tcPr>
                  <w:tcW w:w="1146" w:type="pct"/>
                  <w:vAlign w:val="center"/>
                </w:tcPr>
                <w:p w14:paraId="6DCA2DB4" w14:textId="77777777" w:rsidR="00FB6E86" w:rsidRPr="00603221" w:rsidRDefault="00FB6E86" w:rsidP="00507A26">
                  <w:pPr>
                    <w:spacing w:line="276" w:lineRule="auto"/>
                  </w:pPr>
                </w:p>
              </w:tc>
              <w:tc>
                <w:tcPr>
                  <w:tcW w:w="1146" w:type="pct"/>
                  <w:vAlign w:val="center"/>
                </w:tcPr>
                <w:p w14:paraId="00484E40" w14:textId="77777777" w:rsidR="00FB6E86" w:rsidRPr="00603221" w:rsidRDefault="00FB6E86" w:rsidP="00507A26">
                  <w:pPr>
                    <w:spacing w:line="276" w:lineRule="auto"/>
                  </w:pPr>
                </w:p>
              </w:tc>
              <w:tc>
                <w:tcPr>
                  <w:tcW w:w="709" w:type="pct"/>
                  <w:vAlign w:val="center"/>
                </w:tcPr>
                <w:p w14:paraId="70EEAA77" w14:textId="77777777" w:rsidR="00FB6E86" w:rsidRPr="00603221" w:rsidRDefault="00FB6E86" w:rsidP="00507A26">
                  <w:pPr>
                    <w:spacing w:line="276" w:lineRule="auto"/>
                  </w:pPr>
                </w:p>
              </w:tc>
              <w:tc>
                <w:tcPr>
                  <w:tcW w:w="590" w:type="pct"/>
                  <w:shd w:val="clear" w:color="auto" w:fill="C0C0C0"/>
                </w:tcPr>
                <w:p w14:paraId="0F0E806F" w14:textId="77777777" w:rsidR="00FB6E86" w:rsidRPr="00603221" w:rsidRDefault="00FB6E86" w:rsidP="00507A26">
                  <w:pPr>
                    <w:spacing w:line="276" w:lineRule="auto"/>
                  </w:pPr>
                </w:p>
              </w:tc>
            </w:tr>
            <w:tr w:rsidR="00FB6E86" w:rsidRPr="000E0E0B" w14:paraId="60EEC689" w14:textId="77777777" w:rsidTr="00507A26">
              <w:trPr>
                <w:trHeight w:val="394"/>
              </w:trPr>
              <w:tc>
                <w:tcPr>
                  <w:tcW w:w="262" w:type="pct"/>
                  <w:vAlign w:val="center"/>
                </w:tcPr>
                <w:p w14:paraId="589E50C3" w14:textId="77777777" w:rsidR="00FB6E86" w:rsidRPr="00603221" w:rsidRDefault="00FB6E86" w:rsidP="00507A26">
                  <w:pPr>
                    <w:spacing w:line="276" w:lineRule="auto"/>
                  </w:pPr>
                </w:p>
              </w:tc>
              <w:tc>
                <w:tcPr>
                  <w:tcW w:w="1146" w:type="pct"/>
                  <w:vAlign w:val="center"/>
                </w:tcPr>
                <w:p w14:paraId="4C8D2587" w14:textId="77777777" w:rsidR="00FB6E86" w:rsidRPr="00603221" w:rsidRDefault="00FB6E86" w:rsidP="00507A26">
                  <w:pPr>
                    <w:spacing w:line="276" w:lineRule="auto"/>
                  </w:pPr>
                </w:p>
              </w:tc>
              <w:tc>
                <w:tcPr>
                  <w:tcW w:w="1146" w:type="pct"/>
                  <w:vAlign w:val="center"/>
                </w:tcPr>
                <w:p w14:paraId="5DE579F8" w14:textId="77777777" w:rsidR="00FB6E86" w:rsidRPr="00603221" w:rsidRDefault="00FB6E86" w:rsidP="00507A26">
                  <w:pPr>
                    <w:spacing w:line="276" w:lineRule="auto"/>
                  </w:pPr>
                </w:p>
              </w:tc>
              <w:tc>
                <w:tcPr>
                  <w:tcW w:w="1146" w:type="pct"/>
                  <w:vAlign w:val="center"/>
                </w:tcPr>
                <w:p w14:paraId="4784F556" w14:textId="77777777" w:rsidR="00FB6E86" w:rsidRPr="00603221" w:rsidRDefault="00FB6E86" w:rsidP="00507A26">
                  <w:pPr>
                    <w:spacing w:line="276" w:lineRule="auto"/>
                  </w:pPr>
                </w:p>
              </w:tc>
              <w:tc>
                <w:tcPr>
                  <w:tcW w:w="709" w:type="pct"/>
                  <w:vAlign w:val="center"/>
                </w:tcPr>
                <w:p w14:paraId="52C4C0B4" w14:textId="77777777" w:rsidR="00FB6E86" w:rsidRPr="00603221" w:rsidRDefault="00FB6E86" w:rsidP="00507A26">
                  <w:pPr>
                    <w:spacing w:line="276" w:lineRule="auto"/>
                  </w:pPr>
                </w:p>
              </w:tc>
              <w:tc>
                <w:tcPr>
                  <w:tcW w:w="590" w:type="pct"/>
                  <w:shd w:val="clear" w:color="auto" w:fill="C0C0C0"/>
                </w:tcPr>
                <w:p w14:paraId="612198C6" w14:textId="77777777" w:rsidR="00FB6E86" w:rsidRPr="00603221" w:rsidRDefault="00FB6E86" w:rsidP="00507A26">
                  <w:pPr>
                    <w:spacing w:line="276" w:lineRule="auto"/>
                  </w:pPr>
                </w:p>
              </w:tc>
            </w:tr>
            <w:tr w:rsidR="00FB6E86" w:rsidRPr="000E0E0B" w14:paraId="37C27171" w14:textId="77777777" w:rsidTr="00507A26">
              <w:trPr>
                <w:trHeight w:val="394"/>
              </w:trPr>
              <w:tc>
                <w:tcPr>
                  <w:tcW w:w="262" w:type="pct"/>
                  <w:vAlign w:val="center"/>
                </w:tcPr>
                <w:p w14:paraId="4343511B" w14:textId="77777777" w:rsidR="00FB6E86" w:rsidRPr="00603221" w:rsidRDefault="00FB6E86" w:rsidP="00507A26">
                  <w:pPr>
                    <w:spacing w:line="276" w:lineRule="auto"/>
                  </w:pPr>
                </w:p>
              </w:tc>
              <w:tc>
                <w:tcPr>
                  <w:tcW w:w="1146" w:type="pct"/>
                  <w:vAlign w:val="center"/>
                </w:tcPr>
                <w:p w14:paraId="088B62C3" w14:textId="77777777" w:rsidR="00FB6E86" w:rsidRPr="00603221" w:rsidRDefault="00FB6E86" w:rsidP="00507A26">
                  <w:pPr>
                    <w:spacing w:line="276" w:lineRule="auto"/>
                  </w:pPr>
                </w:p>
              </w:tc>
              <w:tc>
                <w:tcPr>
                  <w:tcW w:w="1146" w:type="pct"/>
                  <w:vAlign w:val="center"/>
                </w:tcPr>
                <w:p w14:paraId="6658802B" w14:textId="77777777" w:rsidR="00FB6E86" w:rsidRPr="00603221" w:rsidRDefault="00FB6E86" w:rsidP="00507A26">
                  <w:pPr>
                    <w:spacing w:line="276" w:lineRule="auto"/>
                  </w:pPr>
                </w:p>
              </w:tc>
              <w:tc>
                <w:tcPr>
                  <w:tcW w:w="1146" w:type="pct"/>
                  <w:vAlign w:val="center"/>
                </w:tcPr>
                <w:p w14:paraId="6C39EDB3" w14:textId="77777777" w:rsidR="00FB6E86" w:rsidRPr="00603221" w:rsidRDefault="00FB6E86" w:rsidP="00507A26">
                  <w:pPr>
                    <w:spacing w:line="276" w:lineRule="auto"/>
                  </w:pPr>
                </w:p>
              </w:tc>
              <w:tc>
                <w:tcPr>
                  <w:tcW w:w="709" w:type="pct"/>
                  <w:vAlign w:val="center"/>
                </w:tcPr>
                <w:p w14:paraId="0560E471" w14:textId="77777777" w:rsidR="00FB6E86" w:rsidRPr="00603221" w:rsidRDefault="00FB6E86" w:rsidP="00507A26">
                  <w:pPr>
                    <w:spacing w:line="276" w:lineRule="auto"/>
                  </w:pPr>
                </w:p>
              </w:tc>
              <w:tc>
                <w:tcPr>
                  <w:tcW w:w="590" w:type="pct"/>
                  <w:shd w:val="clear" w:color="auto" w:fill="C0C0C0"/>
                </w:tcPr>
                <w:p w14:paraId="712872A1" w14:textId="77777777" w:rsidR="00FB6E86" w:rsidRPr="00603221" w:rsidRDefault="00FB6E86" w:rsidP="00507A26">
                  <w:pPr>
                    <w:spacing w:line="276" w:lineRule="auto"/>
                  </w:pPr>
                </w:p>
              </w:tc>
            </w:tr>
            <w:tr w:rsidR="00FB6E86" w:rsidRPr="000E0E0B" w14:paraId="7F71DD41" w14:textId="77777777" w:rsidTr="00507A26">
              <w:trPr>
                <w:trHeight w:val="394"/>
              </w:trPr>
              <w:tc>
                <w:tcPr>
                  <w:tcW w:w="3701" w:type="pct"/>
                  <w:gridSpan w:val="4"/>
                  <w:tcBorders>
                    <w:bottom w:val="single" w:sz="4" w:space="0" w:color="000080"/>
                  </w:tcBorders>
                  <w:shd w:val="clear" w:color="auto" w:fill="C0C0C0"/>
                  <w:vAlign w:val="center"/>
                </w:tcPr>
                <w:p w14:paraId="3986C5B5" w14:textId="77777777" w:rsidR="00FB6E86" w:rsidRPr="00603221" w:rsidRDefault="00FB6E86" w:rsidP="00507A26">
                  <w:pPr>
                    <w:spacing w:line="276" w:lineRule="auto"/>
                    <w:rPr>
                      <w:b/>
                    </w:rPr>
                  </w:pPr>
                  <w:r w:rsidRPr="00603221">
                    <w:rPr>
                      <w:b/>
                    </w:rPr>
                    <w:t xml:space="preserve">ΜΕΡΙΚΟ ΣΥΝΟΛΟ (2) </w:t>
                  </w:r>
                </w:p>
              </w:tc>
              <w:tc>
                <w:tcPr>
                  <w:tcW w:w="709" w:type="pct"/>
                  <w:tcBorders>
                    <w:bottom w:val="single" w:sz="4" w:space="0" w:color="000080"/>
                  </w:tcBorders>
                  <w:shd w:val="clear" w:color="auto" w:fill="C0C0C0"/>
                  <w:vAlign w:val="center"/>
                </w:tcPr>
                <w:p w14:paraId="025B7970" w14:textId="77777777" w:rsidR="00FB6E86" w:rsidRPr="00603221" w:rsidRDefault="00FB6E86" w:rsidP="00507A26">
                  <w:pPr>
                    <w:spacing w:line="276" w:lineRule="auto"/>
                  </w:pPr>
                </w:p>
              </w:tc>
              <w:tc>
                <w:tcPr>
                  <w:tcW w:w="590" w:type="pct"/>
                  <w:tcBorders>
                    <w:bottom w:val="single" w:sz="4" w:space="0" w:color="000080"/>
                  </w:tcBorders>
                  <w:shd w:val="clear" w:color="auto" w:fill="C0C0C0"/>
                </w:tcPr>
                <w:p w14:paraId="0A4E7883" w14:textId="77777777" w:rsidR="00FB6E86" w:rsidRPr="00603221" w:rsidRDefault="00FB6E86" w:rsidP="00507A26">
                  <w:pPr>
                    <w:spacing w:line="276" w:lineRule="auto"/>
                  </w:pPr>
                </w:p>
              </w:tc>
            </w:tr>
          </w:tbl>
          <w:p w14:paraId="4E420921" w14:textId="77777777" w:rsidR="00FB6E86" w:rsidRPr="00603221" w:rsidRDefault="00FB6E86" w:rsidP="00507A26">
            <w:pPr>
              <w:autoSpaceDE w:val="0"/>
              <w:autoSpaceDN w:val="0"/>
              <w:adjustRightInd w:val="0"/>
              <w:spacing w:after="70"/>
              <w:jc w:val="left"/>
              <w:rPr>
                <w:b/>
                <w:bCs/>
                <w:lang w:eastAsia="el-GR"/>
              </w:rPr>
            </w:pPr>
          </w:p>
          <w:p w14:paraId="566511BA" w14:textId="77777777" w:rsidR="00FB6E86" w:rsidRPr="00603221" w:rsidRDefault="00FB6E86" w:rsidP="00507A26">
            <w:pPr>
              <w:spacing w:line="276" w:lineRule="auto"/>
            </w:pPr>
            <w:r w:rsidRPr="00603221">
              <w:t xml:space="preserve">Πίνακα των </w:t>
            </w:r>
            <w:r w:rsidRPr="00603221">
              <w:rPr>
                <w:b/>
              </w:rPr>
              <w:t xml:space="preserve">εξωτερικών συνεργατών του Οικονομικού Φορέα </w:t>
            </w:r>
            <w:r w:rsidRPr="00603221">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FB6E86" w:rsidRPr="000E0E0B" w14:paraId="2FC73F02" w14:textId="77777777" w:rsidTr="00507A26">
              <w:trPr>
                <w:trHeight w:val="788"/>
              </w:trPr>
              <w:tc>
                <w:tcPr>
                  <w:tcW w:w="262" w:type="pct"/>
                  <w:shd w:val="clear" w:color="auto" w:fill="E0E0E0"/>
                  <w:vAlign w:val="center"/>
                </w:tcPr>
                <w:p w14:paraId="7E65E522" w14:textId="77777777" w:rsidR="00FB6E86" w:rsidRPr="00603221" w:rsidRDefault="00FB6E86" w:rsidP="00507A26">
                  <w:pPr>
                    <w:spacing w:line="276" w:lineRule="auto"/>
                  </w:pPr>
                  <w:r w:rsidRPr="00603221">
                    <w:t>Α/Α</w:t>
                  </w:r>
                </w:p>
              </w:tc>
              <w:tc>
                <w:tcPr>
                  <w:tcW w:w="2261" w:type="pct"/>
                  <w:shd w:val="clear" w:color="auto" w:fill="E0E0E0"/>
                  <w:vAlign w:val="center"/>
                </w:tcPr>
                <w:p w14:paraId="26143E04" w14:textId="77777777" w:rsidR="00FB6E86" w:rsidRPr="00603221" w:rsidRDefault="00FB6E86" w:rsidP="00507A26">
                  <w:pPr>
                    <w:spacing w:line="276" w:lineRule="auto"/>
                  </w:pPr>
                  <w:r w:rsidRPr="00603221">
                    <w:t>Ονοματεπώνυμο Μέλους Ομάδας Έργου</w:t>
                  </w:r>
                </w:p>
              </w:tc>
              <w:tc>
                <w:tcPr>
                  <w:tcW w:w="1128" w:type="pct"/>
                  <w:shd w:val="clear" w:color="auto" w:fill="E0E0E0"/>
                  <w:vAlign w:val="center"/>
                </w:tcPr>
                <w:p w14:paraId="719BF23F" w14:textId="77777777" w:rsidR="00FB6E86" w:rsidRPr="00603221" w:rsidRDefault="00FB6E86" w:rsidP="00507A26">
                  <w:pPr>
                    <w:spacing w:line="276" w:lineRule="auto"/>
                  </w:pPr>
                  <w:r w:rsidRPr="00603221">
                    <w:t>Θέση στην Ομάδα Έργου</w:t>
                  </w:r>
                </w:p>
              </w:tc>
              <w:tc>
                <w:tcPr>
                  <w:tcW w:w="709" w:type="pct"/>
                  <w:shd w:val="clear" w:color="auto" w:fill="E0E0E0"/>
                  <w:vAlign w:val="center"/>
                </w:tcPr>
                <w:p w14:paraId="06A95014" w14:textId="77777777" w:rsidR="00FB6E86" w:rsidRPr="00603221" w:rsidRDefault="00FB6E86" w:rsidP="00507A26">
                  <w:pPr>
                    <w:spacing w:line="276" w:lineRule="auto"/>
                  </w:pPr>
                  <w:r w:rsidRPr="00603221">
                    <w:t>Ανθρωπομήνες</w:t>
                  </w:r>
                </w:p>
              </w:tc>
              <w:tc>
                <w:tcPr>
                  <w:tcW w:w="639" w:type="pct"/>
                  <w:shd w:val="clear" w:color="auto" w:fill="C0C0C0"/>
                </w:tcPr>
                <w:p w14:paraId="2871C60A" w14:textId="77777777" w:rsidR="00FB6E86" w:rsidRPr="00603221" w:rsidRDefault="00FB6E86" w:rsidP="00507A26">
                  <w:pPr>
                    <w:spacing w:line="276" w:lineRule="auto"/>
                  </w:pPr>
                  <w:r w:rsidRPr="00603221">
                    <w:t>Ποσοστό συμμετοχής* (%)</w:t>
                  </w:r>
                </w:p>
              </w:tc>
            </w:tr>
            <w:tr w:rsidR="00FB6E86" w:rsidRPr="000E0E0B" w14:paraId="6855EB7F" w14:textId="77777777" w:rsidTr="00507A26">
              <w:trPr>
                <w:trHeight w:val="394"/>
              </w:trPr>
              <w:tc>
                <w:tcPr>
                  <w:tcW w:w="262" w:type="pct"/>
                  <w:vAlign w:val="center"/>
                </w:tcPr>
                <w:p w14:paraId="09C8ED3F" w14:textId="77777777" w:rsidR="00FB6E86" w:rsidRPr="00603221" w:rsidRDefault="00FB6E86" w:rsidP="00507A26">
                  <w:pPr>
                    <w:spacing w:line="276" w:lineRule="auto"/>
                  </w:pPr>
                </w:p>
              </w:tc>
              <w:tc>
                <w:tcPr>
                  <w:tcW w:w="2261" w:type="pct"/>
                  <w:vAlign w:val="center"/>
                </w:tcPr>
                <w:p w14:paraId="7C42423B" w14:textId="77777777" w:rsidR="00FB6E86" w:rsidRPr="00603221" w:rsidRDefault="00FB6E86" w:rsidP="00507A26">
                  <w:pPr>
                    <w:spacing w:line="276" w:lineRule="auto"/>
                  </w:pPr>
                </w:p>
              </w:tc>
              <w:tc>
                <w:tcPr>
                  <w:tcW w:w="1128" w:type="pct"/>
                  <w:vAlign w:val="center"/>
                </w:tcPr>
                <w:p w14:paraId="14F3C20E" w14:textId="77777777" w:rsidR="00FB6E86" w:rsidRPr="00603221" w:rsidRDefault="00FB6E86" w:rsidP="00507A26">
                  <w:pPr>
                    <w:spacing w:line="276" w:lineRule="auto"/>
                  </w:pPr>
                </w:p>
              </w:tc>
              <w:tc>
                <w:tcPr>
                  <w:tcW w:w="709" w:type="pct"/>
                  <w:vAlign w:val="center"/>
                </w:tcPr>
                <w:p w14:paraId="666846DC" w14:textId="77777777" w:rsidR="00FB6E86" w:rsidRPr="00603221" w:rsidRDefault="00FB6E86" w:rsidP="00507A26">
                  <w:pPr>
                    <w:spacing w:line="276" w:lineRule="auto"/>
                  </w:pPr>
                </w:p>
              </w:tc>
              <w:tc>
                <w:tcPr>
                  <w:tcW w:w="639" w:type="pct"/>
                  <w:shd w:val="clear" w:color="auto" w:fill="C0C0C0"/>
                </w:tcPr>
                <w:p w14:paraId="49735377" w14:textId="77777777" w:rsidR="00FB6E86" w:rsidRPr="00603221" w:rsidRDefault="00FB6E86" w:rsidP="00507A26">
                  <w:pPr>
                    <w:spacing w:line="276" w:lineRule="auto"/>
                  </w:pPr>
                </w:p>
              </w:tc>
            </w:tr>
            <w:tr w:rsidR="00FB6E86" w:rsidRPr="000E0E0B" w14:paraId="2AAC3C2E" w14:textId="77777777" w:rsidTr="00507A26">
              <w:trPr>
                <w:trHeight w:val="394"/>
              </w:trPr>
              <w:tc>
                <w:tcPr>
                  <w:tcW w:w="262" w:type="pct"/>
                  <w:vAlign w:val="center"/>
                </w:tcPr>
                <w:p w14:paraId="43385D39" w14:textId="77777777" w:rsidR="00FB6E86" w:rsidRPr="00603221" w:rsidRDefault="00FB6E86" w:rsidP="00507A26">
                  <w:pPr>
                    <w:spacing w:line="276" w:lineRule="auto"/>
                  </w:pPr>
                </w:p>
              </w:tc>
              <w:tc>
                <w:tcPr>
                  <w:tcW w:w="2261" w:type="pct"/>
                  <w:vAlign w:val="center"/>
                </w:tcPr>
                <w:p w14:paraId="645D37BC" w14:textId="77777777" w:rsidR="00FB6E86" w:rsidRPr="00603221" w:rsidRDefault="00FB6E86" w:rsidP="00507A26">
                  <w:pPr>
                    <w:spacing w:line="276" w:lineRule="auto"/>
                  </w:pPr>
                </w:p>
              </w:tc>
              <w:tc>
                <w:tcPr>
                  <w:tcW w:w="1128" w:type="pct"/>
                  <w:vAlign w:val="center"/>
                </w:tcPr>
                <w:p w14:paraId="673013F1" w14:textId="77777777" w:rsidR="00FB6E86" w:rsidRPr="00603221" w:rsidRDefault="00FB6E86" w:rsidP="00507A26">
                  <w:pPr>
                    <w:spacing w:line="276" w:lineRule="auto"/>
                  </w:pPr>
                </w:p>
              </w:tc>
              <w:tc>
                <w:tcPr>
                  <w:tcW w:w="709" w:type="pct"/>
                  <w:vAlign w:val="center"/>
                </w:tcPr>
                <w:p w14:paraId="3A79ECED" w14:textId="77777777" w:rsidR="00FB6E86" w:rsidRPr="00603221" w:rsidRDefault="00FB6E86" w:rsidP="00507A26">
                  <w:pPr>
                    <w:spacing w:line="276" w:lineRule="auto"/>
                  </w:pPr>
                </w:p>
              </w:tc>
              <w:tc>
                <w:tcPr>
                  <w:tcW w:w="639" w:type="pct"/>
                  <w:shd w:val="clear" w:color="auto" w:fill="C0C0C0"/>
                </w:tcPr>
                <w:p w14:paraId="72831AE8" w14:textId="77777777" w:rsidR="00FB6E86" w:rsidRPr="00603221" w:rsidRDefault="00FB6E86" w:rsidP="00507A26">
                  <w:pPr>
                    <w:spacing w:line="276" w:lineRule="auto"/>
                  </w:pPr>
                </w:p>
              </w:tc>
            </w:tr>
            <w:tr w:rsidR="00FB6E86" w:rsidRPr="000E0E0B" w14:paraId="33E46900" w14:textId="77777777" w:rsidTr="00507A26">
              <w:trPr>
                <w:trHeight w:val="394"/>
              </w:trPr>
              <w:tc>
                <w:tcPr>
                  <w:tcW w:w="262" w:type="pct"/>
                  <w:vAlign w:val="center"/>
                </w:tcPr>
                <w:p w14:paraId="2C8D7AF7" w14:textId="77777777" w:rsidR="00FB6E86" w:rsidRPr="00603221" w:rsidRDefault="00FB6E86" w:rsidP="00507A26">
                  <w:pPr>
                    <w:spacing w:line="276" w:lineRule="auto"/>
                  </w:pPr>
                </w:p>
              </w:tc>
              <w:tc>
                <w:tcPr>
                  <w:tcW w:w="2261" w:type="pct"/>
                  <w:vAlign w:val="center"/>
                </w:tcPr>
                <w:p w14:paraId="4AB32FCB" w14:textId="77777777" w:rsidR="00FB6E86" w:rsidRPr="00603221" w:rsidRDefault="00FB6E86" w:rsidP="00507A26">
                  <w:pPr>
                    <w:spacing w:line="276" w:lineRule="auto"/>
                  </w:pPr>
                </w:p>
              </w:tc>
              <w:tc>
                <w:tcPr>
                  <w:tcW w:w="1128" w:type="pct"/>
                  <w:vAlign w:val="center"/>
                </w:tcPr>
                <w:p w14:paraId="573D6552" w14:textId="77777777" w:rsidR="00FB6E86" w:rsidRPr="00603221" w:rsidRDefault="00FB6E86" w:rsidP="00507A26">
                  <w:pPr>
                    <w:spacing w:line="276" w:lineRule="auto"/>
                  </w:pPr>
                </w:p>
              </w:tc>
              <w:tc>
                <w:tcPr>
                  <w:tcW w:w="709" w:type="pct"/>
                  <w:vAlign w:val="center"/>
                </w:tcPr>
                <w:p w14:paraId="6964EE2D" w14:textId="77777777" w:rsidR="00FB6E86" w:rsidRPr="00603221" w:rsidRDefault="00FB6E86" w:rsidP="00507A26">
                  <w:pPr>
                    <w:spacing w:line="276" w:lineRule="auto"/>
                  </w:pPr>
                </w:p>
              </w:tc>
              <w:tc>
                <w:tcPr>
                  <w:tcW w:w="639" w:type="pct"/>
                  <w:shd w:val="clear" w:color="auto" w:fill="C0C0C0"/>
                </w:tcPr>
                <w:p w14:paraId="60122A0F" w14:textId="77777777" w:rsidR="00FB6E86" w:rsidRPr="00603221" w:rsidRDefault="00FB6E86" w:rsidP="00507A26">
                  <w:pPr>
                    <w:spacing w:line="276" w:lineRule="auto"/>
                  </w:pPr>
                </w:p>
              </w:tc>
            </w:tr>
            <w:tr w:rsidR="00FB6E86" w:rsidRPr="000E0E0B" w14:paraId="19B790A4" w14:textId="77777777" w:rsidTr="00507A26">
              <w:trPr>
                <w:trHeight w:val="380"/>
              </w:trPr>
              <w:tc>
                <w:tcPr>
                  <w:tcW w:w="3653" w:type="pct"/>
                  <w:gridSpan w:val="3"/>
                  <w:shd w:val="clear" w:color="auto" w:fill="C0C0C0"/>
                  <w:vAlign w:val="center"/>
                </w:tcPr>
                <w:p w14:paraId="5C9CFFE3" w14:textId="77777777" w:rsidR="00FB6E86" w:rsidRPr="00603221" w:rsidRDefault="00FB6E86" w:rsidP="00507A26">
                  <w:pPr>
                    <w:spacing w:line="276" w:lineRule="auto"/>
                  </w:pPr>
                  <w:r w:rsidRPr="00603221">
                    <w:rPr>
                      <w:b/>
                    </w:rPr>
                    <w:lastRenderedPageBreak/>
                    <w:t>ΜΕΡΙΚΟ ΣΥΝΟΛΟ (3)</w:t>
                  </w:r>
                </w:p>
              </w:tc>
              <w:tc>
                <w:tcPr>
                  <w:tcW w:w="709" w:type="pct"/>
                  <w:shd w:val="clear" w:color="auto" w:fill="C0C0C0"/>
                  <w:vAlign w:val="center"/>
                </w:tcPr>
                <w:p w14:paraId="0E118DF8" w14:textId="77777777" w:rsidR="00FB6E86" w:rsidRPr="00603221" w:rsidRDefault="00FB6E86" w:rsidP="00507A26">
                  <w:pPr>
                    <w:spacing w:line="276" w:lineRule="auto"/>
                  </w:pPr>
                </w:p>
              </w:tc>
              <w:tc>
                <w:tcPr>
                  <w:tcW w:w="639" w:type="pct"/>
                  <w:shd w:val="clear" w:color="auto" w:fill="C0C0C0"/>
                </w:tcPr>
                <w:p w14:paraId="52802927" w14:textId="77777777" w:rsidR="00FB6E86" w:rsidRPr="00603221" w:rsidRDefault="00FB6E86" w:rsidP="00507A26">
                  <w:pPr>
                    <w:spacing w:line="276" w:lineRule="auto"/>
                  </w:pPr>
                </w:p>
              </w:tc>
            </w:tr>
          </w:tbl>
          <w:p w14:paraId="3234A464" w14:textId="77777777" w:rsidR="00FB6E86" w:rsidRPr="00603221" w:rsidRDefault="00FB6E86" w:rsidP="00507A26">
            <w:pPr>
              <w:spacing w:line="276" w:lineRule="auto"/>
            </w:pPr>
            <w:r w:rsidRPr="00603221">
              <w:t xml:space="preserve">*ως </w:t>
            </w:r>
            <w:r w:rsidRPr="00603221">
              <w:rPr>
                <w:b/>
              </w:rPr>
              <w:t>Ποσοστό Συμμετοχής</w:t>
            </w:r>
            <w:r w:rsidRPr="00603221">
              <w:t xml:space="preserve"> του Μέλους ορίζεται το πηλίκο των ανθρωπομηνών του δια των συνολικών προσφερόμενων ανθρωπομηνών (άθροισμα των μερικών συνόλων 1,2,3)</w:t>
            </w:r>
          </w:p>
          <w:p w14:paraId="28936EBD" w14:textId="5A036C43" w:rsidR="00FB6E86" w:rsidRPr="00603221" w:rsidRDefault="00FB6E86" w:rsidP="00507A26">
            <w:pPr>
              <w:autoSpaceDE w:val="0"/>
              <w:autoSpaceDN w:val="0"/>
              <w:adjustRightInd w:val="0"/>
              <w:spacing w:after="70"/>
              <w:rPr>
                <w:b/>
                <w:bCs/>
                <w:lang w:eastAsia="el-GR"/>
              </w:rPr>
            </w:pPr>
            <w:r w:rsidRPr="00603221">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w:t>
            </w:r>
            <w:r w:rsidR="001D7B82">
              <w:t>πρόσκλησης</w:t>
            </w:r>
            <w:r w:rsidRPr="00603221">
              <w:t>), καθώς και οι υποχρεώσεις που απορρέουν από αυτό, τελούν σε γνώση τους.</w:t>
            </w:r>
          </w:p>
        </w:tc>
      </w:tr>
      <w:tr w:rsidR="00FB6E86" w:rsidRPr="00DF02B0" w14:paraId="07989A51" w14:textId="77777777" w:rsidTr="00507A26">
        <w:tc>
          <w:tcPr>
            <w:tcW w:w="675" w:type="dxa"/>
          </w:tcPr>
          <w:p w14:paraId="5AD0E2F7" w14:textId="77777777" w:rsidR="00FB6E86" w:rsidRPr="00603221" w:rsidRDefault="00FB6E86" w:rsidP="00507A26">
            <w:r w:rsidRPr="00603221">
              <w:lastRenderedPageBreak/>
              <w:t>4.2</w:t>
            </w:r>
          </w:p>
        </w:tc>
        <w:tc>
          <w:tcPr>
            <w:tcW w:w="9180" w:type="dxa"/>
          </w:tcPr>
          <w:p w14:paraId="1AA002D0" w14:textId="58396164" w:rsidR="00FB6E86" w:rsidRPr="00603221" w:rsidRDefault="00FB6E86" w:rsidP="00507A26">
            <w:pPr>
              <w:autoSpaceDE w:val="0"/>
              <w:autoSpaceDN w:val="0"/>
              <w:adjustRightInd w:val="0"/>
              <w:spacing w:after="70"/>
              <w:jc w:val="left"/>
              <w:rPr>
                <w:lang w:eastAsia="el-GR"/>
              </w:rPr>
            </w:pPr>
            <w:r w:rsidRPr="00603221">
              <w:rPr>
                <w:lang w:eastAsia="el-GR"/>
              </w:rPr>
              <w:t>Βιογραφικά σημειώματα της Ομάδας Έργου (</w:t>
            </w:r>
            <w:r w:rsidRPr="00603221">
              <w:t xml:space="preserve">βάσει του υποδείγματος / βλ. </w:t>
            </w:r>
            <w:r w:rsidR="00AD3C8A" w:rsidRPr="00AD3C8A">
              <w:t xml:space="preserve"> </w:t>
            </w:r>
            <w:r w:rsidR="00AD3C8A">
              <w:fldChar w:fldCharType="begin"/>
            </w:r>
            <w:r w:rsidR="00AD3C8A">
              <w:instrText xml:space="preserve"> REF _Ref77946712 \h </w:instrText>
            </w:r>
            <w:r w:rsidR="00AD3C8A">
              <w:fldChar w:fldCharType="separate"/>
            </w:r>
            <w:r w:rsidR="00A60AB0" w:rsidRPr="00897475">
              <w:t>ΠΑΡΑΡΤΗΜΑ ΙV – Υπόδειγμα Βιογραφικού Σημειώματος</w:t>
            </w:r>
            <w:r w:rsidR="00AD3C8A">
              <w:fldChar w:fldCharType="end"/>
            </w:r>
            <w:r w:rsidRPr="00603221">
              <w:t>»)</w:t>
            </w:r>
          </w:p>
        </w:tc>
      </w:tr>
    </w:tbl>
    <w:p w14:paraId="0464C41C" w14:textId="77777777" w:rsidR="00FB6E86" w:rsidRPr="00603221" w:rsidRDefault="00FB6E86" w:rsidP="00FB6E86">
      <w:pPr>
        <w:rPr>
          <w:b/>
          <w:bCs/>
        </w:rPr>
      </w:pPr>
    </w:p>
    <w:p w14:paraId="28C41FDE" w14:textId="188F73EC" w:rsidR="00FB6E86" w:rsidRPr="00603221" w:rsidRDefault="008E331E" w:rsidP="00FB6E86">
      <w:pPr>
        <w:rPr>
          <w:b/>
        </w:rPr>
      </w:pPr>
      <w:r w:rsidRPr="00897475">
        <w:rPr>
          <w:b/>
        </w:rPr>
        <w:t>Β.5.</w:t>
      </w:r>
      <w:r w:rsidRPr="00897475">
        <w:rPr>
          <w:bCs/>
        </w:rPr>
        <w:t xml:space="preserve"> </w:t>
      </w:r>
      <w:r w:rsidR="00FB6E86" w:rsidRPr="00603221">
        <w:rPr>
          <w:b/>
        </w:rPr>
        <w:t xml:space="preserve">Για την απόδειξη της συμμόρφωσής τους με </w:t>
      </w:r>
      <w:r w:rsidR="00FB6E86" w:rsidRPr="00603221">
        <w:rPr>
          <w:b/>
          <w:color w:val="000000"/>
        </w:rPr>
        <w:t xml:space="preserve">πρότυπα διασφάλισης ποιότητας </w:t>
      </w:r>
      <w:r w:rsidR="00FB6E86" w:rsidRPr="00603221">
        <w:rPr>
          <w:b/>
        </w:rPr>
        <w:t xml:space="preserve">της παραγράφου </w:t>
      </w:r>
      <w:r w:rsidR="006111D0">
        <w:rPr>
          <w:b/>
        </w:rPr>
        <w:fldChar w:fldCharType="begin"/>
      </w:r>
      <w:r w:rsidR="006111D0">
        <w:rPr>
          <w:b/>
        </w:rPr>
        <w:instrText xml:space="preserve"> REF _Ref67663999 \r \h </w:instrText>
      </w:r>
      <w:r w:rsidR="006111D0">
        <w:rPr>
          <w:b/>
        </w:rPr>
      </w:r>
      <w:r w:rsidR="006111D0">
        <w:rPr>
          <w:b/>
        </w:rPr>
        <w:fldChar w:fldCharType="separate"/>
      </w:r>
      <w:r w:rsidR="00A60AB0">
        <w:rPr>
          <w:b/>
        </w:rPr>
        <w:t>2.2.7</w:t>
      </w:r>
      <w:r w:rsidR="006111D0">
        <w:rPr>
          <w:b/>
        </w:rPr>
        <w:fldChar w:fldCharType="end"/>
      </w:r>
      <w:r w:rsidR="00FB0404">
        <w:rPr>
          <w:b/>
        </w:rPr>
        <w:t xml:space="preserve"> </w:t>
      </w:r>
      <w:r w:rsidR="00FB6E86" w:rsidRPr="00603221">
        <w:rPr>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B6E86" w:rsidRPr="000E0E0B" w14:paraId="0CA4DCDA" w14:textId="77777777" w:rsidTr="00507A26">
        <w:trPr>
          <w:trHeight w:val="711"/>
        </w:trPr>
        <w:tc>
          <w:tcPr>
            <w:tcW w:w="675" w:type="dxa"/>
            <w:shd w:val="clear" w:color="auto" w:fill="D9D9D9"/>
          </w:tcPr>
          <w:p w14:paraId="07075C3F" w14:textId="77777777" w:rsidR="00FB6E86" w:rsidRPr="00603221" w:rsidRDefault="00FB6E86" w:rsidP="00507A26">
            <w:pPr>
              <w:rPr>
                <w:b/>
              </w:rPr>
            </w:pPr>
            <w:r w:rsidRPr="00603221">
              <w:rPr>
                <w:b/>
              </w:rPr>
              <w:t>5.</w:t>
            </w:r>
          </w:p>
        </w:tc>
        <w:tc>
          <w:tcPr>
            <w:tcW w:w="9180" w:type="dxa"/>
            <w:shd w:val="clear" w:color="auto" w:fill="D9D9D9"/>
          </w:tcPr>
          <w:p w14:paraId="406A9323" w14:textId="1DEC6685" w:rsidR="00FB6E86" w:rsidRDefault="00FB6E86" w:rsidP="00FB0404">
            <w:r w:rsidRPr="00603221">
              <w:rPr>
                <w:b/>
                <w:lang w:eastAsia="el-GR"/>
              </w:rPr>
              <w:t xml:space="preserve">Οι οικονομικοί φορείς που συμμετέχουν στη διαδικασία σύναψης της παρούσας απαιτείται </w:t>
            </w:r>
            <w:r w:rsidRPr="00603221">
              <w:rPr>
                <w:b/>
              </w:rPr>
              <w:t xml:space="preserve">να εξασφαλίζουν την ποιότητα των παρεχόμενων υπηρεσιών </w:t>
            </w:r>
            <w:r w:rsidR="00FB0404">
              <w:rPr>
                <w:b/>
              </w:rPr>
              <w:t xml:space="preserve">σύμφωνα με τα αναφερόμενα στην παρ. </w:t>
            </w:r>
            <w:r w:rsidR="00FB0404">
              <w:rPr>
                <w:b/>
              </w:rPr>
              <w:fldChar w:fldCharType="begin"/>
            </w:r>
            <w:r w:rsidR="00FB0404">
              <w:rPr>
                <w:b/>
              </w:rPr>
              <w:instrText xml:space="preserve"> REF _Ref67663999 \r \h </w:instrText>
            </w:r>
            <w:r w:rsidR="00FB0404">
              <w:rPr>
                <w:b/>
              </w:rPr>
            </w:r>
            <w:r w:rsidR="00FB0404">
              <w:rPr>
                <w:b/>
              </w:rPr>
              <w:fldChar w:fldCharType="separate"/>
            </w:r>
            <w:r w:rsidR="00A60AB0">
              <w:rPr>
                <w:b/>
              </w:rPr>
              <w:t>2.2.7</w:t>
            </w:r>
            <w:r w:rsidR="00FB0404">
              <w:rPr>
                <w:b/>
              </w:rPr>
              <w:fldChar w:fldCharType="end"/>
            </w:r>
            <w:r w:rsidR="00FB0404">
              <w:rPr>
                <w:b/>
              </w:rPr>
              <w:t xml:space="preserve">. </w:t>
            </w:r>
          </w:p>
          <w:p w14:paraId="539B6CAC" w14:textId="77777777" w:rsidR="00FB6E86" w:rsidRPr="00603221" w:rsidRDefault="00FB6E86" w:rsidP="00507A26">
            <w:pPr>
              <w:autoSpaceDE w:val="0"/>
              <w:autoSpaceDN w:val="0"/>
              <w:adjustRightInd w:val="0"/>
              <w:rPr>
                <w:lang w:eastAsia="el-GR"/>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FB6E86" w:rsidRPr="000E0E0B" w14:paraId="750592A3" w14:textId="77777777" w:rsidTr="00507A26">
        <w:trPr>
          <w:trHeight w:val="1480"/>
        </w:trPr>
        <w:tc>
          <w:tcPr>
            <w:tcW w:w="675" w:type="dxa"/>
          </w:tcPr>
          <w:p w14:paraId="2BB94CEC" w14:textId="77777777" w:rsidR="00FB6E86" w:rsidRPr="00603221" w:rsidRDefault="00FB6E86" w:rsidP="00507A26">
            <w:r w:rsidRPr="00603221">
              <w:t>5.1</w:t>
            </w:r>
          </w:p>
        </w:tc>
        <w:tc>
          <w:tcPr>
            <w:tcW w:w="9180" w:type="dxa"/>
          </w:tcPr>
          <w:p w14:paraId="7EC8B646" w14:textId="77777777" w:rsidR="00FB6E86" w:rsidRPr="00603221" w:rsidRDefault="00FB6E86" w:rsidP="00FB0404">
            <w:pPr>
              <w:pStyle w:val="Tabletext"/>
              <w:jc w:val="both"/>
              <w:rPr>
                <w:rFonts w:cs="Tahoma"/>
                <w:szCs w:val="22"/>
                <w:lang w:eastAsia="el-GR"/>
              </w:rPr>
            </w:pPr>
            <w:r>
              <w:rPr>
                <w:rFonts w:cs="Tahoma"/>
                <w:sz w:val="22"/>
                <w:szCs w:val="22"/>
              </w:rPr>
              <w:t>Ο</w:t>
            </w:r>
            <w:r w:rsidRPr="000E0E0B">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71D7771D" w14:textId="77777777" w:rsidR="00FB6E86" w:rsidRDefault="00FB6E86" w:rsidP="008E331E">
      <w:pPr>
        <w:rPr>
          <w:bCs/>
        </w:rPr>
      </w:pPr>
    </w:p>
    <w:p w14:paraId="72019622" w14:textId="77777777" w:rsidR="00855483" w:rsidRPr="00603221" w:rsidRDefault="008E331E" w:rsidP="00855483">
      <w:pPr>
        <w:rPr>
          <w:b/>
        </w:rPr>
      </w:pPr>
      <w:r w:rsidRPr="00897475">
        <w:rPr>
          <w:b/>
          <w:bCs/>
        </w:rPr>
        <w:t>Β.6.</w:t>
      </w:r>
      <w:r w:rsidRPr="00897475">
        <w:t xml:space="preserve"> </w:t>
      </w:r>
      <w:r w:rsidR="00855483" w:rsidRPr="00603221">
        <w:rPr>
          <w:b/>
        </w:rPr>
        <w:t>Για την απόδειξη της νόμιμης σύστασης και εκπροσώπησης:</w:t>
      </w:r>
    </w:p>
    <w:p w14:paraId="41E98745" w14:textId="77777777" w:rsidR="00476406" w:rsidRDefault="00476406" w:rsidP="00476406">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36F731B7" w14:textId="77777777" w:rsidR="00476406" w:rsidRPr="00374B84" w:rsidRDefault="00476406" w:rsidP="00476406">
      <w:r>
        <w:t xml:space="preserve">Ειδικότερα για τους </w:t>
      </w:r>
      <w:r w:rsidRPr="00374B84">
        <w:t>ημεδαπούς οικονομικούς φορείς προσκομίζονται:</w:t>
      </w:r>
    </w:p>
    <w:p w14:paraId="443B168B" w14:textId="77777777" w:rsidR="00476406" w:rsidRPr="00374B84" w:rsidRDefault="00476406" w:rsidP="00476406">
      <w:r w:rsidRPr="002B2F6A">
        <w:t xml:space="preserve"> </w:t>
      </w:r>
      <w:r w:rsidRPr="00374B84">
        <w:t xml:space="preserve">i) </w:t>
      </w:r>
      <w:r w:rsidRPr="006A34C5">
        <w:rPr>
          <w:b/>
        </w:rPr>
        <w:t>για την απόδειξη της νόμιμης εκπροσώπησης</w:t>
      </w:r>
      <w:r w:rsidRPr="00374B84">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E68AE">
        <w:t xml:space="preserve"> </w:t>
      </w:r>
      <w:r w:rsidRPr="00374B84">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9DC9CE7" w14:textId="77777777" w:rsidR="00476406" w:rsidRDefault="00476406" w:rsidP="00476406">
      <w:pPr>
        <w:rPr>
          <w:color w:val="000000"/>
        </w:rPr>
      </w:pPr>
      <w:r w:rsidRPr="00374B84">
        <w:lastRenderedPageBreak/>
        <w:t xml:space="preserve">ii) Για την </w:t>
      </w:r>
      <w:r w:rsidRPr="006A34C5">
        <w:rPr>
          <w:b/>
        </w:rPr>
        <w:t>απόδειξη της νόμιμης σύστασης και των μεταβολών</w:t>
      </w:r>
      <w:r w:rsidRPr="00374B84">
        <w:t xml:space="preserve"> του νομικού προσώπου</w:t>
      </w:r>
      <w:r>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r w:rsidRPr="005609B2">
        <w:rPr>
          <w:color w:val="000000"/>
        </w:rPr>
        <w:t xml:space="preserve">  </w:t>
      </w:r>
    </w:p>
    <w:p w14:paraId="0F7C0B8F" w14:textId="77777777" w:rsidR="00476406" w:rsidRPr="005609B2" w:rsidRDefault="00476406" w:rsidP="00476406">
      <w:pPr>
        <w:rPr>
          <w:color w:val="000000"/>
        </w:rPr>
      </w:pPr>
      <w:r w:rsidRPr="005609B2">
        <w:rPr>
          <w:color w:val="000000"/>
        </w:rPr>
        <w:t xml:space="preserve">Στις λοιπές περιπτώσεις τα κατά περίπτωση νομιμοποιητικά έγγραφα </w:t>
      </w:r>
      <w:r>
        <w:t xml:space="preserve">σύστασης και </w:t>
      </w:r>
      <w:r w:rsidRPr="005609B2">
        <w:rPr>
          <w:color w:val="000000"/>
        </w:rPr>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4D424EC" w14:textId="77777777" w:rsidR="00476406" w:rsidRPr="005609B2" w:rsidRDefault="00476406" w:rsidP="00476406">
      <w:pPr>
        <w:rPr>
          <w:color w:val="000000"/>
        </w:rPr>
      </w:pPr>
      <w:r>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9993F82" w14:textId="77777777" w:rsidR="00476406" w:rsidRPr="005609B2" w:rsidRDefault="00476406" w:rsidP="00476406">
      <w:pPr>
        <w:rPr>
          <w:bCs/>
          <w:color w:val="000000"/>
        </w:rPr>
      </w:pPr>
      <w:r w:rsidRPr="005609B2">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7264CE6" w14:textId="77777777" w:rsidR="00476406" w:rsidRPr="005609B2" w:rsidRDefault="00476406" w:rsidP="00476406">
      <w:pPr>
        <w:rPr>
          <w:bCs/>
          <w:color w:val="000000"/>
        </w:rPr>
      </w:pPr>
      <w:r w:rsidRPr="005609B2">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360D1F8" w14:textId="37EEBC5C" w:rsidR="00FB6E86" w:rsidRDefault="00476406" w:rsidP="00476406">
      <w:r w:rsidRPr="005609B2">
        <w:rPr>
          <w:color w:val="000000"/>
        </w:rPr>
        <w:t xml:space="preserve">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w:t>
      </w:r>
      <w:r w:rsidR="0036310C">
        <w:t>της Διαδικασίας Διαπραγμάτευσης</w:t>
      </w:r>
      <w:r w:rsidR="0036310C" w:rsidRPr="00897475">
        <w:t xml:space="preserve"> </w:t>
      </w:r>
      <w:r w:rsidRPr="005609B2">
        <w:rPr>
          <w:color w:val="000000"/>
        </w:rPr>
        <w:t>(νόμιμος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463FCB3" w14:textId="77777777" w:rsidR="00B037B0" w:rsidRPr="005609B2" w:rsidRDefault="008E331E" w:rsidP="00B037B0">
      <w:pPr>
        <w:rPr>
          <w:color w:val="000000"/>
        </w:rPr>
      </w:pPr>
      <w:r w:rsidRPr="00897475">
        <w:rPr>
          <w:b/>
          <w:bCs/>
        </w:rPr>
        <w:t>Β.7.</w:t>
      </w:r>
      <w:r w:rsidRPr="00897475">
        <w:t xml:space="preserve"> </w:t>
      </w:r>
      <w:r w:rsidR="00B037B0" w:rsidRPr="005609B2">
        <w:rPr>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AE21E31" w14:textId="77777777" w:rsidR="00B037B0" w:rsidRPr="005609B2" w:rsidRDefault="00B037B0" w:rsidP="00B037B0">
      <w:pPr>
        <w:rPr>
          <w:color w:val="000000"/>
        </w:rPr>
      </w:pPr>
      <w:r w:rsidRPr="005609B2">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FAD1C5D" w14:textId="77777777" w:rsidR="00B037B0" w:rsidRPr="005609B2" w:rsidRDefault="00B037B0" w:rsidP="00B037B0">
      <w:pPr>
        <w:rPr>
          <w:color w:val="000000"/>
        </w:rPr>
      </w:pPr>
      <w:r w:rsidRPr="005609B2">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F25D81B" w14:textId="77777777" w:rsidR="00B037B0" w:rsidRPr="005609B2" w:rsidRDefault="00B037B0" w:rsidP="00B037B0">
      <w:pPr>
        <w:rPr>
          <w:color w:val="000000"/>
        </w:rPr>
      </w:pPr>
      <w:r w:rsidRPr="005609B2">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rPr>
        <w:t xml:space="preserve">, </w:t>
      </w:r>
      <w:r>
        <w:rPr>
          <w:color w:val="000000"/>
          <w:lang w:val="en-US"/>
        </w:rPr>
        <w:t>ii</w:t>
      </w:r>
      <w:r w:rsidRPr="006A34C5">
        <w:rPr>
          <w:color w:val="000000"/>
        </w:rPr>
        <w:t xml:space="preserve"> </w:t>
      </w:r>
      <w:r>
        <w:rPr>
          <w:color w:val="000000"/>
        </w:rPr>
        <w:t xml:space="preserve">και </w:t>
      </w:r>
      <w:r>
        <w:rPr>
          <w:color w:val="000000"/>
          <w:lang w:val="en-US"/>
        </w:rPr>
        <w:t>iii</w:t>
      </w:r>
      <w:r w:rsidRPr="006A34C5">
        <w:rPr>
          <w:color w:val="000000"/>
        </w:rPr>
        <w:t xml:space="preserve"> </w:t>
      </w:r>
      <w:r>
        <w:rPr>
          <w:color w:val="000000"/>
        </w:rPr>
        <w:t>της περ. β</w:t>
      </w:r>
      <w:r w:rsidRPr="00207038">
        <w:rPr>
          <w:color w:val="000000"/>
        </w:rPr>
        <w:t>.</w:t>
      </w:r>
    </w:p>
    <w:p w14:paraId="09E03FC1" w14:textId="77777777" w:rsidR="00B037B0" w:rsidRDefault="00855483" w:rsidP="00B037B0">
      <w:r>
        <w:rPr>
          <w:b/>
          <w:bCs/>
        </w:rPr>
        <w:t>Β.8</w:t>
      </w:r>
      <w:r w:rsidR="00B037B0" w:rsidRPr="00603221">
        <w:rPr>
          <w:b/>
          <w:bCs/>
        </w:rPr>
        <w:t>.</w:t>
      </w:r>
      <w:r w:rsidR="00B037B0" w:rsidRPr="00603221">
        <w:t xml:space="preserve"> </w:t>
      </w:r>
      <w:r w:rsidR="00B037B0" w:rsidRPr="002B2F6A">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w:t>
      </w:r>
      <w:r w:rsidR="00B037B0" w:rsidRPr="002B2F6A">
        <w:lastRenderedPageBreak/>
        <w:t xml:space="preserve">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7AFA8E93" w14:textId="77777777" w:rsidR="00B037B0" w:rsidRDefault="00B037B0" w:rsidP="00B037B0">
      <w:pPr>
        <w:rPr>
          <w:color w:val="000000"/>
        </w:rPr>
      </w:pPr>
      <w:r w:rsidRPr="002B2F6A">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93C97D5" w14:textId="77777777" w:rsidR="00B037B0" w:rsidRDefault="00B037B0" w:rsidP="00B037B0">
      <w:pPr>
        <w:rPr>
          <w:color w:val="000000"/>
        </w:rPr>
      </w:pPr>
      <w:r>
        <w:rPr>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t xml:space="preserve"> </w:t>
      </w:r>
      <w:r w:rsidRPr="005D11ED">
        <w:rPr>
          <w:color w:val="000000"/>
        </w:rPr>
        <w:t xml:space="preserve">δηλώνοντας το τμήμα της σύμβασης που θα εκτελέσει. </w:t>
      </w:r>
    </w:p>
    <w:p w14:paraId="2499BF17" w14:textId="77777777" w:rsidR="00B037B0" w:rsidRPr="00603221" w:rsidRDefault="00855483" w:rsidP="00B037B0">
      <w:pPr>
        <w:rPr>
          <w:color w:val="000000"/>
        </w:rPr>
      </w:pPr>
      <w:r>
        <w:rPr>
          <w:b/>
          <w:bCs/>
        </w:rPr>
        <w:t>Β.9</w:t>
      </w:r>
      <w:r w:rsidR="00B037B0" w:rsidRPr="00603221">
        <w:rPr>
          <w:b/>
          <w:bCs/>
        </w:rPr>
        <w:t>.</w:t>
      </w:r>
      <w:r w:rsidR="00B037B0" w:rsidRPr="00603221">
        <w:t xml:space="preserve"> </w:t>
      </w:r>
      <w:r w:rsidR="00B037B0"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944A0CF" w14:textId="77777777" w:rsidR="00B037B0" w:rsidRPr="00611572" w:rsidRDefault="00855483" w:rsidP="00B037B0">
      <w:pPr>
        <w:rPr>
          <w:b/>
          <w:bCs/>
        </w:rPr>
      </w:pPr>
      <w:r>
        <w:rPr>
          <w:b/>
          <w:bCs/>
        </w:rPr>
        <w:t>Β.10</w:t>
      </w:r>
      <w:r w:rsidR="00B037B0">
        <w:rPr>
          <w:b/>
          <w:bCs/>
        </w:rPr>
        <w:t xml:space="preserve">. </w:t>
      </w:r>
      <w:r w:rsidR="00B037B0" w:rsidRPr="00611572">
        <w:rPr>
          <w:b/>
          <w:bCs/>
        </w:rPr>
        <w:t>Επισημαίνεται ότι γίνονται αποδεκτές:</w:t>
      </w:r>
    </w:p>
    <w:p w14:paraId="18D9FBAB" w14:textId="505D2D97" w:rsidR="00B037B0" w:rsidRPr="00611572" w:rsidRDefault="00B037B0" w:rsidP="004A1D19">
      <w:pPr>
        <w:numPr>
          <w:ilvl w:val="0"/>
          <w:numId w:val="87"/>
        </w:numPr>
        <w:suppressAutoHyphens/>
        <w:spacing w:after="120"/>
        <w:rPr>
          <w:b/>
          <w:bCs/>
        </w:rPr>
      </w:pPr>
      <w:r w:rsidRPr="00611572">
        <w:rPr>
          <w:b/>
          <w:bCs/>
        </w:rPr>
        <w:t xml:space="preserve">οι ένορκες βεβαιώσεις που αναφέρονται στην παρούσα </w:t>
      </w:r>
      <w:r w:rsidR="001D7B82">
        <w:rPr>
          <w:b/>
          <w:bCs/>
        </w:rPr>
        <w:t>Πρόσκληση</w:t>
      </w:r>
      <w:r w:rsidRPr="00611572">
        <w:rPr>
          <w:b/>
          <w:bCs/>
        </w:rPr>
        <w:t xml:space="preserve">, εφόσον έχουν συνταχθεί έως τρεις (3) μήνες πριν από την υποβολή τους, </w:t>
      </w:r>
    </w:p>
    <w:p w14:paraId="7D989A1F" w14:textId="77777777" w:rsidR="00B037B0" w:rsidRPr="00603221" w:rsidRDefault="00B037B0" w:rsidP="004A1D19">
      <w:pPr>
        <w:numPr>
          <w:ilvl w:val="0"/>
          <w:numId w:val="87"/>
        </w:numPr>
        <w:suppressAutoHyphens/>
        <w:spacing w:after="120"/>
      </w:pPr>
      <w:r w:rsidRPr="00611572">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25D90A5" w14:textId="77777777" w:rsidR="00B037B0" w:rsidRPr="00897475" w:rsidRDefault="00B037B0" w:rsidP="008E331E"/>
    <w:p w14:paraId="3A82EDAC" w14:textId="77777777" w:rsidR="0086087F" w:rsidRPr="00897475" w:rsidRDefault="0086087F" w:rsidP="00256546">
      <w:pPr>
        <w:pStyle w:val="2"/>
        <w:keepNext/>
        <w:numPr>
          <w:ilvl w:val="1"/>
          <w:numId w:val="5"/>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54" w:name="_Toc496694181"/>
      <w:bookmarkStart w:id="155" w:name="_Toc31307657"/>
      <w:bookmarkStart w:id="156" w:name="_Toc131090326"/>
      <w:r w:rsidRPr="00897475">
        <w:t>Κριτήρια Ανάθεσης</w:t>
      </w:r>
      <w:bookmarkEnd w:id="154"/>
      <w:bookmarkEnd w:id="155"/>
      <w:bookmarkEnd w:id="156"/>
      <w:r w:rsidRPr="00897475">
        <w:t xml:space="preserve"> </w:t>
      </w:r>
    </w:p>
    <w:p w14:paraId="4BE4B042" w14:textId="77777777" w:rsidR="0086087F" w:rsidRPr="00897475" w:rsidRDefault="0086087F" w:rsidP="00062F42">
      <w:pPr>
        <w:pStyle w:val="3"/>
      </w:pPr>
      <w:bookmarkStart w:id="157" w:name="_Ref496542191"/>
      <w:bookmarkStart w:id="158" w:name="_Toc496694182"/>
      <w:bookmarkStart w:id="159" w:name="_Toc31307658"/>
      <w:bookmarkStart w:id="160" w:name="_Toc131090327"/>
      <w:r w:rsidRPr="00897475">
        <w:t>Κριτήριο ανάθεσης</w:t>
      </w:r>
      <w:bookmarkEnd w:id="157"/>
      <w:bookmarkEnd w:id="158"/>
      <w:bookmarkEnd w:id="159"/>
      <w:bookmarkEnd w:id="160"/>
    </w:p>
    <w:p w14:paraId="1F4AA67A" w14:textId="77777777" w:rsidR="00954E89" w:rsidRDefault="0086087F" w:rsidP="00771E5D">
      <w:pPr>
        <w:rPr>
          <w:iCs/>
        </w:rPr>
      </w:pPr>
      <w:r w:rsidRPr="00897475">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795" w:type="dxa"/>
        <w:jc w:val="center"/>
        <w:tblCellMar>
          <w:left w:w="0" w:type="dxa"/>
          <w:right w:w="0" w:type="dxa"/>
        </w:tblCellMar>
        <w:tblLook w:val="04A0" w:firstRow="1" w:lastRow="0" w:firstColumn="1" w:lastColumn="0" w:noHBand="0" w:noVBand="1"/>
      </w:tblPr>
      <w:tblGrid>
        <w:gridCol w:w="936"/>
        <w:gridCol w:w="3732"/>
        <w:gridCol w:w="1694"/>
        <w:gridCol w:w="3433"/>
      </w:tblGrid>
      <w:tr w:rsidR="00683902" w14:paraId="2B0CBEAA" w14:textId="77777777" w:rsidTr="00683902">
        <w:trPr>
          <w:trHeight w:val="513"/>
          <w:tblHeader/>
          <w:jc w:val="center"/>
        </w:trPr>
        <w:tc>
          <w:tcPr>
            <w:tcW w:w="936" w:type="dxa"/>
            <w:tcBorders>
              <w:top w:val="single" w:sz="8" w:space="0" w:color="auto"/>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0DE14946" w14:textId="77777777" w:rsidR="00683902" w:rsidRDefault="00683902" w:rsidP="00DD4004">
            <w:pPr>
              <w:spacing w:line="252" w:lineRule="auto"/>
              <w:jc w:val="center"/>
              <w:rPr>
                <w:b/>
                <w:bCs/>
              </w:rPr>
            </w:pPr>
            <w:bookmarkStart w:id="161" w:name="_Hlk508365047"/>
            <w:r>
              <w:rPr>
                <w:b/>
                <w:bCs/>
              </w:rPr>
              <w:t>Α/Α</w:t>
            </w:r>
          </w:p>
        </w:tc>
        <w:tc>
          <w:tcPr>
            <w:tcW w:w="3732"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6C4C9B0" w14:textId="77777777" w:rsidR="00683902" w:rsidRDefault="00683902" w:rsidP="00DD4004">
            <w:pPr>
              <w:spacing w:line="252" w:lineRule="auto"/>
              <w:jc w:val="center"/>
              <w:rPr>
                <w:b/>
                <w:bCs/>
              </w:rPr>
            </w:pPr>
            <w:r>
              <w:rPr>
                <w:b/>
                <w:bCs/>
                <w:color w:val="000000"/>
              </w:rPr>
              <w:t>Κριτήρια Αξιολόγησης(Κν)</w:t>
            </w:r>
          </w:p>
        </w:tc>
        <w:tc>
          <w:tcPr>
            <w:tcW w:w="1694"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67A34D0" w14:textId="77777777" w:rsidR="00683902" w:rsidRDefault="00683902" w:rsidP="00DD4004">
            <w:pPr>
              <w:spacing w:line="252" w:lineRule="auto"/>
              <w:jc w:val="center"/>
              <w:rPr>
                <w:b/>
                <w:bCs/>
              </w:rPr>
            </w:pPr>
            <w:r>
              <w:rPr>
                <w:b/>
                <w:bCs/>
                <w:color w:val="000000"/>
              </w:rPr>
              <w:t>Συντελεστής βαρύτητας (σν)</w:t>
            </w:r>
          </w:p>
        </w:tc>
        <w:tc>
          <w:tcPr>
            <w:tcW w:w="3433" w:type="dxa"/>
            <w:tcBorders>
              <w:top w:val="single" w:sz="8" w:space="0" w:color="auto"/>
              <w:left w:val="nil"/>
              <w:bottom w:val="single" w:sz="8" w:space="0" w:color="auto"/>
              <w:right w:val="single" w:sz="8" w:space="0" w:color="auto"/>
            </w:tcBorders>
            <w:shd w:val="clear" w:color="auto" w:fill="B3B3B3"/>
            <w:tcMar>
              <w:top w:w="0" w:type="dxa"/>
              <w:left w:w="108" w:type="dxa"/>
              <w:bottom w:w="0" w:type="dxa"/>
              <w:right w:w="108" w:type="dxa"/>
            </w:tcMar>
            <w:hideMark/>
          </w:tcPr>
          <w:p w14:paraId="6948DB2A" w14:textId="21AADF3C" w:rsidR="00683902" w:rsidRDefault="00683902" w:rsidP="00DD4004">
            <w:pPr>
              <w:spacing w:line="252" w:lineRule="auto"/>
              <w:jc w:val="center"/>
              <w:rPr>
                <w:b/>
                <w:bCs/>
              </w:rPr>
            </w:pPr>
            <w:r>
              <w:rPr>
                <w:b/>
                <w:bCs/>
                <w:color w:val="000000"/>
              </w:rPr>
              <w:t xml:space="preserve">Παραπομπή σε παρ. απαίτησης της </w:t>
            </w:r>
            <w:r w:rsidR="001D7B82">
              <w:rPr>
                <w:b/>
                <w:bCs/>
                <w:color w:val="000000"/>
              </w:rPr>
              <w:t>Πρόσκλησης</w:t>
            </w:r>
          </w:p>
        </w:tc>
      </w:tr>
      <w:tr w:rsidR="00683902" w14:paraId="2EB1E5F5"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tcPr>
          <w:p w14:paraId="22FB4285" w14:textId="77777777" w:rsidR="00683902" w:rsidRPr="00DC454D" w:rsidRDefault="00683902" w:rsidP="004A1D19">
            <w:pPr>
              <w:pStyle w:val="1"/>
              <w:numPr>
                <w:ilvl w:val="0"/>
                <w:numId w:val="93"/>
              </w:numPr>
              <w:spacing w:after="0" w:line="252" w:lineRule="auto"/>
              <w:contextualSpacing/>
              <w:jc w:val="center"/>
              <w:rPr>
                <w:rFonts w:eastAsia="Times New Roman"/>
              </w:rPr>
            </w:pPr>
            <w:bookmarkStart w:id="162" w:name="_Toc131090328"/>
            <w:bookmarkEnd w:id="162"/>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1C33BC17" w14:textId="77777777" w:rsidR="00683902" w:rsidRDefault="00683902" w:rsidP="00DD4004">
            <w:pPr>
              <w:spacing w:line="252" w:lineRule="auto"/>
              <w:rPr>
                <w:b/>
                <w:bCs/>
              </w:rPr>
            </w:pPr>
            <w:r>
              <w:rPr>
                <w:b/>
                <w:bCs/>
                <w:color w:val="000000"/>
              </w:rPr>
              <w:t>Γενικές Αρχές &amp; Απαιτήσεις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07C374AF" w14:textId="77777777" w:rsidR="00683902" w:rsidRDefault="00683902" w:rsidP="00DD4004">
            <w:pPr>
              <w:spacing w:line="252" w:lineRule="auto"/>
              <w:jc w:val="center"/>
              <w:rPr>
                <w:b/>
                <w:bCs/>
              </w:rPr>
            </w:pPr>
            <w:r>
              <w:rPr>
                <w:b/>
                <w:bCs/>
                <w:color w:val="000000"/>
              </w:rPr>
              <w:t>18%</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70600522" w14:textId="77777777" w:rsidR="00683902" w:rsidRDefault="00683902" w:rsidP="00DD4004">
            <w:pPr>
              <w:spacing w:line="252" w:lineRule="auto"/>
              <w:rPr>
                <w:b/>
                <w:bCs/>
              </w:rPr>
            </w:pPr>
          </w:p>
        </w:tc>
      </w:tr>
      <w:tr w:rsidR="00683902" w14:paraId="5C1A951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CFC48A"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B3C87C" w14:textId="77777777" w:rsidR="00683902" w:rsidRDefault="00683902" w:rsidP="00DD4004">
            <w:pPr>
              <w:spacing w:line="252" w:lineRule="auto"/>
            </w:pPr>
            <w:r>
              <w:t>Κατανόηση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F1BAF" w14:textId="77777777" w:rsidR="00683902" w:rsidRDefault="00683902" w:rsidP="00DD4004">
            <w:pPr>
              <w:spacing w:line="252" w:lineRule="auto"/>
              <w:jc w:val="center"/>
              <w:rPr>
                <w:b/>
                <w:bCs/>
              </w:rP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275CBDC" w14:textId="77777777" w:rsidR="00683902" w:rsidRDefault="00683902" w:rsidP="00DD4004">
            <w:pPr>
              <w:spacing w:line="252" w:lineRule="auto"/>
            </w:pPr>
            <w:r>
              <w:t xml:space="preserve">ΠΑΡΑΡΤΗΜΑ Ι - </w:t>
            </w:r>
            <w:r>
              <w:rPr>
                <w:rFonts w:ascii="Arial" w:hAnsi="Arial" w:cs="Arial"/>
                <w:lang w:bidi="he-IL"/>
              </w:rPr>
              <w:t>‎</w:t>
            </w:r>
            <w:r>
              <w:t xml:space="preserve">7, </w:t>
            </w:r>
            <w:r>
              <w:rPr>
                <w:rFonts w:ascii="Arial" w:hAnsi="Arial" w:cs="Arial"/>
                <w:lang w:bidi="he-IL"/>
              </w:rPr>
              <w:t>‎</w:t>
            </w:r>
            <w:r>
              <w:t xml:space="preserve">8, </w:t>
            </w:r>
            <w:r>
              <w:rPr>
                <w:rFonts w:ascii="Arial" w:hAnsi="Arial" w:cs="Arial"/>
                <w:lang w:bidi="he-IL"/>
              </w:rPr>
              <w:t>‎</w:t>
            </w:r>
            <w:r>
              <w:t>9</w:t>
            </w:r>
          </w:p>
        </w:tc>
      </w:tr>
      <w:tr w:rsidR="00683902" w14:paraId="766ACE66"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D71304"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12AA4" w14:textId="77777777" w:rsidR="00683902" w:rsidRDefault="00683902" w:rsidP="00DD4004">
            <w:pPr>
              <w:spacing w:line="252" w:lineRule="auto"/>
            </w:pPr>
            <w:r>
              <w:t xml:space="preserve">Αρχιτεκτονική </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CD932D" w14:textId="77777777" w:rsidR="00683902" w:rsidRDefault="00683902" w:rsidP="00DD4004">
            <w:pPr>
              <w:spacing w:line="252" w:lineRule="auto"/>
              <w:jc w:val="center"/>
            </w:pPr>
            <w:r>
              <w:t>15%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493D54D" w14:textId="77777777" w:rsidR="00683902" w:rsidRDefault="00683902" w:rsidP="00DD4004">
            <w:pPr>
              <w:spacing w:line="252" w:lineRule="auto"/>
            </w:pPr>
            <w:r>
              <w:t xml:space="preserve">ΠΑΡΑΡΤΗΜΑ Ι - </w:t>
            </w:r>
            <w:r>
              <w:rPr>
                <w:rFonts w:ascii="Arial" w:hAnsi="Arial" w:cs="Arial"/>
                <w:lang w:bidi="he-IL"/>
              </w:rPr>
              <w:t>‎</w:t>
            </w:r>
            <w:r>
              <w:t>10.1</w:t>
            </w:r>
          </w:p>
        </w:tc>
      </w:tr>
      <w:tr w:rsidR="00683902" w14:paraId="241D67E4"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7A7D20AD" w14:textId="77777777" w:rsidR="00683902" w:rsidRPr="00DC454D" w:rsidRDefault="00683902" w:rsidP="004A1D19">
            <w:pPr>
              <w:pStyle w:val="1"/>
              <w:numPr>
                <w:ilvl w:val="0"/>
                <w:numId w:val="92"/>
              </w:numPr>
              <w:spacing w:after="0" w:line="252" w:lineRule="auto"/>
              <w:contextualSpacing/>
              <w:jc w:val="center"/>
              <w:rPr>
                <w:rFonts w:eastAsia="Times New Roman"/>
              </w:rPr>
            </w:pPr>
            <w:bookmarkStart w:id="163" w:name="_Toc131090329"/>
            <w:bookmarkEnd w:id="163"/>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2D5B9658" w14:textId="77777777" w:rsidR="00683902" w:rsidRDefault="00683902" w:rsidP="00DD4004">
            <w:pPr>
              <w:spacing w:line="252" w:lineRule="auto"/>
              <w:rPr>
                <w:b/>
                <w:bCs/>
              </w:rPr>
            </w:pPr>
            <w:r>
              <w:rPr>
                <w:b/>
                <w:bCs/>
                <w:color w:val="000000"/>
              </w:rPr>
              <w:t>Λειτουργικές Δυνατότητες Συστήματος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2DA36D6F" w14:textId="77777777" w:rsidR="00683902" w:rsidRPr="00652232" w:rsidRDefault="00683902" w:rsidP="00DD4004">
            <w:pPr>
              <w:spacing w:line="252" w:lineRule="auto"/>
              <w:jc w:val="center"/>
              <w:rPr>
                <w:b/>
                <w:bCs/>
                <w:color w:val="000000"/>
              </w:rPr>
            </w:pPr>
            <w:r w:rsidRPr="00652232">
              <w:rPr>
                <w:b/>
                <w:bCs/>
                <w:color w:val="000000"/>
              </w:rPr>
              <w:t>65%</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71AA0F64" w14:textId="77777777" w:rsidR="00683902" w:rsidRDefault="00683902" w:rsidP="00DD4004">
            <w:pPr>
              <w:spacing w:line="252" w:lineRule="auto"/>
            </w:pPr>
          </w:p>
        </w:tc>
      </w:tr>
      <w:tr w:rsidR="00683902" w14:paraId="6ED644F8"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275359"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B535AD" w14:textId="77777777" w:rsidR="00683902" w:rsidRDefault="00683902" w:rsidP="00DD4004">
            <w:pPr>
              <w:spacing w:line="252" w:lineRule="auto"/>
            </w:pPr>
            <w:r>
              <w:t>Υποσύστημα Διαχείρισης Και Δρομολόγηση Μηνυμάτων</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D91E76" w14:textId="77777777" w:rsidR="00683902" w:rsidRDefault="00683902" w:rsidP="00DD4004">
            <w:pPr>
              <w:spacing w:line="252" w:lineRule="auto"/>
              <w:jc w:val="center"/>
              <w:rPr>
                <w:b/>
                <w:bCs/>
              </w:rPr>
            </w:pPr>
            <w:r w:rsidRPr="00377BAA">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872954B" w14:textId="77777777" w:rsidR="00683902" w:rsidRDefault="00683902" w:rsidP="00DD4004">
            <w:pPr>
              <w:spacing w:line="252" w:lineRule="auto"/>
              <w:rPr>
                <w:color w:val="000000"/>
              </w:rPr>
            </w:pPr>
            <w:r>
              <w:t>ΠΑΡΑΡΤΗΜΑ Ι -</w:t>
            </w:r>
            <w:r>
              <w:rPr>
                <w:color w:val="000000"/>
              </w:rPr>
              <w:t xml:space="preserve"> </w:t>
            </w:r>
            <w:r>
              <w:rPr>
                <w:rFonts w:ascii="Arial" w:hAnsi="Arial" w:cs="Arial"/>
                <w:color w:val="000000"/>
                <w:lang w:bidi="he-IL"/>
              </w:rPr>
              <w:t>‎</w:t>
            </w:r>
            <w:r>
              <w:rPr>
                <w:color w:val="000000"/>
              </w:rPr>
              <w:t>11.1</w:t>
            </w:r>
          </w:p>
        </w:tc>
      </w:tr>
      <w:tr w:rsidR="00683902" w14:paraId="76F12BB2"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20DF6C" w14:textId="77777777" w:rsidR="00683902" w:rsidRPr="00DC454D" w:rsidRDefault="00683902" w:rsidP="004A1D19">
            <w:pPr>
              <w:numPr>
                <w:ilvl w:val="1"/>
                <w:numId w:val="92"/>
              </w:numPr>
              <w:spacing w:after="0" w:line="252" w:lineRule="auto"/>
              <w:ind w:left="0" w:firstLine="0"/>
              <w:contextualSpacing/>
              <w:jc w:val="center"/>
            </w:pPr>
          </w:p>
          <w:p w14:paraId="6127F97D"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9B26A5" w14:textId="77777777" w:rsidR="00683902" w:rsidRDefault="00683902" w:rsidP="00DD4004">
            <w:pPr>
              <w:spacing w:line="252" w:lineRule="auto"/>
            </w:pPr>
            <w:r>
              <w:t>Υποσύστημα Εγγύησης Και Διασφάλισης Του Αμετάβλητου Των Δεδομένων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3C2679E8" w14:textId="77777777" w:rsidR="00683902" w:rsidRDefault="00683902" w:rsidP="00DD4004">
            <w:pPr>
              <w:spacing w:line="252" w:lineRule="auto"/>
              <w:jc w:val="center"/>
            </w:pPr>
            <w:r>
              <w:t>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2B1F9DB0" w14:textId="77777777" w:rsidR="00683902" w:rsidRDefault="00683902" w:rsidP="00DD4004">
            <w:pPr>
              <w:spacing w:line="252" w:lineRule="auto"/>
              <w:rPr>
                <w:color w:val="000000"/>
              </w:rPr>
            </w:pPr>
            <w:r>
              <w:t xml:space="preserve">ΠΑΡΑΡΤΗΜΑ Ι - </w:t>
            </w:r>
            <w:r>
              <w:rPr>
                <w:rFonts w:ascii="Arial" w:hAnsi="Arial" w:cs="Arial"/>
                <w:lang w:bidi="he-IL"/>
              </w:rPr>
              <w:t>‎</w:t>
            </w:r>
            <w:r>
              <w:t>11.2</w:t>
            </w:r>
          </w:p>
        </w:tc>
      </w:tr>
      <w:tr w:rsidR="00683902" w14:paraId="7D930C74"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2645CD" w14:textId="77777777" w:rsidR="00683902"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507FF2" w14:textId="77777777" w:rsidR="00683902" w:rsidRDefault="00683902" w:rsidP="00DD4004">
            <w:pPr>
              <w:spacing w:line="252" w:lineRule="auto"/>
            </w:pPr>
            <w:r>
              <w:t>Διαδικτυακή Πύλη Govhub.Gr</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B4942C8"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4939A4C" w14:textId="77777777" w:rsidR="00683902" w:rsidRDefault="00683902" w:rsidP="00DD4004">
            <w:pPr>
              <w:spacing w:line="252" w:lineRule="auto"/>
              <w:rPr>
                <w:color w:val="000000"/>
              </w:rPr>
            </w:pPr>
            <w:r>
              <w:t xml:space="preserve">ΠΑΡΑΡΤΗΜΑ Ι - </w:t>
            </w:r>
            <w:r>
              <w:rPr>
                <w:rFonts w:ascii="Arial" w:hAnsi="Arial" w:cs="Arial"/>
                <w:lang w:bidi="he-IL"/>
              </w:rPr>
              <w:t>‎</w:t>
            </w:r>
            <w:r>
              <w:t>11.3</w:t>
            </w:r>
          </w:p>
        </w:tc>
      </w:tr>
      <w:tr w:rsidR="00683902" w14:paraId="504569B7"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51BCD9" w14:textId="77777777" w:rsidR="00683902" w:rsidRPr="00DC454D" w:rsidRDefault="00683902" w:rsidP="004A1D19">
            <w:pPr>
              <w:numPr>
                <w:ilvl w:val="1"/>
                <w:numId w:val="92"/>
              </w:numPr>
              <w:spacing w:after="0" w:line="252" w:lineRule="auto"/>
              <w:ind w:left="0" w:firstLine="0"/>
              <w:contextualSpacing/>
              <w:jc w:val="center"/>
            </w:pPr>
          </w:p>
          <w:p w14:paraId="13C68A4E"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B49206" w14:textId="77777777" w:rsidR="00683902" w:rsidRDefault="00683902" w:rsidP="00DD4004">
            <w:pPr>
              <w:spacing w:line="252" w:lineRule="auto"/>
            </w:pPr>
            <w:r>
              <w:t>Υποσύστημα Ενεργοποίησης Φορέων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452D928" w14:textId="77777777" w:rsidR="00683902" w:rsidRDefault="00683902" w:rsidP="00DD4004">
            <w:pPr>
              <w:spacing w:line="252" w:lineRule="auto"/>
              <w:jc w:val="center"/>
            </w:pPr>
            <w:r>
              <w:t>2%</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961995E" w14:textId="77777777" w:rsidR="00683902" w:rsidRDefault="00683902" w:rsidP="00DD4004">
            <w:pPr>
              <w:spacing w:line="252" w:lineRule="auto"/>
              <w:rPr>
                <w:color w:val="000000"/>
              </w:rPr>
            </w:pPr>
            <w:r>
              <w:t xml:space="preserve">ΠΑΡΑΡΤΗΜΑ Ι - </w:t>
            </w:r>
            <w:r>
              <w:rPr>
                <w:rFonts w:ascii="Arial" w:hAnsi="Arial" w:cs="Arial"/>
                <w:lang w:bidi="he-IL"/>
              </w:rPr>
              <w:t>‎</w:t>
            </w:r>
            <w:r>
              <w:t>11.4</w:t>
            </w:r>
          </w:p>
        </w:tc>
      </w:tr>
      <w:tr w:rsidR="00683902" w14:paraId="6AF0BD5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F55EA9"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3D3052" w14:textId="77777777" w:rsidR="00683902" w:rsidRDefault="00683902" w:rsidP="00DD4004">
            <w:pPr>
              <w:spacing w:line="252" w:lineRule="auto"/>
            </w:pPr>
            <w:r>
              <w:t>Υποσύστημα Ενημέρωσης Χρηστών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7F7372BB" w14:textId="77777777" w:rsidR="00683902" w:rsidRDefault="00683902" w:rsidP="00DD4004">
            <w:pPr>
              <w:spacing w:line="252" w:lineRule="auto"/>
              <w:jc w:val="center"/>
            </w:pPr>
            <w:r>
              <w:t>2%</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0B0571F0" w14:textId="77777777" w:rsidR="00683902" w:rsidRDefault="00683902" w:rsidP="00DD4004">
            <w:pPr>
              <w:spacing w:line="252" w:lineRule="auto"/>
              <w:rPr>
                <w:color w:val="000000"/>
              </w:rPr>
            </w:pPr>
            <w:r>
              <w:t xml:space="preserve">ΠΑΡΑΡΤΗΜΑ Ι - </w:t>
            </w:r>
            <w:r>
              <w:rPr>
                <w:rFonts w:ascii="Arial" w:hAnsi="Arial" w:cs="Arial"/>
                <w:lang w:bidi="he-IL"/>
              </w:rPr>
              <w:t>‎</w:t>
            </w:r>
            <w:r>
              <w:t>11.5</w:t>
            </w:r>
          </w:p>
        </w:tc>
      </w:tr>
      <w:tr w:rsidR="00683902" w14:paraId="299752AF"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9D3C9A"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AB331" w14:textId="77777777" w:rsidR="00683902" w:rsidRDefault="00683902" w:rsidP="00DD4004">
            <w:pPr>
              <w:spacing w:line="252" w:lineRule="auto"/>
            </w:pPr>
            <w:r>
              <w:t xml:space="preserve">Υποσύστημα Αυτεπάγγελτης Αναζήτησης Εγγράφων </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0293112" w14:textId="77777777" w:rsidR="00683902" w:rsidRDefault="00683902" w:rsidP="00DD4004">
            <w:pPr>
              <w:spacing w:line="252" w:lineRule="auto"/>
              <w:jc w:val="center"/>
            </w:pPr>
            <w:r>
              <w:t>15%</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574C6A50" w14:textId="77777777" w:rsidR="00683902" w:rsidRDefault="00683902" w:rsidP="00DD4004">
            <w:pPr>
              <w:spacing w:line="252" w:lineRule="auto"/>
              <w:rPr>
                <w:color w:val="000000"/>
              </w:rPr>
            </w:pPr>
            <w:r>
              <w:t xml:space="preserve">ΠΑΡΑΡΤΗΜΑ Ι - </w:t>
            </w:r>
            <w:r>
              <w:rPr>
                <w:rFonts w:ascii="Arial" w:hAnsi="Arial" w:cs="Arial"/>
                <w:lang w:bidi="he-IL"/>
              </w:rPr>
              <w:t>‎</w:t>
            </w:r>
            <w:r>
              <w:t>11.6</w:t>
            </w:r>
          </w:p>
        </w:tc>
      </w:tr>
      <w:tr w:rsidR="00683902" w14:paraId="101F19FD"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4BD253" w14:textId="77777777" w:rsidR="00683902" w:rsidRPr="00DC454D" w:rsidRDefault="00683902" w:rsidP="004A1D19">
            <w:pPr>
              <w:numPr>
                <w:ilvl w:val="1"/>
                <w:numId w:val="92"/>
              </w:numPr>
              <w:spacing w:after="0" w:line="252" w:lineRule="auto"/>
              <w:ind w:left="0" w:firstLine="0"/>
              <w:contextualSpacing/>
              <w:jc w:val="center"/>
            </w:pPr>
          </w:p>
          <w:p w14:paraId="50D09052" w14:textId="77777777" w:rsidR="00683902" w:rsidRPr="00DC454D" w:rsidRDefault="00683902" w:rsidP="00DD4004">
            <w:pPr>
              <w:spacing w:after="0" w:line="252" w:lineRule="auto"/>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D6F48" w14:textId="77777777" w:rsidR="00683902" w:rsidRDefault="00683902" w:rsidP="00DD4004">
            <w:pPr>
              <w:spacing w:line="252" w:lineRule="auto"/>
            </w:pPr>
            <w:r>
              <w:t>Υποσύστημα Χορήγησης Επιδομάτων Σε Πληγέντες Από Φυσικές Καταστροφές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BE300AA" w14:textId="77777777" w:rsidR="00683902" w:rsidRDefault="00683902" w:rsidP="00DD4004">
            <w:pPr>
              <w:spacing w:line="252" w:lineRule="auto"/>
              <w:jc w:val="center"/>
            </w:pPr>
            <w:r>
              <w:t>10%</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E9D35A1" w14:textId="77777777" w:rsidR="00683902" w:rsidRDefault="00683902" w:rsidP="00DD4004">
            <w:pPr>
              <w:spacing w:line="252" w:lineRule="auto"/>
              <w:rPr>
                <w:color w:val="000000"/>
                <w:highlight w:val="yellow"/>
              </w:rPr>
            </w:pPr>
            <w:r>
              <w:t xml:space="preserve">ΠΑΡΑΡΤΗΜΑ Ι - </w:t>
            </w:r>
            <w:r>
              <w:rPr>
                <w:rFonts w:ascii="Arial" w:hAnsi="Arial" w:cs="Arial"/>
                <w:lang w:bidi="he-IL"/>
              </w:rPr>
              <w:t>‎</w:t>
            </w:r>
            <w:r>
              <w:t>11.7</w:t>
            </w:r>
          </w:p>
        </w:tc>
      </w:tr>
      <w:tr w:rsidR="00683902" w14:paraId="072D4468"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434B0BE"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6D147B" w14:textId="77777777" w:rsidR="00683902" w:rsidRDefault="00683902" w:rsidP="00DD4004">
            <w:pPr>
              <w:spacing w:line="252" w:lineRule="auto"/>
            </w:pPr>
            <w:r>
              <w:t>Υποσύστημα Στατιστικών Στοιχείων Και Γραφημάτων</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7B79A03" w14:textId="77777777" w:rsidR="00683902" w:rsidRDefault="00683902" w:rsidP="00DD4004">
            <w:p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99C2B13" w14:textId="77777777" w:rsidR="00683902" w:rsidRDefault="00683902" w:rsidP="00DD4004">
            <w:pPr>
              <w:spacing w:line="252" w:lineRule="auto"/>
              <w:rPr>
                <w:color w:val="000000"/>
                <w:highlight w:val="yellow"/>
              </w:rPr>
            </w:pPr>
            <w:r>
              <w:t xml:space="preserve">ΠΑΡΑΡΤΗΜΑ Ι - </w:t>
            </w:r>
            <w:r>
              <w:rPr>
                <w:rFonts w:ascii="Arial" w:hAnsi="Arial" w:cs="Arial"/>
                <w:lang w:bidi="he-IL"/>
              </w:rPr>
              <w:t>‎</w:t>
            </w:r>
            <w:r>
              <w:t>11.8</w:t>
            </w:r>
          </w:p>
        </w:tc>
      </w:tr>
      <w:tr w:rsidR="00683902" w14:paraId="2EAAEE52"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A60EB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F6083" w14:textId="77777777" w:rsidR="00683902" w:rsidRDefault="00683902" w:rsidP="00DD4004">
            <w:pPr>
              <w:spacing w:line="252" w:lineRule="auto"/>
            </w:pPr>
            <w:r>
              <w:t>Υπηρεσίες Ασφάλειας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E76804B" w14:textId="77777777" w:rsidR="00683902" w:rsidRDefault="00683902" w:rsidP="00DD4004">
            <w:pPr>
              <w:spacing w:line="252" w:lineRule="auto"/>
              <w:jc w:val="center"/>
            </w:pPr>
            <w:r>
              <w:t>4%</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03249D15" w14:textId="77777777" w:rsidR="00683902" w:rsidRDefault="00683902" w:rsidP="00DD4004">
            <w:pPr>
              <w:spacing w:line="252" w:lineRule="auto"/>
              <w:rPr>
                <w:color w:val="000000"/>
              </w:rPr>
            </w:pPr>
            <w:r>
              <w:t xml:space="preserve">ΠΑΡΑΡΤΗΜΑ Ι - </w:t>
            </w:r>
            <w:r>
              <w:rPr>
                <w:rFonts w:ascii="Arial" w:hAnsi="Arial" w:cs="Arial"/>
                <w:lang w:bidi="he-IL"/>
              </w:rPr>
              <w:t>‎</w:t>
            </w:r>
            <w:r>
              <w:t>12</w:t>
            </w:r>
          </w:p>
        </w:tc>
      </w:tr>
      <w:tr w:rsidR="00683902" w14:paraId="14DC4E0B"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85826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E88642" w14:textId="77777777" w:rsidR="00683902" w:rsidRDefault="00683902" w:rsidP="00DD4004">
            <w:pPr>
              <w:spacing w:line="252" w:lineRule="auto"/>
            </w:pPr>
            <w:r>
              <w:t xml:space="preserve">Υπηρεσίες Μετάπτωσης Συστήματος      </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7D73478C"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4A8CC131" w14:textId="77777777" w:rsidR="00683902" w:rsidRDefault="00683902" w:rsidP="00DD4004">
            <w:pPr>
              <w:spacing w:line="252" w:lineRule="auto"/>
            </w:pPr>
            <w:r>
              <w:t xml:space="preserve">ΠΑΡΑΡΤΗΜΑ Ι - </w:t>
            </w:r>
            <w:r>
              <w:rPr>
                <w:rFonts w:ascii="Arial" w:hAnsi="Arial" w:cs="Arial"/>
                <w:lang w:bidi="he-IL"/>
              </w:rPr>
              <w:t>‎</w:t>
            </w:r>
            <w:r>
              <w:t>14</w:t>
            </w:r>
          </w:p>
        </w:tc>
      </w:tr>
      <w:tr w:rsidR="00683902" w14:paraId="4B571B95"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AABC48"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061084" w14:textId="77777777" w:rsidR="00683902" w:rsidRDefault="00683902" w:rsidP="00DD4004">
            <w:pPr>
              <w:spacing w:line="252" w:lineRule="auto"/>
            </w:pPr>
            <w:r>
              <w:t>Υπηρεσίες Εκπαίδευσης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42B4632E" w14:textId="77777777" w:rsidR="00683902" w:rsidRDefault="00683902" w:rsidP="00DD4004">
            <w:p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1D4DC3A4" w14:textId="77777777" w:rsidR="00683902" w:rsidRDefault="00683902" w:rsidP="00DD4004">
            <w:pPr>
              <w:spacing w:line="252" w:lineRule="auto"/>
            </w:pPr>
            <w:r>
              <w:t xml:space="preserve">ΠΑΡΑΡΤΗΜΑ Ι - </w:t>
            </w:r>
            <w:r>
              <w:rPr>
                <w:rFonts w:ascii="Arial" w:hAnsi="Arial" w:cs="Arial"/>
                <w:lang w:bidi="he-IL"/>
              </w:rPr>
              <w:t>‎</w:t>
            </w:r>
            <w:r>
              <w:t>15</w:t>
            </w:r>
          </w:p>
        </w:tc>
      </w:tr>
      <w:tr w:rsidR="00683902" w14:paraId="3D6A700E"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C9F506" w14:textId="77777777" w:rsidR="00683902" w:rsidRPr="00DC454D" w:rsidRDefault="00683902" w:rsidP="004A1D19">
            <w:pPr>
              <w:numPr>
                <w:ilvl w:val="1"/>
                <w:numId w:val="92"/>
              </w:numPr>
              <w:spacing w:after="0" w:line="252" w:lineRule="auto"/>
              <w:ind w:left="0" w:firstLine="0"/>
              <w:contextualSpacing/>
              <w:jc w:val="cente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C9D579" w14:textId="77777777" w:rsidR="00683902" w:rsidRDefault="00683902" w:rsidP="00DD4004">
            <w:pPr>
              <w:spacing w:line="252" w:lineRule="auto"/>
            </w:pPr>
            <w:r>
              <w:t>Υπηρεσίες Πιλοτικής Λειτουργίας</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5F0F6B2E" w14:textId="77777777" w:rsidR="00683902" w:rsidRDefault="00683902" w:rsidP="00DD4004">
            <w:pPr>
              <w:spacing w:line="252" w:lineRule="auto"/>
              <w:jc w:val="center"/>
            </w:pPr>
            <w:r>
              <w:t>3%</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D8FB6F3" w14:textId="77777777" w:rsidR="00683902" w:rsidRDefault="00683902" w:rsidP="00DD4004">
            <w:pPr>
              <w:spacing w:line="252" w:lineRule="auto"/>
            </w:pPr>
            <w:r>
              <w:t xml:space="preserve">ΠΑΡΑΡΤΗΜΑ Ι - </w:t>
            </w:r>
            <w:r>
              <w:rPr>
                <w:rFonts w:ascii="Arial" w:hAnsi="Arial" w:cs="Arial"/>
                <w:lang w:bidi="he-IL"/>
              </w:rPr>
              <w:t>‎</w:t>
            </w:r>
            <w:r>
              <w:t>16</w:t>
            </w:r>
          </w:p>
        </w:tc>
      </w:tr>
      <w:tr w:rsidR="00683902" w14:paraId="48385DBF"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hideMark/>
          </w:tcPr>
          <w:p w14:paraId="37599297" w14:textId="77777777" w:rsidR="00683902" w:rsidRPr="00DC454D" w:rsidRDefault="00683902" w:rsidP="004A1D19">
            <w:pPr>
              <w:pStyle w:val="1"/>
              <w:numPr>
                <w:ilvl w:val="0"/>
                <w:numId w:val="92"/>
              </w:numPr>
              <w:jc w:val="center"/>
              <w:rPr>
                <w:lang w:val="en-US"/>
              </w:rPr>
            </w:pPr>
            <w:bookmarkStart w:id="164" w:name="_Toc131090330"/>
            <w:bookmarkEnd w:id="164"/>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02598BF7" w14:textId="77777777" w:rsidR="00683902" w:rsidRDefault="00683902" w:rsidP="00DD4004">
            <w:pPr>
              <w:spacing w:line="252" w:lineRule="auto"/>
              <w:rPr>
                <w:b/>
                <w:bCs/>
              </w:rPr>
            </w:pPr>
            <w:r>
              <w:rPr>
                <w:b/>
                <w:bCs/>
                <w:color w:val="000000"/>
              </w:rPr>
              <w:t>Υπηρεσίες Εγγύησης Καλής Λειτουργίας και Συντήρησης Συστήματος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405B45CB" w14:textId="77777777" w:rsidR="00683902" w:rsidRDefault="00683902" w:rsidP="00DD4004">
            <w:pPr>
              <w:spacing w:line="252" w:lineRule="auto"/>
              <w:jc w:val="center"/>
              <w:rPr>
                <w:rFonts w:ascii="Calibri" w:hAnsi="Calibri" w:cs="Calibri"/>
                <w:b/>
                <w:bCs/>
              </w:rPr>
            </w:pPr>
            <w:r>
              <w:rPr>
                <w:b/>
                <w:bCs/>
                <w:color w:val="000000"/>
              </w:rPr>
              <w:t>5%</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tcPr>
          <w:p w14:paraId="08914608" w14:textId="77777777" w:rsidR="00683902" w:rsidRDefault="00683902" w:rsidP="00DD4004">
            <w:pPr>
              <w:spacing w:line="252" w:lineRule="auto"/>
            </w:pPr>
          </w:p>
        </w:tc>
      </w:tr>
      <w:tr w:rsidR="00683902" w14:paraId="2E04B70A" w14:textId="77777777" w:rsidTr="00683902">
        <w:trPr>
          <w:trHeight w:val="315"/>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71551C" w14:textId="77777777" w:rsidR="00683902" w:rsidRPr="00DC454D" w:rsidRDefault="00683902" w:rsidP="00DD4004">
            <w:pPr>
              <w:jc w:val="center"/>
              <w:rPr>
                <w:lang w:val="en-US"/>
              </w:rPr>
            </w:pPr>
            <w:bookmarkStart w:id="165" w:name="_Hlk508035586"/>
            <w:r>
              <w:rPr>
                <w:lang w:val="en-US"/>
              </w:rPr>
              <w:t>3.1.</w:t>
            </w: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DADC27" w14:textId="77777777" w:rsidR="00683902" w:rsidRDefault="00683902" w:rsidP="00DD4004">
            <w:pPr>
              <w:spacing w:line="252" w:lineRule="auto"/>
            </w:pPr>
            <w:r>
              <w:t>Υπηρεσίες Εγγύησης Καλής Λειτουργίας και Συντήρησης Συστήματος</w:t>
            </w:r>
          </w:p>
        </w:tc>
        <w:tc>
          <w:tcPr>
            <w:tcW w:w="1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3C9ADD" w14:textId="77777777" w:rsidR="00683902" w:rsidRDefault="00683902" w:rsidP="00DD4004">
            <w:pPr>
              <w:spacing w:line="252" w:lineRule="auto"/>
              <w:jc w:val="center"/>
              <w:rPr>
                <w:rFonts w:ascii="Calibri" w:hAnsi="Calibri" w:cs="Calibri"/>
              </w:rPr>
            </w:pPr>
            <w:r>
              <w:t>5%</w:t>
            </w:r>
          </w:p>
        </w:tc>
        <w:tc>
          <w:tcPr>
            <w:tcW w:w="3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DC9D4" w14:textId="77777777" w:rsidR="00683902" w:rsidRDefault="00683902" w:rsidP="00DD4004">
            <w:pPr>
              <w:spacing w:line="252" w:lineRule="auto"/>
            </w:pPr>
            <w:r>
              <w:t xml:space="preserve">ΠΑΡΑΡΤΗΜΑ Ι - </w:t>
            </w:r>
            <w:r>
              <w:rPr>
                <w:rFonts w:ascii="Arial" w:hAnsi="Arial" w:cs="Arial"/>
                <w:lang w:bidi="he-IL"/>
              </w:rPr>
              <w:t>‎</w:t>
            </w:r>
            <w:r>
              <w:t>17,</w:t>
            </w:r>
            <w:r>
              <w:rPr>
                <w:rFonts w:ascii="Arial" w:hAnsi="Arial" w:cs="Arial"/>
                <w:lang w:bidi="he-IL"/>
              </w:rPr>
              <w:t>‎</w:t>
            </w:r>
            <w:r>
              <w:t>20</w:t>
            </w:r>
          </w:p>
        </w:tc>
      </w:tr>
      <w:tr w:rsidR="00683902" w14:paraId="32FBA915" w14:textId="77777777" w:rsidTr="00683902">
        <w:trPr>
          <w:trHeight w:val="377"/>
          <w:jc w:val="center"/>
        </w:trPr>
        <w:tc>
          <w:tcPr>
            <w:tcW w:w="936" w:type="dxa"/>
            <w:tcBorders>
              <w:top w:val="nil"/>
              <w:left w:val="single" w:sz="8" w:space="0" w:color="auto"/>
              <w:bottom w:val="single" w:sz="8" w:space="0" w:color="auto"/>
              <w:right w:val="single" w:sz="8" w:space="0" w:color="auto"/>
            </w:tcBorders>
            <w:shd w:val="clear" w:color="auto" w:fill="F7CAAC"/>
            <w:tcMar>
              <w:top w:w="0" w:type="dxa"/>
              <w:left w:w="108" w:type="dxa"/>
              <w:bottom w:w="0" w:type="dxa"/>
              <w:right w:w="108" w:type="dxa"/>
            </w:tcMar>
            <w:vAlign w:val="center"/>
          </w:tcPr>
          <w:p w14:paraId="05EED021" w14:textId="77777777" w:rsidR="00683902" w:rsidRPr="00DC454D" w:rsidRDefault="00683902" w:rsidP="004A1D19">
            <w:pPr>
              <w:pStyle w:val="1"/>
              <w:numPr>
                <w:ilvl w:val="0"/>
                <w:numId w:val="92"/>
              </w:numPr>
              <w:spacing w:after="0" w:line="252" w:lineRule="auto"/>
              <w:contextualSpacing/>
              <w:jc w:val="center"/>
              <w:rPr>
                <w:lang w:val="en-US"/>
              </w:rPr>
            </w:pPr>
            <w:bookmarkStart w:id="166" w:name="_Toc131090331"/>
            <w:bookmarkEnd w:id="166"/>
          </w:p>
        </w:tc>
        <w:tc>
          <w:tcPr>
            <w:tcW w:w="3732"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5B33F21" w14:textId="77777777" w:rsidR="00683902" w:rsidRDefault="00683902" w:rsidP="00DD4004">
            <w:pPr>
              <w:spacing w:line="252" w:lineRule="auto"/>
              <w:rPr>
                <w:b/>
                <w:bCs/>
              </w:rPr>
            </w:pPr>
            <w:r>
              <w:rPr>
                <w:b/>
                <w:bCs/>
                <w:color w:val="000000"/>
              </w:rPr>
              <w:t>Μεθοδολογία Υλοποίησης - Διοίκησης</w:t>
            </w:r>
          </w:p>
        </w:tc>
        <w:tc>
          <w:tcPr>
            <w:tcW w:w="1694"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hideMark/>
          </w:tcPr>
          <w:p w14:paraId="3889B738" w14:textId="77777777" w:rsidR="00683902" w:rsidRDefault="00683902" w:rsidP="00DD4004">
            <w:pPr>
              <w:numPr>
                <w:ilvl w:val="12"/>
                <w:numId w:val="0"/>
              </w:numPr>
              <w:spacing w:line="252" w:lineRule="auto"/>
              <w:jc w:val="center"/>
            </w:pPr>
            <w:r>
              <w:rPr>
                <w:b/>
                <w:bCs/>
                <w:color w:val="000000"/>
              </w:rPr>
              <w:t>12</w:t>
            </w:r>
            <w:r>
              <w:rPr>
                <w:color w:val="000000"/>
              </w:rPr>
              <w:t>%</w:t>
            </w:r>
          </w:p>
        </w:tc>
        <w:tc>
          <w:tcPr>
            <w:tcW w:w="3433" w:type="dxa"/>
            <w:tcBorders>
              <w:top w:val="nil"/>
              <w:left w:val="nil"/>
              <w:bottom w:val="single" w:sz="8" w:space="0" w:color="auto"/>
              <w:right w:val="single" w:sz="8" w:space="0" w:color="auto"/>
            </w:tcBorders>
            <w:shd w:val="clear" w:color="auto" w:fill="F7CAAC"/>
            <w:tcMar>
              <w:top w:w="0" w:type="dxa"/>
              <w:left w:w="108" w:type="dxa"/>
              <w:bottom w:w="0" w:type="dxa"/>
              <w:right w:w="108" w:type="dxa"/>
            </w:tcMar>
            <w:vAlign w:val="center"/>
          </w:tcPr>
          <w:p w14:paraId="1646BE35" w14:textId="77777777" w:rsidR="00683902" w:rsidRDefault="00683902" w:rsidP="00DD4004">
            <w:pPr>
              <w:numPr>
                <w:ilvl w:val="12"/>
                <w:numId w:val="0"/>
              </w:numPr>
              <w:spacing w:line="252" w:lineRule="auto"/>
              <w:jc w:val="center"/>
            </w:pPr>
          </w:p>
        </w:tc>
        <w:bookmarkEnd w:id="165"/>
      </w:tr>
      <w:tr w:rsidR="00683902" w14:paraId="1D510214" w14:textId="77777777" w:rsidTr="00683902">
        <w:trPr>
          <w:trHeight w:val="58"/>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925C73" w14:textId="77777777" w:rsidR="00683902" w:rsidRPr="00DC454D" w:rsidRDefault="00683902" w:rsidP="004A1D19">
            <w:pPr>
              <w:pStyle w:val="a3"/>
              <w:numPr>
                <w:ilvl w:val="1"/>
                <w:numId w:val="92"/>
              </w:numPr>
              <w:spacing w:after="0" w:line="252" w:lineRule="auto"/>
              <w:jc w:val="center"/>
              <w:rPr>
                <w:lang w:val="en-US"/>
              </w:rP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F18F1B" w14:textId="77777777" w:rsidR="00683902" w:rsidRDefault="00683902" w:rsidP="00DD4004">
            <w:pPr>
              <w:spacing w:line="252" w:lineRule="auto"/>
            </w:pPr>
            <w:r>
              <w:t>Σχήμα Διοίκησης, Μεθοδολογία διοίκησης &amp; διασφάλισης ποιότητας του έργου, Ομάδα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260BC4DE" w14:textId="77777777" w:rsidR="00683902" w:rsidRDefault="00683902" w:rsidP="00DD4004">
            <w:pPr>
              <w:numPr>
                <w:ilvl w:val="12"/>
                <w:numId w:val="0"/>
              </w:num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2C8C4C1F" w14:textId="77777777" w:rsidR="00683902" w:rsidRDefault="00683902" w:rsidP="00DD4004">
            <w:pPr>
              <w:numPr>
                <w:ilvl w:val="12"/>
                <w:numId w:val="0"/>
              </w:numPr>
              <w:spacing w:line="252" w:lineRule="auto"/>
            </w:pPr>
            <w:r>
              <w:t xml:space="preserve">ΠΑΡΑΡΤΗΜΑ Ι - </w:t>
            </w:r>
            <w:r>
              <w:rPr>
                <w:rFonts w:ascii="Arial" w:hAnsi="Arial" w:cs="Arial"/>
                <w:lang w:bidi="he-IL"/>
              </w:rPr>
              <w:t>‎</w:t>
            </w:r>
            <w:r>
              <w:t>19</w:t>
            </w:r>
          </w:p>
        </w:tc>
      </w:tr>
      <w:tr w:rsidR="00683902" w14:paraId="2199D953" w14:textId="77777777" w:rsidTr="00683902">
        <w:trPr>
          <w:jc w:val="center"/>
        </w:trPr>
        <w:tc>
          <w:tcPr>
            <w:tcW w:w="9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C97150" w14:textId="77777777" w:rsidR="00683902" w:rsidRPr="00DC454D" w:rsidRDefault="00683902" w:rsidP="004A1D19">
            <w:pPr>
              <w:pStyle w:val="a3"/>
              <w:numPr>
                <w:ilvl w:val="1"/>
                <w:numId w:val="92"/>
              </w:numPr>
              <w:spacing w:after="0" w:line="252" w:lineRule="auto"/>
              <w:jc w:val="center"/>
              <w:rPr>
                <w:lang w:val="en-US"/>
              </w:rPr>
            </w:pPr>
          </w:p>
        </w:tc>
        <w:tc>
          <w:tcPr>
            <w:tcW w:w="37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DECF" w14:textId="77777777" w:rsidR="00683902" w:rsidRDefault="00683902" w:rsidP="00DD4004">
            <w:pPr>
              <w:spacing w:line="252" w:lineRule="auto"/>
              <w:rPr>
                <w:b/>
                <w:bCs/>
              </w:rPr>
            </w:pPr>
            <w:r>
              <w:t>Χρονοδιάγραμμα, παραδοτέα και ορόσημα έργου</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14:paraId="06CC6F63" w14:textId="77777777" w:rsidR="00683902" w:rsidRDefault="00683902" w:rsidP="00DD4004">
            <w:pPr>
              <w:numPr>
                <w:ilvl w:val="12"/>
                <w:numId w:val="0"/>
              </w:numPr>
              <w:spacing w:line="252" w:lineRule="auto"/>
              <w:jc w:val="center"/>
            </w:pPr>
            <w:r>
              <w:t>6%</w:t>
            </w:r>
          </w:p>
        </w:tc>
        <w:tc>
          <w:tcPr>
            <w:tcW w:w="3433" w:type="dxa"/>
            <w:tcBorders>
              <w:top w:val="nil"/>
              <w:left w:val="nil"/>
              <w:bottom w:val="single" w:sz="8" w:space="0" w:color="auto"/>
              <w:right w:val="single" w:sz="8" w:space="0" w:color="auto"/>
            </w:tcBorders>
            <w:tcMar>
              <w:top w:w="0" w:type="dxa"/>
              <w:left w:w="108" w:type="dxa"/>
              <w:bottom w:w="0" w:type="dxa"/>
              <w:right w:w="108" w:type="dxa"/>
            </w:tcMar>
            <w:hideMark/>
          </w:tcPr>
          <w:p w14:paraId="6BD9E7AD" w14:textId="77777777" w:rsidR="00683902" w:rsidRDefault="00683902" w:rsidP="00DD4004">
            <w:pPr>
              <w:spacing w:line="252" w:lineRule="auto"/>
            </w:pPr>
            <w:r>
              <w:t xml:space="preserve">ΠΑΡΑΡΤΗΜΑ Ι - </w:t>
            </w:r>
            <w:r>
              <w:rPr>
                <w:rFonts w:ascii="Arial" w:hAnsi="Arial" w:cs="Arial"/>
                <w:lang w:bidi="he-IL"/>
              </w:rPr>
              <w:t>‎</w:t>
            </w:r>
            <w:r>
              <w:t>18</w:t>
            </w:r>
          </w:p>
        </w:tc>
      </w:tr>
      <w:tr w:rsidR="00683902" w14:paraId="6812F672" w14:textId="77777777" w:rsidTr="00683902">
        <w:trPr>
          <w:trHeight w:val="315"/>
          <w:jc w:val="center"/>
        </w:trPr>
        <w:tc>
          <w:tcPr>
            <w:tcW w:w="936" w:type="dxa"/>
            <w:tcBorders>
              <w:top w:val="nil"/>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hideMark/>
          </w:tcPr>
          <w:p w14:paraId="26331A33" w14:textId="77777777" w:rsidR="00683902" w:rsidRDefault="00683902" w:rsidP="00DD4004">
            <w:pPr>
              <w:jc w:val="center"/>
            </w:pPr>
          </w:p>
        </w:tc>
        <w:tc>
          <w:tcPr>
            <w:tcW w:w="3732" w:type="dxa"/>
            <w:tcBorders>
              <w:top w:val="nil"/>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180D03A" w14:textId="77777777" w:rsidR="00683902" w:rsidRDefault="00683902" w:rsidP="00DD4004">
            <w:pPr>
              <w:spacing w:line="252" w:lineRule="auto"/>
              <w:rPr>
                <w:b/>
                <w:bCs/>
              </w:rPr>
            </w:pPr>
            <w:r>
              <w:rPr>
                <w:b/>
                <w:bCs/>
                <w:color w:val="000000"/>
              </w:rPr>
              <w:t>ΣΥΝΟΛΟ</w:t>
            </w:r>
          </w:p>
        </w:tc>
        <w:tc>
          <w:tcPr>
            <w:tcW w:w="1694" w:type="dxa"/>
            <w:tcBorders>
              <w:top w:val="nil"/>
              <w:left w:val="nil"/>
              <w:bottom w:val="single" w:sz="8" w:space="0" w:color="auto"/>
              <w:right w:val="single" w:sz="8" w:space="0" w:color="auto"/>
            </w:tcBorders>
            <w:shd w:val="clear" w:color="auto" w:fill="B3B3B3"/>
            <w:tcMar>
              <w:top w:w="0" w:type="dxa"/>
              <w:left w:w="108" w:type="dxa"/>
              <w:bottom w:w="0" w:type="dxa"/>
              <w:right w:w="108" w:type="dxa"/>
            </w:tcMar>
            <w:vAlign w:val="center"/>
            <w:hideMark/>
          </w:tcPr>
          <w:p w14:paraId="15C0EF4E" w14:textId="77777777" w:rsidR="00683902" w:rsidRDefault="00683902" w:rsidP="00DD4004">
            <w:pPr>
              <w:spacing w:line="252" w:lineRule="auto"/>
              <w:jc w:val="center"/>
              <w:rPr>
                <w:rFonts w:ascii="Calibri" w:hAnsi="Calibri" w:cs="Calibri"/>
                <w:b/>
                <w:bCs/>
              </w:rPr>
            </w:pPr>
            <w:r>
              <w:rPr>
                <w:b/>
                <w:bCs/>
                <w:color w:val="000000"/>
              </w:rPr>
              <w:t>100%</w:t>
            </w:r>
          </w:p>
        </w:tc>
        <w:tc>
          <w:tcPr>
            <w:tcW w:w="3433" w:type="dxa"/>
            <w:tcBorders>
              <w:top w:val="nil"/>
              <w:left w:val="nil"/>
              <w:bottom w:val="single" w:sz="8" w:space="0" w:color="auto"/>
              <w:right w:val="single" w:sz="8" w:space="0" w:color="auto"/>
            </w:tcBorders>
            <w:shd w:val="clear" w:color="auto" w:fill="B3B3B3"/>
            <w:tcMar>
              <w:top w:w="0" w:type="dxa"/>
              <w:left w:w="108" w:type="dxa"/>
              <w:bottom w:w="0" w:type="dxa"/>
              <w:right w:w="108" w:type="dxa"/>
            </w:tcMar>
          </w:tcPr>
          <w:p w14:paraId="25A93996" w14:textId="77777777" w:rsidR="00683902" w:rsidRDefault="00683902" w:rsidP="00DD4004">
            <w:pPr>
              <w:spacing w:line="252" w:lineRule="auto"/>
              <w:rPr>
                <w:b/>
                <w:bCs/>
              </w:rPr>
            </w:pPr>
          </w:p>
        </w:tc>
        <w:bookmarkEnd w:id="161"/>
      </w:tr>
    </w:tbl>
    <w:p w14:paraId="3A857424" w14:textId="77777777" w:rsidR="00DF3068" w:rsidRDefault="00DF3068" w:rsidP="00DF3068">
      <w:pPr>
        <w:rPr>
          <w:b/>
          <w:u w:val="single"/>
        </w:rPr>
      </w:pPr>
      <w:r w:rsidRPr="004622D9">
        <w:rPr>
          <w:b/>
          <w:u w:val="single"/>
        </w:rPr>
        <w:t>Για τ</w:t>
      </w:r>
      <w:r w:rsidRPr="004622D9">
        <w:rPr>
          <w:b/>
          <w:u w:val="single"/>
          <w:lang w:val="en-US"/>
        </w:rPr>
        <w:t>o</w:t>
      </w:r>
      <w:r w:rsidRPr="004622D9">
        <w:rPr>
          <w:b/>
          <w:u w:val="single"/>
        </w:rPr>
        <w:t xml:space="preserve"> κριτήριο της ομάδας 1, θα αξιολογηθούν: </w:t>
      </w:r>
    </w:p>
    <w:p w14:paraId="2CC5652B" w14:textId="77777777" w:rsidR="00F145FF" w:rsidRPr="00F145FF" w:rsidRDefault="00F145FF" w:rsidP="004A1D19">
      <w:pPr>
        <w:pStyle w:val="a3"/>
        <w:numPr>
          <w:ilvl w:val="0"/>
          <w:numId w:val="49"/>
        </w:numPr>
        <w:rPr>
          <w:b/>
          <w:u w:val="single"/>
        </w:rPr>
      </w:pPr>
      <w:r w:rsidRPr="00274B25">
        <w:rPr>
          <w:lang w:eastAsia="el-GR"/>
        </w:rPr>
        <w:t>Κατανόηση Έργου</w:t>
      </w:r>
    </w:p>
    <w:p w14:paraId="2BC6DF2A" w14:textId="77777777" w:rsidR="00DF3068" w:rsidRPr="004622D9" w:rsidRDefault="00DF3068" w:rsidP="004A1D19">
      <w:pPr>
        <w:numPr>
          <w:ilvl w:val="0"/>
          <w:numId w:val="12"/>
        </w:numPr>
        <w:suppressAutoHyphens/>
        <w:spacing w:after="120"/>
        <w:ind w:left="714" w:hanging="357"/>
      </w:pPr>
      <w:r w:rsidRPr="004622D9">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76C1F1C" w14:textId="77777777" w:rsidR="009C095A" w:rsidRDefault="00DF3068" w:rsidP="004A1D19">
      <w:pPr>
        <w:numPr>
          <w:ilvl w:val="0"/>
          <w:numId w:val="12"/>
        </w:numPr>
        <w:suppressAutoHyphens/>
        <w:spacing w:after="120"/>
        <w:ind w:left="714" w:hanging="357"/>
      </w:pPr>
      <w:r w:rsidRPr="004622D9">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9F22846" w14:textId="77777777" w:rsidR="00F145FF" w:rsidRPr="002A5D59" w:rsidRDefault="00F145FF" w:rsidP="004A1D19">
      <w:pPr>
        <w:pStyle w:val="a3"/>
        <w:numPr>
          <w:ilvl w:val="0"/>
          <w:numId w:val="49"/>
        </w:numPr>
        <w:rPr>
          <w:lang w:eastAsia="el-GR"/>
        </w:rPr>
      </w:pPr>
      <w:r w:rsidRPr="002A5D59">
        <w:rPr>
          <w:lang w:eastAsia="el-GR"/>
        </w:rPr>
        <w:t xml:space="preserve">Αρχιτεκτονική </w:t>
      </w:r>
    </w:p>
    <w:p w14:paraId="39FFDAA0" w14:textId="77777777" w:rsidR="00CF796B" w:rsidRDefault="009C095A" w:rsidP="004A1D19">
      <w:pPr>
        <w:numPr>
          <w:ilvl w:val="0"/>
          <w:numId w:val="12"/>
        </w:numPr>
        <w:suppressAutoHyphens/>
        <w:spacing w:after="120"/>
        <w:ind w:left="714" w:hanging="357"/>
      </w:pPr>
      <w:r w:rsidRPr="00CF796B">
        <w:t xml:space="preserve">Η συνολική </w:t>
      </w:r>
      <w:r w:rsidR="004622D9" w:rsidRPr="00CF796B">
        <w:t>πρόταση</w:t>
      </w:r>
      <w:r w:rsidRPr="00CF796B">
        <w:t xml:space="preserve"> του Αναδόχου</w:t>
      </w:r>
      <w:r w:rsidR="004622D9" w:rsidRPr="00CF796B">
        <w:t xml:space="preserve"> σχετικά με την αρχιτεκτονική του συστήματος, η εναρμόνιση </w:t>
      </w:r>
      <w:r w:rsidR="004622D9" w:rsidRPr="00022575">
        <w:t>της με τις προδιαγραφές του έργου</w:t>
      </w:r>
      <w:r w:rsidR="00CF796B">
        <w:t xml:space="preserve"> και ο σχεδιασμός και η αναλυτική περιγραφή της διαλειτουργικότητας των υποσυστημάτων</w:t>
      </w:r>
    </w:p>
    <w:p w14:paraId="2772F3C2" w14:textId="77777777" w:rsidR="002D00BF" w:rsidRDefault="007661A7" w:rsidP="004A1D19">
      <w:pPr>
        <w:numPr>
          <w:ilvl w:val="0"/>
          <w:numId w:val="12"/>
        </w:numPr>
        <w:suppressAutoHyphens/>
        <w:spacing w:after="120"/>
        <w:ind w:left="714" w:hanging="357"/>
        <w:rPr>
          <w:b/>
          <w:u w:val="single"/>
        </w:rPr>
      </w:pPr>
      <w:r>
        <w:t>Η περιγραφή της ε</w:t>
      </w:r>
      <w:r w:rsidRPr="009C095A">
        <w:t>γκατάσταση</w:t>
      </w:r>
      <w:r w:rsidR="00C64D5F">
        <w:t>ς</w:t>
      </w:r>
      <w:r w:rsidRPr="009C095A">
        <w:t xml:space="preserve"> και παραμετροποίηση</w:t>
      </w:r>
      <w:r w:rsidR="00C64D5F">
        <w:t xml:space="preserve">ς </w:t>
      </w:r>
    </w:p>
    <w:p w14:paraId="7FFE25D3" w14:textId="77777777" w:rsidR="00F165BB" w:rsidRPr="00022575" w:rsidRDefault="00F165BB" w:rsidP="00F165BB">
      <w:pPr>
        <w:rPr>
          <w:b/>
          <w:u w:val="single"/>
        </w:rPr>
      </w:pPr>
      <w:r w:rsidRPr="00022575">
        <w:rPr>
          <w:b/>
          <w:u w:val="single"/>
        </w:rPr>
        <w:t xml:space="preserve">Για </w:t>
      </w:r>
      <w:r w:rsidR="00022575" w:rsidRPr="00022575">
        <w:rPr>
          <w:b/>
          <w:u w:val="single"/>
        </w:rPr>
        <w:t>τ</w:t>
      </w:r>
      <w:r w:rsidR="00022575" w:rsidRPr="00022575">
        <w:rPr>
          <w:b/>
          <w:u w:val="single"/>
          <w:lang w:val="en-US"/>
        </w:rPr>
        <w:t>o</w:t>
      </w:r>
      <w:r w:rsidR="00022575" w:rsidRPr="00022575">
        <w:rPr>
          <w:b/>
          <w:u w:val="single"/>
        </w:rPr>
        <w:t xml:space="preserve"> κριτήριο της ομάδας </w:t>
      </w:r>
      <w:r w:rsidR="00F145FF">
        <w:rPr>
          <w:b/>
          <w:u w:val="single"/>
        </w:rPr>
        <w:t xml:space="preserve">2 </w:t>
      </w:r>
      <w:r w:rsidR="00022575" w:rsidRPr="00022575">
        <w:rPr>
          <w:b/>
          <w:u w:val="single"/>
        </w:rPr>
        <w:t xml:space="preserve"> </w:t>
      </w:r>
      <w:r w:rsidRPr="00022575">
        <w:rPr>
          <w:b/>
          <w:u w:val="single"/>
        </w:rPr>
        <w:t>θα αξιολογηθούν:</w:t>
      </w:r>
    </w:p>
    <w:p w14:paraId="53FE1360" w14:textId="77777777" w:rsidR="00B06E8E" w:rsidRPr="00022575" w:rsidRDefault="00143D6C" w:rsidP="004A1D19">
      <w:pPr>
        <w:numPr>
          <w:ilvl w:val="0"/>
          <w:numId w:val="13"/>
        </w:numPr>
        <w:suppressAutoHyphens/>
        <w:spacing w:after="120"/>
        <w:ind w:left="714" w:hanging="357"/>
      </w:pPr>
      <w:r>
        <w:t>Η</w:t>
      </w:r>
      <w:r w:rsidR="00F165BB" w:rsidRPr="00022575">
        <w:t xml:space="preserve"> καταλληλότητα </w:t>
      </w:r>
      <w:r w:rsidR="00FA0DE6" w:rsidRPr="00022575">
        <w:t xml:space="preserve">και η τεκμηρίωση της διασφάλισης της εφαρμοσιμότητας </w:t>
      </w:r>
      <w:r w:rsidR="00F165BB" w:rsidRPr="00022575">
        <w:t xml:space="preserve">των προσφερόμενων υπηρεσιών, </w:t>
      </w:r>
    </w:p>
    <w:p w14:paraId="553A304D" w14:textId="77777777" w:rsidR="004622D9" w:rsidRPr="00022575" w:rsidRDefault="00143D6C" w:rsidP="004A1D19">
      <w:pPr>
        <w:numPr>
          <w:ilvl w:val="0"/>
          <w:numId w:val="13"/>
        </w:numPr>
        <w:suppressAutoHyphens/>
        <w:spacing w:after="120"/>
        <w:ind w:left="714" w:hanging="357"/>
      </w:pPr>
      <w:r>
        <w:t>Τ</w:t>
      </w:r>
      <w:r w:rsidR="0025194C" w:rsidRPr="00022575">
        <w:t xml:space="preserve">α </w:t>
      </w:r>
      <w:r w:rsidR="00022575" w:rsidRPr="00022575">
        <w:t>προσφερόμενα</w:t>
      </w:r>
      <w:r w:rsidR="0025194C" w:rsidRPr="00022575">
        <w:t xml:space="preserve"> παραδοτέα</w:t>
      </w:r>
    </w:p>
    <w:p w14:paraId="345BDF6D" w14:textId="77777777" w:rsidR="004622D9" w:rsidRDefault="00143D6C" w:rsidP="004A1D19">
      <w:pPr>
        <w:numPr>
          <w:ilvl w:val="0"/>
          <w:numId w:val="13"/>
        </w:numPr>
        <w:suppressAutoHyphens/>
        <w:spacing w:after="120"/>
        <w:ind w:left="714" w:hanging="357"/>
      </w:pPr>
      <w:r>
        <w:t>Η</w:t>
      </w:r>
      <w:r w:rsidR="004622D9" w:rsidRPr="00022575">
        <w:t xml:space="preserve"> βελτιστοποίηση</w:t>
      </w:r>
      <w:r w:rsidR="0020696D" w:rsidRPr="00022575">
        <w:t xml:space="preserve"> που εγγυάται η προτεινόμενη λύση</w:t>
      </w:r>
    </w:p>
    <w:p w14:paraId="43973030" w14:textId="77777777" w:rsidR="00414A26" w:rsidRPr="00022575" w:rsidRDefault="00143D6C" w:rsidP="004A1D19">
      <w:pPr>
        <w:numPr>
          <w:ilvl w:val="0"/>
          <w:numId w:val="13"/>
        </w:numPr>
        <w:suppressAutoHyphens/>
        <w:spacing w:after="120"/>
        <w:ind w:left="714" w:hanging="357"/>
      </w:pPr>
      <w:r>
        <w:t>Η</w:t>
      </w:r>
      <w:r w:rsidR="00414A26">
        <w:t xml:space="preserve"> λεπτομερής περιγραφή της λύσης</w:t>
      </w:r>
    </w:p>
    <w:p w14:paraId="1A20883E" w14:textId="77777777" w:rsidR="00022575" w:rsidRPr="0020696D" w:rsidRDefault="00022575" w:rsidP="00022575">
      <w:pPr>
        <w:rPr>
          <w:b/>
          <w:u w:val="single"/>
        </w:rPr>
      </w:pPr>
      <w:r w:rsidRPr="00022575">
        <w:rPr>
          <w:b/>
          <w:u w:val="single"/>
        </w:rPr>
        <w:t>Για τ</w:t>
      </w:r>
      <w:r w:rsidRPr="00022575">
        <w:rPr>
          <w:b/>
          <w:u w:val="single"/>
          <w:lang w:val="en-US"/>
        </w:rPr>
        <w:t>o</w:t>
      </w:r>
      <w:r w:rsidRPr="00022575">
        <w:rPr>
          <w:b/>
          <w:u w:val="single"/>
        </w:rPr>
        <w:t xml:space="preserve"> κριτήριο της ομάδας </w:t>
      </w:r>
      <w:r w:rsidR="002D00BF">
        <w:rPr>
          <w:b/>
          <w:u w:val="single"/>
        </w:rPr>
        <w:t>3</w:t>
      </w:r>
      <w:r w:rsidRPr="00022575">
        <w:rPr>
          <w:b/>
          <w:u w:val="single"/>
        </w:rPr>
        <w:t xml:space="preserve"> θα αξιολογηθούν</w:t>
      </w:r>
      <w:r w:rsidRPr="0020696D">
        <w:rPr>
          <w:b/>
          <w:u w:val="single"/>
        </w:rPr>
        <w:t>:</w:t>
      </w:r>
    </w:p>
    <w:p w14:paraId="6D176E17" w14:textId="77777777" w:rsidR="0071375B" w:rsidRPr="00274B25" w:rsidRDefault="0071375B" w:rsidP="004A1D19">
      <w:pPr>
        <w:numPr>
          <w:ilvl w:val="0"/>
          <w:numId w:val="50"/>
        </w:numPr>
        <w:spacing w:before="120" w:after="120"/>
      </w:pPr>
      <w:r w:rsidRPr="00274B25">
        <w:t xml:space="preserve">Η χρονική διάρκεια της προσφερόμενης Εγγύησης πέραν της </w:t>
      </w:r>
      <w:r>
        <w:rPr>
          <w:bCs/>
        </w:rPr>
        <w:t xml:space="preserve">κατ’ ελάχιστα </w:t>
      </w:r>
      <w:r w:rsidRPr="00274B25">
        <w:t>ζητούμενης</w:t>
      </w:r>
    </w:p>
    <w:p w14:paraId="36E751B5" w14:textId="77777777" w:rsidR="0071375B" w:rsidRPr="00274B25" w:rsidRDefault="0071375B" w:rsidP="004A1D19">
      <w:pPr>
        <w:numPr>
          <w:ilvl w:val="0"/>
          <w:numId w:val="50"/>
        </w:numPr>
        <w:spacing w:before="120" w:after="120"/>
      </w:pPr>
      <w:r w:rsidRPr="00274B25">
        <w:t xml:space="preserve">Η προσφορά υπηρεσιών κατά την περίοδο της Εγγύησης πέραν των </w:t>
      </w:r>
      <w:r>
        <w:rPr>
          <w:bCs/>
        </w:rPr>
        <w:t xml:space="preserve">κατ’ ελάχιστα </w:t>
      </w:r>
      <w:r w:rsidRPr="00274B25">
        <w:t>ζητούμενων στην παρούσα</w:t>
      </w:r>
    </w:p>
    <w:p w14:paraId="63364F37" w14:textId="77777777" w:rsidR="0071375B" w:rsidRPr="0020696D" w:rsidRDefault="0071375B" w:rsidP="0071375B">
      <w:pPr>
        <w:suppressAutoHyphens/>
        <w:spacing w:after="120"/>
        <w:ind w:left="714"/>
      </w:pPr>
    </w:p>
    <w:p w14:paraId="3589CF3E" w14:textId="77777777" w:rsidR="00C157E6" w:rsidRPr="007537E6" w:rsidRDefault="00C157E6" w:rsidP="00C157E6">
      <w:pPr>
        <w:rPr>
          <w:b/>
          <w:u w:val="single"/>
        </w:rPr>
      </w:pPr>
      <w:r w:rsidRPr="007537E6">
        <w:rPr>
          <w:b/>
          <w:u w:val="single"/>
        </w:rPr>
        <w:t xml:space="preserve">Για τα κριτήρια της ομάδας </w:t>
      </w:r>
      <w:r w:rsidR="002D00BF">
        <w:rPr>
          <w:b/>
          <w:u w:val="single"/>
        </w:rPr>
        <w:t>4</w:t>
      </w:r>
      <w:r w:rsidRPr="007537E6">
        <w:rPr>
          <w:b/>
          <w:u w:val="single"/>
        </w:rPr>
        <w:t xml:space="preserve">, θα αξιολογηθούν: </w:t>
      </w:r>
    </w:p>
    <w:p w14:paraId="02E04456" w14:textId="77777777" w:rsidR="002D00BF" w:rsidRPr="00274B25" w:rsidRDefault="002D00BF" w:rsidP="002D00BF">
      <w:pPr>
        <w:pStyle w:val="af4"/>
        <w:spacing w:before="33" w:after="0"/>
        <w:rPr>
          <w:rFonts w:cs="Tahoma"/>
          <w:szCs w:val="22"/>
          <w:lang w:val="el-GR"/>
        </w:rPr>
      </w:pPr>
      <w:r w:rsidRPr="00274B25">
        <w:rPr>
          <w:rFonts w:cs="Tahoma"/>
          <w:b/>
          <w:szCs w:val="22"/>
          <w:lang w:val="el-GR"/>
        </w:rPr>
        <w:t>4.</w:t>
      </w:r>
      <w:r w:rsidR="00A336A3">
        <w:rPr>
          <w:rFonts w:cs="Tahoma"/>
          <w:b/>
          <w:szCs w:val="22"/>
          <w:lang w:val="el-GR"/>
        </w:rPr>
        <w:t>1</w:t>
      </w:r>
      <w:r w:rsidRPr="00274B25">
        <w:rPr>
          <w:rFonts w:cs="Tahoma"/>
          <w:b/>
          <w:szCs w:val="22"/>
          <w:lang w:val="el-GR"/>
        </w:rPr>
        <w:t>:</w:t>
      </w:r>
      <w:r w:rsidRPr="00274B25">
        <w:rPr>
          <w:rFonts w:cs="Tahoma"/>
          <w:szCs w:val="22"/>
          <w:lang w:val="el-GR"/>
        </w:rPr>
        <w:t xml:space="preserve"> Μεθοδολογία διοίκησης - Προτεινόμενο σχήμα Διοίκησης Έργου.</w:t>
      </w:r>
    </w:p>
    <w:p w14:paraId="70AA3D4E" w14:textId="77777777" w:rsidR="002D00BF" w:rsidRPr="00274B25" w:rsidRDefault="002D00BF" w:rsidP="004A1D19">
      <w:pPr>
        <w:pStyle w:val="a3"/>
        <w:numPr>
          <w:ilvl w:val="0"/>
          <w:numId w:val="14"/>
        </w:numPr>
        <w:autoSpaceDE w:val="0"/>
        <w:autoSpaceDN w:val="0"/>
        <w:adjustRightInd w:val="0"/>
        <w:spacing w:before="60" w:after="60"/>
      </w:pPr>
      <w:r w:rsidRPr="00274B25">
        <w:lastRenderedPageBreak/>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4DFEBDAB" w14:textId="77777777" w:rsidR="002D00BF" w:rsidRDefault="002D00BF" w:rsidP="004A1D19">
      <w:pPr>
        <w:pStyle w:val="a3"/>
        <w:numPr>
          <w:ilvl w:val="0"/>
          <w:numId w:val="14"/>
        </w:numPr>
        <w:autoSpaceDE w:val="0"/>
        <w:autoSpaceDN w:val="0"/>
        <w:adjustRightInd w:val="0"/>
        <w:spacing w:before="60" w:after="60"/>
      </w:pPr>
      <w:r w:rsidRPr="00274B25">
        <w:t>η καταλληλ</w:t>
      </w:r>
      <w:r>
        <w:t>ό</w:t>
      </w:r>
      <w:r w:rsidRPr="00274B25">
        <w:t xml:space="preserve">τητα και η επάρκεια των διαδικασιών και των μηχανισμών επικοινωνίας της Ομάδας Έργου με τα αρμόδια εμπλεκόμενα τμήματα/μονάδες και τα στελέχη </w:t>
      </w:r>
      <w:r w:rsidR="00A336A3">
        <w:t>του Κυρίου του Έργου</w:t>
      </w:r>
      <w:r w:rsidRPr="00274B25">
        <w:t xml:space="preserve">, αλλά και με τους λοιπούς φορείς που εμπλέκονται στην υλοποίηση/εκτέλεση του Έργου με στόχο τόσο τη μεταφορά τεχνογνωσίας στα στελέχη </w:t>
      </w:r>
      <w:r w:rsidR="00A336A3">
        <w:t>του Κυρίου του Έργου</w:t>
      </w:r>
      <w:r w:rsidRPr="00274B25">
        <w:t xml:space="preserve"> όσο και την αποτελε</w:t>
      </w:r>
      <w:r>
        <w:t>σματικότερη υλοποίηση του έργου.</w:t>
      </w:r>
    </w:p>
    <w:p w14:paraId="40BF1BEB" w14:textId="77777777" w:rsidR="00A336A3" w:rsidRPr="00A336A3" w:rsidRDefault="00A336A3" w:rsidP="00A336A3">
      <w:pPr>
        <w:pStyle w:val="af4"/>
        <w:spacing w:before="121" w:after="0"/>
        <w:rPr>
          <w:lang w:val="el-GR"/>
        </w:rPr>
      </w:pPr>
      <w:r w:rsidRPr="003017CF">
        <w:rPr>
          <w:b/>
          <w:lang w:val="el-GR"/>
        </w:rPr>
        <w:t>4.2:</w:t>
      </w:r>
      <w:r>
        <w:rPr>
          <w:lang w:val="el-GR"/>
        </w:rPr>
        <w:t xml:space="preserve"> </w:t>
      </w:r>
      <w:r w:rsidRPr="00A336A3">
        <w:rPr>
          <w:lang w:val="el-GR"/>
        </w:rPr>
        <w:t>Χρονοδιάγραμμα, παραδοτέα και ορόσημα έργου</w:t>
      </w:r>
    </w:p>
    <w:p w14:paraId="7E9ED531" w14:textId="77777777" w:rsidR="00A336A3" w:rsidRPr="00274B25" w:rsidRDefault="00A336A3" w:rsidP="00A336A3">
      <w:pPr>
        <w:pStyle w:val="af4"/>
        <w:spacing w:before="121" w:after="0"/>
        <w:rPr>
          <w:rFonts w:cs="Tahoma"/>
          <w:szCs w:val="22"/>
          <w:lang w:val="el-GR"/>
        </w:rPr>
      </w:pPr>
      <w:r w:rsidRPr="00274B25">
        <w:rPr>
          <w:rFonts w:cs="Tahoma"/>
          <w:szCs w:val="22"/>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2E65BC4D" w14:textId="77777777" w:rsidR="00A336A3" w:rsidRPr="00274B25" w:rsidRDefault="00A336A3" w:rsidP="004A1D19">
      <w:pPr>
        <w:numPr>
          <w:ilvl w:val="0"/>
          <w:numId w:val="14"/>
        </w:numPr>
        <w:spacing w:after="120"/>
      </w:pPr>
      <w:r w:rsidRPr="00274B25">
        <w:t>η σαφήνεια και πληρότητα ανάλυσης των προσφερόμενων υπηρεσιών του Υποψήφιου Αναδόχου, σε συνάρτηση με τον προσφερόμενο ανθρωποχρόνο,</w:t>
      </w:r>
    </w:p>
    <w:p w14:paraId="0FF5A76C" w14:textId="77777777" w:rsidR="00A336A3" w:rsidRPr="00274B25" w:rsidRDefault="00A336A3" w:rsidP="004A1D19">
      <w:pPr>
        <w:numPr>
          <w:ilvl w:val="0"/>
          <w:numId w:val="14"/>
        </w:numPr>
        <w:spacing w:after="120"/>
      </w:pPr>
      <w:r w:rsidRPr="00274B25">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E249EB8" w14:textId="77777777" w:rsidR="00A336A3" w:rsidRPr="00274B25" w:rsidRDefault="00A336A3" w:rsidP="004A1D19">
      <w:pPr>
        <w:numPr>
          <w:ilvl w:val="0"/>
          <w:numId w:val="14"/>
        </w:numPr>
        <w:spacing w:after="120"/>
      </w:pPr>
      <w:r w:rsidRPr="00274B25">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3DE9D36F" w14:textId="77777777" w:rsidR="00A336A3" w:rsidRPr="00274B25" w:rsidRDefault="00A336A3" w:rsidP="004A1D19">
      <w:pPr>
        <w:numPr>
          <w:ilvl w:val="0"/>
          <w:numId w:val="14"/>
        </w:numPr>
        <w:spacing w:before="121" w:after="120"/>
      </w:pPr>
      <w:r w:rsidRPr="00274B25">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4E6113F4" w14:textId="77777777" w:rsidR="00A336A3" w:rsidRPr="00274B25" w:rsidRDefault="00A336A3" w:rsidP="004A1D19">
      <w:pPr>
        <w:numPr>
          <w:ilvl w:val="0"/>
          <w:numId w:val="14"/>
        </w:numPr>
        <w:spacing w:before="120" w:after="120"/>
      </w:pPr>
      <w:r w:rsidRPr="00274B25">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7D474E2E" w14:textId="77777777" w:rsidR="00A336A3" w:rsidRPr="00274B25" w:rsidRDefault="00A336A3" w:rsidP="00A336A3">
      <w:pPr>
        <w:autoSpaceDE w:val="0"/>
        <w:autoSpaceDN w:val="0"/>
        <w:adjustRightInd w:val="0"/>
        <w:spacing w:before="60" w:after="60"/>
      </w:pPr>
    </w:p>
    <w:p w14:paraId="338F330C" w14:textId="77777777" w:rsidR="0086087F" w:rsidRPr="002D00BF" w:rsidRDefault="0086087F" w:rsidP="004A1D19">
      <w:pPr>
        <w:pStyle w:val="3"/>
        <w:numPr>
          <w:ilvl w:val="2"/>
          <w:numId w:val="94"/>
        </w:numPr>
        <w:rPr>
          <w:i/>
        </w:rPr>
      </w:pPr>
      <w:bookmarkStart w:id="167" w:name="_Toc496694183"/>
      <w:bookmarkStart w:id="168" w:name="_Toc31307659"/>
      <w:bookmarkStart w:id="169" w:name="_Toc131090332"/>
      <w:r w:rsidRPr="00897475">
        <w:t>Βαθμολόγηση και κατάταξη προσφορών</w:t>
      </w:r>
      <w:bookmarkEnd w:id="167"/>
      <w:bookmarkEnd w:id="168"/>
      <w:bookmarkEnd w:id="169"/>
      <w:r w:rsidRPr="00897475">
        <w:t xml:space="preserve"> </w:t>
      </w:r>
    </w:p>
    <w:p w14:paraId="17A62269" w14:textId="77777777" w:rsidR="0086087F" w:rsidRPr="00897475" w:rsidRDefault="0086087F" w:rsidP="004A1D19">
      <w:pPr>
        <w:pStyle w:val="4"/>
        <w:numPr>
          <w:ilvl w:val="3"/>
          <w:numId w:val="94"/>
        </w:numPr>
      </w:pPr>
      <w:bookmarkStart w:id="170" w:name="_Toc31307660"/>
      <w:r w:rsidRPr="00897475">
        <w:t>Βαθμολόγηση Τεχνικών Προσφορών</w:t>
      </w:r>
      <w:bookmarkEnd w:id="170"/>
      <w:r w:rsidRPr="00897475">
        <w:t xml:space="preserve"> </w:t>
      </w:r>
    </w:p>
    <w:p w14:paraId="5B82E1D2" w14:textId="72287EA0" w:rsidR="0086087F" w:rsidRPr="00897475" w:rsidRDefault="0086087F" w:rsidP="0086087F">
      <w:r w:rsidRPr="00897475">
        <w:t xml:space="preserve">Η Βαθμολόγηση των τεχνικών προσφορών θα γίνει σύμφωνα με τα “Κριτήρια Αξιολόγησης”, όπως αυτά προσδιορίζονται στον πίνακα της παρ. </w:t>
      </w:r>
      <w:r w:rsidR="0093145F" w:rsidRPr="00897475">
        <w:fldChar w:fldCharType="begin"/>
      </w:r>
      <w:r w:rsidR="0093145F" w:rsidRPr="00897475">
        <w:instrText xml:space="preserve"> REF _Ref496542191 \r \h  \* MERGEFORMAT </w:instrText>
      </w:r>
      <w:r w:rsidR="0093145F" w:rsidRPr="00897475">
        <w:fldChar w:fldCharType="separate"/>
      </w:r>
      <w:r w:rsidR="00A60AB0">
        <w:t>2.3.1</w:t>
      </w:r>
      <w:r w:rsidR="0093145F" w:rsidRPr="00897475">
        <w:fldChar w:fldCharType="end"/>
      </w:r>
      <w:r w:rsidRPr="00897475">
        <w:t>.</w:t>
      </w:r>
    </w:p>
    <w:p w14:paraId="471E20A9" w14:textId="77777777" w:rsidR="0086087F" w:rsidRPr="00897475" w:rsidRDefault="0086087F" w:rsidP="0086087F">
      <w:r w:rsidRPr="00F56132">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4A7507">
        <w:t>1</w:t>
      </w:r>
      <w:r w:rsidR="00210118" w:rsidRPr="004A7507">
        <w:t>3</w:t>
      </w:r>
      <w:r w:rsidRPr="004A7507">
        <w:t>0</w:t>
      </w:r>
      <w:r w:rsidRPr="00F56132">
        <w:t xml:space="preserve"> βαθμούς όταν υπερκαλύπτονται οι απαιτήσεις του συγκεκριμένου κριτηρίου</w:t>
      </w:r>
      <w:r w:rsidRPr="00F56132">
        <w:rPr>
          <w:rStyle w:val="14"/>
          <w:b/>
          <w:sz w:val="22"/>
          <w:szCs w:val="22"/>
        </w:rPr>
        <w:t>.</w:t>
      </w:r>
      <w:r w:rsidRPr="00897475">
        <w:rPr>
          <w:b/>
        </w:rPr>
        <w:t xml:space="preserve"> </w:t>
      </w:r>
    </w:p>
    <w:p w14:paraId="69D7D865" w14:textId="77777777" w:rsidR="0086087F" w:rsidRPr="00897475" w:rsidRDefault="0086087F" w:rsidP="0086087F">
      <w:r w:rsidRPr="00897475">
        <w:t xml:space="preserve">Κάθε κριτήριο αξιολόγησης βαθμολογείται αυτόνομα με βάση τα στοιχεία της προσφοράς. </w:t>
      </w:r>
    </w:p>
    <w:p w14:paraId="18959534" w14:textId="77777777" w:rsidR="0086087F" w:rsidRPr="00897475" w:rsidRDefault="0086087F" w:rsidP="0086087F">
      <w:pPr>
        <w:rPr>
          <w:i/>
        </w:rPr>
      </w:pPr>
      <w:r w:rsidRPr="00897475">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D899EB1" w14:textId="77777777" w:rsidR="0086087F" w:rsidRPr="00897475" w:rsidRDefault="0086087F" w:rsidP="0086087F">
      <w:r w:rsidRPr="00897475">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897475">
        <w:rPr>
          <w:vertAlign w:val="subscript"/>
        </w:rPr>
        <w:t>i</w:t>
      </w:r>
      <w:r w:rsidRPr="00897475">
        <w:t>) θα προκύπτει από το άθροισμα των σταθμισμένων βαθμολογιών όλων των κριτηρίων.</w:t>
      </w:r>
    </w:p>
    <w:p w14:paraId="6399CBFB" w14:textId="77777777" w:rsidR="008317F2" w:rsidRPr="00897475" w:rsidRDefault="008317F2" w:rsidP="008317F2">
      <w:r w:rsidRPr="00897475">
        <w:t xml:space="preserve">Η συνολική βαθμολογία της τεχνικής προσφοράς υπολογίζεται με βάση τον παρακάτω τύπο : </w:t>
      </w:r>
    </w:p>
    <w:p w14:paraId="1E335AAA" w14:textId="77777777" w:rsidR="008317F2" w:rsidRDefault="008317F2" w:rsidP="008317F2">
      <w:r w:rsidRPr="00897475">
        <w:lastRenderedPageBreak/>
        <w:t>Β = σ1χΚ1 + σ2χΚ2 +……+σνχΚν</w:t>
      </w:r>
    </w:p>
    <w:p w14:paraId="3329F69D" w14:textId="77777777" w:rsidR="008E331E" w:rsidRPr="00897475" w:rsidRDefault="002F3FC7" w:rsidP="008317F2">
      <w:r w:rsidRPr="004622E3">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BE6AA1E" w14:textId="77777777" w:rsidR="0086087F" w:rsidRPr="00897475" w:rsidRDefault="0086087F" w:rsidP="004A1D19">
      <w:pPr>
        <w:pStyle w:val="4"/>
        <w:numPr>
          <w:ilvl w:val="3"/>
          <w:numId w:val="94"/>
        </w:numPr>
        <w:ind w:left="1134" w:hanging="992"/>
      </w:pPr>
      <w:bookmarkStart w:id="171" w:name="_Toc31307661"/>
      <w:r w:rsidRPr="00897475">
        <w:t>Κατάταξη προσφορών</w:t>
      </w:r>
      <w:bookmarkEnd w:id="171"/>
      <w:r w:rsidRPr="00897475">
        <w:t xml:space="preserve"> </w:t>
      </w:r>
    </w:p>
    <w:p w14:paraId="0B192CE0" w14:textId="77777777" w:rsidR="0086087F" w:rsidRPr="00897475" w:rsidRDefault="0086087F" w:rsidP="0086087F">
      <w:r w:rsidRPr="00897475">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5FDB371C" w14:textId="77777777" w:rsidR="0086087F" w:rsidRPr="00897475" w:rsidRDefault="0086087F" w:rsidP="0086087F">
      <w:pPr>
        <w:jc w:val="center"/>
        <w:rPr>
          <w:lang w:val="nl-NL"/>
        </w:rPr>
      </w:pPr>
      <w:r w:rsidRPr="00897475">
        <w:t>Λ</w:t>
      </w:r>
      <w:r w:rsidRPr="00897475">
        <w:rPr>
          <w:vertAlign w:val="subscript"/>
          <w:lang w:val="nl-NL"/>
        </w:rPr>
        <w:t>i</w:t>
      </w:r>
      <w:r w:rsidRPr="00897475">
        <w:rPr>
          <w:lang w:val="nl-NL"/>
        </w:rPr>
        <w:t xml:space="preserve"> = </w:t>
      </w:r>
      <w:r w:rsidRPr="00681171">
        <w:rPr>
          <w:lang w:val="en-US"/>
        </w:rPr>
        <w:t>80</w:t>
      </w:r>
      <w:r w:rsidRPr="00897475">
        <w:rPr>
          <w:lang w:val="nl-NL"/>
        </w:rPr>
        <w:t xml:space="preserve"> * ( </w:t>
      </w:r>
      <w:r w:rsidRPr="00897475">
        <w:t>Β</w:t>
      </w:r>
      <w:r w:rsidRPr="00897475">
        <w:rPr>
          <w:vertAlign w:val="subscript"/>
          <w:lang w:val="nl-NL"/>
        </w:rPr>
        <w:t xml:space="preserve">i </w:t>
      </w:r>
      <w:r w:rsidRPr="00897475">
        <w:rPr>
          <w:lang w:val="nl-NL"/>
        </w:rPr>
        <w:t xml:space="preserve">/ </w:t>
      </w:r>
      <w:r w:rsidRPr="00897475">
        <w:t>Β</w:t>
      </w:r>
      <w:r w:rsidRPr="00897475">
        <w:rPr>
          <w:vertAlign w:val="subscript"/>
          <w:lang w:val="nl-NL"/>
        </w:rPr>
        <w:t xml:space="preserve">max </w:t>
      </w:r>
      <w:r w:rsidRPr="00897475">
        <w:rPr>
          <w:lang w:val="nl-NL"/>
        </w:rPr>
        <w:t xml:space="preserve">) + </w:t>
      </w:r>
      <w:r w:rsidRPr="00681171">
        <w:rPr>
          <w:lang w:val="en-US"/>
        </w:rPr>
        <w:t>20</w:t>
      </w:r>
      <w:r w:rsidRPr="00897475">
        <w:rPr>
          <w:lang w:val="nl-NL"/>
        </w:rPr>
        <w:t xml:space="preserve"> * (K</w:t>
      </w:r>
      <w:r w:rsidRPr="00897475">
        <w:rPr>
          <w:vertAlign w:val="subscript"/>
          <w:lang w:val="nl-NL"/>
        </w:rPr>
        <w:t>min</w:t>
      </w:r>
      <w:r w:rsidRPr="00897475">
        <w:rPr>
          <w:lang w:val="nl-NL"/>
        </w:rPr>
        <w:t>/K</w:t>
      </w:r>
      <w:r w:rsidRPr="00897475">
        <w:rPr>
          <w:vertAlign w:val="subscript"/>
          <w:lang w:val="nl-NL"/>
        </w:rPr>
        <w:t>i</w:t>
      </w:r>
      <w:r w:rsidRPr="00897475">
        <w:rPr>
          <w:lang w:val="nl-NL"/>
        </w:rPr>
        <w:t>)</w:t>
      </w:r>
    </w:p>
    <w:p w14:paraId="77DE0DAD" w14:textId="77777777" w:rsidR="0086087F" w:rsidRPr="00897475" w:rsidRDefault="0086087F" w:rsidP="0086087F">
      <w:pPr>
        <w:ind w:left="284"/>
      </w:pPr>
      <w:r w:rsidRPr="00897475">
        <w:t>όπου:</w:t>
      </w:r>
    </w:p>
    <w:p w14:paraId="1CBFA441" w14:textId="77777777" w:rsidR="0086087F" w:rsidRPr="00897475" w:rsidRDefault="0086087F" w:rsidP="0086087F">
      <w:pPr>
        <w:tabs>
          <w:tab w:val="left" w:pos="1080"/>
        </w:tabs>
        <w:ind w:left="284"/>
      </w:pPr>
      <w:r w:rsidRPr="00897475">
        <w:t>Β</w:t>
      </w:r>
      <w:r w:rsidRPr="00897475">
        <w:rPr>
          <w:vertAlign w:val="subscript"/>
        </w:rPr>
        <w:t xml:space="preserve">max </w:t>
      </w:r>
      <w:r w:rsidRPr="00897475">
        <w:rPr>
          <w:vertAlign w:val="subscript"/>
        </w:rPr>
        <w:tab/>
      </w:r>
      <w:r w:rsidRPr="00897475">
        <w:t xml:space="preserve">η συνολική βαθμολογία που έλαβε η καλύτερη Τεχνική Προσφορά </w:t>
      </w:r>
    </w:p>
    <w:p w14:paraId="7F0D1592" w14:textId="77777777" w:rsidR="0086087F" w:rsidRPr="00897475" w:rsidRDefault="0086087F" w:rsidP="0086087F">
      <w:pPr>
        <w:tabs>
          <w:tab w:val="left" w:pos="1080"/>
        </w:tabs>
        <w:ind w:left="284"/>
      </w:pPr>
      <w:r w:rsidRPr="00897475">
        <w:t>Β</w:t>
      </w:r>
      <w:r w:rsidRPr="00897475">
        <w:rPr>
          <w:vertAlign w:val="subscript"/>
        </w:rPr>
        <w:t>i</w:t>
      </w:r>
      <w:r w:rsidRPr="00897475">
        <w:rPr>
          <w:vertAlign w:val="subscript"/>
        </w:rPr>
        <w:tab/>
      </w:r>
      <w:r w:rsidRPr="00897475">
        <w:t>η συνολική βαθμολογία της Τεχνικής Προσφοράς i</w:t>
      </w:r>
    </w:p>
    <w:p w14:paraId="34017894" w14:textId="77777777" w:rsidR="0086087F" w:rsidRPr="00897475" w:rsidRDefault="0086087F" w:rsidP="0086087F">
      <w:pPr>
        <w:tabs>
          <w:tab w:val="left" w:pos="1080"/>
        </w:tabs>
        <w:ind w:left="284"/>
      </w:pPr>
      <w:r w:rsidRPr="00897475">
        <w:t>K</w:t>
      </w:r>
      <w:r w:rsidRPr="00897475">
        <w:rPr>
          <w:vertAlign w:val="subscript"/>
        </w:rPr>
        <w:t xml:space="preserve">min </w:t>
      </w:r>
      <w:r w:rsidRPr="00897475">
        <w:rPr>
          <w:vertAlign w:val="subscript"/>
        </w:rPr>
        <w:tab/>
      </w:r>
      <w:r w:rsidRPr="00897475">
        <w:t xml:space="preserve">το συνολικό συγκριτικό κόστος της Προσφοράς με τη μικρότερη τιμή </w:t>
      </w:r>
    </w:p>
    <w:p w14:paraId="377B8707" w14:textId="77777777" w:rsidR="0086087F" w:rsidRPr="00897475" w:rsidRDefault="0086087F" w:rsidP="0086087F">
      <w:pPr>
        <w:tabs>
          <w:tab w:val="left" w:pos="1080"/>
        </w:tabs>
        <w:ind w:left="284"/>
      </w:pPr>
      <w:r w:rsidRPr="00897475">
        <w:t>Κ</w:t>
      </w:r>
      <w:r w:rsidRPr="00897475">
        <w:rPr>
          <w:vertAlign w:val="subscript"/>
        </w:rPr>
        <w:t>i</w:t>
      </w:r>
      <w:r w:rsidRPr="00897475">
        <w:rPr>
          <w:vertAlign w:val="subscript"/>
        </w:rPr>
        <w:tab/>
      </w:r>
      <w:r w:rsidRPr="00897475">
        <w:t xml:space="preserve">το συνολικό συγκριτικό κόστος της Προσφοράς i </w:t>
      </w:r>
    </w:p>
    <w:p w14:paraId="18F7F967" w14:textId="77777777" w:rsidR="0086087F" w:rsidRDefault="0086087F" w:rsidP="0086087F">
      <w:pPr>
        <w:tabs>
          <w:tab w:val="left" w:pos="1080"/>
        </w:tabs>
        <w:ind w:left="284"/>
      </w:pPr>
      <w:r w:rsidRPr="00897475">
        <w:t>Λ</w:t>
      </w:r>
      <w:r w:rsidRPr="00897475">
        <w:rPr>
          <w:vertAlign w:val="subscript"/>
        </w:rPr>
        <w:t>i</w:t>
      </w:r>
      <w:r w:rsidRPr="00897475">
        <w:tab/>
        <w:t>το οποίο στρογγυλοποιείται στα 2 δεκαδικά ψηφία.</w:t>
      </w:r>
    </w:p>
    <w:p w14:paraId="7C27A06F" w14:textId="77777777" w:rsidR="008E331E" w:rsidRDefault="008E331E" w:rsidP="0086087F">
      <w:pPr>
        <w:tabs>
          <w:tab w:val="left" w:pos="1080"/>
        </w:tabs>
        <w:ind w:left="284"/>
      </w:pPr>
    </w:p>
    <w:p w14:paraId="1742AF1F" w14:textId="77777777" w:rsidR="00F75107" w:rsidRPr="00F75107" w:rsidRDefault="00F75107" w:rsidP="004A1D19">
      <w:pPr>
        <w:pStyle w:val="4"/>
        <w:numPr>
          <w:ilvl w:val="3"/>
          <w:numId w:val="94"/>
        </w:numPr>
        <w:ind w:left="1134" w:hanging="992"/>
      </w:pPr>
      <w:bookmarkStart w:id="172" w:name="_Toc9049526"/>
      <w:bookmarkStart w:id="173" w:name="_Toc9050798"/>
      <w:bookmarkStart w:id="174" w:name="_Toc16061711"/>
      <w:bookmarkStart w:id="175" w:name="_Toc25743321"/>
      <w:bookmarkStart w:id="176" w:name="_Toc26592535"/>
      <w:bookmarkStart w:id="177" w:name="_Toc43634791"/>
      <w:bookmarkStart w:id="178" w:name="_Toc44821171"/>
      <w:bookmarkStart w:id="179" w:name="_Toc48552963"/>
      <w:bookmarkStart w:id="180" w:name="_Toc49074409"/>
      <w:bookmarkStart w:id="181" w:name="_Toc286055470"/>
      <w:r w:rsidRPr="00F75107">
        <w:t>Διαμόρφωση συγκριτικού κόστους Προσφοράς</w:t>
      </w:r>
      <w:bookmarkEnd w:id="172"/>
      <w:bookmarkEnd w:id="173"/>
      <w:bookmarkEnd w:id="174"/>
      <w:bookmarkEnd w:id="175"/>
      <w:bookmarkEnd w:id="176"/>
      <w:bookmarkEnd w:id="177"/>
      <w:bookmarkEnd w:id="178"/>
      <w:bookmarkEnd w:id="179"/>
      <w:bookmarkEnd w:id="180"/>
      <w:bookmarkEnd w:id="181"/>
    </w:p>
    <w:p w14:paraId="74450835" w14:textId="77777777" w:rsidR="00F75107" w:rsidRPr="00603221" w:rsidRDefault="00F75107" w:rsidP="00F75107">
      <w:r w:rsidRPr="00603221">
        <w:t xml:space="preserve">Το συγκριτικό κόστος Κ κάθε Προσφοράς περιλαμβάνει: </w:t>
      </w:r>
    </w:p>
    <w:p w14:paraId="1758D231" w14:textId="2FAA3ADA" w:rsidR="00F75107" w:rsidRPr="00603221" w:rsidRDefault="00F75107" w:rsidP="004A1D19">
      <w:pPr>
        <w:numPr>
          <w:ilvl w:val="0"/>
          <w:numId w:val="51"/>
        </w:numPr>
        <w:spacing w:after="120"/>
      </w:pPr>
      <w:r w:rsidRPr="00603221">
        <w:t>το συνολικό κόστος για το Έργο, χωρίς ΦΠΑ {βλ.</w:t>
      </w:r>
      <w:hyperlink w:anchor="_ΠΑΡΑΡΤΗΜΑ_VΙ_–" w:history="1">
        <w:r w:rsidR="001F7E8A" w:rsidRPr="001F7E8A">
          <w:rPr>
            <w:rStyle w:val="-"/>
          </w:rPr>
          <w:t>ΠΑΡΑΡΤΗΜΑ VΙ – Υπόδειγμα Οικονομικής Προσφοράς</w:t>
        </w:r>
      </w:hyperlink>
      <w:r w:rsidRPr="00603221">
        <w:t xml:space="preserve"> </w:t>
      </w:r>
      <w:r w:rsidR="00FB2603">
        <w:t xml:space="preserve"> </w:t>
      </w:r>
      <w:r w:rsidR="007E7B4F">
        <w:t>Π</w:t>
      </w:r>
      <w:r w:rsidRPr="00603221">
        <w:t>ίνακα</w:t>
      </w:r>
      <w:r w:rsidR="007E7B4F">
        <w:t xml:space="preserve"> 5: </w:t>
      </w:r>
      <w:r w:rsidR="007E7B4F">
        <w:fldChar w:fldCharType="begin"/>
      </w:r>
      <w:r w:rsidR="007E7B4F">
        <w:instrText xml:space="preserve"> REF _Ref52978018 \h </w:instrText>
      </w:r>
      <w:r w:rsidR="007E7B4F">
        <w:fldChar w:fldCharType="separate"/>
      </w:r>
      <w:r w:rsidR="00A60AB0" w:rsidRPr="00C4217E">
        <w:t>Συγκεντρωτικός Πίνακας Οικονομικής Προσφοράς Έργου</w:t>
      </w:r>
      <w:r w:rsidR="007E7B4F">
        <w:fldChar w:fldCharType="end"/>
      </w:r>
    </w:p>
    <w:p w14:paraId="45845BDF" w14:textId="01E48A3C" w:rsidR="00F75107" w:rsidRPr="00603221" w:rsidRDefault="00F75107" w:rsidP="004A1D19">
      <w:pPr>
        <w:numPr>
          <w:ilvl w:val="0"/>
          <w:numId w:val="51"/>
        </w:numPr>
        <w:spacing w:after="120"/>
      </w:pPr>
      <w:r w:rsidRPr="00603221">
        <w:t>το κόστος συντήρησης του 1</w:t>
      </w:r>
      <w:r w:rsidRPr="00603221">
        <w:rPr>
          <w:vertAlign w:val="superscript"/>
        </w:rPr>
        <w:t>ου</w:t>
      </w:r>
      <w:r w:rsidRPr="00603221">
        <w:t xml:space="preserve"> έτους {</w:t>
      </w:r>
      <w:r w:rsidRPr="00603221">
        <w:rPr>
          <w:b/>
          <w:u w:val="single"/>
        </w:rPr>
        <w:t>βλ. διευκρίνιση</w:t>
      </w:r>
      <w:r w:rsidRPr="00603221">
        <w:t xml:space="preserve">} μετά την προσφερόμενη εγγύηση, χωρίς ΦΠΑ {βλ. </w:t>
      </w:r>
      <w:r w:rsidR="00980C44">
        <w:fldChar w:fldCharType="begin"/>
      </w:r>
      <w:r w:rsidR="00980C44">
        <w:instrText xml:space="preserve"> REF _Ref62050548 \h </w:instrText>
      </w:r>
      <w:r w:rsidR="00980C44">
        <w:fldChar w:fldCharType="separate"/>
      </w:r>
      <w:r w:rsidR="00A60AB0">
        <w:t xml:space="preserve">ΠΑΡΑΡΤΗΜΑ </w:t>
      </w:r>
      <w:r w:rsidR="00A60AB0" w:rsidRPr="00897475">
        <w:t>V</w:t>
      </w:r>
      <w:r w:rsidR="00A60AB0">
        <w:t>Ι</w:t>
      </w:r>
      <w:r w:rsidR="00A60AB0" w:rsidRPr="00897475">
        <w:t xml:space="preserve"> – </w:t>
      </w:r>
      <w:r w:rsidR="00A60AB0" w:rsidRPr="00603221">
        <w:t xml:space="preserve">Υπόδειγμα </w:t>
      </w:r>
      <w:r w:rsidR="00A60AB0">
        <w:t xml:space="preserve">Οικονομικής </w:t>
      </w:r>
      <w:r w:rsidR="00A60AB0" w:rsidRPr="00603221">
        <w:t>Προσφοράς</w:t>
      </w:r>
      <w:r w:rsidR="00980C44">
        <w:fldChar w:fldCharType="end"/>
      </w:r>
      <w:r w:rsidRPr="00603221">
        <w:t xml:space="preserve">, </w:t>
      </w:r>
      <w:r w:rsidR="007E7B4F">
        <w:t>Π</w:t>
      </w:r>
      <w:r w:rsidRPr="00603221">
        <w:t>ίνακα</w:t>
      </w:r>
      <w:r w:rsidR="007E7B4F">
        <w:t xml:space="preserve"> 6: </w:t>
      </w:r>
      <w:r w:rsidR="007E7B4F">
        <w:fldChar w:fldCharType="begin"/>
      </w:r>
      <w:r w:rsidR="007E7B4F">
        <w:instrText xml:space="preserve"> REF _Ref46148857 \h </w:instrText>
      </w:r>
      <w:r w:rsidR="007E7B4F">
        <w:fldChar w:fldCharType="separate"/>
      </w:r>
      <w:r w:rsidR="00A60AB0">
        <w:t xml:space="preserve">6. </w:t>
      </w:r>
      <w:r w:rsidR="00A60AB0" w:rsidRPr="00C4217E">
        <w:t>Συγκεντρωτικός Πίνακας Οικονομικής Προσφοράς Συντήρησης</w:t>
      </w:r>
      <w:r w:rsidR="007E7B4F">
        <w:fldChar w:fldCharType="end"/>
      </w:r>
    </w:p>
    <w:p w14:paraId="01C54B17" w14:textId="77777777" w:rsidR="00F75107" w:rsidRPr="00603221" w:rsidRDefault="00F75107" w:rsidP="00F75107">
      <w:pPr>
        <w:ind w:left="60"/>
      </w:pPr>
      <w:r w:rsidRPr="00603221">
        <w:t xml:space="preserve">όπως προκύπτει από τους Πίνακες Οικονομικής Προσφοράς του υποψηφίου Οικονομικού Φορέα . </w:t>
      </w:r>
    </w:p>
    <w:p w14:paraId="08DE5301" w14:textId="77777777" w:rsidR="00F75107" w:rsidRPr="00603221" w:rsidRDefault="00F75107" w:rsidP="00F75107">
      <w:pPr>
        <w:rPr>
          <w:b/>
          <w:bCs/>
          <w:u w:val="single"/>
        </w:rPr>
      </w:pPr>
      <w:r w:rsidRPr="00603221">
        <w:rPr>
          <w:b/>
          <w:bCs/>
          <w:u w:val="single"/>
        </w:rPr>
        <w:t xml:space="preserve">Διευκρινήσεις: </w:t>
      </w:r>
    </w:p>
    <w:p w14:paraId="5422EFD5" w14:textId="77777777" w:rsidR="00E045B7" w:rsidRPr="00E8399C" w:rsidRDefault="00E045B7" w:rsidP="004A1D19">
      <w:pPr>
        <w:numPr>
          <w:ilvl w:val="0"/>
          <w:numId w:val="62"/>
        </w:numPr>
        <w:spacing w:before="120" w:after="120"/>
      </w:pPr>
      <w:r w:rsidRPr="00E8399C">
        <w:t>το κόστος συντήρησης</w:t>
      </w:r>
      <w:r w:rsidRPr="00E8399C">
        <w:rPr>
          <w:b/>
        </w:rPr>
        <w:t xml:space="preserve"> </w:t>
      </w:r>
      <w:r>
        <w:rPr>
          <w:b/>
        </w:rPr>
        <w:t xml:space="preserve">δεν </w:t>
      </w:r>
      <w:r w:rsidRPr="00E8399C">
        <w:rPr>
          <w:b/>
        </w:rPr>
        <w:t>περιλαμβάνεται στον προϋπολογισμό του Έργου.</w:t>
      </w:r>
    </w:p>
    <w:p w14:paraId="5B579E20" w14:textId="77777777" w:rsidR="00F75107" w:rsidRPr="00603221" w:rsidRDefault="00F75107" w:rsidP="004A1D19">
      <w:pPr>
        <w:numPr>
          <w:ilvl w:val="0"/>
          <w:numId w:val="62"/>
        </w:numPr>
        <w:spacing w:after="120"/>
      </w:pPr>
      <w:r w:rsidRPr="00603221">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4B5A27C9" w14:textId="77777777" w:rsidR="0086087F" w:rsidRPr="00897475" w:rsidRDefault="0086087F" w:rsidP="004A1D19">
      <w:pPr>
        <w:pStyle w:val="2"/>
        <w:keepNext/>
        <w:numPr>
          <w:ilvl w:val="1"/>
          <w:numId w:val="62"/>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182" w:name="_Toc496694185"/>
      <w:bookmarkStart w:id="183" w:name="_Toc31307662"/>
      <w:bookmarkStart w:id="184" w:name="_Toc131090333"/>
      <w:r w:rsidRPr="00897475">
        <w:t>Κατάρτιση - Περιεχόμενο Προσφορών</w:t>
      </w:r>
      <w:bookmarkEnd w:id="182"/>
      <w:bookmarkEnd w:id="183"/>
      <w:bookmarkEnd w:id="184"/>
    </w:p>
    <w:p w14:paraId="5CB53504" w14:textId="77777777" w:rsidR="0086087F" w:rsidRPr="00897475" w:rsidRDefault="0086087F" w:rsidP="004A1D19">
      <w:pPr>
        <w:pStyle w:val="3"/>
        <w:numPr>
          <w:ilvl w:val="2"/>
          <w:numId w:val="95"/>
        </w:numPr>
      </w:pPr>
      <w:bookmarkStart w:id="185" w:name="_Ref496542253"/>
      <w:bookmarkStart w:id="186" w:name="_Toc496694186"/>
      <w:bookmarkStart w:id="187" w:name="_Toc31307663"/>
      <w:bookmarkStart w:id="188" w:name="_Toc131090334"/>
      <w:r w:rsidRPr="00897475">
        <w:t>Γενικοί όροι υποβολής προσφορών</w:t>
      </w:r>
      <w:bookmarkEnd w:id="185"/>
      <w:bookmarkEnd w:id="186"/>
      <w:bookmarkEnd w:id="187"/>
      <w:bookmarkEnd w:id="188"/>
    </w:p>
    <w:p w14:paraId="2EBFC2FB" w14:textId="14B025E6" w:rsidR="0086087F" w:rsidRPr="00897475" w:rsidRDefault="0086087F" w:rsidP="0086087F">
      <w:r w:rsidRPr="00897475">
        <w:t xml:space="preserve">Οι προσφορές υποβάλλονται με βάση τις απαιτήσεις της παρούσας </w:t>
      </w:r>
      <w:r w:rsidR="001D7B82" w:rsidRPr="001D7B82">
        <w:rPr>
          <w:color w:val="000000"/>
        </w:rPr>
        <w:t>Πρόσκλησης</w:t>
      </w:r>
      <w:r w:rsidRPr="00897475">
        <w:t>, για όλες τις περιγραφόμενες υπηρεσίες</w:t>
      </w:r>
      <w:r w:rsidR="00B42637" w:rsidRPr="00897475">
        <w:t>.</w:t>
      </w:r>
      <w:r w:rsidRPr="00897475">
        <w:t xml:space="preserve"> </w:t>
      </w:r>
    </w:p>
    <w:p w14:paraId="0DA7D993" w14:textId="77777777" w:rsidR="0086087F" w:rsidRDefault="0086087F" w:rsidP="0086087F">
      <w:pPr>
        <w:rPr>
          <w:i/>
          <w:iCs/>
        </w:rPr>
      </w:pPr>
      <w:r w:rsidRPr="00897475">
        <w:t xml:space="preserve">Δεν επιτρέπονται εναλλακτικές προσφορές </w:t>
      </w:r>
      <w:r w:rsidRPr="00897475">
        <w:rPr>
          <w:i/>
          <w:iCs/>
        </w:rPr>
        <w:t>.</w:t>
      </w:r>
    </w:p>
    <w:p w14:paraId="7B528D54" w14:textId="77777777" w:rsidR="00A06144" w:rsidRDefault="00A06144" w:rsidP="00A06144">
      <w:pPr>
        <w:rPr>
          <w:rFonts w:cs="Helvetica"/>
          <w:color w:val="000000"/>
          <w:lang w:eastAsia="el-GR"/>
        </w:rPr>
      </w:pPr>
      <w:r>
        <w:rPr>
          <w:rFonts w:cs="Helvetica"/>
          <w:color w:val="000000"/>
          <w:lang w:eastAsia="el-GR"/>
        </w:rPr>
        <w:t xml:space="preserve">Η ένωση οικονομικών φορέων υποβάλλει κοινή προσφορά, η οποία υπογράφεται υποχρεωτικά </w:t>
      </w:r>
      <w:r>
        <w:t xml:space="preserve">ηλεκτρονικά </w:t>
      </w:r>
      <w:r>
        <w:rPr>
          <w:rFonts w:cs="Helvetica"/>
          <w:color w:val="000000"/>
          <w:lang w:eastAsia="el-GR"/>
        </w:rPr>
        <w:t xml:space="preserve">είτε από όλους τους οικονομικούς φορείς που αποτελούν την ένωση, είτε από εκπρόσωπό </w:t>
      </w:r>
      <w:r>
        <w:rPr>
          <w:rFonts w:cs="Helvetica"/>
          <w:color w:val="000000"/>
          <w:lang w:eastAsia="el-GR"/>
        </w:rPr>
        <w:lastRenderedPageBreak/>
        <w:t>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eastAsia="el-GR"/>
        </w:rPr>
        <w:footnoteReference w:id="9"/>
      </w:r>
      <w:r>
        <w:rPr>
          <w:rFonts w:cs="Helvetica"/>
          <w:color w:val="000000"/>
          <w:lang w:eastAsia="el-GR"/>
        </w:rPr>
        <w:t>.</w:t>
      </w:r>
    </w:p>
    <w:p w14:paraId="2904C0CF" w14:textId="77777777" w:rsidR="00A06144" w:rsidRDefault="00A06144" w:rsidP="00A06144">
      <w:r w:rsidRPr="00CB7A20">
        <w:rPr>
          <w:rFonts w:cs="Helvetica"/>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f1"/>
          <w:rFonts w:cs="Helvetica"/>
          <w:color w:val="000000"/>
          <w:lang w:eastAsia="el-GR"/>
        </w:rPr>
        <w:footnoteReference w:id="10"/>
      </w:r>
    </w:p>
    <w:p w14:paraId="36659141" w14:textId="77777777" w:rsidR="0086087F" w:rsidRPr="00897475" w:rsidRDefault="0086087F" w:rsidP="004A1D19">
      <w:pPr>
        <w:pStyle w:val="3"/>
        <w:numPr>
          <w:ilvl w:val="2"/>
          <w:numId w:val="95"/>
        </w:numPr>
      </w:pPr>
      <w:bookmarkStart w:id="189" w:name="_Toc75073436"/>
      <w:bookmarkStart w:id="190" w:name="_Toc75073437"/>
      <w:bookmarkStart w:id="191" w:name="_Ref496542299"/>
      <w:bookmarkStart w:id="192" w:name="_Toc496694187"/>
      <w:bookmarkStart w:id="193" w:name="_Toc31307664"/>
      <w:bookmarkStart w:id="194" w:name="_Toc131090335"/>
      <w:bookmarkEnd w:id="189"/>
      <w:bookmarkEnd w:id="190"/>
      <w:r w:rsidRPr="00897475">
        <w:t>Χρόνος και Τρόπος υποβολής προσφορών</w:t>
      </w:r>
      <w:bookmarkEnd w:id="191"/>
      <w:bookmarkEnd w:id="192"/>
      <w:bookmarkEnd w:id="193"/>
      <w:bookmarkEnd w:id="194"/>
      <w:r w:rsidRPr="00897475">
        <w:t xml:space="preserve"> </w:t>
      </w:r>
    </w:p>
    <w:p w14:paraId="71822C19" w14:textId="44AAAFA9" w:rsidR="00D57316" w:rsidRPr="00BA50B2" w:rsidRDefault="0086087F" w:rsidP="004A1D19">
      <w:pPr>
        <w:pStyle w:val="4"/>
        <w:keepNext/>
        <w:numPr>
          <w:ilvl w:val="3"/>
          <w:numId w:val="95"/>
        </w:numPr>
        <w:suppressAutoHyphens/>
        <w:spacing w:before="240" w:after="60"/>
        <w:ind w:left="0" w:firstLine="0"/>
        <w:rPr>
          <w:b w:val="0"/>
          <w:bCs w:val="0"/>
        </w:rPr>
      </w:pPr>
      <w:r w:rsidRPr="00855483">
        <w:rPr>
          <w:b w:val="0"/>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w:t>
      </w:r>
      <w:r w:rsidR="001D7B82" w:rsidRPr="001D7B82">
        <w:rPr>
          <w:b w:val="0"/>
          <w:bCs w:val="0"/>
        </w:rPr>
        <w:t>Πρόσκληση</w:t>
      </w:r>
      <w:r w:rsidRPr="00855483">
        <w:rPr>
          <w:b w:val="0"/>
        </w:rPr>
        <w:t xml:space="preserve"> (παρ. 1.5), στην Ελληνική Γλώσσα, σε ηλεκτρονικό φάκελο, σύμφωνα με τα αναφερόμενα στο ν.4412/2016, </w:t>
      </w:r>
      <w:r w:rsidR="00D57316" w:rsidRPr="00855483">
        <w:rPr>
          <w:b w:val="0"/>
          <w:bCs w:val="0"/>
        </w:rPr>
        <w:t xml:space="preserve"> ιδίως στα άρθρα 36 και 37 και στην κατ’ εξουσιοδότηση των διατάξεων της παρ. 5 του άρθρου 36 του ν.4412/2016 εκδοθείσα</w:t>
      </w:r>
      <w:r w:rsidR="00D57316" w:rsidRPr="00BA50B2">
        <w:rPr>
          <w:b w:val="0"/>
          <w:bCs w:val="0"/>
        </w:rPr>
        <w:t xml:space="preserve"> με αρ. 64233(</w:t>
      </w:r>
      <w:r w:rsidR="00D57316">
        <w:rPr>
          <w:b w:val="0"/>
          <w:bCs w:val="0"/>
        </w:rPr>
        <w:t xml:space="preserve">ΦΕΚ </w:t>
      </w:r>
      <w:r w:rsidR="00D57316" w:rsidRPr="00BA50B2">
        <w:rPr>
          <w:b w:val="0"/>
          <w:bCs w:val="0"/>
        </w:rPr>
        <w:t xml:space="preserve">Β’ </w:t>
      </w:r>
      <w:r w:rsidR="00D57316">
        <w:rPr>
          <w:b w:val="0"/>
          <w:bCs w:val="0"/>
        </w:rPr>
        <w:t>2453/9-06-2021</w:t>
      </w:r>
      <w:r w:rsidR="00D57316" w:rsidRPr="00BA50B2">
        <w:rPr>
          <w:b w:val="0"/>
          <w:bCs w:val="0"/>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29E2B1D8" w14:textId="77777777" w:rsidR="00D57316" w:rsidRDefault="00D57316" w:rsidP="00D57316">
      <w:pPr>
        <w:rPr>
          <w:b/>
          <w:bCs/>
        </w:rPr>
      </w:pPr>
      <w:r w:rsidRPr="00B73C6B">
        <w:rPr>
          <w:color w:val="000000"/>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8CD818F" w14:textId="77777777" w:rsidR="0086087F" w:rsidRPr="00897475" w:rsidRDefault="0086087F" w:rsidP="00D57316">
      <w:pPr>
        <w:pStyle w:val="a3"/>
        <w:tabs>
          <w:tab w:val="left" w:pos="0"/>
          <w:tab w:val="left" w:pos="284"/>
        </w:tabs>
        <w:suppressAutoHyphens/>
        <w:spacing w:before="240" w:after="120"/>
        <w:ind w:left="0"/>
      </w:pPr>
    </w:p>
    <w:p w14:paraId="7EF03FD5" w14:textId="5CBCE299" w:rsidR="00D57316" w:rsidRPr="00855483" w:rsidRDefault="00D57316" w:rsidP="004A1D19">
      <w:pPr>
        <w:pStyle w:val="a3"/>
        <w:numPr>
          <w:ilvl w:val="3"/>
          <w:numId w:val="95"/>
        </w:numPr>
        <w:tabs>
          <w:tab w:val="left" w:pos="0"/>
          <w:tab w:val="left" w:pos="284"/>
          <w:tab w:val="left" w:pos="567"/>
        </w:tabs>
        <w:suppressAutoHyphens/>
        <w:spacing w:before="240" w:after="120"/>
        <w:ind w:left="0" w:firstLine="0"/>
        <w:rPr>
          <w:b/>
        </w:rPr>
      </w:pPr>
      <w:bookmarkStart w:id="195" w:name="_Toc74566864"/>
      <w:r w:rsidRPr="00855483">
        <w:rPr>
          <w:rFonts w:cs="Times New Roman"/>
          <w:bCs/>
          <w:szCs w:val="28"/>
        </w:rPr>
        <w:t>Ο χρόνος υποβολής της προσφοράς μέσω του ΕΣΗΔΗΣ βεβαιώνεται αυτόματα από το ΕΣΗΔΗΣ με υπηρεσίες χρονοσήμανσης, σύμφωνα με τα οριζόμενα στο άρθρο 37</w:t>
      </w:r>
      <w:r w:rsidRPr="00855483">
        <w:rPr>
          <w:rFonts w:cs="Arial"/>
        </w:rPr>
        <w:t xml:space="preserve"> </w:t>
      </w:r>
      <w:r w:rsidRPr="00855483">
        <w:rPr>
          <w:rFonts w:cs="Times New Roman"/>
          <w:bCs/>
          <w:szCs w:val="28"/>
        </w:rPr>
        <w:t>του ν. 4412/2016 και τις διατάξεις του άρθρου 10 της ως άνω κοινής υπουργικής απόφασης.</w:t>
      </w:r>
      <w:bookmarkEnd w:id="195"/>
      <w:r w:rsidR="00855483">
        <w:rPr>
          <w:rFonts w:cs="Times New Roman"/>
          <w:b/>
          <w:bCs/>
          <w:szCs w:val="28"/>
        </w:rPr>
        <w:t xml:space="preserve"> </w:t>
      </w:r>
      <w:r>
        <w:t xml:space="preserve">Μετά την παρέλευση της καταληκτικής ημερομηνίας και ώρας, δεν υπάρχει η δυνατότητα υποβολής προσφοράς στο ΕΣΗΔΗΣ. </w:t>
      </w:r>
      <w:r w:rsidRPr="00855483">
        <w:rPr>
          <w:rFonts w:cs="Helvetica"/>
          <w:color w:val="000000"/>
        </w:rPr>
        <w:t xml:space="preserve">Σε περιπτώσεις τεχνικής αδυναμίας λειτουργίας του ΕΣΗΔΗΣ, η αναθέτουσα αρχή ρυθμίζει τα της συνέχειας </w:t>
      </w:r>
      <w:r w:rsidR="0036310C">
        <w:t>της Διαδικασίας Διαπραγμάτευσης</w:t>
      </w:r>
      <w:r w:rsidR="0036310C" w:rsidRPr="00897475">
        <w:t xml:space="preserve"> </w:t>
      </w:r>
      <w:r w:rsidRPr="00855483">
        <w:rPr>
          <w:rFonts w:cs="Helvetica"/>
          <w:color w:val="000000"/>
        </w:rPr>
        <w:t>με αιτιολογημένη απόφασή της.</w:t>
      </w:r>
    </w:p>
    <w:p w14:paraId="61CDDC5E" w14:textId="77777777" w:rsidR="00D57316" w:rsidRDefault="00D57316" w:rsidP="00E216EF"/>
    <w:p w14:paraId="318BE415" w14:textId="77777777" w:rsidR="00D57316" w:rsidRPr="00A334BA" w:rsidRDefault="00D57316" w:rsidP="004A1D19">
      <w:pPr>
        <w:pStyle w:val="4"/>
        <w:keepNext/>
        <w:numPr>
          <w:ilvl w:val="3"/>
          <w:numId w:val="95"/>
        </w:numPr>
        <w:suppressAutoHyphens/>
        <w:spacing w:before="240" w:after="60"/>
        <w:ind w:left="0" w:firstLine="0"/>
      </w:pPr>
      <w:bookmarkStart w:id="196" w:name="_Toc74566866"/>
      <w:r w:rsidRPr="00BA50B2">
        <w:rPr>
          <w:rFonts w:cs="Times New Roman"/>
          <w:b w:val="0"/>
          <w:bCs w:val="0"/>
          <w:szCs w:val="28"/>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6"/>
      <w:r w:rsidRPr="00BA50B2">
        <w:rPr>
          <w:rFonts w:cs="Times New Roman"/>
          <w:b w:val="0"/>
          <w:bCs w:val="0"/>
          <w:szCs w:val="28"/>
        </w:rPr>
        <w:t xml:space="preserve"> </w:t>
      </w:r>
    </w:p>
    <w:p w14:paraId="5EB9BC9D" w14:textId="77777777" w:rsidR="00D57316" w:rsidRDefault="00D57316" w:rsidP="00D57316">
      <w: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685BBB6" w14:textId="77777777" w:rsidR="00D57316" w:rsidRDefault="00D57316" w:rsidP="00D57316">
      <w: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37F0571" w14:textId="77777777" w:rsidR="00D57316" w:rsidRDefault="00D57316" w:rsidP="00D57316">
      <w:r>
        <w:lastRenderedPageBreak/>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B008F19" w14:textId="77777777" w:rsidR="0086087F" w:rsidRPr="00897475" w:rsidRDefault="00D57316" w:rsidP="00620974">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F7EA420" w14:textId="77777777" w:rsidR="0086087F" w:rsidRPr="00897475" w:rsidRDefault="0086087F" w:rsidP="0086087F">
      <w:pPr>
        <w:rPr>
          <w:b/>
          <w:bCs/>
        </w:rPr>
      </w:pPr>
    </w:p>
    <w:p w14:paraId="786B24A1" w14:textId="356B6620" w:rsidR="0086087F" w:rsidRDefault="00B50918" w:rsidP="004A1D19">
      <w:pPr>
        <w:pStyle w:val="a3"/>
        <w:numPr>
          <w:ilvl w:val="3"/>
          <w:numId w:val="95"/>
        </w:numPr>
        <w:tabs>
          <w:tab w:val="left" w:pos="0"/>
          <w:tab w:val="left" w:pos="284"/>
        </w:tabs>
        <w:suppressAutoHyphens/>
        <w:spacing w:before="240" w:after="120"/>
        <w:ind w:left="0" w:firstLine="0"/>
      </w:pPr>
      <w:bookmarkStart w:id="197" w:name="_Hlk75768468"/>
      <w:r w:rsidRPr="00292883">
        <w:t xml:space="preserve">Εφόσον οι </w:t>
      </w:r>
      <w:r>
        <w:t xml:space="preserve">Οικονομικοί Φορείς καταχωρίσουν </w:t>
      </w:r>
      <w:r w:rsidR="0086087F" w:rsidRPr="00897475">
        <w:t xml:space="preserve">τα σχετικά </w:t>
      </w:r>
      <w:r w:rsidRPr="00292883">
        <w:t>στοιχεία</w:t>
      </w:r>
      <w:r>
        <w:t xml:space="preserve">, μεταδεδομένα και συνημμένα </w:t>
      </w:r>
      <w:r w:rsidR="0086087F" w:rsidRPr="00897475">
        <w:t xml:space="preserve">ηλεκτρονικά αρχεία που </w:t>
      </w:r>
      <w:r>
        <w:t xml:space="preserve"> αφορούν </w:t>
      </w:r>
      <w:r w:rsidRPr="00292883">
        <w:t>δικαιολογητικ</w:t>
      </w:r>
      <w:r>
        <w:t>ά</w:t>
      </w:r>
      <w:r w:rsidRPr="00292883">
        <w:t xml:space="preserve"> συμμετοχής-τεχνικής </w:t>
      </w:r>
      <w:r>
        <w:t>π</w:t>
      </w:r>
      <w:r w:rsidRPr="00292883">
        <w:t xml:space="preserve">ροσφοράς και οικονομικής προσφοράς </w:t>
      </w:r>
      <w:r w:rsidR="00A52C44">
        <w:t xml:space="preserve">στο </w:t>
      </w:r>
      <w:r>
        <w:t>ΕΣΗΔΗΣ</w:t>
      </w:r>
      <w:r w:rsidRPr="00292883">
        <w:t>,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w:t>
      </w:r>
      <w:r>
        <w:t xml:space="preserve"> </w:t>
      </w:r>
      <w:r w:rsidRPr="00292883">
        <w:t>ηλεκτρονικά αρχεία των</w:t>
      </w:r>
      <w:r>
        <w:t xml:space="preserve"> εν λόγω</w:t>
      </w:r>
      <w:r w:rsidRPr="00292883">
        <w:t xml:space="preserve"> αναφορών (εκτυπώσεων) υπογράφονται ψηφιακά, σύμφωνα με τις προβλεπόμενες διατάξεις </w:t>
      </w:r>
      <w:r>
        <w:t xml:space="preserve">(περ. β της παρ. 2 του άρθρου 37) </w:t>
      </w:r>
      <w:r w:rsidRPr="00292883">
        <w:t xml:space="preserve">και επισυνάπτονται από τον Οικονομικό Φορέα στους αντίστοιχους υποφακέλους. Επισημαίνεται ότι η εξαγωγή και </w:t>
      </w:r>
      <w:r>
        <w:t xml:space="preserve">η </w:t>
      </w:r>
      <w:r w:rsidRPr="00292883">
        <w:t xml:space="preserve">επισύναψη των </w:t>
      </w:r>
      <w:r>
        <w:t xml:space="preserve">προαναφερθέντων </w:t>
      </w:r>
      <w:r w:rsidRPr="00292883">
        <w:t>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Pr>
          <w:rStyle w:val="af1"/>
        </w:rPr>
        <w:footnoteReference w:id="11"/>
      </w:r>
      <w:r w:rsidRPr="00292883">
        <w:t xml:space="preserve">.  </w:t>
      </w:r>
      <w:bookmarkEnd w:id="197"/>
      <w:r w:rsidR="0086087F" w:rsidRPr="00897475">
        <w:t xml:space="preserve">Οι τεχνικές προδιαγραφές </w:t>
      </w:r>
      <w:r w:rsidR="00A52C44">
        <w:t xml:space="preserve">και οι πίνακες οικονομικής προσφοράς </w:t>
      </w:r>
      <w:r w:rsidR="0086087F" w:rsidRPr="00897475">
        <w:t>δεν έχουν αποτυπωθεί πλήρως στις ηλεκτρονικές φόρμες του</w:t>
      </w:r>
      <w:r w:rsidR="00980375">
        <w:rPr>
          <w:i/>
          <w:iCs/>
          <w:color w:val="5B9BD5"/>
        </w:rPr>
        <w:t xml:space="preserve"> ΕΣΗΔΗΣ</w:t>
      </w:r>
      <w:r w:rsidR="0086087F" w:rsidRPr="00897475">
        <w:t xml:space="preserve">, και ως εκ τούτου θα πρέπει να συμπληρωθούν με βάση </w:t>
      </w:r>
      <w:r w:rsidR="004D4567" w:rsidRPr="00897475">
        <w:t xml:space="preserve">το σχετικό υπόδειγμα του Παραρτήματος </w:t>
      </w:r>
      <w:r w:rsidR="004D4567" w:rsidRPr="00B50918">
        <w:rPr>
          <w:lang w:val="en-US"/>
        </w:rPr>
        <w:t>V</w:t>
      </w:r>
      <w:r w:rsidR="00A52C44">
        <w:t xml:space="preserve"> &amp; </w:t>
      </w:r>
      <w:r w:rsidR="00A52C44">
        <w:rPr>
          <w:lang w:val="en-US"/>
        </w:rPr>
        <w:t>VI</w:t>
      </w:r>
      <w:r w:rsidR="004D4567" w:rsidRPr="00897475">
        <w:t xml:space="preserve"> της παρούσας</w:t>
      </w:r>
      <w:r w:rsidR="0086087F" w:rsidRPr="00897475">
        <w:t xml:space="preserve"> και στη συνέχεια να υπογραφούν ηλεκτρονικά και να υποβληθούν.</w:t>
      </w:r>
    </w:p>
    <w:p w14:paraId="41693FDB" w14:textId="77777777" w:rsidR="000C55B9" w:rsidRPr="00BA50B2" w:rsidRDefault="000C55B9" w:rsidP="004A1D19">
      <w:pPr>
        <w:pStyle w:val="4"/>
        <w:keepNext/>
        <w:numPr>
          <w:ilvl w:val="3"/>
          <w:numId w:val="95"/>
        </w:numPr>
        <w:suppressAutoHyphens/>
        <w:spacing w:before="240" w:after="60"/>
        <w:ind w:left="0" w:firstLine="0"/>
        <w:rPr>
          <w:rFonts w:cs="Times New Roman"/>
          <w:szCs w:val="28"/>
        </w:rPr>
      </w:pPr>
      <w:bookmarkStart w:id="198" w:name="_Toc74566874"/>
      <w:r w:rsidRPr="00BA50B2">
        <w:rPr>
          <w:rFonts w:cs="Times New Roman"/>
          <w:b w:val="0"/>
          <w:bCs w:val="0"/>
          <w:szCs w:val="28"/>
        </w:rPr>
        <w:t xml:space="preserve">Ειδικότερα, όσον αφορά τα συνημμένα ηλεκτρονικά αρχεία της προσφοράς, οι Οικονομικοί Φορείς τα καταχωρίζουν στους ανωτέρω (υπο)φακέλους </w:t>
      </w:r>
      <w:r w:rsidR="00855483">
        <w:rPr>
          <w:rFonts w:cs="Times New Roman"/>
          <w:b w:val="0"/>
          <w:bCs w:val="0"/>
          <w:szCs w:val="28"/>
        </w:rPr>
        <w:t>μέσω του Υποσυστήματος, ως εξής</w:t>
      </w:r>
      <w:r w:rsidRPr="00BA50B2">
        <w:rPr>
          <w:rFonts w:cs="Times New Roman"/>
          <w:b w:val="0"/>
          <w:bCs w:val="0"/>
          <w:szCs w:val="28"/>
        </w:rPr>
        <w:t>:</w:t>
      </w:r>
      <w:bookmarkEnd w:id="198"/>
    </w:p>
    <w:p w14:paraId="7DC388B3" w14:textId="77777777" w:rsidR="000C55B9" w:rsidRPr="008A2283" w:rsidRDefault="000C55B9" w:rsidP="000C55B9">
      <w:pPr>
        <w:rPr>
          <w:color w:val="000000"/>
        </w:rPr>
      </w:pPr>
      <w:bookmarkStart w:id="199" w:name="_Hlk71366084"/>
      <w:r w:rsidRPr="008A2283">
        <w:rPr>
          <w:color w:val="000000"/>
        </w:rPr>
        <w:t xml:space="preserve">Τα έγγραφα που καταχωρίζονται στην ηλεκτρονική προσφορά, </w:t>
      </w:r>
      <w:r>
        <w:rPr>
          <w:color w:val="000000"/>
        </w:rPr>
        <w:t xml:space="preserve">και δεν απαιτείται να προσκομισθούν και σε έντυπη μορφή, </w:t>
      </w:r>
      <w:r w:rsidRPr="008A2283">
        <w:rPr>
          <w:color w:val="000000"/>
        </w:rPr>
        <w:t>γίνονται αποδεκτά κατά περίπτωση, σύμφωνα με τα προβλεπόμενα στις διατάξεις</w:t>
      </w:r>
      <w:r w:rsidRPr="00F95471">
        <w:rPr>
          <w:color w:val="000000"/>
        </w:rPr>
        <w:t>:</w:t>
      </w:r>
      <w:r w:rsidRPr="008A2283">
        <w:rPr>
          <w:color w:val="000000"/>
        </w:rPr>
        <w:t xml:space="preserve"> </w:t>
      </w:r>
    </w:p>
    <w:p w14:paraId="51603A8E" w14:textId="77777777" w:rsidR="000C55B9" w:rsidRPr="00CB7A20" w:rsidRDefault="000C55B9" w:rsidP="000C55B9">
      <w:pPr>
        <w:rPr>
          <w:color w:val="000000"/>
        </w:rPr>
      </w:pPr>
      <w:r w:rsidRPr="00CB7A20">
        <w:rPr>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rPr>
        <w:t>-</w:t>
      </w:r>
      <w:r w:rsidRPr="00CB7A20">
        <w:rPr>
          <w:color w:val="000000"/>
          <w:lang w:val="en-US"/>
        </w:rPr>
        <w:t>Apostille</w:t>
      </w:r>
      <w:r w:rsidRPr="00CB7A20">
        <w:rPr>
          <w:color w:val="000000"/>
        </w:rPr>
        <w:t xml:space="preserve"> </w:t>
      </w:r>
    </w:p>
    <w:p w14:paraId="73B3396B" w14:textId="77777777" w:rsidR="000C55B9" w:rsidRPr="00CB7A20" w:rsidRDefault="000C55B9" w:rsidP="000C55B9">
      <w:pPr>
        <w:rPr>
          <w:color w:val="000000"/>
        </w:rPr>
      </w:pPr>
      <w:r w:rsidRPr="00CB7A20">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3DAEA3ED" w14:textId="77777777" w:rsidR="000C55B9" w:rsidRPr="00CB7A20" w:rsidRDefault="000C55B9" w:rsidP="000C55B9">
      <w:pPr>
        <w:rPr>
          <w:color w:val="000000"/>
        </w:rPr>
      </w:pPr>
      <w:r w:rsidRPr="00CB7A20">
        <w:rPr>
          <w:color w:val="000000"/>
        </w:rPr>
        <w:t>γ) είτε του άρθρου 11 του ν. 2690/1999 (Α΄ 45),</w:t>
      </w:r>
      <w:r w:rsidRPr="00CB7A20">
        <w:rPr>
          <w:rStyle w:val="af1"/>
          <w:color w:val="000000"/>
        </w:rPr>
        <w:t xml:space="preserve"> </w:t>
      </w:r>
    </w:p>
    <w:p w14:paraId="6FD37DDB" w14:textId="77777777" w:rsidR="000C55B9" w:rsidRPr="00CB7A20" w:rsidRDefault="000C55B9" w:rsidP="000C55B9">
      <w:pPr>
        <w:rPr>
          <w:color w:val="000000"/>
        </w:rPr>
      </w:pPr>
      <w:r w:rsidRPr="00CB7A20">
        <w:rPr>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1F9034B2" w14:textId="77777777" w:rsidR="000C55B9" w:rsidRDefault="000C55B9" w:rsidP="000C55B9">
      <w:pPr>
        <w:rPr>
          <w:color w:val="000000"/>
        </w:rPr>
      </w:pPr>
      <w:r w:rsidRPr="00CB7A20">
        <w:rPr>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7A424722" w14:textId="77777777" w:rsidR="000C55B9" w:rsidRPr="008A2283" w:rsidRDefault="000C55B9" w:rsidP="000C55B9">
      <w:pPr>
        <w:rPr>
          <w:color w:val="000000"/>
        </w:rPr>
      </w:pPr>
      <w:r>
        <w:rPr>
          <w:color w:val="000000"/>
        </w:rPr>
        <w:lastRenderedPageBreak/>
        <w:t xml:space="preserve">Επιπλέον, δεν προσκομίζονται σε έντυπη μορφή τα ΦΕΚ και </w:t>
      </w:r>
      <w:r w:rsidRPr="00BC6F28">
        <w:rPr>
          <w:color w:val="000000"/>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rPr>
        <w:t>.</w:t>
      </w:r>
    </w:p>
    <w:p w14:paraId="5BAFE593" w14:textId="77777777" w:rsidR="000C55B9" w:rsidRDefault="000C55B9" w:rsidP="000C55B9">
      <w:pPr>
        <w:spacing w:after="144"/>
        <w:rPr>
          <w:b/>
          <w:strike/>
          <w:color w:val="000000"/>
        </w:rPr>
      </w:pPr>
      <w:r w:rsidRPr="008A2283">
        <w:rPr>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rPr>
        <w:t xml:space="preserve">. </w:t>
      </w:r>
      <w:bookmarkEnd w:id="199"/>
    </w:p>
    <w:p w14:paraId="06072CEB" w14:textId="4C896C09" w:rsidR="000C55B9" w:rsidRPr="00CB7A20" w:rsidRDefault="000C55B9" w:rsidP="000C55B9">
      <w:r w:rsidRPr="00CB7A20">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w:t>
      </w:r>
      <w:r w:rsidR="0036310C" w:rsidRPr="0036310C">
        <w:t>Διαπραγμάτευσης</w:t>
      </w:r>
      <w:r w:rsidRPr="00CB7A20">
        <w:t xml:space="preserve"> </w:t>
      </w:r>
      <w:r w:rsidR="0036310C">
        <w:t xml:space="preserve">της παρούσας πρόσκλησης Διαπραγμάτευσης </w:t>
      </w:r>
      <w:r w:rsidRPr="00CB7A20">
        <w:t>,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5C52F827" w14:textId="77777777" w:rsidR="000C55B9" w:rsidRPr="00CB7A20" w:rsidRDefault="000C55B9" w:rsidP="000C55B9">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606E6A0" w14:textId="77777777" w:rsidR="000C55B9" w:rsidRPr="00CB7A20" w:rsidRDefault="000C55B9" w:rsidP="000C55B9">
      <w:r w:rsidRPr="00CB7A20">
        <w:t xml:space="preserve">β) αυτά που δεν υπάγονται στις διατάξεις του άρθρου 11 παρ. 2 του ν. 2690/1999, </w:t>
      </w:r>
    </w:p>
    <w:p w14:paraId="01CA8F00" w14:textId="77777777" w:rsidR="000C55B9" w:rsidRPr="00CB7A20" w:rsidRDefault="000C55B9" w:rsidP="000C55B9">
      <w:r w:rsidRPr="00CB7A20">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2DCA4AD" w14:textId="77777777" w:rsidR="000C55B9" w:rsidRPr="00CB7A20" w:rsidRDefault="000C55B9" w:rsidP="000C55B9">
      <w:r w:rsidRPr="00CB7A20">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75A66B18" w14:textId="77777777" w:rsidR="000C55B9" w:rsidRPr="00FA593B" w:rsidRDefault="000C55B9" w:rsidP="000C55B9">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C677E4B" w14:textId="77777777" w:rsidR="000C55B9" w:rsidRDefault="000C55B9" w:rsidP="000C55B9">
      <w:r>
        <w:t>Σ</w:t>
      </w:r>
      <w:r w:rsidRPr="008178FF">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7964BF69" w14:textId="77777777" w:rsidR="000C55B9" w:rsidRPr="00CE38E4" w:rsidRDefault="000C55B9" w:rsidP="000C55B9">
      <w:r w:rsidRPr="00CB7A20">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91019E1" w14:textId="6EF926AD" w:rsidR="000C55B9" w:rsidRPr="00CB7A20" w:rsidRDefault="000C55B9" w:rsidP="000C55B9">
      <w:r w:rsidRPr="00CB7A20">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w:t>
      </w:r>
      <w:r w:rsidR="0036310C">
        <w:t>της παρούσας Διαδικασίας Διαπραγμάτευσης</w:t>
      </w:r>
      <w:r w:rsidR="0036310C" w:rsidRPr="00897475">
        <w:t xml:space="preserve"> </w:t>
      </w:r>
      <w:r w:rsidRPr="00CB7A20">
        <w:t xml:space="preserve">και ως παραλήπτης η Επιτροπή </w:t>
      </w:r>
      <w:r w:rsidR="0036310C">
        <w:t>Διαπραγμάτευσης</w:t>
      </w:r>
      <w:r w:rsidRPr="00CB7A20">
        <w:t xml:space="preserve">,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w:t>
      </w:r>
      <w:r w:rsidR="0036310C">
        <w:t>Διαπραγμάτευσης</w:t>
      </w:r>
      <w:r w:rsidRPr="00CB7A20">
        <w:t xml:space="preserve">.  </w:t>
      </w:r>
    </w:p>
    <w:p w14:paraId="69BD9498" w14:textId="77777777" w:rsidR="000C55B9" w:rsidRPr="00CB7A20" w:rsidRDefault="000C55B9" w:rsidP="000C55B9">
      <w:r w:rsidRPr="00CB7A20">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8FA6C7A" w14:textId="77777777" w:rsidR="0086087F" w:rsidRPr="00897475" w:rsidRDefault="000C55B9" w:rsidP="0086087F">
      <w:r w:rsidRPr="00CB7A20">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t>.</w:t>
      </w:r>
    </w:p>
    <w:p w14:paraId="2A205552" w14:textId="77777777" w:rsidR="0086087F" w:rsidRPr="00897475" w:rsidRDefault="0086087F" w:rsidP="004A1D19">
      <w:pPr>
        <w:pStyle w:val="3"/>
        <w:numPr>
          <w:ilvl w:val="2"/>
          <w:numId w:val="95"/>
        </w:numPr>
        <w:rPr>
          <w:i/>
          <w:iCs/>
        </w:rPr>
      </w:pPr>
      <w:bookmarkStart w:id="200" w:name="_Ref496542340"/>
      <w:bookmarkStart w:id="201" w:name="_Toc496694188"/>
      <w:bookmarkStart w:id="202" w:name="_Toc31307665"/>
      <w:bookmarkStart w:id="203" w:name="_Toc131090336"/>
      <w:r w:rsidRPr="00897475">
        <w:t>Περιεχόμενα Φακέλου «Δικαιολογητικά Συμμετοχής - Τεχνική Προσφορά»</w:t>
      </w:r>
      <w:bookmarkEnd w:id="200"/>
      <w:bookmarkEnd w:id="201"/>
      <w:bookmarkEnd w:id="202"/>
      <w:bookmarkEnd w:id="203"/>
      <w:r w:rsidRPr="00897475">
        <w:t xml:space="preserve"> </w:t>
      </w:r>
    </w:p>
    <w:p w14:paraId="3575EBD4" w14:textId="77777777" w:rsidR="0086087F" w:rsidRPr="00897475" w:rsidRDefault="0086087F" w:rsidP="004A1D19">
      <w:pPr>
        <w:pStyle w:val="4"/>
        <w:numPr>
          <w:ilvl w:val="3"/>
          <w:numId w:val="95"/>
        </w:numPr>
        <w:ind w:left="993" w:hanging="851"/>
      </w:pPr>
      <w:bookmarkStart w:id="204" w:name="_Toc31307666"/>
      <w:r w:rsidRPr="00897475">
        <w:t>Δικαιολογητικά Συμμετοχής</w:t>
      </w:r>
      <w:bookmarkEnd w:id="204"/>
    </w:p>
    <w:p w14:paraId="07E4F0F9" w14:textId="77777777" w:rsidR="00C34120" w:rsidRDefault="00C34120" w:rsidP="00C34120">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4FD2279" w14:textId="77777777" w:rsidR="00C34120" w:rsidRDefault="00C34120" w:rsidP="00C34120">
      <w:r w:rsidRPr="00BD7E89">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w:t>
      </w:r>
      <w:r w:rsidR="00B819F6" w:rsidRPr="00BD7E89">
        <w:t>όπως προβλέπεται στις παρ. 1 και 3 του άρθρου 79 του ν. 4412/2016</w:t>
      </w:r>
      <w:r w:rsidR="00B819F6" w:rsidRPr="00B819F6">
        <w:t xml:space="preserve"> </w:t>
      </w:r>
      <w:r w:rsidR="00B819F6" w:rsidRPr="00BD7E89">
        <w:t>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r w:rsidRPr="00BD7E89">
        <w:t xml:space="preserve">, </w:t>
      </w:r>
    </w:p>
    <w:p w14:paraId="2E2067A1" w14:textId="67052BE9" w:rsidR="00C34120" w:rsidRPr="00BD7E89" w:rsidRDefault="00C34120" w:rsidP="00C34120">
      <w:r w:rsidRPr="00BD7E89">
        <w:t xml:space="preserve">β) την εγγύηση συμμετοχής, όπως προβλέπεται στο άρθρο 72 του Ν.4412/2016 και τις παραγράφους </w:t>
      </w:r>
      <w:r w:rsidRPr="00603221">
        <w:t xml:space="preserve"> </w:t>
      </w:r>
      <w:r w:rsidRPr="00603221">
        <w:fldChar w:fldCharType="begin"/>
      </w:r>
      <w:r w:rsidRPr="00603221">
        <w:instrText xml:space="preserve"> REF _Ref496624630 \r \h </w:instrText>
      </w:r>
      <w:r w:rsidRPr="006719D5">
        <w:instrText xml:space="preserve"> \* MERGEFORMAT </w:instrText>
      </w:r>
      <w:r w:rsidRPr="00603221">
        <w:fldChar w:fldCharType="separate"/>
      </w:r>
      <w:r w:rsidR="00A60AB0">
        <w:t>2.1.5</w:t>
      </w:r>
      <w:r w:rsidRPr="00603221">
        <w:fldChar w:fldCharType="end"/>
      </w:r>
      <w:r w:rsidRPr="00603221">
        <w:t xml:space="preserve"> και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A60AB0">
        <w:rPr>
          <w:color w:val="000000"/>
        </w:rPr>
        <w:t>2.2.2</w:t>
      </w:r>
      <w:r w:rsidRPr="00603221">
        <w:rPr>
          <w:color w:val="000000"/>
        </w:rPr>
        <w:fldChar w:fldCharType="end"/>
      </w:r>
      <w:r>
        <w:rPr>
          <w:color w:val="000000"/>
        </w:rPr>
        <w:t xml:space="preserve"> </w:t>
      </w:r>
      <w:r w:rsidRPr="00BD7E89">
        <w:t xml:space="preserve">αντίστοιχα της παρούσας </w:t>
      </w:r>
      <w:r w:rsidR="001D7B82" w:rsidRPr="001D7B82">
        <w:rPr>
          <w:color w:val="000000"/>
        </w:rPr>
        <w:t>Πρόσκλησης</w:t>
      </w:r>
      <w:r w:rsidRPr="00BD7E89">
        <w:t xml:space="preserve">.  </w:t>
      </w:r>
    </w:p>
    <w:p w14:paraId="2C346614" w14:textId="77777777" w:rsidR="00C34120" w:rsidRDefault="00C34120" w:rsidP="00C34120"/>
    <w:p w14:paraId="713CD7E4" w14:textId="23035683" w:rsidR="00C34120" w:rsidRPr="00197834" w:rsidRDefault="00C34120" w:rsidP="00C34120">
      <w:r w:rsidRPr="00197834">
        <w:t xml:space="preserve">Οι προσφέροντες συμπληρώνουν το σχετικό υπόδειγμα ΕΕΕΣ,  το οποίο αποτελεί αναπόσπαστο μέρος της παρούσας </w:t>
      </w:r>
      <w:r w:rsidR="001D7B82" w:rsidRPr="001D7B82">
        <w:rPr>
          <w:color w:val="000000"/>
        </w:rPr>
        <w:t>Πρόσκλησης</w:t>
      </w:r>
      <w:r>
        <w:t xml:space="preserve"> (</w:t>
      </w:r>
      <w:r w:rsidR="00812A5D" w:rsidRPr="00812A5D">
        <w:rPr>
          <w:color w:val="2F5496" w:themeColor="accent1" w:themeShade="BF"/>
        </w:rPr>
        <w:t xml:space="preserve">ΠΑΡΑΡΤΗΜΑ </w:t>
      </w:r>
      <w:r w:rsidR="00812A5D" w:rsidRPr="00812A5D">
        <w:rPr>
          <w:color w:val="2F5496" w:themeColor="accent1" w:themeShade="BF"/>
          <w:lang w:val="en-US"/>
        </w:rPr>
        <w:t>III</w:t>
      </w:r>
      <w:r w:rsidR="00812A5D" w:rsidRPr="00812A5D">
        <w:rPr>
          <w:color w:val="2F5496" w:themeColor="accent1" w:themeShade="BF"/>
        </w:rPr>
        <w:t xml:space="preserve"> – ΕΥΡΩΠΑΙΚΟ ΕΝΙΑΙΟ ΕΓΓΡΑΦΟ ΣΥΜΒΑΣΗΣ </w:t>
      </w:r>
      <w:r w:rsidRPr="00197834">
        <w:t xml:space="preserve">ως Παράρτημα  αυτής. </w:t>
      </w:r>
    </w:p>
    <w:p w14:paraId="463342BC" w14:textId="77777777" w:rsidR="00C34120" w:rsidRPr="00197834" w:rsidRDefault="00C34120" w:rsidP="00C34120">
      <w:r w:rsidRPr="00197834">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793F858" w14:textId="77777777" w:rsidR="00C34120" w:rsidRDefault="00C34120" w:rsidP="00C34120">
      <w:r w:rsidRPr="00197834">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2AB1DD6" w14:textId="77777777" w:rsidR="00C34120" w:rsidRPr="00BA50B2" w:rsidRDefault="00C34120" w:rsidP="00C34120">
      <w:r w:rsidRPr="00BA50B2">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1" w:history="1">
        <w:r w:rsidRPr="00BA50B2">
          <w:t>www.promitheus.gov.gr</w:t>
        </w:r>
      </w:hyperlink>
      <w:r w:rsidRPr="00BA50B2">
        <w:t>) του ΟΠΣ ΕΣΗΔΗΣ.</w:t>
      </w:r>
    </w:p>
    <w:p w14:paraId="39A47ABA" w14:textId="77777777" w:rsidR="00C34120" w:rsidRPr="00603221" w:rsidRDefault="00C34120" w:rsidP="00C34120">
      <w:r w:rsidRPr="00BA50B2">
        <w:t>Οι ενώσεις οικονομικών φορέων που υποβάλλουν κοινή προσφορά, υποβάλλουν το ΕΕΕΣ για κάθε οικονομικό φορέα που συμμετέχει στην ένωση.</w:t>
      </w:r>
    </w:p>
    <w:p w14:paraId="7604FF31" w14:textId="77777777" w:rsidR="00C34120" w:rsidRPr="00603221" w:rsidRDefault="00C34120" w:rsidP="00C34120">
      <w:pPr>
        <w:rPr>
          <w:b/>
          <w:u w:val="single"/>
        </w:rPr>
      </w:pPr>
      <w:r w:rsidRPr="00603221">
        <w:rPr>
          <w:b/>
          <w:u w:val="single"/>
        </w:rPr>
        <w:t xml:space="preserve">ΕΕΕΣ </w:t>
      </w:r>
    </w:p>
    <w:p w14:paraId="38BF01E6" w14:textId="77777777" w:rsidR="00C34120" w:rsidRPr="00603221" w:rsidRDefault="00C34120" w:rsidP="00C34120">
      <w:pPr>
        <w:autoSpaceDE w:val="0"/>
        <w:autoSpaceDN w:val="0"/>
        <w:adjustRightInd w:val="0"/>
        <w:spacing w:after="0"/>
        <w:rPr>
          <w:lang w:eastAsia="el-GR"/>
        </w:rPr>
      </w:pPr>
      <w:r w:rsidRPr="00603221">
        <w:rPr>
          <w:lang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2B89B37" w14:textId="77777777" w:rsidR="00C34120" w:rsidRPr="00603221" w:rsidRDefault="00C34120" w:rsidP="00C34120">
      <w:pPr>
        <w:rPr>
          <w:b/>
          <w:u w:val="single"/>
        </w:rPr>
      </w:pPr>
    </w:p>
    <w:p w14:paraId="3187272B" w14:textId="521A9CE1" w:rsidR="00C34120" w:rsidRPr="00603221" w:rsidRDefault="00C34120" w:rsidP="00812A5D">
      <w:r w:rsidRPr="00603221">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w:t>
      </w:r>
      <w:r w:rsidR="001D7B82" w:rsidRPr="001D7B82">
        <w:rPr>
          <w:color w:val="000000"/>
        </w:rPr>
        <w:t>Πρόσκλησης</w:t>
      </w:r>
      <w:r w:rsidRPr="00603221">
        <w:t xml:space="preserve"> </w:t>
      </w:r>
      <w:r w:rsidR="00812A5D" w:rsidRPr="00812A5D">
        <w:rPr>
          <w:color w:val="2F5496" w:themeColor="accent1" w:themeShade="BF"/>
        </w:rPr>
        <w:t xml:space="preserve">ΠΑΡΑΡΤΗΜΑ </w:t>
      </w:r>
      <w:r w:rsidR="00812A5D" w:rsidRPr="00812A5D">
        <w:rPr>
          <w:color w:val="2F5496" w:themeColor="accent1" w:themeShade="BF"/>
          <w:lang w:val="en-US"/>
        </w:rPr>
        <w:t>III</w:t>
      </w:r>
      <w:r w:rsidR="00812A5D" w:rsidRPr="00812A5D">
        <w:rPr>
          <w:color w:val="2F5496" w:themeColor="accent1" w:themeShade="BF"/>
        </w:rPr>
        <w:t xml:space="preserve"> – ΕΥΡΩΠΑΙΚΟ ΕΝΙΑΙΟ ΕΓΓΡΑΦΟ ΣΥΜΒΑΣΗΣ</w:t>
      </w:r>
      <w:r w:rsidR="00812A5D" w:rsidRPr="00603221">
        <w:t xml:space="preserve"> </w:t>
      </w:r>
      <w:r w:rsidRPr="00603221">
        <w:t>Επισημαίνονται τα ακόλουθα, αναφορικά με την συμπλήρωση και υποβολή του ΕΕΕΣ:</w:t>
      </w:r>
    </w:p>
    <w:p w14:paraId="28F657AB" w14:textId="77777777" w:rsidR="00C34120" w:rsidRPr="00603221" w:rsidRDefault="00C34120" w:rsidP="00C34120">
      <w:pPr>
        <w:rPr>
          <w:u w:val="single"/>
          <w:lang w:eastAsia="el-GR"/>
        </w:rPr>
      </w:pPr>
      <w:r w:rsidRPr="00603221">
        <w:t xml:space="preserve">α. </w:t>
      </w:r>
      <w:r w:rsidRPr="00603221">
        <w:rPr>
          <w:u w:val="single"/>
          <w:lang w:eastAsia="el-GR"/>
        </w:rPr>
        <w:t xml:space="preserve">ΕΕΕΣ –Οικονομικού Φορέα </w:t>
      </w:r>
    </w:p>
    <w:p w14:paraId="0D8DF3B2" w14:textId="77777777" w:rsidR="00C34120" w:rsidRPr="00603221" w:rsidRDefault="00C34120" w:rsidP="00C34120">
      <w:r w:rsidRPr="00603221">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19CAAC76" w14:textId="77777777" w:rsidR="00C34120" w:rsidRPr="00603221" w:rsidRDefault="00C34120" w:rsidP="00C34120">
      <w:pPr>
        <w:rPr>
          <w:u w:val="single"/>
        </w:rPr>
      </w:pPr>
      <w:r w:rsidRPr="00603221">
        <w:rPr>
          <w:u w:val="single"/>
        </w:rPr>
        <w:t>β.</w:t>
      </w:r>
      <w:r w:rsidRPr="00603221">
        <w:rPr>
          <w:u w:val="single"/>
          <w:lang w:eastAsia="el-GR"/>
        </w:rPr>
        <w:t xml:space="preserve"> ΕΕΕΣ – Στήριξη Οικονομικού Φορέα στις ικανότητες άλλων </w:t>
      </w:r>
      <w:r w:rsidRPr="00603221">
        <w:rPr>
          <w:u w:val="single"/>
        </w:rPr>
        <w:t>φορέων</w:t>
      </w:r>
    </w:p>
    <w:p w14:paraId="0F46F892" w14:textId="77777777" w:rsidR="00C34120" w:rsidRPr="00603221" w:rsidRDefault="00C34120" w:rsidP="00C34120">
      <w:r w:rsidRPr="00603221">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υποβάλεται χωριστό ΕΕΕΣ, που συμπληρωνεται και υπογράφεται ψηφιακά από τον τρίτο/ους, συμπληρώνοντας:</w:t>
      </w:r>
    </w:p>
    <w:p w14:paraId="30BABA61" w14:textId="77777777" w:rsidR="00C34120" w:rsidRPr="00603221" w:rsidRDefault="00C34120" w:rsidP="004A1D19">
      <w:pPr>
        <w:pStyle w:val="a3"/>
        <w:numPr>
          <w:ilvl w:val="0"/>
          <w:numId w:val="88"/>
        </w:numPr>
        <w:suppressAutoHyphens/>
        <w:spacing w:after="120"/>
        <w:rPr>
          <w:lang w:eastAsia="el-GR"/>
        </w:rPr>
      </w:pPr>
      <w:r w:rsidRPr="00603221">
        <w:t xml:space="preserve">τις ενότητες των Α και Β του Μέρους ΙΙ , το Μέρος ΙΙΙ , το Μέρος </w:t>
      </w:r>
      <w:r w:rsidRPr="00603221">
        <w:rPr>
          <w:lang w:eastAsia="el-GR"/>
        </w:rPr>
        <w:t xml:space="preserve">IV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 </w:t>
      </w:r>
    </w:p>
    <w:p w14:paraId="068CDDB4" w14:textId="77777777" w:rsidR="00C34120" w:rsidRPr="00603221" w:rsidRDefault="00C34120" w:rsidP="00C34120">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521FA49" w14:textId="77777777" w:rsidR="00C34120" w:rsidRPr="00603221" w:rsidRDefault="00C34120" w:rsidP="00C34120">
      <w:pPr>
        <w:rPr>
          <w:u w:val="single"/>
          <w:lang w:eastAsia="el-GR"/>
        </w:rPr>
      </w:pPr>
      <w:r w:rsidRPr="00603221">
        <w:rPr>
          <w:u w:val="single"/>
        </w:rPr>
        <w:t>γ. ΕΕΕΣ</w:t>
      </w:r>
      <w:r w:rsidRPr="00603221">
        <w:rPr>
          <w:u w:val="single"/>
          <w:lang w:eastAsia="el-GR"/>
        </w:rPr>
        <w:t xml:space="preserve"> - Ενώσεις οικονομικών φορέων Κοινοπραξίες κλπ</w:t>
      </w:r>
    </w:p>
    <w:p w14:paraId="638BAFB0" w14:textId="77777777" w:rsidR="00C34120" w:rsidRPr="00603221" w:rsidRDefault="00C34120" w:rsidP="00C34120">
      <w:r w:rsidRPr="00603221">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t xml:space="preserve"> </w:t>
      </w:r>
      <w:r w:rsidRPr="00603221">
        <w:t>για κάθε έναν συμμετέχοντα οικονομικό φορέα.</w:t>
      </w:r>
    </w:p>
    <w:p w14:paraId="00DFE5BB" w14:textId="77777777" w:rsidR="00C34120" w:rsidRPr="00603221" w:rsidRDefault="00C34120" w:rsidP="00C34120">
      <w:pPr>
        <w:rPr>
          <w:u w:val="single"/>
          <w:lang w:eastAsia="el-GR"/>
        </w:rPr>
      </w:pPr>
      <w:r w:rsidRPr="00603221">
        <w:rPr>
          <w:u w:val="single"/>
          <w:lang w:eastAsia="el-GR"/>
        </w:rPr>
        <w:t>δ. ΕΕΕΣ - Υπεργολάβοι:</w:t>
      </w:r>
    </w:p>
    <w:p w14:paraId="287CF4E7" w14:textId="77777777" w:rsidR="00C34120" w:rsidRPr="00603221" w:rsidRDefault="00C34120" w:rsidP="00C34120">
      <w:r w:rsidRPr="00603221">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w:t>
      </w:r>
      <w:r w:rsidRPr="00603221">
        <w:t xml:space="preserve">. </w:t>
      </w:r>
    </w:p>
    <w:p w14:paraId="5CCBFDB6" w14:textId="77777777" w:rsidR="00C34120" w:rsidRPr="00603221" w:rsidRDefault="00C34120" w:rsidP="00C34120">
      <w:r w:rsidRPr="00603221">
        <w:rPr>
          <w:lang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8D11283" w14:textId="77777777" w:rsidR="00B64290" w:rsidRPr="00897475" w:rsidRDefault="00B64290" w:rsidP="0086087F"/>
    <w:p w14:paraId="27BFF03A" w14:textId="77777777" w:rsidR="0086087F" w:rsidRPr="00897475" w:rsidRDefault="0086087F" w:rsidP="004A1D19">
      <w:pPr>
        <w:pStyle w:val="4"/>
        <w:numPr>
          <w:ilvl w:val="3"/>
          <w:numId w:val="95"/>
        </w:numPr>
        <w:ind w:left="993" w:hanging="851"/>
      </w:pPr>
      <w:bookmarkStart w:id="205" w:name="_Toc31307667"/>
      <w:r w:rsidRPr="00897475">
        <w:t>Τεχνική Προσφορά</w:t>
      </w:r>
      <w:bookmarkEnd w:id="205"/>
      <w:r w:rsidRPr="00897475">
        <w:t xml:space="preserve">  </w:t>
      </w:r>
    </w:p>
    <w:p w14:paraId="096FA33C" w14:textId="620153E7" w:rsidR="00AB6B05" w:rsidRPr="00274B25" w:rsidRDefault="00AB6B05" w:rsidP="00AB6B05">
      <w:pPr>
        <w:rPr>
          <w:i/>
          <w:iCs/>
          <w:color w:val="5B9BD5"/>
        </w:rPr>
      </w:pPr>
      <w:r w:rsidRPr="00274B25">
        <w:rPr>
          <w:lang w:val="en-US"/>
        </w:rPr>
        <w:lastRenderedPageBreak/>
        <w:t>H</w:t>
      </w:r>
      <w:r w:rsidRPr="00274B25">
        <w:t xml:space="preserve"> τεχνική προσφορά θα πρέπει να καλύπτει όλες τις απαιτήσεις και τις προδιαγραφές των Παραρτημάτων: </w:t>
      </w:r>
      <w:hyperlink w:anchor="_ΠΑΡΑΡΤΗΜΑ_I:_ΑΝΑΛΥΤΙΚΗ" w:history="1">
        <w:r w:rsidR="00B011F0" w:rsidRPr="00B011F0">
          <w:rPr>
            <w:rStyle w:val="-"/>
          </w:rPr>
          <w:t>ΠΑΡΑΡΤΗΜΑ I: ΑΝΑΛΥΤΙΚΗ ΠΕΡΙΓΡΑΦΗ ΦΥΣΙΚΟΥ ΚΑΙ ΟΙΚΟΝΟΜΙΚΟΥ ΑΝΤΙΚΕΙΜΕΝΟΥ    ΤΗΣ ΣΥΜΒΑΣΗΣ</w:t>
        </w:r>
      </w:hyperlink>
      <w:r w:rsidR="00B011F0">
        <w:t xml:space="preserve"> </w:t>
      </w:r>
      <w:r w:rsidRPr="00274B25">
        <w:t>και</w:t>
      </w:r>
      <w:r w:rsidRPr="00274B25">
        <w:rPr>
          <w:b/>
          <w:bCs/>
        </w:rPr>
        <w:t xml:space="preserve"> </w:t>
      </w:r>
      <w:hyperlink w:anchor="_ΠΑΡΑΡΤΗΜΑ_ΙΙ_–" w:history="1">
        <w:r w:rsidR="00B011F0" w:rsidRPr="00B011F0">
          <w:rPr>
            <w:rStyle w:val="-"/>
            <w:b/>
            <w:bCs/>
          </w:rPr>
          <w:t>ΠΑΡΑΡΤΗΜΑ ΙΙ – Πίνακας Συμμόρφωσης</w:t>
        </w:r>
      </w:hyperlink>
      <w:r w:rsidRPr="00274B25">
        <w:t xml:space="preserve"> της παρούσας </w:t>
      </w:r>
      <w:r w:rsidR="001D7B82" w:rsidRPr="001D7B82">
        <w:rPr>
          <w:color w:val="000000"/>
        </w:rPr>
        <w:t>Πρόσκλησης</w:t>
      </w:r>
      <w:r w:rsidRPr="00274B25">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t>.</w:t>
      </w:r>
    </w:p>
    <w:p w14:paraId="1AD5F730" w14:textId="67FCC1E5" w:rsidR="00AB6B05" w:rsidRPr="00897475" w:rsidRDefault="00AB6B05" w:rsidP="00620974">
      <w:r w:rsidRPr="00274B25">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274B25">
        <w:t xml:space="preserve">σύμφωνα με το </w:t>
      </w:r>
      <w:hyperlink w:anchor="_ΠΑΡΑΡΤΗΜΑ_V_–" w:history="1">
        <w:r w:rsidR="00B011F0" w:rsidRPr="00B011F0">
          <w:rPr>
            <w:rStyle w:val="-"/>
          </w:rPr>
          <w:t>ΠΑΡΑΡΤΗΜΑ V – Υπόδειγμα Τεχνικής Προσφοράς</w:t>
        </w:r>
      </w:hyperlink>
      <w:r w:rsidR="00B011F0">
        <w:t xml:space="preserve"> </w:t>
      </w:r>
      <w:r w:rsidRPr="00274B25">
        <w:t xml:space="preserve">της παρούσας </w:t>
      </w:r>
      <w:r w:rsidR="001D7B82" w:rsidRPr="001D7B82">
        <w:rPr>
          <w:color w:val="000000"/>
        </w:rPr>
        <w:t>Πρόσκλησης</w:t>
      </w:r>
      <w:r w:rsidRPr="00274B25">
        <w:rPr>
          <w:u w:val="single"/>
        </w:rPr>
        <w:t xml:space="preserve"> (</w:t>
      </w:r>
      <w:r w:rsidRPr="00274B25">
        <w:t xml:space="preserve">σε συμπιεσμένη μορφή και κατά προτίμηση σε ένα (1) αρχείο </w:t>
      </w:r>
      <w:r w:rsidRPr="00274B25">
        <w:rPr>
          <w:lang w:val="en-US"/>
        </w:rPr>
        <w:t>pdf</w:t>
      </w:r>
      <w:r w:rsidRPr="00274B25">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w:t>
      </w:r>
      <w:r w:rsidR="00B011F0">
        <w:t xml:space="preserve"> </w:t>
      </w:r>
      <w:r w:rsidRPr="00274B25">
        <w:t>υς υπεργολάβους που προτείνουν.</w:t>
      </w:r>
    </w:p>
    <w:p w14:paraId="1D789D5E" w14:textId="77777777" w:rsidR="0086087F" w:rsidRPr="00897475" w:rsidRDefault="0086087F" w:rsidP="004A1D19">
      <w:pPr>
        <w:pStyle w:val="3"/>
        <w:numPr>
          <w:ilvl w:val="2"/>
          <w:numId w:val="95"/>
        </w:numPr>
      </w:pPr>
      <w:bookmarkStart w:id="206" w:name="_Ref496542376"/>
      <w:bookmarkStart w:id="207" w:name="_Toc496694189"/>
      <w:bookmarkStart w:id="208" w:name="_Toc31307668"/>
      <w:bookmarkStart w:id="209" w:name="_Toc131090337"/>
      <w:r w:rsidRPr="00897475">
        <w:t>Περιεχόμενα Φακέλου «Οικονομική Προσφορά» / Τρόπος σύνταξης και υποβολής οικονομικών προσφορών</w:t>
      </w:r>
      <w:bookmarkEnd w:id="206"/>
      <w:bookmarkEnd w:id="207"/>
      <w:bookmarkEnd w:id="208"/>
      <w:bookmarkEnd w:id="209"/>
    </w:p>
    <w:p w14:paraId="3739EA14" w14:textId="40206BEA" w:rsidR="00AB6B05" w:rsidRPr="00274B25" w:rsidRDefault="00AB6B05" w:rsidP="00AB6B05">
      <w:pPr>
        <w:autoSpaceDE w:val="0"/>
        <w:autoSpaceDN w:val="0"/>
        <w:adjustRightInd w:val="0"/>
        <w:spacing w:after="0"/>
      </w:pPr>
      <w:r w:rsidRPr="00274B25">
        <w:rPr>
          <w:lang w:eastAsia="el-GR"/>
        </w:rPr>
        <w:t xml:space="preserve">Η οικονομική προσφορά συντάσσεται με βάση το κριτήριο ανάθεσης και σύμφωνα με το υπόδειγμα που παρέχεται στο </w:t>
      </w:r>
      <w:hyperlink w:anchor="_ΠΑΡΑΡΤΗΜΑ_VΙ_–" w:history="1">
        <w:r w:rsidR="00B011F0" w:rsidRPr="00B011F0">
          <w:rPr>
            <w:rStyle w:val="-"/>
            <w:lang w:eastAsia="el-GR"/>
          </w:rPr>
          <w:t>ΠΑΡΑΡΤΗΜΑ VΙ – Υπόδειγμα Οικονομικής Προσφοράς</w:t>
        </w:r>
      </w:hyperlink>
      <w:r w:rsidR="00B011F0">
        <w:rPr>
          <w:lang w:eastAsia="el-GR"/>
        </w:rPr>
        <w:t xml:space="preserve"> </w:t>
      </w:r>
      <w:r w:rsidRPr="00274B25">
        <w:rPr>
          <w:lang w:eastAsia="el-GR"/>
        </w:rPr>
        <w:t xml:space="preserve">της παρούσας </w:t>
      </w:r>
      <w:r w:rsidR="001D7B82" w:rsidRPr="001D7B82">
        <w:rPr>
          <w:color w:val="000000"/>
        </w:rPr>
        <w:t>Πρόσκλησης</w:t>
      </w:r>
      <w:r w:rsidRPr="00274B25">
        <w:rPr>
          <w:lang w:eastAsia="el-GR"/>
        </w:rPr>
        <w:t xml:space="preserve"> και υποβάλλεται </w:t>
      </w:r>
      <w:r w:rsidRPr="00274B25">
        <w:t>ηλεκτρονικά σε μορφή αρχείου .</w:t>
      </w:r>
      <w:r w:rsidRPr="00274B25">
        <w:rPr>
          <w:lang w:val="en-US"/>
        </w:rPr>
        <w:t>pdf</w:t>
      </w:r>
      <w:r w:rsidRPr="00274B25">
        <w:t xml:space="preserve"> ψηφιακά υπογεγραμμένη, στον Υποφάκελο «Οικονομική Προσφορά». </w:t>
      </w:r>
    </w:p>
    <w:p w14:paraId="43D5CD51" w14:textId="77777777" w:rsidR="00AB6B05" w:rsidRPr="00274B25" w:rsidRDefault="00AB6B05" w:rsidP="00AB6B05">
      <w:pPr>
        <w:autoSpaceDE w:val="0"/>
        <w:autoSpaceDN w:val="0"/>
        <w:adjustRightInd w:val="0"/>
        <w:spacing w:after="0"/>
        <w:jc w:val="left"/>
        <w:rPr>
          <w:lang w:eastAsia="el-GR"/>
        </w:rPr>
      </w:pPr>
    </w:p>
    <w:p w14:paraId="7C328446" w14:textId="77777777" w:rsidR="00AB6B05" w:rsidRPr="00274B25" w:rsidRDefault="00AB6B05" w:rsidP="00AB6B05">
      <w:bookmarkStart w:id="210" w:name="_Hlk75770812"/>
      <w:r w:rsidRPr="00274B25">
        <w:rPr>
          <w:lang w:eastAsia="el-GR"/>
        </w:rPr>
        <w:t>Η τιμή δίνεται σε ευρώ ανά μονάδα μέτρησης.</w:t>
      </w:r>
    </w:p>
    <w:p w14:paraId="39096831" w14:textId="77777777" w:rsidR="001643CD" w:rsidRPr="00620974" w:rsidRDefault="001643CD" w:rsidP="001643CD">
      <w:r>
        <w:t xml:space="preserve">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w:t>
      </w:r>
      <w:r w:rsidRPr="00620974">
        <w:t xml:space="preserve">τρία (3) δεκαδικά ψηφία (αριθμό), που προκύπτει μετά την αφαίρεση του ποσοστού της έκπτωσης που προσφέρουν </w:t>
      </w:r>
      <w:r w:rsidR="00C46E5F" w:rsidRPr="00620974">
        <w:t xml:space="preserve">στον προϋπολογισμό του αρχικού έργου της παρούσας </w:t>
      </w:r>
      <w:r w:rsidRPr="00620974">
        <w:t>για τις αντίστοιχες προς παροχή υπηρεσίες.</w:t>
      </w:r>
    </w:p>
    <w:p w14:paraId="38EEF5E5" w14:textId="375C8924" w:rsidR="001643CD" w:rsidRPr="00D30D05" w:rsidRDefault="001643CD" w:rsidP="001643CD">
      <w:r w:rsidRPr="00620974">
        <w:t>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pdf, ηλεκτρονικά υπογεγραμμένο και συμπληρωμένο με το  αναγραφόμενο ποσοστό έκπτωσης το υπόδειγμα της οικονομικής προσφοράς του Παραρτήματος</w:t>
      </w:r>
      <w:r w:rsidR="00C46E5F" w:rsidRPr="00620974">
        <w:t xml:space="preserve">, </w:t>
      </w:r>
      <w:r w:rsidRPr="00620974">
        <w:t xml:space="preserve">που επισυνάπτεται στην παρούσα </w:t>
      </w:r>
      <w:r w:rsidR="001D7B82" w:rsidRPr="001D7B82">
        <w:rPr>
          <w:color w:val="000000"/>
        </w:rPr>
        <w:t>Πρόσκληση</w:t>
      </w:r>
      <w:r w:rsidRPr="00620974">
        <w:t>.</w:t>
      </w:r>
      <w:r w:rsidR="00D30D05" w:rsidRPr="00620974">
        <w:t xml:space="preserve"> Σημειώνεται ότι </w:t>
      </w:r>
      <w:r w:rsidR="00C46E5F" w:rsidRPr="00620974">
        <w:t>οι υποψήφιοι ανάδοχοι θα συμπληρώσουν, ως τιμή προσφοράς, την τιμή με τρία (3) δεκαδικά ψηφία (αριθμό), που προκύπτει μετά την αφαίρεση του ποσοστού της έκπτωσης που προσφέρουν στον προϋπολογισμό του αρχικού έργου της παρούσας για τις αντίστοιχες προς παροχή υπηρεσίες.</w:t>
      </w:r>
      <w:r w:rsidR="00C46E5F">
        <w:t xml:space="preserve"> </w:t>
      </w:r>
    </w:p>
    <w:bookmarkEnd w:id="210"/>
    <w:p w14:paraId="425C20B7" w14:textId="77777777" w:rsidR="00AB6B05" w:rsidRPr="00274B25" w:rsidRDefault="00AB6B05" w:rsidP="00AB6B05">
      <w:r w:rsidRPr="00274B25">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274B25">
        <w:rPr>
          <w:rStyle w:val="WW-FootnoteReference9"/>
          <w:lang w:eastAsia="el-GR"/>
        </w:rPr>
        <w:t>.</w:t>
      </w:r>
    </w:p>
    <w:p w14:paraId="635FF41B" w14:textId="77777777" w:rsidR="00AB6B05" w:rsidRPr="00274B25" w:rsidRDefault="00AB6B05" w:rsidP="00AB6B05">
      <w:r w:rsidRPr="00274B25">
        <w:t>Οι υπέρ τρίτων κρατήσεις υπόκεινται στο εκάστοτε ισχύον αναλογικό τέλος χαρτοσήμου και στην επ’ αυτού εισφορά υπέρ ΟΓΑ.</w:t>
      </w:r>
    </w:p>
    <w:p w14:paraId="732491AA" w14:textId="77777777" w:rsidR="00AB6B05" w:rsidRPr="00274B25" w:rsidRDefault="00AB6B05" w:rsidP="00AB6B05">
      <w:r w:rsidRPr="00274B25">
        <w:t xml:space="preserve">Οι προσφερόμενες τιμές είναι σταθερές καθ’ όλη τη διάρκεια της σύμβασης και δεν αναπροσαρμόζονται </w:t>
      </w:r>
    </w:p>
    <w:p w14:paraId="5CF50923" w14:textId="77777777" w:rsidR="00AB6B05" w:rsidRPr="00274B25" w:rsidRDefault="00AB6B05" w:rsidP="00AB6B05">
      <w:r w:rsidRPr="00274B25">
        <w:t xml:space="preserve">Ως απαράδεκτες θα απορρίπτονται προσφορές στις οποίες: </w:t>
      </w:r>
    </w:p>
    <w:p w14:paraId="3F6C7096" w14:textId="77777777" w:rsidR="00AB6B05" w:rsidRPr="00274B25" w:rsidRDefault="00AB6B05" w:rsidP="00AB6B05">
      <w:r w:rsidRPr="00274B25">
        <w:t xml:space="preserve">α) δεν δίνεται τιμή σε ΕΥΡΩ ή που καθορίζεται σχέση ΕΥΡΩ προς ξένο νόμισμα, </w:t>
      </w:r>
    </w:p>
    <w:p w14:paraId="3E280169" w14:textId="77777777" w:rsidR="00AB6B05" w:rsidRPr="00274B25" w:rsidRDefault="00AB6B05" w:rsidP="00AB6B05">
      <w:r w:rsidRPr="00274B25">
        <w:lastRenderedPageBreak/>
        <w:t xml:space="preserve">β) δεν προκύπτει με σαφήνεια η προσφερόμενη τιμή, με την επιφύλαξη του άρθρου 102 του ν. 4412/2016 </w:t>
      </w:r>
      <w:r w:rsidR="00515CE3" w:rsidRPr="00C25AFF">
        <w:t>όπως τροποποιήθηκε με το άρθρο 42 του ν. 4782/Α36/9-3-2021</w:t>
      </w:r>
      <w:r w:rsidR="00515CE3">
        <w:t xml:space="preserve"> </w:t>
      </w:r>
      <w:r w:rsidRPr="00274B25">
        <w:t>και</w:t>
      </w:r>
    </w:p>
    <w:p w14:paraId="1FCAE799" w14:textId="17D479FE" w:rsidR="00AB6B05" w:rsidRPr="00274B25" w:rsidRDefault="00AB6B05" w:rsidP="00AB6B05">
      <w:r w:rsidRPr="00274B25">
        <w:t xml:space="preserve"> γ) η τιμή υπερβαίνει τον προϋπολογισμό της σύμβασης που καθορίζεται στην παρούσα </w:t>
      </w:r>
      <w:r w:rsidR="001D7B82">
        <w:t>Πρόσκληση</w:t>
      </w:r>
      <w:r w:rsidRPr="00274B25">
        <w:t xml:space="preserve">. </w:t>
      </w:r>
    </w:p>
    <w:p w14:paraId="462392E0" w14:textId="60AC20AD" w:rsidR="0086087F" w:rsidRDefault="00AB6B05" w:rsidP="0086087F">
      <w:pPr>
        <w:rPr>
          <w:i/>
          <w:iCs/>
        </w:rPr>
      </w:pPr>
      <w:r w:rsidRPr="00274B25">
        <w:t xml:space="preserve">Στην οικονομική προσφορά θα πρέπει να επιλέγεται με σαφήνεια ένας από τους τρόπους πληρωμής που περιγράφονται στην παρ. </w:t>
      </w:r>
      <w:r w:rsidRPr="00274B25">
        <w:fldChar w:fldCharType="begin"/>
      </w:r>
      <w:r w:rsidRPr="00274B25">
        <w:instrText xml:space="preserve"> REF _Ref496607306 \r \h  \* MERGEFORMAT </w:instrText>
      </w:r>
      <w:r w:rsidRPr="00274B25">
        <w:fldChar w:fldCharType="separate"/>
      </w:r>
      <w:r w:rsidR="00A60AB0">
        <w:t>5.1</w:t>
      </w:r>
      <w:r w:rsidRPr="00274B25">
        <w:fldChar w:fldCharType="end"/>
      </w:r>
      <w:r w:rsidRPr="00274B25">
        <w:t xml:space="preserve"> της παρούσας </w:t>
      </w:r>
      <w:r w:rsidR="001D7B82" w:rsidRPr="001D7B82">
        <w:rPr>
          <w:color w:val="000000"/>
        </w:rPr>
        <w:t>Πρόσκλησης</w:t>
      </w:r>
      <w:r w:rsidRPr="00274B25">
        <w:t>.</w:t>
      </w:r>
      <w:r w:rsidRPr="00274B25">
        <w:rPr>
          <w:b/>
          <w:bCs/>
          <w:i/>
          <w:iCs/>
          <w:color w:val="5B9BD5"/>
        </w:rPr>
        <w:t xml:space="preserve"> </w:t>
      </w:r>
      <w:r w:rsidR="0086087F" w:rsidRPr="00897475">
        <w:rPr>
          <w:i/>
          <w:iCs/>
        </w:rPr>
        <w:t xml:space="preserve"> </w:t>
      </w:r>
    </w:p>
    <w:p w14:paraId="5DC6815A" w14:textId="77777777" w:rsidR="0086087F" w:rsidRPr="00897475" w:rsidRDefault="0086087F" w:rsidP="004A1D19">
      <w:pPr>
        <w:pStyle w:val="3"/>
        <w:numPr>
          <w:ilvl w:val="2"/>
          <w:numId w:val="95"/>
        </w:numPr>
        <w:rPr>
          <w:lang w:eastAsia="el-GR"/>
        </w:rPr>
      </w:pPr>
      <w:bookmarkStart w:id="211" w:name="_Ref496542395"/>
      <w:bookmarkStart w:id="212" w:name="_Ref496542431"/>
      <w:bookmarkStart w:id="213" w:name="_Toc496694190"/>
      <w:bookmarkStart w:id="214" w:name="_Toc31307669"/>
      <w:bookmarkStart w:id="215" w:name="_Toc131090338"/>
      <w:r w:rsidRPr="00897475">
        <w:t>Χρόνος ισχύος των προσφορών</w:t>
      </w:r>
      <w:bookmarkEnd w:id="211"/>
      <w:bookmarkEnd w:id="212"/>
      <w:bookmarkEnd w:id="213"/>
      <w:bookmarkEnd w:id="214"/>
      <w:bookmarkEnd w:id="215"/>
      <w:r w:rsidRPr="00897475">
        <w:t xml:space="preserve"> </w:t>
      </w:r>
    </w:p>
    <w:p w14:paraId="235D3BB4" w14:textId="77777777" w:rsidR="00225469" w:rsidRPr="00274B25" w:rsidRDefault="00225469" w:rsidP="00225469">
      <w:pPr>
        <w:rPr>
          <w:lang w:eastAsia="el-GR"/>
        </w:rPr>
      </w:pPr>
      <w:r w:rsidRPr="00274B25">
        <w:rPr>
          <w:lang w:eastAsia="el-GR"/>
        </w:rPr>
        <w:t xml:space="preserve">Οι υποβαλλόμενες προσφορές ισχύουν και δεσμεύουν τους οικονομικούς φορείς για διάστημα </w:t>
      </w:r>
      <w:r w:rsidR="001E78F0" w:rsidRPr="001E78F0">
        <w:rPr>
          <w:b/>
          <w:lang w:eastAsia="el-GR"/>
        </w:rPr>
        <w:t xml:space="preserve">δώδεκα (12) μηνών </w:t>
      </w:r>
      <w:r w:rsidRPr="00274B25">
        <w:rPr>
          <w:lang w:eastAsia="el-GR"/>
        </w:rPr>
        <w:t>από την επόμενη της καταληκτικής ημερομηνίας υποβολής τους.</w:t>
      </w:r>
    </w:p>
    <w:p w14:paraId="4AC83258" w14:textId="77777777" w:rsidR="00225469" w:rsidRPr="00274B25" w:rsidRDefault="00225469" w:rsidP="00225469">
      <w:pPr>
        <w:rPr>
          <w:lang w:eastAsia="el-GR"/>
        </w:rPr>
      </w:pPr>
      <w:r w:rsidRPr="00274B25">
        <w:rPr>
          <w:lang w:eastAsia="el-GR"/>
        </w:rPr>
        <w:t>Προσφορά η οποία ορίζει χρόνο ισχύος μικρότερο από τον ανωτέρω προβλεπόμενο απορρίπτεται.</w:t>
      </w:r>
    </w:p>
    <w:p w14:paraId="7D403E85" w14:textId="1609ECBB" w:rsidR="001643CD" w:rsidRDefault="00225469" w:rsidP="001643CD">
      <w:pPr>
        <w:rPr>
          <w:lang w:eastAsia="el-GR"/>
        </w:rPr>
      </w:pPr>
      <w:r w:rsidRPr="00274B25">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274B25">
        <w:rPr>
          <w:lang w:eastAsia="el-GR"/>
        </w:rPr>
        <w:fldChar w:fldCharType="begin"/>
      </w:r>
      <w:r w:rsidRPr="00274B25">
        <w:rPr>
          <w:lang w:eastAsia="el-GR"/>
        </w:rPr>
        <w:instrText xml:space="preserve"> REF _Ref496542081 \r \h  \* MERGEFORMAT </w:instrText>
      </w:r>
      <w:r w:rsidRPr="00274B25">
        <w:rPr>
          <w:lang w:eastAsia="el-GR"/>
        </w:rPr>
      </w:r>
      <w:r w:rsidRPr="00274B25">
        <w:rPr>
          <w:lang w:eastAsia="el-GR"/>
        </w:rPr>
        <w:fldChar w:fldCharType="separate"/>
      </w:r>
      <w:r w:rsidR="00A60AB0">
        <w:rPr>
          <w:lang w:eastAsia="el-GR"/>
        </w:rPr>
        <w:t>2.2.2</w:t>
      </w:r>
      <w:r w:rsidRPr="00274B25">
        <w:rPr>
          <w:lang w:eastAsia="el-GR"/>
        </w:rPr>
        <w:fldChar w:fldCharType="end"/>
      </w:r>
      <w:r w:rsidRPr="00274B25">
        <w:rPr>
          <w:lang w:eastAsia="el-GR"/>
        </w:rPr>
        <w:t xml:space="preserve"> της παρούσας, κατ' ανώτατο όριο για χρονικό διάστημα ίσο με την προβλεπόμενη ως άνω αρχική διάρκεια.</w:t>
      </w:r>
      <w:r w:rsidR="001643CD" w:rsidRPr="001643CD">
        <w:rPr>
          <w:lang w:eastAsia="el-GR"/>
        </w:rPr>
        <w:t xml:space="preserve"> </w:t>
      </w:r>
      <w:r w:rsidR="001643CD"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4AB6B61" w14:textId="77777777" w:rsidR="00225469" w:rsidRPr="00274B25" w:rsidRDefault="00225469" w:rsidP="00225469">
      <w:pPr>
        <w:rPr>
          <w:lang w:eastAsia="el-GR"/>
        </w:rPr>
      </w:pPr>
      <w:r w:rsidRPr="00274B25">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παρατείναν τις προσφορές τους και αποκλείονται οι λοιποί οικονομικοί φορείς. </w:t>
      </w:r>
    </w:p>
    <w:p w14:paraId="5F4333D7" w14:textId="77777777" w:rsidR="00225469" w:rsidRPr="00274B25" w:rsidRDefault="00225469" w:rsidP="00225469">
      <w:r w:rsidRPr="00274B25">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r>
        <w:t>παρέτειναν</w:t>
      </w:r>
      <w:r w:rsidRPr="00274B25">
        <w:t xml:space="preserve"> τις προσφορές τους.</w:t>
      </w:r>
    </w:p>
    <w:p w14:paraId="3028A383" w14:textId="77777777" w:rsidR="00225469" w:rsidRPr="00897475" w:rsidRDefault="00225469" w:rsidP="00860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p>
    <w:p w14:paraId="22159B5A" w14:textId="77777777" w:rsidR="0086087F" w:rsidRPr="00897475" w:rsidRDefault="0086087F" w:rsidP="004A1D19">
      <w:pPr>
        <w:pStyle w:val="3"/>
        <w:numPr>
          <w:ilvl w:val="2"/>
          <w:numId w:val="95"/>
        </w:numPr>
      </w:pPr>
      <w:bookmarkStart w:id="216" w:name="_Toc496694191"/>
      <w:bookmarkStart w:id="217" w:name="_Toc31307670"/>
      <w:bookmarkStart w:id="218" w:name="_Toc131090339"/>
      <w:r w:rsidRPr="00897475">
        <w:t>Λόγοι απόρριψης προσφορών</w:t>
      </w:r>
      <w:bookmarkEnd w:id="216"/>
      <w:bookmarkEnd w:id="217"/>
      <w:bookmarkEnd w:id="218"/>
    </w:p>
    <w:p w14:paraId="31F59F77" w14:textId="77777777" w:rsidR="0086087F" w:rsidRPr="00897475" w:rsidRDefault="0086087F" w:rsidP="0086087F">
      <w:r w:rsidRPr="00897475">
        <w:rPr>
          <w:lang w:val="en-US"/>
        </w:rPr>
        <w:t>H</w:t>
      </w:r>
      <w:r w:rsidRPr="00897475">
        <w:t xml:space="preserve"> αναθέτουσα αρχή με βάση τα αποτελέσματα του ελέγχου και της αξιολόγησης των προσφορών, απορρίπτει, σε κάθε περίπτωση, προσφορά:</w:t>
      </w:r>
    </w:p>
    <w:p w14:paraId="36F374EB" w14:textId="6F113F61" w:rsidR="0086087F" w:rsidRPr="00897475" w:rsidRDefault="00C4488B" w:rsidP="00256546">
      <w:pPr>
        <w:pStyle w:val="a3"/>
        <w:numPr>
          <w:ilvl w:val="0"/>
          <w:numId w:val="8"/>
        </w:numPr>
        <w:suppressAutoHyphens/>
        <w:spacing w:before="120" w:after="120"/>
        <w:ind w:left="284" w:hanging="142"/>
        <w:contextualSpacing w:val="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rsidR="0086087F" w:rsidRPr="00897475">
        <w:t xml:space="preserve">εμπρόθεσμα, με τον τρόπο και με το περιεχόμενο που ορίζεται </w:t>
      </w:r>
      <w:r w:rsidR="005C5332" w:rsidRPr="00CB7A20">
        <w:t xml:space="preserve">στην παρούσα </w:t>
      </w:r>
      <w:r w:rsidR="0086087F" w:rsidRPr="00897475">
        <w:t xml:space="preserve">και συγκεκριμένα στις παραγράφους </w:t>
      </w:r>
      <w:r w:rsidR="0093145F" w:rsidRPr="00897475">
        <w:fldChar w:fldCharType="begin"/>
      </w:r>
      <w:r w:rsidR="0093145F" w:rsidRPr="00897475">
        <w:instrText xml:space="preserve"> REF _Ref496542253 \r \h  \* MERGEFORMAT </w:instrText>
      </w:r>
      <w:r w:rsidR="0093145F" w:rsidRPr="00897475">
        <w:fldChar w:fldCharType="separate"/>
      </w:r>
      <w:r w:rsidR="00A60AB0">
        <w:t>2.4.1</w:t>
      </w:r>
      <w:r w:rsidR="0093145F" w:rsidRPr="00897475">
        <w:fldChar w:fldCharType="end"/>
      </w:r>
      <w:r w:rsidR="0086087F" w:rsidRPr="00897475">
        <w:t xml:space="preserve"> (Γενικοί όροι υποβολής προσφορών), </w:t>
      </w:r>
      <w:r w:rsidR="0093145F" w:rsidRPr="00897475">
        <w:fldChar w:fldCharType="begin"/>
      </w:r>
      <w:r w:rsidR="0093145F" w:rsidRPr="00897475">
        <w:instrText xml:space="preserve"> REF _Ref496542299 \r \h  \* MERGEFORMAT </w:instrText>
      </w:r>
      <w:r w:rsidR="0093145F" w:rsidRPr="00897475">
        <w:fldChar w:fldCharType="separate"/>
      </w:r>
      <w:r w:rsidR="00A60AB0">
        <w:t>2.4.2</w:t>
      </w:r>
      <w:r w:rsidR="0093145F" w:rsidRPr="00897475">
        <w:fldChar w:fldCharType="end"/>
      </w:r>
      <w:r w:rsidR="0086087F" w:rsidRPr="00897475">
        <w:t xml:space="preserve"> (Χρόνος και τρόπος υποβολής προσφορών), </w:t>
      </w:r>
      <w:r w:rsidR="0093145F" w:rsidRPr="00897475">
        <w:fldChar w:fldCharType="begin"/>
      </w:r>
      <w:r w:rsidR="0093145F" w:rsidRPr="00897475">
        <w:instrText xml:space="preserve"> REF _Ref496542340 \r \h  \* MERGEFORMAT </w:instrText>
      </w:r>
      <w:r w:rsidR="0093145F" w:rsidRPr="00897475">
        <w:fldChar w:fldCharType="separate"/>
      </w:r>
      <w:r w:rsidR="00A60AB0">
        <w:t>2.4.3</w:t>
      </w:r>
      <w:r w:rsidR="0093145F" w:rsidRPr="00897475">
        <w:fldChar w:fldCharType="end"/>
      </w:r>
      <w:r w:rsidR="0086087F" w:rsidRPr="00897475">
        <w:t xml:space="preserve"> (Περιεχόμενο φακέλων δικαιολογητικών συμμετοχής, τεχνικής προσφοράς), </w:t>
      </w:r>
      <w:r w:rsidR="0093145F" w:rsidRPr="00897475">
        <w:fldChar w:fldCharType="begin"/>
      </w:r>
      <w:r w:rsidR="0093145F" w:rsidRPr="00897475">
        <w:instrText xml:space="preserve"> REF _Ref496542376 \r \h  \* MERGEFORMAT </w:instrText>
      </w:r>
      <w:r w:rsidR="0093145F" w:rsidRPr="00897475">
        <w:fldChar w:fldCharType="separate"/>
      </w:r>
      <w:r w:rsidR="00A60AB0">
        <w:t>2.4.4</w:t>
      </w:r>
      <w:r w:rsidR="0093145F" w:rsidRPr="00897475">
        <w:fldChar w:fldCharType="end"/>
      </w:r>
      <w:r w:rsidR="0086087F" w:rsidRPr="00897475">
        <w:t xml:space="preserve"> (Περιεχόμενο φακέλου οικονομικής προσφοράς, τρόπος σύνταξης και υποβολής οικονομικών προσφορών), </w:t>
      </w:r>
      <w:r w:rsidR="0093145F" w:rsidRPr="00897475">
        <w:fldChar w:fldCharType="begin"/>
      </w:r>
      <w:r w:rsidR="0093145F" w:rsidRPr="00897475">
        <w:instrText xml:space="preserve"> REF _Ref496542395 \r \h  \* MERGEFORMAT </w:instrText>
      </w:r>
      <w:r w:rsidR="0093145F" w:rsidRPr="00897475">
        <w:fldChar w:fldCharType="separate"/>
      </w:r>
      <w:r w:rsidR="00A60AB0">
        <w:t>2.4.5</w:t>
      </w:r>
      <w:r w:rsidR="0093145F" w:rsidRPr="00897475">
        <w:fldChar w:fldCharType="end"/>
      </w:r>
      <w:r w:rsidR="0086087F" w:rsidRPr="00897475">
        <w:t xml:space="preserve"> (Χρόνος ισχύος προσφορών), </w:t>
      </w:r>
      <w:r w:rsidR="0093145F" w:rsidRPr="00897475">
        <w:fldChar w:fldCharType="begin"/>
      </w:r>
      <w:r w:rsidR="0093145F" w:rsidRPr="00897475">
        <w:instrText xml:space="preserve"> REF _Ref496542534 \r \h  \* MERGEFORMAT </w:instrText>
      </w:r>
      <w:r w:rsidR="0093145F" w:rsidRPr="00897475">
        <w:fldChar w:fldCharType="separate"/>
      </w:r>
      <w:r w:rsidR="00A60AB0">
        <w:t>0</w:t>
      </w:r>
      <w:r w:rsidR="0093145F" w:rsidRPr="00897475">
        <w:fldChar w:fldCharType="end"/>
      </w:r>
      <w:r w:rsidR="0086087F" w:rsidRPr="00897475">
        <w:t xml:space="preserve"> (Αποσφράγιση και αξιολόγηση προσφορών), </w:t>
      </w:r>
      <w:r w:rsidR="0093145F" w:rsidRPr="00897475">
        <w:fldChar w:fldCharType="begin"/>
      </w:r>
      <w:r w:rsidR="0093145F" w:rsidRPr="00897475">
        <w:instrText xml:space="preserve"> REF _Ref496542592 \r \h  \* MERGEFORMAT </w:instrText>
      </w:r>
      <w:r w:rsidR="0093145F" w:rsidRPr="00897475">
        <w:fldChar w:fldCharType="separate"/>
      </w:r>
      <w:r w:rsidR="00A60AB0">
        <w:t>3.2</w:t>
      </w:r>
      <w:r w:rsidR="0093145F" w:rsidRPr="00897475">
        <w:fldChar w:fldCharType="end"/>
      </w:r>
      <w:r w:rsidR="0086087F" w:rsidRPr="00897475">
        <w:t xml:space="preserve"> (Πρόσκληση υποβολής δικαιολογητικών προσωρινού αναδόχου) της παρούσας,</w:t>
      </w:r>
    </w:p>
    <w:p w14:paraId="34D9294C" w14:textId="60BFC365" w:rsidR="0086087F" w:rsidRPr="00897475" w:rsidRDefault="0086087F" w:rsidP="00256546">
      <w:pPr>
        <w:pStyle w:val="a3"/>
        <w:numPr>
          <w:ilvl w:val="0"/>
          <w:numId w:val="8"/>
        </w:numPr>
        <w:suppressAutoHyphens/>
        <w:spacing w:before="120" w:after="120"/>
        <w:ind w:left="284" w:hanging="142"/>
        <w:contextualSpacing w:val="0"/>
      </w:pPr>
      <w:r w:rsidRPr="00897475">
        <w:t>η οποία περιέχει ατέλειες, ελλείψεις, ασάφειες</w:t>
      </w:r>
      <w:r w:rsidR="005C5332" w:rsidRPr="005C5332">
        <w:t xml:space="preserve"> </w:t>
      </w:r>
      <w:r w:rsidR="00C46E5F">
        <w:t xml:space="preserve">ή </w:t>
      </w:r>
      <w:r w:rsidR="005C5332" w:rsidRPr="00654ED3">
        <w:t>λανθασμένες πληροφορίες ή τεκμηρίωση, συμπεριλαμβανομένων των πληροφοριών που περιέχονται στο ΕΕΕΣ, εφόσον</w:t>
      </w:r>
      <w:r w:rsidR="005C5332" w:rsidRPr="005C5332">
        <w:t xml:space="preserve"> </w:t>
      </w:r>
      <w:r w:rsidR="005C5332" w:rsidRPr="00654ED3">
        <w:t>αυτές δεν επιδέχονται</w:t>
      </w:r>
      <w:r w:rsidR="005C5332" w:rsidRPr="005C5332">
        <w:t xml:space="preserve"> </w:t>
      </w:r>
      <w:r w:rsidR="005C5332" w:rsidRPr="00654ED3">
        <w:lastRenderedPageBreak/>
        <w:t>συμπλήρωσης, διόρθωσης, αποσαφήνισης ή διευκρίνισης ή, εφόσον δεν έχουν αποκατασταθεί</w:t>
      </w:r>
      <w:r w:rsidRPr="00897475">
        <w:t xml:space="preserve"> </w:t>
      </w:r>
      <w:r w:rsidR="005C5332" w:rsidRPr="005C5332">
        <w:t xml:space="preserve"> </w:t>
      </w:r>
      <w:r w:rsidR="005C5332" w:rsidRPr="00654ED3">
        <w:t xml:space="preserve">από τον προσφέροντα, εντός της προκαθορισμένης προθεσμίας, σύμφωνα το άρθρο 102 του ν. 4412/2016 και την παρ. </w:t>
      </w:r>
      <w:r w:rsidR="005C5332" w:rsidRPr="005C5332">
        <w:t xml:space="preserve">3.1.1. </w:t>
      </w:r>
      <w:r w:rsidR="005C5332">
        <w:t xml:space="preserve">της </w:t>
      </w:r>
      <w:r w:rsidR="005C5332" w:rsidRPr="00654ED3">
        <w:t xml:space="preserve">παρούσας </w:t>
      </w:r>
      <w:r w:rsidR="001D7B82" w:rsidRPr="001D7B82">
        <w:rPr>
          <w:color w:val="000000"/>
        </w:rPr>
        <w:t>Πρόσκλησης</w:t>
      </w:r>
      <w:r w:rsidR="005C5332" w:rsidRPr="00654ED3">
        <w:t>,</w:t>
      </w:r>
    </w:p>
    <w:p w14:paraId="0A121EDB" w14:textId="79A7B235" w:rsidR="0086087F" w:rsidRPr="00897475" w:rsidRDefault="0086087F" w:rsidP="00256546">
      <w:pPr>
        <w:pStyle w:val="a3"/>
        <w:numPr>
          <w:ilvl w:val="0"/>
          <w:numId w:val="8"/>
        </w:numPr>
        <w:suppressAutoHyphens/>
        <w:spacing w:before="120" w:after="120"/>
        <w:ind w:left="284" w:hanging="142"/>
        <w:contextualSpacing w:val="0"/>
      </w:pPr>
      <w:r w:rsidRPr="00897475">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3145F" w:rsidRPr="00897475">
        <w:fldChar w:fldCharType="begin"/>
      </w:r>
      <w:r w:rsidR="0093145F" w:rsidRPr="00897475">
        <w:instrText xml:space="preserve"> REF _Ref496542486 \r \h  \* MERGEFORMAT </w:instrText>
      </w:r>
      <w:r w:rsidR="0093145F" w:rsidRPr="00897475">
        <w:fldChar w:fldCharType="separate"/>
      </w:r>
      <w:r w:rsidR="00A60AB0">
        <w:t>3.1.1</w:t>
      </w:r>
      <w:r w:rsidR="0093145F" w:rsidRPr="00897475">
        <w:fldChar w:fldCharType="end"/>
      </w:r>
      <w:r w:rsidRPr="00897475">
        <w:t xml:space="preserve">. της παρούσας </w:t>
      </w:r>
      <w:r w:rsidR="003D61E3" w:rsidRPr="00654ED3">
        <w:t>και τα άρθρα 102 και 103 του ν. 4412/2016</w:t>
      </w:r>
      <w:r w:rsidR="003D61E3" w:rsidRPr="003D61E3">
        <w:t xml:space="preserve"> </w:t>
      </w:r>
    </w:p>
    <w:p w14:paraId="74366DA7"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είναι εναλλακτική προσφορά.</w:t>
      </w:r>
    </w:p>
    <w:p w14:paraId="6719A56A" w14:textId="2F04C449" w:rsidR="0086087F" w:rsidRPr="00897475" w:rsidRDefault="0086087F" w:rsidP="00256546">
      <w:pPr>
        <w:pStyle w:val="a3"/>
        <w:numPr>
          <w:ilvl w:val="0"/>
          <w:numId w:val="8"/>
        </w:numPr>
        <w:suppressAutoHyphens/>
        <w:spacing w:before="120" w:after="120"/>
        <w:ind w:left="284" w:hanging="142"/>
        <w:contextualSpacing w:val="0"/>
      </w:pPr>
      <w:r w:rsidRPr="00897475">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3145F" w:rsidRPr="00897475">
        <w:fldChar w:fldCharType="begin"/>
      </w:r>
      <w:r w:rsidR="0093145F" w:rsidRPr="00897475">
        <w:instrText xml:space="preserve"> REF _Ref496540586 \r \h  \* MERGEFORMAT </w:instrText>
      </w:r>
      <w:r w:rsidR="0093145F" w:rsidRPr="00897475">
        <w:fldChar w:fldCharType="separate"/>
      </w:r>
      <w:r w:rsidR="00A60AB0">
        <w:t>2.2.3.3</w:t>
      </w:r>
      <w:r w:rsidR="0093145F" w:rsidRPr="00897475">
        <w:fldChar w:fldCharType="end"/>
      </w:r>
      <w:r w:rsidRPr="00897475">
        <w:t xml:space="preserve"> περ.</w:t>
      </w:r>
      <w:r w:rsidR="00515CE3">
        <w:t xml:space="preserve"> </w:t>
      </w:r>
      <w:r w:rsidRPr="00897475">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DEBB630"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είναι υπό αίρεση,</w:t>
      </w:r>
    </w:p>
    <w:p w14:paraId="36B931BF" w14:textId="77777777" w:rsidR="0086087F" w:rsidRPr="00897475" w:rsidRDefault="0086087F" w:rsidP="00256546">
      <w:pPr>
        <w:pStyle w:val="a3"/>
        <w:numPr>
          <w:ilvl w:val="0"/>
          <w:numId w:val="8"/>
        </w:numPr>
        <w:suppressAutoHyphens/>
        <w:spacing w:before="120" w:after="120"/>
        <w:ind w:left="284" w:hanging="142"/>
        <w:contextualSpacing w:val="0"/>
      </w:pPr>
      <w:r w:rsidRPr="00897475">
        <w:t>η οποία θέτει όρο αναπροσαρμογής,</w:t>
      </w:r>
    </w:p>
    <w:p w14:paraId="79B62BD9" w14:textId="37B7D375" w:rsidR="0086087F" w:rsidRDefault="0086087F" w:rsidP="00256546">
      <w:pPr>
        <w:pStyle w:val="a3"/>
        <w:numPr>
          <w:ilvl w:val="0"/>
          <w:numId w:val="8"/>
        </w:numPr>
        <w:suppressAutoHyphens/>
        <w:spacing w:before="120" w:after="120"/>
        <w:ind w:left="284" w:hanging="142"/>
        <w:contextualSpacing w:val="0"/>
      </w:pPr>
      <w:r w:rsidRPr="00897475">
        <w:t xml:space="preserve">η οποία εμφανίζει οποιοδήποτε στοιχείο του </w:t>
      </w:r>
      <w:r w:rsidR="00B42637" w:rsidRPr="00897475">
        <w:t>προσφερόμενου</w:t>
      </w:r>
      <w:r w:rsidRPr="00897475">
        <w:t xml:space="preserve"> κόστους σε είδος, προϊόν ή υπηρεσία (εκτός εάν ρητά απαιτείται από τη </w:t>
      </w:r>
      <w:r w:rsidR="001D7B82">
        <w:t>Πρόσκληση</w:t>
      </w:r>
      <w:r w:rsidRPr="00897475">
        <w:t>), ή σε μερικό ή γενικό σύνολο σε άλλο μέρος πλην της Οικονομικής Προσφοράς,</w:t>
      </w:r>
    </w:p>
    <w:p w14:paraId="5CBD1E43" w14:textId="77777777" w:rsidR="003D61E3" w:rsidRPr="00957A03" w:rsidRDefault="003D61E3" w:rsidP="004A1D19">
      <w:pPr>
        <w:pStyle w:val="a3"/>
        <w:numPr>
          <w:ilvl w:val="0"/>
          <w:numId w:val="89"/>
        </w:numPr>
        <w:suppressAutoHyphens/>
        <w:spacing w:before="120" w:after="120"/>
        <w:ind w:left="284" w:hanging="142"/>
        <w:contextualSpacing w:val="0"/>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5E3EE90C" w14:textId="77777777" w:rsidR="003D61E3" w:rsidRPr="00957A03" w:rsidRDefault="003D61E3" w:rsidP="004A1D19">
      <w:pPr>
        <w:pStyle w:val="a3"/>
        <w:numPr>
          <w:ilvl w:val="0"/>
          <w:numId w:val="89"/>
        </w:numPr>
        <w:suppressAutoHyphens/>
        <w:spacing w:before="120" w:after="120"/>
        <w:ind w:left="284" w:hanging="142"/>
        <w:contextualSpacing w:val="0"/>
      </w:pPr>
      <w:r w:rsidRPr="00957A03">
        <w:t>η οποία παρουσιάζει αποκλίσεις ως προς τους όρους και τις τεχνικές προδιαγραφές της σύμβασης,</w:t>
      </w:r>
    </w:p>
    <w:p w14:paraId="2E7F631A" w14:textId="2237FA36" w:rsidR="003D61E3" w:rsidRDefault="003D61E3" w:rsidP="004A1D19">
      <w:pPr>
        <w:pStyle w:val="a3"/>
        <w:numPr>
          <w:ilvl w:val="0"/>
          <w:numId w:val="89"/>
        </w:numPr>
        <w:suppressAutoHyphens/>
        <w:spacing w:before="120" w:after="120"/>
        <w:ind w:left="284" w:hanging="142"/>
        <w:contextualSpacing w:val="0"/>
      </w:pPr>
      <w:r w:rsidRPr="00957A03">
        <w:t xml:space="preserve">η οποία παρουσιάζει ελλείψεις ως προς τα δικαιολογητικά που ζητούνται από τα έγγραφα της παρούσας </w:t>
      </w:r>
      <w:r w:rsidR="001D7B82" w:rsidRPr="001D7B82">
        <w:rPr>
          <w:color w:val="000000"/>
        </w:rPr>
        <w:t>Πρόσκλησης</w:t>
      </w:r>
      <w:r w:rsidRPr="00957A03">
        <w:t>,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809ABF1" w14:textId="77777777" w:rsidR="003D61E3" w:rsidRPr="00957A03" w:rsidRDefault="003D61E3" w:rsidP="004A1D19">
      <w:pPr>
        <w:pStyle w:val="a3"/>
        <w:numPr>
          <w:ilvl w:val="0"/>
          <w:numId w:val="89"/>
        </w:numPr>
        <w:suppressAutoHyphens/>
        <w:spacing w:before="120" w:after="120"/>
        <w:ind w:left="284" w:hanging="142"/>
        <w:contextualSpacing w:val="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616320A" w14:textId="77777777" w:rsidR="003D61E3" w:rsidRDefault="003D61E3" w:rsidP="004A1D19">
      <w:pPr>
        <w:pStyle w:val="a3"/>
        <w:numPr>
          <w:ilvl w:val="0"/>
          <w:numId w:val="89"/>
        </w:numPr>
        <w:suppressAutoHyphens/>
        <w:spacing w:before="120" w:after="120"/>
        <w:ind w:left="284" w:hanging="142"/>
        <w:contextualSpacing w:val="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C8A7C48" w14:textId="77777777" w:rsidR="003F127C" w:rsidRPr="00976E41" w:rsidRDefault="003F127C" w:rsidP="004A1D19">
      <w:pPr>
        <w:pStyle w:val="a3"/>
        <w:numPr>
          <w:ilvl w:val="0"/>
          <w:numId w:val="89"/>
        </w:numPr>
        <w:suppressAutoHyphens/>
        <w:spacing w:before="120" w:after="120"/>
        <w:ind w:left="284" w:hanging="142"/>
        <w:contextualSpacing w:val="0"/>
      </w:pPr>
      <w:r w:rsidRPr="00976E41">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7CE970B" w14:textId="77777777" w:rsidR="0086087F" w:rsidRPr="00976E41" w:rsidRDefault="0086087F" w:rsidP="004A1D19">
      <w:pPr>
        <w:pStyle w:val="a3"/>
        <w:numPr>
          <w:ilvl w:val="0"/>
          <w:numId w:val="89"/>
        </w:numPr>
        <w:suppressAutoHyphens/>
        <w:spacing w:before="120" w:after="120"/>
        <w:ind w:left="284" w:hanging="142"/>
        <w:contextualSpacing w:val="0"/>
      </w:pPr>
      <w:r w:rsidRPr="00976E41">
        <w:t>της οποίας το συνολικό τίμημα υπερβαίνει τον προϋπολογισμό του Έργου</w:t>
      </w:r>
    </w:p>
    <w:p w14:paraId="2B856660" w14:textId="77777777" w:rsidR="003F127C" w:rsidRPr="00976E41" w:rsidRDefault="003F127C" w:rsidP="004A1D19">
      <w:pPr>
        <w:pStyle w:val="a3"/>
        <w:numPr>
          <w:ilvl w:val="0"/>
          <w:numId w:val="89"/>
        </w:numPr>
        <w:suppressAutoHyphens/>
        <w:spacing w:before="120" w:after="120"/>
        <w:ind w:left="284" w:hanging="142"/>
        <w:contextualSpacing w:val="0"/>
      </w:pPr>
      <w:r w:rsidRPr="00976E41">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37B54180" w14:textId="77777777" w:rsidR="003F127C" w:rsidRPr="00897475" w:rsidRDefault="003F127C" w:rsidP="00976E41">
      <w:pPr>
        <w:pStyle w:val="a3"/>
        <w:suppressAutoHyphens/>
        <w:spacing w:before="120" w:after="120"/>
        <w:ind w:left="284"/>
        <w:contextualSpacing w:val="0"/>
      </w:pPr>
    </w:p>
    <w:p w14:paraId="3F9E900F" w14:textId="0714CCAF" w:rsidR="0086087F" w:rsidRPr="00897475" w:rsidRDefault="0086087F" w:rsidP="004A1D19">
      <w:pPr>
        <w:pStyle w:val="1"/>
        <w:keepNext/>
        <w:pageBreakBefore/>
        <w:numPr>
          <w:ilvl w:val="0"/>
          <w:numId w:val="95"/>
        </w:numPr>
        <w:pBdr>
          <w:top w:val="none" w:sz="0" w:space="0" w:color="000000"/>
          <w:left w:val="none" w:sz="0" w:space="0" w:color="000000"/>
          <w:bottom w:val="single" w:sz="18" w:space="1" w:color="000080"/>
          <w:right w:val="none" w:sz="0" w:space="0" w:color="000000"/>
        </w:pBdr>
        <w:suppressAutoHyphens/>
        <w:spacing w:before="320"/>
      </w:pPr>
      <w:bookmarkStart w:id="219" w:name="_Toc496694192"/>
      <w:bookmarkStart w:id="220" w:name="_Toc31307671"/>
      <w:bookmarkStart w:id="221" w:name="_Toc131090340"/>
      <w:r w:rsidRPr="00897475">
        <w:lastRenderedPageBreak/>
        <w:t xml:space="preserve">ΔΙΕΝΕΡΓΕΙΑ ΔΙΑΔΙΚΑΣΙΑΣ </w:t>
      </w:r>
      <w:r w:rsidR="00EE7695">
        <w:t>ΔΙΑΠΡΑΓΜΑΤΕΥΣΗΣ</w:t>
      </w:r>
      <w:r w:rsidRPr="00897475">
        <w:t>- ΑΞΙΟΛΟΓΗΣΗ ΠΡΟΣΦΟΡΩΝ</w:t>
      </w:r>
      <w:bookmarkEnd w:id="219"/>
      <w:bookmarkEnd w:id="220"/>
      <w:bookmarkEnd w:id="221"/>
      <w:r w:rsidRPr="00897475">
        <w:t xml:space="preserve"> </w:t>
      </w:r>
    </w:p>
    <w:p w14:paraId="3E948802" w14:textId="64FC897B" w:rsidR="00EE7695" w:rsidRPr="00BD3C98" w:rsidRDefault="00EE7695" w:rsidP="00EE7695">
      <w:pPr>
        <w:pStyle w:val="a7"/>
        <w:spacing w:before="120" w:after="120"/>
        <w:rPr>
          <w:b/>
          <w:bCs/>
          <w:sz w:val="22"/>
          <w:szCs w:val="22"/>
        </w:rPr>
      </w:pPr>
      <w:r w:rsidRPr="00BD3C98">
        <w:rPr>
          <w:sz w:val="22"/>
          <w:szCs w:val="22"/>
          <w:u w:val="single"/>
        </w:rPr>
        <w:t>Για τη</w:t>
      </w:r>
      <w:r>
        <w:rPr>
          <w:sz w:val="22"/>
          <w:szCs w:val="22"/>
          <w:u w:val="single"/>
        </w:rPr>
        <w:t xml:space="preserve"> διαδικασία διαπραγμάτευσης τον έλεγχο τ</w:t>
      </w:r>
      <w:r w:rsidRPr="00BD3C98">
        <w:rPr>
          <w:sz w:val="22"/>
          <w:szCs w:val="22"/>
          <w:u w:val="single"/>
        </w:rPr>
        <w:t xml:space="preserve">ων δικαιολογητικών συμμετοχής, </w:t>
      </w:r>
      <w:r>
        <w:rPr>
          <w:sz w:val="22"/>
          <w:szCs w:val="22"/>
          <w:u w:val="single"/>
        </w:rPr>
        <w:t xml:space="preserve">την αξιολόγηση των  </w:t>
      </w:r>
      <w:r w:rsidRPr="00BD3C98">
        <w:rPr>
          <w:sz w:val="22"/>
          <w:szCs w:val="22"/>
          <w:u w:val="single"/>
        </w:rPr>
        <w:t xml:space="preserve"> τεχνικ</w:t>
      </w:r>
      <w:r>
        <w:rPr>
          <w:sz w:val="22"/>
          <w:szCs w:val="22"/>
          <w:u w:val="single"/>
        </w:rPr>
        <w:t>ών</w:t>
      </w:r>
      <w:r w:rsidRPr="00BD3C98">
        <w:rPr>
          <w:sz w:val="22"/>
          <w:szCs w:val="22"/>
          <w:u w:val="single"/>
        </w:rPr>
        <w:t xml:space="preserve"> </w:t>
      </w:r>
      <w:r>
        <w:rPr>
          <w:sz w:val="22"/>
          <w:szCs w:val="22"/>
          <w:u w:val="single"/>
        </w:rPr>
        <w:t xml:space="preserve">και οικονομικών </w:t>
      </w:r>
      <w:r w:rsidRPr="00BD3C98">
        <w:rPr>
          <w:sz w:val="22"/>
          <w:szCs w:val="22"/>
          <w:u w:val="single"/>
        </w:rPr>
        <w:t>προσφορ</w:t>
      </w:r>
      <w:r>
        <w:rPr>
          <w:sz w:val="22"/>
          <w:szCs w:val="22"/>
          <w:u w:val="single"/>
        </w:rPr>
        <w:t>ών</w:t>
      </w:r>
      <w:r w:rsidRPr="00BD3C98">
        <w:rPr>
          <w:sz w:val="22"/>
          <w:szCs w:val="22"/>
          <w:u w:val="single"/>
        </w:rPr>
        <w:t xml:space="preserve"> </w:t>
      </w:r>
      <w:r>
        <w:rPr>
          <w:sz w:val="22"/>
          <w:szCs w:val="22"/>
          <w:u w:val="single"/>
        </w:rPr>
        <w:t>θα ακολουθηθεί η κατωτέρω διαδικασία :</w:t>
      </w:r>
    </w:p>
    <w:p w14:paraId="0CD318F0" w14:textId="7925BC44" w:rsidR="00EE7695" w:rsidRDefault="00EE7695" w:rsidP="00EE7695">
      <w:bookmarkStart w:id="222" w:name="_Ref496542534"/>
      <w:bookmarkStart w:id="223" w:name="_Toc496694193"/>
      <w:bookmarkStart w:id="224" w:name="_Toc31307672"/>
      <w:bookmarkStart w:id="225" w:name="_Toc131090341"/>
    </w:p>
    <w:p w14:paraId="41097102" w14:textId="541A3794"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Αποσφράγιση και αξιολόγηση προσφορών</w:t>
      </w:r>
      <w:bookmarkEnd w:id="222"/>
      <w:bookmarkEnd w:id="223"/>
      <w:bookmarkEnd w:id="224"/>
      <w:bookmarkEnd w:id="225"/>
      <w:r w:rsidRPr="00897475">
        <w:t xml:space="preserve"> </w:t>
      </w:r>
    </w:p>
    <w:p w14:paraId="2241203C" w14:textId="51352FAA" w:rsidR="0086087F" w:rsidRPr="00897475" w:rsidRDefault="0086087F" w:rsidP="004A1D19">
      <w:pPr>
        <w:pStyle w:val="3"/>
        <w:numPr>
          <w:ilvl w:val="2"/>
          <w:numId w:val="96"/>
        </w:numPr>
      </w:pPr>
      <w:bookmarkStart w:id="226" w:name="_Ref496542486"/>
      <w:bookmarkStart w:id="227" w:name="_Toc496694194"/>
      <w:bookmarkStart w:id="228" w:name="_Toc31307673"/>
      <w:bookmarkStart w:id="229" w:name="_Toc131090342"/>
      <w:r w:rsidRPr="00897475">
        <w:t>Ηλεκτρονική αποσφράγιση προσφορών</w:t>
      </w:r>
      <w:bookmarkEnd w:id="226"/>
      <w:bookmarkEnd w:id="227"/>
      <w:bookmarkEnd w:id="228"/>
      <w:bookmarkEnd w:id="229"/>
    </w:p>
    <w:p w14:paraId="377E74B7" w14:textId="674DB222" w:rsidR="0086087F" w:rsidRDefault="0086087F" w:rsidP="0086087F">
      <w:r w:rsidRPr="00897475">
        <w:t>Το πιστοποιημένο στο ΕΣΗΔΗΣ, για την αποσφράγιση των προσφορών αρμόδιο όργανο της Αναθέτουσας Αρχής (Επιτροπή Δ</w:t>
      </w:r>
      <w:r w:rsidR="00C60C00">
        <w:t xml:space="preserve">ιαπραγμάτευσης </w:t>
      </w:r>
      <w:r w:rsidRPr="00897475">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9505EEF" w14:textId="6EE3CF6B" w:rsidR="00C562B5" w:rsidRPr="006B5AA1" w:rsidRDefault="00C562B5" w:rsidP="004A1D19">
      <w:pPr>
        <w:widowControl w:val="0"/>
        <w:numPr>
          <w:ilvl w:val="0"/>
          <w:numId w:val="90"/>
        </w:numPr>
        <w:suppressAutoHyphens/>
        <w:spacing w:after="60"/>
        <w:textAlignment w:val="baseline"/>
        <w:rPr>
          <w:kern w:val="1"/>
          <w:lang w:eastAsia="ar-SA"/>
        </w:rPr>
      </w:pPr>
      <w:r w:rsidRPr="00DE444E">
        <w:rPr>
          <w:kern w:val="1"/>
          <w:lang w:eastAsia="ar-SA"/>
        </w:rPr>
        <w:t xml:space="preserve">Ηλεκτρονική </w:t>
      </w:r>
      <w:r w:rsidRPr="00DE444E">
        <w:rPr>
          <w:bCs/>
        </w:rPr>
        <w:t>Αποσφράγιση</w:t>
      </w:r>
      <w:r w:rsidRPr="00DE444E">
        <w:rPr>
          <w:kern w:val="1"/>
          <w:lang w:eastAsia="ar-SA"/>
        </w:rPr>
        <w:t xml:space="preserve"> του (υπό</w:t>
      </w:r>
      <w:r w:rsidRPr="00032BBA">
        <w:rPr>
          <w:kern w:val="1"/>
          <w:lang w:eastAsia="ar-SA"/>
        </w:rPr>
        <w:t xml:space="preserve">)φακέλου «Δικαιολογητικά Συμμετοχής-Τεχνική Προσφορά», </w:t>
      </w:r>
      <w:r w:rsidRPr="006B5AA1">
        <w:t xml:space="preserve">την καταληκτική ημερομηνία προσφορών </w:t>
      </w:r>
      <w:r w:rsidRPr="00DE444E">
        <w:t xml:space="preserve">ήτοι </w:t>
      </w:r>
      <w:r w:rsidR="00B718A5">
        <w:rPr>
          <w:b/>
        </w:rPr>
        <w:t>02</w:t>
      </w:r>
      <w:r w:rsidR="00C60C00">
        <w:rPr>
          <w:b/>
        </w:rPr>
        <w:t>-</w:t>
      </w:r>
      <w:r w:rsidR="00B718A5">
        <w:rPr>
          <w:b/>
        </w:rPr>
        <w:t>11</w:t>
      </w:r>
      <w:r w:rsidR="00DE444E" w:rsidRPr="00DE444E">
        <w:rPr>
          <w:b/>
        </w:rPr>
        <w:t>-202</w:t>
      </w:r>
      <w:r w:rsidR="00B718A5">
        <w:rPr>
          <w:b/>
        </w:rPr>
        <w:t>3</w:t>
      </w:r>
      <w:r w:rsidR="00DE444E" w:rsidRPr="00DE444E">
        <w:rPr>
          <w:b/>
        </w:rPr>
        <w:t xml:space="preserve"> </w:t>
      </w:r>
      <w:r w:rsidR="00DE444E" w:rsidRPr="00B718A5">
        <w:rPr>
          <w:bCs/>
        </w:rPr>
        <w:t>και ώρα</w:t>
      </w:r>
      <w:r w:rsidR="00DE444E" w:rsidRPr="00DE444E">
        <w:rPr>
          <w:b/>
        </w:rPr>
        <w:t xml:space="preserve"> </w:t>
      </w:r>
      <w:r w:rsidR="00B718A5">
        <w:rPr>
          <w:b/>
        </w:rPr>
        <w:t>1</w:t>
      </w:r>
      <w:r w:rsidR="009432EC">
        <w:rPr>
          <w:b/>
        </w:rPr>
        <w:t>3</w:t>
      </w:r>
      <w:r w:rsidR="00DE444E" w:rsidRPr="00DE444E">
        <w:rPr>
          <w:b/>
        </w:rPr>
        <w:t>:00</w:t>
      </w:r>
      <w:r w:rsidRPr="00DE444E">
        <w:rPr>
          <w:b/>
        </w:rPr>
        <w:t>.</w:t>
      </w:r>
      <w:r w:rsidRPr="006B5AA1">
        <w:t xml:space="preserve">  </w:t>
      </w:r>
    </w:p>
    <w:p w14:paraId="6B56B11E" w14:textId="6D875EF6" w:rsidR="00C562B5" w:rsidRPr="00032BBA" w:rsidRDefault="00C562B5" w:rsidP="004A1D19">
      <w:pPr>
        <w:numPr>
          <w:ilvl w:val="0"/>
          <w:numId w:val="90"/>
        </w:numPr>
        <w:suppressAutoHyphens/>
        <w:spacing w:after="60"/>
        <w:textAlignment w:val="baseline"/>
        <w:rPr>
          <w:kern w:val="1"/>
          <w:lang w:eastAsia="ar-SA"/>
        </w:rPr>
      </w:pPr>
      <w:r w:rsidRPr="00032BBA">
        <w:rPr>
          <w:kern w:val="1"/>
          <w:lang w:eastAsia="ar-SA"/>
        </w:rPr>
        <w:t>Ηλεκτρονική Αποσφράγιση του (υπό)φακέλου «Οικονομική Προσφορά», κατά την ημερομηνία και ώρα που θα ορίσει η Αναθέτουσα Αρχή</w:t>
      </w:r>
    </w:p>
    <w:p w14:paraId="77D5B1DF" w14:textId="5B95463D" w:rsidR="00C562B5" w:rsidRPr="00CE73AA" w:rsidRDefault="00C562B5" w:rsidP="00C562B5">
      <w:pPr>
        <w:spacing w:after="60"/>
        <w:textAlignment w:val="baseline"/>
        <w:rPr>
          <w:kern w:val="1"/>
          <w:lang w:eastAsia="ar-SA"/>
        </w:rPr>
      </w:pPr>
      <w:r w:rsidRPr="00CE73AA">
        <w:rPr>
          <w:kern w:val="1"/>
          <w:lang w:eastAsia="ar-SA"/>
        </w:rPr>
        <w:t xml:space="preserve">Σε κάθε στάδιο τα στοιχεία των προσφορών που αποσφραγίζονται είναι καταρχήν προσβάσιμα μόνο στα μέλη της Επιτροπής </w:t>
      </w:r>
      <w:r w:rsidR="0036310C">
        <w:t>Διαπραγμάτευσης</w:t>
      </w:r>
      <w:r w:rsidRPr="00CE73AA">
        <w:rPr>
          <w:kern w:val="1"/>
          <w:lang w:eastAsia="ar-SA"/>
        </w:rPr>
        <w:t xml:space="preserve"> και την Αναθέτουσα Αρχή.</w:t>
      </w:r>
    </w:p>
    <w:p w14:paraId="5C15C074" w14:textId="77777777" w:rsidR="0086087F" w:rsidRPr="00897475" w:rsidRDefault="0086087F" w:rsidP="004A1D19">
      <w:pPr>
        <w:pStyle w:val="3"/>
        <w:numPr>
          <w:ilvl w:val="2"/>
          <w:numId w:val="96"/>
        </w:numPr>
      </w:pPr>
      <w:bookmarkStart w:id="230" w:name="_Toc496694195"/>
      <w:bookmarkStart w:id="231" w:name="_Toc31307674"/>
      <w:bookmarkStart w:id="232" w:name="_Toc131090343"/>
      <w:r w:rsidRPr="00897475">
        <w:t>Αξιολόγηση προσφορών</w:t>
      </w:r>
      <w:bookmarkEnd w:id="230"/>
      <w:bookmarkEnd w:id="231"/>
      <w:bookmarkEnd w:id="232"/>
    </w:p>
    <w:p w14:paraId="49851980" w14:textId="6DF6441A" w:rsidR="0086087F" w:rsidRDefault="0086087F" w:rsidP="0086087F">
      <w:r w:rsidRPr="00897475">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w:t>
      </w:r>
      <w:r w:rsidR="00BB3A49" w:rsidRPr="00CE73AA">
        <w:rPr>
          <w:kern w:val="1"/>
          <w:lang w:eastAsia="ar-SA"/>
        </w:rPr>
        <w:t>ΕΣΗΔΗΣ</w:t>
      </w:r>
      <w:r w:rsidR="00C46E5F">
        <w:rPr>
          <w:kern w:val="1"/>
          <w:lang w:eastAsia="ar-SA"/>
        </w:rPr>
        <w:t xml:space="preserve"> </w:t>
      </w:r>
      <w:r w:rsidRPr="00897475">
        <w:t>οργάνων της, εφαρμοζόμενων κατά τα λοιπά των κειμένων διατάξεων.</w:t>
      </w:r>
    </w:p>
    <w:p w14:paraId="12302AE7" w14:textId="0966273A" w:rsidR="00FE01A1" w:rsidRPr="00CE73AA" w:rsidRDefault="00FE01A1" w:rsidP="00FE01A1">
      <w:pPr>
        <w:textAlignment w:val="baseline"/>
        <w:rPr>
          <w:kern w:val="1"/>
          <w:lang w:eastAsia="ar-SA"/>
        </w:rPr>
      </w:pPr>
      <w:r w:rsidRPr="00CE73AA">
        <w:rPr>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eastAsia="ar-SA"/>
        </w:rPr>
        <w:t xml:space="preserve"> Η συμπλήρωση ή η αποσαφήνιση ζητείται και γίνεται αποδεκτή υπό την προϋπόθεση ότι δεν </w:t>
      </w:r>
      <w:r w:rsidRPr="00CE73AA">
        <w:rPr>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BA50B2">
        <w:rPr>
          <w:kern w:val="1"/>
          <w:lang w:eastAsia="ar-SA"/>
        </w:rPr>
        <w:t xml:space="preserve"> </w:t>
      </w:r>
      <w:r w:rsidRPr="00CE73AA">
        <w:rPr>
          <w:kern w:val="1"/>
          <w:lang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5CEAACDE" w14:textId="41334DD0" w:rsidR="00FE01A1" w:rsidRPr="00911940" w:rsidRDefault="00FE01A1" w:rsidP="00FE01A1">
      <w:pPr>
        <w:textAlignment w:val="baseline"/>
        <w:rPr>
          <w:b/>
          <w:bCs/>
          <w:strike/>
          <w:kern w:val="1"/>
        </w:rPr>
      </w:pPr>
      <w:r w:rsidRPr="00911940">
        <w:rPr>
          <w:kern w:val="1"/>
        </w:rPr>
        <w:t xml:space="preserve">α) Η Επιτροπή </w:t>
      </w:r>
      <w:r w:rsidR="00C60C00" w:rsidRPr="00897475">
        <w:t>Δ</w:t>
      </w:r>
      <w:r w:rsidR="00C60C00">
        <w:t xml:space="preserve">ιαπραγμάτευσης </w:t>
      </w:r>
      <w:r w:rsidRPr="00911940">
        <w:rPr>
          <w:kern w:val="1"/>
        </w:rPr>
        <w:t xml:space="preserve">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w:t>
      </w:r>
      <w:r w:rsidR="0036310C">
        <w:t>Διαπραγμάτευσης</w:t>
      </w:r>
      <w:r w:rsidRPr="00911940">
        <w:rPr>
          <w:kern w:val="1"/>
        </w:rPr>
        <w:t xml:space="preserve"> συντάσσει πρακτικό στο οποίο εισηγείται την απόρριψη της προσφοράς ως απαράδεκτης. </w:t>
      </w:r>
    </w:p>
    <w:p w14:paraId="31F6AF65" w14:textId="416C8D85" w:rsidR="00FE01A1" w:rsidRPr="00911940" w:rsidRDefault="00FE01A1" w:rsidP="00FE01A1">
      <w:pPr>
        <w:textAlignment w:val="baseline"/>
        <w:rPr>
          <w:kern w:val="1"/>
        </w:rPr>
      </w:pPr>
      <w:r w:rsidRPr="00911940">
        <w:rPr>
          <w:kern w:val="1"/>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w:t>
      </w:r>
      <w:r w:rsidRPr="00911940">
        <w:rPr>
          <w:kern w:val="1"/>
        </w:rPr>
        <w:lastRenderedPageBreak/>
        <w:t xml:space="preserve">ανάθεσης σύμβασης και κοινοποιείται σε όλους τους προσφέροντες με επιμέλεια αυτής μέσω της λειτουργικότητας της «Επικοινωνίας» </w:t>
      </w:r>
      <w:r w:rsidR="0036310C">
        <w:rPr>
          <w:kern w:val="1"/>
        </w:rPr>
        <w:t xml:space="preserve">της ηλεκτρονικής Διαδικασίας Διαπραγμάτευσης </w:t>
      </w:r>
      <w:r w:rsidRPr="00911940">
        <w:rPr>
          <w:kern w:val="1"/>
        </w:rPr>
        <w:t>στο ΕΣΗΔΗΣ.</w:t>
      </w:r>
    </w:p>
    <w:p w14:paraId="5FB37B00" w14:textId="0B0A55AB" w:rsidR="00FE01A1" w:rsidRPr="00911940" w:rsidRDefault="00FE01A1" w:rsidP="00FE01A1">
      <w:pPr>
        <w:textAlignment w:val="baseline"/>
        <w:rPr>
          <w:kern w:val="1"/>
        </w:rPr>
      </w:pPr>
      <w:r w:rsidRPr="00911940">
        <w:rPr>
          <w:kern w:val="1"/>
        </w:rPr>
        <w:t>Κατά της εν λόγω απόφασης χωρεί προδικαστική προσφυγή, σύμφωνα με τα οριζόμενα στην παράγραφο 3.4 της παρούσας.</w:t>
      </w:r>
    </w:p>
    <w:p w14:paraId="03828984" w14:textId="25037583" w:rsidR="00FE01A1" w:rsidRPr="00911940" w:rsidRDefault="00FE01A1" w:rsidP="00FE01A1">
      <w:pPr>
        <w:textAlignment w:val="baseline"/>
        <w:rPr>
          <w:kern w:val="1"/>
        </w:rPr>
      </w:pPr>
      <w:r w:rsidRPr="00911940">
        <w:rPr>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1E2509D" w14:textId="2007462C" w:rsidR="00FE01A1" w:rsidRDefault="00FE01A1" w:rsidP="00FE01A1">
      <w:pPr>
        <w:textAlignment w:val="baseline"/>
        <w:rPr>
          <w:kern w:val="1"/>
        </w:rPr>
      </w:pPr>
      <w:r w:rsidRPr="00911940">
        <w:rPr>
          <w:kern w:val="1"/>
        </w:rPr>
        <w:t xml:space="preserve">β) </w:t>
      </w:r>
      <w:r w:rsidR="00BB3A49">
        <w:rPr>
          <w:kern w:val="1"/>
        </w:rPr>
        <w:t xml:space="preserve">Στη συνέχεια </w:t>
      </w:r>
      <w:r w:rsidRPr="00911940">
        <w:rPr>
          <w:kern w:val="1"/>
        </w:rPr>
        <w:t xml:space="preserve">η Επιτροπή </w:t>
      </w:r>
      <w:r w:rsidR="00C60C00" w:rsidRPr="00897475">
        <w:t>Δ</w:t>
      </w:r>
      <w:r w:rsidR="00C60C00">
        <w:t xml:space="preserve">ιαπραγμάτευσης </w:t>
      </w:r>
      <w:r w:rsidRPr="00911940">
        <w:rPr>
          <w:kern w:val="1"/>
        </w:rPr>
        <w:t>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rPr>
        <w:t xml:space="preserve"> </w:t>
      </w:r>
      <w:r>
        <w:rPr>
          <w:kern w:val="1"/>
        </w:rPr>
        <w:t>Η αξιολόγηση και βαθμολόγηση γίνονται σύμφωνα με τα σχετικώς προβλεπόμενα στον ν.4412/2016  και τους όρους της παρούσας. Η</w:t>
      </w:r>
      <w:r w:rsidRPr="00176884">
        <w:rPr>
          <w:kern w:val="1"/>
        </w:rPr>
        <w:t xml:space="preserve"> δια</w:t>
      </w:r>
      <w:r w:rsidRPr="0014575C">
        <w:rPr>
          <w:kern w:val="1"/>
        </w:rPr>
        <w:t>δικασία αξιολόγησης ολοκληρώνεται με την καταχώριση</w:t>
      </w:r>
      <w:r w:rsidRPr="00176884">
        <w:rPr>
          <w:kern w:val="1"/>
        </w:rPr>
        <w:t xml:space="preserve"> </w:t>
      </w:r>
      <w:r w:rsidRPr="0014575C">
        <w:rPr>
          <w:kern w:val="1"/>
        </w:rPr>
        <w:t>σε πρακτικό των προσφερόντων</w:t>
      </w:r>
      <w:r w:rsidRPr="00176884">
        <w:rPr>
          <w:kern w:val="1"/>
        </w:rPr>
        <w:t xml:space="preserve">, </w:t>
      </w:r>
      <w:r w:rsidRPr="0014575C">
        <w:rPr>
          <w:kern w:val="1"/>
        </w:rPr>
        <w:t>των αποτελεσμάτων</w:t>
      </w:r>
      <w:r w:rsidRPr="00176884">
        <w:rPr>
          <w:kern w:val="1"/>
        </w:rPr>
        <w:t xml:space="preserve"> </w:t>
      </w:r>
      <w:r w:rsidRPr="0014575C">
        <w:rPr>
          <w:kern w:val="1"/>
        </w:rPr>
        <w:t>του ελέγχου και της αξιολόγησης των δικαιολογητικών</w:t>
      </w:r>
      <w:r w:rsidRPr="00176884">
        <w:rPr>
          <w:kern w:val="1"/>
        </w:rPr>
        <w:t xml:space="preserve"> </w:t>
      </w:r>
      <w:r w:rsidRPr="0014575C">
        <w:rPr>
          <w:kern w:val="1"/>
        </w:rPr>
        <w:t>συμμετοχής</w:t>
      </w:r>
      <w:r>
        <w:rPr>
          <w:kern w:val="1"/>
        </w:rPr>
        <w:t xml:space="preserve">, των αποτελεσμάτων της αξιολόγησης </w:t>
      </w:r>
      <w:r w:rsidRPr="0014575C">
        <w:rPr>
          <w:kern w:val="1"/>
        </w:rPr>
        <w:t>των τεχνικών προσφορών</w:t>
      </w:r>
      <w:r>
        <w:rPr>
          <w:kern w:val="1"/>
        </w:rPr>
        <w:t xml:space="preserve">, της βαθμολόγησης των αποδεκτών τεχνικών προσφορών με βάση τα κριτήρια αξιολόγησης των παραγράφων 2.3.1 και 2.3.2 της παρούσας. </w:t>
      </w:r>
    </w:p>
    <w:p w14:paraId="223B71B3" w14:textId="5959E626" w:rsidR="00FE01A1" w:rsidRPr="00BD65F6" w:rsidRDefault="00FE01A1" w:rsidP="00FE01A1">
      <w:pPr>
        <w:textAlignment w:val="baseline"/>
        <w:rPr>
          <w:kern w:val="1"/>
          <w:lang w:eastAsia="el-GR"/>
        </w:rPr>
      </w:pPr>
      <w:r w:rsidRPr="00BD65F6">
        <w:rPr>
          <w:kern w:val="1"/>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D85B19F" w14:textId="2E8BC5DA" w:rsidR="00FE01A1" w:rsidRPr="00345415" w:rsidRDefault="00FE01A1" w:rsidP="00FE01A1">
      <w:pPr>
        <w:textAlignment w:val="baseline"/>
        <w:rPr>
          <w:kern w:val="1"/>
        </w:rPr>
      </w:pPr>
      <w:r w:rsidRPr="00BD65F6">
        <w:rPr>
          <w:kern w:val="1"/>
          <w:lang w:eastAsia="el-GR"/>
        </w:rPr>
        <w:t>Κατά της εν λόγω απόφασης χωρεί προδικαστική προσφυγή, σύμφωνα με τα οριζόμενα στ</w:t>
      </w:r>
      <w:r>
        <w:rPr>
          <w:kern w:val="1"/>
          <w:lang w:eastAsia="el-GR"/>
        </w:rPr>
        <w:t>ην παράγραφο</w:t>
      </w:r>
      <w:r w:rsidRPr="00BD65F6">
        <w:rPr>
          <w:kern w:val="1"/>
          <w:lang w:eastAsia="el-GR"/>
        </w:rPr>
        <w:t xml:space="preserve"> 3.4 της παρούσας.</w:t>
      </w:r>
    </w:p>
    <w:p w14:paraId="6CFC198B" w14:textId="4BFB1AE7" w:rsidR="00FE01A1" w:rsidRDefault="00FE01A1" w:rsidP="00FE01A1">
      <w:pPr>
        <w:textAlignment w:val="baseline"/>
        <w:rPr>
          <w:kern w:val="1"/>
        </w:rPr>
      </w:pPr>
      <w:r>
        <w:rPr>
          <w:kern w:val="1"/>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E6CE235" w14:textId="02A526BE" w:rsidR="00FE01A1" w:rsidRDefault="00FE01A1" w:rsidP="00FE01A1">
      <w:pPr>
        <w:autoSpaceDE w:val="0"/>
        <w:autoSpaceDN w:val="0"/>
        <w:adjustRightInd w:val="0"/>
        <w:spacing w:after="0"/>
        <w:rPr>
          <w:kern w:val="1"/>
        </w:rPr>
      </w:pPr>
      <w:r>
        <w:rPr>
          <w:kern w:val="1"/>
        </w:rPr>
        <w:t xml:space="preserve">δ) </w:t>
      </w:r>
      <w:r w:rsidRPr="004E592B">
        <w:rPr>
          <w:kern w:val="1"/>
        </w:rPr>
        <w:t xml:space="preserve">Η Επιτροπή </w:t>
      </w:r>
      <w:r w:rsidR="00C60C00" w:rsidRPr="00897475">
        <w:t>Δ</w:t>
      </w:r>
      <w:r w:rsidR="00C60C00">
        <w:t xml:space="preserve">ιαπραγμάτευσης </w:t>
      </w:r>
      <w:r w:rsidRPr="004E592B">
        <w:rPr>
          <w:kern w:val="1"/>
        </w:rPr>
        <w:t xml:space="preserve">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rPr>
        <w:t xml:space="preserve"> </w:t>
      </w:r>
    </w:p>
    <w:p w14:paraId="522ED6B5" w14:textId="66DEE8D6" w:rsidR="00FE01A1" w:rsidRPr="00CE73AA" w:rsidRDefault="00FE01A1" w:rsidP="00FE01A1">
      <w:pPr>
        <w:textAlignment w:val="baseline"/>
        <w:rPr>
          <w:kern w:val="1"/>
          <w:lang w:eastAsia="el-GR"/>
        </w:rPr>
      </w:pPr>
      <w:r w:rsidRPr="00CE73AA">
        <w:rPr>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t xml:space="preserve"> </w:t>
      </w:r>
      <w:r w:rsidRPr="00CE73AA">
        <w:rPr>
          <w:kern w:val="1"/>
        </w:rPr>
        <w:t xml:space="preserve">μέσω της λειτουργικότητας της «Επικοινωνίας» του ηλεκτρονικού </w:t>
      </w:r>
      <w:r w:rsidR="00C60C00">
        <w:rPr>
          <w:kern w:val="1"/>
          <w:lang w:eastAsia="el-GR"/>
        </w:rPr>
        <w:t xml:space="preserve">τόπου διενέργειας της Διαπραγμάτευσης </w:t>
      </w:r>
      <w:r w:rsidRPr="00CE73AA">
        <w:rPr>
          <w:kern w:val="1"/>
        </w:rPr>
        <w:t>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rPr>
        <w:t xml:space="preserve">. </w:t>
      </w:r>
    </w:p>
    <w:p w14:paraId="69EFB438" w14:textId="2CFA0FED" w:rsidR="00FE01A1" w:rsidRPr="00A72F25" w:rsidRDefault="00FE01A1" w:rsidP="00FE01A1">
      <w:pPr>
        <w:textAlignment w:val="baseline"/>
      </w:pPr>
      <w:r>
        <w:rPr>
          <w:kern w:val="1"/>
        </w:rPr>
        <w:t xml:space="preserve">Στην περίπτωση ισοδύναμων προφορών, δηλαδή προσφορών με την ίδια συνολική τελική βαθμολογία </w:t>
      </w:r>
      <w:r w:rsidRPr="00A72F25">
        <w:rPr>
          <w:kern w:val="1"/>
        </w:rPr>
        <w:t>μεταξύ</w:t>
      </w:r>
      <w:r>
        <w:rPr>
          <w:kern w:val="1"/>
        </w:rPr>
        <w:t xml:space="preserve"> δύο ή περισσοτέρων προσφερόντων, η ανάθεση γίνεται</w:t>
      </w:r>
      <w:r w:rsidRPr="00A72F25">
        <w:rPr>
          <w:kern w:val="1"/>
        </w:rPr>
        <w:t xml:space="preserve"> στην προσφορά με τη μεγαλύτερη βαθμολογία τεχνικής προσφοράς. </w:t>
      </w:r>
    </w:p>
    <w:p w14:paraId="2BE1B9B6" w14:textId="7B35B07C" w:rsidR="00FE01A1" w:rsidRDefault="00FE01A1" w:rsidP="00FE01A1">
      <w:pPr>
        <w:textAlignment w:val="baseline"/>
        <w:rPr>
          <w:rFonts w:eastAsia="Calibri"/>
          <w:i/>
          <w:color w:val="5B9BD5"/>
          <w:kern w:val="1"/>
          <w:lang w:eastAsia="el-GR"/>
        </w:rPr>
      </w:pPr>
      <w:r>
        <w:rPr>
          <w:kern w:val="1"/>
        </w:rPr>
        <w:lastRenderedPageBreak/>
        <w:t xml:space="preserve">Αν οι ισοδύναμες προσφορές έχουν την </w:t>
      </w:r>
      <w:r w:rsidRPr="00BF6D04">
        <w:rPr>
          <w:kern w:val="1"/>
        </w:rPr>
        <w:t>ίδια βαθμολογία τεχνικής προσφοράς</w:t>
      </w:r>
      <w:r>
        <w:rPr>
          <w:rStyle w:val="WW-FootnoteReference19"/>
          <w:kern w:val="1"/>
        </w:rPr>
        <w:footnoteReference w:id="12"/>
      </w:r>
      <w:r>
        <w:rPr>
          <w:i/>
          <w:color w:val="5B9BD5"/>
          <w:kern w:val="1"/>
          <w:lang w:eastAsia="el-GR"/>
        </w:rPr>
        <w:t xml:space="preserve"> </w:t>
      </w:r>
      <w:r>
        <w:rPr>
          <w:kern w:val="1"/>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w:t>
      </w:r>
      <w:r w:rsidR="00C60C00" w:rsidRPr="00897475">
        <w:t>Δ</w:t>
      </w:r>
      <w:r w:rsidR="00C60C00">
        <w:t xml:space="preserve">ιαπραγμάτευσης </w:t>
      </w:r>
      <w:r>
        <w:rPr>
          <w:kern w:val="1"/>
        </w:rPr>
        <w:t xml:space="preserve">και παρουσία αυτών των οικονομικών φορέων. </w:t>
      </w:r>
    </w:p>
    <w:p w14:paraId="0D9E4E24" w14:textId="66284554" w:rsidR="00FE01A1" w:rsidRPr="00BD65F6" w:rsidRDefault="00FE01A1" w:rsidP="00FE01A1">
      <w:pPr>
        <w:textAlignment w:val="baseline"/>
        <w:rPr>
          <w:kern w:val="1"/>
          <w:lang w:eastAsia="el-GR"/>
        </w:rPr>
      </w:pPr>
      <w:r w:rsidRPr="00BD65F6">
        <w:rPr>
          <w:kern w:val="1"/>
          <w:lang w:eastAsia="el-GR"/>
        </w:rPr>
        <w:t>Στη συνέχεια</w:t>
      </w:r>
      <w:r>
        <w:rPr>
          <w:kern w:val="1"/>
          <w:lang w:eastAsia="el-GR"/>
        </w:rPr>
        <w:t>,</w:t>
      </w:r>
      <w:r w:rsidRPr="00BD65F6">
        <w:rPr>
          <w:kern w:val="1"/>
          <w:lang w:eastAsia="el-GR"/>
        </w:rPr>
        <w:t xml:space="preserve"> εφόσον το αποφαινόμενο όργανο της αναθέτουσας αρχής εγκρίνει το ανωτέρω πρακτικό</w:t>
      </w:r>
      <w:r>
        <w:rPr>
          <w:kern w:val="1"/>
          <w:lang w:eastAsia="el-GR"/>
        </w:rPr>
        <w:t xml:space="preserve"> κατάταξης των προσφορών</w:t>
      </w:r>
      <w:r w:rsidRPr="00BD65F6">
        <w:rPr>
          <w:kern w:val="1"/>
          <w:lang w:eastAsia="el-GR"/>
        </w:rPr>
        <w:t xml:space="preserve">, εκδίδεται απόφαση για τα αποτελέσματα του </w:t>
      </w:r>
      <w:r>
        <w:rPr>
          <w:kern w:val="1"/>
          <w:lang w:eastAsia="el-GR"/>
        </w:rPr>
        <w:t xml:space="preserve">εν λόγω </w:t>
      </w:r>
      <w:r w:rsidRPr="00BD65F6">
        <w:rPr>
          <w:kern w:val="1"/>
          <w:lang w:eastAsia="el-GR"/>
        </w:rPr>
        <w:t>σταδίου</w:t>
      </w:r>
      <w:r>
        <w:rPr>
          <w:kern w:val="1"/>
          <w:lang w:eastAsia="el-GR"/>
        </w:rPr>
        <w:t xml:space="preserve"> </w:t>
      </w:r>
      <w:r w:rsidRPr="00BD65F6">
        <w:rPr>
          <w:kern w:val="1"/>
          <w:lang w:eastAsia="el-GR"/>
        </w:rPr>
        <w:t>και η αναθέτουσα</w:t>
      </w:r>
      <w:r w:rsidRPr="00345415">
        <w:rPr>
          <w:rFonts w:eastAsia="Calibri"/>
          <w:i/>
          <w:color w:val="5B9BD5"/>
          <w:kern w:val="1"/>
          <w:lang w:eastAsia="el-GR"/>
        </w:rPr>
        <w:t xml:space="preserve"> </w:t>
      </w:r>
      <w:r w:rsidRPr="00BD65F6">
        <w:rPr>
          <w:kern w:val="1"/>
          <w:lang w:eastAsia="el-GR"/>
        </w:rPr>
        <w:t xml:space="preserve">αρχή προσκαλεί εγγράφως, μέσω της λειτουργικότητας της «Επικοινωνίας» του ηλεκτρονικού </w:t>
      </w:r>
      <w:r w:rsidR="00C60C00">
        <w:rPr>
          <w:kern w:val="1"/>
          <w:lang w:eastAsia="el-GR"/>
        </w:rPr>
        <w:t xml:space="preserve">τόπου διενέργειας της Διαπραγμάτευσης </w:t>
      </w:r>
      <w:r w:rsidRPr="00BD65F6">
        <w:rPr>
          <w:kern w:val="1"/>
          <w:lang w:eastAsia="el-GR"/>
        </w:rPr>
        <w:t xml:space="preserve">στο ΕΣΗΔΗΣ, τον πρώτο σε κατάταξη </w:t>
      </w:r>
      <w:r>
        <w:rPr>
          <w:kern w:val="1"/>
          <w:lang w:eastAsia="el-GR"/>
        </w:rPr>
        <w:t>προσφέροντα</w:t>
      </w:r>
      <w:r w:rsidRPr="00BD65F6">
        <w:rPr>
          <w:kern w:val="1"/>
          <w:lang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eastAsia="el-GR"/>
        </w:rPr>
        <w:t xml:space="preserve"> και την παρ. 3.2 της παρούσας</w:t>
      </w:r>
      <w:r w:rsidRPr="00BD65F6">
        <w:rPr>
          <w:kern w:val="1"/>
          <w:lang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D287873" w14:textId="01F07C27" w:rsidR="00BB3A49" w:rsidRPr="00701AB4" w:rsidRDefault="00BB3A49" w:rsidP="00701AB4">
      <w:pPr>
        <w:textAlignment w:val="baseline"/>
        <w:rPr>
          <w:rFonts w:ascii="Calibri" w:hAnsi="Calibri" w:cs="Calibri"/>
          <w:color w:val="000000"/>
          <w:szCs w:val="24"/>
          <w:shd w:val="clear" w:color="auto" w:fill="FFFFFF"/>
        </w:rPr>
      </w:pPr>
      <w:r w:rsidRPr="00701AB4">
        <w:rPr>
          <w:color w:val="000000"/>
          <w:shd w:val="clear" w:color="auto" w:fill="FFFFFF"/>
        </w:rPr>
        <w:t>Σε κάθε περίπτωση,</w:t>
      </w:r>
      <w:r w:rsidRPr="00000FC7">
        <w:rPr>
          <w:color w:val="000000"/>
          <w:shd w:val="clear" w:color="auto" w:fill="FFFFFF"/>
        </w:rPr>
        <w:t xml:space="preserve"> </w:t>
      </w:r>
      <w:r w:rsidRPr="00701AB4">
        <w:rPr>
          <w:color w:val="000000"/>
          <w:shd w:val="clear" w:color="auto" w:fill="FFFFFF"/>
        </w:rPr>
        <w:t>όταν εξ αρχής έχει υποβληθεί μία προσφορά,</w:t>
      </w:r>
      <w:r w:rsidRPr="00000FC7">
        <w:rPr>
          <w:color w:val="000000"/>
          <w:shd w:val="clear" w:color="auto" w:fill="FFFFFF"/>
        </w:rPr>
        <w:t xml:space="preserve"> </w:t>
      </w:r>
      <w:r w:rsidRPr="00AC41D3">
        <w:rPr>
          <w:color w:val="000000"/>
          <w:shd w:val="clear" w:color="auto" w:fill="FFFFFF"/>
        </w:rPr>
        <w:t xml:space="preserve">τα </w:t>
      </w:r>
      <w:r w:rsidRPr="00701AB4">
        <w:rPr>
          <w:color w:val="000000"/>
          <w:shd w:val="clear" w:color="auto" w:fill="FFFFFF"/>
        </w:rPr>
        <w:t>αποτελέσματα όλων των σταδίων</w:t>
      </w:r>
      <w:r w:rsidRPr="00AC41D3">
        <w:rPr>
          <w:color w:val="000000"/>
          <w:shd w:val="clear" w:color="auto" w:fill="FFFFFF"/>
        </w:rPr>
        <w:t xml:space="preserve"> της διαδικασ</w:t>
      </w:r>
      <w:r w:rsidRPr="00BD65F6">
        <w:rPr>
          <w:color w:val="000000"/>
          <w:shd w:val="clear" w:color="auto" w:fill="FFFFFF"/>
        </w:rPr>
        <w:t>ίας ανάθεσης</w:t>
      </w:r>
      <w:r w:rsidRPr="00701AB4">
        <w:rPr>
          <w:color w:val="000000"/>
          <w:shd w:val="clear" w:color="auto" w:fill="FFFFFF"/>
        </w:rPr>
        <w:t>, ήτοι Δικαιολογητικών Συμμετοχής, Τεχνικής Προσφοράς και Οικονομικής Προσφοράς</w:t>
      </w:r>
      <w:r w:rsidRPr="00BD65F6">
        <w:rPr>
          <w:color w:val="000000"/>
          <w:shd w:val="clear" w:color="auto" w:fill="FFFFFF"/>
        </w:rPr>
        <w:t>,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της ΑΕΠΠ σύμφωνα με όσα προβλέπονται στην παράγραφο 3.4 της παρούσας</w:t>
      </w:r>
      <w:r w:rsidRPr="00701AB4">
        <w:rPr>
          <w:rStyle w:val="af1"/>
          <w:rFonts w:ascii="Calibri" w:hAnsi="Calibri" w:cs="Calibri"/>
          <w:color w:val="000000"/>
          <w:szCs w:val="24"/>
          <w:shd w:val="clear" w:color="auto" w:fill="FFFFFF"/>
        </w:rPr>
        <w:footnoteReference w:id="13"/>
      </w:r>
      <w:r w:rsidRPr="00701AB4">
        <w:rPr>
          <w:rFonts w:ascii="Calibri" w:hAnsi="Calibri" w:cs="Calibri"/>
          <w:color w:val="000000"/>
          <w:szCs w:val="24"/>
          <w:shd w:val="clear" w:color="auto" w:fill="FFFFFF"/>
        </w:rPr>
        <w:t>.</w:t>
      </w:r>
    </w:p>
    <w:p w14:paraId="64A17E2F"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35" w:name="_Toc75073447"/>
      <w:bookmarkStart w:id="236" w:name="_Toc75073448"/>
      <w:bookmarkStart w:id="237" w:name="_Toc75073449"/>
      <w:bookmarkStart w:id="238" w:name="_Toc75073450"/>
      <w:bookmarkStart w:id="239" w:name="_Toc75073451"/>
      <w:bookmarkStart w:id="240" w:name="_Toc75073452"/>
      <w:bookmarkStart w:id="241" w:name="_Toc75073453"/>
      <w:bookmarkStart w:id="242" w:name="_Toc75073454"/>
      <w:bookmarkStart w:id="243" w:name="_Toc75073455"/>
      <w:bookmarkStart w:id="244" w:name="_Toc75073456"/>
      <w:bookmarkStart w:id="245" w:name="__RefHeading___Toc491950129"/>
      <w:bookmarkStart w:id="246" w:name="_Toc75073457"/>
      <w:bookmarkEnd w:id="235"/>
      <w:bookmarkEnd w:id="236"/>
      <w:bookmarkEnd w:id="237"/>
      <w:bookmarkEnd w:id="238"/>
      <w:bookmarkEnd w:id="239"/>
      <w:bookmarkEnd w:id="240"/>
      <w:bookmarkEnd w:id="241"/>
      <w:bookmarkEnd w:id="242"/>
      <w:bookmarkEnd w:id="243"/>
      <w:bookmarkEnd w:id="244"/>
      <w:bookmarkEnd w:id="245"/>
      <w:bookmarkEnd w:id="246"/>
      <w:r w:rsidRPr="00897475">
        <w:tab/>
      </w:r>
      <w:bookmarkStart w:id="247" w:name="_Ref496542592"/>
      <w:bookmarkStart w:id="248" w:name="_Toc496694196"/>
      <w:bookmarkStart w:id="249" w:name="_Toc31307675"/>
      <w:bookmarkStart w:id="250" w:name="_Toc131090344"/>
      <w:r w:rsidRPr="00897475">
        <w:t xml:space="preserve">Πρόσκληση υποβολής δικαιολογητικών προσωρινού αναδόχου - Δικαιολογητικά </w:t>
      </w:r>
      <w:bookmarkEnd w:id="247"/>
      <w:bookmarkEnd w:id="248"/>
      <w:r w:rsidRPr="00897475">
        <w:t>προσωρινού αναδόχου</w:t>
      </w:r>
      <w:bookmarkEnd w:id="249"/>
      <w:bookmarkEnd w:id="250"/>
      <w:r w:rsidRPr="00897475">
        <w:t xml:space="preserve"> </w:t>
      </w:r>
    </w:p>
    <w:p w14:paraId="2272C9F0" w14:textId="77777777" w:rsidR="00132854" w:rsidRDefault="00132854" w:rsidP="0086087F"/>
    <w:p w14:paraId="28B9AF24" w14:textId="72D33C49" w:rsidR="00132854" w:rsidRDefault="00132854" w:rsidP="00132854">
      <w:r w:rsidRPr="00EE0640">
        <w:t>Μετά την αξιολόγηση των προσφορών, η</w:t>
      </w:r>
      <w:r w:rsidRPr="00B07A1A">
        <w:t xml:space="preserve"> αναθέτουσα αρχή </w:t>
      </w:r>
      <w:r w:rsidRPr="00CE73AA">
        <w:rPr>
          <w:lang w:eastAsia="ar-SA"/>
        </w:rPr>
        <w:t>αποστέλλει σχετική ηλεκτρονική  πρόσκληση</w:t>
      </w:r>
      <w:r w:rsidRPr="00B07A1A">
        <w:t xml:space="preserve"> </w:t>
      </w:r>
      <w:r>
        <w:t>σ</w:t>
      </w:r>
      <w:r w:rsidRPr="00B07A1A">
        <w:t xml:space="preserve">τον </w:t>
      </w:r>
      <w:r w:rsidRPr="00782EAD">
        <w:t xml:space="preserve">προσφέροντα, στον οποίο πρόκειται να γίνει η κατακύρωση («προσωρινό ανάδοχο»), </w:t>
      </w:r>
      <w:r w:rsidRPr="00CE73AA">
        <w:rPr>
          <w:lang w:eastAsia="ar-SA"/>
        </w:rPr>
        <w:t xml:space="preserve">μέσω της λειτουργικότητας της «Επικοινωνίας» του ηλεκτρονικού </w:t>
      </w:r>
      <w:r w:rsidR="00C60C00">
        <w:rPr>
          <w:kern w:val="1"/>
          <w:lang w:eastAsia="el-GR"/>
        </w:rPr>
        <w:t xml:space="preserve">τόπου διενέργειας της Διαπραγμάτευσης </w:t>
      </w:r>
      <w:r w:rsidRPr="00CE73AA">
        <w:rPr>
          <w:lang w:eastAsia="ar-SA"/>
        </w:rPr>
        <w:t xml:space="preserve">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1D7B82" w:rsidRPr="001D7B82">
        <w:rPr>
          <w:color w:val="000000"/>
        </w:rPr>
        <w:t>Πρόσκλησης</w:t>
      </w:r>
      <w:r w:rsidRPr="00CE73AA">
        <w:rPr>
          <w:lang w:eastAsia="ar-SA"/>
        </w:rPr>
        <w:t xml:space="preserve">, ως αποδεικτικά στοιχεία για τη μη συνδρομή των λόγων αποκλεισμού της παραγράφου 2.2.3 της </w:t>
      </w:r>
      <w:r w:rsidR="001D7B82" w:rsidRPr="001D7B82">
        <w:rPr>
          <w:color w:val="000000"/>
        </w:rPr>
        <w:t>Πρόσκλησης</w:t>
      </w:r>
      <w:r w:rsidRPr="00CE73AA">
        <w:rPr>
          <w:lang w:eastAsia="ar-SA"/>
        </w:rPr>
        <w:t>, καθώς και για την πλήρωση των κριτηρίων ποιοτικής επιλογής των παραγράφων 2.2.4 - 2.2.8  αυτής.</w:t>
      </w:r>
    </w:p>
    <w:p w14:paraId="7680BF55" w14:textId="77777777" w:rsidR="00132854" w:rsidRPr="00CE73AA" w:rsidRDefault="00132854" w:rsidP="00132854">
      <w:pPr>
        <w:rPr>
          <w:color w:val="000000"/>
          <w:lang w:eastAsia="ar-SA"/>
        </w:rPr>
      </w:pPr>
      <w:r w:rsidRPr="00CE73AA">
        <w:rPr>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4439161E" w14:textId="148E26F5" w:rsidR="00132854" w:rsidRPr="00CE73AA" w:rsidRDefault="00132854" w:rsidP="00132854">
      <w:pPr>
        <w:rPr>
          <w:strike/>
          <w:lang w:eastAsia="ar-SA"/>
        </w:rPr>
      </w:pPr>
      <w:r w:rsidRPr="00911940">
        <w:rPr>
          <w:lang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w:t>
      </w:r>
      <w:r w:rsidR="00C60C00">
        <w:rPr>
          <w:lang w:eastAsia="ar-SA"/>
        </w:rPr>
        <w:t xml:space="preserve">της πρόσκλησης Διαπραγμάτευσης </w:t>
      </w:r>
      <w:r w:rsidRPr="00911940">
        <w:rPr>
          <w:lang w:eastAsia="ar-SA"/>
        </w:rPr>
        <w:t xml:space="preserve"> και ως παραλήπτης η Επιτροπή </w:t>
      </w:r>
      <w:r w:rsidR="00C60C00">
        <w:rPr>
          <w:lang w:eastAsia="ar-SA"/>
        </w:rPr>
        <w:t xml:space="preserve">Διαπραγμάτευσης </w:t>
      </w:r>
      <w:r w:rsidR="00C60C00" w:rsidRPr="00911940">
        <w:rPr>
          <w:lang w:eastAsia="ar-SA"/>
        </w:rPr>
        <w:t xml:space="preserve"> </w:t>
      </w:r>
      <w:r w:rsidRPr="00911940">
        <w:rPr>
          <w:lang w:eastAsia="ar-SA"/>
        </w:rPr>
        <w:t>,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 2.4.2.5</w:t>
      </w:r>
      <w:r w:rsidRPr="00911940">
        <w:rPr>
          <w:lang w:eastAsia="ar-SA"/>
        </w:rPr>
        <w:t>.</w:t>
      </w:r>
      <w:r w:rsidRPr="00CE73AA">
        <w:rPr>
          <w:lang w:eastAsia="ar-SA"/>
        </w:rPr>
        <w:t xml:space="preserve"> </w:t>
      </w:r>
    </w:p>
    <w:p w14:paraId="5D1248A6" w14:textId="77777777" w:rsidR="00132854" w:rsidRPr="00CE73AA" w:rsidRDefault="00132854" w:rsidP="00132854">
      <w:pPr>
        <w:rPr>
          <w:lang w:eastAsia="ar-SA"/>
        </w:rPr>
      </w:pPr>
      <w:r w:rsidRPr="00CE73AA">
        <w:rPr>
          <w:lang w:eastAsia="ar-SA"/>
        </w:rPr>
        <w:lastRenderedPageBreak/>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2179FAA6" w14:textId="2C79455E" w:rsidR="00132854" w:rsidRPr="00CE73AA" w:rsidRDefault="00132854" w:rsidP="00132854">
      <w:pPr>
        <w:rPr>
          <w:lang w:eastAsia="ar-SA"/>
        </w:rPr>
      </w:pPr>
      <w:r w:rsidRPr="00CE73AA">
        <w:rPr>
          <w:lang w:eastAsia="ar-SA"/>
        </w:rPr>
        <w:t xml:space="preserve">Ο προσωρινός ανάδοχος δύναται να υποβάλει αίτημα, μέσω της λειτουργικότητας της «Επικοινωνίας» του ηλεκτρονικού </w:t>
      </w:r>
      <w:r w:rsidR="00C60C00">
        <w:rPr>
          <w:kern w:val="1"/>
          <w:lang w:eastAsia="el-GR"/>
        </w:rPr>
        <w:t xml:space="preserve">τόπου διενέργειας της Διαπραγμάτευσης </w:t>
      </w:r>
      <w:r w:rsidRPr="00CE73AA">
        <w:rPr>
          <w:lang w:eastAsia="ar-SA"/>
        </w:rPr>
        <w:t>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5F916CD2" w14:textId="77777777" w:rsidR="00132854" w:rsidRPr="00CE73AA" w:rsidRDefault="00132854" w:rsidP="00132854">
      <w:pPr>
        <w:rPr>
          <w:lang w:eastAsia="ar-SA"/>
        </w:rPr>
      </w:pPr>
      <w:r w:rsidRPr="00CE73AA">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908AF2B" w14:textId="77777777" w:rsidR="00132854" w:rsidRPr="00CE73AA" w:rsidRDefault="00132854" w:rsidP="00132854">
      <w:pPr>
        <w:rPr>
          <w:lang w:eastAsia="ar-SA"/>
        </w:rPr>
      </w:pPr>
      <w:r w:rsidRPr="00CE73AA">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D3500A1" w14:textId="77777777" w:rsidR="00132854" w:rsidRPr="00CE73AA" w:rsidRDefault="00132854" w:rsidP="00132854">
      <w:pPr>
        <w:rPr>
          <w:lang w:eastAsia="ar-SA"/>
        </w:rPr>
      </w:pPr>
      <w:r w:rsidRPr="00CE73AA">
        <w:rPr>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4565EB91" w14:textId="77777777" w:rsidR="00132854" w:rsidRPr="00CE73AA" w:rsidRDefault="00132854" w:rsidP="00132854">
      <w:pPr>
        <w:rPr>
          <w:lang w:eastAsia="ar-SA"/>
        </w:rPr>
      </w:pPr>
      <w:r w:rsidRPr="00CE73AA">
        <w:rPr>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20AF3A9" w14:textId="77777777" w:rsidR="00132854" w:rsidRPr="00CE73AA" w:rsidRDefault="00132854" w:rsidP="00132854">
      <w:pPr>
        <w:rPr>
          <w:lang w:eastAsia="ar-SA"/>
        </w:rPr>
      </w:pPr>
      <w:r w:rsidRPr="00CE73AA">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rPr>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2932A05E" w14:textId="5FC63532" w:rsidR="00132854" w:rsidRPr="00CE73AA" w:rsidRDefault="00132854" w:rsidP="00132854">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2.2.3 της παρούσας </w:t>
      </w:r>
      <w:r w:rsidR="001D7B82" w:rsidRPr="001D7B82">
        <w:rPr>
          <w:color w:val="000000"/>
        </w:rPr>
        <w:t>Πρόσκλησης</w:t>
      </w:r>
      <w:r w:rsidRPr="00CE73AA">
        <w:rPr>
          <w:lang w:eastAsia="ar-SA"/>
        </w:rPr>
        <w:t xml:space="preserve"> και β) πληροί τα σχετικά κριτήρια ποιοτικής επιλογής τα οποία έχουν καθοριστεί σύμφωνα με τις παραγράφους 2.2.4 -2.2.8 της παρούσας </w:t>
      </w:r>
      <w:r w:rsidR="001D7B82" w:rsidRPr="001D7B82">
        <w:rPr>
          <w:color w:val="000000"/>
        </w:rPr>
        <w:t>Πρόσκλησης</w:t>
      </w:r>
      <w:r w:rsidRPr="00CE73AA">
        <w:rPr>
          <w:lang w:eastAsia="ar-SA"/>
        </w:rPr>
        <w:t xml:space="preserve">, η διαδικασία ματαιώνεται. </w:t>
      </w:r>
    </w:p>
    <w:p w14:paraId="163F074C" w14:textId="4367021D" w:rsidR="00132854" w:rsidRDefault="00132854" w:rsidP="00132854">
      <w:pPr>
        <w:rPr>
          <w:lang w:eastAsia="ar-SA"/>
        </w:rPr>
      </w:pPr>
      <w:r w:rsidRPr="00CE73AA">
        <w:rPr>
          <w:lang w:eastAsia="ar-SA"/>
        </w:rPr>
        <w:t xml:space="preserve">Η διαδικασία ελέγχου των παραπάνω δικαιολογητικών ολοκληρώνεται με τη σύνταξη πρακτικού από την Επιτροπή </w:t>
      </w:r>
      <w:r w:rsidR="00C60C00">
        <w:rPr>
          <w:kern w:val="1"/>
          <w:lang w:eastAsia="el-GR"/>
        </w:rPr>
        <w:t>Διαπραγμάτευσης</w:t>
      </w:r>
      <w:r w:rsidRPr="00CE73AA">
        <w:rPr>
          <w:lang w:eastAsia="ar-SA"/>
        </w:rPr>
        <w:t>, στο οποίο αναγράφεται η τυχόν συμπλήρωση δικαιολογητικών σύμφωνα με όσα ορίζονται ανωτέρω</w:t>
      </w:r>
      <w:r>
        <w:rPr>
          <w:lang w:eastAsia="ar-SA"/>
        </w:rPr>
        <w:t xml:space="preserve"> </w:t>
      </w:r>
      <w:r w:rsidRPr="00C74870">
        <w:rPr>
          <w:lang w:eastAsia="ar-SA"/>
        </w:rPr>
        <w:t xml:space="preserve">(παράγραφος 3.1.2.1.) </w:t>
      </w:r>
      <w:r w:rsidRPr="00CE73AA">
        <w:rPr>
          <w:lang w:eastAsia="ar-SA"/>
        </w:rPr>
        <w:t xml:space="preserve">και τη διαβίβασή του στο αποφαινόμενο όργανο της </w:t>
      </w:r>
      <w:r w:rsidRPr="00CE73AA">
        <w:rPr>
          <w:lang w:eastAsia="ar-SA"/>
        </w:rPr>
        <w:lastRenderedPageBreak/>
        <w:t xml:space="preserve">αναθέτουσας αρχής για τη λήψη απόφασης είτε για την κατακύρωση της σύμβασης είτε για τη ματαίωση της διαδικασίας. </w:t>
      </w:r>
    </w:p>
    <w:p w14:paraId="0B07BD96" w14:textId="61C8D9A4" w:rsidR="00132854" w:rsidRPr="00CE73AA" w:rsidRDefault="00132854" w:rsidP="00132854">
      <w:pPr>
        <w:rPr>
          <w:lang w:eastAsia="ar-SA"/>
        </w:rPr>
      </w:pPr>
      <w:r w:rsidRPr="00911940">
        <w:rPr>
          <w:lang w:eastAsia="ar-SA"/>
        </w:rPr>
        <w:t xml:space="preserve">Επισημαίνεται ότι, η αναθέτουσα αρχή, αιτιολογημένα και κατόπιν γνώμης της αρμόδιας επιτροπής </w:t>
      </w:r>
      <w:r w:rsidR="00C60C00">
        <w:rPr>
          <w:kern w:val="1"/>
          <w:lang w:eastAsia="el-GR"/>
        </w:rPr>
        <w:t>Διαπραγμάτευσης</w:t>
      </w:r>
      <w:r w:rsidRPr="00911940">
        <w:rPr>
          <w:lang w:eastAsia="ar-SA"/>
        </w:rPr>
        <w:t xml:space="preserve">, μπορεί να  κατακυρώσει τη σύμβαση για ολόκληρη ή μεγαλύτερη ή μικρότερη ποσότητα των παρεχόμενων υπηρεσιών από αυτή που καθορίζεται στην </w:t>
      </w:r>
      <w:r>
        <w:rPr>
          <w:lang w:eastAsia="ar-SA"/>
        </w:rPr>
        <w:t>παρούσα</w:t>
      </w:r>
      <w:r w:rsidRPr="00911940">
        <w:rPr>
          <w:lang w:eastAsia="ar-SA"/>
        </w:rPr>
        <w:t xml:space="preserve"> σε ποσοστό και ως εξής:   </w:t>
      </w:r>
      <w:r>
        <w:rPr>
          <w:lang w:eastAsia="ar-SA"/>
        </w:rPr>
        <w:t xml:space="preserve">εκατόν είκοσι </w:t>
      </w:r>
      <w:r w:rsidRPr="00911940">
        <w:rPr>
          <w:lang w:eastAsia="ar-SA"/>
        </w:rPr>
        <w:t>τοις εκατό (</w:t>
      </w:r>
      <w:r>
        <w:rPr>
          <w:lang w:eastAsia="ar-SA"/>
        </w:rPr>
        <w:t>120</w:t>
      </w:r>
      <w:r w:rsidRPr="00911940">
        <w:rPr>
          <w:lang w:eastAsia="ar-SA"/>
        </w:rPr>
        <w:t>%)</w:t>
      </w:r>
      <w:r w:rsidRPr="00911940">
        <w:rPr>
          <w:vertAlign w:val="superscript"/>
          <w:lang w:eastAsia="ar-SA"/>
        </w:rPr>
        <w:footnoteReference w:id="14"/>
      </w:r>
      <w:r w:rsidRPr="00911940">
        <w:rPr>
          <w:lang w:eastAsia="ar-SA"/>
        </w:rPr>
        <w:t xml:space="preserve"> στην περίπτωση της μεγαλύτερης ποσότητας και </w:t>
      </w:r>
      <w:r>
        <w:rPr>
          <w:lang w:eastAsia="ar-SA"/>
        </w:rPr>
        <w:t xml:space="preserve">ογδόντα </w:t>
      </w:r>
      <w:r w:rsidRPr="00911940">
        <w:rPr>
          <w:lang w:eastAsia="ar-SA"/>
        </w:rPr>
        <w:t>τοις εκατό (</w:t>
      </w:r>
      <w:r>
        <w:rPr>
          <w:lang w:eastAsia="ar-SA"/>
        </w:rPr>
        <w:t>80</w:t>
      </w:r>
      <w:r w:rsidRPr="00911940">
        <w:rPr>
          <w:lang w:eastAsia="ar-SA"/>
        </w:rPr>
        <w:t>%)</w:t>
      </w:r>
      <w:r w:rsidRPr="00911940">
        <w:rPr>
          <w:vertAlign w:val="superscript"/>
          <w:lang w:eastAsia="ar-SA"/>
        </w:rPr>
        <w:footnoteReference w:id="15"/>
      </w:r>
      <w:r w:rsidRPr="00911940">
        <w:rPr>
          <w:lang w:eastAsia="ar-SA"/>
        </w:rPr>
        <w:t xml:space="preserve"> στην περίπτωση μικρότερης ποσότητας.</w:t>
      </w:r>
    </w:p>
    <w:p w14:paraId="4300E834" w14:textId="77777777" w:rsidR="00132854" w:rsidRPr="00DC4540" w:rsidRDefault="00132854" w:rsidP="00132854">
      <w:r w:rsidRPr="00B07A1A">
        <w:t>Τα αποτελέσματα του ελέγχου των παραπάνω δικαιολογητικών και της εισήγησης της Επιτροπής επικυρώνονται με την απόφαση κα</w:t>
      </w:r>
      <w:r w:rsidRPr="00DC4540">
        <w:t>τακύρωσης.</w:t>
      </w:r>
    </w:p>
    <w:p w14:paraId="14D8DC06" w14:textId="77777777" w:rsidR="00132854" w:rsidRDefault="00132854" w:rsidP="0086087F"/>
    <w:p w14:paraId="5E7D9072"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51" w:name="_Toc75073459"/>
      <w:bookmarkStart w:id="252" w:name="_Toc75073460"/>
      <w:bookmarkStart w:id="253" w:name="_Toc75073461"/>
      <w:bookmarkStart w:id="254" w:name="_Toc75073462"/>
      <w:bookmarkStart w:id="255" w:name="_Toc75073463"/>
      <w:bookmarkStart w:id="256" w:name="_Toc75073464"/>
      <w:bookmarkStart w:id="257" w:name="_Toc75073465"/>
      <w:bookmarkStart w:id="258" w:name="_Toc75073466"/>
      <w:bookmarkStart w:id="259" w:name="_Toc75073467"/>
      <w:bookmarkStart w:id="260" w:name="_Toc75073468"/>
      <w:bookmarkStart w:id="261" w:name="_Toc75073469"/>
      <w:bookmarkStart w:id="262" w:name="_Toc75073470"/>
      <w:bookmarkStart w:id="263" w:name="_Toc75073471"/>
      <w:bookmarkStart w:id="264" w:name="_Toc75073472"/>
      <w:bookmarkStart w:id="265" w:name="_Toc75073473"/>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897475">
        <w:tab/>
      </w:r>
      <w:bookmarkStart w:id="266" w:name="_Toc496694197"/>
      <w:bookmarkStart w:id="267" w:name="_Toc31307676"/>
      <w:bookmarkStart w:id="268" w:name="_Toc131090345"/>
      <w:r w:rsidRPr="00897475">
        <w:t>Κατακύρωση - σύναψη σύμβασης</w:t>
      </w:r>
      <w:bookmarkEnd w:id="266"/>
      <w:bookmarkEnd w:id="267"/>
      <w:bookmarkEnd w:id="268"/>
      <w:r w:rsidRPr="00897475">
        <w:t xml:space="preserve"> </w:t>
      </w:r>
    </w:p>
    <w:p w14:paraId="3A031609" w14:textId="715250E0" w:rsidR="008A50A5" w:rsidRPr="00CE73AA" w:rsidRDefault="008A50A5" w:rsidP="008A50A5">
      <w:pPr>
        <w:rPr>
          <w:lang w:eastAsia="ar-SA"/>
        </w:rPr>
      </w:pPr>
      <w:r w:rsidRPr="00CE73AA">
        <w:rPr>
          <w:lang w:eastAsia="ar-SA"/>
        </w:rPr>
        <w:t xml:space="preserve">Τα αποτελέσματα του ελέγχου των παραπάνω δικαιολογητικών </w:t>
      </w:r>
      <w:r w:rsidRPr="00EB0F65">
        <w:rPr>
          <w:lang w:eastAsia="ar-SA"/>
        </w:rPr>
        <w:t xml:space="preserve">κατακύρωσης </w:t>
      </w:r>
      <w:r w:rsidRPr="00CE73AA">
        <w:rPr>
          <w:lang w:eastAsia="ar-SA"/>
        </w:rPr>
        <w:t xml:space="preserve">και της εισήγησης της Επιτροπής </w:t>
      </w:r>
      <w:r w:rsidR="00C60C00">
        <w:rPr>
          <w:kern w:val="1"/>
          <w:lang w:eastAsia="el-GR"/>
        </w:rPr>
        <w:t xml:space="preserve">Διαπραγμάτευσης </w:t>
      </w:r>
      <w:r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Pr>
          <w:lang w:eastAsia="ar-SA"/>
        </w:rPr>
        <w:t xml:space="preserve"> και ανάδειξης προσωρινού αναδόχου</w:t>
      </w:r>
      <w:r w:rsidRPr="00CE73AA">
        <w:rPr>
          <w:lang w:eastAsia="ar-SA"/>
        </w:rPr>
        <w:t>, σε συνέχεια της αξιολόγησης των οικονομικών προσφορών τους.</w:t>
      </w:r>
    </w:p>
    <w:p w14:paraId="23713515" w14:textId="525E86DC" w:rsidR="008A50A5" w:rsidRDefault="008A50A5" w:rsidP="008A50A5">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σε όλους τους οικονομικούς φορείς που έλαβαν μέρος στη διαδικασία ανάθεσης, εκτός από όσους αποκλείστηκαν οριστικά</w:t>
      </w:r>
      <w:r>
        <w:rPr>
          <w:lang w:eastAsia="ar-SA"/>
        </w:rPr>
        <w:t xml:space="preserve">, ιδίως </w:t>
      </w:r>
      <w:r w:rsidRPr="00CE73AA">
        <w:rPr>
          <w:lang w:eastAsia="ar-SA"/>
        </w:rPr>
        <w:t>δυνάμει της παρ. 1 του άρθρου 72 του ν. 4412/2016</w:t>
      </w:r>
      <w:r>
        <w:rPr>
          <w:lang w:eastAsia="ar-SA"/>
        </w:rPr>
        <w:t xml:space="preserve">,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w:t>
      </w:r>
      <w:r w:rsidR="00C60C00">
        <w:rPr>
          <w:lang w:eastAsia="ar-SA"/>
        </w:rPr>
        <w:t>ής</w:t>
      </w:r>
      <w:r w:rsidRPr="00CE73AA">
        <w:rPr>
          <w:lang w:eastAsia="ar-SA"/>
        </w:rPr>
        <w:t xml:space="preserve"> Δια</w:t>
      </w:r>
      <w:r w:rsidR="00C60C00">
        <w:rPr>
          <w:lang w:eastAsia="ar-SA"/>
        </w:rPr>
        <w:t>πραγμάτευσης</w:t>
      </w:r>
      <w:r w:rsidRPr="00CE73AA">
        <w:rPr>
          <w:lang w:eastAsia="ar-SA"/>
        </w:rPr>
        <w:t xml:space="preserve">». </w:t>
      </w:r>
    </w:p>
    <w:p w14:paraId="490E29FD" w14:textId="77777777" w:rsidR="008A50A5" w:rsidRPr="00CE73AA" w:rsidRDefault="008A50A5" w:rsidP="008A50A5">
      <w:pPr>
        <w:rPr>
          <w:lang w:eastAsia="ar-SA"/>
        </w:rPr>
      </w:pPr>
      <w:r w:rsidRPr="00CE73AA">
        <w:rPr>
          <w:lang w:eastAsia="ar-SA"/>
        </w:rPr>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Pr>
          <w:lang w:eastAsia="ar-SA"/>
        </w:rPr>
        <w:t xml:space="preserve"> </w:t>
      </w:r>
      <w:r w:rsidRPr="00BE6FAB">
        <w:rPr>
          <w:lang w:eastAsia="ar-SA"/>
        </w:rPr>
        <w:t>που αποσφραγίστηκαν, της κατάταξης των προσφορών</w:t>
      </w:r>
      <w:r>
        <w:rPr>
          <w:lang w:eastAsia="ar-SA"/>
        </w:rPr>
        <w:t xml:space="preserve"> </w:t>
      </w:r>
      <w:r w:rsidRPr="00BE6FAB">
        <w:rPr>
          <w:lang w:eastAsia="ar-SA"/>
        </w:rPr>
        <w:t>και των υποβληθέντων δικαιολογητικών κατακύρωσης</w:t>
      </w:r>
      <w:r>
        <w:rPr>
          <w:lang w:eastAsia="ar-SA"/>
        </w:rPr>
        <w:t>,</w:t>
      </w:r>
      <w:r w:rsidRPr="00BF1C2B">
        <w:t xml:space="preserve"> </w:t>
      </w:r>
      <w:r>
        <w:t>με ενέργειες της αναθέτουσας αρχής</w:t>
      </w:r>
      <w:r w:rsidRPr="00BE6FAB">
        <w:rPr>
          <w:lang w:eastAsia="ar-SA"/>
        </w:rPr>
        <w:t>.</w:t>
      </w:r>
      <w:r>
        <w:rPr>
          <w:lang w:eastAsia="ar-SA"/>
        </w:rPr>
        <w:t xml:space="preserve"> </w:t>
      </w:r>
      <w:r w:rsidRPr="00CE73AA">
        <w:rPr>
          <w:lang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3F6DB410" w14:textId="77777777" w:rsidR="008A50A5" w:rsidRPr="00CE73AA" w:rsidRDefault="008A50A5" w:rsidP="008A50A5">
      <w:pPr>
        <w:rPr>
          <w:lang w:eastAsia="ar-SA"/>
        </w:rPr>
      </w:pPr>
      <w:r w:rsidRPr="00CE73AA">
        <w:rPr>
          <w:lang w:eastAsia="ar-SA"/>
        </w:rPr>
        <w:t>Η απόφαση κατακύρωσης καθίσταται οριστική, εφόσον συντρέξουν οι ακόλουθες προϋποθέσεις σωρευτικά:</w:t>
      </w:r>
    </w:p>
    <w:p w14:paraId="6EA1ABE4"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4B4C411D"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2" w:anchor="art372_4" w:history="1">
        <w:r w:rsidRPr="00C11E79">
          <w:rPr>
            <w:lang w:eastAsia="ar-SA"/>
          </w:rPr>
          <w:t>παρ.</w:t>
        </w:r>
      </w:hyperlink>
      <w:hyperlink r:id="rId23" w:anchor="art372_4" w:history="1"/>
      <w:hyperlink r:id="rId24" w:anchor="art372_4" w:history="1">
        <w:r w:rsidRPr="00C11E79">
          <w:rPr>
            <w:lang w:eastAsia="ar-SA"/>
          </w:rPr>
          <w:t xml:space="preserve"> 4 του άρθρου 372</w:t>
        </w:r>
      </w:hyperlink>
      <w:r w:rsidRPr="00CE73AA">
        <w:rPr>
          <w:lang w:eastAsia="ar-SA"/>
        </w:rPr>
        <w:t xml:space="preserve"> του ν. 4412/2016,</w:t>
      </w:r>
    </w:p>
    <w:p w14:paraId="476AD5F8" w14:textId="77777777" w:rsidR="008A50A5"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eastAsia="ar-SA"/>
        </w:rPr>
        <w:t xml:space="preserve"> </w:t>
      </w:r>
      <w:r w:rsidRPr="00CE73AA">
        <w:rPr>
          <w:lang w:eastAsia="ar-SA"/>
        </w:rPr>
        <w:t>και </w:t>
      </w:r>
    </w:p>
    <w:p w14:paraId="689F5C2A" w14:textId="0F6876C6"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lastRenderedPageBreak/>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5" w:history="1">
        <w:r w:rsidRPr="00CE73AA">
          <w:rPr>
            <w:lang w:eastAsia="ar-SA"/>
          </w:rPr>
          <w:t>άρθρο 79Α</w:t>
        </w:r>
      </w:hyperlink>
      <w:r w:rsidRPr="00CE73AA">
        <w:rPr>
          <w:lang w:eastAsia="ar-SA"/>
        </w:rPr>
        <w:t xml:space="preserve"> του ν. 4412/2016, στην οποία δηλώνεται ότι, δεν έχουν επέλθει στο πρόσωπό του οψιγενείς μεταβολές κατά την έννοια του </w:t>
      </w:r>
      <w:hyperlink r:id="rId26" w:anchor="art104" w:history="1">
        <w:r w:rsidRPr="00CE73AA">
          <w:rPr>
            <w:lang w:eastAsia="ar-SA"/>
          </w:rPr>
          <w:t>άρθρου 104</w:t>
        </w:r>
      </w:hyperlink>
      <w:r w:rsidRPr="00CE73AA">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eastAsia="ar-SA"/>
        </w:rPr>
        <w:t>Η υπεύθυνη δήλωση ελέγχεται από την αναθέτουσα αρχή και μνημονεύεται στο συμφωνητικό.</w:t>
      </w:r>
      <w:r w:rsidRPr="00CF3BE7">
        <w:rPr>
          <w:lang w:eastAsia="ar-SA"/>
        </w:rPr>
        <w:t xml:space="preserve"> Εφόσον δηλωθούν οψιγενείς μεταβολές, η δήλωση ελέγχεται από την Επιτροπή </w:t>
      </w:r>
      <w:r w:rsidR="00C60C00">
        <w:rPr>
          <w:kern w:val="1"/>
          <w:lang w:eastAsia="el-GR"/>
        </w:rPr>
        <w:t>Διαπραγμάτευσης</w:t>
      </w:r>
      <w:r w:rsidRPr="00CF3BE7">
        <w:rPr>
          <w:lang w:eastAsia="ar-SA"/>
        </w:rPr>
        <w:t>, η οποία εισηγείται προς το αρμόδιο αποφαινόμενο όργανο.</w:t>
      </w:r>
    </w:p>
    <w:p w14:paraId="449FA5A1" w14:textId="77777777" w:rsidR="008A50A5" w:rsidRPr="00CE73AA" w:rsidRDefault="008A50A5" w:rsidP="008A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p>
    <w:p w14:paraId="3BA1DA52" w14:textId="77777777" w:rsidR="008A50A5" w:rsidRPr="00CE73AA" w:rsidRDefault="008A50A5" w:rsidP="008A50A5">
      <w:pPr>
        <w:rPr>
          <w:lang w:eastAsia="ar-SA"/>
        </w:rPr>
      </w:pPr>
      <w:r w:rsidRPr="00CE73AA">
        <w:rPr>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eastAsia="ar-SA"/>
        </w:rPr>
        <w:t xml:space="preserve"> </w:t>
      </w:r>
      <w:r w:rsidRPr="00CE73AA">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B41448B" w14:textId="51F3AFB5" w:rsidR="008A50A5" w:rsidRPr="00F70008" w:rsidRDefault="008A50A5" w:rsidP="008A50A5">
      <w:pPr>
        <w:rPr>
          <w:lang w:eastAsia="ar-SA"/>
        </w:rPr>
      </w:pPr>
      <w:r w:rsidRPr="00CE73AA">
        <w:rPr>
          <w:lang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1D7B82" w:rsidRPr="001D7B82">
        <w:rPr>
          <w:color w:val="000000"/>
        </w:rPr>
        <w:t>Πρόσκλησης</w:t>
      </w:r>
      <w:r w:rsidRPr="00CE73AA">
        <w:rPr>
          <w:lang w:eastAsia="ar-SA"/>
        </w:rPr>
        <w:t xml:space="preserve">. </w:t>
      </w:r>
      <w:r w:rsidRPr="00F70008">
        <w:rPr>
          <w:lang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eastAsia="ar-SA"/>
        </w:rPr>
        <w:footnoteReference w:id="16"/>
      </w:r>
    </w:p>
    <w:p w14:paraId="21EF70A6" w14:textId="77777777" w:rsidR="008A50A5" w:rsidRPr="00CE73AA" w:rsidRDefault="008A50A5" w:rsidP="008A50A5">
      <w:pPr>
        <w:rPr>
          <w:lang w:eastAsia="ar-SA"/>
        </w:rPr>
      </w:pPr>
      <w:r w:rsidRPr="00F70008">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79C15636"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rsidDel="00E536F5">
        <w:t xml:space="preserve"> </w:t>
      </w:r>
      <w:bookmarkStart w:id="269" w:name="_Ref496542648"/>
      <w:bookmarkStart w:id="270" w:name="_Ref496542669"/>
      <w:bookmarkStart w:id="271" w:name="_Toc496694198"/>
      <w:bookmarkStart w:id="272" w:name="_Toc31307677"/>
      <w:bookmarkStart w:id="273" w:name="_Toc131090346"/>
      <w:r w:rsidRPr="00897475">
        <w:t>Προδικαστικές Προσφυγές - Προσωρινή Δικαστική Προστασία</w:t>
      </w:r>
      <w:bookmarkEnd w:id="269"/>
      <w:bookmarkEnd w:id="270"/>
      <w:bookmarkEnd w:id="271"/>
      <w:bookmarkEnd w:id="272"/>
      <w:bookmarkEnd w:id="273"/>
      <w:r w:rsidRPr="00897475">
        <w:t xml:space="preserve"> </w:t>
      </w:r>
    </w:p>
    <w:p w14:paraId="09154185" w14:textId="77777777" w:rsidR="008A50A5" w:rsidRDefault="008A50A5" w:rsidP="0086087F"/>
    <w:p w14:paraId="0F7F2E03" w14:textId="77777777" w:rsidR="00EF78AA" w:rsidRPr="00020B6A" w:rsidRDefault="00EF78AA" w:rsidP="00EF78AA">
      <w:pPr>
        <w:rPr>
          <w:color w:val="000000"/>
        </w:rPr>
      </w:pPr>
      <w:r w:rsidRPr="00855483">
        <w:rPr>
          <w:b/>
          <w:color w:val="000000"/>
        </w:rPr>
        <w:t>Α.</w:t>
      </w:r>
      <w:r w:rsidRPr="00020B6A">
        <w:rPr>
          <w:color w:val="000000"/>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rPr>
        <w:t xml:space="preserve"> </w:t>
      </w:r>
      <w:r w:rsidRPr="00020B6A">
        <w:rPr>
          <w:color w:val="000000"/>
        </w:rPr>
        <w:t xml:space="preserve">επ. </w:t>
      </w:r>
      <w:r>
        <w:rPr>
          <w:color w:val="000000"/>
        </w:rPr>
        <w:t>ν</w:t>
      </w:r>
      <w:r w:rsidRPr="00020B6A">
        <w:rPr>
          <w:color w:val="000000"/>
        </w:rPr>
        <w:t>. 4412/2016 και 1</w:t>
      </w:r>
      <w:r>
        <w:rPr>
          <w:color w:val="000000"/>
        </w:rPr>
        <w:t xml:space="preserve"> </w:t>
      </w:r>
      <w:r w:rsidRPr="00020B6A">
        <w:rPr>
          <w:color w:val="000000"/>
        </w:rPr>
        <w:t xml:space="preserve">επ. </w:t>
      </w:r>
      <w:r>
        <w:rPr>
          <w:color w:val="000000"/>
        </w:rPr>
        <w:t>π</w:t>
      </w:r>
      <w:r w:rsidRPr="00020B6A">
        <w:rPr>
          <w:color w:val="000000"/>
        </w:rPr>
        <w:t>.</w:t>
      </w:r>
      <w:r>
        <w:rPr>
          <w:color w:val="000000"/>
        </w:rPr>
        <w:t>δ</w:t>
      </w:r>
      <w:r w:rsidRPr="00020B6A">
        <w:rPr>
          <w:color w:val="000000"/>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D14E064" w14:textId="77777777" w:rsidR="00EF78AA" w:rsidRPr="00020B6A" w:rsidRDefault="00EF78AA" w:rsidP="00EF78AA">
      <w:pPr>
        <w:rPr>
          <w:color w:val="000000"/>
        </w:rPr>
      </w:pPr>
      <w:r w:rsidRPr="00020B6A">
        <w:rPr>
          <w:color w:val="000000"/>
        </w:rPr>
        <w:t>Σε περίπτωση προσφυγής κατά πράξης της αναθέτουσας αρχής, η προθεσμία για την άσκηση της προδικαστικής προσφυγής είναι:</w:t>
      </w:r>
    </w:p>
    <w:p w14:paraId="44F111C1" w14:textId="77777777" w:rsidR="00EF78AA" w:rsidRPr="00020B6A" w:rsidRDefault="00EF78AA" w:rsidP="00EF78AA">
      <w:pPr>
        <w:rPr>
          <w:color w:val="000000"/>
        </w:rPr>
      </w:pPr>
      <w:r w:rsidRPr="00020B6A">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F42E025" w14:textId="77777777" w:rsidR="00EF78AA" w:rsidRPr="00020B6A" w:rsidRDefault="00EF78AA" w:rsidP="00EF78AA">
      <w:pPr>
        <w:rPr>
          <w:color w:val="000000"/>
        </w:rPr>
      </w:pPr>
      <w:r w:rsidRPr="00020B6A">
        <w:rPr>
          <w:color w:val="000000"/>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739DCCC5" w14:textId="77777777" w:rsidR="00EF78AA" w:rsidRPr="00D12FA1" w:rsidRDefault="00EF78AA" w:rsidP="00EF78AA">
      <w:pPr>
        <w:rPr>
          <w:color w:val="000000"/>
        </w:rPr>
      </w:pPr>
      <w:r w:rsidRPr="00020B6A">
        <w:rPr>
          <w:color w:val="00000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rPr>
        <w:t>.</w:t>
      </w:r>
    </w:p>
    <w:p w14:paraId="07C59FF9" w14:textId="77777777" w:rsidR="00EF78AA" w:rsidRDefault="00EF78AA" w:rsidP="00EF78AA">
      <w:pPr>
        <w:rPr>
          <w:color w:val="000000"/>
        </w:rPr>
      </w:pPr>
      <w:r w:rsidRPr="00603221" w:rsidDel="00E536F5">
        <w:rPr>
          <w:color w:val="000000"/>
        </w:rPr>
        <w:t xml:space="preserve"> </w:t>
      </w:r>
      <w:r w:rsidRPr="00020B6A">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f1"/>
          <w:color w:val="000000"/>
        </w:rPr>
        <w:footnoteReference w:id="17"/>
      </w:r>
      <w:r w:rsidRPr="00020B6A">
        <w:rPr>
          <w:color w:val="000000"/>
        </w:rPr>
        <w:t xml:space="preserve"> .</w:t>
      </w:r>
    </w:p>
    <w:p w14:paraId="4396D76B" w14:textId="77777777" w:rsidR="00EF78AA" w:rsidRPr="00020B6A" w:rsidRDefault="00EF78AA" w:rsidP="00EF78AA">
      <w:pPr>
        <w:rPr>
          <w:color w:val="000000"/>
        </w:rPr>
      </w:pPr>
      <w:r>
        <w:rPr>
          <w:color w:val="000000"/>
        </w:rPr>
        <w:t>Οι προθεσμίες ως προς την υποβολή των προδικαστικών προσφυγών και των παρεμβάσεων</w:t>
      </w:r>
      <w:r w:rsidRPr="0034590B">
        <w:rPr>
          <w:color w:val="000000"/>
        </w:rPr>
        <w:t xml:space="preserve"> αρχίζουν την επομένη της ημέρας της προαναφερθείσας κατά περίπτωση κοινοποίησης ή </w:t>
      </w:r>
      <w:r>
        <w:rPr>
          <w:color w:val="000000"/>
        </w:rPr>
        <w:t>γνώσης</w:t>
      </w:r>
      <w:r w:rsidRPr="0034590B">
        <w:rPr>
          <w:color w:val="000000"/>
        </w:rPr>
        <w:t xml:space="preserve"> </w:t>
      </w:r>
      <w:r>
        <w:rPr>
          <w:color w:val="000000"/>
        </w:rPr>
        <w:t xml:space="preserve">και </w:t>
      </w:r>
      <w:r w:rsidRPr="0034590B">
        <w:rPr>
          <w:color w:val="000000"/>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rPr>
        <w:t xml:space="preserve">ημέρα </w:t>
      </w:r>
      <w:r w:rsidRPr="0034590B">
        <w:rPr>
          <w:color w:val="000000"/>
        </w:rPr>
        <w:t>και ώρα 23:59:59</w:t>
      </w:r>
      <w:r>
        <w:rPr>
          <w:rStyle w:val="af1"/>
          <w:color w:val="000000"/>
        </w:rPr>
        <w:footnoteReference w:id="18"/>
      </w:r>
      <w:r>
        <w:rPr>
          <w:color w:val="000000"/>
        </w:rPr>
        <w:t>.</w:t>
      </w:r>
    </w:p>
    <w:p w14:paraId="0CD2F40C" w14:textId="35A13D08" w:rsidR="00EF78AA" w:rsidRPr="00353578" w:rsidRDefault="00EF78AA" w:rsidP="00EF78AA">
      <w:pPr>
        <w:rPr>
          <w:color w:val="000000"/>
        </w:rPr>
      </w:pPr>
      <w:r w:rsidRPr="00353578">
        <w:rPr>
          <w:color w:val="000000"/>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w:t>
      </w:r>
      <w:r w:rsidR="00C60C00">
        <w:rPr>
          <w:kern w:val="1"/>
          <w:lang w:eastAsia="el-GR"/>
        </w:rPr>
        <w:t>διενέργειας της Διαπραγμάτευσης</w:t>
      </w:r>
      <w:r w:rsidRPr="00353578">
        <w:rPr>
          <w:color w:val="000000"/>
        </w:rPr>
        <w:t>, επιλέγοντας την ένδειξη «Προδικαστική Προσφυγή»</w:t>
      </w:r>
      <w:r w:rsidRPr="00D27292">
        <w:t xml:space="preserve"> </w:t>
      </w:r>
      <w:r w:rsidRPr="00D27292">
        <w:rPr>
          <w:color w:val="000000"/>
        </w:rPr>
        <w:t xml:space="preserve">σύμφωνα με </w:t>
      </w:r>
      <w:r>
        <w:rPr>
          <w:color w:val="000000"/>
        </w:rPr>
        <w:t>το άρθρο 18 της Κ.Υ.Α. Προμήθειες και Υπηρεσίες.</w:t>
      </w:r>
    </w:p>
    <w:p w14:paraId="13E9317A" w14:textId="77777777" w:rsidR="00EF78AA" w:rsidRPr="00020B6A" w:rsidRDefault="00EF78AA" w:rsidP="00EF78AA">
      <w:pPr>
        <w:rPr>
          <w:color w:val="000000"/>
        </w:rPr>
      </w:pPr>
      <w:r w:rsidRPr="00020B6A">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41BC2E0" w14:textId="77777777" w:rsidR="00EF78AA" w:rsidRPr="00020B6A" w:rsidRDefault="00EF78AA" w:rsidP="00EF78AA">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rPr>
        <w:t>ν</w:t>
      </w:r>
      <w:r w:rsidRPr="00020B6A">
        <w:rPr>
          <w:color w:val="000000"/>
        </w:rPr>
        <w:t xml:space="preserve">. 4412/2016 και 20 </w:t>
      </w:r>
      <w:r>
        <w:rPr>
          <w:color w:val="000000"/>
        </w:rPr>
        <w:t>π</w:t>
      </w:r>
      <w:r w:rsidRPr="00020B6A">
        <w:rPr>
          <w:color w:val="000000"/>
        </w:rPr>
        <w:t>.</w:t>
      </w:r>
      <w:r>
        <w:rPr>
          <w:color w:val="000000"/>
        </w:rPr>
        <w:t>δ</w:t>
      </w:r>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r>
        <w:rPr>
          <w:color w:val="000000"/>
        </w:rPr>
        <w:t>π</w:t>
      </w:r>
      <w:r w:rsidRPr="00020B6A">
        <w:rPr>
          <w:color w:val="000000"/>
        </w:rPr>
        <w:t>.</w:t>
      </w:r>
      <w:r>
        <w:rPr>
          <w:color w:val="000000"/>
        </w:rPr>
        <w:t>δ</w:t>
      </w:r>
      <w:r w:rsidRPr="00020B6A">
        <w:rPr>
          <w:color w:val="000000"/>
        </w:rPr>
        <w:t xml:space="preserve">. 39/2017. </w:t>
      </w:r>
    </w:p>
    <w:p w14:paraId="680FF5FF" w14:textId="77777777" w:rsidR="00EF78AA" w:rsidRPr="0052232F" w:rsidRDefault="00EF78AA" w:rsidP="00EF78AA">
      <w:pPr>
        <w:rPr>
          <w:color w:val="000000"/>
        </w:rPr>
      </w:pPr>
      <w:r w:rsidRPr="0052232F">
        <w:rPr>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5D23C2" w14:textId="77777777" w:rsidR="00EF78AA" w:rsidRDefault="00EF78AA" w:rsidP="00EF78AA">
      <w:pPr>
        <w:rPr>
          <w:color w:val="000000"/>
        </w:rPr>
      </w:pPr>
      <w:r w:rsidRPr="00020B6A">
        <w:rPr>
          <w:color w:val="000000"/>
        </w:rPr>
        <w:t>Μετά την, κατά τα ως άνω, ηλεκτρονική κατάθεση της προδικαστικής προσφυγής η αναθέτουσα αρχή</w:t>
      </w:r>
      <w:r>
        <w:rPr>
          <w:color w:val="000000"/>
        </w:rPr>
        <w:t>,</w:t>
      </w:r>
      <w:r w:rsidRPr="0034590B">
        <w:t xml:space="preserve"> </w:t>
      </w:r>
      <w:r w:rsidRPr="0034590B">
        <w:rPr>
          <w:color w:val="000000"/>
        </w:rPr>
        <w:t xml:space="preserve"> μέσω της λειτουργίας </w:t>
      </w:r>
      <w:r>
        <w:rPr>
          <w:color w:val="000000"/>
        </w:rPr>
        <w:t>«</w:t>
      </w:r>
      <w:r w:rsidRPr="0034590B">
        <w:rPr>
          <w:color w:val="000000"/>
        </w:rPr>
        <w:t xml:space="preserve">Επικοινωνία» </w:t>
      </w:r>
      <w:r>
        <w:rPr>
          <w:color w:val="000000"/>
        </w:rPr>
        <w:t xml:space="preserve"> </w:t>
      </w:r>
      <w:r w:rsidRPr="00020B6A">
        <w:rPr>
          <w:color w:val="000000"/>
        </w:rPr>
        <w:t xml:space="preserve">: </w:t>
      </w:r>
    </w:p>
    <w:p w14:paraId="5B31A76F" w14:textId="77777777" w:rsidR="00215E10" w:rsidRPr="00020B6A" w:rsidRDefault="00215E10" w:rsidP="00EF78AA">
      <w:pPr>
        <w:rPr>
          <w:color w:val="000000"/>
        </w:rPr>
      </w:pPr>
    </w:p>
    <w:p w14:paraId="1AF144FD" w14:textId="77777777" w:rsidR="00EF78AA" w:rsidRPr="00020B6A" w:rsidRDefault="00EF78AA" w:rsidP="00EF78AA">
      <w:pPr>
        <w:rPr>
          <w:color w:val="000000"/>
        </w:rPr>
      </w:pPr>
      <w:r w:rsidRPr="00020B6A">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rPr>
        <w:t>π</w:t>
      </w:r>
      <w:r w:rsidRPr="00020B6A">
        <w:rPr>
          <w:color w:val="000000"/>
        </w:rPr>
        <w:t>.</w:t>
      </w:r>
      <w:r>
        <w:rPr>
          <w:color w:val="000000"/>
        </w:rPr>
        <w:t>δ</w:t>
      </w:r>
      <w:r w:rsidRPr="00020B6A">
        <w:rPr>
          <w:color w:val="000000"/>
        </w:rPr>
        <w:t xml:space="preserve">. 39/2017, δικαίωμα παρέμβασής του </w:t>
      </w:r>
      <w:r w:rsidRPr="00020B6A">
        <w:rPr>
          <w:color w:val="000000"/>
        </w:rPr>
        <w:lastRenderedPageBreak/>
        <w:t>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4F05475" w14:textId="77777777" w:rsidR="00EF78AA" w:rsidRPr="00020B6A" w:rsidRDefault="00EF78AA" w:rsidP="00EF78AA">
      <w:pPr>
        <w:rPr>
          <w:color w:val="000000"/>
        </w:rPr>
      </w:pPr>
      <w:r w:rsidRPr="00020B6A">
        <w:rPr>
          <w:color w:val="000000"/>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2E4EF57" w14:textId="05AF311B" w:rsidR="00EF78AA" w:rsidRPr="00020B6A" w:rsidRDefault="00EF78AA" w:rsidP="00EF78AA">
      <w:pPr>
        <w:rPr>
          <w:color w:val="000000"/>
        </w:rPr>
      </w:pPr>
      <w:r w:rsidRPr="00020B6A">
        <w:rPr>
          <w:color w:val="000000"/>
        </w:rPr>
        <w:t xml:space="preserve">γ) Κοινοποιεί σε όλα τα μέρη την Έκθεση Απόψεων, τις Παρεμβάσεις και τα σχετικά έγγραφα που τυχόν τη συνοδεύουν, μέσω του ηλεκτρονικού τόπου </w:t>
      </w:r>
      <w:r w:rsidR="00C60C00" w:rsidRPr="00C60C00">
        <w:rPr>
          <w:color w:val="000000"/>
        </w:rPr>
        <w:t xml:space="preserve">διενέργειας της Διαπραγμάτευσης </w:t>
      </w:r>
      <w:r w:rsidRPr="00020B6A">
        <w:rPr>
          <w:color w:val="000000"/>
        </w:rPr>
        <w:t>το αργότερο έως την επομένη εργάσιμη ημέρα από την κατάθεσή τους.</w:t>
      </w:r>
    </w:p>
    <w:p w14:paraId="23BE8020" w14:textId="77777777" w:rsidR="00EF78AA" w:rsidRPr="00020B6A" w:rsidRDefault="00EF78AA" w:rsidP="00EF78AA">
      <w:pPr>
        <w:rPr>
          <w:color w:val="000000"/>
        </w:rPr>
      </w:pPr>
      <w:r w:rsidRPr="00020B6A">
        <w:rPr>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5E4602D9" w14:textId="77777777" w:rsidR="00EF78AA" w:rsidRPr="00020B6A" w:rsidRDefault="00EF78AA" w:rsidP="00EF78AA">
      <w:pPr>
        <w:rPr>
          <w:color w:val="000000"/>
        </w:rPr>
      </w:pPr>
      <w:r w:rsidRPr="00020B6A">
        <w:rPr>
          <w:color w:val="000000"/>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rPr>
        <w:t>ν</w:t>
      </w:r>
      <w:r w:rsidRPr="00020B6A">
        <w:rPr>
          <w:color w:val="000000"/>
        </w:rPr>
        <w:t>. 4412/2016 κατά των εκτελεστών πράξεων ή παραλείψεων της αναθέτουσας αρχής .</w:t>
      </w:r>
    </w:p>
    <w:p w14:paraId="3EE82AA7" w14:textId="77777777" w:rsidR="00EF78AA" w:rsidRPr="00020B6A" w:rsidRDefault="00EF78AA" w:rsidP="00EF78AA">
      <w:pPr>
        <w:rPr>
          <w:color w:val="000000"/>
        </w:rPr>
      </w:pPr>
      <w:r w:rsidRPr="00855483">
        <w:rPr>
          <w:b/>
          <w:color w:val="000000"/>
        </w:rPr>
        <w:t>Β.</w:t>
      </w:r>
      <w:r w:rsidRPr="00020B6A">
        <w:rPr>
          <w:color w:val="000000"/>
        </w:rPr>
        <w:t xml:space="preserve"> Όποιος έχει έννομο συμφέρον μπορεί να ζητήσει, εφαρμοζόμενων αναλογικά των διατάξεων του </w:t>
      </w:r>
      <w:r>
        <w:rPr>
          <w:color w:val="000000"/>
        </w:rPr>
        <w:t>π</w:t>
      </w:r>
      <w:r w:rsidRPr="00020B6A">
        <w:rPr>
          <w:color w:val="000000"/>
        </w:rPr>
        <w:t>.</w:t>
      </w:r>
      <w:r>
        <w:rPr>
          <w:color w:val="000000"/>
        </w:rPr>
        <w:t>δ</w:t>
      </w:r>
      <w:r w:rsidRPr="00020B6A">
        <w:rPr>
          <w:color w:val="000000"/>
        </w:rPr>
        <w:t>.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r>
        <w:rPr>
          <w:rStyle w:val="af1"/>
          <w:color w:val="000000"/>
        </w:rPr>
        <w:footnoteReference w:id="19"/>
      </w:r>
      <w:r w:rsidRPr="00020B6A">
        <w:rPr>
          <w:color w:val="000000"/>
        </w:rPr>
        <w:t xml:space="preserve"> . </w:t>
      </w:r>
    </w:p>
    <w:p w14:paraId="6BB9311E" w14:textId="77777777" w:rsidR="00EF78AA" w:rsidRPr="00020B6A" w:rsidRDefault="00EF78AA" w:rsidP="00EF78AA">
      <w:pPr>
        <w:rPr>
          <w:color w:val="000000"/>
        </w:rPr>
      </w:pPr>
      <w:r w:rsidRPr="00020B6A">
        <w:rPr>
          <w:color w:val="000000"/>
        </w:rPr>
        <w:t>Η άσκηση της αίτησης αναστολής δεν εξαρτάται από την προηγούμενη άσκηση της αίτησης ακύρωσης. Η αίτηση αναστολής κατατίθεται στο ως άνω ακυρωτικό δικαστήριο μέσα σε προθεσμία δέκα (10) ημερών από  κοινοποίηση ή την πλήρη γνώση της απόφασης επί της προδικαστικής προσφυγής και συζητείται το αργότερο εντός τριάντα (30) ημερ</w:t>
      </w:r>
      <w:r>
        <w:rPr>
          <w:color w:val="000000"/>
        </w:rPr>
        <w:t xml:space="preserve">ών από την κατάθεσή της. Η άσκησή της </w:t>
      </w:r>
      <w:r w:rsidRPr="00020B6A">
        <w:rPr>
          <w:color w:val="000000"/>
        </w:rPr>
        <w:t xml:space="preserve">κωλύει τη σύναψη της σύμβασης, εκτός εάν με την προσωρινή διαταγή ο αρμόδιος δικαστής αποφανθεί διαφορετικά. Για την άσκηση της αιτήσεως αναστολής κατατίθεται παράβολο αποκλειστικά διπλότυπο είσπραξης από τις Δημόσιες Οικονομικές Υπηρεσίες, σύμφωνα με τα ειδικότερα οριζόμενα στο άρθρο 372 παρ. 4 εδ. γ΄-ζ΄ του </w:t>
      </w:r>
      <w:r>
        <w:rPr>
          <w:color w:val="000000"/>
        </w:rPr>
        <w:t>ν</w:t>
      </w:r>
      <w:r w:rsidRPr="00020B6A">
        <w:rPr>
          <w:color w:val="000000"/>
        </w:rPr>
        <w:t xml:space="preserve">. 4412/2016. Με την κατάθεση της αιτήσεως αναστολής η προθεσμία άσκησης της αίτησης ακύρωσης διακόπτεται και αρχίζει από την επίδοση της σχετικής απόφασης. Ο διάδικος που πέτυχε υπέρ αυτού την αναστολή της εκτέλεσης της προσβαλλόμενης πράξης, οφείλει μέσα σε προθεσμία δέκα (10) ημερών από την επίδοση της απόφασης αυτής, να ασκήσει την αίτηση ακύρωσης, διαφορετικά αίρεται αυτοδικαίως η ισχύς της αναστολής. </w:t>
      </w:r>
    </w:p>
    <w:p w14:paraId="3A9E2DAE" w14:textId="77777777" w:rsidR="00EF78AA" w:rsidRPr="00827575" w:rsidRDefault="00EF78AA" w:rsidP="00EF78AA">
      <w:pPr>
        <w:rPr>
          <w:color w:val="000000"/>
        </w:rPr>
      </w:pPr>
      <w:r w:rsidRPr="00855483">
        <w:rPr>
          <w:b/>
          <w:color w:val="000000"/>
        </w:rPr>
        <w:t>Γ.</w:t>
      </w:r>
      <w:r w:rsidRPr="00827575">
        <w:rPr>
          <w:color w:val="000000"/>
        </w:rPr>
        <w:t xml:space="preserve"> </w:t>
      </w:r>
      <w:r>
        <w:rPr>
          <w:color w:val="000000"/>
        </w:rPr>
        <w:t>Δ</w:t>
      </w:r>
      <w:r w:rsidRPr="00827575">
        <w:rPr>
          <w:color w:val="000000"/>
        </w:rPr>
        <w:t xml:space="preserve">ιαφορές από τον συγκεκριμένο διαγωνισμό που ανακύπτουν: α) από πράξεις της αναθέτουσας αρχής οι οποίες κοινοποιούνται στον θιγόμενο, ή των οποίων προκύπτει εκ μέρους του πλήρης γνώση, μετά την 1.9.2021, β) από παραλείψεις που συντελούνται από μέρους της μετά την 1.9.2021, εκδικάζονται </w:t>
      </w:r>
      <w:r w:rsidRPr="00827575">
        <w:rPr>
          <w:color w:val="000000"/>
        </w:rPr>
        <w:lastRenderedPageBreak/>
        <w:t>με τις νέες ειδικές δικονομικές διατάξεις του άρθρου 372 ν. 4412/2016 όπως αντικαταστάθηκε με το άρθρο 138 ν. 4782/2021</w:t>
      </w:r>
      <w:r w:rsidRPr="00827575">
        <w:rPr>
          <w:rStyle w:val="af1"/>
          <w:color w:val="000000"/>
        </w:rPr>
        <w:footnoteReference w:id="20"/>
      </w:r>
      <w:r w:rsidRPr="00827575">
        <w:rPr>
          <w:color w:val="000000"/>
        </w:rPr>
        <w:t xml:space="preserve"> , σύμφωνα με τις οποίες: </w:t>
      </w:r>
    </w:p>
    <w:p w14:paraId="614B47B2" w14:textId="77777777" w:rsidR="00EF78AA" w:rsidRDefault="00EF78AA" w:rsidP="00EF78AA">
      <w:pPr>
        <w:rPr>
          <w:color w:val="000000"/>
        </w:rPr>
      </w:pPr>
      <w:r w:rsidRPr="00827575">
        <w:rPr>
          <w:color w:val="000000"/>
        </w:rPr>
        <w:t xml:space="preserve">Με το ίδιο δικόγραφο δύναται δικονομικά να ασκηθεί αίτηση αναστολής εκτέλεσης και ακύρωσης των αποφάσεων της ΑΕΠΠ. </w:t>
      </w:r>
    </w:p>
    <w:p w14:paraId="200A6F8D" w14:textId="77777777" w:rsidR="00EF78AA" w:rsidRPr="00603221" w:rsidRDefault="00EF78AA" w:rsidP="00EF78AA">
      <w:pPr>
        <w:rPr>
          <w:color w:val="000000"/>
        </w:rPr>
      </w:pPr>
      <w:r w:rsidRPr="00827575">
        <w:rPr>
          <w:color w:val="000000"/>
        </w:rPr>
        <w:t>Η προθεσμία για την άσκηση και η άσκηση της αίτησης ενώπιον του αρμοδίου δικαστηρίου κωλύουν, εκ του νόμου, τη σύναψη της σύμβασης μέχρι την έκδοση της οριστικής δικαστικής απόφασης, εκτός εάν με προσωρινή διαταγή το δικαστήριο αυτό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προσωρινή διαταγή το δικαστήριο αυτό αποφανθεί διαφορετικά.</w:t>
      </w:r>
    </w:p>
    <w:p w14:paraId="4B663FAD"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74" w:name="_Toc496694199"/>
      <w:bookmarkStart w:id="275" w:name="_Toc31307678"/>
      <w:bookmarkStart w:id="276" w:name="_Toc131090347"/>
      <w:r w:rsidRPr="00897475">
        <w:t>Ματαίωση Διαδικασίας</w:t>
      </w:r>
      <w:bookmarkEnd w:id="274"/>
      <w:bookmarkEnd w:id="275"/>
      <w:bookmarkEnd w:id="276"/>
    </w:p>
    <w:p w14:paraId="2CA5A651" w14:textId="2CFB7A14" w:rsidR="00EF78AA" w:rsidRDefault="00EF78AA" w:rsidP="00EF78AA">
      <w: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w:t>
      </w:r>
      <w:r w:rsidR="00C60C00" w:rsidRPr="00C60C00">
        <w:t>Διαπραγμάτευσης</w:t>
      </w:r>
      <w:r>
        <w:t xml:space="preserve">.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9EA3C6D" w14:textId="77777777" w:rsidR="00EF78AA" w:rsidRDefault="00EF78AA" w:rsidP="00EF78AA">
      <w: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A1D1AFB" w14:textId="77777777" w:rsidR="00855483" w:rsidRDefault="00EF78AA" w:rsidP="00EF78AA">
      <w:r>
        <w:t xml:space="preserve">Επίσης μπορεί να ματαιώσει τη διαδικασία:  </w:t>
      </w:r>
    </w:p>
    <w:p w14:paraId="29A0F2EA" w14:textId="77777777" w:rsidR="00855483" w:rsidRDefault="00EF78AA" w:rsidP="00EF78AA">
      <w:r>
        <w:t>α) λόγω παράτυπης διεξαγωγής της διαδικασίας ανάθεσης, εκτός εάν μπορεί να θεραπεύσει το σφάλμα ή την παράλειψη σύμφωνα</w:t>
      </w:r>
      <w:r w:rsidR="00855483">
        <w:t xml:space="preserve"> με την παρ. 3 του άρθρου 106</w:t>
      </w:r>
    </w:p>
    <w:p w14:paraId="1E93CBC8" w14:textId="77777777" w:rsidR="00855483" w:rsidRDefault="00EF78AA" w:rsidP="00EF78AA">
      <w:r>
        <w:t>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w:t>
      </w:r>
    </w:p>
    <w:p w14:paraId="26FD8A27" w14:textId="77777777" w:rsidR="00855483" w:rsidRDefault="00EF78AA" w:rsidP="00EF78AA">
      <w:r>
        <w:t xml:space="preserve">γ) αν λόγω ανωτέρας βίας, δεν είναι δυνατή η κανονική εκτέλεση της σύμβασης, </w:t>
      </w:r>
    </w:p>
    <w:p w14:paraId="67A9D37B" w14:textId="77777777" w:rsidR="00855483" w:rsidRDefault="00EF78AA" w:rsidP="00EF78AA">
      <w:r>
        <w:t>δ) αν η επιλεγείσα προσφορά κριθεί ως μη συμφέρουσα από οικονομική άποψη,</w:t>
      </w:r>
    </w:p>
    <w:p w14:paraId="7923034D" w14:textId="77777777" w:rsidR="00855483" w:rsidRDefault="00EF78AA" w:rsidP="00EF78AA">
      <w:r>
        <w:t xml:space="preserve">ε) στην περίπτωση των παρ. 3 και 4 του άρθρου 97, περί χρόνου ισχύος προσφορών, </w:t>
      </w:r>
    </w:p>
    <w:p w14:paraId="4F429735" w14:textId="77777777" w:rsidR="00EF78AA" w:rsidRDefault="00EF78AA" w:rsidP="00EF78AA">
      <w:r>
        <w:t>στ) για άλλους επιτακτικούς λόγους δημοσίου συμφέροντος, όπως ιδίως, δημόσιας υγείας ή προστασίας του περιβάλλοντος.</w:t>
      </w:r>
    </w:p>
    <w:p w14:paraId="48AFBE5F" w14:textId="77777777" w:rsidR="0086087F" w:rsidRPr="00897475" w:rsidRDefault="0086087F" w:rsidP="0086087F">
      <w:r w:rsidRPr="00897475">
        <w:t xml:space="preserve">. </w:t>
      </w:r>
    </w:p>
    <w:p w14:paraId="19270E7E" w14:textId="77777777" w:rsidR="0086087F" w:rsidRPr="00897475" w:rsidRDefault="0086087F"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277" w:name="_Toc496694200"/>
      <w:bookmarkStart w:id="278" w:name="_Toc31307679"/>
      <w:bookmarkStart w:id="279" w:name="_Toc131090348"/>
      <w:r w:rsidRPr="00897475">
        <w:lastRenderedPageBreak/>
        <w:t>ΟΡΟΙ ΕΚΤΕΛΕΣΗΣ ΤΗΣ ΣΥΜΒΑΣΗΣ</w:t>
      </w:r>
      <w:bookmarkEnd w:id="277"/>
      <w:bookmarkEnd w:id="278"/>
      <w:bookmarkEnd w:id="279"/>
      <w:r w:rsidRPr="00897475">
        <w:t xml:space="preserve"> </w:t>
      </w:r>
    </w:p>
    <w:p w14:paraId="0A63B24C"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80" w:name="_Ref496542746"/>
      <w:bookmarkStart w:id="281" w:name="_Toc496694201"/>
      <w:bookmarkStart w:id="282" w:name="_Toc31307680"/>
      <w:bookmarkStart w:id="283" w:name="_Toc131090349"/>
      <w:r w:rsidRPr="00897475">
        <w:t>Εγγυήσεις (καλής εκτέλεσης, καλής λειτουργίας)</w:t>
      </w:r>
      <w:bookmarkEnd w:id="280"/>
      <w:bookmarkEnd w:id="281"/>
      <w:bookmarkEnd w:id="282"/>
      <w:bookmarkEnd w:id="283"/>
    </w:p>
    <w:p w14:paraId="2DBBBBC4" w14:textId="77777777" w:rsidR="002825E9" w:rsidRPr="00274B25" w:rsidRDefault="002825E9" w:rsidP="002825E9">
      <w:pPr>
        <w:rPr>
          <w:b/>
        </w:rPr>
      </w:pPr>
      <w:r w:rsidRPr="00274B25">
        <w:rPr>
          <w:b/>
        </w:rPr>
        <w:t>Εγγύηση καλής εκτέλεσης και εγγύηση προκαταβολής:</w:t>
      </w:r>
    </w:p>
    <w:p w14:paraId="161F23D9" w14:textId="77777777" w:rsidR="002825E9" w:rsidRDefault="002825E9" w:rsidP="002825E9">
      <w:pPr>
        <w:spacing w:after="0"/>
      </w:pPr>
      <w:r w:rsidRPr="00274B25">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w:t>
      </w:r>
      <w:r w:rsidRPr="000C7B5C">
        <w:t xml:space="preserve">ποσοστό </w:t>
      </w:r>
      <w:r w:rsidR="00215E10" w:rsidRPr="000C7B5C">
        <w:t>4</w:t>
      </w:r>
      <w:r w:rsidRPr="000C7B5C">
        <w:t>%</w:t>
      </w:r>
      <w:r w:rsidR="00EF78AA" w:rsidRPr="000C7B5C">
        <w:t xml:space="preserve"> επί</w:t>
      </w:r>
      <w:r w:rsidR="00EF78AA" w:rsidRPr="00603221">
        <w:t xml:space="preserve"> της </w:t>
      </w:r>
      <w:r w:rsidR="00EF78AA">
        <w:t xml:space="preserve">εκτιμώμενης </w:t>
      </w:r>
      <w:r w:rsidR="00EF78AA" w:rsidRPr="00603221">
        <w:t>αξίας της σύμβασης</w:t>
      </w:r>
      <w:r w:rsidRPr="00274B25">
        <w:t xml:space="preserve">, μη συμπεριλαμβανομένου ΦΠΑ, </w:t>
      </w:r>
      <w:r w:rsidR="00215E10">
        <w:t xml:space="preserve">χωρίς να συμπεριλαμβάνονται τα δικαιώματα προαίρεσης  και η οποία κατατίθεται </w:t>
      </w:r>
      <w:r w:rsidR="008B257A">
        <w:t xml:space="preserve">μέχρι και </w:t>
      </w:r>
      <w:r w:rsidRPr="00274B25">
        <w:t xml:space="preserve">την υπογραφή </w:t>
      </w:r>
      <w:r w:rsidR="008B257A">
        <w:t>του συμφωνητικού.</w:t>
      </w:r>
    </w:p>
    <w:p w14:paraId="43AF06E9" w14:textId="77777777" w:rsidR="00EF78AA" w:rsidRPr="00274B25" w:rsidRDefault="00EF78AA" w:rsidP="002825E9">
      <w:pPr>
        <w:spacing w:after="0"/>
        <w:rPr>
          <w:lang w:eastAsia="el-GR"/>
        </w:rPr>
      </w:pPr>
    </w:p>
    <w:p w14:paraId="2CA8F2A3" w14:textId="48DEE150" w:rsidR="00EF78AA" w:rsidRDefault="00EF78AA" w:rsidP="00EF78AA">
      <w:r w:rsidRPr="00603221">
        <w:t xml:space="preserve">Η εγγύηση καλής εκτέλεσης, προκειμένου να γίνει αποδεκτή , πρέπει να περιλαμβάνει κατ' ελάχιστον </w:t>
      </w:r>
      <w:r>
        <w:t xml:space="preserve">κατ' ελάχιστον τα αναφερόμενα στην παρ. 12 του άρθρου 72 του ν. 4412/2016 στοιχεία, πλην αυτού της περ. η (βλ. </w:t>
      </w:r>
      <w:r w:rsidRPr="00603221">
        <w:t xml:space="preserve">παράγραφο </w:t>
      </w:r>
      <w:r w:rsidRPr="00603221">
        <w:fldChar w:fldCharType="begin"/>
      </w:r>
      <w:r w:rsidRPr="00603221">
        <w:instrText xml:space="preserve"> REF _Ref496625091 \r \h </w:instrText>
      </w:r>
      <w:r w:rsidRPr="006719D5">
        <w:instrText xml:space="preserve"> \* MERGEFORMAT </w:instrText>
      </w:r>
      <w:r w:rsidRPr="00603221">
        <w:fldChar w:fldCharType="separate"/>
      </w:r>
      <w:r w:rsidR="00A60AB0">
        <w:t>2.1.5</w:t>
      </w:r>
      <w:r w:rsidRPr="00603221">
        <w:fldChar w:fldCharType="end"/>
      </w:r>
      <w:r w:rsidRPr="00603221">
        <w:t xml:space="preserve"> 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στο </w:t>
      </w:r>
      <w:r w:rsidR="001A0859">
        <w:fldChar w:fldCharType="begin"/>
      </w:r>
      <w:r w:rsidR="001A0859">
        <w:instrText xml:space="preserve"> REF _Ref77946867 \h </w:instrText>
      </w:r>
      <w:r w:rsidR="001A0859">
        <w:fldChar w:fldCharType="separate"/>
      </w:r>
      <w:r w:rsidR="00A60AB0">
        <w:t>Π</w:t>
      </w:r>
      <w:r w:rsidR="00A60AB0" w:rsidRPr="00897475">
        <w:t>ΑΡΑΡΤΗΜΑ VII – Υποδείγματα Εγγυητικών Επιστολών</w:t>
      </w:r>
      <w:r w:rsidR="001A0859">
        <w:fldChar w:fldCharType="end"/>
      </w:r>
      <w:r w:rsidRPr="00603221">
        <w:t xml:space="preserve"> της </w:t>
      </w:r>
      <w:r w:rsidR="001D7B82" w:rsidRPr="001D7B82">
        <w:rPr>
          <w:color w:val="000000"/>
        </w:rPr>
        <w:t>Πρόσκλησης</w:t>
      </w:r>
      <w:r w:rsidRPr="00603221">
        <w:t xml:space="preserve"> και τα οριζόμενα στο άρθρο 72 του ν. 4412/2016.</w:t>
      </w:r>
    </w:p>
    <w:p w14:paraId="68711075" w14:textId="77777777" w:rsidR="00BE2ADE" w:rsidRDefault="00BE2ADE" w:rsidP="00BE2ADE">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4915003" w14:textId="77777777" w:rsidR="00BE2ADE" w:rsidRDefault="00BE2ADE" w:rsidP="00BE2ADE">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5B7786D" w14:textId="77777777" w:rsidR="00AE2C31" w:rsidRPr="00AE2C31" w:rsidRDefault="00AE2C31" w:rsidP="00AE2C31">
      <w:pPr>
        <w:spacing w:line="276" w:lineRule="auto"/>
        <w:rPr>
          <w:rFonts w:ascii="Calibri" w:hAnsi="Calibri" w:cs="Calibri"/>
        </w:rPr>
      </w:pPr>
      <w:r w:rsidRPr="00AE2C31">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sidRPr="00AE2C31">
        <w:rPr>
          <w:highlight w:val="yellow"/>
        </w:rPr>
        <w:t>.</w:t>
      </w:r>
      <w:r w:rsidRPr="00AE2C31">
        <w:t xml:space="preserve"> </w:t>
      </w:r>
    </w:p>
    <w:p w14:paraId="4A93D8AB" w14:textId="3B18258A" w:rsidR="00BE2ADE" w:rsidRDefault="00BE2ADE" w:rsidP="00BE2ADE">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A60AB0">
        <w:t>5.1</w:t>
      </w:r>
      <w:r>
        <w:fldChar w:fldCharType="end"/>
      </w:r>
      <w: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812A5D">
        <w:fldChar w:fldCharType="begin"/>
      </w:r>
      <w:r w:rsidR="00812A5D">
        <w:instrText xml:space="preserve"> REF _Ref77947753 \h </w:instrText>
      </w:r>
      <w:r w:rsidR="00812A5D">
        <w:fldChar w:fldCharType="separate"/>
      </w:r>
      <w:r w:rsidR="00A60AB0">
        <w:t>Π</w:t>
      </w:r>
      <w:r w:rsidR="00A60AB0" w:rsidRPr="00897475">
        <w:t>ΑΡΑΡΤΗΜΑ VII – Υποδείγματα Εγγυητικών Επιστολών</w:t>
      </w:r>
      <w:r w:rsidR="00812A5D">
        <w:fldChar w:fldCharType="end"/>
      </w:r>
      <w:r w:rsidR="00812A5D">
        <w:t xml:space="preserve"> </w:t>
      </w:r>
      <w:r>
        <w:t xml:space="preserve">της </w:t>
      </w:r>
      <w:r w:rsidR="001D7B82" w:rsidRPr="001D7B82">
        <w:rPr>
          <w:color w:val="000000"/>
        </w:rPr>
        <w:t>Πρόσκλησης</w:t>
      </w:r>
      <w:r>
        <w:t xml:space="preserve">. Η προκαταβολή και η εγγύηση προκαταβολής μπορούν να χορηγούνται τμηματικά, σύμφωνα με την παράγραφο 5.1 της παρούσας (τρόπος πληρωμής). </w:t>
      </w:r>
    </w:p>
    <w:p w14:paraId="24EC079E" w14:textId="77777777" w:rsidR="00BE2ADE" w:rsidRDefault="00BE2ADE" w:rsidP="00BE2ADE">
      <w: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14:paraId="0DECF6AB" w14:textId="77777777" w:rsidR="00BE2ADE" w:rsidRPr="00BD65F6" w:rsidRDefault="00BE2ADE" w:rsidP="00BE2ADE">
      <w:r>
        <w:t xml:space="preserve">Η απόσβεση της προκαταβολής πραγματοποιείται </w:t>
      </w:r>
      <w:r w:rsidR="00AE2C31">
        <w:t xml:space="preserve">σύμφωνα με τα αναφερόμενα στην παράγραφο 5.1 της παρούσας </w:t>
      </w:r>
      <w:r>
        <w:t xml:space="preserve">και η εγγύηση προκαταβολής επιστρέφεται μετά από την οριστική ποσοτική και ποιοτική παραλαβή των υπηρεσιών. </w:t>
      </w:r>
    </w:p>
    <w:p w14:paraId="56BFAF6C" w14:textId="77777777" w:rsidR="00BE2ADE" w:rsidRPr="001E32A7" w:rsidRDefault="00BE2ADE" w:rsidP="00BE2ADE">
      <w: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w:t>
      </w:r>
      <w:r w:rsidRPr="001E32A7">
        <w:lastRenderedPageBreak/>
        <w:t xml:space="preserve">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12B9B002" w14:textId="77777777" w:rsidR="00EF78AA" w:rsidRDefault="00EF78AA" w:rsidP="002825E9"/>
    <w:p w14:paraId="78A1F42C" w14:textId="77777777" w:rsidR="001E33CF" w:rsidRPr="00274B25" w:rsidRDefault="001E33CF" w:rsidP="001E33CF">
      <w:pPr>
        <w:rPr>
          <w:b/>
        </w:rPr>
      </w:pPr>
      <w:r w:rsidRPr="00274B25">
        <w:rPr>
          <w:b/>
        </w:rPr>
        <w:t>Εγγύηση καλής Λειτουργίας :</w:t>
      </w:r>
    </w:p>
    <w:p w14:paraId="782125B5" w14:textId="77777777" w:rsidR="001E33CF" w:rsidRPr="00274B25" w:rsidRDefault="001E33CF" w:rsidP="001E33CF">
      <w:r w:rsidRPr="00274B25">
        <w:t xml:space="preserve">Για την καλή λειτουργία του Έργου, μετά την οριστική παραλαβή του, ο Ανάδοχος υποχρεούται να καταθέσει </w:t>
      </w:r>
      <w:r w:rsidRPr="00274B25">
        <w:rPr>
          <w:b/>
        </w:rPr>
        <w:t>Εγγυητική Επιστολή Καλής Λειτουργίας</w:t>
      </w:r>
      <w:r w:rsidRPr="00274B25">
        <w:t xml:space="preserve"> (βλ</w:t>
      </w:r>
      <w:r w:rsidRPr="008816CF">
        <w:t>.</w:t>
      </w:r>
      <w:r w:rsidR="00515CE3">
        <w:t xml:space="preserve"> </w:t>
      </w:r>
      <w:bookmarkStart w:id="284" w:name="_Hlk63335270"/>
      <w:r w:rsidR="008816CF">
        <w:fldChar w:fldCharType="begin"/>
      </w:r>
      <w:r w:rsidR="008816CF">
        <w:instrText xml:space="preserve"> HYPERLINK  \l "_ΠΑΡΑΡΤΗΜΑ_VII_–" </w:instrText>
      </w:r>
      <w:r w:rsidR="008816CF">
        <w:fldChar w:fldCharType="separate"/>
      </w:r>
      <w:r w:rsidR="008816CF" w:rsidRPr="008816CF">
        <w:rPr>
          <w:rStyle w:val="-"/>
        </w:rPr>
        <w:t>_ΠΑΡΑΡΤΗΜΑ_VII_– Υποδείγματα Εγγυητικών Επιστολών</w:t>
      </w:r>
      <w:r w:rsidR="008816CF">
        <w:fldChar w:fldCharType="end"/>
      </w:r>
      <w:r w:rsidR="008816CF">
        <w:t xml:space="preserve"> </w:t>
      </w:r>
      <w:bookmarkEnd w:id="284"/>
      <w:r w:rsidRPr="00274B25">
        <w:t xml:space="preserve">η αξία της οποίας θα ανέρχεται σε ποσοστό 2,5% του συμβατικού τιμήματος μη συμπεριλαμβανομένου ΦΠΑ. </w:t>
      </w:r>
    </w:p>
    <w:p w14:paraId="2AB075FC" w14:textId="77777777" w:rsidR="001E33CF" w:rsidRPr="00274B25" w:rsidRDefault="001E33CF" w:rsidP="001E33CF">
      <w:r w:rsidRPr="00274B25">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EAB074F" w14:textId="77777777" w:rsidR="001E33CF" w:rsidRPr="00274B25" w:rsidRDefault="001E33CF" w:rsidP="001E33CF">
      <w:r w:rsidRPr="00274B25">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2443579" w14:textId="77777777" w:rsidR="002825E9" w:rsidRPr="00897475" w:rsidRDefault="002825E9" w:rsidP="0086087F">
      <w:pPr>
        <w:suppressAutoHyphens/>
      </w:pPr>
    </w:p>
    <w:p w14:paraId="5DC41947"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85" w:name="_Toc496694202"/>
      <w:bookmarkStart w:id="286" w:name="_Toc31307681"/>
      <w:bookmarkStart w:id="287" w:name="_Toc131090350"/>
      <w:r w:rsidRPr="00897475">
        <w:t>Συμβατικό πλαίσιο – Εφαρμοστέα νομοθεσία</w:t>
      </w:r>
      <w:bookmarkEnd w:id="285"/>
      <w:bookmarkEnd w:id="286"/>
      <w:bookmarkEnd w:id="287"/>
    </w:p>
    <w:p w14:paraId="470AAD15" w14:textId="4E9DEE0F" w:rsidR="0086087F" w:rsidRPr="00897475" w:rsidRDefault="0086087F" w:rsidP="0086087F">
      <w:r w:rsidRPr="00897475">
        <w:t xml:space="preserve">Κατά την εκτέλεση της σύμβασης εφαρμόζονται οι διατάξεις του ν. 4412/2016, οι όροι της παρούσας </w:t>
      </w:r>
      <w:r w:rsidR="001D7B82" w:rsidRPr="001D7B82">
        <w:rPr>
          <w:color w:val="000000"/>
        </w:rPr>
        <w:t>Πρόσκλησης</w:t>
      </w:r>
      <w:r w:rsidRPr="00897475">
        <w:t xml:space="preserve"> και συμπληρωματικά ο Αστικός Κώδικας. </w:t>
      </w:r>
    </w:p>
    <w:p w14:paraId="7F9ED4D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88" w:name="_Toc496694203"/>
      <w:bookmarkStart w:id="289" w:name="_Toc31307682"/>
      <w:bookmarkStart w:id="290" w:name="_Toc131090351"/>
      <w:r w:rsidRPr="00897475">
        <w:t>Όροι εκτέλεσης της σύμβασης</w:t>
      </w:r>
      <w:bookmarkEnd w:id="288"/>
      <w:bookmarkEnd w:id="289"/>
      <w:bookmarkEnd w:id="290"/>
    </w:p>
    <w:p w14:paraId="0B594B7A" w14:textId="77777777" w:rsidR="0086087F" w:rsidRPr="00897475" w:rsidRDefault="0086087F" w:rsidP="0086087F">
      <w:r w:rsidRPr="00897475">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BB1407D" w14:textId="77777777" w:rsidR="0086087F" w:rsidRPr="00897475" w:rsidRDefault="0086087F" w:rsidP="0086087F">
      <w:r w:rsidRPr="00897475">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A03EBF4" w14:textId="77777777" w:rsidR="00850B71" w:rsidRPr="00603221" w:rsidRDefault="00850B71" w:rsidP="00850B71">
      <w:r w:rsidRPr="00603221">
        <w:t xml:space="preserve">Κατά την εκτέλεση της σύμβασης ο Ανάδοχος θα πρέπει να τηρεί τις υποχρεώσεις του που προκύπτουν από τον επικοινωνιακό οδηγό ΕΣΠΑ 2014 -20 (ενδεικτικά αναφέρονται: </w:t>
      </w:r>
      <w:r w:rsidRPr="003329FF">
        <w:rPr>
          <w:bCs/>
        </w:rPr>
        <w:t>σήμανση</w:t>
      </w:r>
      <w:r w:rsidRPr="00603221">
        <w:t xml:space="preserve"> χώρων υλοποίησης Υποέργων/ παραδοτέων/ εκπαιδευτικού υλικού/ χώρων εκπαίδευσης/ εξοπλισμού/ λογισμικού/ εφαρμογών/ ιστοσελίδων) (βλ. </w:t>
      </w:r>
      <w:hyperlink r:id="rId27" w:history="1">
        <w:r w:rsidRPr="00603221">
          <w:rPr>
            <w:rStyle w:val="-"/>
          </w:rPr>
          <w:t>https://www.espa.gr/el/Pages/elibraryFS.aspx?item=2087</w:t>
        </w:r>
      </w:hyperlink>
      <w:r w:rsidRPr="00603221">
        <w:t>)</w:t>
      </w:r>
    </w:p>
    <w:p w14:paraId="637FC2E2" w14:textId="77777777" w:rsidR="00850B71" w:rsidRPr="00B825C3" w:rsidRDefault="00850B71" w:rsidP="00850B71">
      <w:pPr>
        <w:rPr>
          <w:rFonts w:eastAsia="Calibri"/>
        </w:rPr>
      </w:pPr>
      <w:r w:rsidRPr="00B825C3">
        <w:rPr>
          <w:rFonts w:eastAsia="Calibri"/>
        </w:rPr>
        <w:t xml:space="preserve">Ο ανάδοχος δεσμεύεται ότι: </w:t>
      </w:r>
    </w:p>
    <w:p w14:paraId="376450BD" w14:textId="77777777" w:rsidR="00850B71" w:rsidRPr="00DD50E7" w:rsidRDefault="00850B71" w:rsidP="00850B71">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7A2712" w14:textId="77777777" w:rsidR="00850B71" w:rsidRPr="00DD50E7" w:rsidRDefault="00850B71" w:rsidP="00850B71">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w:t>
      </w:r>
      <w:r w:rsidRPr="00DD50E7">
        <w:rPr>
          <w:rFonts w:eastAsia="Calibri"/>
        </w:rPr>
        <w:lastRenderedPageBreak/>
        <w:t>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rPr>
        <w:t xml:space="preserve"> </w:t>
      </w:r>
      <w:r w:rsidRPr="00DD50E7">
        <w:rPr>
          <w:rFonts w:eastAsia="Calibri"/>
        </w:rPr>
        <w:t xml:space="preserve">. </w:t>
      </w:r>
    </w:p>
    <w:p w14:paraId="4F39B129" w14:textId="77777777" w:rsidR="00850B71" w:rsidRDefault="00850B71" w:rsidP="00850B71">
      <w:pPr>
        <w:spacing w:after="200" w:line="276" w:lineRule="auto"/>
        <w:rPr>
          <w:rFonts w:eastAsia="Calibri"/>
        </w:rPr>
      </w:pPr>
      <w:r w:rsidRPr="00DD50E7">
        <w:rPr>
          <w:rFonts w:eastAsia="Calibri"/>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34E40A4" w14:textId="77777777" w:rsidR="00850B71" w:rsidRPr="00603221" w:rsidRDefault="00850B71" w:rsidP="00850B71">
      <w:r w:rsidRPr="006A67B9">
        <w:t>Κατά την εκτέλεση</w:t>
      </w:r>
      <w:r w:rsidRPr="00603221">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1C12D01D" w14:textId="77777777" w:rsidR="00E354CC" w:rsidRDefault="0086087F" w:rsidP="00E354CC">
      <w:r w:rsidRPr="00897475">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Αρχής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897475">
        <w:rPr>
          <w:b/>
        </w:rPr>
        <w:t xml:space="preserve">ΚτΠ </w:t>
      </w:r>
      <w:r w:rsidR="000E5082">
        <w:rPr>
          <w:b/>
        </w:rPr>
        <w:t>Μ.</w:t>
      </w:r>
      <w:r w:rsidRPr="00897475">
        <w:rPr>
          <w:b/>
        </w:rPr>
        <w:t>Α.Ε.</w:t>
      </w:r>
      <w:r w:rsidRPr="00897475">
        <w:t xml:space="preserve"> εγγράφως </w:t>
      </w:r>
      <w:r w:rsidRPr="00897475">
        <w:rPr>
          <w:b/>
        </w:rPr>
        <w:t>δεκαπέντε (15)</w:t>
      </w:r>
      <w:r w:rsidRPr="00897475">
        <w:t xml:space="preserve"> ημέρες πριν από την αντικατάσταση</w:t>
      </w:r>
      <w:r w:rsidR="00E354CC" w:rsidRPr="00E354CC">
        <w:t xml:space="preserve"> </w:t>
      </w:r>
      <w:r w:rsidR="00E354CC">
        <w:t>αναφέροντας τους λόγους αυτής.</w:t>
      </w:r>
    </w:p>
    <w:p w14:paraId="18C697D1" w14:textId="77777777" w:rsidR="00E354CC" w:rsidRDefault="00E354CC" w:rsidP="00E354CC">
      <w:r>
        <w:t>Ειδικότερα, η Εταιρεία δύναται :</w:t>
      </w:r>
    </w:p>
    <w:p w14:paraId="15BAF802" w14:textId="77777777" w:rsidR="00E354CC" w:rsidRDefault="00E354CC" w:rsidP="00E354CC">
      <w:r>
        <w:t>α) Εντός της ίδιας προθεσμίας να εγκρίνει εγγράφως την προτεινόμενη αντικατάσταση.</w:t>
      </w:r>
    </w:p>
    <w:p w14:paraId="40C9185A" w14:textId="77777777" w:rsidR="00E354CC" w:rsidRDefault="00E354CC" w:rsidP="00E354CC">
      <w:r>
        <w:t>β) Εντός της προθεσμίας αυτής να απορρίψει την προτεινόμενη αντικατάσταση, ζητώντας από τον Ανάδοχο να προτείνει άμεσα άλλο πρόσωπο.</w:t>
      </w:r>
    </w:p>
    <w:p w14:paraId="7DB8144D" w14:textId="77777777" w:rsidR="0086087F" w:rsidRPr="00897475" w:rsidRDefault="0086087F" w:rsidP="0086087F">
      <w:r w:rsidRPr="00897475">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9EFC57C" w14:textId="77777777" w:rsidR="008C110F" w:rsidRDefault="008C110F" w:rsidP="0086087F">
      <w:r w:rsidRPr="00897475">
        <w:t xml:space="preserve">Ο Ανάδοχος υποχρεούται, να λαμβάνει όλα τα μέτρα πληροφόρησης που προβλέπονται από τον Καν. 1048/2014 και 1049/2014, καθώς και του Οδηγού Εφαρμογής Μέτρων Ενημέρωσης και Δημοσιότητας Εθνικών Προγραμμάτων Ταμείου Ασύλου Μετανάστευσης και Ένταξης και Ταμείου Εσωτερικής Ασφάλειας, Ελληνική Δημοκρατία / Υπουργείο Οικονομίας &amp; Ανάπτυξης / Αύγουστος 2017 καθόσον το παρόν έργο χρηματοδοτείται στο πλαίσιο του Εθνικού Προγράμματος Ταμείου Ασύλου, Μετανάστευσης και Ένταξης.   </w:t>
      </w:r>
    </w:p>
    <w:p w14:paraId="1E77F519" w14:textId="77777777" w:rsidR="00E354CC" w:rsidRDefault="00E354CC" w:rsidP="00E354CC">
      <w: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B028BC2" w14:textId="77777777" w:rsidR="00E354CC" w:rsidRDefault="00E354CC" w:rsidP="00E354CC">
      <w: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BB87CDA" w14:textId="77777777" w:rsidR="00E354CC" w:rsidRDefault="00E354CC" w:rsidP="00E354CC">
      <w: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F9A75E9" w14:textId="77777777" w:rsidR="00E354CC" w:rsidRDefault="00E354CC" w:rsidP="00E354CC">
      <w: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3AA46C2" w14:textId="77777777" w:rsidR="00E354CC" w:rsidRDefault="00E354CC" w:rsidP="00E354CC">
      <w: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6695584" w14:textId="77777777" w:rsidR="00E354CC" w:rsidRDefault="00E354CC" w:rsidP="00E354CC">
      <w: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202AF60" w14:textId="77777777" w:rsidR="00E354CC" w:rsidRDefault="00E354CC" w:rsidP="00E354CC">
      <w: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C0ECA9E" w14:textId="77777777" w:rsidR="00E354CC" w:rsidRDefault="00E354CC" w:rsidP="00E354CC">
      <w: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E7FF9F2" w14:textId="77777777" w:rsidR="00E354CC" w:rsidRDefault="00E354CC" w:rsidP="00E354CC">
      <w: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EA49E24" w14:textId="77777777" w:rsidR="004F5DB7" w:rsidRDefault="004F5DB7" w:rsidP="004F5DB7">
      <w:r>
        <w:t xml:space="preserve">Επιπλέον ο ανάδοχος υποχρεούται να τηρεί τα αναφερόμενα </w:t>
      </w:r>
      <w:r w:rsidRPr="004F5DB7">
        <w:t>στον Γενικό Κανονισμό Προστασίας Δεδομένων (Άρθρα 4, 9, 10 ΓΚΠΔ) και στο ν.4624/2019 (Α΄ 137/29-08-2019) (Άρθρα 44, 46)</w:t>
      </w:r>
      <w:r>
        <w:t xml:space="preserve"> </w:t>
      </w:r>
    </w:p>
    <w:p w14:paraId="3C53B421" w14:textId="77777777" w:rsidR="004F5DB7" w:rsidRDefault="004F5DB7" w:rsidP="004F5DB7">
      <w:r>
        <w:t>Ειδικότερα :</w:t>
      </w:r>
    </w:p>
    <w:p w14:paraId="723222F0" w14:textId="77777777" w:rsidR="004F5DB7" w:rsidRDefault="004F5DB7" w:rsidP="00555A9C">
      <w:pPr>
        <w:ind w:firstLine="720"/>
      </w:pPr>
      <w: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8733FEF" w14:textId="77777777" w:rsidR="004F5DB7" w:rsidRDefault="004F5DB7" w:rsidP="004F5DB7">
      <w:r>
        <w:lastRenderedPageBreak/>
        <w:tab/>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8687948" w14:textId="77777777" w:rsidR="004F5DB7" w:rsidRDefault="004F5DB7" w:rsidP="004F5DB7">
      <w:r>
        <w:tab/>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B01A79B" w14:textId="77777777" w:rsidR="004F5DB7" w:rsidRDefault="004F5DB7" w:rsidP="004F5DB7">
      <w:r>
        <w:tab/>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987C717" w14:textId="77777777" w:rsidR="004F5DB7" w:rsidRDefault="004F5DB7" w:rsidP="00E354CC">
      <w:r>
        <w:tab/>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8ED98D8" w14:textId="46871D9E" w:rsidR="001E33CF" w:rsidRPr="00274B25" w:rsidRDefault="001E33CF" w:rsidP="001E33CF">
      <w:pPr>
        <w:spacing w:after="200"/>
      </w:pPr>
      <w:r w:rsidRPr="00274B25">
        <w:t xml:space="preserve">Εάν μετά την κατακύρωση </w:t>
      </w:r>
      <w:r w:rsidR="00C60C00">
        <w:t xml:space="preserve">της </w:t>
      </w:r>
      <w:r w:rsidR="00C60C00">
        <w:rPr>
          <w:kern w:val="1"/>
          <w:lang w:eastAsia="el-GR"/>
        </w:rPr>
        <w:t>διαδικασίας Διαπραγμάτευσης</w:t>
      </w:r>
      <w:r w:rsidRPr="00274B25">
        <w:t xml:space="preserve">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0E5082">
        <w:t>Μ.</w:t>
      </w:r>
      <w:r w:rsidRPr="00274B25">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3E0D67FE" w14:textId="77777777" w:rsidR="001E33CF" w:rsidRPr="00897475" w:rsidRDefault="001E33CF" w:rsidP="00E354CC"/>
    <w:p w14:paraId="235B46BA"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91" w:name="_Toc496694204"/>
      <w:bookmarkStart w:id="292" w:name="_Toc31307683"/>
      <w:bookmarkStart w:id="293" w:name="_Toc131090352"/>
      <w:r w:rsidRPr="00897475">
        <w:t>Υπεργολαβία</w:t>
      </w:r>
      <w:bookmarkEnd w:id="291"/>
      <w:bookmarkEnd w:id="292"/>
      <w:bookmarkEnd w:id="293"/>
    </w:p>
    <w:p w14:paraId="7FB52409" w14:textId="77777777" w:rsidR="0086087F" w:rsidRPr="00897475" w:rsidRDefault="0086087F" w:rsidP="0086087F">
      <w:r w:rsidRPr="00897475">
        <w:rPr>
          <w:b/>
          <w:bCs/>
        </w:rPr>
        <w:t xml:space="preserve">4.4.1. </w:t>
      </w:r>
      <w:r w:rsidRPr="00897475">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3345EA2" w14:textId="1BC28853" w:rsidR="0086087F" w:rsidRPr="00897475" w:rsidRDefault="0086087F" w:rsidP="0086087F">
      <w:pPr>
        <w:rPr>
          <w:b/>
          <w:bCs/>
        </w:rPr>
      </w:pPr>
      <w:r w:rsidRPr="00897475">
        <w:rPr>
          <w:b/>
          <w:bCs/>
        </w:rPr>
        <w:t xml:space="preserve">4.4.2. </w:t>
      </w:r>
      <w:r w:rsidRPr="00897475">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97475">
        <w:rPr>
          <w:rFonts w:eastAsia="SimSun"/>
          <w:i/>
          <w:iCs/>
          <w:kern w:val="1"/>
          <w:lang w:bidi="hi-IN"/>
        </w:rPr>
        <w:t>.</w:t>
      </w:r>
      <w:r w:rsidRPr="00897475">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w:t>
      </w:r>
      <w:r w:rsidRPr="00897475">
        <w:lastRenderedPageBreak/>
        <w:t xml:space="preserve">τεχνική και επαγγελματική ικανότητα, σύμφωνα με τις απαιτήσεις της </w:t>
      </w:r>
      <w:r w:rsidR="001D7B82" w:rsidRPr="001D7B82">
        <w:rPr>
          <w:color w:val="000000"/>
        </w:rPr>
        <w:t>Πρόσκλησης</w:t>
      </w:r>
      <w:r w:rsidRPr="00897475">
        <w:t>,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6B1F664F" w14:textId="4537540D" w:rsidR="0086087F" w:rsidRPr="00897475" w:rsidRDefault="0086087F" w:rsidP="0086087F">
      <w:r w:rsidRPr="00897475">
        <w:rPr>
          <w:b/>
          <w:bCs/>
        </w:rPr>
        <w:t>4.4.3.</w:t>
      </w:r>
      <w:r w:rsidRPr="00897475">
        <w:t xml:space="preserve"> Η αναθέτουσα αρχή επαληθεύει τη συνδρομή των λόγων αποκλεισμού για τους υπεργολάβους, όπως αυτοί περιγράφονται στην παράγραφο </w:t>
      </w:r>
      <w:r w:rsidR="0093145F" w:rsidRPr="00897475">
        <w:fldChar w:fldCharType="begin"/>
      </w:r>
      <w:r w:rsidR="0093145F" w:rsidRPr="00897475">
        <w:instrText xml:space="preserve"> REF _Ref496541775 \r \h  \* MERGEFORMAT </w:instrText>
      </w:r>
      <w:r w:rsidR="0093145F" w:rsidRPr="00897475">
        <w:fldChar w:fldCharType="separate"/>
      </w:r>
      <w:r w:rsidR="00A60AB0">
        <w:t>2.2.3</w:t>
      </w:r>
      <w:r w:rsidR="0093145F" w:rsidRPr="00897475">
        <w:fldChar w:fldCharType="end"/>
      </w:r>
      <w:r w:rsidRPr="00897475">
        <w:t xml:space="preserve"> και με τα αποδεικτικά μέσα της παραγράφου</w:t>
      </w:r>
      <w:r w:rsidR="001A0859" w:rsidRPr="001A0859">
        <w:t xml:space="preserve"> 2.2.9.2</w:t>
      </w:r>
      <w:r w:rsidRPr="00897475">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2EA4CF66" w14:textId="77777777" w:rsidR="0086087F" w:rsidRPr="00897475" w:rsidRDefault="0086087F" w:rsidP="0086087F">
      <w:pPr>
        <w:rPr>
          <w:b/>
          <w:bCs/>
        </w:rPr>
      </w:pPr>
      <w:r w:rsidRPr="00897475">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3B548B6" w14:textId="77777777" w:rsidR="0086087F" w:rsidRPr="00897475" w:rsidRDefault="0086087F" w:rsidP="004A1D19">
      <w:pPr>
        <w:pStyle w:val="2"/>
        <w:keepNext/>
        <w:numPr>
          <w:ilvl w:val="1"/>
          <w:numId w:val="96"/>
        </w:numPr>
        <w:pBdr>
          <w:top w:val="none" w:sz="0" w:space="0" w:color="000000"/>
          <w:left w:val="none" w:sz="0" w:space="0" w:color="000000"/>
          <w:bottom w:val="single" w:sz="12" w:space="13" w:color="000080"/>
          <w:right w:val="none" w:sz="0" w:space="0" w:color="000000"/>
        </w:pBdr>
        <w:tabs>
          <w:tab w:val="left" w:pos="567"/>
        </w:tabs>
        <w:suppressAutoHyphens/>
        <w:spacing w:before="240" w:after="80"/>
      </w:pPr>
      <w:r w:rsidRPr="00897475">
        <w:tab/>
      </w:r>
      <w:bookmarkStart w:id="294" w:name="_Ref496607258"/>
      <w:bookmarkStart w:id="295" w:name="_Toc496694205"/>
      <w:bookmarkStart w:id="296" w:name="_Toc31307684"/>
      <w:bookmarkStart w:id="297" w:name="_Toc131090353"/>
      <w:r w:rsidRPr="00897475">
        <w:t>Τροποποίηση σύμβασης κατά τη διάρκειά της</w:t>
      </w:r>
      <w:bookmarkEnd w:id="294"/>
      <w:bookmarkEnd w:id="295"/>
      <w:bookmarkEnd w:id="296"/>
      <w:bookmarkEnd w:id="297"/>
      <w:r w:rsidRPr="00897475">
        <w:t xml:space="preserve"> </w:t>
      </w:r>
    </w:p>
    <w:p w14:paraId="5CB31AA0" w14:textId="77777777" w:rsidR="00F07A5E" w:rsidRDefault="00F07A5E" w:rsidP="00F07A5E">
      <w:r w:rsidRPr="00897475">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w:t>
      </w:r>
      <w:r w:rsidR="00AA395D">
        <w:t xml:space="preserve"> της </w:t>
      </w:r>
      <w:r w:rsidR="00AA395D" w:rsidRPr="00DB35C7">
        <w:t xml:space="preserve">αναθέτουσας </w:t>
      </w:r>
      <w:r w:rsidR="00AA395D" w:rsidRPr="00911940">
        <w:t>αρχής</w:t>
      </w:r>
      <w:r w:rsidRPr="00897475">
        <w:t>.</w:t>
      </w:r>
    </w:p>
    <w:p w14:paraId="5E1141EB" w14:textId="77777777" w:rsidR="00850B71" w:rsidRPr="00911940" w:rsidRDefault="00850B71" w:rsidP="00850B71">
      <w:pPr>
        <w:spacing w:line="276" w:lineRule="auto"/>
      </w:pPr>
      <w:r w:rsidRPr="00911940">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rPr>
        <w:footnoteReference w:id="21"/>
      </w:r>
      <w:r w:rsidRPr="00911940">
        <w:rPr>
          <w:vertAlign w:val="superscript"/>
        </w:rPr>
        <w:t>.</w:t>
      </w:r>
      <w:r w:rsidRPr="00911940">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71AAD63" w14:textId="77777777" w:rsidR="0062643F" w:rsidRPr="00603221" w:rsidRDefault="0062643F" w:rsidP="004A1D19">
      <w:pPr>
        <w:pStyle w:val="3"/>
        <w:numPr>
          <w:ilvl w:val="2"/>
          <w:numId w:val="96"/>
        </w:numPr>
      </w:pPr>
      <w:bookmarkStart w:id="298" w:name="_Toc75073483"/>
      <w:bookmarkStart w:id="299" w:name="_Toc496694206"/>
      <w:bookmarkStart w:id="300" w:name="_Toc131090354"/>
      <w:bookmarkEnd w:id="298"/>
      <w:r w:rsidRPr="00603221">
        <w:t>Δικαιώματα προαίρεσης</w:t>
      </w:r>
      <w:bookmarkEnd w:id="299"/>
      <w:bookmarkEnd w:id="300"/>
      <w:r w:rsidRPr="00603221">
        <w:t xml:space="preserve"> </w:t>
      </w:r>
    </w:p>
    <w:p w14:paraId="357A80B6" w14:textId="77777777" w:rsidR="0062643F" w:rsidRDefault="0062643F" w:rsidP="0062643F">
      <w:pPr>
        <w:spacing w:line="276" w:lineRule="auto"/>
      </w:pPr>
      <w:r w:rsidRPr="00D9353E">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D25C86" w:rsidRPr="00D9353E">
        <w:t>προϋπόθεση</w:t>
      </w:r>
      <w:r w:rsidRPr="00D9353E">
        <w:t xml:space="preserve"> σύμφων</w:t>
      </w:r>
      <w:r w:rsidR="00E429F6">
        <w:t xml:space="preserve">ης γνώμης της αρμόδιας ΕΥΔ </w:t>
      </w:r>
      <w:r w:rsidRPr="00D9353E">
        <w:t>και της έγκρισης χρηματοδότησης για την άσκησή του, συγκεκριμένα :</w:t>
      </w:r>
    </w:p>
    <w:p w14:paraId="37A8A67A" w14:textId="77777777" w:rsidR="0062643F" w:rsidRPr="00E429F6" w:rsidRDefault="0062643F" w:rsidP="0062643F">
      <w:r w:rsidRPr="00E429F6">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w:t>
      </w:r>
      <w:r w:rsidRPr="00E429F6">
        <w:lastRenderedPageBreak/>
        <w:t xml:space="preserve">αύξηση του φυσικού αντικειμένου του έργου έως </w:t>
      </w:r>
      <w:r w:rsidR="00E429F6" w:rsidRPr="00E429F6">
        <w:t>δεκαπέντε τοις εκατό (15</w:t>
      </w:r>
      <w:r w:rsidRPr="00E429F6">
        <w:t xml:space="preserve">%) του </w:t>
      </w:r>
      <w:r w:rsidR="00980CB0">
        <w:t xml:space="preserve">προϋπολογισμού της </w:t>
      </w:r>
      <w:r w:rsidR="00983B96">
        <w:t xml:space="preserve">του έργου και </w:t>
      </w:r>
      <w:r w:rsidRPr="00E429F6">
        <w:t xml:space="preserve"> με βάση τις τιμές μονάδας της Οικονομικής Προσφοράς του Αναδόχου. </w:t>
      </w:r>
    </w:p>
    <w:p w14:paraId="5C07606C" w14:textId="77777777" w:rsidR="0062643F" w:rsidRPr="00E429F6" w:rsidRDefault="0062643F" w:rsidP="0062643F">
      <w:r w:rsidRPr="00E429F6">
        <w:t xml:space="preserve">Με χρονοδιάγραμμα υλοποίησης έως </w:t>
      </w:r>
      <w:r w:rsidR="00980CB0">
        <w:t xml:space="preserve">δώδεκα </w:t>
      </w:r>
      <w:r w:rsidR="00E429F6">
        <w:t>(</w:t>
      </w:r>
      <w:r w:rsidR="00980CB0">
        <w:t>12</w:t>
      </w:r>
      <w:r w:rsidRPr="00E429F6">
        <w:t>) μήνες από την άσκησή του.</w:t>
      </w:r>
    </w:p>
    <w:p w14:paraId="220B01BA" w14:textId="77777777" w:rsidR="0062643F" w:rsidRPr="00603221" w:rsidRDefault="0062643F" w:rsidP="0062643F">
      <w:pPr>
        <w:spacing w:line="276" w:lineRule="auto"/>
      </w:pPr>
      <w:r w:rsidRPr="00603221">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B4E0507" w14:textId="77777777" w:rsidR="0062643F" w:rsidRPr="00603221" w:rsidRDefault="0062643F" w:rsidP="0062643F">
      <w:pPr>
        <w:spacing w:line="276" w:lineRule="auto"/>
      </w:pPr>
      <w:r w:rsidRPr="00603221">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B23A9D3" w14:textId="77777777" w:rsidR="0062643F" w:rsidRDefault="0062643F" w:rsidP="0062643F">
      <w:r w:rsidRPr="00603221">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4236B3AE" w14:textId="77777777" w:rsidR="00447F40" w:rsidRDefault="00447F40" w:rsidP="0062643F"/>
    <w:p w14:paraId="4798049C"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01" w:name="_Toc496694209"/>
      <w:bookmarkStart w:id="302" w:name="_Toc31307688"/>
      <w:bookmarkStart w:id="303" w:name="_Toc131090355"/>
      <w:r w:rsidRPr="00897475">
        <w:t>Δικαίωμα μονομερούς λύσης της σύμβασης</w:t>
      </w:r>
      <w:bookmarkEnd w:id="301"/>
      <w:bookmarkEnd w:id="302"/>
      <w:bookmarkEnd w:id="303"/>
    </w:p>
    <w:p w14:paraId="2DF5ABD1" w14:textId="77777777" w:rsidR="00850B71" w:rsidRPr="00C229F3" w:rsidRDefault="0086087F" w:rsidP="00850B71">
      <w:r w:rsidRPr="00897475">
        <w:rPr>
          <w:b/>
          <w:bCs/>
        </w:rPr>
        <w:t>4.6.1.</w:t>
      </w:r>
      <w:r w:rsidRPr="00897475">
        <w:t xml:space="preserve"> </w:t>
      </w:r>
      <w:r w:rsidR="00850B71">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4CD2DEB" w14:textId="77777777" w:rsidR="00850B71" w:rsidRPr="00C229F3" w:rsidRDefault="00850B71" w:rsidP="00850B71">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E6764AB" w14:textId="77777777" w:rsidR="00850B71" w:rsidRPr="00C229F3" w:rsidRDefault="00850B71" w:rsidP="00850B71">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F8DB4DC" w14:textId="77777777" w:rsidR="00850B71" w:rsidRDefault="00850B71" w:rsidP="00850B71">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A60335C" w14:textId="77777777" w:rsidR="00850B71" w:rsidRPr="005F0A0D" w:rsidRDefault="00850B71" w:rsidP="00850B71">
      <w:r w:rsidRPr="005F0A0D">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79F4FA7" w14:textId="77777777" w:rsidR="0086087F" w:rsidRDefault="00850B71" w:rsidP="00850B71">
      <w:r w:rsidRPr="00850B71">
        <w:t xml:space="preserve"> </w:t>
      </w:r>
      <w:r w:rsidR="0086087F" w:rsidRPr="00897475">
        <w:t>.</w:t>
      </w:r>
    </w:p>
    <w:p w14:paraId="05BF7D7B" w14:textId="77777777" w:rsidR="00E354CC" w:rsidRDefault="00E354CC" w:rsidP="0086087F"/>
    <w:p w14:paraId="1E3D99EC" w14:textId="77777777" w:rsidR="00E354CC" w:rsidRPr="00897475" w:rsidRDefault="00E354CC" w:rsidP="0086087F">
      <w:pPr>
        <w:rPr>
          <w:b/>
          <w:bCs/>
        </w:rPr>
      </w:pPr>
    </w:p>
    <w:p w14:paraId="3C46BC17" w14:textId="77777777" w:rsidR="0086087F" w:rsidRPr="00897475" w:rsidRDefault="0086087F"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304" w:name="_Toc496694210"/>
      <w:bookmarkStart w:id="305" w:name="_Toc31307689"/>
      <w:bookmarkStart w:id="306" w:name="_Toc131090356"/>
      <w:r w:rsidRPr="00897475">
        <w:lastRenderedPageBreak/>
        <w:t>ΕΙΔΙΚΟΙ ΟΡΟΙ ΕΚΤΕΛΕΣΗΣ ΤΗΣ ΣΥΜΒΑΣΗΣ</w:t>
      </w:r>
      <w:bookmarkEnd w:id="304"/>
      <w:bookmarkEnd w:id="305"/>
      <w:bookmarkEnd w:id="306"/>
      <w:r w:rsidRPr="00897475">
        <w:t xml:space="preserve"> </w:t>
      </w:r>
    </w:p>
    <w:p w14:paraId="00AA9188" w14:textId="77777777" w:rsidR="0086087F" w:rsidRDefault="0086087F" w:rsidP="004A1D19">
      <w:pPr>
        <w:pStyle w:val="2"/>
        <w:keepNext/>
        <w:numPr>
          <w:ilvl w:val="1"/>
          <w:numId w:val="96"/>
        </w:numPr>
        <w:pBdr>
          <w:top w:val="none" w:sz="0" w:space="1"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07" w:name="_Ref496607306"/>
      <w:bookmarkStart w:id="308" w:name="_Toc496694211"/>
      <w:bookmarkStart w:id="309" w:name="_Toc31307690"/>
      <w:bookmarkStart w:id="310" w:name="_Toc131090357"/>
      <w:r w:rsidRPr="00A57AD1">
        <w:t>Τρόπος πληρωμής</w:t>
      </w:r>
      <w:bookmarkEnd w:id="307"/>
      <w:bookmarkEnd w:id="308"/>
      <w:bookmarkEnd w:id="309"/>
      <w:bookmarkEnd w:id="310"/>
      <w:r w:rsidRPr="00897475">
        <w:t xml:space="preserve"> </w:t>
      </w:r>
    </w:p>
    <w:p w14:paraId="2A9DB359" w14:textId="77777777" w:rsidR="00447CCD" w:rsidRPr="00274B25" w:rsidRDefault="00447CCD" w:rsidP="00447CCD">
      <w:pPr>
        <w:tabs>
          <w:tab w:val="left" w:pos="0"/>
        </w:tabs>
      </w:pPr>
      <w:r w:rsidRPr="00274B25">
        <w:rPr>
          <w:b/>
        </w:rPr>
        <w:t xml:space="preserve">5.1.1. </w:t>
      </w:r>
      <w:r w:rsidRPr="00274B25">
        <w:t>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w:t>
      </w:r>
    </w:p>
    <w:p w14:paraId="7EF625DC" w14:textId="77777777" w:rsidR="00447CCD" w:rsidRPr="00274B25" w:rsidRDefault="00447CCD" w:rsidP="00447CCD">
      <w:pPr>
        <w:tabs>
          <w:tab w:val="left" w:pos="0"/>
        </w:tabs>
      </w:pPr>
      <w:r w:rsidRPr="00274B25">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w:t>
      </w:r>
      <w:r w:rsidR="001F4011">
        <w:t xml:space="preserve"> που θα επιλέξει η Αναθέτουσα Αρχή</w:t>
      </w:r>
      <w:r w:rsidRPr="00274B25">
        <w:t>.</w:t>
      </w:r>
    </w:p>
    <w:p w14:paraId="44176E08" w14:textId="77777777" w:rsidR="00447CCD" w:rsidRPr="00274B25" w:rsidRDefault="00447CCD" w:rsidP="00447CCD">
      <w:pPr>
        <w:tabs>
          <w:tab w:val="left" w:pos="426"/>
        </w:tabs>
        <w:ind w:left="426" w:hanging="426"/>
        <w:rPr>
          <w:b/>
        </w:rPr>
      </w:pPr>
      <w:r w:rsidRPr="00274B25">
        <w:rPr>
          <w:b/>
        </w:rPr>
        <w:t>Τρόποι Πληρωμής:</w:t>
      </w:r>
    </w:p>
    <w:p w14:paraId="51E509F0" w14:textId="77777777" w:rsidR="00447CCD" w:rsidRPr="00274B25" w:rsidRDefault="001F4011" w:rsidP="001F4011">
      <w:pPr>
        <w:tabs>
          <w:tab w:val="left" w:pos="426"/>
        </w:tabs>
        <w:ind w:left="426" w:hanging="426"/>
      </w:pPr>
      <w:r>
        <w:rPr>
          <w:b/>
        </w:rPr>
        <w:t>1</w:t>
      </w:r>
      <w:r w:rsidR="00447CCD" w:rsidRPr="00274B25">
        <w:rPr>
          <w:b/>
        </w:rPr>
        <w:t>)</w:t>
      </w:r>
      <w:r w:rsidR="00447CCD" w:rsidRPr="00274B25">
        <w:t xml:space="preserve"> </w:t>
      </w:r>
      <w:r w:rsidR="00447CCD" w:rsidRPr="00274B25">
        <w:tab/>
        <w:t xml:space="preserve">α) Χορήγηση έντοκης προκαταβολής μέχρι ποσοστού </w:t>
      </w:r>
      <w:r w:rsidRPr="001F4011">
        <w:rPr>
          <w:b/>
          <w:bCs/>
        </w:rPr>
        <w:t xml:space="preserve">τριάντα τοις εκατό </w:t>
      </w:r>
      <w:r w:rsidR="00447CCD" w:rsidRPr="00274B25">
        <w:rPr>
          <w:b/>
        </w:rPr>
        <w:t>30%</w:t>
      </w:r>
      <w:r w:rsidR="00447CCD" w:rsidRPr="00274B25">
        <w:t xml:space="preserve"> </w:t>
      </w:r>
      <w:r>
        <w:t>του συμβατικού τιμήματος</w:t>
      </w:r>
      <w:r w:rsidRPr="00274B25" w:rsidDel="001F4011">
        <w:t xml:space="preserve"> </w:t>
      </w:r>
      <w:r w:rsidR="00447CCD" w:rsidRPr="00274B25">
        <w:t>χωρίς Φ.Π.Α., με την κατάθεση ισόποσης εγγύησης σύμφωνα με τα οριζόμενα στο άρθρο 72§</w:t>
      </w:r>
      <w:r w:rsidR="00AA395D">
        <w:t>7</w:t>
      </w:r>
      <w:r w:rsidR="00447CCD" w:rsidRPr="00274B25">
        <w:t xml:space="preserve"> του ν. 4412/2016 όπως ισχύει και</w:t>
      </w:r>
      <w:r w:rsidR="00447CCD" w:rsidRPr="009D1225">
        <w:t>.</w:t>
      </w:r>
      <w:r w:rsidR="00447CCD" w:rsidRPr="00274B25">
        <w:t xml:space="preserve">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ABB1EA4" w14:textId="77777777" w:rsidR="00447CCD" w:rsidRPr="00274B25" w:rsidRDefault="00447CCD" w:rsidP="00447CCD">
      <w:pPr>
        <w:spacing w:before="120"/>
        <w:ind w:left="432" w:hanging="6"/>
      </w:pPr>
      <w:r w:rsidRPr="00274B25">
        <w:t>β)</w:t>
      </w:r>
      <w:r w:rsidRPr="00274B25">
        <w:tab/>
        <w:t>Καταβολ</w:t>
      </w:r>
      <w:r w:rsidR="001364FD">
        <w:t xml:space="preserve">ή ποσοστού </w:t>
      </w:r>
      <w:r w:rsidR="001364FD" w:rsidRPr="001F4011">
        <w:rPr>
          <w:b/>
          <w:bCs/>
        </w:rPr>
        <w:t>τριάντα τοις εκατό (3</w:t>
      </w:r>
      <w:r w:rsidRPr="001F4011">
        <w:rPr>
          <w:b/>
          <w:bCs/>
        </w:rPr>
        <w:t>0%)</w:t>
      </w:r>
      <w:r w:rsidRPr="00274B25">
        <w:t xml:space="preserve"> του συμβατικού τιμήματος, μετά την παραλαβή </w:t>
      </w:r>
      <w:r w:rsidR="00530880">
        <w:t xml:space="preserve">των </w:t>
      </w:r>
      <w:r w:rsidRPr="00515CE3">
        <w:rPr>
          <w:b/>
          <w:bCs/>
        </w:rPr>
        <w:t>Φάσ</w:t>
      </w:r>
      <w:r w:rsidR="00530880">
        <w:rPr>
          <w:b/>
          <w:bCs/>
        </w:rPr>
        <w:t>εων:</w:t>
      </w:r>
      <w:r w:rsidR="00FB2603" w:rsidRPr="00515CE3">
        <w:rPr>
          <w:b/>
          <w:bCs/>
        </w:rPr>
        <w:t xml:space="preserve"> </w:t>
      </w:r>
      <w:r w:rsidR="00530880" w:rsidRPr="001F4011">
        <w:rPr>
          <w:b/>
        </w:rPr>
        <w:t>Β</w:t>
      </w:r>
      <w:r w:rsidR="00530880">
        <w:rPr>
          <w:b/>
        </w:rPr>
        <w:t>-</w:t>
      </w:r>
      <w:r w:rsidR="00530880" w:rsidRPr="001F4011">
        <w:rPr>
          <w:b/>
        </w:rPr>
        <w:t>Εγκατάσταση και παραμετροποίηση Υποδομής βάση της προτεινόμενης Αρχιτεκτονικής</w:t>
      </w:r>
      <w:r w:rsidR="00530880">
        <w:rPr>
          <w:b/>
        </w:rPr>
        <w:t xml:space="preserve">, Γ-Ανάπτυξη Διαδικτυακής Πύλης και Υποσυστημάτων και </w:t>
      </w:r>
      <w:r w:rsidR="00FB2603" w:rsidRPr="00515CE3">
        <w:rPr>
          <w:b/>
          <w:bCs/>
        </w:rPr>
        <w:t>Δ</w:t>
      </w:r>
      <w:r w:rsidR="00530880">
        <w:t>-</w:t>
      </w:r>
      <w:r w:rsidR="001364FD" w:rsidRPr="00530880">
        <w:rPr>
          <w:b/>
        </w:rPr>
        <w:t>Εγκατάσταση και Ρυθμίσεις Ασφάλειας Συστήματος</w:t>
      </w:r>
      <w:r w:rsidRPr="00530880">
        <w:rPr>
          <w:sz w:val="24"/>
          <w:szCs w:val="24"/>
        </w:rPr>
        <w:t xml:space="preserve"> </w:t>
      </w:r>
      <w:r w:rsidRPr="00274B25">
        <w:t>και αφού αφαιρεθεί: (</w:t>
      </w:r>
      <w:r w:rsidRPr="00274B25">
        <w:rPr>
          <w:lang w:val="en-US"/>
        </w:rPr>
        <w:t>i</w:t>
      </w:r>
      <w:r w:rsidRPr="00274B25">
        <w:t xml:space="preserve">) ποσοστό της χορηγηθείσας προκαταβολής ίσο προς το ανωτέρω ποσοστό της πληρωμής που καταβάλλεται (αναλογική απόσβεση προκαταβολής), και </w:t>
      </w:r>
      <w:r w:rsidRPr="00274B25">
        <w:rPr>
          <w:lang w:eastAsia="el-GR"/>
        </w:rPr>
        <w:t>(</w:t>
      </w:r>
      <w:r w:rsidRPr="00274B25">
        <w:rPr>
          <w:lang w:val="en-US" w:eastAsia="el-GR"/>
        </w:rPr>
        <w:t>ii</w:t>
      </w:r>
      <w:r w:rsidRPr="00274B25">
        <w:rPr>
          <w:lang w:eastAsia="el-GR"/>
        </w:rPr>
        <w:t xml:space="preserve">) </w:t>
      </w:r>
      <w:r w:rsidRPr="00274B25">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57936D57" w14:textId="77777777" w:rsidR="00447CCD" w:rsidRPr="001F4011" w:rsidRDefault="00447CCD" w:rsidP="00447CCD">
      <w:pPr>
        <w:spacing w:before="120"/>
        <w:ind w:left="432" w:hanging="6"/>
      </w:pPr>
      <w:r w:rsidRPr="00274B25">
        <w:t>γ)</w:t>
      </w:r>
      <w:r w:rsidRPr="00274B25">
        <w:tab/>
        <w:t xml:space="preserve">Καταβολή του </w:t>
      </w:r>
      <w:r w:rsidRPr="001F4011">
        <w:rPr>
          <w:b/>
          <w:bCs/>
        </w:rPr>
        <w:t>υπόλοιπου του συμβατικού τιμήματος</w:t>
      </w:r>
      <w:r w:rsidRPr="00274B25">
        <w:t>, μετά την οριστική ποιοτική και ποσοτική παραλαβή του συνόλου του Έργου, αφού αφαιρεθεί : (</w:t>
      </w:r>
      <w:r w:rsidRPr="00274B25">
        <w:rPr>
          <w:lang w:val="en-US"/>
        </w:rPr>
        <w:t>i</w:t>
      </w:r>
      <w:r w:rsidRPr="00274B25">
        <w:t xml:space="preserve">) το υπόλοιπο ποσοστό της χορηγηθείσας προκαταβολής (αναλογική απόσβεση προκαταβολής), και </w:t>
      </w:r>
      <w:r w:rsidRPr="00274B25">
        <w:rPr>
          <w:lang w:eastAsia="el-GR"/>
        </w:rPr>
        <w:t>(</w:t>
      </w:r>
      <w:r w:rsidRPr="00274B25">
        <w:rPr>
          <w:lang w:val="en-US" w:eastAsia="el-GR"/>
        </w:rPr>
        <w:t>ii</w:t>
      </w:r>
      <w:r w:rsidRPr="00274B25">
        <w:rPr>
          <w:lang w:eastAsia="el-GR"/>
        </w:rPr>
        <w:t xml:space="preserve">) </w:t>
      </w:r>
      <w:r w:rsidRPr="00274B25">
        <w:t>τόκος επί της απομειωμένης από την προηγούμενη πληρωμή (</w:t>
      </w:r>
      <w:r w:rsidR="00530880">
        <w:t>1</w:t>
      </w:r>
      <w:r w:rsidR="00414678">
        <w:t>β</w:t>
      </w:r>
      <w:r w:rsidRPr="00274B25">
        <w:t xml:space="preserve">)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w:t>
      </w:r>
      <w:r w:rsidRPr="001F4011">
        <w:t xml:space="preserve">ποσοτική παραλαβή του Έργου. </w:t>
      </w:r>
    </w:p>
    <w:p w14:paraId="4DD694CC" w14:textId="77777777" w:rsidR="00B16F7C" w:rsidRDefault="001F4011" w:rsidP="00447CCD">
      <w:pPr>
        <w:tabs>
          <w:tab w:val="left" w:pos="426"/>
        </w:tabs>
        <w:ind w:left="426" w:hanging="426"/>
      </w:pPr>
      <w:r>
        <w:rPr>
          <w:b/>
        </w:rPr>
        <w:t>2</w:t>
      </w:r>
      <w:r w:rsidR="00447CCD" w:rsidRPr="001F4011">
        <w:rPr>
          <w:b/>
        </w:rPr>
        <w:t>)</w:t>
      </w:r>
      <w:r w:rsidR="00447CCD" w:rsidRPr="001F4011">
        <w:tab/>
        <w:t xml:space="preserve">α) Καταβολή ποσοστού </w:t>
      </w:r>
      <w:r w:rsidR="00447CCD" w:rsidRPr="001F4011">
        <w:rPr>
          <w:b/>
          <w:bCs/>
        </w:rPr>
        <w:t>πέντε τοις εκατό (5%)</w:t>
      </w:r>
      <w:r w:rsidR="00447CCD" w:rsidRPr="001F4011">
        <w:t xml:space="preserve"> του συμβατικού τιμήματος, μετά την παραλαβή της </w:t>
      </w:r>
      <w:r w:rsidR="00447CCD" w:rsidRPr="00B16F7C">
        <w:rPr>
          <w:b/>
        </w:rPr>
        <w:t>Φάσης</w:t>
      </w:r>
      <w:r w:rsidR="00DF171F" w:rsidRPr="00B16F7C">
        <w:rPr>
          <w:b/>
        </w:rPr>
        <w:t xml:space="preserve"> Α </w:t>
      </w:r>
      <w:r w:rsidR="00B16F7C" w:rsidRPr="00B16F7C">
        <w:rPr>
          <w:b/>
        </w:rPr>
        <w:t>Ανάλυση</w:t>
      </w:r>
      <w:r w:rsidR="00DF171F" w:rsidRPr="00B16F7C">
        <w:rPr>
          <w:b/>
        </w:rPr>
        <w:t xml:space="preserve"> Απαιτήσεων</w:t>
      </w:r>
      <w:r w:rsidR="00530880">
        <w:rPr>
          <w:b/>
        </w:rPr>
        <w:t xml:space="preserve">. </w:t>
      </w:r>
      <w:r w:rsidR="00DF171F">
        <w:t xml:space="preserve"> </w:t>
      </w:r>
    </w:p>
    <w:p w14:paraId="3C17290E" w14:textId="77777777" w:rsidR="00447CCD" w:rsidRPr="001F4011" w:rsidRDefault="00447CCD" w:rsidP="00447CCD">
      <w:pPr>
        <w:tabs>
          <w:tab w:val="left" w:pos="426"/>
        </w:tabs>
        <w:ind w:left="426" w:hanging="426"/>
        <w:rPr>
          <w:b/>
        </w:rPr>
      </w:pPr>
      <w:r>
        <w:tab/>
      </w:r>
      <w:r w:rsidRPr="00603221">
        <w:t>β)</w:t>
      </w:r>
      <w:r>
        <w:t xml:space="preserve"> </w:t>
      </w:r>
      <w:r w:rsidRPr="00603221">
        <w:t xml:space="preserve">Καταβολή </w:t>
      </w:r>
      <w:r>
        <w:t xml:space="preserve">ποσοστού </w:t>
      </w:r>
      <w:r w:rsidR="00530880">
        <w:rPr>
          <w:b/>
          <w:bCs/>
        </w:rPr>
        <w:t>πενήντα</w:t>
      </w:r>
      <w:r w:rsidRPr="001F4011">
        <w:rPr>
          <w:b/>
          <w:bCs/>
        </w:rPr>
        <w:t xml:space="preserve"> τοις εκατό (5</w:t>
      </w:r>
      <w:r w:rsidR="00530880">
        <w:rPr>
          <w:b/>
          <w:bCs/>
        </w:rPr>
        <w:t>0</w:t>
      </w:r>
      <w:r w:rsidRPr="001F4011">
        <w:rPr>
          <w:b/>
          <w:bCs/>
        </w:rPr>
        <w:t>%</w:t>
      </w:r>
      <w:r w:rsidRPr="00603221">
        <w:t xml:space="preserve">) του συμβατικού τιμήματος, μετά την παραλαβή </w:t>
      </w:r>
      <w:r>
        <w:t xml:space="preserve">των </w:t>
      </w:r>
      <w:r w:rsidRPr="001F4011">
        <w:rPr>
          <w:b/>
        </w:rPr>
        <w:t>Φάσεων</w:t>
      </w:r>
      <w:r w:rsidR="00530880">
        <w:rPr>
          <w:b/>
        </w:rPr>
        <w:t>:</w:t>
      </w:r>
      <w:r w:rsidRPr="001F4011">
        <w:rPr>
          <w:b/>
        </w:rPr>
        <w:t xml:space="preserve"> </w:t>
      </w:r>
      <w:r w:rsidR="00F40FA1" w:rsidRPr="001F4011">
        <w:rPr>
          <w:b/>
        </w:rPr>
        <w:t>Β</w:t>
      </w:r>
      <w:r w:rsidR="00530880">
        <w:rPr>
          <w:b/>
        </w:rPr>
        <w:t>-</w:t>
      </w:r>
      <w:r w:rsidR="00F40FA1" w:rsidRPr="001F4011">
        <w:rPr>
          <w:b/>
        </w:rPr>
        <w:t>Εγκατάσταση και παραμετροποίηση Υποδομής βάση της προτεινόμενης Αρχιτεκτονικής</w:t>
      </w:r>
      <w:r w:rsidR="00654FA5">
        <w:rPr>
          <w:b/>
        </w:rPr>
        <w:t>,</w:t>
      </w:r>
      <w:r w:rsidR="0039435C">
        <w:rPr>
          <w:b/>
        </w:rPr>
        <w:t xml:space="preserve"> </w:t>
      </w:r>
      <w:r w:rsidR="00DF171F">
        <w:rPr>
          <w:b/>
        </w:rPr>
        <w:t>Γ</w:t>
      </w:r>
      <w:r w:rsidR="00530880">
        <w:rPr>
          <w:b/>
        </w:rPr>
        <w:t>-</w:t>
      </w:r>
      <w:r w:rsidR="00B16F7C">
        <w:rPr>
          <w:b/>
        </w:rPr>
        <w:t>Ανάπτυξη</w:t>
      </w:r>
      <w:r w:rsidR="0039435C">
        <w:rPr>
          <w:b/>
        </w:rPr>
        <w:t xml:space="preserve"> Διαδικτυακής Πύλης και Υποσυστημάτων και </w:t>
      </w:r>
      <w:r w:rsidR="00DF171F">
        <w:rPr>
          <w:b/>
        </w:rPr>
        <w:t>Δ</w:t>
      </w:r>
      <w:r w:rsidR="00530880">
        <w:rPr>
          <w:b/>
        </w:rPr>
        <w:t>-</w:t>
      </w:r>
      <w:r w:rsidR="00F40FA1" w:rsidRPr="001F4011">
        <w:rPr>
          <w:b/>
        </w:rPr>
        <w:t>Εγκατάσταση και Ρυθμίσεις Ασφάλειας Συστήματο</w:t>
      </w:r>
      <w:r w:rsidR="00F40FA1" w:rsidRPr="001F4011">
        <w:t>ς</w:t>
      </w:r>
      <w:r w:rsidRPr="001F4011">
        <w:t xml:space="preserve"> </w:t>
      </w:r>
      <w:r w:rsidR="00F40FA1" w:rsidRPr="001F4011">
        <w:t xml:space="preserve">και </w:t>
      </w:r>
    </w:p>
    <w:p w14:paraId="5F8EDAD8" w14:textId="77777777" w:rsidR="00447CCD" w:rsidRPr="00603221" w:rsidRDefault="00447CCD" w:rsidP="00447CCD">
      <w:pPr>
        <w:tabs>
          <w:tab w:val="left" w:pos="426"/>
        </w:tabs>
        <w:ind w:left="426" w:hanging="426"/>
      </w:pPr>
      <w:r w:rsidRPr="00603221">
        <w:tab/>
      </w:r>
      <w:r>
        <w:t>γ)</w:t>
      </w:r>
      <w:r w:rsidRPr="00603221">
        <w:t xml:space="preserve"> Το </w:t>
      </w:r>
      <w:r w:rsidRPr="001F4011">
        <w:rPr>
          <w:b/>
          <w:bCs/>
        </w:rPr>
        <w:t>υπόλοιπο του συμβατικού τιμήματος</w:t>
      </w:r>
      <w:r w:rsidRPr="00603221">
        <w:t xml:space="preserve"> μετά την οριστική ποιοτική και ποσοτική παραλαβή του συνόλου του Έργου.</w:t>
      </w:r>
    </w:p>
    <w:p w14:paraId="066E8BBB" w14:textId="77777777" w:rsidR="00447CCD" w:rsidRPr="00274B25" w:rsidRDefault="00447CCD" w:rsidP="00447CCD">
      <w:pPr>
        <w:tabs>
          <w:tab w:val="left" w:pos="426"/>
        </w:tabs>
        <w:ind w:left="426" w:hanging="426"/>
      </w:pPr>
      <w:r w:rsidRPr="009D1225">
        <w:t>Επισημαίνεται ότι η προκαταβολή, όπου προβλέπεται, δύναται να χορηγηθεί και τμηματικά.</w:t>
      </w:r>
    </w:p>
    <w:p w14:paraId="59F330B1" w14:textId="77777777" w:rsidR="00447CCD" w:rsidRPr="00274B25" w:rsidRDefault="00447CCD" w:rsidP="00447CCD">
      <w:r w:rsidRPr="00274B25">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w:t>
      </w:r>
      <w:r w:rsidRPr="00274B25">
        <w:lastRenderedPageBreak/>
        <w:t>ισχύει, καθώς και κάθε άλλου δικαιολογητικού που τυχόν ήθελε ζητηθεί από τις αρμόδιες υπηρεσίες που διενεργούν τον έλεγχο και την πληρωμή.</w:t>
      </w:r>
      <w:r w:rsidRPr="00274B25">
        <w:rPr>
          <w:color w:val="FFFF00"/>
        </w:rPr>
        <w:t xml:space="preserve"> </w:t>
      </w:r>
    </w:p>
    <w:p w14:paraId="619FD323" w14:textId="77777777" w:rsidR="00447CCD" w:rsidRPr="00274B25" w:rsidRDefault="00447CCD" w:rsidP="00447CCD">
      <w:r w:rsidRPr="00274B25">
        <w:rPr>
          <w:b/>
        </w:rPr>
        <w:t>5.1.2.</w:t>
      </w:r>
      <w:r w:rsidRPr="00274B25">
        <w:t xml:space="preserve"> Toν Ανάδοχο βαρύνουν </w:t>
      </w:r>
      <w:r w:rsidRPr="00274B25">
        <w:rPr>
          <w:lang w:eastAsia="el-GR"/>
        </w:rPr>
        <w:t xml:space="preserve">οι υπέρ τρίτων κρατήσεις, ως και κάθε άλλη επιβάρυνση, σύμφωνα με την κείμενη νομοθεσία, μη συμπεριλαμβανομένου Φ.Π.Α., </w:t>
      </w:r>
      <w:r w:rsidR="00FD2AEF">
        <w:rPr>
          <w:lang w:eastAsia="el-GR"/>
        </w:rPr>
        <w:t xml:space="preserve">για την </w:t>
      </w:r>
      <w:r w:rsidR="00A20A74">
        <w:rPr>
          <w:lang w:eastAsia="el-GR"/>
        </w:rPr>
        <w:t>παροχή των υπηρεσιών</w:t>
      </w:r>
      <w:r w:rsidR="00983B96">
        <w:rPr>
          <w:lang w:eastAsia="el-GR"/>
        </w:rPr>
        <w:t xml:space="preserve"> </w:t>
      </w:r>
      <w:r w:rsidRPr="00274B25">
        <w:rPr>
          <w:lang w:eastAsia="el-GR"/>
        </w:rPr>
        <w:t xml:space="preserve">στον τόπο και με τον τρόπο που προβλέπεται στα έγγραφα της σύμβασης. Ιδίως βαρύνεται με τις </w:t>
      </w:r>
      <w:r w:rsidRPr="00274B25">
        <w:t xml:space="preserve">ακόλουθες κρατήσεις: </w:t>
      </w:r>
    </w:p>
    <w:p w14:paraId="4B73C194" w14:textId="77777777" w:rsidR="00447CCD" w:rsidRPr="00274B25" w:rsidRDefault="00447CCD" w:rsidP="00447CCD">
      <w:r w:rsidRPr="00274B25">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(άρθρο 4 Ν.4013/2011 όπως ισχύει)</w:t>
      </w:r>
    </w:p>
    <w:p w14:paraId="32D618C4" w14:textId="77777777" w:rsidR="00447CCD" w:rsidRPr="00274B25" w:rsidRDefault="00447CCD" w:rsidP="00447CCD">
      <w:r w:rsidRPr="00274B25">
        <w:t xml:space="preserve">β) Κράτηση ύψους 0,02% υπέρ </w:t>
      </w:r>
      <w:r w:rsidR="00A20A74" w:rsidRPr="00F039BC">
        <w:t xml:space="preserve">της ανάπτυξης και συντήρησης </w:t>
      </w:r>
      <w:r w:rsidRPr="00274B25">
        <w:t xml:space="preserve">του </w:t>
      </w:r>
      <w:r w:rsidR="00A20A74" w:rsidRPr="00F039BC">
        <w:t>ΟΠΣ ΕΣΗΔΗΣ</w:t>
      </w:r>
      <w:r w:rsidRPr="00274B25">
        <w:t xml:space="preserve">,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w:t>
      </w:r>
      <w:r w:rsidR="00A20A74" w:rsidRPr="00F039BC">
        <w:t>του Υπουργείου Ψηφιακής Διακυβέρνησης</w:t>
      </w:r>
      <w:r w:rsidR="00A20A74">
        <w:t>,</w:t>
      </w:r>
      <w:r w:rsidR="00A20A74" w:rsidRPr="00F039BC">
        <w:t xml:space="preserve"> </w:t>
      </w:r>
      <w:r w:rsidRPr="00274B25">
        <w:t xml:space="preserve">σύμφωνα με την παρ. 6 του άρθρου 36 του ν. 4412/2016 </w:t>
      </w:r>
    </w:p>
    <w:p w14:paraId="5A80F46A" w14:textId="77777777" w:rsidR="00447CCD" w:rsidRPr="00274B25" w:rsidRDefault="00447CCD" w:rsidP="00447CCD">
      <w:r w:rsidRPr="00274B25">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2D5EDA" w14:textId="77777777" w:rsidR="00447CCD" w:rsidRPr="00274B25" w:rsidRDefault="00447CCD" w:rsidP="00447CCD">
      <w:r w:rsidRPr="00274B25">
        <w:t>Οι υπέρ τρίτων κρατήσεις υπόκεινται στο εκάστοτε ισχύον αναλογικό τέλος χαρτοσήμου και στην επ’ αυτού εισφορά υπέρ ΟΓΑ.</w:t>
      </w:r>
    </w:p>
    <w:p w14:paraId="079C8A98"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11" w:name="_Toc62059325"/>
      <w:bookmarkStart w:id="312" w:name="_Toc62059544"/>
      <w:bookmarkStart w:id="313" w:name="_Toc62060166"/>
      <w:bookmarkStart w:id="314" w:name="_Toc62059326"/>
      <w:bookmarkStart w:id="315" w:name="_Toc62059545"/>
      <w:bookmarkStart w:id="316" w:name="_Toc62060167"/>
      <w:bookmarkStart w:id="317" w:name="_Toc62059327"/>
      <w:bookmarkStart w:id="318" w:name="_Toc62059546"/>
      <w:bookmarkStart w:id="319" w:name="_Toc62060168"/>
      <w:bookmarkStart w:id="320" w:name="_Toc62059328"/>
      <w:bookmarkStart w:id="321" w:name="_Toc62059547"/>
      <w:bookmarkStart w:id="322" w:name="_Toc62060169"/>
      <w:bookmarkStart w:id="323" w:name="_Toc62059329"/>
      <w:bookmarkStart w:id="324" w:name="_Toc62059548"/>
      <w:bookmarkStart w:id="325" w:name="_Toc62060170"/>
      <w:bookmarkStart w:id="326" w:name="_Toc62059330"/>
      <w:bookmarkStart w:id="327" w:name="_Toc62059549"/>
      <w:bookmarkStart w:id="328" w:name="_Toc62060171"/>
      <w:bookmarkStart w:id="329" w:name="_Toc62059331"/>
      <w:bookmarkStart w:id="330" w:name="_Toc62059550"/>
      <w:bookmarkStart w:id="331" w:name="_Toc6206017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897475">
        <w:tab/>
      </w:r>
      <w:bookmarkStart w:id="332" w:name="_Ref496607484"/>
      <w:bookmarkStart w:id="333" w:name="_Toc496694212"/>
      <w:bookmarkStart w:id="334" w:name="_Toc31307691"/>
      <w:bookmarkStart w:id="335" w:name="_Toc131090358"/>
      <w:r w:rsidRPr="00897475">
        <w:t>Κήρυξη οικονομικού φορέα έκπτωτου - Κυρώσεις</w:t>
      </w:r>
      <w:bookmarkEnd w:id="332"/>
      <w:bookmarkEnd w:id="333"/>
      <w:bookmarkEnd w:id="334"/>
      <w:bookmarkEnd w:id="335"/>
      <w:r w:rsidRPr="00897475">
        <w:t xml:space="preserve"> </w:t>
      </w:r>
    </w:p>
    <w:p w14:paraId="1B7DA1F1" w14:textId="77777777" w:rsidR="00F93E59" w:rsidRDefault="00F93E59" w:rsidP="00F93E59">
      <w:pPr>
        <w:autoSpaceDE w:val="0"/>
        <w:rPr>
          <w:rFonts w:eastAsia="SimSun"/>
        </w:rPr>
      </w:pPr>
      <w:r w:rsidRPr="00274B25">
        <w:rPr>
          <w:rFonts w:eastAsia="SimSun"/>
          <w:b/>
        </w:rPr>
        <w:t>5.2.1.</w:t>
      </w:r>
      <w:r w:rsidRPr="00274B25">
        <w:rPr>
          <w:rFonts w:eastAsia="SimSun"/>
        </w:rPr>
        <w:t xml:space="preserve"> </w:t>
      </w:r>
      <w:r w:rsidRPr="007C24AE">
        <w:rPr>
          <w:rFonts w:eastAsia="SimSun"/>
        </w:rPr>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3DBA6149" w14:textId="77777777" w:rsidR="00E66C79" w:rsidRPr="0063173B" w:rsidRDefault="00E66C79" w:rsidP="00E66C79">
      <w:pPr>
        <w:autoSpaceDE w:val="0"/>
        <w:rPr>
          <w:rFonts w:eastAsia="SimSun"/>
        </w:rPr>
      </w:pPr>
      <w:r w:rsidRPr="0063173B">
        <w:rPr>
          <w:rFonts w:eastAsia="SimSun"/>
        </w:rPr>
        <w:t>α) στην περίπτωση της παρ. 7 του άρθρου 105 περί κατακύρωσης και σύναψης σύμβασης</w:t>
      </w:r>
    </w:p>
    <w:p w14:paraId="3232F2FB" w14:textId="77777777" w:rsidR="00E66C79" w:rsidRDefault="00E66C79" w:rsidP="00E66C79">
      <w:pPr>
        <w:autoSpaceDE w:val="0"/>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7A04945" w14:textId="77777777" w:rsidR="00E66C79" w:rsidRDefault="00E66C79" w:rsidP="00E66C79">
      <w:pPr>
        <w:autoSpaceDE w:val="0"/>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0B27BDDA" w14:textId="77777777" w:rsidR="00E66C79" w:rsidRPr="00346054" w:rsidRDefault="00E66C79" w:rsidP="00E66C79">
      <w:pPr>
        <w:autoSpaceDE w:val="0"/>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EAB093F" w14:textId="77777777" w:rsidR="00E66C79" w:rsidRDefault="00E66C79" w:rsidP="00E66C79">
      <w:pPr>
        <w:autoSpaceDE w:val="0"/>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28E8071" w14:textId="77777777" w:rsidR="00E66C79" w:rsidRPr="00346054" w:rsidRDefault="00E66C79" w:rsidP="00E66C79">
      <w:pPr>
        <w:autoSpaceDE w:val="0"/>
        <w:rPr>
          <w:rFonts w:eastAsia="SimSun"/>
          <w:spacing w:val="5"/>
        </w:rPr>
      </w:pPr>
      <w:r w:rsidRPr="00346054">
        <w:rPr>
          <w:rFonts w:eastAsia="SimSun"/>
          <w:spacing w:val="5"/>
        </w:rPr>
        <w:lastRenderedPageBreak/>
        <w:t xml:space="preserve">Στον </w:t>
      </w:r>
      <w:r>
        <w:rPr>
          <w:rFonts w:eastAsia="SimSun"/>
          <w:spacing w:val="5"/>
        </w:rPr>
        <w:t>ανάδοχο</w:t>
      </w:r>
      <w:r w:rsidRPr="00346054">
        <w:rPr>
          <w:rFonts w:eastAsia="SimSun"/>
          <w:spacing w:val="5"/>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3FE23EA0" w14:textId="77777777" w:rsidR="00E66C79" w:rsidRPr="00346054" w:rsidRDefault="00E66C79" w:rsidP="00E66C79">
      <w:pPr>
        <w:autoSpaceDE w:val="0"/>
        <w:rPr>
          <w:rFonts w:eastAsia="SimSun"/>
          <w:spacing w:val="5"/>
        </w:rPr>
      </w:pPr>
      <w:r w:rsidRPr="00346054">
        <w:rPr>
          <w:rFonts w:eastAsia="SimSun"/>
          <w:spacing w:val="5"/>
        </w:rPr>
        <w:t>α) ολική κατάπτωση της εγγύησης καλής εκτέλεσης της σύμβασης,</w:t>
      </w:r>
    </w:p>
    <w:p w14:paraId="65895637" w14:textId="77777777" w:rsidR="00E66C79" w:rsidRPr="00872B88" w:rsidRDefault="00E66C79" w:rsidP="00E66C79">
      <w:pPr>
        <w:autoSpaceDE w:val="0"/>
        <w:rPr>
          <w:rFonts w:eastAsia="SimSun"/>
          <w:i/>
          <w:iCs/>
          <w:color w:val="5B9BD5"/>
          <w:spacing w:val="5"/>
        </w:rPr>
      </w:pPr>
      <w:r w:rsidRPr="00346054">
        <w:rPr>
          <w:rFonts w:eastAsia="SimSun"/>
          <w:spacing w:val="5"/>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rPr>
        <w:t xml:space="preserve">εφόσον προβλέπεται προκαταβολή. </w:t>
      </w:r>
    </w:p>
    <w:p w14:paraId="60BD70DE" w14:textId="77777777" w:rsidR="00F93E59" w:rsidRPr="007C24AE" w:rsidRDefault="00F93E59" w:rsidP="00F93E59">
      <w:pPr>
        <w:autoSpaceDE w:val="0"/>
        <w:rPr>
          <w:rFonts w:eastAsia="SimSun"/>
        </w:rPr>
      </w:pPr>
      <w:r w:rsidRPr="007C24AE">
        <w:rPr>
          <w:rFonts w:eastAsia="SimSun"/>
          <w:b/>
          <w:bCs/>
        </w:rPr>
        <w:t>5.2.2</w:t>
      </w:r>
      <w:r w:rsidRPr="007C24AE">
        <w:rPr>
          <w:rFonts w:eastAsia="SimSun"/>
        </w:rPr>
        <w:t>.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E9FDC46" w14:textId="77777777" w:rsidR="00F93E59" w:rsidRPr="007C24AE" w:rsidRDefault="00F93E59" w:rsidP="00F93E59">
      <w:pPr>
        <w:autoSpaceDE w:val="0"/>
        <w:rPr>
          <w:rFonts w:eastAsia="SimSun"/>
        </w:rPr>
      </w:pPr>
      <w:r w:rsidRPr="007C24AE">
        <w:rPr>
          <w:rFonts w:eastAsia="SimSun"/>
        </w:rPr>
        <w:t>Οι ποινικές ρήτρες υπολογίζονται ως εξής:</w:t>
      </w:r>
    </w:p>
    <w:p w14:paraId="35D24B49" w14:textId="77777777" w:rsidR="00F93E59" w:rsidRPr="007C24AE" w:rsidRDefault="00F93E59" w:rsidP="00F93E59">
      <w:pPr>
        <w:autoSpaceDE w:val="0"/>
        <w:rPr>
          <w:rFonts w:eastAsia="SimSun"/>
        </w:rPr>
      </w:pPr>
      <w:r w:rsidRPr="007C24AE">
        <w:rPr>
          <w:rFonts w:eastAsia="SimSu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[συμπληρώνεται αναλόγως από την Α.Α.] επιβάλλεται ποινική ρήτρα 2,5% επί της συμβατικής αξίας χωρίς ΦΠΑ των υπηρεσιών που παρασχέθηκαν εκπρόθεσμα,</w:t>
      </w:r>
    </w:p>
    <w:p w14:paraId="5F9F11E6" w14:textId="77777777" w:rsidR="00F93E59" w:rsidRPr="007C24AE" w:rsidRDefault="00F93E59" w:rsidP="00F93E59">
      <w:pPr>
        <w:autoSpaceDE w:val="0"/>
        <w:rPr>
          <w:rFonts w:eastAsia="SimSun"/>
        </w:rPr>
      </w:pPr>
      <w:r w:rsidRPr="007C24AE">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47E9159" w14:textId="77777777" w:rsidR="00F93E59" w:rsidRDefault="00F93E59" w:rsidP="00F93E59">
      <w:pPr>
        <w:autoSpaceDE w:val="0"/>
        <w:rPr>
          <w:rFonts w:eastAsia="SimSun"/>
        </w:rPr>
      </w:pPr>
      <w:r w:rsidRPr="007C24AE">
        <w:rPr>
          <w:rFonts w:eastAsia="SimSun"/>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69AF9A5" w14:textId="77777777" w:rsidR="00E66C79" w:rsidRPr="00603221" w:rsidRDefault="00E66C79" w:rsidP="00E66C79">
      <w:pPr>
        <w:autoSpaceDE w:val="0"/>
        <w:spacing w:after="0"/>
        <w:jc w:val="left"/>
        <w:rPr>
          <w:rFonts w:eastAsia="SimSun"/>
        </w:rPr>
      </w:pPr>
      <w:r w:rsidRPr="00603221">
        <w:rPr>
          <w:rFonts w:eastAsia="SimSun"/>
        </w:rPr>
        <w:t>Το ποσό των ποινικών ρητρών αφαιρείται/συμψηφίζεται από/με την αμοιβή του αναδόχου.</w:t>
      </w:r>
    </w:p>
    <w:p w14:paraId="72680196" w14:textId="77777777" w:rsidR="00E66C79" w:rsidRPr="00603221" w:rsidRDefault="00E66C79" w:rsidP="00E66C79">
      <w:pPr>
        <w:autoSpaceDE w:val="0"/>
        <w:spacing w:after="0"/>
      </w:pPr>
      <w:r w:rsidRPr="00603221">
        <w:rPr>
          <w:rFonts w:eastAsia="SimSun"/>
        </w:rPr>
        <w:t>Η επιβολή ποινικών ρητρών δεν στερεί από την αναθέτουσα αρχή το δικαίωμα να κηρύξει τον ανάδοχο έκπτωτο.</w:t>
      </w:r>
    </w:p>
    <w:p w14:paraId="1B11BEBF" w14:textId="77777777" w:rsidR="00E66C79" w:rsidRPr="007C24AE" w:rsidRDefault="00E66C79" w:rsidP="00F93E59">
      <w:pPr>
        <w:autoSpaceDE w:val="0"/>
        <w:rPr>
          <w:rFonts w:eastAsia="SimSun"/>
        </w:rPr>
      </w:pPr>
    </w:p>
    <w:p w14:paraId="12CF648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36" w:name="_Toc75073489"/>
      <w:bookmarkStart w:id="337" w:name="_Toc75073490"/>
      <w:bookmarkStart w:id="338" w:name="_Toc75073491"/>
      <w:bookmarkStart w:id="339" w:name="_Toc67417582"/>
      <w:bookmarkStart w:id="340" w:name="_Toc67672415"/>
      <w:bookmarkStart w:id="341" w:name="_Toc67417583"/>
      <w:bookmarkStart w:id="342" w:name="_Toc67672416"/>
      <w:bookmarkEnd w:id="336"/>
      <w:bookmarkEnd w:id="337"/>
      <w:bookmarkEnd w:id="338"/>
      <w:bookmarkEnd w:id="339"/>
      <w:bookmarkEnd w:id="340"/>
      <w:bookmarkEnd w:id="341"/>
      <w:bookmarkEnd w:id="342"/>
      <w:r w:rsidRPr="00897475">
        <w:tab/>
      </w:r>
      <w:bookmarkStart w:id="343" w:name="_Toc496694213"/>
      <w:bookmarkStart w:id="344" w:name="_Toc31307692"/>
      <w:bookmarkStart w:id="345" w:name="_Toc131090359"/>
      <w:r w:rsidRPr="00897475">
        <w:t>Διοικητικές προσφυγές κατά τη διαδικασία εκτέλεσης</w:t>
      </w:r>
      <w:bookmarkEnd w:id="343"/>
      <w:bookmarkEnd w:id="344"/>
      <w:bookmarkEnd w:id="345"/>
      <w:r w:rsidRPr="00897475">
        <w:t xml:space="preserve"> </w:t>
      </w:r>
    </w:p>
    <w:p w14:paraId="395153C8" w14:textId="77777777" w:rsidR="00235E58" w:rsidRDefault="0086087F" w:rsidP="0086087F">
      <w:r w:rsidRPr="00897475">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2022C4" w:rsidRPr="00897475">
        <w:t>2</w:t>
      </w:r>
      <w:r w:rsidRPr="00897475">
        <w:t>. (</w:t>
      </w:r>
      <w:r w:rsidR="002022C4" w:rsidRPr="00897475">
        <w:t>Διάρκεια</w:t>
      </w:r>
      <w:r w:rsidR="00ED267F" w:rsidRPr="00897475">
        <w:t xml:space="preserve"> της Σύμβασης</w:t>
      </w:r>
      <w:r w:rsidRPr="00897475">
        <w:t xml:space="preserve">), 6.4. (Απόρριψη </w:t>
      </w:r>
      <w:r w:rsidR="00ED267F" w:rsidRPr="00897475">
        <w:t>παραδοτέων</w:t>
      </w:r>
      <w:r w:rsidRPr="00897475">
        <w:t xml:space="preserve"> – αντικατάσταση), καθώς και κατ</w:t>
      </w:r>
      <w:r w:rsidR="000D7757" w:rsidRPr="00897475">
        <w:t>’</w:t>
      </w:r>
      <w:r w:rsidRPr="00897475">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0080257" w14:textId="77777777" w:rsidR="0086087F" w:rsidRPr="00897475" w:rsidRDefault="0086087F" w:rsidP="0086087F">
      <w:r w:rsidRPr="00897475">
        <w:t>Επί της προσφυγής αποφασίζει το αρμοδίως αποφαινόμενο όργανο, ύστερα από γνωμοδότηση του προβλεπόμενου</w:t>
      </w:r>
      <w:r w:rsidR="00235E58" w:rsidRPr="00235E58">
        <w:t xml:space="preserve"> </w:t>
      </w:r>
      <w:r w:rsidR="00235E58" w:rsidRPr="008B71A5">
        <w:t xml:space="preserve">της περίπτωσης </w:t>
      </w:r>
      <w:r w:rsidR="00235E58" w:rsidRPr="001F7E31">
        <w:t xml:space="preserve">δ΄ της παραγράφου 11 </w:t>
      </w:r>
      <w:r w:rsidRPr="00897475">
        <w:t xml:space="preserve">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Pr="00897475">
        <w:lastRenderedPageBreak/>
        <w:t>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E4E7F8C" w14:textId="77777777" w:rsidR="008032E3" w:rsidRPr="000E0E0B" w:rsidRDefault="008032E3"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rPr>
          <w:b w:val="0"/>
          <w:color w:val="002060"/>
        </w:rPr>
      </w:pPr>
      <w:bookmarkStart w:id="346" w:name="_Toc13748951"/>
      <w:r w:rsidRPr="000E0E0B">
        <w:tab/>
      </w:r>
      <w:bookmarkStart w:id="347" w:name="_Toc131090360"/>
      <w:r w:rsidRPr="000E0E0B">
        <w:t>Δικαστική επίλυση διαφορών</w:t>
      </w:r>
      <w:bookmarkEnd w:id="346"/>
      <w:bookmarkEnd w:id="347"/>
    </w:p>
    <w:p w14:paraId="348003B0" w14:textId="10F48796" w:rsidR="000E71D5" w:rsidRPr="00022C43" w:rsidRDefault="000E71D5" w:rsidP="000E71D5">
      <w:pPr>
        <w:rPr>
          <w:b/>
          <w:sz w:val="24"/>
        </w:rPr>
      </w:pPr>
      <w:r w:rsidRPr="003F2068">
        <w:t xml:space="preserve">Κάθε διαφορά μεταξύ των συμβαλλόμενων μερών που προκύπτει από τις συμβάσεις που συνάπτονται στο πλαίσιο της παρούσας </w:t>
      </w:r>
      <w:r w:rsidR="001D7B82" w:rsidRPr="001D7B82">
        <w:rPr>
          <w:color w:val="000000"/>
        </w:rPr>
        <w:t>Πρόσκλησης</w:t>
      </w:r>
      <w:r w:rsidRPr="003F2068">
        <w:t xml:space="preserve">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t xml:space="preserve">και </w:t>
      </w:r>
      <w:r w:rsidRPr="003F2068">
        <w:t>6 του άρθρου 205Α του ν. 4412/2016</w:t>
      </w:r>
      <w:r w:rsidRPr="003F2068">
        <w:rPr>
          <w:rStyle w:val="0"/>
        </w:rPr>
        <w:footnoteReference w:id="22"/>
      </w:r>
      <w:r w:rsidRPr="003F2068">
        <w:t>.</w:t>
      </w:r>
      <w:r w:rsidRPr="006428CF">
        <w:t xml:space="preserve"> </w:t>
      </w:r>
      <w:r w:rsidRPr="005347BC">
        <w:t xml:space="preserve">Πριν από την άσκηση της προσφυγής στο Διοικητικό Εφετείο προηγείται υποχρεωτικά η τήρηση της </w:t>
      </w:r>
      <w:r w:rsidRPr="00851610">
        <w:t>ενδικοφανούς διαδικασίας που προβλέπεται στο άρθρο 205 του ν. 4412/2016 και την παράγραφο</w:t>
      </w:r>
      <w:r w:rsidR="001A0859" w:rsidRPr="001A0859">
        <w:t xml:space="preserve"> 5.3 </w:t>
      </w:r>
      <w:r w:rsidRPr="00851610">
        <w:t xml:space="preserve"> της παρούσας</w:t>
      </w:r>
      <w:r w:rsidRPr="005347BC">
        <w:t>, διαφορετικά η προσφυγή απορρίπτεται ως απαράδεκτη</w:t>
      </w:r>
      <w:r>
        <w:t>.</w:t>
      </w:r>
      <w:r w:rsidRPr="00951F12">
        <w:t xml:space="preserve"> </w:t>
      </w:r>
      <w:r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E1A58A5" w14:textId="77777777" w:rsidR="0086087F" w:rsidRPr="00897475" w:rsidRDefault="0086087F" w:rsidP="0086087F"/>
    <w:p w14:paraId="43C78663" w14:textId="77777777" w:rsidR="0086087F" w:rsidRPr="00897475" w:rsidRDefault="0086087F" w:rsidP="0086087F"/>
    <w:p w14:paraId="587B52A3" w14:textId="77777777" w:rsidR="0086087F" w:rsidRPr="00897475" w:rsidRDefault="00A20A74" w:rsidP="004A1D19">
      <w:pPr>
        <w:pStyle w:val="1"/>
        <w:keepNext/>
        <w:pageBreakBefore/>
        <w:numPr>
          <w:ilvl w:val="0"/>
          <w:numId w:val="96"/>
        </w:numPr>
        <w:pBdr>
          <w:top w:val="none" w:sz="0" w:space="0" w:color="000000"/>
          <w:left w:val="none" w:sz="0" w:space="0" w:color="000000"/>
          <w:bottom w:val="single" w:sz="18" w:space="1" w:color="000080"/>
          <w:right w:val="none" w:sz="0" w:space="0" w:color="000000"/>
        </w:pBdr>
        <w:suppressAutoHyphens/>
        <w:spacing w:before="320"/>
      </w:pPr>
      <w:bookmarkStart w:id="349" w:name="_Toc496694214"/>
      <w:bookmarkStart w:id="350" w:name="_Toc31307694"/>
      <w:bookmarkStart w:id="351" w:name="_Toc131090361"/>
      <w:r>
        <w:rPr>
          <w:rFonts w:ascii="Calibri" w:hAnsi="Calibri"/>
        </w:rPr>
        <w:lastRenderedPageBreak/>
        <w:t xml:space="preserve">ΧΡΟΝΟΣ ΚΑΙ ΤΡΟΠΟΣ </w:t>
      </w:r>
      <w:r w:rsidR="0086087F" w:rsidRPr="00897475">
        <w:t>ΕΚΤΕΛΕΣΗΣ</w:t>
      </w:r>
      <w:bookmarkEnd w:id="349"/>
      <w:bookmarkEnd w:id="350"/>
      <w:bookmarkEnd w:id="351"/>
      <w:r w:rsidR="0086087F" w:rsidRPr="00897475">
        <w:t xml:space="preserve"> </w:t>
      </w:r>
    </w:p>
    <w:p w14:paraId="0E1E2CC8"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52" w:name="_Toc496694215"/>
      <w:bookmarkStart w:id="353" w:name="_Toc31307695"/>
      <w:bookmarkStart w:id="354" w:name="_Toc131090362"/>
      <w:r w:rsidRPr="00897475">
        <w:t>Παρακολούθηση της σύμβασης</w:t>
      </w:r>
      <w:bookmarkEnd w:id="352"/>
      <w:bookmarkEnd w:id="353"/>
      <w:bookmarkEnd w:id="354"/>
      <w:r w:rsidRPr="00897475">
        <w:t xml:space="preserve"> </w:t>
      </w:r>
    </w:p>
    <w:p w14:paraId="36A8A7E8" w14:textId="77777777" w:rsidR="0022639B" w:rsidRDefault="0022639B" w:rsidP="0022639B">
      <w:bookmarkStart w:id="355" w:name="_Hlk9421248"/>
      <w:r w:rsidRPr="00512083">
        <w:t>Η παρακολούθηση της εκτέλεσης της Σύμβασης και η διοίκηση αυτής θα διενεργ</w:t>
      </w:r>
      <w:r>
        <w:t xml:space="preserve">ηθεί </w:t>
      </w:r>
      <w:r w:rsidRPr="005607CF">
        <w:t xml:space="preserve">από ειδική </w:t>
      </w:r>
      <w:r>
        <w:t>Ε</w:t>
      </w:r>
      <w:r w:rsidRPr="005607CF">
        <w:t xml:space="preserve">πιτροπή </w:t>
      </w:r>
      <w:r>
        <w:t xml:space="preserve">(τριμελής ή πενταμελής) </w:t>
      </w:r>
      <w:r w:rsidRPr="005607CF">
        <w:t>η οποία θα ορισθεί με απόφαση της αναθέτουσας αρχής</w:t>
      </w:r>
      <w:r w:rsidRPr="001D36D8">
        <w:t xml:space="preserve"> </w:t>
      </w:r>
      <w:r w:rsidRPr="0022639B">
        <w:t>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F3E5268" w14:textId="77777777" w:rsidR="0022639B" w:rsidRDefault="0022639B" w:rsidP="0022639B">
      <w:r w:rsidRPr="005052FB">
        <w:t>Με υπόδειξη του Κυρίου του Έργου μπορεί να ορίζονται εκπρόσωποί του, οι οποίοι θα συμμετέχουν στην Επιτροπή Παρακολούθησης</w:t>
      </w:r>
      <w:r w:rsidRPr="00512083">
        <w:t xml:space="preserve"> της σύμβασης. </w:t>
      </w:r>
    </w:p>
    <w:p w14:paraId="14EC6BE6" w14:textId="77777777" w:rsidR="008032E3" w:rsidRPr="00603221" w:rsidRDefault="0022639B" w:rsidP="00334157">
      <w:r>
        <w:t>Η αρμόδια Επιτροπή Παρακολούθησης δύναται να αποστέλλει</w:t>
      </w:r>
      <w:r w:rsidRPr="00512083">
        <w:t xml:space="preserve"> </w:t>
      </w:r>
      <w:r>
        <w:t>έγγραφα</w:t>
      </w:r>
      <w:r w:rsidRPr="00512083">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r w:rsidR="008032E3" w:rsidRPr="00512083">
        <w:t xml:space="preserve"> </w:t>
      </w:r>
    </w:p>
    <w:bookmarkEnd w:id="355"/>
    <w:p w14:paraId="4CF423CE"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56" w:name="_Toc496694216"/>
      <w:bookmarkStart w:id="357" w:name="_Toc31307696"/>
      <w:bookmarkStart w:id="358" w:name="_Toc131090363"/>
      <w:r w:rsidRPr="00897475">
        <w:t>Διάρκεια σύμβασης</w:t>
      </w:r>
      <w:bookmarkEnd w:id="356"/>
      <w:bookmarkEnd w:id="357"/>
      <w:bookmarkEnd w:id="358"/>
      <w:r w:rsidRPr="00897475">
        <w:t xml:space="preserve"> </w:t>
      </w:r>
    </w:p>
    <w:p w14:paraId="4D0E7A17" w14:textId="26B47813" w:rsidR="0086087F" w:rsidRPr="00897475" w:rsidRDefault="0086087F" w:rsidP="00F71148">
      <w:r w:rsidRPr="007856BF">
        <w:t xml:space="preserve">6.2.1. Η συνολική </w:t>
      </w:r>
      <w:r w:rsidRPr="007856BF">
        <w:rPr>
          <w:bCs/>
        </w:rPr>
        <w:t>διάρκεια</w:t>
      </w:r>
      <w:r w:rsidRPr="007856BF">
        <w:t xml:space="preserve"> της σύμβασης ορίζεται σε </w:t>
      </w:r>
      <w:r w:rsidR="008E2117">
        <w:t xml:space="preserve"> </w:t>
      </w:r>
      <w:r w:rsidR="00F71148" w:rsidRPr="00F71148">
        <w:rPr>
          <w:b/>
          <w:bCs/>
        </w:rPr>
        <w:t xml:space="preserve">δεκατέσσερις </w:t>
      </w:r>
      <w:r w:rsidR="008E2117" w:rsidRPr="00F71148">
        <w:rPr>
          <w:b/>
          <w:bCs/>
        </w:rPr>
        <w:t>(1</w:t>
      </w:r>
      <w:r w:rsidR="00F71148" w:rsidRPr="00F71148">
        <w:rPr>
          <w:b/>
          <w:bCs/>
        </w:rPr>
        <w:t>4</w:t>
      </w:r>
      <w:r w:rsidR="008E2117" w:rsidRPr="00F71148">
        <w:rPr>
          <w:b/>
          <w:bCs/>
        </w:rPr>
        <w:t>)</w:t>
      </w:r>
      <w:r w:rsidR="008E2117">
        <w:t xml:space="preserve"> μήνες </w:t>
      </w:r>
      <w:r w:rsidR="0025760D" w:rsidRPr="00603221">
        <w:t>νοείται το χρονι</w:t>
      </w:r>
      <w:r w:rsidR="0025760D" w:rsidRPr="00603221">
        <w:softHyphen/>
        <w:t>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1A0859" w:rsidRPr="001A0859">
        <w:t xml:space="preserve"> </w:t>
      </w:r>
      <w:r w:rsidR="001A0859">
        <w:fldChar w:fldCharType="begin"/>
      </w:r>
      <w:r w:rsidR="001A0859">
        <w:instrText xml:space="preserve"> REF _Ref67662645 \h </w:instrText>
      </w:r>
      <w:r w:rsidR="001A0859">
        <w:fldChar w:fldCharType="separate"/>
      </w:r>
      <w:r w:rsidR="00A60AB0" w:rsidRPr="005A40CA">
        <w:t>ΠΑΡΑΡΤΗΜΑ I</w:t>
      </w:r>
      <w:r w:rsidR="00A60AB0" w:rsidRPr="00533896">
        <w:t>: ΑΝΑΛΥΤΙΚΗ ΠΕΡΙΓΡΑΦΗ ΦΥΣΙΚΟΥ ΚΑΙ ΟΙΚΟΝΟΜΙΚΟΥ ΑΝΤΙΚΕΙΜΕΝΟΥ</w:t>
      </w:r>
      <w:r w:rsidR="00A60AB0">
        <w:t xml:space="preserve">    </w:t>
      </w:r>
      <w:r w:rsidR="00A60AB0" w:rsidRPr="00533896">
        <w:t>ΤΗΣ ΣΥΜΒΑΣΗΣ</w:t>
      </w:r>
      <w:r w:rsidR="001A0859">
        <w:fldChar w:fldCharType="end"/>
      </w:r>
      <w:r w:rsidR="0025760D" w:rsidRPr="00603221">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25760D" w:rsidRPr="00603221">
        <w:rPr>
          <w:u w:val="single"/>
        </w:rPr>
        <w:t>μέχρι την παράδοση και του τελευταίου παραδοτέου που ορίζει την λήξη της σύμβαση</w:t>
      </w:r>
      <w:r w:rsidR="0025760D" w:rsidRPr="00603221">
        <w:t xml:space="preserve">ς και την έναρξη της οριστικής παραλαβής του έργου. </w:t>
      </w:r>
    </w:p>
    <w:p w14:paraId="3F6E9F8B" w14:textId="6A00EA4F" w:rsidR="0086087F" w:rsidRPr="00897475" w:rsidRDefault="0086087F" w:rsidP="0086087F">
      <w:r w:rsidRPr="00897475">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w:t>
      </w:r>
      <w:r w:rsidR="00CB0F79" w:rsidRPr="00897475">
        <w:t>της και κατόπιν προεγκρίσεως από την αρμόδια Ειδική Υπηρεσία σύμφωνα με το άρθρο 8 και 46 της ΥΠΑΣΥΔ</w:t>
      </w:r>
      <w:r w:rsidRPr="00897475">
        <w:t xml:space="preserve">,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93145F" w:rsidRPr="00897475">
        <w:fldChar w:fldCharType="begin"/>
      </w:r>
      <w:r w:rsidR="0093145F" w:rsidRPr="00897475">
        <w:instrText xml:space="preserve"> REF _Ref496607484 \r \h  \* MERGEFORMAT </w:instrText>
      </w:r>
      <w:r w:rsidR="0093145F" w:rsidRPr="00897475">
        <w:fldChar w:fldCharType="separate"/>
      </w:r>
      <w:r w:rsidR="00A60AB0">
        <w:t>5.2</w:t>
      </w:r>
      <w:r w:rsidR="0093145F" w:rsidRPr="00897475">
        <w:fldChar w:fldCharType="end"/>
      </w:r>
      <w:r w:rsidRPr="00897475">
        <w:t xml:space="preserve"> της παρούσας.</w:t>
      </w:r>
    </w:p>
    <w:p w14:paraId="11EB7383" w14:textId="77777777" w:rsidR="0086087F" w:rsidRPr="00897475" w:rsidRDefault="0086087F"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59" w:name="_Toc496694217"/>
      <w:bookmarkStart w:id="360" w:name="_Toc31307697"/>
      <w:bookmarkStart w:id="361" w:name="_Ref32848261"/>
      <w:bookmarkStart w:id="362" w:name="_Ref32848269"/>
      <w:bookmarkStart w:id="363" w:name="_Ref32848281"/>
      <w:bookmarkStart w:id="364" w:name="_Ref32848287"/>
      <w:bookmarkStart w:id="365" w:name="_Ref32848307"/>
      <w:bookmarkStart w:id="366" w:name="_Ref32848564"/>
      <w:bookmarkStart w:id="367" w:name="_Ref32848665"/>
      <w:bookmarkStart w:id="368" w:name="_Ref32848709"/>
      <w:bookmarkStart w:id="369" w:name="_Ref32848731"/>
      <w:bookmarkStart w:id="370" w:name="_Ref32848794"/>
      <w:bookmarkStart w:id="371" w:name="_Ref32848805"/>
      <w:bookmarkStart w:id="372" w:name="_Ref67662618"/>
      <w:bookmarkStart w:id="373" w:name="_Toc131090364"/>
      <w:r w:rsidRPr="00897475">
        <w:t>Παραλαβή του αντικειμένου της σύμβασης</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897475">
        <w:t xml:space="preserve"> </w:t>
      </w:r>
    </w:p>
    <w:p w14:paraId="10BB1E2B" w14:textId="77777777" w:rsidR="00096B0B" w:rsidRDefault="00096B0B" w:rsidP="00096B0B">
      <w:bookmarkStart w:id="374" w:name="_Hlk31281948"/>
      <w:bookmarkStart w:id="375" w:name="_Hlk520910148"/>
      <w:r w:rsidRPr="0050114F">
        <w:rPr>
          <w:b/>
        </w:rPr>
        <w:t>6.3.1</w:t>
      </w:r>
      <w:r w:rsidRPr="00D9418D">
        <w:t xml:space="preserve"> </w:t>
      </w:r>
      <w:r w:rsidR="00370A76" w:rsidRPr="00C00860">
        <w:t>Η παραλαβή των παρεχόμενων υπηρεσιών ή παραδοτέων γίνεται από επιτροπή παραλαβής</w:t>
      </w:r>
      <w:r w:rsidR="00370A76">
        <w:t xml:space="preserve"> (τριμελής ή πενταμελής) </w:t>
      </w:r>
      <w:r w:rsidR="00370A76" w:rsidRPr="00C00860">
        <w:t xml:space="preserve">που συγκροτείται, σύμφωνα με </w:t>
      </w:r>
      <w:r w:rsidR="00370A76">
        <w:t>το</w:t>
      </w:r>
      <w:r w:rsidR="00370A76" w:rsidRPr="00C00860">
        <w:t xml:space="preserve"> άρθρο 221, κατά τα αναλυτικώς αναφερόμενα στο </w:t>
      </w:r>
      <w:r w:rsidR="00370A76" w:rsidRPr="006F0026">
        <w:t>Παράρτημα Ι 12.3</w:t>
      </w:r>
      <w:r w:rsidR="00370A76" w:rsidRPr="00370A76">
        <w:t xml:space="preserve"> </w:t>
      </w:r>
      <w:r w:rsidR="00370A76" w:rsidRPr="00252398">
        <w:t>της παρούσας</w:t>
      </w:r>
      <w:r w:rsidR="00370A76">
        <w:t xml:space="preserve"> όπου περιγράφεται η διαδικασία ελέγχου ανά φάση υλοποίησης καθώς και το χρονοδιάγραμμα παράδοσης</w:t>
      </w:r>
      <w:r w:rsidR="00370A76" w:rsidRPr="00252398">
        <w:t xml:space="preserve">. </w:t>
      </w:r>
    </w:p>
    <w:bookmarkEnd w:id="374"/>
    <w:p w14:paraId="75810639" w14:textId="77777777" w:rsidR="00096B0B" w:rsidRPr="001F7E31" w:rsidRDefault="00096B0B" w:rsidP="00096B0B">
      <w:r>
        <w:rPr>
          <w:b/>
        </w:rPr>
        <w:t>6.3.</w:t>
      </w:r>
      <w:r w:rsidRPr="006F2307">
        <w:rPr>
          <w:b/>
        </w:rPr>
        <w:t>2</w:t>
      </w:r>
      <w:r>
        <w:t xml:space="preserve"> </w:t>
      </w:r>
      <w:r w:rsidRPr="001F7E31">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w:t>
      </w:r>
      <w:r w:rsidRPr="001F7E31">
        <w:lastRenderedPageBreak/>
        <w:t xml:space="preserve">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1D8B828" w14:textId="77777777" w:rsidR="00096B0B" w:rsidRPr="001F7E31" w:rsidRDefault="00096B0B" w:rsidP="00096B0B">
      <w:r w:rsidRPr="006F2307">
        <w:rPr>
          <w:b/>
        </w:rPr>
        <w:t>6.3.3</w:t>
      </w:r>
      <w:r>
        <w:t xml:space="preserve"> </w:t>
      </w:r>
      <w:r w:rsidRPr="001F7E31">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21DD5B0" w14:textId="77777777" w:rsidR="00096B0B" w:rsidRDefault="00096B0B" w:rsidP="00096B0B">
      <w:r w:rsidRPr="006F2307">
        <w:rPr>
          <w:b/>
        </w:rPr>
        <w:t>6.3.4</w:t>
      </w:r>
      <w:r>
        <w:t xml:space="preserve"> </w:t>
      </w:r>
      <w:r w:rsidRPr="001F7E31">
        <w:t xml:space="preserve">Για την εφαρμογή της </w:t>
      </w:r>
      <w:r>
        <w:t xml:space="preserve">προηγούμενης </w:t>
      </w:r>
      <w:r w:rsidRPr="001F7E31">
        <w:t xml:space="preserve">παραγράφου ορίζονται τα ακόλουθα: </w:t>
      </w:r>
    </w:p>
    <w:p w14:paraId="6D9B7DDA" w14:textId="77777777" w:rsidR="00096B0B" w:rsidRDefault="00096B0B" w:rsidP="00096B0B">
      <w:r w:rsidRPr="001F7E31">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13807E4" w14:textId="77777777" w:rsidR="00096B0B" w:rsidRPr="001F7E31" w:rsidRDefault="00096B0B" w:rsidP="00096B0B">
      <w:r w:rsidRPr="001F7E31">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D935453" w14:textId="77777777" w:rsidR="00096B0B" w:rsidRPr="001F7E31" w:rsidRDefault="00096B0B" w:rsidP="00096B0B">
      <w:r w:rsidRPr="006F2307">
        <w:rPr>
          <w:b/>
        </w:rPr>
        <w:t>6.3.5</w:t>
      </w:r>
      <w:r>
        <w:t xml:space="preserve"> </w:t>
      </w:r>
      <w:r w:rsidRPr="001F7E31">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816CB38" w14:textId="77777777" w:rsidR="00096B0B" w:rsidRDefault="00096B0B" w:rsidP="00096B0B">
      <w:r w:rsidRPr="006F2307">
        <w:rPr>
          <w:b/>
        </w:rPr>
        <w:t>6.3.6</w:t>
      </w:r>
      <w:r w:rsidRPr="001F7E31">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w:t>
      </w:r>
      <w:r>
        <w:t>πόψη</w:t>
      </w:r>
      <w:r w:rsidRPr="001F7E31">
        <w:t>.</w:t>
      </w:r>
    </w:p>
    <w:p w14:paraId="1D7F0B32" w14:textId="77777777" w:rsidR="009D4305" w:rsidRPr="00603221" w:rsidRDefault="009D4305" w:rsidP="004A1D19">
      <w:pPr>
        <w:pStyle w:val="2"/>
        <w:keepNext/>
        <w:numPr>
          <w:ilvl w:val="1"/>
          <w:numId w:val="96"/>
        </w:numPr>
        <w:pBdr>
          <w:top w:val="none" w:sz="0" w:space="0" w:color="000000"/>
          <w:left w:val="none" w:sz="0" w:space="0" w:color="000000"/>
          <w:bottom w:val="single" w:sz="12" w:space="1" w:color="000080"/>
          <w:right w:val="none" w:sz="0" w:space="0" w:color="000000"/>
        </w:pBdr>
        <w:tabs>
          <w:tab w:val="left" w:pos="567"/>
        </w:tabs>
        <w:suppressAutoHyphens/>
        <w:spacing w:before="240" w:after="80"/>
        <w:ind w:left="576" w:hanging="576"/>
      </w:pPr>
      <w:bookmarkStart w:id="376" w:name="_Toc75073498"/>
      <w:bookmarkStart w:id="377" w:name="_Toc131090365"/>
      <w:bookmarkEnd w:id="376"/>
      <w:r w:rsidRPr="00603221">
        <w:t>Απόρριψη παραδοτέων – Αντικατάσταση</w:t>
      </w:r>
      <w:bookmarkEnd w:id="377"/>
      <w:r w:rsidRPr="00603221">
        <w:t xml:space="preserve"> </w:t>
      </w:r>
    </w:p>
    <w:p w14:paraId="2DDD4DB7" w14:textId="1E1742C0" w:rsidR="00370A76" w:rsidRPr="006B2C94" w:rsidRDefault="00370A76" w:rsidP="00370A76">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A60AB0">
        <w:t>5.2</w:t>
      </w:r>
      <w:r w:rsidRPr="00603221">
        <w:fldChar w:fldCharType="end"/>
      </w:r>
      <w:r>
        <w:t xml:space="preserve"> </w:t>
      </w:r>
      <w:r>
        <w:rPr>
          <w:rFonts w:eastAsia="SimSun"/>
        </w:rPr>
        <w:t>της παρούσας, λόγω εκπρόθεσμης παράδοσης.</w:t>
      </w:r>
    </w:p>
    <w:p w14:paraId="1DFB2313" w14:textId="77777777" w:rsidR="00370A76" w:rsidRPr="006B2C94" w:rsidRDefault="00370A76" w:rsidP="00370A76">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67D4F37" w14:textId="77777777" w:rsidR="009D4305" w:rsidRDefault="009D4305" w:rsidP="009D4305">
      <w:r w:rsidRPr="00603221">
        <w:lastRenderedPageBreak/>
        <w:t xml:space="preserve">. </w:t>
      </w:r>
    </w:p>
    <w:p w14:paraId="5054DD7A" w14:textId="77777777" w:rsidR="00E354CC" w:rsidRDefault="00E354CC"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bookmarkStart w:id="378" w:name="_Toc67417591"/>
      <w:bookmarkStart w:id="379" w:name="_Toc67672424"/>
      <w:bookmarkStart w:id="380" w:name="_Toc67417592"/>
      <w:bookmarkStart w:id="381" w:name="_Toc67672425"/>
      <w:bookmarkEnd w:id="375"/>
      <w:bookmarkEnd w:id="378"/>
      <w:bookmarkEnd w:id="379"/>
      <w:bookmarkEnd w:id="380"/>
      <w:bookmarkEnd w:id="381"/>
    </w:p>
    <w:p w14:paraId="62C16BC2" w14:textId="77777777" w:rsidR="00F71D0D" w:rsidRDefault="00F71D0D"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382" w:name="_ΠΑΡΑΡΤΗΜΑ_I:_ΑΝΑΛΥΤΙΚΗ"/>
      <w:bookmarkStart w:id="383" w:name="_Toc31307699"/>
      <w:bookmarkStart w:id="384" w:name="_Toc33445883"/>
      <w:bookmarkStart w:id="385" w:name="_Ref67662645"/>
      <w:bookmarkStart w:id="386" w:name="_Toc131090366"/>
      <w:bookmarkEnd w:id="382"/>
      <w:r w:rsidRPr="005A40CA">
        <w:lastRenderedPageBreak/>
        <w:t>ΠΑΡΑΡΤΗΜΑ I</w:t>
      </w:r>
      <w:bookmarkEnd w:id="383"/>
      <w:bookmarkEnd w:id="384"/>
      <w:r w:rsidR="00533896" w:rsidRPr="00533896">
        <w:t>: ΑΝΑΛΥΤΙΚΗ ΠΕΡΙΓΡΑΦΗ ΦΥΣΙΚΟΥ ΚΑΙ ΟΙΚΟΝΟΜΙΚΟΥ ΑΝΤΙΚΕΙΜΕΝΟΥ</w:t>
      </w:r>
      <w:r w:rsidR="00533896">
        <w:t xml:space="preserve">    </w:t>
      </w:r>
      <w:r w:rsidR="00533896" w:rsidRPr="00533896">
        <w:t>ΤΗΣ ΣΥΜΒΑΣΗΣ</w:t>
      </w:r>
      <w:bookmarkEnd w:id="385"/>
      <w:bookmarkEnd w:id="386"/>
    </w:p>
    <w:p w14:paraId="314FD488" w14:textId="77777777" w:rsidR="001631BF" w:rsidRPr="007E4DBF" w:rsidRDefault="001631BF" w:rsidP="004A1D19">
      <w:pPr>
        <w:pStyle w:val="1"/>
        <w:numPr>
          <w:ilvl w:val="0"/>
          <w:numId w:val="96"/>
        </w:numPr>
      </w:pPr>
      <w:bookmarkStart w:id="387" w:name="_Toc57762386"/>
      <w:bookmarkStart w:id="388" w:name="_Ref62058113"/>
      <w:bookmarkStart w:id="389" w:name="_Toc131090367"/>
      <w:r w:rsidRPr="007E4DBF">
        <w:t>ΠΕΡΙΒΑΛΛΟΝ ΤΗΣ ΣΥΜΒΑΣΗΣ</w:t>
      </w:r>
      <w:bookmarkEnd w:id="387"/>
      <w:bookmarkEnd w:id="388"/>
      <w:bookmarkEnd w:id="389"/>
    </w:p>
    <w:p w14:paraId="5E994430" w14:textId="77777777" w:rsidR="001631BF" w:rsidRDefault="001631BF" w:rsidP="004A1D19">
      <w:pPr>
        <w:pStyle w:val="2"/>
        <w:numPr>
          <w:ilvl w:val="1"/>
          <w:numId w:val="96"/>
        </w:numPr>
      </w:pPr>
      <w:bookmarkStart w:id="390" w:name="_Toc57762387"/>
      <w:bookmarkStart w:id="391" w:name="_Toc131090368"/>
      <w:r w:rsidRPr="00E537ED">
        <w:t>Εμπλεκόμενοι στην υλοποίηση του έργου</w:t>
      </w:r>
      <w:bookmarkEnd w:id="390"/>
      <w:bookmarkEnd w:id="391"/>
    </w:p>
    <w:p w14:paraId="38D9DD06" w14:textId="10023826" w:rsidR="001631BF" w:rsidRDefault="001631BF" w:rsidP="001631BF">
      <w:r w:rsidRPr="00813E57">
        <w:t xml:space="preserve">Για την υλοποίηση του Έργου της παρούσας </w:t>
      </w:r>
      <w:r w:rsidR="001D7B82" w:rsidRPr="001D7B82">
        <w:rPr>
          <w:color w:val="000000"/>
        </w:rPr>
        <w:t>Πρόσκλησης</w:t>
      </w:r>
      <w:r w:rsidRPr="00813E57">
        <w:t xml:space="preserve"> εμπλέκονται οι ακόλουθοι:</w:t>
      </w:r>
    </w:p>
    <w:tbl>
      <w:tblPr>
        <w:tblStyle w:val="a5"/>
        <w:tblW w:w="5000" w:type="pct"/>
        <w:tblLook w:val="04A0" w:firstRow="1" w:lastRow="0" w:firstColumn="1" w:lastColumn="0" w:noHBand="0" w:noVBand="1"/>
      </w:tblPr>
      <w:tblGrid>
        <w:gridCol w:w="3553"/>
        <w:gridCol w:w="3237"/>
        <w:gridCol w:w="3172"/>
      </w:tblGrid>
      <w:tr w:rsidR="008413AC" w:rsidRPr="001F4011" w14:paraId="21DD0628" w14:textId="77777777" w:rsidTr="001F4011">
        <w:tc>
          <w:tcPr>
            <w:tcW w:w="2015" w:type="pct"/>
          </w:tcPr>
          <w:p w14:paraId="19010520" w14:textId="77777777" w:rsidR="008413AC" w:rsidRPr="001F4011" w:rsidRDefault="008413AC" w:rsidP="005939DD">
            <w:pPr>
              <w:spacing w:before="60" w:after="60"/>
            </w:pPr>
            <w:r w:rsidRPr="00D63725">
              <w:t>Φορέας Διαχείρισης</w:t>
            </w:r>
          </w:p>
        </w:tc>
        <w:tc>
          <w:tcPr>
            <w:tcW w:w="1856" w:type="pct"/>
          </w:tcPr>
          <w:p w14:paraId="572E5D36" w14:textId="77777777" w:rsidR="008413AC" w:rsidRPr="001F4011" w:rsidRDefault="008413AC" w:rsidP="00307764">
            <w:pPr>
              <w:spacing w:before="60" w:after="60"/>
              <w:jc w:val="left"/>
            </w:pPr>
            <w:r w:rsidRPr="00D63725">
              <w:t>ΕΥΔΕ-ΤΠΕ</w:t>
            </w:r>
          </w:p>
        </w:tc>
        <w:tc>
          <w:tcPr>
            <w:tcW w:w="1128" w:type="pct"/>
          </w:tcPr>
          <w:p w14:paraId="28BAD07D" w14:textId="77777777" w:rsidR="008413AC" w:rsidRPr="001F4011" w:rsidRDefault="008413AC" w:rsidP="005939DD">
            <w:pPr>
              <w:spacing w:before="60" w:after="60"/>
              <w:jc w:val="left"/>
            </w:pPr>
            <w:r w:rsidRPr="00D63725">
              <w:t>http://www.digitalplan.gov.gr/</w:t>
            </w:r>
          </w:p>
        </w:tc>
      </w:tr>
      <w:tr w:rsidR="001631BF" w:rsidRPr="001F4011" w14:paraId="491F55E4" w14:textId="77777777" w:rsidTr="001F4011">
        <w:tc>
          <w:tcPr>
            <w:tcW w:w="2015" w:type="pct"/>
          </w:tcPr>
          <w:p w14:paraId="3741EF98" w14:textId="77777777" w:rsidR="001631BF" w:rsidRPr="001F4011" w:rsidRDefault="001631BF" w:rsidP="005939DD">
            <w:pPr>
              <w:spacing w:before="60" w:after="60"/>
            </w:pPr>
            <w:r w:rsidRPr="001F4011">
              <w:t>Φ</w:t>
            </w:r>
            <w:r w:rsidR="00096B0B" w:rsidRPr="001F4011">
              <w:t>ορέας Υλοποίησης</w:t>
            </w:r>
          </w:p>
        </w:tc>
        <w:tc>
          <w:tcPr>
            <w:tcW w:w="1856" w:type="pct"/>
          </w:tcPr>
          <w:p w14:paraId="7791637F" w14:textId="77777777" w:rsidR="001631BF" w:rsidRPr="001F4011" w:rsidRDefault="00096B0B" w:rsidP="00307764">
            <w:pPr>
              <w:spacing w:before="60" w:after="60"/>
              <w:jc w:val="left"/>
            </w:pPr>
            <w:r w:rsidRPr="001F4011">
              <w:t xml:space="preserve">Κοινωνία της Πληροφορίας </w:t>
            </w:r>
            <w:r w:rsidR="000E5082">
              <w:t>Μ.</w:t>
            </w:r>
            <w:r w:rsidRPr="001F4011">
              <w:t>Α.Ε</w:t>
            </w:r>
            <w:r w:rsidRPr="001F4011" w:rsidDel="00096B0B">
              <w:t xml:space="preserve"> </w:t>
            </w:r>
          </w:p>
        </w:tc>
        <w:tc>
          <w:tcPr>
            <w:tcW w:w="1128" w:type="pct"/>
          </w:tcPr>
          <w:p w14:paraId="1FA2F1B4" w14:textId="77777777" w:rsidR="001631BF" w:rsidRPr="001F4011" w:rsidRDefault="001631BF" w:rsidP="005939DD">
            <w:pPr>
              <w:spacing w:before="60" w:after="60"/>
              <w:jc w:val="left"/>
            </w:pPr>
            <w:r w:rsidRPr="001F4011">
              <w:t>Παρ. 1.1.1</w:t>
            </w:r>
          </w:p>
        </w:tc>
      </w:tr>
      <w:tr w:rsidR="001631BF" w:rsidRPr="001F4011" w14:paraId="760D4E89" w14:textId="77777777" w:rsidTr="001F4011">
        <w:tc>
          <w:tcPr>
            <w:tcW w:w="2015" w:type="pct"/>
          </w:tcPr>
          <w:p w14:paraId="522EDAF4" w14:textId="77777777" w:rsidR="001631BF" w:rsidRPr="001F4011" w:rsidRDefault="00DF7E36" w:rsidP="005939DD">
            <w:pPr>
              <w:spacing w:before="60" w:after="60"/>
            </w:pPr>
            <w:r w:rsidRPr="001F4011">
              <w:t xml:space="preserve">Φορέας Χρηματοδότησης </w:t>
            </w:r>
          </w:p>
        </w:tc>
        <w:tc>
          <w:tcPr>
            <w:tcW w:w="1856" w:type="pct"/>
          </w:tcPr>
          <w:p w14:paraId="6A929549" w14:textId="77777777" w:rsidR="001631BF" w:rsidRPr="001F4011" w:rsidRDefault="00307764" w:rsidP="00307764">
            <w:pPr>
              <w:spacing w:before="60" w:after="60"/>
              <w:jc w:val="left"/>
              <w:rPr>
                <w:highlight w:val="yellow"/>
              </w:rPr>
            </w:pPr>
            <w:r w:rsidRPr="001F4011">
              <w:t>Υπουργείο Ψηφιακής Διακυβέρνησης</w:t>
            </w:r>
            <w:r w:rsidRPr="001F4011" w:rsidDel="00096B0B">
              <w:rPr>
                <w:highlight w:val="yellow"/>
              </w:rPr>
              <w:t xml:space="preserve"> </w:t>
            </w:r>
          </w:p>
        </w:tc>
        <w:tc>
          <w:tcPr>
            <w:tcW w:w="1128" w:type="pct"/>
          </w:tcPr>
          <w:p w14:paraId="1475F8C6" w14:textId="77777777" w:rsidR="00307764" w:rsidRPr="001F4011" w:rsidRDefault="00A60AB0" w:rsidP="00307764">
            <w:pPr>
              <w:widowControl w:val="0"/>
              <w:rPr>
                <w:u w:val="single"/>
              </w:rPr>
            </w:pPr>
            <w:hyperlink r:id="rId28" w:history="1">
              <w:r w:rsidR="00307764" w:rsidRPr="001F4011">
                <w:rPr>
                  <w:rStyle w:val="-"/>
                </w:rPr>
                <w:t>www.</w:t>
              </w:r>
              <w:r w:rsidR="00307764" w:rsidRPr="001F4011">
                <w:rPr>
                  <w:rStyle w:val="-"/>
                  <w:lang w:val="en-US"/>
                </w:rPr>
                <w:t>mindigital</w:t>
              </w:r>
              <w:r w:rsidR="00307764" w:rsidRPr="001F4011">
                <w:rPr>
                  <w:rStyle w:val="-"/>
                </w:rPr>
                <w:t>.gr</w:t>
              </w:r>
            </w:hyperlink>
          </w:p>
          <w:p w14:paraId="0CD582F3" w14:textId="77777777" w:rsidR="001631BF" w:rsidRPr="001F4011" w:rsidRDefault="001631BF" w:rsidP="005939DD">
            <w:pPr>
              <w:spacing w:before="60" w:after="60"/>
              <w:jc w:val="left"/>
            </w:pPr>
          </w:p>
        </w:tc>
      </w:tr>
      <w:tr w:rsidR="001B2370" w:rsidRPr="001F4011" w14:paraId="0F2969A4" w14:textId="77777777" w:rsidTr="001F4011">
        <w:tc>
          <w:tcPr>
            <w:tcW w:w="2015" w:type="pct"/>
          </w:tcPr>
          <w:p w14:paraId="778AC8B0" w14:textId="77777777" w:rsidR="001B2370" w:rsidRPr="001F4011" w:rsidRDefault="001B2370" w:rsidP="001B2370">
            <w:pPr>
              <w:spacing w:before="60" w:after="60"/>
            </w:pPr>
            <w:r w:rsidRPr="001F4011">
              <w:t>Κύριος του Έργου</w:t>
            </w:r>
          </w:p>
        </w:tc>
        <w:tc>
          <w:tcPr>
            <w:tcW w:w="1856" w:type="pct"/>
          </w:tcPr>
          <w:p w14:paraId="22420FEF" w14:textId="77777777" w:rsidR="001B2370" w:rsidRPr="001F4011" w:rsidRDefault="001B2370" w:rsidP="001B2370">
            <w:pPr>
              <w:spacing w:before="60" w:after="60"/>
              <w:jc w:val="left"/>
            </w:pPr>
            <w:r w:rsidRPr="001F4011">
              <w:t>Υπουργείο Ψηφιακής Διακυβέρνησης</w:t>
            </w:r>
            <w:r w:rsidRPr="001F4011" w:rsidDel="00096B0B">
              <w:rPr>
                <w:highlight w:val="yellow"/>
              </w:rPr>
              <w:t xml:space="preserve"> </w:t>
            </w:r>
          </w:p>
        </w:tc>
        <w:tc>
          <w:tcPr>
            <w:tcW w:w="1128" w:type="pct"/>
          </w:tcPr>
          <w:p w14:paraId="5B6A1160" w14:textId="77777777" w:rsidR="001B2370" w:rsidRPr="001F4011" w:rsidRDefault="001B2370" w:rsidP="00D9725B">
            <w:pPr>
              <w:spacing w:before="60" w:after="60"/>
              <w:jc w:val="left"/>
              <w:rPr>
                <w:lang w:val="en-US"/>
              </w:rPr>
            </w:pPr>
            <w:r w:rsidRPr="001F4011">
              <w:t xml:space="preserve">Παρ. 1.1.2 </w:t>
            </w:r>
          </w:p>
        </w:tc>
      </w:tr>
      <w:tr w:rsidR="001B2370" w:rsidRPr="001F4011" w14:paraId="398AC2B8" w14:textId="77777777" w:rsidTr="001F4011">
        <w:tc>
          <w:tcPr>
            <w:tcW w:w="2015" w:type="pct"/>
          </w:tcPr>
          <w:p w14:paraId="42C68348" w14:textId="77777777" w:rsidR="001B2370" w:rsidRPr="001F4011" w:rsidRDefault="001B2370" w:rsidP="001B2370">
            <w:pPr>
              <w:spacing w:before="60" w:after="60"/>
            </w:pPr>
            <w:r w:rsidRPr="001F4011">
              <w:t xml:space="preserve">Φορέας λειτουργίας του Έργου </w:t>
            </w:r>
          </w:p>
        </w:tc>
        <w:tc>
          <w:tcPr>
            <w:tcW w:w="1856" w:type="pct"/>
          </w:tcPr>
          <w:p w14:paraId="54A73EAA" w14:textId="77777777" w:rsidR="001B2370" w:rsidRDefault="001B2370" w:rsidP="001B2370">
            <w:pPr>
              <w:spacing w:before="60" w:after="60"/>
              <w:jc w:val="left"/>
            </w:pPr>
            <w:r w:rsidRPr="001F4011">
              <w:t>Υπουργείο Ψηφιακής Διακυβέρνησης</w:t>
            </w:r>
            <w:r w:rsidRPr="001F4011" w:rsidDel="00096B0B">
              <w:rPr>
                <w:highlight w:val="yellow"/>
              </w:rPr>
              <w:t xml:space="preserve"> </w:t>
            </w:r>
          </w:p>
          <w:p w14:paraId="2F1BF3F9" w14:textId="77777777" w:rsidR="00D9725B" w:rsidRDefault="00D9725B" w:rsidP="00D9725B">
            <w:pPr>
              <w:spacing w:before="60" w:after="60"/>
              <w:jc w:val="left"/>
            </w:pPr>
            <w:r>
              <w:t>Υπουργείο Εσωτερικών</w:t>
            </w:r>
          </w:p>
          <w:p w14:paraId="5E6B66BB" w14:textId="77777777" w:rsidR="00D9725B" w:rsidRPr="00D9725B" w:rsidRDefault="00D9725B" w:rsidP="00D9725B">
            <w:pPr>
              <w:spacing w:before="60" w:after="60"/>
              <w:jc w:val="left"/>
            </w:pPr>
            <w:r w:rsidRPr="00D9725B">
              <w:rPr>
                <w:bCs/>
              </w:rPr>
              <w:t>Κεντρική Ένωση Δήμων Ελλάδος</w:t>
            </w:r>
          </w:p>
          <w:p w14:paraId="5950F484" w14:textId="77777777" w:rsidR="00D9725B" w:rsidRDefault="00D9725B" w:rsidP="001B2370">
            <w:pPr>
              <w:spacing w:before="60" w:after="60"/>
              <w:jc w:val="left"/>
            </w:pPr>
          </w:p>
          <w:p w14:paraId="11C14AF7" w14:textId="77777777" w:rsidR="00D9725B" w:rsidRPr="001F4011" w:rsidRDefault="00D9725B" w:rsidP="001B2370">
            <w:pPr>
              <w:spacing w:before="60" w:after="60"/>
              <w:jc w:val="left"/>
            </w:pPr>
            <w:r>
              <w:t xml:space="preserve"> </w:t>
            </w:r>
          </w:p>
        </w:tc>
        <w:tc>
          <w:tcPr>
            <w:tcW w:w="1128" w:type="pct"/>
          </w:tcPr>
          <w:p w14:paraId="3F65A57F" w14:textId="77777777" w:rsidR="001B2370" w:rsidRPr="001F4011" w:rsidRDefault="001B2370" w:rsidP="001B2370">
            <w:pPr>
              <w:spacing w:before="60" w:after="60"/>
              <w:jc w:val="left"/>
            </w:pPr>
            <w:r w:rsidRPr="001F4011">
              <w:t>Παρ. 1.1.</w:t>
            </w:r>
            <w:r w:rsidRPr="001F4011">
              <w:rPr>
                <w:lang w:val="en-US"/>
              </w:rPr>
              <w:t>2</w:t>
            </w:r>
            <w:r w:rsidRPr="001F4011">
              <w:t xml:space="preserve"> / </w:t>
            </w:r>
            <w:r w:rsidRPr="001F4011">
              <w:rPr>
                <w:lang w:val="en-US"/>
              </w:rPr>
              <w:t>1.1.3 / 1.1.4</w:t>
            </w:r>
          </w:p>
        </w:tc>
      </w:tr>
      <w:tr w:rsidR="001631BF" w:rsidRPr="001F4011" w14:paraId="237693BB" w14:textId="77777777" w:rsidTr="001F4011">
        <w:tc>
          <w:tcPr>
            <w:tcW w:w="2015" w:type="pct"/>
          </w:tcPr>
          <w:p w14:paraId="1B5CCE8F" w14:textId="77777777" w:rsidR="001631BF" w:rsidRPr="001F4011" w:rsidRDefault="008C0839" w:rsidP="00692054">
            <w:pPr>
              <w:spacing w:before="60" w:after="60"/>
              <w:jc w:val="left"/>
            </w:pPr>
            <w:r w:rsidRPr="001F4011">
              <w:t>Όργανα &amp; Επιτροπές Παρακολούθησης, Διακυβέρνησης και Ελέγχου του Έργου</w:t>
            </w:r>
            <w:r w:rsidRPr="001F4011" w:rsidDel="008C0839">
              <w:t xml:space="preserve"> </w:t>
            </w:r>
          </w:p>
        </w:tc>
        <w:tc>
          <w:tcPr>
            <w:tcW w:w="1856" w:type="pct"/>
          </w:tcPr>
          <w:p w14:paraId="526D02E3" w14:textId="77777777" w:rsidR="001631BF" w:rsidRPr="001F4011" w:rsidRDefault="001631BF" w:rsidP="00307764">
            <w:pPr>
              <w:spacing w:before="60" w:after="60"/>
              <w:jc w:val="left"/>
            </w:pPr>
          </w:p>
        </w:tc>
        <w:tc>
          <w:tcPr>
            <w:tcW w:w="1128" w:type="pct"/>
          </w:tcPr>
          <w:p w14:paraId="3B14AE7C" w14:textId="77777777" w:rsidR="001631BF" w:rsidRPr="001F4011" w:rsidRDefault="001631BF" w:rsidP="005939DD">
            <w:pPr>
              <w:spacing w:before="60" w:after="60"/>
              <w:jc w:val="left"/>
              <w:rPr>
                <w:lang w:val="en-US"/>
              </w:rPr>
            </w:pPr>
            <w:r w:rsidRPr="001F4011">
              <w:t>Παρ. 1.1.</w:t>
            </w:r>
            <w:r w:rsidRPr="001F4011">
              <w:rPr>
                <w:lang w:val="en-US"/>
              </w:rPr>
              <w:t>5</w:t>
            </w:r>
          </w:p>
        </w:tc>
      </w:tr>
    </w:tbl>
    <w:p w14:paraId="170E27C1" w14:textId="77777777" w:rsidR="001631BF" w:rsidRDefault="001631BF" w:rsidP="004A1D19">
      <w:pPr>
        <w:pStyle w:val="3"/>
        <w:numPr>
          <w:ilvl w:val="2"/>
          <w:numId w:val="96"/>
        </w:numPr>
      </w:pPr>
      <w:bookmarkStart w:id="392" w:name="_Toc67417597"/>
      <w:bookmarkStart w:id="393" w:name="_Toc67672430"/>
      <w:bookmarkStart w:id="394" w:name="_Toc57762388"/>
      <w:bookmarkStart w:id="395" w:name="_Toc131090369"/>
      <w:bookmarkEnd w:id="392"/>
      <w:bookmarkEnd w:id="393"/>
      <w:r>
        <w:t xml:space="preserve">«Κοινωνία της Πληροφορίας </w:t>
      </w:r>
      <w:r w:rsidR="000E5082">
        <w:t>Μ.</w:t>
      </w:r>
      <w:r>
        <w:t xml:space="preserve">Α.Ε.» (ΚτΠ </w:t>
      </w:r>
      <w:r w:rsidR="000E5082">
        <w:t>Μ.</w:t>
      </w:r>
      <w:r>
        <w:t>Α.Ε.)</w:t>
      </w:r>
      <w:bookmarkEnd w:id="394"/>
      <w:bookmarkEnd w:id="395"/>
    </w:p>
    <w:p w14:paraId="1517E125" w14:textId="77777777" w:rsidR="001631BF" w:rsidRDefault="001631BF" w:rsidP="001631BF">
      <w:r>
        <w:t xml:space="preserve">Η «Κοινωνία της Πληροφορίας </w:t>
      </w:r>
      <w:r w:rsidR="000E5082">
        <w:t>Μ.</w:t>
      </w:r>
      <w: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0250D99" w14:textId="77777777" w:rsidR="001631BF" w:rsidRDefault="001631BF" w:rsidP="001631BF">
      <w:r>
        <w:t>Βασικός σκοπός της Εταιρείας, όπως ορίζεται στην τελευταία τροποποίηση του καταστατικού αυτής (ΦΕΚ 343/Β/07-02-2020), είναι:</w:t>
      </w:r>
    </w:p>
    <w:p w14:paraId="38879986" w14:textId="77777777" w:rsidR="001631BF" w:rsidRDefault="001631BF" w:rsidP="004A1D19">
      <w:pPr>
        <w:pStyle w:val="a3"/>
        <w:numPr>
          <w:ilvl w:val="0"/>
          <w:numId w:val="17"/>
        </w:numPr>
        <w:spacing w:before="120" w:after="120" w:line="259" w:lineRule="auto"/>
      </w:pPr>
      <w:r>
        <w:t>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45197595" w14:textId="77777777" w:rsidR="001631BF" w:rsidRDefault="001631BF" w:rsidP="004A1D19">
      <w:pPr>
        <w:pStyle w:val="a3"/>
        <w:numPr>
          <w:ilvl w:val="0"/>
          <w:numId w:val="17"/>
        </w:numPr>
        <w:spacing w:before="120" w:after="120" w:line="259" w:lineRule="auto"/>
      </w:pPr>
      <w: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w:t>
      </w:r>
      <w:r>
        <w:lastRenderedPageBreak/>
        <w:t>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7CC0AF0A" w14:textId="77777777" w:rsidR="001631BF" w:rsidRDefault="001631BF" w:rsidP="004A1D19">
      <w:pPr>
        <w:pStyle w:val="a3"/>
        <w:numPr>
          <w:ilvl w:val="0"/>
          <w:numId w:val="17"/>
        </w:numPr>
        <w:spacing w:before="120" w:after="120" w:line="259" w:lineRule="auto"/>
      </w:pPr>
      <w: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0811A4" w14:textId="77777777" w:rsidR="001631BF" w:rsidRDefault="001631BF" w:rsidP="004A1D19">
      <w:pPr>
        <w:pStyle w:val="a3"/>
        <w:numPr>
          <w:ilvl w:val="0"/>
          <w:numId w:val="17"/>
        </w:numPr>
        <w:spacing w:before="120" w:after="120" w:line="259" w:lineRule="auto"/>
      </w:pPr>
      <w:r>
        <w:t>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5B996F8F" w14:textId="77777777" w:rsidR="001631BF" w:rsidRDefault="001631BF" w:rsidP="004A1D19">
      <w:pPr>
        <w:pStyle w:val="a3"/>
        <w:numPr>
          <w:ilvl w:val="0"/>
          <w:numId w:val="17"/>
        </w:numPr>
        <w:spacing w:before="120" w:after="120" w:line="259" w:lineRule="auto"/>
      </w:pPr>
      <w: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8599685" w14:textId="77777777" w:rsidR="001631BF" w:rsidRDefault="001631BF" w:rsidP="004A1D19">
      <w:pPr>
        <w:pStyle w:val="a3"/>
        <w:numPr>
          <w:ilvl w:val="0"/>
          <w:numId w:val="17"/>
        </w:numPr>
        <w:spacing w:before="120" w:after="120" w:line="259" w:lineRule="auto"/>
      </w:pPr>
      <w: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FF0306E" w14:textId="77777777" w:rsidR="001631BF" w:rsidRDefault="001631BF" w:rsidP="004A1D19">
      <w:pPr>
        <w:pStyle w:val="a3"/>
        <w:numPr>
          <w:ilvl w:val="0"/>
          <w:numId w:val="17"/>
        </w:numPr>
        <w:spacing w:before="120" w:after="120" w:line="259" w:lineRule="auto"/>
      </w:pPr>
      <w: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0C7EA3B6" w14:textId="77777777" w:rsidR="001631BF" w:rsidRDefault="001631BF" w:rsidP="004A1D19">
      <w:pPr>
        <w:pStyle w:val="a3"/>
        <w:numPr>
          <w:ilvl w:val="0"/>
          <w:numId w:val="17"/>
        </w:numPr>
        <w:spacing w:before="120" w:after="120" w:line="259" w:lineRule="auto"/>
      </w:pPr>
      <w:r>
        <w:t>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w:t>
      </w:r>
    </w:p>
    <w:p w14:paraId="715B35FC" w14:textId="77777777" w:rsidR="001631BF" w:rsidRDefault="001631BF" w:rsidP="004A1D19">
      <w:pPr>
        <w:pStyle w:val="a3"/>
        <w:numPr>
          <w:ilvl w:val="0"/>
          <w:numId w:val="17"/>
        </w:numPr>
        <w:spacing w:before="120" w:after="120" w:line="259" w:lineRule="auto"/>
      </w:pPr>
      <w: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332FF94" w14:textId="77777777" w:rsidR="001631BF" w:rsidRDefault="001631BF" w:rsidP="004A1D19">
      <w:pPr>
        <w:pStyle w:val="a3"/>
        <w:numPr>
          <w:ilvl w:val="0"/>
          <w:numId w:val="17"/>
        </w:numPr>
        <w:spacing w:before="120" w:after="120" w:line="259" w:lineRule="auto"/>
      </w:pPr>
      <w: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6683B47E" w14:textId="77777777" w:rsidR="001631BF" w:rsidRDefault="001631BF" w:rsidP="004A1D19">
      <w:pPr>
        <w:pStyle w:val="a3"/>
        <w:numPr>
          <w:ilvl w:val="0"/>
          <w:numId w:val="17"/>
        </w:numPr>
        <w:spacing w:before="120" w:after="120" w:line="259" w:lineRule="auto"/>
      </w:pPr>
      <w: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5B03CE8" w14:textId="77777777" w:rsidR="001631BF" w:rsidRPr="00692054" w:rsidRDefault="00692054" w:rsidP="00692054">
      <w:pPr>
        <w:pStyle w:val="3"/>
        <w:numPr>
          <w:ilvl w:val="0"/>
          <w:numId w:val="0"/>
        </w:numPr>
        <w:rPr>
          <w:b w:val="0"/>
          <w:bCs w:val="0"/>
        </w:rPr>
      </w:pPr>
      <w:bookmarkStart w:id="396" w:name="_Toc57762389"/>
      <w:bookmarkStart w:id="397" w:name="_Toc131090370"/>
      <w:r w:rsidRPr="00692054">
        <w:rPr>
          <w:bCs w:val="0"/>
        </w:rPr>
        <w:t>1.1.2</w:t>
      </w:r>
      <w:r>
        <w:rPr>
          <w:b w:val="0"/>
          <w:bCs w:val="0"/>
        </w:rPr>
        <w:t xml:space="preserve"> </w:t>
      </w:r>
      <w:r w:rsidR="001631BF" w:rsidRPr="00692054">
        <w:rPr>
          <w:bCs w:val="0"/>
        </w:rPr>
        <w:t>Υπουργείο Ψηφιακής Διακυβέρνησης</w:t>
      </w:r>
      <w:bookmarkEnd w:id="396"/>
      <w:bookmarkEnd w:id="397"/>
    </w:p>
    <w:p w14:paraId="351D8924" w14:textId="77777777" w:rsidR="001631BF" w:rsidRDefault="001631BF" w:rsidP="001631BF">
      <w:r w:rsidRPr="00BD47AB">
        <w:t xml:space="preserve">Το Υπουργείο </w:t>
      </w:r>
      <w:r w:rsidRPr="002800D5">
        <w:t>Ψηφιακής Διακυβέρνησης</w:t>
      </w:r>
      <w:r>
        <w:t xml:space="preserve"> (ΥΨΗΔ) </w:t>
      </w:r>
      <w:r w:rsidRPr="00BD47AB">
        <w:t xml:space="preserve">αποτελεί νέα μονάδα δημόσιας διοίκησης η οποία για πρώτη φορά συγκεντρώνει όλες τις δομές πληροφορικής και τηλεπικοινωνιών που σχετίζονται με την παροχή ηλεκτρονικών υπηρεσιών προς τους πολίτες και το ψηφιακό μετασχηματισμό της χώρας. </w:t>
      </w:r>
    </w:p>
    <w:p w14:paraId="49230364" w14:textId="77777777" w:rsidR="00D94E77" w:rsidRDefault="001631BF" w:rsidP="001631BF">
      <w:r>
        <w:lastRenderedPageBreak/>
        <w:t xml:space="preserve">Η κύρια δραστηριότητα του </w:t>
      </w:r>
      <w:r w:rsidRPr="00BD47AB">
        <w:t xml:space="preserve">Υπουργείου </w:t>
      </w:r>
      <w:r>
        <w:t>είναι η παροχή γενικών δημοσίων υπηρεσιών και ειδικότερα, σύμφωνα με τον οργανισμό της (π.δ. 40/2020), αποστολή της είναι η συνεχής προώθηση του ψηφιακού και διοικητικού μετασχηματισμού της χώρας και η προσαρμογή της στο ταχέως μεταβαλλόμενο, διεθνές περιβάλλον αρμοδιότητα του σχεδιασμού και της υλοποίησης της κυβερνητικής πολιτικής για τον ψηφιακό μετασχηματισμό της χώρας, την επανακατάρτιση του ανθρωπίνου δυναμικού της χώρας σε σχέση με τον ανωτέρω σκοπό και την προώθηση της ηλεκτρονικής διακυβέρνησης και της ψηφιοποίησης σε όλο το εύρος του δημόσιου τομέα, η παροχή υποστήριξης στον Πρωθυπουργό για τα θέματα αυτά, η διοίκηση του Υπουργείου Ψηφιακής Διακυβέρνησης, καθώς και η εποπτεία των φορέων που υπάγονται σε αυτό</w:t>
      </w:r>
      <w:r w:rsidRPr="00C40A31">
        <w:t>.</w:t>
      </w:r>
    </w:p>
    <w:p w14:paraId="5F4600F2" w14:textId="77777777" w:rsidR="001631BF" w:rsidRPr="00692054" w:rsidRDefault="00692054" w:rsidP="00692054">
      <w:pPr>
        <w:spacing w:line="259" w:lineRule="auto"/>
        <w:jc w:val="left"/>
        <w:rPr>
          <w:b/>
          <w:bCs/>
        </w:rPr>
      </w:pPr>
      <w:r w:rsidRPr="00692054">
        <w:rPr>
          <w:b/>
        </w:rPr>
        <w:t xml:space="preserve">1.1.3 </w:t>
      </w:r>
      <w:bookmarkStart w:id="398" w:name="_Toc57762390"/>
      <w:r w:rsidR="00EF29ED">
        <w:rPr>
          <w:b/>
          <w:bCs/>
        </w:rPr>
        <w:t>Υ</w:t>
      </w:r>
      <w:r w:rsidR="001631BF" w:rsidRPr="00692054">
        <w:rPr>
          <w:b/>
          <w:bCs/>
        </w:rPr>
        <w:t>πουργείο Εσωτερικών</w:t>
      </w:r>
      <w:bookmarkEnd w:id="398"/>
    </w:p>
    <w:p w14:paraId="1B9F3A27" w14:textId="77777777" w:rsidR="001631BF" w:rsidRDefault="001631BF" w:rsidP="001631BF">
      <w:r>
        <w:t xml:space="preserve">Το Υπουργείο Εσωτερικών (ΥΠ.ΕΣ.) υπάρχει από την ίδρυση του ελληνικού κράτους μέχρι σήμερα. Στο διάστημα 1985-2016, έγιναν αλλαγές της ονομασίας του, λόγω αντίστοιχων αλλαγών στις αρμοδιότητές του και συγχωνεύσεων με άλλα υπουργεία. </w:t>
      </w:r>
    </w:p>
    <w:p w14:paraId="4686B5C5" w14:textId="77777777" w:rsidR="001631BF" w:rsidRPr="00BD45B0" w:rsidRDefault="001631BF" w:rsidP="001631BF">
      <w:r>
        <w:t>Στις σημερινές αρμοδιότητες του υπουργείου περιλαμβάνονται κυρίως η εποπτεία επί των αποκεντρωμένων διοικήσεων και των οργανισμών τοπικής αυτοδιοίκησης (δήμοι και περιφέρειες), ο συντονισμός και η οργάνωση της προσφυγής στη λαϊκή ετυμηγορία (εκλογές, δημοψηφίσματα), η νομοθεσία περί ελληνικής ιθαγένειας και ομογενών και η νομοθεσία περί μητρώων, ληξιαρχείων και δημοτολογίων.</w:t>
      </w:r>
    </w:p>
    <w:p w14:paraId="38F82AF9" w14:textId="77777777" w:rsidR="001631BF" w:rsidRPr="00692054" w:rsidRDefault="00692054" w:rsidP="00692054">
      <w:pPr>
        <w:pStyle w:val="3"/>
        <w:numPr>
          <w:ilvl w:val="0"/>
          <w:numId w:val="0"/>
        </w:numPr>
        <w:ind w:left="720" w:hanging="720"/>
        <w:rPr>
          <w:b w:val="0"/>
          <w:bCs w:val="0"/>
        </w:rPr>
      </w:pPr>
      <w:bookmarkStart w:id="399" w:name="_Toc57762391"/>
      <w:bookmarkStart w:id="400" w:name="_Toc131090371"/>
      <w:r w:rsidRPr="00692054">
        <w:rPr>
          <w:bCs w:val="0"/>
        </w:rPr>
        <w:t>1.1.4</w:t>
      </w:r>
      <w:r>
        <w:rPr>
          <w:bCs w:val="0"/>
        </w:rPr>
        <w:t xml:space="preserve"> </w:t>
      </w:r>
      <w:r w:rsidR="001631BF" w:rsidRPr="00692054">
        <w:rPr>
          <w:bCs w:val="0"/>
        </w:rPr>
        <w:t>Κεντρική Ένωση Δήμων Ελλάδος</w:t>
      </w:r>
      <w:bookmarkEnd w:id="399"/>
      <w:bookmarkEnd w:id="400"/>
    </w:p>
    <w:p w14:paraId="23955538" w14:textId="77777777" w:rsidR="001631BF" w:rsidRDefault="001631BF" w:rsidP="001631BF">
      <w:r>
        <w:t>Η ΚΕΔΕ είναι νομικό πρόσωπο ιδιωτικού δικαίου και αποτελεί το ανώτατο συλλογικό όργανο εκπροσώπησης της πρωτοβάθμιας τοπικής αυτοδιοίκησης. Η σύσταση της ΚΕΔΕ προβλέπεται από τις διατάξεις του Π.Δ. 197/78, όπως τροποποιήθηκε και συμπληρώθηκε μεταγενέστερα.</w:t>
      </w:r>
    </w:p>
    <w:p w14:paraId="32F3191D" w14:textId="77777777" w:rsidR="001631BF" w:rsidRDefault="001631BF" w:rsidP="001631BF">
      <w:r>
        <w:t>Οι αρμοδιότητες της ΚΕΔΕ περιλαμβάνουν:</w:t>
      </w:r>
    </w:p>
    <w:p w14:paraId="33174A39" w14:textId="77777777" w:rsidR="001631BF" w:rsidRDefault="001631BF" w:rsidP="004A1D19">
      <w:pPr>
        <w:pStyle w:val="a3"/>
        <w:numPr>
          <w:ilvl w:val="0"/>
          <w:numId w:val="18"/>
        </w:numPr>
        <w:spacing w:before="120" w:after="120" w:line="259" w:lineRule="auto"/>
      </w:pPr>
      <w:r>
        <w:t>την παρακολούθηση της τρέχουσας κατάστασης και τη συλλογή και επεξεργασία πληροφοριών για τα θέματα που αφορούν τους Δήμους,</w:t>
      </w:r>
    </w:p>
    <w:p w14:paraId="1F873AA2" w14:textId="77777777" w:rsidR="001631BF" w:rsidRDefault="001631BF" w:rsidP="004A1D19">
      <w:pPr>
        <w:pStyle w:val="a3"/>
        <w:numPr>
          <w:ilvl w:val="0"/>
          <w:numId w:val="18"/>
        </w:numPr>
        <w:spacing w:before="120" w:after="120" w:line="259" w:lineRule="auto"/>
      </w:pPr>
      <w:r>
        <w:t>την υποστήριξη των θεματικών επιτροπών και εκπροσώπων της ΚΕΔΕ,</w:t>
      </w:r>
    </w:p>
    <w:p w14:paraId="21E12F19" w14:textId="77777777" w:rsidR="001631BF" w:rsidRDefault="001631BF" w:rsidP="004A1D19">
      <w:pPr>
        <w:pStyle w:val="a3"/>
        <w:numPr>
          <w:ilvl w:val="0"/>
          <w:numId w:val="18"/>
        </w:numPr>
        <w:spacing w:before="120" w:after="120" w:line="259" w:lineRule="auto"/>
      </w:pPr>
      <w:r>
        <w:t>τη διερεύνηση των αναγκών και των ικανοτήτων των φορέων τοπικής αυτοδιοίκησης Α’ βαθμού,</w:t>
      </w:r>
    </w:p>
    <w:p w14:paraId="56D8882E" w14:textId="77777777" w:rsidR="001631BF" w:rsidRDefault="001631BF" w:rsidP="004A1D19">
      <w:pPr>
        <w:pStyle w:val="a3"/>
        <w:numPr>
          <w:ilvl w:val="0"/>
          <w:numId w:val="18"/>
        </w:numPr>
        <w:spacing w:before="120" w:after="120" w:line="259" w:lineRule="auto"/>
      </w:pPr>
      <w:r>
        <w:t>την ανάπτυξη συνεργασιών με άλλους οργανισμούς στην Ελλάδα και στο εξωτερικό,</w:t>
      </w:r>
    </w:p>
    <w:p w14:paraId="4BED2C18" w14:textId="77777777" w:rsidR="001631BF" w:rsidRDefault="001631BF" w:rsidP="004A1D19">
      <w:pPr>
        <w:pStyle w:val="a3"/>
        <w:numPr>
          <w:ilvl w:val="0"/>
          <w:numId w:val="18"/>
        </w:numPr>
        <w:spacing w:before="120" w:after="120" w:line="259" w:lineRule="auto"/>
      </w:pPr>
      <w:r>
        <w:t>την παροχή πληροφοριών και συμβουλευτικής σε φορείς τοπικής αυτοδιοίκησης Α’ βαθμού,</w:t>
      </w:r>
    </w:p>
    <w:p w14:paraId="64C17753" w14:textId="77777777" w:rsidR="001631BF" w:rsidRDefault="001631BF" w:rsidP="004A1D19">
      <w:pPr>
        <w:pStyle w:val="a3"/>
        <w:numPr>
          <w:ilvl w:val="0"/>
          <w:numId w:val="18"/>
        </w:numPr>
        <w:spacing w:before="120" w:after="120" w:line="259" w:lineRule="auto"/>
      </w:pPr>
      <w:r>
        <w:t>την παροχή υποστήριξης σε έργα τεχνολογίας πληροφοριών, καθώς και χρήσης ηλεκτρονικών δικτύων,</w:t>
      </w:r>
    </w:p>
    <w:p w14:paraId="6D0B867D" w14:textId="77777777" w:rsidR="001631BF" w:rsidRDefault="001631BF" w:rsidP="004A1D19">
      <w:pPr>
        <w:pStyle w:val="a3"/>
        <w:numPr>
          <w:ilvl w:val="0"/>
          <w:numId w:val="18"/>
        </w:numPr>
        <w:spacing w:before="120" w:after="120" w:line="259" w:lineRule="auto"/>
      </w:pPr>
      <w:r>
        <w:t>τη διοργάνωση εκδηλώσεων και την υποστήριξη των δημοσίων σχέσεων της ΚΕΔΕ,</w:t>
      </w:r>
    </w:p>
    <w:p w14:paraId="6E33535B" w14:textId="77777777" w:rsidR="001631BF" w:rsidRDefault="001631BF" w:rsidP="004A1D19">
      <w:pPr>
        <w:pStyle w:val="a3"/>
        <w:numPr>
          <w:ilvl w:val="0"/>
          <w:numId w:val="18"/>
        </w:numPr>
        <w:spacing w:before="120" w:after="120" w:line="259" w:lineRule="auto"/>
      </w:pPr>
      <w:r>
        <w:t>την εκπαίδευση των αιρετών εκπροσώπων και του προσωπικού της τοπικής αυτοδιοίκησης Α’ βαθμού,</w:t>
      </w:r>
    </w:p>
    <w:p w14:paraId="4211C444" w14:textId="77777777" w:rsidR="001631BF" w:rsidRDefault="001631BF" w:rsidP="004A1D19">
      <w:pPr>
        <w:pStyle w:val="a3"/>
        <w:numPr>
          <w:ilvl w:val="0"/>
          <w:numId w:val="18"/>
        </w:numPr>
        <w:spacing w:before="120" w:after="120" w:line="259" w:lineRule="auto"/>
      </w:pPr>
      <w:r>
        <w:t>τη συμβουλευτική υποστήριξη σε Ευρωπαϊκά και διεθνή θέματα και την υποστήριξη της συμμετοχής της ΚΕΔΕ σε Ευρωπαϊκά και διεθνή δίκτυα.</w:t>
      </w:r>
    </w:p>
    <w:p w14:paraId="3EA3486F" w14:textId="77777777" w:rsidR="001631BF" w:rsidRDefault="001631BF" w:rsidP="001631BF">
      <w:r>
        <w:t>Ο ρόλος της ΚΕΔΕ στο έργο LIFE-IP AdaptInGR είναι να προωθήσει και να διαχύσει μέσω του δικτύου της τα αποτελέσματα του έργου, ειδικότερα σε ότι αφορά τα έργα επίδειξης (πιλοτικά έργα), που θα σχεδιαστούν και θα υλοποιηθούν από τους πέντε Δήμους, που συμμετέχουν στο έργο. Συγκεκριμένα, η ΚΕΔΕ υποστηρίζει την αναπαραγωγή και τη μεταφορά των αποτελεσμάτων των έργων επίδειξης και σε άλλους δήμους και γενικότερα διευκολύνει την επικοινωνία ανάμεσα στο εταιρικό σχήμα και στους δήμους της χώρας και της Ε.Ε..</w:t>
      </w:r>
    </w:p>
    <w:p w14:paraId="191E9B1A" w14:textId="77777777" w:rsidR="001631BF" w:rsidRDefault="00692054" w:rsidP="00692054">
      <w:pPr>
        <w:pStyle w:val="3"/>
        <w:numPr>
          <w:ilvl w:val="0"/>
          <w:numId w:val="0"/>
        </w:numPr>
        <w:ind w:left="720" w:hanging="720"/>
        <w:rPr>
          <w:bCs w:val="0"/>
        </w:rPr>
      </w:pPr>
      <w:bookmarkStart w:id="401" w:name="_Toc131090372"/>
      <w:bookmarkStart w:id="402" w:name="_Toc57762392"/>
      <w:r w:rsidRPr="00692054">
        <w:rPr>
          <w:bCs w:val="0"/>
        </w:rPr>
        <w:lastRenderedPageBreak/>
        <w:t>1.1.5</w:t>
      </w:r>
      <w:r>
        <w:rPr>
          <w:bCs w:val="0"/>
        </w:rPr>
        <w:t xml:space="preserve"> </w:t>
      </w:r>
      <w:r w:rsidR="008C0839" w:rsidRPr="008C0839">
        <w:rPr>
          <w:bCs w:val="0"/>
        </w:rPr>
        <w:t>Όργανα &amp; Επιτροπές Παρακολούθησης, Διακυβέρνησης και Ελέγχου του Έργου</w:t>
      </w:r>
      <w:bookmarkEnd w:id="401"/>
      <w:r w:rsidR="008C0839">
        <w:rPr>
          <w:bCs w:val="0"/>
        </w:rPr>
        <w:t xml:space="preserve"> </w:t>
      </w:r>
      <w:bookmarkEnd w:id="402"/>
    </w:p>
    <w:p w14:paraId="4630E094" w14:textId="77777777" w:rsidR="008C7743" w:rsidRPr="00274B25" w:rsidRDefault="008C7743" w:rsidP="008C7743">
      <w:r w:rsidRPr="00274B25">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C246714"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t>Επιτροπή Εποπτείας Προγραμματικής Συμφωνίας (ΕΕΠΣ)</w:t>
      </w:r>
    </w:p>
    <w:p w14:paraId="7B9357E2" w14:textId="77777777" w:rsidR="008C7743" w:rsidRPr="00274B25" w:rsidRDefault="008C7743" w:rsidP="008C7743">
      <w:r w:rsidRPr="00274B25">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64196A">
        <w:t>Μ</w:t>
      </w:r>
      <w:r w:rsidR="000E5082">
        <w:t>.</w:t>
      </w:r>
      <w:r w:rsidRPr="00274B25">
        <w:t>Α</w:t>
      </w:r>
      <w:r w:rsidR="000E5082">
        <w:t>.</w:t>
      </w:r>
      <w:r w:rsidRPr="00274B25">
        <w:t>Ε και του ΥπΨΔ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E9F6F56" w14:textId="77777777" w:rsidR="008C7743" w:rsidRPr="00274B25" w:rsidRDefault="008C7743" w:rsidP="008C7743">
      <w:r w:rsidRPr="00274B25">
        <w:t>Η ΕΕΠΣ είναι αρμόδια για να εισηγηθεί στον κύριο του Έργου για την έκδοση σχετικών αποφάσεων σε θέματα που αφορούν:</w:t>
      </w:r>
    </w:p>
    <w:p w14:paraId="257F285C" w14:textId="77777777" w:rsidR="008C7743" w:rsidRPr="00274B25" w:rsidRDefault="008C7743" w:rsidP="004A1D19">
      <w:pPr>
        <w:pStyle w:val="a3"/>
        <w:numPr>
          <w:ilvl w:val="0"/>
          <w:numId w:val="52"/>
        </w:numPr>
        <w:suppressAutoHyphens/>
        <w:spacing w:after="120"/>
        <w:ind w:hanging="294"/>
      </w:pPr>
      <w:r w:rsidRPr="00274B25">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1A3C1D67" w14:textId="77777777" w:rsidR="008C7743" w:rsidRPr="00274B25" w:rsidRDefault="008C7743" w:rsidP="004A1D19">
      <w:pPr>
        <w:pStyle w:val="a3"/>
        <w:numPr>
          <w:ilvl w:val="0"/>
          <w:numId w:val="52"/>
        </w:numPr>
        <w:suppressAutoHyphens/>
        <w:spacing w:after="120"/>
        <w:ind w:hanging="294"/>
      </w:pPr>
      <w:r w:rsidRPr="00274B25">
        <w:t>Την Επίλυση επιχειρησιακών θεμάτων που επηρεάζουν και τις τεχνικές επιλογές του Έργου</w:t>
      </w:r>
    </w:p>
    <w:p w14:paraId="0F40B2F1" w14:textId="77777777" w:rsidR="008C7743" w:rsidRPr="00274B25" w:rsidRDefault="008C7743" w:rsidP="004A1D19">
      <w:pPr>
        <w:pStyle w:val="a3"/>
        <w:numPr>
          <w:ilvl w:val="0"/>
          <w:numId w:val="52"/>
        </w:numPr>
        <w:suppressAutoHyphens/>
        <w:spacing w:after="120"/>
        <w:ind w:hanging="294"/>
      </w:pPr>
      <w:r w:rsidRPr="00274B25">
        <w:t>Τη μετάθεση/παράταση του χρονοδιαγράμματος του Έργου</w:t>
      </w:r>
    </w:p>
    <w:p w14:paraId="401D75B5" w14:textId="77777777" w:rsidR="008C7743" w:rsidRPr="00274B25" w:rsidRDefault="008C7743" w:rsidP="004A1D19">
      <w:pPr>
        <w:pStyle w:val="a3"/>
        <w:numPr>
          <w:ilvl w:val="0"/>
          <w:numId w:val="52"/>
        </w:numPr>
        <w:suppressAutoHyphens/>
        <w:spacing w:after="120"/>
        <w:ind w:hanging="294"/>
      </w:pPr>
      <w:r w:rsidRPr="00274B25">
        <w:t xml:space="preserve">Την τροποποίηση της σύμβασης του Έργου </w:t>
      </w:r>
    </w:p>
    <w:p w14:paraId="45397666" w14:textId="77777777" w:rsidR="008C7743" w:rsidRPr="00274B25" w:rsidRDefault="008C7743" w:rsidP="008C7743">
      <w:pPr>
        <w:ind w:hanging="294"/>
      </w:pPr>
    </w:p>
    <w:p w14:paraId="487FF222" w14:textId="77777777" w:rsidR="008C7743" w:rsidRPr="00274B25" w:rsidRDefault="008C7743" w:rsidP="004A1D19">
      <w:pPr>
        <w:pStyle w:val="a3"/>
        <w:numPr>
          <w:ilvl w:val="0"/>
          <w:numId w:val="51"/>
        </w:numPr>
        <w:tabs>
          <w:tab w:val="clear" w:pos="420"/>
        </w:tabs>
        <w:suppressAutoHyphens/>
        <w:spacing w:after="120"/>
        <w:ind w:left="0" w:hanging="294"/>
        <w:rPr>
          <w:b/>
          <w:bCs/>
        </w:rPr>
      </w:pPr>
      <w:r w:rsidRPr="00274B25">
        <w:rPr>
          <w:b/>
          <w:bCs/>
        </w:rPr>
        <w:t>Ομάδα Διοίκησης Έργου (ΟΔΕ)</w:t>
      </w:r>
    </w:p>
    <w:p w14:paraId="6F78DC56" w14:textId="77777777" w:rsidR="008C7743" w:rsidRPr="00274B25" w:rsidRDefault="008C7743" w:rsidP="008C7743">
      <w:r w:rsidRPr="00274B25">
        <w:t xml:space="preserve">Στο πλαίσιο της ΠΣ που έχει συναφθεί μεταξύ της ΚτΠ </w:t>
      </w:r>
      <w:r w:rsidR="00DB75F3">
        <w:t>Μ</w:t>
      </w:r>
      <w:r w:rsidR="0064196A">
        <w:t>.</w:t>
      </w:r>
      <w:r w:rsidRPr="00274B25">
        <w:t>Α</w:t>
      </w:r>
      <w:r w:rsidR="0064196A">
        <w:t>.</w:t>
      </w:r>
      <w:r w:rsidRPr="00274B25">
        <w:t xml:space="preserve">Ε και του ΥπΨΔ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0AA9D538" w14:textId="77777777" w:rsidR="008C7743" w:rsidRPr="00274B25" w:rsidRDefault="008C7743" w:rsidP="004A1D19">
      <w:pPr>
        <w:pStyle w:val="a3"/>
        <w:numPr>
          <w:ilvl w:val="0"/>
          <w:numId w:val="52"/>
        </w:numPr>
        <w:suppressAutoHyphens/>
        <w:spacing w:after="120"/>
        <w:ind w:hanging="294"/>
      </w:pPr>
      <w:r w:rsidRPr="00274B25">
        <w:t>Επικεφαλής της ΟΔΕ (Integrated Project Team (IPT) Leader) – (ορίζεται από τον Κύριο του Έργου)</w:t>
      </w:r>
    </w:p>
    <w:p w14:paraId="30657021" w14:textId="77777777" w:rsidR="008C7743" w:rsidRPr="00274B25" w:rsidRDefault="008C7743" w:rsidP="004A1D19">
      <w:pPr>
        <w:pStyle w:val="a3"/>
        <w:numPr>
          <w:ilvl w:val="0"/>
          <w:numId w:val="52"/>
        </w:numPr>
        <w:suppressAutoHyphens/>
        <w:spacing w:after="120"/>
        <w:ind w:hanging="294"/>
      </w:pPr>
      <w:r w:rsidRPr="00274B25">
        <w:t>Εκπρόσωπο των Χρηστών 1 (User Representative) - (ορίζεται από τον Κύριο του Έργου), εκπροσωπεί τους χρήστες της «Αρχής» για τον σχεδιασμό και υλοποίηση του έργου</w:t>
      </w:r>
    </w:p>
    <w:p w14:paraId="3E8B70F7" w14:textId="77777777" w:rsidR="008C7743" w:rsidRPr="00274B25" w:rsidRDefault="008C7743" w:rsidP="004A1D19">
      <w:pPr>
        <w:pStyle w:val="a3"/>
        <w:numPr>
          <w:ilvl w:val="0"/>
          <w:numId w:val="52"/>
        </w:numPr>
        <w:suppressAutoHyphens/>
        <w:spacing w:after="120"/>
        <w:ind w:hanging="294"/>
      </w:pPr>
      <w:r w:rsidRPr="00274B25">
        <w:t xml:space="preserve">Υπεύθυνο Έργου (Project Manager) - (ορίζεται από την ΚτΠ </w:t>
      </w:r>
      <w:r w:rsidR="0064196A">
        <w:t>Μ.</w:t>
      </w:r>
      <w:r w:rsidRPr="00274B25">
        <w:t>Α.Ε.)</w:t>
      </w:r>
    </w:p>
    <w:p w14:paraId="06797872" w14:textId="77777777" w:rsidR="008C7743" w:rsidRPr="00274B25" w:rsidRDefault="008C7743" w:rsidP="004A1D19">
      <w:pPr>
        <w:pStyle w:val="a3"/>
        <w:numPr>
          <w:ilvl w:val="0"/>
          <w:numId w:val="52"/>
        </w:numPr>
        <w:suppressAutoHyphens/>
        <w:spacing w:after="120"/>
        <w:ind w:hanging="294"/>
      </w:pPr>
      <w:r w:rsidRPr="00274B25">
        <w:t xml:space="preserve">Εμπειρογνώμονα / Ειδικού ΤΠΕ (ICT Expert) - (ορίζεται από την ΚτΠ </w:t>
      </w:r>
      <w:r w:rsidR="0064196A">
        <w:t>Μ.</w:t>
      </w:r>
      <w:r w:rsidRPr="00274B25">
        <w:t>Α.Ε.)</w:t>
      </w:r>
    </w:p>
    <w:p w14:paraId="7D0E502D" w14:textId="77777777" w:rsidR="008C7743" w:rsidRPr="00274B25" w:rsidRDefault="008C7743" w:rsidP="004A1D19">
      <w:pPr>
        <w:pStyle w:val="a3"/>
        <w:numPr>
          <w:ilvl w:val="0"/>
          <w:numId w:val="52"/>
        </w:numPr>
        <w:suppressAutoHyphens/>
        <w:spacing w:after="120"/>
        <w:ind w:hanging="294"/>
      </w:pPr>
      <w:r w:rsidRPr="00274B25">
        <w:t xml:space="preserve">Νομικό Σύμβουλο / Ειδικό Συμβάσεων (Legal/Contracting Expert) - (ορίζεται από την ΚτΠ </w:t>
      </w:r>
      <w:r w:rsidR="0064196A">
        <w:t>Μ.</w:t>
      </w:r>
      <w:r w:rsidRPr="00274B25">
        <w:t xml:space="preserve">Α.Ε.) </w:t>
      </w:r>
    </w:p>
    <w:p w14:paraId="2926D957" w14:textId="77777777" w:rsidR="008C7743" w:rsidRPr="00274B25" w:rsidRDefault="008C7743" w:rsidP="004A1D19">
      <w:pPr>
        <w:pStyle w:val="a3"/>
        <w:numPr>
          <w:ilvl w:val="0"/>
          <w:numId w:val="52"/>
        </w:numPr>
        <w:suppressAutoHyphens/>
        <w:spacing w:after="120"/>
        <w:ind w:hanging="294"/>
      </w:pPr>
      <w:r w:rsidRPr="00274B25">
        <w:t xml:space="preserve">Οικονομικό Υπεύθυνο (Financial Expert) - (ορίζεται από την ΚτΠ </w:t>
      </w:r>
      <w:r w:rsidR="0064196A">
        <w:t>Μ.</w:t>
      </w:r>
      <w:r w:rsidRPr="00274B25">
        <w:t>Α.Ε.)</w:t>
      </w:r>
    </w:p>
    <w:p w14:paraId="526CB658" w14:textId="77777777" w:rsidR="008C7743" w:rsidRPr="00274B25" w:rsidRDefault="008C7743" w:rsidP="008C7743">
      <w:r w:rsidRPr="00274B25">
        <w:t xml:space="preserve">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w:t>
      </w:r>
      <w:r w:rsidR="00DB75F3">
        <w:t>Μ</w:t>
      </w:r>
      <w:r w:rsidR="0064196A">
        <w:t>.</w:t>
      </w:r>
      <w:r w:rsidRPr="00274B25">
        <w:t>Α</w:t>
      </w:r>
      <w:r w:rsidR="0064196A">
        <w:t>.</w:t>
      </w:r>
      <w:r w:rsidRPr="00274B25">
        <w:t>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2F9C42B5" w14:textId="77777777" w:rsidR="008C7743" w:rsidRPr="00274B25" w:rsidRDefault="008C7743" w:rsidP="008C7743">
      <w:r w:rsidRPr="00274B25">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18B7F372" w14:textId="77777777" w:rsidR="008C7743" w:rsidRPr="00274B25" w:rsidRDefault="008C7743" w:rsidP="008C7743">
      <w:pPr>
        <w:rPr>
          <w:bCs/>
        </w:rPr>
      </w:pPr>
    </w:p>
    <w:p w14:paraId="64032026"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t>Επιτροπή Παρακολούθησης Έργου (ΕΠΕ)</w:t>
      </w:r>
    </w:p>
    <w:p w14:paraId="66F5336F" w14:textId="4030B530" w:rsidR="008C7743" w:rsidRPr="00274B25" w:rsidRDefault="008C7743" w:rsidP="008C7743">
      <w:r w:rsidRPr="00274B25">
        <w:t xml:space="preserve">Για τις ανάγκες υλοποίησης του Έργου της παρούσας </w:t>
      </w:r>
      <w:r w:rsidR="001D7B82" w:rsidRPr="001D7B82">
        <w:rPr>
          <w:color w:val="000000"/>
        </w:rPr>
        <w:t>Πρόσκλησης</w:t>
      </w:r>
      <w:r w:rsidRPr="00274B25">
        <w:t xml:space="preserve"> και σύμφωνα με το άρθρο 216 του Ν. 4412/2016, ορίζεται «Επιτροπή Παρακολούθησης Έργου» (ΕΠΕ), </w:t>
      </w:r>
      <w:r w:rsidR="00B365D0">
        <w:t>(τριμελής ή πενταμελής)</w:t>
      </w:r>
      <w:r w:rsidR="00B365D0" w:rsidRPr="00B365D0">
        <w:t xml:space="preserve"> </w:t>
      </w:r>
      <w:r w:rsidRPr="00274B25">
        <w:t>αρμοδιότητα της οποίας αποτελεί η παρακολούθηση της πορείας υλοποίησης του Έργου</w:t>
      </w:r>
      <w:r>
        <w:t>.</w:t>
      </w:r>
      <w:r w:rsidRPr="00274B25">
        <w:t xml:space="preserve"> </w:t>
      </w:r>
    </w:p>
    <w:p w14:paraId="67C31D29" w14:textId="77777777" w:rsidR="008C7743" w:rsidRPr="00274B25" w:rsidRDefault="008C7743" w:rsidP="008C7743">
      <w:pPr>
        <w:rPr>
          <w:bCs/>
        </w:rPr>
      </w:pPr>
    </w:p>
    <w:p w14:paraId="4342A70E" w14:textId="77777777" w:rsidR="008C7743" w:rsidRPr="00274B25" w:rsidRDefault="008C7743" w:rsidP="004A1D19">
      <w:pPr>
        <w:pStyle w:val="a3"/>
        <w:numPr>
          <w:ilvl w:val="0"/>
          <w:numId w:val="51"/>
        </w:numPr>
        <w:tabs>
          <w:tab w:val="clear" w:pos="420"/>
        </w:tabs>
        <w:suppressAutoHyphens/>
        <w:spacing w:after="120"/>
        <w:ind w:left="0" w:firstLine="6"/>
        <w:rPr>
          <w:b/>
          <w:bCs/>
        </w:rPr>
      </w:pPr>
      <w:r w:rsidRPr="00274B25">
        <w:rPr>
          <w:b/>
          <w:bCs/>
        </w:rPr>
        <w:lastRenderedPageBreak/>
        <w:t>Επιτροπή Παραλαβής Έργου (ΕΠΕ)</w:t>
      </w:r>
    </w:p>
    <w:p w14:paraId="6F0F92E8" w14:textId="77777777" w:rsidR="008C7743" w:rsidRDefault="008C7743" w:rsidP="008C7743">
      <w:r w:rsidRPr="00274B25">
        <w:t xml:space="preserve">Για την παραλαβή των παρεχόμενων υπηρεσιών ή/και παραδοτέων του Έργου, θα οριστεί «Επιτροπή  Παραλαβής Έργου (ΕΠΕ)», σύμφωνα </w:t>
      </w:r>
      <w:r w:rsidR="00B365D0" w:rsidRPr="00B365D0">
        <w:t xml:space="preserve"> </w:t>
      </w:r>
      <w:r w:rsidR="00B365D0">
        <w:t xml:space="preserve">το </w:t>
      </w:r>
      <w:r w:rsidRPr="00274B25">
        <w:t xml:space="preserve">άρθρο 221 του ν. 4412/2016. </w:t>
      </w:r>
    </w:p>
    <w:p w14:paraId="4383D1C8" w14:textId="77777777" w:rsidR="008C7743" w:rsidRPr="00274B25" w:rsidRDefault="008C7743" w:rsidP="008C7743"/>
    <w:p w14:paraId="3313B71B" w14:textId="77777777" w:rsidR="008C7743" w:rsidRPr="00274B25" w:rsidRDefault="008C7743" w:rsidP="008C7743">
      <w:pPr>
        <w:rPr>
          <w:b/>
          <w:bCs/>
        </w:rPr>
      </w:pPr>
      <w:r w:rsidRPr="00274B25">
        <w:rPr>
          <w:b/>
          <w:bCs/>
        </w:rPr>
        <w:t>-</w:t>
      </w:r>
      <w:r w:rsidRPr="00274B25">
        <w:rPr>
          <w:b/>
          <w:bCs/>
        </w:rPr>
        <w:tab/>
        <w:t>Θεματικές Ομάδες Εργασίας</w:t>
      </w:r>
    </w:p>
    <w:p w14:paraId="16644B4C" w14:textId="77777777" w:rsidR="00FA5B36" w:rsidRPr="00FA5B36" w:rsidRDefault="008C7743" w:rsidP="00FA5B36">
      <w:r w:rsidRPr="00274B25">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0A956D6" w14:textId="77777777" w:rsidR="008C0839" w:rsidRPr="008C0839" w:rsidRDefault="008C0839" w:rsidP="008C0839"/>
    <w:p w14:paraId="1B751A60" w14:textId="77777777" w:rsidR="001631BF" w:rsidRDefault="001631BF" w:rsidP="004A1D19">
      <w:pPr>
        <w:pStyle w:val="1"/>
        <w:numPr>
          <w:ilvl w:val="0"/>
          <w:numId w:val="96"/>
        </w:numPr>
      </w:pPr>
      <w:bookmarkStart w:id="403" w:name="_Toc62059352"/>
      <w:bookmarkStart w:id="404" w:name="_Toc62059571"/>
      <w:bookmarkStart w:id="405" w:name="_Toc62060192"/>
      <w:bookmarkStart w:id="406" w:name="_Toc62059353"/>
      <w:bookmarkStart w:id="407" w:name="_Toc62059572"/>
      <w:bookmarkStart w:id="408" w:name="_Toc62060193"/>
      <w:bookmarkStart w:id="409" w:name="_Toc62059354"/>
      <w:bookmarkStart w:id="410" w:name="_Toc62059573"/>
      <w:bookmarkStart w:id="411" w:name="_Toc62060194"/>
      <w:bookmarkStart w:id="412" w:name="_Toc62059355"/>
      <w:bookmarkStart w:id="413" w:name="_Toc62059574"/>
      <w:bookmarkStart w:id="414" w:name="_Toc62060195"/>
      <w:bookmarkStart w:id="415" w:name="_Toc57762394"/>
      <w:bookmarkStart w:id="416" w:name="_Ref62058133"/>
      <w:bookmarkStart w:id="417" w:name="_Toc131090373"/>
      <w:bookmarkEnd w:id="403"/>
      <w:bookmarkEnd w:id="404"/>
      <w:bookmarkEnd w:id="405"/>
      <w:bookmarkEnd w:id="406"/>
      <w:bookmarkEnd w:id="407"/>
      <w:bookmarkEnd w:id="408"/>
      <w:bookmarkEnd w:id="409"/>
      <w:bookmarkEnd w:id="410"/>
      <w:bookmarkEnd w:id="411"/>
      <w:bookmarkEnd w:id="412"/>
      <w:bookmarkEnd w:id="413"/>
      <w:bookmarkEnd w:id="414"/>
      <w:r>
        <w:t>Υφιστάμενη κατάσταση</w:t>
      </w:r>
      <w:bookmarkEnd w:id="415"/>
      <w:bookmarkEnd w:id="416"/>
      <w:bookmarkEnd w:id="417"/>
    </w:p>
    <w:p w14:paraId="7681850D" w14:textId="77777777" w:rsidR="001631BF" w:rsidRDefault="001631BF" w:rsidP="001631BF">
      <w:r>
        <w:t>Η Πλ</w:t>
      </w:r>
      <w:r w:rsidRPr="00190C08">
        <w:t>ατφόρμα Διαλειτουργικότητας govHUB της ΚΕΔΕ</w:t>
      </w:r>
      <w:r>
        <w:t xml:space="preserve"> είναι ένας εξειδικευμένος επιχειρησιακός δίαυλος υπηρεσιών και αποτελεί το κεντρικό αμφίδρομο σημείο επικοινωνίας με τους </w:t>
      </w:r>
      <w:r w:rsidR="008735F4" w:rsidRPr="008735F4">
        <w:t>332</w:t>
      </w:r>
      <w:r w:rsidRPr="008735F4">
        <w:t xml:space="preserve"> Δήμους </w:t>
      </w:r>
      <w:r>
        <w:t>και τη Δημόσια Διοίκηση. Φιλοξενείται στο G-Cloud της ΓΓΠΣΔΔ και παρέχει σύγχρονα πλήρως δημόσια τεκμηριωμένα APIs εξασφαλίζοντας την επεκτασιμότητα και τη διαλειτουργικότητα του. Για κάθε υπηρεσία που προσφέρει το govHUB σε τρίτα συστήματα έχει αναπτυχθεί αντίστοιχα μια φιλική διαδικτυακή εφαρμογή (govAPP)</w:t>
      </w:r>
      <w:r w:rsidRPr="00135540">
        <w:t xml:space="preserve"> </w:t>
      </w:r>
      <w:r>
        <w:t xml:space="preserve">για τη χρήση της υπηρεσίας από τους υπαλλήλους ΟΤΑ. Το </w:t>
      </w:r>
      <w:r>
        <w:rPr>
          <w:lang w:val="en-US"/>
        </w:rPr>
        <w:t>govHUB</w:t>
      </w:r>
      <w:r w:rsidRPr="00C54470">
        <w:t xml:space="preserve"> </w:t>
      </w:r>
      <w:r>
        <w:t>στηρίζεται εξ ολοκλήρου σε open source τεχνολογίες και σε ανοιχτές αρχιτεκτονικές, όπως αποτελούν τα Microservices.</w:t>
      </w:r>
    </w:p>
    <w:p w14:paraId="61DA3C0E" w14:textId="77777777" w:rsidR="001631BF" w:rsidRDefault="001631BF" w:rsidP="001631BF">
      <w:r>
        <w:t>Το υφιστάμενο σύστημα του οποίου η επέκταση αποτελεί αντικείμενο της παρούσας σύμβασης, βρίσκεται σε παραγωγική λειτουργία από τον Νοέμβριο του 2017. Οι τελικοί χρήστες είναι όλοι οι Δήμοι της χώρας και ξεπερνούν τους 3.000. Στο</w:t>
      </w:r>
      <w:r w:rsidR="00E86B4C">
        <w:t>υς</w:t>
      </w:r>
      <w:r>
        <w:t xml:space="preserve"> πίνακ</w:t>
      </w:r>
      <w:r w:rsidR="00E86B4C">
        <w:t>ες</w:t>
      </w:r>
      <w:r>
        <w:t xml:space="preserve"> που ακολουθ</w:t>
      </w:r>
      <w:r w:rsidR="00E86B4C">
        <w:t>ούν</w:t>
      </w:r>
      <w:r>
        <w:t xml:space="preserve"> παρατίθεται ενδεικτική διαστασιολόγηση οντοτήτων του συστήματος.</w:t>
      </w:r>
    </w:p>
    <w:p w14:paraId="0C3EDA81" w14:textId="77777777" w:rsidR="00D51EB2" w:rsidRPr="0060353B" w:rsidRDefault="00D51EB2" w:rsidP="001631BF">
      <w:pPr>
        <w:rPr>
          <w:b/>
          <w:bCs/>
        </w:rPr>
      </w:pPr>
      <w:r w:rsidRPr="00D51EB2">
        <w:rPr>
          <w:b/>
          <w:bCs/>
        </w:rPr>
        <w:t>Υπηρεσίες</w:t>
      </w:r>
      <w:r w:rsidR="0060353B" w:rsidRPr="0060353B">
        <w:rPr>
          <w:b/>
          <w:bCs/>
        </w:rPr>
        <w:t xml:space="preserve"> </w:t>
      </w:r>
      <w:r w:rsidR="009E2449">
        <w:rPr>
          <w:b/>
          <w:bCs/>
        </w:rPr>
        <w:t xml:space="preserve">και Εφαρμογές </w:t>
      </w:r>
      <w:r w:rsidR="0060353B">
        <w:rPr>
          <w:b/>
          <w:bCs/>
        </w:rPr>
        <w:t>που παρέχονται</w:t>
      </w:r>
      <w:r w:rsidR="009E2449">
        <w:rPr>
          <w:b/>
          <w:bCs/>
        </w:rPr>
        <w:t xml:space="preserve"> </w:t>
      </w:r>
      <w:r w:rsidR="0060353B">
        <w:rPr>
          <w:b/>
          <w:bCs/>
        </w:rPr>
        <w:t xml:space="preserve">από το </w:t>
      </w:r>
      <w:r w:rsidR="0060353B">
        <w:rPr>
          <w:b/>
          <w:bCs/>
          <w:lang w:val="en-US"/>
        </w:rPr>
        <w:t>govHUB</w:t>
      </w:r>
    </w:p>
    <w:tbl>
      <w:tblPr>
        <w:tblStyle w:val="a5"/>
        <w:tblW w:w="5000" w:type="pct"/>
        <w:jc w:val="center"/>
        <w:tblLook w:val="04A0" w:firstRow="1" w:lastRow="0" w:firstColumn="1" w:lastColumn="0" w:noHBand="0" w:noVBand="1"/>
      </w:tblPr>
      <w:tblGrid>
        <w:gridCol w:w="4953"/>
        <w:gridCol w:w="2204"/>
        <w:gridCol w:w="2805"/>
      </w:tblGrid>
      <w:tr w:rsidR="001631BF" w:rsidRPr="00501101" w14:paraId="71B520F9" w14:textId="77777777" w:rsidTr="001B2370">
        <w:trPr>
          <w:jc w:val="center"/>
        </w:trPr>
        <w:tc>
          <w:tcPr>
            <w:tcW w:w="2486" w:type="pct"/>
          </w:tcPr>
          <w:p w14:paraId="62512C2D" w14:textId="77777777" w:rsidR="001631BF" w:rsidRPr="00DD6464" w:rsidRDefault="001631BF" w:rsidP="00B05904">
            <w:pPr>
              <w:spacing w:before="120" w:after="120"/>
              <w:jc w:val="center"/>
              <w:rPr>
                <w:b/>
                <w:bCs/>
              </w:rPr>
            </w:pPr>
            <w:r w:rsidRPr="00DD6464">
              <w:rPr>
                <w:b/>
                <w:bCs/>
              </w:rPr>
              <w:t>Περιγραφή Υπηρεσίας</w:t>
            </w:r>
          </w:p>
        </w:tc>
        <w:tc>
          <w:tcPr>
            <w:tcW w:w="1106" w:type="pct"/>
          </w:tcPr>
          <w:p w14:paraId="5F18A5B8" w14:textId="77777777" w:rsidR="001631BF" w:rsidRPr="00DD6464" w:rsidRDefault="00E6030E" w:rsidP="00B05904">
            <w:pPr>
              <w:spacing w:before="120" w:after="120"/>
              <w:jc w:val="center"/>
              <w:rPr>
                <w:b/>
                <w:bCs/>
              </w:rPr>
            </w:pPr>
            <w:r w:rsidRPr="00DD6464">
              <w:rPr>
                <w:b/>
                <w:bCs/>
              </w:rPr>
              <w:t>Πλήθος</w:t>
            </w:r>
          </w:p>
        </w:tc>
        <w:tc>
          <w:tcPr>
            <w:tcW w:w="1409" w:type="pct"/>
          </w:tcPr>
          <w:p w14:paraId="4F9A68D9" w14:textId="77777777" w:rsidR="001631BF" w:rsidRPr="00DD6464" w:rsidRDefault="001631BF" w:rsidP="00B05904">
            <w:pPr>
              <w:spacing w:before="120" w:after="120"/>
              <w:jc w:val="center"/>
              <w:rPr>
                <w:b/>
                <w:bCs/>
              </w:rPr>
            </w:pPr>
            <w:r w:rsidRPr="00DD6464">
              <w:rPr>
                <w:b/>
                <w:bCs/>
              </w:rPr>
              <w:t>Ημερομηνία Έναρξης Παραγωγικής Λειτουργίας</w:t>
            </w:r>
          </w:p>
        </w:tc>
      </w:tr>
      <w:tr w:rsidR="00101DF6" w:rsidRPr="00501101" w14:paraId="0814F8DC" w14:textId="77777777" w:rsidTr="001B2370">
        <w:trPr>
          <w:jc w:val="center"/>
        </w:trPr>
        <w:tc>
          <w:tcPr>
            <w:tcW w:w="2486" w:type="pct"/>
          </w:tcPr>
          <w:p w14:paraId="4CBEEFFC" w14:textId="77777777" w:rsidR="00101DF6" w:rsidRPr="00DD6464" w:rsidRDefault="00101DF6" w:rsidP="00B05904">
            <w:pPr>
              <w:spacing w:before="120" w:after="120"/>
              <w:jc w:val="left"/>
            </w:pPr>
            <w:r w:rsidRPr="00DD6464">
              <w:t>Ταυτοποίηση χρηστών</w:t>
            </w:r>
          </w:p>
        </w:tc>
        <w:tc>
          <w:tcPr>
            <w:tcW w:w="1106" w:type="pct"/>
          </w:tcPr>
          <w:p w14:paraId="54097661" w14:textId="77777777" w:rsidR="00101DF6" w:rsidRPr="00DD6464" w:rsidRDefault="00E56F63" w:rsidP="00B05904">
            <w:pPr>
              <w:spacing w:before="120" w:after="120"/>
              <w:jc w:val="right"/>
            </w:pPr>
            <w:r w:rsidRPr="00DD6464">
              <w:t>3</w:t>
            </w:r>
            <w:r w:rsidR="00AC6D35" w:rsidRPr="00DD6464">
              <w:rPr>
                <w:lang w:val="en-US"/>
              </w:rPr>
              <w:t>94.045</w:t>
            </w:r>
            <w:r w:rsidR="00BF0F4C" w:rsidRPr="00DD6464">
              <w:t xml:space="preserve"> Κλήσεις</w:t>
            </w:r>
          </w:p>
        </w:tc>
        <w:tc>
          <w:tcPr>
            <w:tcW w:w="1409" w:type="pct"/>
          </w:tcPr>
          <w:p w14:paraId="0A0F4D4B" w14:textId="77777777" w:rsidR="00101DF6" w:rsidRPr="00DD6464" w:rsidRDefault="00A37F9A" w:rsidP="00B05904">
            <w:pPr>
              <w:spacing w:before="120" w:after="120"/>
              <w:jc w:val="right"/>
              <w:rPr>
                <w:b/>
                <w:bCs/>
              </w:rPr>
            </w:pPr>
            <w:r w:rsidRPr="00DD6464">
              <w:t>Ιούνιος</w:t>
            </w:r>
            <w:r w:rsidR="001A667F" w:rsidRPr="00DD6464">
              <w:t xml:space="preserve"> 2018</w:t>
            </w:r>
          </w:p>
        </w:tc>
      </w:tr>
      <w:tr w:rsidR="001631BF" w:rsidRPr="00501101" w14:paraId="49FA7E45" w14:textId="77777777" w:rsidTr="001B2370">
        <w:trPr>
          <w:jc w:val="center"/>
        </w:trPr>
        <w:tc>
          <w:tcPr>
            <w:tcW w:w="2486" w:type="pct"/>
          </w:tcPr>
          <w:p w14:paraId="279BD5C2" w14:textId="77777777" w:rsidR="001631BF" w:rsidRPr="00DD6464" w:rsidRDefault="001631BF" w:rsidP="00B05904">
            <w:pPr>
              <w:spacing w:before="120" w:after="120"/>
              <w:rPr>
                <w:lang w:val="en-US"/>
              </w:rPr>
            </w:pPr>
            <w:r w:rsidRPr="00DD6464">
              <w:rPr>
                <w:lang w:val="en-US"/>
              </w:rPr>
              <w:t>e</w:t>
            </w:r>
            <w:r w:rsidRPr="00DD6464">
              <w:t>-Παράβολο</w:t>
            </w:r>
          </w:p>
        </w:tc>
        <w:tc>
          <w:tcPr>
            <w:tcW w:w="1106" w:type="pct"/>
          </w:tcPr>
          <w:p w14:paraId="2064320B" w14:textId="77777777" w:rsidR="001631BF" w:rsidRPr="00DD6464" w:rsidRDefault="001631BF" w:rsidP="00B05904">
            <w:pPr>
              <w:spacing w:before="120" w:after="120"/>
              <w:jc w:val="right"/>
            </w:pPr>
            <w:r w:rsidRPr="00DD6464">
              <w:rPr>
                <w:lang w:val="en-US"/>
              </w:rPr>
              <w:t>356.753</w:t>
            </w:r>
            <w:r w:rsidR="00BF0F4C" w:rsidRPr="00DD6464">
              <w:t xml:space="preserve"> </w:t>
            </w:r>
            <w:r w:rsidR="00147155" w:rsidRPr="00DD6464">
              <w:t>Κλήσεις</w:t>
            </w:r>
          </w:p>
        </w:tc>
        <w:tc>
          <w:tcPr>
            <w:tcW w:w="1409" w:type="pct"/>
          </w:tcPr>
          <w:p w14:paraId="3EE09D2C" w14:textId="77777777" w:rsidR="001631BF" w:rsidRPr="00DD6464" w:rsidRDefault="00A37F9A" w:rsidP="00B05904">
            <w:pPr>
              <w:spacing w:before="120" w:after="120"/>
              <w:jc w:val="right"/>
            </w:pPr>
            <w:r w:rsidRPr="00DD6464">
              <w:t>Ιούνιος</w:t>
            </w:r>
            <w:r w:rsidR="001631BF" w:rsidRPr="00DD6464">
              <w:t xml:space="preserve"> 2018</w:t>
            </w:r>
          </w:p>
        </w:tc>
      </w:tr>
      <w:tr w:rsidR="001631BF" w:rsidRPr="00501101" w14:paraId="0A042D16" w14:textId="77777777" w:rsidTr="001B2370">
        <w:trPr>
          <w:jc w:val="center"/>
        </w:trPr>
        <w:tc>
          <w:tcPr>
            <w:tcW w:w="2486" w:type="pct"/>
          </w:tcPr>
          <w:p w14:paraId="29CAFC60" w14:textId="77777777" w:rsidR="001631BF" w:rsidRPr="00DD6464" w:rsidRDefault="001631BF" w:rsidP="00B05904">
            <w:pPr>
              <w:spacing w:before="120" w:after="120"/>
            </w:pPr>
            <w:r w:rsidRPr="00DD6464">
              <w:t>Αναζήτηση Κατόχου Οχήματος</w:t>
            </w:r>
          </w:p>
        </w:tc>
        <w:tc>
          <w:tcPr>
            <w:tcW w:w="1106" w:type="pct"/>
          </w:tcPr>
          <w:p w14:paraId="6B40CA83" w14:textId="77777777" w:rsidR="001631BF" w:rsidRPr="00DD6464" w:rsidRDefault="001631BF" w:rsidP="00B05904">
            <w:pPr>
              <w:spacing w:before="120" w:after="120"/>
              <w:jc w:val="right"/>
            </w:pPr>
            <w:r w:rsidRPr="00DD6464">
              <w:t>1.257.836</w:t>
            </w:r>
            <w:r w:rsidR="00BF0F4C" w:rsidRPr="00DD6464">
              <w:t xml:space="preserve"> Κλήσεις</w:t>
            </w:r>
          </w:p>
        </w:tc>
        <w:tc>
          <w:tcPr>
            <w:tcW w:w="1409" w:type="pct"/>
          </w:tcPr>
          <w:p w14:paraId="2FA5E30D" w14:textId="77777777" w:rsidR="001631BF" w:rsidRPr="00DD6464" w:rsidRDefault="0090684A" w:rsidP="00B05904">
            <w:pPr>
              <w:spacing w:before="120" w:after="120"/>
              <w:jc w:val="right"/>
            </w:pPr>
            <w:r w:rsidRPr="00DD6464">
              <w:t>Αύγουστος</w:t>
            </w:r>
            <w:r w:rsidR="001631BF" w:rsidRPr="00DD6464">
              <w:t xml:space="preserve"> 2019</w:t>
            </w:r>
          </w:p>
        </w:tc>
      </w:tr>
      <w:tr w:rsidR="0090684A" w:rsidRPr="00501101" w14:paraId="7A82048F" w14:textId="77777777" w:rsidTr="001B2370">
        <w:trPr>
          <w:jc w:val="center"/>
        </w:trPr>
        <w:tc>
          <w:tcPr>
            <w:tcW w:w="2486" w:type="pct"/>
          </w:tcPr>
          <w:p w14:paraId="5D4263C8" w14:textId="77777777" w:rsidR="0090684A" w:rsidRPr="00DD6464" w:rsidRDefault="0090684A" w:rsidP="00522052">
            <w:pPr>
              <w:spacing w:before="120" w:after="120"/>
              <w:jc w:val="left"/>
            </w:pPr>
            <w:r w:rsidRPr="00DD6464">
              <w:t>Αναζήτηση Μητρώου - Επιβεβαίωση Στοιχείων Φυσικού Προσώπου</w:t>
            </w:r>
          </w:p>
        </w:tc>
        <w:tc>
          <w:tcPr>
            <w:tcW w:w="1106" w:type="pct"/>
          </w:tcPr>
          <w:p w14:paraId="56FAD1BC" w14:textId="77777777" w:rsidR="0090684A" w:rsidRPr="00DD6464" w:rsidRDefault="00522052" w:rsidP="00B05904">
            <w:pPr>
              <w:spacing w:before="120" w:after="120"/>
              <w:jc w:val="right"/>
            </w:pPr>
            <w:r w:rsidRPr="00DD6464">
              <w:t>1.61</w:t>
            </w:r>
            <w:r w:rsidR="0090684A" w:rsidRPr="00DD6464">
              <w:t>5.395</w:t>
            </w:r>
            <w:r w:rsidR="00BF0F4C" w:rsidRPr="00DD6464">
              <w:rPr>
                <w:b/>
                <w:bCs/>
              </w:rPr>
              <w:t xml:space="preserve"> </w:t>
            </w:r>
            <w:r w:rsidR="00BF0F4C" w:rsidRPr="00DD6464">
              <w:t>Κλήσεις</w:t>
            </w:r>
          </w:p>
        </w:tc>
        <w:tc>
          <w:tcPr>
            <w:tcW w:w="1409" w:type="pct"/>
          </w:tcPr>
          <w:p w14:paraId="6F4D1095" w14:textId="77777777" w:rsidR="0090684A" w:rsidRPr="00DD6464" w:rsidRDefault="0090684A" w:rsidP="00B05904">
            <w:pPr>
              <w:spacing w:before="120" w:after="120"/>
              <w:jc w:val="right"/>
            </w:pPr>
            <w:r w:rsidRPr="00DD6464">
              <w:t>Οκτώβριος 2019</w:t>
            </w:r>
          </w:p>
        </w:tc>
      </w:tr>
      <w:tr w:rsidR="001631BF" w:rsidRPr="00501101" w14:paraId="258030BC" w14:textId="77777777" w:rsidTr="001B2370">
        <w:trPr>
          <w:jc w:val="center"/>
        </w:trPr>
        <w:tc>
          <w:tcPr>
            <w:tcW w:w="2486" w:type="pct"/>
          </w:tcPr>
          <w:p w14:paraId="68F5D975" w14:textId="77777777" w:rsidR="001631BF" w:rsidRPr="00DD6464" w:rsidRDefault="001631BF" w:rsidP="00B05904">
            <w:pPr>
              <w:spacing w:before="120" w:after="120"/>
              <w:jc w:val="left"/>
            </w:pPr>
            <w:r w:rsidRPr="00DD6464">
              <w:t>Επιβεβαίωση στοιχείων ακίνητης περιουσίας Ε9</w:t>
            </w:r>
          </w:p>
        </w:tc>
        <w:tc>
          <w:tcPr>
            <w:tcW w:w="1106" w:type="pct"/>
          </w:tcPr>
          <w:p w14:paraId="3AA452EB" w14:textId="77777777" w:rsidR="001631BF" w:rsidRPr="00DD6464" w:rsidRDefault="00522052" w:rsidP="00B05904">
            <w:pPr>
              <w:spacing w:before="120" w:after="120"/>
              <w:jc w:val="right"/>
            </w:pPr>
            <w:r w:rsidRPr="00DD6464">
              <w:t>7</w:t>
            </w:r>
            <w:r w:rsidR="001631BF" w:rsidRPr="00DD6464">
              <w:t>.460.900</w:t>
            </w:r>
            <w:r w:rsidR="00BF0F4C" w:rsidRPr="00DD6464">
              <w:t xml:space="preserve"> Κλήσεις</w:t>
            </w:r>
          </w:p>
        </w:tc>
        <w:tc>
          <w:tcPr>
            <w:tcW w:w="1409" w:type="pct"/>
          </w:tcPr>
          <w:p w14:paraId="4D0DCD0C" w14:textId="77777777" w:rsidR="001631BF" w:rsidRPr="00DD6464" w:rsidRDefault="001631BF" w:rsidP="00B05904">
            <w:pPr>
              <w:spacing w:before="120" w:after="120"/>
              <w:jc w:val="right"/>
            </w:pPr>
            <w:r w:rsidRPr="00DD6464">
              <w:t>Φεβρουάριος 2020</w:t>
            </w:r>
          </w:p>
        </w:tc>
      </w:tr>
      <w:tr w:rsidR="006A4FCA" w:rsidRPr="00501101" w14:paraId="010B3312" w14:textId="77777777" w:rsidTr="001B2370">
        <w:trPr>
          <w:jc w:val="center"/>
        </w:trPr>
        <w:tc>
          <w:tcPr>
            <w:tcW w:w="2486" w:type="pct"/>
          </w:tcPr>
          <w:p w14:paraId="41DA5AF0" w14:textId="77777777" w:rsidR="006A4FCA" w:rsidRPr="00DD6464" w:rsidRDefault="006A4FCA" w:rsidP="006A4FCA">
            <w:pPr>
              <w:spacing w:before="120" w:after="120"/>
              <w:jc w:val="left"/>
            </w:pPr>
            <w:r w:rsidRPr="00DD6464">
              <w:t>Πλατφόρμα Δήλωσης Διόρθωσης Τ.Μ. Ακίνητων προς τους ΟΤΑ</w:t>
            </w:r>
          </w:p>
        </w:tc>
        <w:tc>
          <w:tcPr>
            <w:tcW w:w="1106" w:type="pct"/>
          </w:tcPr>
          <w:p w14:paraId="70DF7D54" w14:textId="77777777" w:rsidR="004A672C" w:rsidRPr="00DD6464" w:rsidRDefault="004A672C" w:rsidP="006A4FCA">
            <w:pPr>
              <w:spacing w:before="120" w:after="120"/>
              <w:jc w:val="right"/>
            </w:pPr>
            <w:r w:rsidRPr="00DD6464">
              <w:t>18.733.217 Κλήσεις</w:t>
            </w:r>
          </w:p>
          <w:p w14:paraId="48D7FF0B" w14:textId="77777777" w:rsidR="006A4FCA" w:rsidRPr="00DD6464" w:rsidRDefault="006A4FCA" w:rsidP="006A4FCA">
            <w:pPr>
              <w:spacing w:before="120" w:after="120"/>
              <w:jc w:val="right"/>
            </w:pPr>
            <w:r w:rsidRPr="00DD6464">
              <w:t>2.7</w:t>
            </w:r>
            <w:r w:rsidR="0035272A" w:rsidRPr="00DD6464">
              <w:t>10</w:t>
            </w:r>
            <w:r w:rsidRPr="00DD6464">
              <w:t>.</w:t>
            </w:r>
            <w:r w:rsidR="0035272A" w:rsidRPr="00DD6464">
              <w:t>102</w:t>
            </w:r>
            <w:r w:rsidRPr="00DD6464">
              <w:t xml:space="preserve"> Δηλώσεις</w:t>
            </w:r>
          </w:p>
        </w:tc>
        <w:tc>
          <w:tcPr>
            <w:tcW w:w="1409" w:type="pct"/>
          </w:tcPr>
          <w:p w14:paraId="216028D5" w14:textId="77777777" w:rsidR="006A4FCA" w:rsidRPr="00DD6464" w:rsidRDefault="006A4FCA" w:rsidP="006A4FCA">
            <w:pPr>
              <w:spacing w:before="120" w:after="120"/>
              <w:jc w:val="right"/>
            </w:pPr>
            <w:r w:rsidRPr="00DD6464">
              <w:t>Φεβρουάριος 2020</w:t>
            </w:r>
          </w:p>
        </w:tc>
      </w:tr>
      <w:tr w:rsidR="006A4FCA" w:rsidRPr="00501101" w14:paraId="416849CE" w14:textId="77777777" w:rsidTr="001B2370">
        <w:trPr>
          <w:jc w:val="center"/>
        </w:trPr>
        <w:tc>
          <w:tcPr>
            <w:tcW w:w="2486" w:type="pct"/>
          </w:tcPr>
          <w:p w14:paraId="25B2FC27" w14:textId="77777777" w:rsidR="006A4FCA" w:rsidRPr="00DD6464" w:rsidRDefault="006A4FCA" w:rsidP="006A4FCA">
            <w:pPr>
              <w:spacing w:before="120" w:after="120"/>
              <w:jc w:val="left"/>
            </w:pPr>
            <w:r w:rsidRPr="00DD6464">
              <w:t>Ηλεκτρονικά Αιτήματα ΚΕΔΕ</w:t>
            </w:r>
          </w:p>
        </w:tc>
        <w:tc>
          <w:tcPr>
            <w:tcW w:w="1106" w:type="pct"/>
          </w:tcPr>
          <w:p w14:paraId="5E802A00" w14:textId="77777777" w:rsidR="00DB52E1" w:rsidRPr="00DD6464" w:rsidRDefault="005A7687" w:rsidP="00DB52E1">
            <w:pPr>
              <w:spacing w:before="120" w:after="120"/>
              <w:jc w:val="right"/>
            </w:pPr>
            <w:r w:rsidRPr="00DD6464">
              <w:t>2</w:t>
            </w:r>
            <w:r w:rsidR="00DB52E1" w:rsidRPr="00DD6464">
              <w:t>.322.</w:t>
            </w:r>
            <w:r w:rsidR="00330C8E" w:rsidRPr="00DD6464">
              <w:t>472</w:t>
            </w:r>
            <w:r w:rsidR="00DB52E1" w:rsidRPr="00DD6464">
              <w:t xml:space="preserve"> Κλήσεις</w:t>
            </w:r>
          </w:p>
          <w:p w14:paraId="75D8326D" w14:textId="77777777" w:rsidR="006A4FCA" w:rsidRPr="00DD6464" w:rsidRDefault="00DB52E1" w:rsidP="006A4FCA">
            <w:pPr>
              <w:spacing w:before="120" w:after="120"/>
              <w:jc w:val="right"/>
            </w:pPr>
            <w:r w:rsidRPr="00DD6464">
              <w:lastRenderedPageBreak/>
              <w:t>3.9</w:t>
            </w:r>
            <w:r w:rsidR="006A4FCA" w:rsidRPr="00DD6464">
              <w:rPr>
                <w:lang w:val="en-US"/>
              </w:rPr>
              <w:t xml:space="preserve">18 </w:t>
            </w:r>
            <w:r w:rsidR="00071D80" w:rsidRPr="00DD6464">
              <w:t>Α</w:t>
            </w:r>
            <w:r w:rsidR="006A4FCA" w:rsidRPr="00DD6464">
              <w:t>ιτήματα</w:t>
            </w:r>
          </w:p>
        </w:tc>
        <w:tc>
          <w:tcPr>
            <w:tcW w:w="1409" w:type="pct"/>
          </w:tcPr>
          <w:p w14:paraId="021381D4" w14:textId="77777777" w:rsidR="006A4FCA" w:rsidRPr="00DD6464" w:rsidRDefault="006A4FCA" w:rsidP="006A4FCA">
            <w:pPr>
              <w:spacing w:before="120" w:after="120"/>
              <w:jc w:val="right"/>
            </w:pPr>
            <w:r w:rsidRPr="00DD6464">
              <w:lastRenderedPageBreak/>
              <w:t>Μάρτιος 2020</w:t>
            </w:r>
          </w:p>
        </w:tc>
      </w:tr>
      <w:tr w:rsidR="006A4FCA" w:rsidRPr="00501101" w14:paraId="79930BA5" w14:textId="77777777" w:rsidTr="001B2370">
        <w:trPr>
          <w:jc w:val="center"/>
        </w:trPr>
        <w:tc>
          <w:tcPr>
            <w:tcW w:w="2486" w:type="pct"/>
          </w:tcPr>
          <w:p w14:paraId="58E4289F" w14:textId="77777777" w:rsidR="006A4FCA" w:rsidRPr="00DD6464" w:rsidRDefault="006A4FCA" w:rsidP="006A4FCA">
            <w:pPr>
              <w:spacing w:before="120" w:after="120"/>
              <w:jc w:val="left"/>
            </w:pPr>
            <w:r w:rsidRPr="00DD6464">
              <w:t>Πέλοπας</w:t>
            </w:r>
          </w:p>
        </w:tc>
        <w:tc>
          <w:tcPr>
            <w:tcW w:w="1106" w:type="pct"/>
          </w:tcPr>
          <w:p w14:paraId="43F742DD" w14:textId="77777777" w:rsidR="00DB52E1" w:rsidRPr="00DD6464" w:rsidRDefault="00B93013" w:rsidP="00DB52E1">
            <w:pPr>
              <w:spacing w:before="120" w:after="120"/>
              <w:jc w:val="right"/>
            </w:pPr>
            <w:r w:rsidRPr="00DD6464">
              <w:t>4</w:t>
            </w:r>
            <w:r w:rsidR="00DB52E1" w:rsidRPr="00DD6464">
              <w:t>33.217 Κλήσεις</w:t>
            </w:r>
          </w:p>
          <w:p w14:paraId="7FCCEFB9" w14:textId="77777777" w:rsidR="006A4FCA" w:rsidRPr="00DD6464" w:rsidRDefault="006A4FCA" w:rsidP="006A4FCA">
            <w:pPr>
              <w:spacing w:before="120" w:after="120"/>
              <w:jc w:val="right"/>
            </w:pPr>
            <w:r w:rsidRPr="00DD6464">
              <w:t xml:space="preserve">415 </w:t>
            </w:r>
            <w:r w:rsidR="00071D80" w:rsidRPr="00DD6464">
              <w:t>Α</w:t>
            </w:r>
            <w:r w:rsidRPr="00DD6464">
              <w:t>θλητικές εγκαταστάσεις</w:t>
            </w:r>
          </w:p>
        </w:tc>
        <w:tc>
          <w:tcPr>
            <w:tcW w:w="1409" w:type="pct"/>
          </w:tcPr>
          <w:p w14:paraId="74158B6F" w14:textId="77777777" w:rsidR="006A4FCA" w:rsidRPr="00DD6464" w:rsidRDefault="006A4FCA" w:rsidP="006A4FCA">
            <w:pPr>
              <w:spacing w:before="120" w:after="120"/>
              <w:jc w:val="right"/>
            </w:pPr>
            <w:r w:rsidRPr="00DD6464">
              <w:t>Ιούνιος 2020</w:t>
            </w:r>
          </w:p>
        </w:tc>
      </w:tr>
      <w:tr w:rsidR="001631BF" w:rsidRPr="00501101" w14:paraId="126D1143" w14:textId="77777777" w:rsidTr="001B2370">
        <w:trPr>
          <w:jc w:val="center"/>
        </w:trPr>
        <w:tc>
          <w:tcPr>
            <w:tcW w:w="2486" w:type="pct"/>
          </w:tcPr>
          <w:p w14:paraId="1932AF8E" w14:textId="77777777" w:rsidR="001631BF" w:rsidRPr="00DD6464" w:rsidRDefault="001631BF" w:rsidP="00B05904">
            <w:pPr>
              <w:spacing w:before="120" w:after="120"/>
              <w:jc w:val="left"/>
            </w:pPr>
            <w:r w:rsidRPr="00DD6464">
              <w:t>Έλεγχος / Έκδοση Αποδεικτικού Φορολογικής Ενημερότητας</w:t>
            </w:r>
          </w:p>
        </w:tc>
        <w:tc>
          <w:tcPr>
            <w:tcW w:w="1106" w:type="pct"/>
          </w:tcPr>
          <w:p w14:paraId="4885A2BE" w14:textId="77777777" w:rsidR="001631BF" w:rsidRPr="00DD6464" w:rsidRDefault="00330C8E" w:rsidP="00B05904">
            <w:pPr>
              <w:spacing w:before="120" w:after="120"/>
              <w:jc w:val="right"/>
            </w:pPr>
            <w:r w:rsidRPr="00DD6464">
              <w:t>112</w:t>
            </w:r>
            <w:r w:rsidR="001631BF" w:rsidRPr="00DD6464">
              <w:t>.315</w:t>
            </w:r>
            <w:r w:rsidR="00BF0F4C" w:rsidRPr="00DD6464">
              <w:t xml:space="preserve"> Κλήσεις</w:t>
            </w:r>
          </w:p>
        </w:tc>
        <w:tc>
          <w:tcPr>
            <w:tcW w:w="1409" w:type="pct"/>
          </w:tcPr>
          <w:p w14:paraId="49C129CA" w14:textId="77777777" w:rsidR="001631BF" w:rsidRPr="00DD6464" w:rsidRDefault="001631BF" w:rsidP="00B05904">
            <w:pPr>
              <w:spacing w:before="120" w:after="120"/>
              <w:jc w:val="right"/>
            </w:pPr>
            <w:r w:rsidRPr="00DD6464">
              <w:t>Ιούλιος 2020</w:t>
            </w:r>
          </w:p>
        </w:tc>
      </w:tr>
      <w:tr w:rsidR="006A4FCA" w:rsidRPr="00501101" w14:paraId="76E8A8D9" w14:textId="77777777" w:rsidTr="001B2370">
        <w:trPr>
          <w:jc w:val="center"/>
        </w:trPr>
        <w:tc>
          <w:tcPr>
            <w:tcW w:w="2486" w:type="pct"/>
          </w:tcPr>
          <w:p w14:paraId="7D3BF9DF" w14:textId="77777777" w:rsidR="006A4FCA" w:rsidRPr="00DD6464" w:rsidRDefault="006A4FCA" w:rsidP="006A4FCA">
            <w:pPr>
              <w:spacing w:before="120" w:after="120"/>
              <w:jc w:val="left"/>
            </w:pPr>
            <w:r w:rsidRPr="00DD6464">
              <w:t>Πλατφόρμα Αίτησης Απαλλαγής Δ.Τ. &amp; Μείωσης Τέλους Κοινοχρήστων Χώρων</w:t>
            </w:r>
          </w:p>
        </w:tc>
        <w:tc>
          <w:tcPr>
            <w:tcW w:w="1106" w:type="pct"/>
          </w:tcPr>
          <w:p w14:paraId="00EDEB9B" w14:textId="77777777" w:rsidR="00071D80" w:rsidRPr="00DD6464" w:rsidRDefault="00071D80" w:rsidP="00071D80">
            <w:pPr>
              <w:spacing w:before="120" w:after="120"/>
              <w:jc w:val="right"/>
            </w:pPr>
            <w:r w:rsidRPr="00DD6464">
              <w:t>557.457 Κλήσεις</w:t>
            </w:r>
          </w:p>
          <w:p w14:paraId="42745C12" w14:textId="77777777" w:rsidR="006A4FCA" w:rsidRPr="00DD6464" w:rsidRDefault="00D40C9C" w:rsidP="006A4FCA">
            <w:pPr>
              <w:spacing w:before="120" w:after="120"/>
              <w:jc w:val="right"/>
            </w:pPr>
            <w:r w:rsidRPr="00DD6464">
              <w:t>62</w:t>
            </w:r>
            <w:r w:rsidR="006A4FCA" w:rsidRPr="00DD6464">
              <w:rPr>
                <w:lang w:val="en-US"/>
              </w:rPr>
              <w:t xml:space="preserve">7 </w:t>
            </w:r>
            <w:r w:rsidR="006A4FCA" w:rsidRPr="00DD6464">
              <w:t>δηλώσεις</w:t>
            </w:r>
          </w:p>
        </w:tc>
        <w:tc>
          <w:tcPr>
            <w:tcW w:w="1409" w:type="pct"/>
          </w:tcPr>
          <w:p w14:paraId="04FCF250" w14:textId="77777777" w:rsidR="006A4FCA" w:rsidRPr="00DD6464" w:rsidRDefault="006A4FCA" w:rsidP="006A4FCA">
            <w:pPr>
              <w:spacing w:before="120" w:after="120"/>
              <w:jc w:val="right"/>
            </w:pPr>
            <w:r w:rsidRPr="00DD6464">
              <w:t>Σεπτέμβριος 2020</w:t>
            </w:r>
          </w:p>
        </w:tc>
      </w:tr>
      <w:tr w:rsidR="001631BF" w:rsidRPr="00501101" w14:paraId="5F949A18" w14:textId="77777777" w:rsidTr="001B2370">
        <w:trPr>
          <w:jc w:val="center"/>
        </w:trPr>
        <w:tc>
          <w:tcPr>
            <w:tcW w:w="2486" w:type="pct"/>
          </w:tcPr>
          <w:p w14:paraId="56A2791A" w14:textId="77777777" w:rsidR="001631BF" w:rsidRPr="00DD6464" w:rsidRDefault="001631BF" w:rsidP="00B05904">
            <w:pPr>
              <w:spacing w:before="120" w:after="120"/>
              <w:jc w:val="left"/>
            </w:pPr>
            <w:r w:rsidRPr="00DD6464">
              <w:t>Βεβαίωση Μόνιμης Κατοικίας</w:t>
            </w:r>
          </w:p>
        </w:tc>
        <w:tc>
          <w:tcPr>
            <w:tcW w:w="1106" w:type="pct"/>
          </w:tcPr>
          <w:p w14:paraId="320CC66B" w14:textId="77777777" w:rsidR="002D7A03" w:rsidRPr="00DD6464" w:rsidRDefault="002D7A03" w:rsidP="00B05904">
            <w:pPr>
              <w:spacing w:before="120" w:after="120"/>
              <w:jc w:val="right"/>
            </w:pPr>
            <w:r w:rsidRPr="00DD6464">
              <w:t>754 Κλήσεις</w:t>
            </w:r>
          </w:p>
          <w:p w14:paraId="2F24C6E5" w14:textId="77777777" w:rsidR="001631BF" w:rsidRPr="00DD6464" w:rsidRDefault="00597528" w:rsidP="00B05904">
            <w:pPr>
              <w:spacing w:before="120" w:after="120"/>
              <w:jc w:val="right"/>
            </w:pPr>
            <w:r w:rsidRPr="00DD6464">
              <w:t>Πιλοτική Λειτουργία</w:t>
            </w:r>
          </w:p>
        </w:tc>
        <w:tc>
          <w:tcPr>
            <w:tcW w:w="1409" w:type="pct"/>
          </w:tcPr>
          <w:p w14:paraId="30EF18BB" w14:textId="77777777" w:rsidR="001631BF" w:rsidRPr="00DD6464" w:rsidRDefault="001631BF" w:rsidP="00B05904">
            <w:pPr>
              <w:spacing w:before="120" w:after="120"/>
              <w:jc w:val="right"/>
            </w:pPr>
            <w:r w:rsidRPr="00DD6464">
              <w:t>Δεκέμβριος 2020</w:t>
            </w:r>
          </w:p>
        </w:tc>
      </w:tr>
    </w:tbl>
    <w:p w14:paraId="62E87497" w14:textId="77777777" w:rsidR="001631BF" w:rsidRPr="00CF5D4B" w:rsidRDefault="001631BF" w:rsidP="004A1D19">
      <w:pPr>
        <w:pStyle w:val="2"/>
        <w:numPr>
          <w:ilvl w:val="1"/>
          <w:numId w:val="96"/>
        </w:numPr>
        <w:spacing w:before="240"/>
      </w:pPr>
      <w:bookmarkStart w:id="418" w:name="_Toc57762395"/>
      <w:bookmarkStart w:id="419" w:name="_Toc131090374"/>
      <w:r w:rsidRPr="0057414C">
        <w:t>Υφιστάμενη Αρχιτε</w:t>
      </w:r>
      <w:r>
        <w:t>κτονική</w:t>
      </w:r>
      <w:bookmarkEnd w:id="418"/>
      <w:bookmarkEnd w:id="419"/>
      <w:r>
        <w:t xml:space="preserve"> </w:t>
      </w:r>
    </w:p>
    <w:p w14:paraId="0ACDB7F3" w14:textId="77777777" w:rsidR="001631BF" w:rsidRDefault="001631BF" w:rsidP="001631BF">
      <w:r>
        <w:t>Η αρχιτεκτονική του υφιστάμενου της Πλ</w:t>
      </w:r>
      <w:r w:rsidRPr="00190C08">
        <w:t>ατφόρμα</w:t>
      </w:r>
      <w:r>
        <w:t>ς</w:t>
      </w:r>
      <w:r w:rsidRPr="00190C08">
        <w:t xml:space="preserve"> Διαλειτουργικότητας govHUB </w:t>
      </w:r>
      <w:r>
        <w:t xml:space="preserve">στηρίζεται στο εγχείρημα των εικονικών μηχανών. Το υφιστάμενο σύστημα είναι «ανοικτής» αρχιτεκτονικής (open architecture), και χρησιμοποιεί πρότυπα που θα διασφαλίζουν: </w:t>
      </w:r>
    </w:p>
    <w:p w14:paraId="111698C2" w14:textId="77777777" w:rsidR="001631BF" w:rsidRDefault="001631BF" w:rsidP="004A1D19">
      <w:pPr>
        <w:pStyle w:val="a3"/>
        <w:numPr>
          <w:ilvl w:val="0"/>
          <w:numId w:val="20"/>
        </w:numPr>
        <w:spacing w:before="120" w:after="120" w:line="259" w:lineRule="auto"/>
      </w:pPr>
      <w:r>
        <w:t xml:space="preserve">ομαλή συνεργασία και λειτουργία μεταξύ των επιμέρους Υποσυστημάτων του πληροφοριακού συστήματος, </w:t>
      </w:r>
    </w:p>
    <w:p w14:paraId="2AEEF5C9" w14:textId="77777777" w:rsidR="001631BF" w:rsidRDefault="001631BF" w:rsidP="004A1D19">
      <w:pPr>
        <w:pStyle w:val="a3"/>
        <w:numPr>
          <w:ilvl w:val="0"/>
          <w:numId w:val="20"/>
        </w:numPr>
        <w:spacing w:before="120" w:after="120" w:line="259" w:lineRule="auto"/>
      </w:pPr>
      <w:r>
        <w:t xml:space="preserve">δικτυακή συνεργασία μεταξύ εφαρμογών ή/και συστημάτων τα οποία βρίσκονται σε διαφορετικά υπολογιστικά συστήματα, την επεκτασιμότητα των Υποσυστημάτων, χωρίς αλλαγές στη δομή και αρχιτεκτονική τους, για την αντιμετώπιση των μεταβαλλόμενων/ αυξανομένων αναγκών </w:t>
      </w:r>
    </w:p>
    <w:p w14:paraId="2C57F969" w14:textId="77777777" w:rsidR="001631BF" w:rsidRDefault="001631BF" w:rsidP="004A1D19">
      <w:pPr>
        <w:pStyle w:val="a3"/>
        <w:numPr>
          <w:ilvl w:val="0"/>
          <w:numId w:val="19"/>
        </w:numPr>
        <w:spacing w:before="120" w:after="120" w:line="259" w:lineRule="auto"/>
      </w:pPr>
      <w:r>
        <w:t xml:space="preserve">εύκολη επέμβαση στη λειτουργικότητα των Υποσυστημάτων (συντηρισιμότητα – maintainability) </w:t>
      </w:r>
    </w:p>
    <w:p w14:paraId="4607FF5F" w14:textId="77777777" w:rsidR="001631BF" w:rsidRDefault="001631BF" w:rsidP="004A1D19">
      <w:pPr>
        <w:pStyle w:val="a3"/>
        <w:numPr>
          <w:ilvl w:val="0"/>
          <w:numId w:val="19"/>
        </w:numPr>
        <w:spacing w:before="120" w:after="120" w:line="259" w:lineRule="auto"/>
      </w:pPr>
      <w:r>
        <w:t xml:space="preserve">υψηλή διασφάλιση προσωπικών δεδομένων και απρόσκοπτης λειτουργίας </w:t>
      </w:r>
    </w:p>
    <w:p w14:paraId="3BDCAB44" w14:textId="77777777" w:rsidR="001631BF" w:rsidRDefault="001631BF" w:rsidP="004A1D19">
      <w:pPr>
        <w:pStyle w:val="a3"/>
        <w:numPr>
          <w:ilvl w:val="0"/>
          <w:numId w:val="19"/>
        </w:numPr>
        <w:spacing w:before="120" w:after="120" w:line="259" w:lineRule="auto"/>
      </w:pPr>
      <w:r>
        <w:t xml:space="preserve">αρθρωτή (modular)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w:t>
      </w:r>
    </w:p>
    <w:p w14:paraId="1BA31BAF" w14:textId="77777777" w:rsidR="001631BF" w:rsidRDefault="001631BF" w:rsidP="001631BF">
      <w:r>
        <w:t>Σε επίπεδο εξυπηρετητών η φυσική αρχιτεκτονική αποτελείται από έναν load balancer, 2 web server και έναν database server. Η τοπολογία εγκατάστασης των Virtual Machines, που θα εξυπηρετήσουν τα υποσυστήματα της λογικής αρχιτεκτονικής απεικονίζεται στο σχήμα που ακολουθεί:</w:t>
      </w:r>
    </w:p>
    <w:p w14:paraId="5B69C318" w14:textId="77777777" w:rsidR="001631BF" w:rsidRDefault="001631BF" w:rsidP="001631BF">
      <w:pPr>
        <w:jc w:val="center"/>
      </w:pPr>
      <w:r w:rsidRPr="0026371D">
        <w:rPr>
          <w:noProof/>
          <w:sz w:val="24"/>
          <w:szCs w:val="24"/>
          <w:lang w:eastAsia="el-GR"/>
        </w:rPr>
        <w:lastRenderedPageBreak/>
        <w:drawing>
          <wp:inline distT="0" distB="0" distL="0" distR="0" wp14:anchorId="7BA2A8E1" wp14:editId="2A35A81D">
            <wp:extent cx="4782328" cy="2326233"/>
            <wp:effectExtent l="0" t="0" r="0" b="0"/>
            <wp:docPr id="3" name="Picture 3" descr="C:\Users\mmarkou\AppData\Local\Microsoft\Windows\INetCache\Content.Word\ΑΡΧΙΤΕΚΤΟΝΙΚ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arkou\AppData\Local\Microsoft\Windows\INetCache\Content.Word\ΑΡΧΙΤΕΚΤΟΝΙΚΗ.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06589" cy="2338034"/>
                    </a:xfrm>
                    <a:prstGeom prst="rect">
                      <a:avLst/>
                    </a:prstGeom>
                    <a:noFill/>
                    <a:ln>
                      <a:noFill/>
                    </a:ln>
                  </pic:spPr>
                </pic:pic>
              </a:graphicData>
            </a:graphic>
          </wp:inline>
        </w:drawing>
      </w:r>
    </w:p>
    <w:p w14:paraId="036E443E" w14:textId="77777777" w:rsidR="00C52DAB" w:rsidRDefault="00C52DAB" w:rsidP="001631BF"/>
    <w:p w14:paraId="383CADCE" w14:textId="77777777" w:rsidR="00C52DAB" w:rsidRDefault="00C52DAB" w:rsidP="001631BF"/>
    <w:p w14:paraId="0AE482EB" w14:textId="77777777" w:rsidR="00C52DAB" w:rsidRDefault="00C52DAB" w:rsidP="001631BF"/>
    <w:p w14:paraId="7B7F24FE" w14:textId="77777777" w:rsidR="001631BF" w:rsidRDefault="001631BF" w:rsidP="001631BF">
      <w:r>
        <w:t>Η υφιστάμενη σύνθεση περιέχει αναλυτικά τα εξής τεχνικά χαρακτηριστικά:</w:t>
      </w:r>
    </w:p>
    <w:p w14:paraId="57BB2A3E" w14:textId="77777777" w:rsidR="00C52DAB" w:rsidRDefault="00C52DAB" w:rsidP="001631BF"/>
    <w:tbl>
      <w:tblPr>
        <w:tblStyle w:val="a5"/>
        <w:tblW w:w="0" w:type="auto"/>
        <w:tblLook w:val="04A0" w:firstRow="1" w:lastRow="0" w:firstColumn="1" w:lastColumn="0" w:noHBand="0" w:noVBand="1"/>
      </w:tblPr>
      <w:tblGrid>
        <w:gridCol w:w="1872"/>
        <w:gridCol w:w="2096"/>
        <w:gridCol w:w="2280"/>
        <w:gridCol w:w="2280"/>
      </w:tblGrid>
      <w:tr w:rsidR="001631BF" w:rsidRPr="00DD6464" w14:paraId="49DEC3A9" w14:textId="77777777" w:rsidTr="005939DD">
        <w:tc>
          <w:tcPr>
            <w:tcW w:w="1872" w:type="dxa"/>
          </w:tcPr>
          <w:p w14:paraId="42508409" w14:textId="77777777" w:rsidR="001631BF" w:rsidRPr="00DD6464" w:rsidRDefault="001631BF" w:rsidP="005939DD">
            <w:pPr>
              <w:spacing w:before="60" w:after="60"/>
              <w:jc w:val="center"/>
              <w:rPr>
                <w:b/>
                <w:bCs/>
              </w:rPr>
            </w:pPr>
          </w:p>
        </w:tc>
        <w:tc>
          <w:tcPr>
            <w:tcW w:w="2096" w:type="dxa"/>
          </w:tcPr>
          <w:p w14:paraId="25E61C3F" w14:textId="77777777" w:rsidR="001631BF" w:rsidRPr="00DD6464" w:rsidRDefault="001631BF" w:rsidP="005939DD">
            <w:pPr>
              <w:spacing w:before="60" w:after="60"/>
              <w:jc w:val="center"/>
              <w:rPr>
                <w:b/>
                <w:bCs/>
              </w:rPr>
            </w:pPr>
            <w:r w:rsidRPr="00DD6464">
              <w:rPr>
                <w:b/>
                <w:bCs/>
              </w:rPr>
              <w:t>KedeGovHubDb1</w:t>
            </w:r>
          </w:p>
          <w:p w14:paraId="07D6619A" w14:textId="77777777" w:rsidR="001631BF" w:rsidRPr="00DD6464" w:rsidRDefault="001631BF" w:rsidP="005939DD">
            <w:pPr>
              <w:spacing w:before="60" w:after="60"/>
              <w:jc w:val="center"/>
              <w:rPr>
                <w:b/>
                <w:bCs/>
              </w:rPr>
            </w:pPr>
            <w:r w:rsidRPr="00DD6464">
              <w:rPr>
                <w:b/>
                <w:bCs/>
              </w:rPr>
              <w:t>[Database Server]</w:t>
            </w:r>
          </w:p>
        </w:tc>
        <w:tc>
          <w:tcPr>
            <w:tcW w:w="2110" w:type="dxa"/>
          </w:tcPr>
          <w:p w14:paraId="466AF3B6" w14:textId="77777777" w:rsidR="001631BF" w:rsidRPr="00DD6464" w:rsidRDefault="001631BF" w:rsidP="005939DD">
            <w:pPr>
              <w:spacing w:before="60" w:after="60"/>
              <w:jc w:val="center"/>
              <w:rPr>
                <w:b/>
                <w:bCs/>
              </w:rPr>
            </w:pPr>
            <w:r w:rsidRPr="00DD6464">
              <w:rPr>
                <w:b/>
                <w:bCs/>
              </w:rPr>
              <w:t>KedeGovHubWeb1</w:t>
            </w:r>
          </w:p>
          <w:p w14:paraId="101471C0" w14:textId="77777777" w:rsidR="001631BF" w:rsidRPr="00DD6464" w:rsidRDefault="001631BF" w:rsidP="005939DD">
            <w:pPr>
              <w:spacing w:before="60" w:after="60"/>
              <w:jc w:val="center"/>
              <w:rPr>
                <w:b/>
                <w:bCs/>
              </w:rPr>
            </w:pPr>
            <w:r w:rsidRPr="00DD6464">
              <w:rPr>
                <w:b/>
                <w:bCs/>
              </w:rPr>
              <w:t>[Web Server]</w:t>
            </w:r>
          </w:p>
        </w:tc>
        <w:tc>
          <w:tcPr>
            <w:tcW w:w="2110" w:type="dxa"/>
          </w:tcPr>
          <w:p w14:paraId="7B5C840D" w14:textId="77777777" w:rsidR="001631BF" w:rsidRPr="00DD6464" w:rsidRDefault="001631BF" w:rsidP="005939DD">
            <w:pPr>
              <w:spacing w:before="60" w:after="60"/>
              <w:jc w:val="center"/>
              <w:rPr>
                <w:b/>
                <w:bCs/>
              </w:rPr>
            </w:pPr>
            <w:r w:rsidRPr="00DD6464">
              <w:rPr>
                <w:b/>
                <w:bCs/>
              </w:rPr>
              <w:t>KedeGovHubWeb2</w:t>
            </w:r>
          </w:p>
          <w:p w14:paraId="2742D47F" w14:textId="77777777" w:rsidR="001631BF" w:rsidRPr="00DD6464" w:rsidRDefault="001631BF" w:rsidP="005939DD">
            <w:pPr>
              <w:spacing w:before="60" w:after="60"/>
              <w:jc w:val="center"/>
              <w:rPr>
                <w:b/>
                <w:bCs/>
              </w:rPr>
            </w:pPr>
            <w:r w:rsidRPr="00DD6464">
              <w:rPr>
                <w:b/>
                <w:bCs/>
              </w:rPr>
              <w:t>[Web Server]</w:t>
            </w:r>
          </w:p>
        </w:tc>
      </w:tr>
      <w:tr w:rsidR="001631BF" w:rsidRPr="00DD6464" w14:paraId="38053A99" w14:textId="77777777" w:rsidTr="005939DD">
        <w:tc>
          <w:tcPr>
            <w:tcW w:w="1872" w:type="dxa"/>
          </w:tcPr>
          <w:p w14:paraId="0204F4BA" w14:textId="77777777" w:rsidR="001631BF" w:rsidRPr="00DD6464" w:rsidRDefault="001631BF" w:rsidP="005939DD">
            <w:pPr>
              <w:spacing w:before="60" w:after="60"/>
              <w:jc w:val="left"/>
              <w:rPr>
                <w:b/>
                <w:bCs/>
              </w:rPr>
            </w:pPr>
            <w:r w:rsidRPr="00DD6464">
              <w:rPr>
                <w:b/>
                <w:bCs/>
              </w:rPr>
              <w:t>CPU</w:t>
            </w:r>
          </w:p>
        </w:tc>
        <w:tc>
          <w:tcPr>
            <w:tcW w:w="2096" w:type="dxa"/>
          </w:tcPr>
          <w:p w14:paraId="132D3E3E" w14:textId="77777777" w:rsidR="001631BF" w:rsidRPr="00DD6464" w:rsidRDefault="001631BF" w:rsidP="005939DD">
            <w:pPr>
              <w:spacing w:before="60" w:after="60"/>
              <w:jc w:val="right"/>
            </w:pPr>
            <w:r w:rsidRPr="00DD6464">
              <w:t>4</w:t>
            </w:r>
          </w:p>
        </w:tc>
        <w:tc>
          <w:tcPr>
            <w:tcW w:w="2110" w:type="dxa"/>
          </w:tcPr>
          <w:p w14:paraId="49B98C9E" w14:textId="77777777" w:rsidR="001631BF" w:rsidRPr="00DD6464" w:rsidRDefault="001631BF" w:rsidP="005939DD">
            <w:pPr>
              <w:spacing w:before="60" w:after="60"/>
              <w:jc w:val="right"/>
            </w:pPr>
            <w:r w:rsidRPr="00DD6464">
              <w:t>4</w:t>
            </w:r>
          </w:p>
        </w:tc>
        <w:tc>
          <w:tcPr>
            <w:tcW w:w="2110" w:type="dxa"/>
          </w:tcPr>
          <w:p w14:paraId="6E546DCD" w14:textId="77777777" w:rsidR="001631BF" w:rsidRPr="00DD6464" w:rsidRDefault="001631BF" w:rsidP="005939DD">
            <w:pPr>
              <w:spacing w:before="60" w:after="60"/>
              <w:jc w:val="right"/>
            </w:pPr>
            <w:r w:rsidRPr="00DD6464">
              <w:t>4</w:t>
            </w:r>
          </w:p>
        </w:tc>
      </w:tr>
      <w:tr w:rsidR="001631BF" w:rsidRPr="00DD6464" w14:paraId="7E71F659" w14:textId="77777777" w:rsidTr="005939DD">
        <w:tc>
          <w:tcPr>
            <w:tcW w:w="1872" w:type="dxa"/>
          </w:tcPr>
          <w:p w14:paraId="3BA5D36D" w14:textId="77777777" w:rsidR="001631BF" w:rsidRPr="00DD6464" w:rsidRDefault="001631BF" w:rsidP="005939DD">
            <w:pPr>
              <w:spacing w:before="60" w:after="60"/>
              <w:jc w:val="left"/>
              <w:rPr>
                <w:b/>
                <w:bCs/>
              </w:rPr>
            </w:pPr>
            <w:r w:rsidRPr="00DD6464">
              <w:rPr>
                <w:b/>
                <w:bCs/>
              </w:rPr>
              <w:t>RAM(GB)</w:t>
            </w:r>
          </w:p>
        </w:tc>
        <w:tc>
          <w:tcPr>
            <w:tcW w:w="2096" w:type="dxa"/>
          </w:tcPr>
          <w:p w14:paraId="63ACE040" w14:textId="77777777" w:rsidR="001631BF" w:rsidRPr="00DD6464" w:rsidRDefault="001631BF" w:rsidP="005939DD">
            <w:pPr>
              <w:spacing w:before="60" w:after="60"/>
              <w:jc w:val="right"/>
            </w:pPr>
            <w:r w:rsidRPr="00DD6464">
              <w:t>16</w:t>
            </w:r>
          </w:p>
        </w:tc>
        <w:tc>
          <w:tcPr>
            <w:tcW w:w="2110" w:type="dxa"/>
          </w:tcPr>
          <w:p w14:paraId="7A23E76A" w14:textId="77777777" w:rsidR="001631BF" w:rsidRPr="00DD6464" w:rsidRDefault="001631BF" w:rsidP="005939DD">
            <w:pPr>
              <w:spacing w:before="60" w:after="60"/>
              <w:jc w:val="right"/>
            </w:pPr>
            <w:r w:rsidRPr="00DD6464">
              <w:t>12</w:t>
            </w:r>
          </w:p>
        </w:tc>
        <w:tc>
          <w:tcPr>
            <w:tcW w:w="2110" w:type="dxa"/>
          </w:tcPr>
          <w:p w14:paraId="4E71CA7D" w14:textId="77777777" w:rsidR="001631BF" w:rsidRPr="00DD6464" w:rsidRDefault="001631BF" w:rsidP="005939DD">
            <w:pPr>
              <w:spacing w:before="60" w:after="60"/>
              <w:jc w:val="right"/>
            </w:pPr>
            <w:r w:rsidRPr="00DD6464">
              <w:t>12</w:t>
            </w:r>
          </w:p>
        </w:tc>
      </w:tr>
      <w:tr w:rsidR="001631BF" w:rsidRPr="00DD6464" w14:paraId="7C04C2D2" w14:textId="77777777" w:rsidTr="005939DD">
        <w:tc>
          <w:tcPr>
            <w:tcW w:w="1872" w:type="dxa"/>
          </w:tcPr>
          <w:p w14:paraId="7504A579" w14:textId="77777777" w:rsidR="001631BF" w:rsidRPr="00DD6464" w:rsidRDefault="001631BF" w:rsidP="005939DD">
            <w:pPr>
              <w:spacing w:before="60" w:after="60"/>
              <w:jc w:val="left"/>
              <w:rPr>
                <w:b/>
                <w:bCs/>
              </w:rPr>
            </w:pPr>
            <w:r w:rsidRPr="00DD6464">
              <w:rPr>
                <w:b/>
                <w:bCs/>
              </w:rPr>
              <w:t>Αριθμός Δίσκων</w:t>
            </w:r>
          </w:p>
        </w:tc>
        <w:tc>
          <w:tcPr>
            <w:tcW w:w="2096" w:type="dxa"/>
          </w:tcPr>
          <w:p w14:paraId="4E4CF796" w14:textId="77777777" w:rsidR="001631BF" w:rsidRPr="00DD6464" w:rsidRDefault="001631BF" w:rsidP="005939DD">
            <w:pPr>
              <w:spacing w:before="60" w:after="60"/>
              <w:jc w:val="right"/>
            </w:pPr>
            <w:r w:rsidRPr="00DD6464">
              <w:t>2</w:t>
            </w:r>
          </w:p>
        </w:tc>
        <w:tc>
          <w:tcPr>
            <w:tcW w:w="2110" w:type="dxa"/>
          </w:tcPr>
          <w:p w14:paraId="79C30D3B" w14:textId="77777777" w:rsidR="001631BF" w:rsidRPr="00DD6464" w:rsidRDefault="001631BF" w:rsidP="005939DD">
            <w:pPr>
              <w:spacing w:before="60" w:after="60"/>
              <w:jc w:val="right"/>
            </w:pPr>
            <w:r w:rsidRPr="00DD6464">
              <w:t>1</w:t>
            </w:r>
          </w:p>
        </w:tc>
        <w:tc>
          <w:tcPr>
            <w:tcW w:w="2110" w:type="dxa"/>
          </w:tcPr>
          <w:p w14:paraId="4ADF852C" w14:textId="77777777" w:rsidR="001631BF" w:rsidRPr="00DD6464" w:rsidRDefault="001631BF" w:rsidP="005939DD">
            <w:pPr>
              <w:spacing w:before="60" w:after="60"/>
              <w:jc w:val="right"/>
            </w:pPr>
            <w:r w:rsidRPr="00DD6464">
              <w:t>1</w:t>
            </w:r>
          </w:p>
        </w:tc>
      </w:tr>
      <w:tr w:rsidR="001631BF" w:rsidRPr="00DD6464" w14:paraId="31D9E6D3" w14:textId="77777777" w:rsidTr="005939DD">
        <w:tc>
          <w:tcPr>
            <w:tcW w:w="1872" w:type="dxa"/>
          </w:tcPr>
          <w:p w14:paraId="5DB2EA53" w14:textId="77777777" w:rsidR="001631BF" w:rsidRPr="00DD6464" w:rsidRDefault="001631BF" w:rsidP="005939DD">
            <w:pPr>
              <w:spacing w:before="60" w:after="60"/>
              <w:jc w:val="left"/>
              <w:rPr>
                <w:b/>
                <w:bCs/>
              </w:rPr>
            </w:pPr>
            <w:r w:rsidRPr="00DD6464">
              <w:rPr>
                <w:b/>
                <w:bCs/>
              </w:rPr>
              <w:t>Χωρητικότητα Tier 1+2 Δίσκων</w:t>
            </w:r>
          </w:p>
        </w:tc>
        <w:tc>
          <w:tcPr>
            <w:tcW w:w="2096" w:type="dxa"/>
          </w:tcPr>
          <w:p w14:paraId="33D44BB1" w14:textId="77777777" w:rsidR="001631BF" w:rsidRPr="00DD6464" w:rsidRDefault="001631BF" w:rsidP="005939DD">
            <w:pPr>
              <w:spacing w:before="60" w:after="60"/>
              <w:jc w:val="right"/>
            </w:pPr>
            <w:r w:rsidRPr="00DD6464">
              <w:t>100</w:t>
            </w:r>
          </w:p>
        </w:tc>
        <w:tc>
          <w:tcPr>
            <w:tcW w:w="2110" w:type="dxa"/>
          </w:tcPr>
          <w:p w14:paraId="7268A176" w14:textId="77777777" w:rsidR="001631BF" w:rsidRPr="00DD6464" w:rsidRDefault="001631BF" w:rsidP="005939DD">
            <w:pPr>
              <w:spacing w:before="60" w:after="60"/>
              <w:jc w:val="right"/>
            </w:pPr>
            <w:r w:rsidRPr="00DD6464">
              <w:t>100</w:t>
            </w:r>
          </w:p>
        </w:tc>
        <w:tc>
          <w:tcPr>
            <w:tcW w:w="2110" w:type="dxa"/>
          </w:tcPr>
          <w:p w14:paraId="330715BE" w14:textId="77777777" w:rsidR="001631BF" w:rsidRPr="00DD6464" w:rsidRDefault="001631BF" w:rsidP="005939DD">
            <w:pPr>
              <w:spacing w:before="60" w:after="60"/>
              <w:jc w:val="right"/>
            </w:pPr>
            <w:r w:rsidRPr="00DD6464">
              <w:t>100</w:t>
            </w:r>
          </w:p>
        </w:tc>
      </w:tr>
      <w:tr w:rsidR="001631BF" w:rsidRPr="00DD6464" w14:paraId="3AED8AE2" w14:textId="77777777" w:rsidTr="005939DD">
        <w:tc>
          <w:tcPr>
            <w:tcW w:w="1872" w:type="dxa"/>
          </w:tcPr>
          <w:p w14:paraId="0F790D77" w14:textId="77777777" w:rsidR="001631BF" w:rsidRPr="00DD6464" w:rsidRDefault="001631BF" w:rsidP="005939DD">
            <w:pPr>
              <w:spacing w:before="60" w:after="60"/>
              <w:jc w:val="left"/>
              <w:rPr>
                <w:b/>
                <w:bCs/>
              </w:rPr>
            </w:pPr>
            <w:r w:rsidRPr="00DD6464">
              <w:rPr>
                <w:b/>
                <w:bCs/>
              </w:rPr>
              <w:t>Αριθμός VNICs</w:t>
            </w:r>
          </w:p>
        </w:tc>
        <w:tc>
          <w:tcPr>
            <w:tcW w:w="2096" w:type="dxa"/>
          </w:tcPr>
          <w:p w14:paraId="3206356B" w14:textId="77777777" w:rsidR="001631BF" w:rsidRPr="00DD6464" w:rsidRDefault="001631BF" w:rsidP="005939DD">
            <w:pPr>
              <w:spacing w:before="60" w:after="60"/>
              <w:jc w:val="right"/>
            </w:pPr>
            <w:r w:rsidRPr="00DD6464">
              <w:t>2</w:t>
            </w:r>
          </w:p>
        </w:tc>
        <w:tc>
          <w:tcPr>
            <w:tcW w:w="2110" w:type="dxa"/>
          </w:tcPr>
          <w:p w14:paraId="333C23A3" w14:textId="77777777" w:rsidR="001631BF" w:rsidRPr="00DD6464" w:rsidRDefault="001631BF" w:rsidP="005939DD">
            <w:pPr>
              <w:spacing w:before="60" w:after="60"/>
              <w:jc w:val="right"/>
            </w:pPr>
            <w:r w:rsidRPr="00DD6464">
              <w:t>2</w:t>
            </w:r>
          </w:p>
        </w:tc>
        <w:tc>
          <w:tcPr>
            <w:tcW w:w="2110" w:type="dxa"/>
          </w:tcPr>
          <w:p w14:paraId="252FEEEC" w14:textId="77777777" w:rsidR="001631BF" w:rsidRPr="00DD6464" w:rsidRDefault="001631BF" w:rsidP="005939DD">
            <w:pPr>
              <w:spacing w:before="60" w:after="60"/>
              <w:jc w:val="right"/>
            </w:pPr>
            <w:r w:rsidRPr="00DD6464">
              <w:t>2</w:t>
            </w:r>
          </w:p>
        </w:tc>
      </w:tr>
      <w:tr w:rsidR="001631BF" w:rsidRPr="00DD6464" w14:paraId="52D4AF6A" w14:textId="77777777" w:rsidTr="005939DD">
        <w:tc>
          <w:tcPr>
            <w:tcW w:w="1872" w:type="dxa"/>
          </w:tcPr>
          <w:p w14:paraId="45F5CDF4" w14:textId="77777777" w:rsidR="001631BF" w:rsidRPr="00DD6464" w:rsidRDefault="001631BF" w:rsidP="005939DD">
            <w:pPr>
              <w:spacing w:before="60" w:after="60"/>
              <w:jc w:val="left"/>
              <w:rPr>
                <w:b/>
                <w:bCs/>
              </w:rPr>
            </w:pPr>
            <w:r w:rsidRPr="00DD6464">
              <w:rPr>
                <w:b/>
                <w:bCs/>
              </w:rPr>
              <w:t>Λειτουργικό Σύστημα</w:t>
            </w:r>
          </w:p>
        </w:tc>
        <w:tc>
          <w:tcPr>
            <w:tcW w:w="2096" w:type="dxa"/>
          </w:tcPr>
          <w:p w14:paraId="01EAD8EB" w14:textId="77777777" w:rsidR="001631BF" w:rsidRPr="00DD6464" w:rsidRDefault="001631BF" w:rsidP="005939DD">
            <w:pPr>
              <w:spacing w:before="60" w:after="60"/>
              <w:jc w:val="center"/>
            </w:pPr>
            <w:r w:rsidRPr="00DD6464">
              <w:t>Ubuntu Server 16.04</w:t>
            </w:r>
          </w:p>
        </w:tc>
        <w:tc>
          <w:tcPr>
            <w:tcW w:w="2110" w:type="dxa"/>
          </w:tcPr>
          <w:p w14:paraId="29906998" w14:textId="77777777" w:rsidR="001631BF" w:rsidRPr="00DD6464" w:rsidRDefault="001631BF" w:rsidP="005939DD">
            <w:pPr>
              <w:spacing w:before="60" w:after="60"/>
              <w:jc w:val="center"/>
            </w:pPr>
            <w:r w:rsidRPr="00DD6464">
              <w:t>Ubuntu Server 16.04</w:t>
            </w:r>
          </w:p>
        </w:tc>
        <w:tc>
          <w:tcPr>
            <w:tcW w:w="2110" w:type="dxa"/>
          </w:tcPr>
          <w:p w14:paraId="242FA4DE" w14:textId="77777777" w:rsidR="001631BF" w:rsidRPr="00DD6464" w:rsidRDefault="001631BF" w:rsidP="005939DD">
            <w:pPr>
              <w:spacing w:before="60" w:after="60"/>
              <w:jc w:val="center"/>
            </w:pPr>
            <w:r w:rsidRPr="00DD6464">
              <w:t>Ubuntu Server 16.04</w:t>
            </w:r>
          </w:p>
        </w:tc>
      </w:tr>
      <w:tr w:rsidR="001631BF" w:rsidRPr="00DD6464" w14:paraId="34EE4790" w14:textId="77777777" w:rsidTr="005939DD">
        <w:tc>
          <w:tcPr>
            <w:tcW w:w="1872" w:type="dxa"/>
          </w:tcPr>
          <w:p w14:paraId="445A5C62" w14:textId="77777777" w:rsidR="001631BF" w:rsidRPr="00DD6464" w:rsidRDefault="001631BF" w:rsidP="005939DD">
            <w:pPr>
              <w:spacing w:before="60" w:after="60"/>
              <w:jc w:val="left"/>
              <w:rPr>
                <w:b/>
                <w:bCs/>
              </w:rPr>
            </w:pPr>
            <w:r w:rsidRPr="00DD6464">
              <w:rPr>
                <w:b/>
                <w:bCs/>
              </w:rPr>
              <w:t>Web Server</w:t>
            </w:r>
          </w:p>
        </w:tc>
        <w:tc>
          <w:tcPr>
            <w:tcW w:w="2096" w:type="dxa"/>
          </w:tcPr>
          <w:p w14:paraId="59970480" w14:textId="77777777" w:rsidR="001631BF" w:rsidRPr="00DD6464" w:rsidRDefault="001631BF" w:rsidP="005939DD">
            <w:pPr>
              <w:spacing w:before="60" w:after="60"/>
              <w:jc w:val="right"/>
            </w:pPr>
          </w:p>
        </w:tc>
        <w:tc>
          <w:tcPr>
            <w:tcW w:w="2110" w:type="dxa"/>
          </w:tcPr>
          <w:p w14:paraId="119487BB" w14:textId="77777777" w:rsidR="001631BF" w:rsidRPr="00DD6464" w:rsidRDefault="001631BF" w:rsidP="005939DD">
            <w:pPr>
              <w:spacing w:before="60" w:after="60"/>
              <w:jc w:val="right"/>
            </w:pPr>
            <w:r w:rsidRPr="00DD6464">
              <w:t>NGINX</w:t>
            </w:r>
          </w:p>
        </w:tc>
        <w:tc>
          <w:tcPr>
            <w:tcW w:w="2110" w:type="dxa"/>
          </w:tcPr>
          <w:p w14:paraId="0A27D3A0" w14:textId="77777777" w:rsidR="001631BF" w:rsidRPr="00DD6464" w:rsidRDefault="001631BF" w:rsidP="005939DD">
            <w:pPr>
              <w:spacing w:before="60" w:after="60"/>
              <w:jc w:val="right"/>
            </w:pPr>
            <w:r w:rsidRPr="00DD6464">
              <w:t>NGINX</w:t>
            </w:r>
          </w:p>
        </w:tc>
      </w:tr>
      <w:tr w:rsidR="001631BF" w:rsidRPr="00DD6464" w14:paraId="494BE5DB" w14:textId="77777777" w:rsidTr="005939DD">
        <w:tc>
          <w:tcPr>
            <w:tcW w:w="1872" w:type="dxa"/>
          </w:tcPr>
          <w:p w14:paraId="343C401F" w14:textId="77777777" w:rsidR="001631BF" w:rsidRPr="00DD6464" w:rsidRDefault="001631BF" w:rsidP="005939DD">
            <w:pPr>
              <w:spacing w:before="60" w:after="60"/>
              <w:jc w:val="left"/>
              <w:rPr>
                <w:b/>
                <w:bCs/>
              </w:rPr>
            </w:pPr>
            <w:r w:rsidRPr="00DD6464">
              <w:rPr>
                <w:b/>
                <w:bCs/>
              </w:rPr>
              <w:t>Database Server</w:t>
            </w:r>
          </w:p>
        </w:tc>
        <w:tc>
          <w:tcPr>
            <w:tcW w:w="2096" w:type="dxa"/>
          </w:tcPr>
          <w:p w14:paraId="0674B2D1" w14:textId="77777777" w:rsidR="001631BF" w:rsidRPr="00DD6464" w:rsidRDefault="001631BF" w:rsidP="005939DD">
            <w:pPr>
              <w:spacing w:before="60" w:after="60"/>
              <w:jc w:val="right"/>
            </w:pPr>
            <w:r w:rsidRPr="00DD6464">
              <w:t>MySQL</w:t>
            </w:r>
          </w:p>
        </w:tc>
        <w:tc>
          <w:tcPr>
            <w:tcW w:w="2110" w:type="dxa"/>
          </w:tcPr>
          <w:p w14:paraId="45FCAF54" w14:textId="77777777" w:rsidR="001631BF" w:rsidRPr="00DD6464" w:rsidRDefault="001631BF" w:rsidP="005939DD">
            <w:pPr>
              <w:spacing w:before="60" w:after="60"/>
              <w:jc w:val="right"/>
            </w:pPr>
          </w:p>
        </w:tc>
        <w:tc>
          <w:tcPr>
            <w:tcW w:w="2110" w:type="dxa"/>
          </w:tcPr>
          <w:p w14:paraId="09DEF439" w14:textId="77777777" w:rsidR="001631BF" w:rsidRPr="00DD6464" w:rsidRDefault="001631BF" w:rsidP="005939DD">
            <w:pPr>
              <w:spacing w:before="60" w:after="60"/>
              <w:jc w:val="right"/>
            </w:pPr>
          </w:p>
        </w:tc>
      </w:tr>
    </w:tbl>
    <w:p w14:paraId="7FBDD068" w14:textId="77777777" w:rsidR="0065217C" w:rsidRDefault="0065217C" w:rsidP="0065217C">
      <w:bookmarkStart w:id="420" w:name="_Toc57762396"/>
    </w:p>
    <w:p w14:paraId="2FF11B6C" w14:textId="77777777" w:rsidR="001631BF" w:rsidRDefault="001631BF" w:rsidP="004A1D19">
      <w:pPr>
        <w:pStyle w:val="3"/>
        <w:numPr>
          <w:ilvl w:val="2"/>
          <w:numId w:val="96"/>
        </w:numPr>
      </w:pPr>
      <w:bookmarkStart w:id="421" w:name="_Toc131090375"/>
      <w:bookmarkStart w:id="422" w:name="_Hlk62053726"/>
      <w:r w:rsidRPr="00D342E8">
        <w:t xml:space="preserve">Περιγραφή </w:t>
      </w:r>
      <w:r>
        <w:t>υφιστάμενων Υποσυστημάτων</w:t>
      </w:r>
      <w:bookmarkEnd w:id="420"/>
      <w:bookmarkEnd w:id="421"/>
    </w:p>
    <w:p w14:paraId="4FB5B89A" w14:textId="77777777" w:rsidR="001631BF" w:rsidRDefault="001631BF" w:rsidP="001631BF">
      <w:r w:rsidRPr="00EA2275">
        <w:t>Στο παρακάτω διάγραμμα εμφανίζεται η επικοινωνία μεταξύ των υποσυστημάτων της πλατφόρμας govHUB</w:t>
      </w:r>
      <w:bookmarkEnd w:id="422"/>
      <w:r w:rsidRPr="00EA2275">
        <w:t>.</w:t>
      </w:r>
      <w:r>
        <w:t xml:space="preserve"> Το υποσύστημα «Διαχείρισης κωδικών χρηστών – δήμων», </w:t>
      </w:r>
      <w:bookmarkStart w:id="423" w:name="_Hlk57723246"/>
      <w:r>
        <w:t xml:space="preserve">«Χρονοσήμανσης και διατήρησης </w:t>
      </w:r>
      <w:r>
        <w:lastRenderedPageBreak/>
        <w:t>αρχείου συναλλαγών»</w:t>
      </w:r>
      <w:bookmarkEnd w:id="423"/>
      <w:r>
        <w:t>, «Ασφάλειας και εμπιστοσύνης με τρίτους φορείς» ανήκουν στη γενική διαχείριση της πλατφόρμας govHUB και έχουν αναπτυχθεί υλοποιώντας το framework Ιdentity Server.</w:t>
      </w:r>
    </w:p>
    <w:p w14:paraId="0977D8E5" w14:textId="77777777" w:rsidR="000233E1" w:rsidRDefault="000233E1" w:rsidP="001631BF">
      <w:r>
        <w:rPr>
          <w:noProof/>
          <w:lang w:eastAsia="el-GR"/>
        </w:rPr>
        <w:drawing>
          <wp:inline distT="0" distB="0" distL="0" distR="0" wp14:anchorId="677F3B6C" wp14:editId="171784BD">
            <wp:extent cx="6322695" cy="3458210"/>
            <wp:effectExtent l="0" t="0" r="190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22695" cy="3458210"/>
                    </a:xfrm>
                    <a:prstGeom prst="rect">
                      <a:avLst/>
                    </a:prstGeom>
                    <a:noFill/>
                    <a:ln>
                      <a:noFill/>
                    </a:ln>
                  </pic:spPr>
                </pic:pic>
              </a:graphicData>
            </a:graphic>
          </wp:inline>
        </w:drawing>
      </w:r>
    </w:p>
    <w:p w14:paraId="55C880B6" w14:textId="77777777" w:rsidR="001631BF" w:rsidRDefault="001631BF" w:rsidP="001631BF">
      <w:r w:rsidRPr="0039663B">
        <w:t xml:space="preserve">Το υποσύστημα </w:t>
      </w:r>
      <w:r>
        <w:t>«</w:t>
      </w:r>
      <w:r w:rsidRPr="0039663B">
        <w:t>Διαχείρισης Κωδικών Χρηστών και Δήμων</w:t>
      </w:r>
      <w:r>
        <w:t>»</w:t>
      </w:r>
      <w:r w:rsidRPr="0039663B">
        <w:t xml:space="preserve"> </w:t>
      </w:r>
      <w:r>
        <w:t xml:space="preserve">είναι υπεύθυνο για τη διαχείριση οργανισμών, χρηστών, δικαιωμάτων και τρίτων συστημάτων </w:t>
      </w:r>
      <w:r w:rsidRPr="0039663B">
        <w:t>που έχουν πρόσβαση στις διαδικτυακές υπηρεσίες της πλατφόρμας govHUB</w:t>
      </w:r>
      <w:r>
        <w:t>.</w:t>
      </w:r>
    </w:p>
    <w:p w14:paraId="07FEB6D0" w14:textId="77777777" w:rsidR="001631BF" w:rsidRDefault="001631BF" w:rsidP="001631BF">
      <w:r w:rsidRPr="00C624CB">
        <w:t xml:space="preserve">Το υποσύστημα </w:t>
      </w:r>
      <w:r>
        <w:t xml:space="preserve">«Χρονοσήμανσης και διατήρησης αρχείου συναλλαγών» είναι υπεύθυνο για τη διατήρηση </w:t>
      </w:r>
      <w:r w:rsidRPr="00C624CB">
        <w:t>αναλυτικ</w:t>
      </w:r>
      <w:r>
        <w:t>ού</w:t>
      </w:r>
      <w:r w:rsidRPr="00C624CB">
        <w:t xml:space="preserve"> αρχείο</w:t>
      </w:r>
      <w:r>
        <w:t>υ</w:t>
      </w:r>
      <w:r w:rsidRPr="00C624CB">
        <w:t xml:space="preserve"> συναλλαγών για κάθε κλήση υπηρεσίας, ενώ διαθέτει κατάλληλο σύστημα διαχείρισης ώστε να μπορεί να παρέχει στοιχεία για κάθε κλήση υπηρεσίας σε βάθος χρόνου, σε εξουσιοδοτημένους χρήστες. </w:t>
      </w:r>
      <w:r w:rsidRPr="00263B99">
        <w:t>Στόχος του υποσυστήματος είναι να υποστηρ</w:t>
      </w:r>
      <w:r>
        <w:t>ίξει</w:t>
      </w:r>
      <w:r w:rsidRPr="00263B99">
        <w:t xml:space="preserve"> </w:t>
      </w:r>
      <w:r>
        <w:t>την</w:t>
      </w:r>
      <w:r w:rsidRPr="00263B99">
        <w:t xml:space="preserve"> ιχνηλασιμότητα (traceability) των κλήσεων μιας διαδικτυακής υπηρεσίας. </w:t>
      </w:r>
    </w:p>
    <w:p w14:paraId="51B8043B" w14:textId="77777777" w:rsidR="001631BF" w:rsidRDefault="001631BF" w:rsidP="001631BF">
      <w:r w:rsidRPr="00106CA8">
        <w:t xml:space="preserve">Το υποσύστημα </w:t>
      </w:r>
      <w:r>
        <w:t xml:space="preserve">«Ασφάλειας και εμπιστοσύνης με τρίτους φορείς» </w:t>
      </w:r>
      <w:r w:rsidRPr="00106CA8">
        <w:t>αναλαμβάνει την εγκαθίδρυση σχέσης εμπιστοσύνης με τους τρίτους φορείς (π.χ. Κεντρικά Συστήματα της ΓΓΠΣ/ΥπΟικ) έχοντας τις κατάλληλες πιστοποιήσεις</w:t>
      </w:r>
      <w:r>
        <w:t xml:space="preserve"> και</w:t>
      </w:r>
      <w:r w:rsidRPr="00106CA8">
        <w:t xml:space="preserve"> πρωτόκολλα ασφαλούς διασύνδεσης και μετάδοσης δεδομένων.</w:t>
      </w:r>
    </w:p>
    <w:p w14:paraId="1B872DE4" w14:textId="77777777" w:rsidR="0065217C" w:rsidRPr="0039663B" w:rsidRDefault="0065217C" w:rsidP="001631BF"/>
    <w:p w14:paraId="2BF8513B" w14:textId="77777777" w:rsidR="001631BF" w:rsidRDefault="001631BF" w:rsidP="004A1D19">
      <w:pPr>
        <w:pStyle w:val="3"/>
        <w:numPr>
          <w:ilvl w:val="2"/>
          <w:numId w:val="96"/>
        </w:numPr>
      </w:pPr>
      <w:bookmarkStart w:id="424" w:name="_Toc57762397"/>
      <w:bookmarkStart w:id="425" w:name="_Toc131090376"/>
      <w:r w:rsidRPr="00D342E8">
        <w:t xml:space="preserve">Περιγραφή </w:t>
      </w:r>
      <w:r>
        <w:t xml:space="preserve">υφιστάμενων </w:t>
      </w:r>
      <w:r w:rsidRPr="00D342E8">
        <w:t>κύριων επιχειρησιακών διαδικασιών</w:t>
      </w:r>
      <w:bookmarkEnd w:id="424"/>
      <w:bookmarkEnd w:id="425"/>
    </w:p>
    <w:p w14:paraId="70511042" w14:textId="77777777" w:rsidR="001631BF" w:rsidRDefault="001631BF" w:rsidP="001631BF">
      <w:r>
        <w:t>Οι υπηρεσίες (govAPIs και govAPPs) που έχουν αναπτυχθεί και βρίσκονται σε παραγωγική λειτουργία είναι οι εξής:</w:t>
      </w:r>
    </w:p>
    <w:p w14:paraId="70E9AD48" w14:textId="77777777" w:rsidR="001631BF" w:rsidRDefault="001631BF" w:rsidP="004A1D19">
      <w:pPr>
        <w:pStyle w:val="a3"/>
        <w:numPr>
          <w:ilvl w:val="0"/>
          <w:numId w:val="21"/>
        </w:numPr>
        <w:spacing w:before="120" w:after="120" w:line="259" w:lineRule="auto"/>
      </w:pPr>
      <w:r>
        <w:t>το «e-Παράβολο» παρέχει τη δυνατότητα σε εξουσιοδοτημένους υπαλλήλους ΟΤΑ να πραγματοποιούν «Δέσμευση Παράβολων», «</w:t>
      </w:r>
      <w:r w:rsidRPr="00ED733F">
        <w:t>Μερική Επιστροφή Χρημάτων</w:t>
      </w:r>
      <w:r>
        <w:t>» και «Ολική</w:t>
      </w:r>
      <w:r w:rsidRPr="00ED733F">
        <w:t xml:space="preserve"> Επιστροφή Χρημάτων</w:t>
      </w:r>
      <w:r>
        <w:t>». Η αναζήτηση είναι εφικτή με βάση τον Κωδικό Παραβόλου, το ΑΦΜ και την Επωνυμία του οφειλέτη.</w:t>
      </w:r>
    </w:p>
    <w:p w14:paraId="4FA9A65B" w14:textId="77777777" w:rsidR="001631BF" w:rsidRDefault="001631BF" w:rsidP="004A1D19">
      <w:pPr>
        <w:pStyle w:val="a3"/>
        <w:numPr>
          <w:ilvl w:val="0"/>
          <w:numId w:val="21"/>
        </w:numPr>
        <w:spacing w:before="120" w:after="120" w:line="259" w:lineRule="auto"/>
      </w:pPr>
      <w:r>
        <w:lastRenderedPageBreak/>
        <w:t>η «Αναζήτηση Μητρώου - Επιβεβαίωση Στοιχείων Φυσικού Προσώπου» παρέχει την έγκαιρα άντληση επικαιροποιημένων στοιχείων Μητρώου Φυσικών και Μη Φυσικών Προσώπων. Η υπηρεσία είναι διαθέσιμη για την αναζήτηση στοιχείων βάσει μίας από τις κάτωθι επιλογές:</w:t>
      </w:r>
    </w:p>
    <w:p w14:paraId="3A5FCCFF" w14:textId="77777777" w:rsidR="001631BF" w:rsidRDefault="001631BF" w:rsidP="004A1D19">
      <w:pPr>
        <w:pStyle w:val="a3"/>
        <w:numPr>
          <w:ilvl w:val="1"/>
          <w:numId w:val="21"/>
        </w:numPr>
        <w:spacing w:before="120" w:after="120" w:line="259" w:lineRule="auto"/>
      </w:pPr>
      <w:r>
        <w:t>ΑΦΜ</w:t>
      </w:r>
    </w:p>
    <w:p w14:paraId="0848279C" w14:textId="77777777" w:rsidR="001631BF" w:rsidRDefault="001631BF" w:rsidP="004A1D19">
      <w:pPr>
        <w:pStyle w:val="a3"/>
        <w:numPr>
          <w:ilvl w:val="1"/>
          <w:numId w:val="21"/>
        </w:numPr>
        <w:spacing w:before="120" w:after="120" w:line="259" w:lineRule="auto"/>
      </w:pPr>
      <w:r>
        <w:t>ΑΔΤ</w:t>
      </w:r>
    </w:p>
    <w:p w14:paraId="53243E66" w14:textId="77777777" w:rsidR="001631BF" w:rsidRDefault="001631BF" w:rsidP="004A1D19">
      <w:pPr>
        <w:pStyle w:val="a3"/>
        <w:numPr>
          <w:ilvl w:val="1"/>
          <w:numId w:val="21"/>
        </w:numPr>
        <w:spacing w:before="120" w:after="120" w:line="259" w:lineRule="auto"/>
      </w:pPr>
      <w:r>
        <w:t>Ονοματεπώνυμο</w:t>
      </w:r>
    </w:p>
    <w:p w14:paraId="307AA7C5" w14:textId="77777777" w:rsidR="001631BF" w:rsidRDefault="001631BF" w:rsidP="001631BF">
      <w:pPr>
        <w:ind w:firstLine="720"/>
      </w:pPr>
      <w:r>
        <w:t>Τα στοιχεία που επιστρέφονται από την υπηρεσίες αφορούν:</w:t>
      </w:r>
    </w:p>
    <w:p w14:paraId="6C830CCD" w14:textId="77777777" w:rsidR="001631BF" w:rsidRDefault="001631BF" w:rsidP="004A1D19">
      <w:pPr>
        <w:pStyle w:val="a3"/>
        <w:numPr>
          <w:ilvl w:val="1"/>
          <w:numId w:val="21"/>
        </w:numPr>
        <w:spacing w:before="120" w:after="120" w:line="259" w:lineRule="auto"/>
      </w:pPr>
      <w:r>
        <w:t>Προσωπικά Στοιχεία (Επώνυμο, Όνομα, Πατρώνυμο, Μητρώνυμο, Ημερομηνία Γέννησης, ΑΦΜ, ΔΟΥ, Διεύθυνση Κατοικίας, κα.)</w:t>
      </w:r>
    </w:p>
    <w:p w14:paraId="7A8F0550" w14:textId="77777777" w:rsidR="001631BF" w:rsidRDefault="001631BF" w:rsidP="004A1D19">
      <w:pPr>
        <w:pStyle w:val="a3"/>
        <w:numPr>
          <w:ilvl w:val="1"/>
          <w:numId w:val="21"/>
        </w:numPr>
        <w:spacing w:before="120" w:after="120" w:line="259" w:lineRule="auto"/>
      </w:pPr>
      <w:r>
        <w:t>Μέλη Επιχειρήσεων Μη Φυσικών Προσώπων</w:t>
      </w:r>
    </w:p>
    <w:p w14:paraId="5BCBBD2E" w14:textId="77777777" w:rsidR="001631BF" w:rsidRDefault="001631BF" w:rsidP="004A1D19">
      <w:pPr>
        <w:pStyle w:val="a3"/>
        <w:numPr>
          <w:ilvl w:val="1"/>
          <w:numId w:val="21"/>
        </w:numPr>
        <w:spacing w:before="120" w:after="120" w:line="259" w:lineRule="auto"/>
      </w:pPr>
      <w:r>
        <w:t>Συμμετέχοντες Φυσικών και Μη Φυσικών Προσώπων σε Επιχειρήσεις</w:t>
      </w:r>
    </w:p>
    <w:p w14:paraId="322575F0" w14:textId="77777777" w:rsidR="001631BF" w:rsidRDefault="001631BF" w:rsidP="004A1D19">
      <w:pPr>
        <w:pStyle w:val="a3"/>
        <w:numPr>
          <w:ilvl w:val="1"/>
          <w:numId w:val="21"/>
        </w:numPr>
        <w:spacing w:before="120" w:after="120" w:line="259" w:lineRule="auto"/>
      </w:pPr>
      <w:r>
        <w:t>Συσχετίσεις Φυσικών και Μη Φυσικών Προσώπων με Επιχειρήσεις και άλλα Φυσικά Πρόσωπα</w:t>
      </w:r>
    </w:p>
    <w:p w14:paraId="622A4510" w14:textId="77777777" w:rsidR="001631BF" w:rsidRDefault="001631BF" w:rsidP="004A1D19">
      <w:pPr>
        <w:pStyle w:val="a3"/>
        <w:numPr>
          <w:ilvl w:val="1"/>
          <w:numId w:val="21"/>
        </w:numPr>
        <w:spacing w:before="120" w:after="120" w:line="259" w:lineRule="auto"/>
      </w:pPr>
      <w:r>
        <w:t>Σχέσεις</w:t>
      </w:r>
    </w:p>
    <w:p w14:paraId="0AA85E97" w14:textId="77777777" w:rsidR="001631BF" w:rsidRDefault="001631BF" w:rsidP="004A1D19">
      <w:pPr>
        <w:pStyle w:val="a3"/>
        <w:numPr>
          <w:ilvl w:val="1"/>
          <w:numId w:val="21"/>
        </w:numPr>
        <w:spacing w:before="120" w:after="120" w:line="259" w:lineRule="auto"/>
      </w:pPr>
      <w:r>
        <w:t xml:space="preserve">Εγκαταστάσεις Εσωτερικού Επιχείρησης (υποκαταστήματα, αποθήκες, γραφεία κ.λπ.) και τις Δραστηριότητες τους </w:t>
      </w:r>
    </w:p>
    <w:p w14:paraId="78419048" w14:textId="77777777" w:rsidR="001631BF" w:rsidRDefault="001631BF" w:rsidP="004A1D19">
      <w:pPr>
        <w:pStyle w:val="a3"/>
        <w:numPr>
          <w:ilvl w:val="1"/>
          <w:numId w:val="21"/>
        </w:numPr>
        <w:spacing w:before="120" w:after="120" w:line="259" w:lineRule="auto"/>
      </w:pPr>
      <w:r>
        <w:t>Εγκαταστάσεις Εξωτερικού Επιχείρησης</w:t>
      </w:r>
    </w:p>
    <w:p w14:paraId="06491AAA" w14:textId="77777777" w:rsidR="001631BF" w:rsidRDefault="001631BF" w:rsidP="004A1D19">
      <w:pPr>
        <w:pStyle w:val="a3"/>
        <w:numPr>
          <w:ilvl w:val="1"/>
          <w:numId w:val="21"/>
        </w:numPr>
        <w:spacing w:before="120" w:after="120" w:line="259" w:lineRule="auto"/>
      </w:pPr>
      <w:r>
        <w:t>Έδρα στο Εξωτερικό Αλλοδαπής Εταιρίας</w:t>
      </w:r>
    </w:p>
    <w:p w14:paraId="3D908CA7" w14:textId="77777777" w:rsidR="001631BF" w:rsidRDefault="001631BF" w:rsidP="004A1D19">
      <w:pPr>
        <w:pStyle w:val="a3"/>
        <w:numPr>
          <w:ilvl w:val="0"/>
          <w:numId w:val="21"/>
        </w:numPr>
        <w:spacing w:before="120" w:after="120" w:line="259" w:lineRule="auto"/>
      </w:pPr>
      <w:r>
        <w:t>η «Αναζήτηση Κατόχου Οχήματος» παρέ</w:t>
      </w:r>
      <w:r w:rsidRPr="009F60EA">
        <w:t xml:space="preserve">χει τη δυνατότητα </w:t>
      </w:r>
      <w:r>
        <w:t>ά</w:t>
      </w:r>
      <w:r w:rsidRPr="009F60EA">
        <w:t>ντλ</w:t>
      </w:r>
      <w:r>
        <w:t>ησης</w:t>
      </w:r>
      <w:r w:rsidRPr="009F60EA">
        <w:t xml:space="preserve"> στοιχεί</w:t>
      </w:r>
      <w:r>
        <w:t>ων</w:t>
      </w:r>
      <w:r w:rsidRPr="009F60EA">
        <w:t xml:space="preserve"> κατόχου οχήματος σε μια δεδομένη χρονική στιγμή</w:t>
      </w:r>
      <w:r>
        <w:t>, π.χ. την ημερομηνία έκδοσης μιας</w:t>
      </w:r>
      <w:r w:rsidRPr="009F60EA">
        <w:t xml:space="preserve"> κλήση</w:t>
      </w:r>
      <w:r>
        <w:t>ς ΚΟΚ. Η αναζήτηση πραγματοποιείται</w:t>
      </w:r>
      <w:r w:rsidRPr="009F60EA">
        <w:t xml:space="preserve"> </w:t>
      </w:r>
      <w:r>
        <w:t>με μοναδικά στοιχεία τον Αριθμό Κυκλοφορίας και την Ημερομηνία Αναφοράς. Η υπηρεσία επιστρέφει τα στοιχεία όλων των κατόχων του οχήματος με τα ποσοστά συνιδιοκτησίας τους.</w:t>
      </w:r>
    </w:p>
    <w:p w14:paraId="6D70B28A" w14:textId="77777777" w:rsidR="001631BF" w:rsidRDefault="001631BF" w:rsidP="004A1D19">
      <w:pPr>
        <w:pStyle w:val="a3"/>
        <w:numPr>
          <w:ilvl w:val="0"/>
          <w:numId w:val="21"/>
        </w:numPr>
        <w:spacing w:before="120" w:after="120" w:line="259" w:lineRule="auto"/>
      </w:pPr>
      <w:r>
        <w:t xml:space="preserve">η «Επιβεβαίωση στοιχείων ακίνητης περιουσίας Ε9» </w:t>
      </w:r>
      <w:r w:rsidRPr="00E25F33">
        <w:t>αντλεί αυτόματα από την ΑΑΔΕ τα στοιχεία ακίνητης περιουσίας Ε9</w:t>
      </w:r>
      <w:r>
        <w:t xml:space="preserve">. Η αναζήτηση μπορεί να πραγματοποιηθεί με δύο τρόπους τον Αριθμό Παροχής και τα τ.μ. του Ακινήτου ή με βάση τον ΑΦΜ του ιδιοκτήτη και τα τ.μ. του Ακινήτου. Τα αποτελέσματα της αναζήτησης παρέχουν πληροφορίες σχετικά με τα Ηλεκτροδοτούμενη και Μη ακίνητα που έχουν δηλωθεί στο Ε9. </w:t>
      </w:r>
    </w:p>
    <w:p w14:paraId="177E4A1A" w14:textId="77777777" w:rsidR="001631BF" w:rsidRDefault="001631BF" w:rsidP="004A1D19">
      <w:pPr>
        <w:pStyle w:val="a3"/>
        <w:numPr>
          <w:ilvl w:val="0"/>
          <w:numId w:val="21"/>
        </w:numPr>
        <w:spacing w:before="120" w:after="120" w:line="259" w:lineRule="auto"/>
      </w:pPr>
      <w:r>
        <w:t xml:space="preserve">ο «Έλεγχος / Έκδοση Αποδεικτικού Φορολογικής Ενημερότητας» εκδίδει </w:t>
      </w:r>
      <w:r>
        <w:rPr>
          <w:lang w:val="en-US"/>
        </w:rPr>
        <w:t>online</w:t>
      </w:r>
      <w:r w:rsidRPr="0030213D">
        <w:t xml:space="preserve"> </w:t>
      </w:r>
      <w:r>
        <w:t xml:space="preserve">το αποδεικτικό της Φορολογικής Ενημερότητας, επιστρέφοντας τα αντίστοιχα μεταδεδομένα. Επίσης υπάρχει η δυνατότητα «Ελέγχου Φορολογικής Εγκυρότητας» που επιτρέπει τον έλεγχο </w:t>
      </w:r>
      <w:r w:rsidRPr="003A0FB3">
        <w:t>τη</w:t>
      </w:r>
      <w:r>
        <w:t>ς</w:t>
      </w:r>
      <w:r w:rsidRPr="003A0FB3">
        <w:t xml:space="preserve"> εγκυρότητα</w:t>
      </w:r>
      <w:r>
        <w:t>ς</w:t>
      </w:r>
      <w:r w:rsidRPr="003A0FB3">
        <w:t xml:space="preserve"> ενός αποδεικτικού ενημερότητας που έχει εκδοθεί από τη Δ.Ο.Υ.</w:t>
      </w:r>
      <w:r>
        <w:t xml:space="preserve">, </w:t>
      </w:r>
      <w:r w:rsidRPr="003A0FB3">
        <w:t>το TAXISnet</w:t>
      </w:r>
      <w:r>
        <w:t xml:space="preserve"> ή το </w:t>
      </w:r>
      <w:r>
        <w:rPr>
          <w:lang w:val="en-US"/>
        </w:rPr>
        <w:t>govHUB</w:t>
      </w:r>
      <w:r w:rsidRPr="003A0FB3">
        <w:t xml:space="preserve">. </w:t>
      </w:r>
      <w:r>
        <w:t>Τα στοιχεία αναζήτησης είναι το ΑΦΜ του φορολογούμενου, ο τρόπος έκδοσης (</w:t>
      </w:r>
      <w:r>
        <w:rPr>
          <w:lang w:val="en-US"/>
        </w:rPr>
        <w:t>Internet</w:t>
      </w:r>
      <w:r w:rsidRPr="007F40C2">
        <w:t xml:space="preserve">, </w:t>
      </w:r>
      <w:r>
        <w:t>ΔΟΥ), ο Α/Α ή ο Αριθμός Πρωτοκόλλου και το Έτος Έκδοσης.</w:t>
      </w:r>
    </w:p>
    <w:p w14:paraId="62ED858F" w14:textId="77777777" w:rsidR="001631BF" w:rsidRDefault="001631BF" w:rsidP="004A1D19">
      <w:pPr>
        <w:pStyle w:val="a3"/>
        <w:numPr>
          <w:ilvl w:val="0"/>
          <w:numId w:val="21"/>
        </w:numPr>
        <w:spacing w:before="120" w:after="120" w:line="259" w:lineRule="auto"/>
      </w:pPr>
      <w:r>
        <w:t xml:space="preserve">η «Βεβαίωση Μόνιμης Κατοικίας» εκδίδει </w:t>
      </w:r>
      <w:r>
        <w:rPr>
          <w:lang w:val="en-US"/>
        </w:rPr>
        <w:t>online</w:t>
      </w:r>
      <w:r>
        <w:t xml:space="preserve"> το έγγραφο της Βεβαίωσης Μόνιμης Κατοικίας με μοναδικό στοιχείο</w:t>
      </w:r>
      <w:r w:rsidRPr="003D6616">
        <w:t xml:space="preserve"> </w:t>
      </w:r>
      <w:r>
        <w:t>αναζήτησης το ΑΦΜ του φυσικού προσώπου.</w:t>
      </w:r>
    </w:p>
    <w:p w14:paraId="4D29AF0B" w14:textId="77777777" w:rsidR="001631BF" w:rsidRDefault="001631BF" w:rsidP="001631BF">
      <w:r>
        <w:t xml:space="preserve">Τρίτες Πλατφόρμες που βρίσκονται σε παραγωγική λειτουργία και κάνουν χρήση τα </w:t>
      </w:r>
      <w:r>
        <w:rPr>
          <w:lang w:val="en-US"/>
        </w:rPr>
        <w:t>govAPIs</w:t>
      </w:r>
      <w:r w:rsidRPr="003D6616">
        <w:t xml:space="preserve"> </w:t>
      </w:r>
      <w:r>
        <w:t xml:space="preserve">και την ταυτοποίηση του </w:t>
      </w:r>
      <w:r>
        <w:rPr>
          <w:lang w:val="en-US"/>
        </w:rPr>
        <w:t>govHUB</w:t>
      </w:r>
      <w:r w:rsidRPr="003D6616">
        <w:t xml:space="preserve"> </w:t>
      </w:r>
      <w:r>
        <w:t>είναι:</w:t>
      </w:r>
    </w:p>
    <w:p w14:paraId="532D08A5" w14:textId="77777777" w:rsidR="001631BF" w:rsidRPr="003D6616" w:rsidRDefault="001631BF" w:rsidP="004A1D19">
      <w:pPr>
        <w:pStyle w:val="a3"/>
        <w:numPr>
          <w:ilvl w:val="0"/>
          <w:numId w:val="22"/>
        </w:numPr>
        <w:spacing w:before="120" w:after="120" w:line="259" w:lineRule="auto"/>
      </w:pPr>
      <w:r w:rsidRPr="003D6616">
        <w:t xml:space="preserve">Δήλωσης Διόρθωσης Τ.Μ. Ακίνητων </w:t>
      </w:r>
      <w:r>
        <w:t>π</w:t>
      </w:r>
      <w:r w:rsidRPr="003D6616">
        <w:t xml:space="preserve">ρος </w:t>
      </w:r>
      <w:r>
        <w:t>τ</w:t>
      </w:r>
      <w:r w:rsidRPr="003D6616">
        <w:t xml:space="preserve">ους </w:t>
      </w:r>
      <w:r w:rsidRPr="003D6616">
        <w:rPr>
          <w:lang w:val="en-US"/>
        </w:rPr>
        <w:t>OTA</w:t>
      </w:r>
      <w:r>
        <w:t xml:space="preserve"> (</w:t>
      </w:r>
      <w:hyperlink r:id="rId31" w:history="1">
        <w:r w:rsidRPr="003D6616">
          <w:rPr>
            <w:rStyle w:val="-"/>
          </w:rPr>
          <w:t>https://tetragonika.govapp.gr/</w:t>
        </w:r>
      </w:hyperlink>
      <w:r>
        <w:t>)</w:t>
      </w:r>
    </w:p>
    <w:p w14:paraId="01B17F02" w14:textId="77777777" w:rsidR="001631BF" w:rsidRDefault="001631BF" w:rsidP="004A1D19">
      <w:pPr>
        <w:pStyle w:val="a3"/>
        <w:numPr>
          <w:ilvl w:val="0"/>
          <w:numId w:val="22"/>
        </w:numPr>
        <w:spacing w:before="120" w:after="120" w:line="259" w:lineRule="auto"/>
      </w:pPr>
      <w:r>
        <w:t>Αίτησης Απαλλαγής ΔΤ &amp; Μείωσης τέλους κοινοχρήστων χώρων (</w:t>
      </w:r>
      <w:hyperlink r:id="rId32" w:history="1">
        <w:r w:rsidRPr="003D6616">
          <w:rPr>
            <w:rStyle w:val="-"/>
          </w:rPr>
          <w:t>https://dt.govapp.gr/</w:t>
        </w:r>
      </w:hyperlink>
      <w:r>
        <w:t>)</w:t>
      </w:r>
    </w:p>
    <w:p w14:paraId="116213C5" w14:textId="77777777" w:rsidR="001631BF" w:rsidRDefault="001631BF" w:rsidP="004A1D19">
      <w:pPr>
        <w:pStyle w:val="a3"/>
        <w:numPr>
          <w:ilvl w:val="0"/>
          <w:numId w:val="22"/>
        </w:numPr>
        <w:spacing w:before="120" w:after="120" w:line="259" w:lineRule="auto"/>
      </w:pPr>
      <w:r>
        <w:t>ΠΕΛΟΠΑΣ (</w:t>
      </w:r>
      <w:hyperlink r:id="rId33" w:history="1">
        <w:r w:rsidRPr="003D6616">
          <w:rPr>
            <w:rStyle w:val="-"/>
          </w:rPr>
          <w:t>https://pelopas.govapp.gr/</w:t>
        </w:r>
      </w:hyperlink>
      <w:r>
        <w:t>)</w:t>
      </w:r>
    </w:p>
    <w:p w14:paraId="7A9D2E34" w14:textId="77777777" w:rsidR="001631BF" w:rsidRDefault="001631BF" w:rsidP="004A1D19">
      <w:pPr>
        <w:pStyle w:val="a3"/>
        <w:numPr>
          <w:ilvl w:val="0"/>
          <w:numId w:val="22"/>
        </w:numPr>
        <w:spacing w:before="120" w:after="120" w:line="259" w:lineRule="auto"/>
      </w:pPr>
      <w:r w:rsidRPr="004D64F8">
        <w:t>Ψηφιακή Πλατφόρμα Καταγραφής Αναγκών ΟΤΑ</w:t>
      </w:r>
      <w:r>
        <w:t xml:space="preserve"> (</w:t>
      </w:r>
      <w:hyperlink r:id="rId34" w:history="1">
        <w:r w:rsidRPr="003D6616">
          <w:rPr>
            <w:rStyle w:val="-"/>
          </w:rPr>
          <w:t>https://aitimata.kedke.gr/</w:t>
        </w:r>
      </w:hyperlink>
      <w:r>
        <w:t>)</w:t>
      </w:r>
    </w:p>
    <w:p w14:paraId="7B02763A" w14:textId="77777777" w:rsidR="001631BF" w:rsidRDefault="001631BF" w:rsidP="001631BF">
      <w:r>
        <w:t>Υπηρεσίες που έχουν αναπτυχθεί και βρίσκονται σε διαδικασία έγκρισης είναι οι εξής:</w:t>
      </w:r>
    </w:p>
    <w:p w14:paraId="287E7A4B" w14:textId="77777777" w:rsidR="001631BF" w:rsidRDefault="001631BF" w:rsidP="004A1D19">
      <w:pPr>
        <w:pStyle w:val="a3"/>
        <w:numPr>
          <w:ilvl w:val="0"/>
          <w:numId w:val="23"/>
        </w:numPr>
        <w:spacing w:before="120" w:after="120" w:line="259" w:lineRule="auto"/>
      </w:pPr>
      <w:r>
        <w:lastRenderedPageBreak/>
        <w:t>Έλεγχος / Έκδοση Ασφαλιστικής Ενημερότητας</w:t>
      </w:r>
    </w:p>
    <w:p w14:paraId="17266664" w14:textId="77777777" w:rsidR="001631BF" w:rsidRDefault="001631BF" w:rsidP="004A1D19">
      <w:pPr>
        <w:pStyle w:val="a3"/>
        <w:numPr>
          <w:ilvl w:val="0"/>
          <w:numId w:val="23"/>
        </w:numPr>
        <w:spacing w:before="120" w:after="120" w:line="259" w:lineRule="auto"/>
      </w:pPr>
      <w:r>
        <w:t>Έλεγχος / Έκδοση Ποινικού Μητρώου</w:t>
      </w:r>
    </w:p>
    <w:p w14:paraId="3732C752" w14:textId="77777777" w:rsidR="004B22C5" w:rsidRDefault="004B22C5" w:rsidP="001F4011">
      <w:pPr>
        <w:pStyle w:val="a3"/>
        <w:spacing w:before="120" w:after="120" w:line="259" w:lineRule="auto"/>
      </w:pPr>
    </w:p>
    <w:p w14:paraId="32156916" w14:textId="77777777" w:rsidR="009D1A10" w:rsidRDefault="009D1A10" w:rsidP="004A1D19">
      <w:pPr>
        <w:pStyle w:val="3"/>
        <w:numPr>
          <w:ilvl w:val="2"/>
          <w:numId w:val="96"/>
        </w:numPr>
        <w:rPr>
          <w:rFonts w:eastAsia="SimSun"/>
        </w:rPr>
      </w:pPr>
      <w:bookmarkStart w:id="426" w:name="_Ref62835090"/>
      <w:bookmarkStart w:id="427" w:name="_Toc131090377"/>
      <w:r w:rsidRPr="004B22C5">
        <w:t>Το Κυβερνητικό Υπολογιστικό Νέφος (G-Cloud)</w:t>
      </w:r>
      <w:bookmarkEnd w:id="426"/>
      <w:bookmarkEnd w:id="427"/>
    </w:p>
    <w:p w14:paraId="7A6D31BA" w14:textId="488813C2" w:rsidR="009D1A10" w:rsidRPr="00FA5B36" w:rsidRDefault="007D379E" w:rsidP="009D1A10">
      <w:pPr>
        <w:pStyle w:val="4"/>
        <w:numPr>
          <w:ilvl w:val="0"/>
          <w:numId w:val="0"/>
        </w:numPr>
        <w:spacing w:before="120" w:after="120" w:line="360" w:lineRule="auto"/>
        <w:ind w:left="709" w:hanging="709"/>
        <w:rPr>
          <w:rFonts w:eastAsia="SimSun"/>
        </w:rPr>
      </w:pPr>
      <w:r>
        <w:rPr>
          <w:rFonts w:eastAsia="SimSun"/>
        </w:rPr>
        <w:t>8</w:t>
      </w:r>
      <w:r w:rsidR="009D1A10">
        <w:rPr>
          <w:rFonts w:eastAsia="SimSun"/>
        </w:rPr>
        <w:t>.</w:t>
      </w:r>
      <w:r w:rsidR="009D1A10" w:rsidRPr="009D1A10">
        <w:rPr>
          <w:rFonts w:eastAsia="SimSun"/>
        </w:rPr>
        <w:t>1.3.</w:t>
      </w:r>
      <w:r w:rsidR="009D1A10" w:rsidRPr="00FD2378">
        <w:rPr>
          <w:rFonts w:eastAsia="SimSun"/>
        </w:rPr>
        <w:t>1</w:t>
      </w:r>
      <w:r w:rsidR="009D1A10" w:rsidRPr="009D1A10">
        <w:rPr>
          <w:rFonts w:eastAsia="SimSun"/>
        </w:rPr>
        <w:t xml:space="preserve"> </w:t>
      </w:r>
      <w:r w:rsidR="009D1A10" w:rsidRPr="00FA5B36">
        <w:rPr>
          <w:rFonts w:eastAsia="SimSun"/>
        </w:rPr>
        <w:t xml:space="preserve">Περιγραφή </w:t>
      </w:r>
    </w:p>
    <w:p w14:paraId="4A19AA60" w14:textId="77777777" w:rsidR="009D1A10" w:rsidRPr="00274B25" w:rsidRDefault="009D1A10" w:rsidP="009D1A10">
      <w:pPr>
        <w:rPr>
          <w:rFonts w:eastAsia="SimSun"/>
        </w:rPr>
      </w:pPr>
      <w:r w:rsidRPr="00274B25">
        <w:rPr>
          <w:rFonts w:eastAsia="SimSun"/>
        </w:rPr>
        <w:t xml:space="preserve">Το Κυβερνητικό Υπολογιστικό Νέφος G-Cloud, περιλαμβάνει: </w:t>
      </w:r>
    </w:p>
    <w:p w14:paraId="55A9FDD0" w14:textId="77777777" w:rsidR="009D1A10" w:rsidRPr="00274B25" w:rsidRDefault="009D1A10" w:rsidP="004A1D19">
      <w:pPr>
        <w:pStyle w:val="a3"/>
        <w:numPr>
          <w:ilvl w:val="0"/>
          <w:numId w:val="56"/>
        </w:numPr>
        <w:suppressAutoHyphens/>
        <w:spacing w:before="120" w:after="120"/>
        <w:rPr>
          <w:rFonts w:eastAsia="SimSun"/>
        </w:rPr>
      </w:pPr>
      <w:r w:rsidRPr="00274B25">
        <w:rPr>
          <w:rFonts w:eastAsia="SimSun"/>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757B05B4" w14:textId="77777777" w:rsidR="009D1A10" w:rsidRPr="00274B25" w:rsidRDefault="009D1A10" w:rsidP="004A1D19">
      <w:pPr>
        <w:pStyle w:val="a3"/>
        <w:numPr>
          <w:ilvl w:val="0"/>
          <w:numId w:val="56"/>
        </w:numPr>
        <w:suppressAutoHyphens/>
        <w:spacing w:before="120" w:after="120"/>
        <w:rPr>
          <w:rFonts w:eastAsia="SimSun"/>
        </w:rPr>
      </w:pPr>
      <w:r w:rsidRPr="00274B25">
        <w:rPr>
          <w:rFonts w:eastAsia="SimSun"/>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0B96AEDF" w14:textId="77777777" w:rsidR="009D1A10" w:rsidRPr="00274B25" w:rsidRDefault="009D1A10" w:rsidP="009D1A10">
      <w:pPr>
        <w:spacing w:before="120"/>
        <w:rPr>
          <w:rFonts w:eastAsia="SimSun"/>
        </w:rPr>
      </w:pPr>
    </w:p>
    <w:p w14:paraId="2EBF6AD1" w14:textId="276ADFC1" w:rsidR="009D1A10" w:rsidRPr="00FA5B36" w:rsidRDefault="007D379E" w:rsidP="004B22C5">
      <w:pPr>
        <w:pStyle w:val="4"/>
        <w:numPr>
          <w:ilvl w:val="0"/>
          <w:numId w:val="0"/>
        </w:numPr>
        <w:spacing w:before="120" w:after="120" w:line="360" w:lineRule="auto"/>
        <w:ind w:left="709" w:hanging="709"/>
        <w:rPr>
          <w:rFonts w:eastAsia="SimSun"/>
        </w:rPr>
      </w:pPr>
      <w:bookmarkStart w:id="428" w:name="_Toc45706977"/>
      <w:r>
        <w:rPr>
          <w:rFonts w:eastAsia="SimSun"/>
        </w:rPr>
        <w:t>8</w:t>
      </w:r>
      <w:r w:rsidR="009D1A10">
        <w:rPr>
          <w:rFonts w:eastAsia="SimSun"/>
        </w:rPr>
        <w:t>.</w:t>
      </w:r>
      <w:r w:rsidR="009D1A10" w:rsidRPr="009D1A10">
        <w:rPr>
          <w:rFonts w:eastAsia="SimSun"/>
        </w:rPr>
        <w:t>1.3.2</w:t>
      </w:r>
      <w:r w:rsidR="009D1A10" w:rsidRPr="00FA5B36">
        <w:rPr>
          <w:rFonts w:eastAsia="SimSun"/>
        </w:rPr>
        <w:t xml:space="preserve"> Παροχές-Οφέλη του Κυβερνητικού Υπολογιστικού Νέφους</w:t>
      </w:r>
      <w:bookmarkEnd w:id="428"/>
    </w:p>
    <w:p w14:paraId="0071AA8C" w14:textId="77777777" w:rsidR="009D1A10" w:rsidRPr="00274B25" w:rsidRDefault="009D1A10" w:rsidP="009D1A10">
      <w:pPr>
        <w:spacing w:before="120"/>
        <w:rPr>
          <w:rFonts w:eastAsia="SimSun"/>
        </w:rPr>
      </w:pPr>
      <w:r w:rsidRPr="00274B25">
        <w:rPr>
          <w:rFonts w:eastAsia="SimSun"/>
        </w:rPr>
        <w:t>Το Κυβερνητικό Υπολογιστικό Νέφος G-Cloud παρέχει τα εξής οφέλη:</w:t>
      </w:r>
    </w:p>
    <w:p w14:paraId="23A86F70" w14:textId="77777777" w:rsidR="009D1A10" w:rsidRPr="00274B25" w:rsidRDefault="009D1A10" w:rsidP="004A1D19">
      <w:pPr>
        <w:numPr>
          <w:ilvl w:val="0"/>
          <w:numId w:val="58"/>
        </w:numPr>
        <w:suppressAutoHyphens/>
        <w:spacing w:before="120" w:after="120"/>
        <w:contextualSpacing/>
        <w:rPr>
          <w:rFonts w:eastAsia="SimSun"/>
        </w:rPr>
      </w:pPr>
      <w:r w:rsidRPr="00274B25">
        <w:rPr>
          <w:rFonts w:eastAsia="SimSun"/>
        </w:rPr>
        <w:t>Ασφαλή, σύγχρονη υποδομή φιλοξενίας με:</w:t>
      </w:r>
    </w:p>
    <w:p w14:paraId="0FC7E678"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Αδιάλειπτη παροχή τροφοδοσίας ηλεκτρικού ρεύματος</w:t>
      </w:r>
    </w:p>
    <w:p w14:paraId="02E15337"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Επαρκή και αδιάλειπτο κλιματισμό</w:t>
      </w:r>
    </w:p>
    <w:p w14:paraId="194216FF"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στο διαδίκτυο με επαρκές εύρος ζώνης (μεγαλύτερο του 1Gbps αν απαιτηθεί) μέσω του δικτύου ΣΥΖΕΥΞΙΣ</w:t>
      </w:r>
    </w:p>
    <w:p w14:paraId="177904B4" w14:textId="77777777" w:rsidR="009D1A10" w:rsidRPr="00274B25" w:rsidRDefault="009D1A10" w:rsidP="004A1D19">
      <w:pPr>
        <w:numPr>
          <w:ilvl w:val="1"/>
          <w:numId w:val="59"/>
        </w:numPr>
        <w:suppressAutoHyphens/>
        <w:spacing w:before="120" w:after="120"/>
        <w:ind w:left="709" w:hanging="283"/>
        <w:contextualSpacing/>
        <w:rPr>
          <w:rFonts w:eastAsia="SimSun"/>
          <w:lang w:val="en-US"/>
        </w:rPr>
      </w:pPr>
      <w:r w:rsidRPr="00274B25">
        <w:rPr>
          <w:rFonts w:eastAsia="SimSun"/>
          <w:lang w:val="en-US"/>
        </w:rPr>
        <w:t xml:space="preserve">Load Balancer </w:t>
      </w:r>
      <w:r w:rsidRPr="00274B25">
        <w:rPr>
          <w:rFonts w:eastAsia="SimSun"/>
        </w:rPr>
        <w:t>και</w:t>
      </w:r>
      <w:r w:rsidRPr="00274B25">
        <w:rPr>
          <w:rFonts w:eastAsia="SimSun"/>
          <w:lang w:val="en-US"/>
        </w:rPr>
        <w:t xml:space="preserve"> SSL Offloaders/Accelerators</w:t>
      </w:r>
    </w:p>
    <w:p w14:paraId="18B627E0"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Κεντρικούς μεταγωγείς και συστήματα ασφαλείας για προστασία των εφαρμογών και των συστημάτων (Switches, Firewalls, IDS/IPS)</w:t>
      </w:r>
    </w:p>
    <w:p w14:paraId="1F247A3B"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Απαραίτητο αποθηκευτικό χώρο τόσο για παραγωγική λειτουργία όσο και για αντίγραφα ασφαλείας (backup)</w:t>
      </w:r>
    </w:p>
    <w:p w14:paraId="5571EDF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Αυτοματοποιημένο σύστημα λήψης και αποθήκευσης αντιγράφων ασφαλείας των συστημάτων (Full VM backup), με ισχυρή κρυπτογράφηση</w:t>
      </w:r>
    </w:p>
    <w:p w14:paraId="0EC29AE6"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lastRenderedPageBreak/>
        <w:t>Εγγυημένο uplink bandwidth κατ’ ελάχιστον 2,5 Gbps μέσω FCoE 10G οδεύσεων προς τους κεντρικούς μεταγωγείς και το δίκτυο αποθήκευσης (SAN)</w:t>
      </w:r>
    </w:p>
    <w:p w14:paraId="5ABD1EE7"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Πλήρη απομόνωση από τα υπόλοιπα φιλοξενούμενα συστήματα τόσο σε επίπεδο διαχείρισης, δικτύου όσο και αποθήκευσης.</w:t>
      </w:r>
    </w:p>
    <w:p w14:paraId="24576A59" w14:textId="77777777" w:rsidR="009D1A10" w:rsidRPr="00274B25" w:rsidRDefault="009D1A10" w:rsidP="009D1A10">
      <w:pPr>
        <w:spacing w:before="120"/>
        <w:ind w:left="360"/>
        <w:contextualSpacing/>
        <w:rPr>
          <w:rFonts w:eastAsia="SimSun"/>
        </w:rPr>
      </w:pPr>
    </w:p>
    <w:p w14:paraId="4897976C" w14:textId="77777777" w:rsidR="009D1A10" w:rsidRPr="00274B25" w:rsidRDefault="009D1A10" w:rsidP="004A1D19">
      <w:pPr>
        <w:numPr>
          <w:ilvl w:val="0"/>
          <w:numId w:val="58"/>
        </w:numPr>
        <w:suppressAutoHyphens/>
        <w:spacing w:before="120" w:after="120"/>
        <w:contextualSpacing/>
        <w:rPr>
          <w:rFonts w:eastAsia="SimSun"/>
        </w:rPr>
      </w:pPr>
      <w:r w:rsidRPr="00274B25">
        <w:rPr>
          <w:rFonts w:eastAsia="SimSun"/>
        </w:rPr>
        <w:t>Εύκολη, ασφαλή και απρόσκοπτη πρόσβαση και διαχείριση συστημάτων με:</w:t>
      </w:r>
    </w:p>
    <w:p w14:paraId="7A98E1D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 xml:space="preserve">Λογισμικό Εικονικοποιήσης vmWare eSXI </w:t>
      </w:r>
    </w:p>
    <w:p w14:paraId="561C427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Λογισμικό Διαχείρισης Εικονικών μηχανών vmWare vCenter</w:t>
      </w:r>
    </w:p>
    <w:p w14:paraId="152E3E1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 xml:space="preserve">Role-Based πρόσβαση στους πιστοποιημένους χρήστες του εκάστοτε συστήματος </w:t>
      </w:r>
    </w:p>
    <w:p w14:paraId="2A1021E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Λογισμικό παρακολούθησης της καλής λειτουργίας των εικονικών μηχανών.</w:t>
      </w:r>
    </w:p>
    <w:p w14:paraId="47F0EA24"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Δυνατότητα απομακρυσμένης πρόσβασης μέσω SLL VPN για εγκατάσταση, διαχείριση και έλεγχο των συστημάτων.</w:t>
      </w:r>
    </w:p>
    <w:p w14:paraId="00533768" w14:textId="77777777" w:rsidR="009D1A10" w:rsidRPr="00274B25" w:rsidRDefault="009D1A10" w:rsidP="004A1D19">
      <w:pPr>
        <w:numPr>
          <w:ilvl w:val="1"/>
          <w:numId w:val="59"/>
        </w:numPr>
        <w:suppressAutoHyphens/>
        <w:spacing w:before="120" w:after="120"/>
        <w:ind w:left="709" w:hanging="283"/>
        <w:contextualSpacing/>
        <w:rPr>
          <w:rFonts w:eastAsia="SimSun"/>
          <w:lang w:val="en-US"/>
        </w:rPr>
      </w:pPr>
      <w:r w:rsidRPr="00274B25">
        <w:rPr>
          <w:rFonts w:eastAsia="SimSun"/>
          <w:lang w:val="en-US"/>
        </w:rPr>
        <w:t xml:space="preserve">vmWare High Availability </w:t>
      </w:r>
      <w:r w:rsidRPr="00274B25">
        <w:rPr>
          <w:rFonts w:eastAsia="SimSun"/>
        </w:rPr>
        <w:t>και</w:t>
      </w:r>
      <w:r w:rsidRPr="00274B25">
        <w:rPr>
          <w:rFonts w:eastAsia="SimSun"/>
          <w:lang w:val="en-US"/>
        </w:rPr>
        <w:t xml:space="preserve"> DRS </w:t>
      </w:r>
      <w:r w:rsidRPr="00274B25">
        <w:rPr>
          <w:rFonts w:eastAsia="SimSun"/>
        </w:rPr>
        <w:t>σε</w:t>
      </w:r>
      <w:r w:rsidRPr="00274B25">
        <w:rPr>
          <w:rFonts w:eastAsia="SimSun"/>
          <w:lang w:val="en-US"/>
        </w:rPr>
        <w:t xml:space="preserve"> </w:t>
      </w:r>
      <w:r w:rsidRPr="00274B25">
        <w:rPr>
          <w:rFonts w:eastAsia="SimSun"/>
        </w:rPr>
        <w:t>κάθε</w:t>
      </w:r>
      <w:r w:rsidRPr="00274B25">
        <w:rPr>
          <w:rFonts w:eastAsia="SimSun"/>
          <w:lang w:val="en-US"/>
        </w:rPr>
        <w:t xml:space="preserve"> cluster</w:t>
      </w:r>
    </w:p>
    <w:p w14:paraId="13813978"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Αυτοματοποιημένη λήψη αντιγράφων ασφαλείας βάσει schedule (πολιτικής backup)</w:t>
      </w:r>
    </w:p>
    <w:p w14:paraId="5F867C45"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Αυτοματοποιημένη παρακολούθηση εικονικών Assets</w:t>
      </w:r>
    </w:p>
    <w:p w14:paraId="455A5CCE"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Χρήση vApps για οργάνωση power on/power off διαδικασιών σύνθετων συστημάτων</w:t>
      </w:r>
    </w:p>
    <w:p w14:paraId="36A732EA"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σε Σύστημα καταγραφής, διαχείρισης και Παρακολούθησης Αιτημάτων Χρηστών (Service Desk)</w:t>
      </w:r>
    </w:p>
    <w:p w14:paraId="4758F9F3" w14:textId="77777777" w:rsidR="009D1A10" w:rsidRPr="00274B25" w:rsidRDefault="009D1A10" w:rsidP="004A1D19">
      <w:pPr>
        <w:numPr>
          <w:ilvl w:val="1"/>
          <w:numId w:val="59"/>
        </w:numPr>
        <w:suppressAutoHyphens/>
        <w:spacing w:before="120" w:after="120"/>
        <w:ind w:left="709" w:hanging="283"/>
        <w:contextualSpacing/>
        <w:rPr>
          <w:rFonts w:eastAsia="SimSun"/>
        </w:rPr>
      </w:pPr>
      <w:r w:rsidRPr="00274B25">
        <w:rPr>
          <w:rFonts w:eastAsia="SimSun"/>
        </w:rPr>
        <w:t>Πρόσβαση σε σύστημα αναφορών σχετικά με τα στοιχεία λειτουργίας των φιλοξενούμενων συστημάτων</w:t>
      </w:r>
    </w:p>
    <w:p w14:paraId="3B79A8EF" w14:textId="77777777" w:rsidR="009D1A10" w:rsidRPr="00274B25" w:rsidRDefault="009D1A10" w:rsidP="009D1A10">
      <w:pPr>
        <w:spacing w:before="120"/>
      </w:pPr>
    </w:p>
    <w:p w14:paraId="4552A181" w14:textId="77777777" w:rsidR="009D1A10" w:rsidRPr="00274B25" w:rsidRDefault="009D1A10" w:rsidP="009D1A10">
      <w:pPr>
        <w:spacing w:before="120"/>
      </w:pPr>
      <w:r w:rsidRPr="00274B25">
        <w:t>Επιπρόσθετα, αν είναι επιθυμητό, το Κυβερνητικό Υπολογιστικό Νέφος μπορεί να προσφέρει:</w:t>
      </w:r>
    </w:p>
    <w:p w14:paraId="0E0AB30C" w14:textId="77777777" w:rsidR="009D1A10" w:rsidRPr="00274B25" w:rsidRDefault="009D1A10" w:rsidP="004A1D19">
      <w:pPr>
        <w:numPr>
          <w:ilvl w:val="0"/>
          <w:numId w:val="57"/>
        </w:numPr>
        <w:suppressAutoHyphens/>
        <w:spacing w:before="120" w:after="120"/>
        <w:contextualSpacing/>
      </w:pPr>
      <w:r w:rsidRPr="00274B25">
        <w:t>Αυτοδιαχειριζόμενο Virtual Firewall για παραμετροποίηση από τους διαχειριστές του φιλοξενούμενου συστήματος.</w:t>
      </w:r>
    </w:p>
    <w:p w14:paraId="4B839D63" w14:textId="77777777" w:rsidR="009D1A10" w:rsidRPr="00274B25" w:rsidRDefault="009D1A10" w:rsidP="004A1D19">
      <w:pPr>
        <w:numPr>
          <w:ilvl w:val="0"/>
          <w:numId w:val="57"/>
        </w:numPr>
        <w:suppressAutoHyphens/>
        <w:spacing w:before="120" w:after="120"/>
        <w:contextualSpacing/>
      </w:pPr>
      <w:r w:rsidRPr="00274B25">
        <w:t>Διακριτή παραμετροποίηση IPS/IDS για πλήρη συμμόρφωση με την μελέτη ασφαλείας του φιλοξενούμενου έργου</w:t>
      </w:r>
    </w:p>
    <w:p w14:paraId="1339CA7D" w14:textId="77777777" w:rsidR="009D1A10" w:rsidRPr="00274B25" w:rsidRDefault="009D1A10" w:rsidP="004A1D19">
      <w:pPr>
        <w:numPr>
          <w:ilvl w:val="0"/>
          <w:numId w:val="57"/>
        </w:numPr>
        <w:suppressAutoHyphens/>
        <w:spacing w:before="120" w:after="120"/>
        <w:contextualSpacing/>
        <w:rPr>
          <w:lang w:val="en-US"/>
        </w:rPr>
      </w:pPr>
      <w:r w:rsidRPr="00274B25">
        <w:t>Εκχώρηση</w:t>
      </w:r>
      <w:r w:rsidRPr="00274B25">
        <w:rPr>
          <w:lang w:val="en-US"/>
        </w:rPr>
        <w:t xml:space="preserve"> </w:t>
      </w:r>
      <w:r w:rsidRPr="00274B25">
        <w:t>δυνατότητας</w:t>
      </w:r>
      <w:r w:rsidRPr="00274B25">
        <w:rPr>
          <w:lang w:val="en-US"/>
        </w:rPr>
        <w:t xml:space="preserve"> </w:t>
      </w:r>
      <w:r w:rsidRPr="00FA5B36">
        <w:rPr>
          <w:lang w:val="en-US"/>
        </w:rPr>
        <w:t>backup on demand/snapshot on demand.</w:t>
      </w:r>
    </w:p>
    <w:p w14:paraId="2B19E9FD" w14:textId="77777777" w:rsidR="009D1A10" w:rsidRPr="00274B25" w:rsidRDefault="009D1A10" w:rsidP="004A1D19">
      <w:pPr>
        <w:numPr>
          <w:ilvl w:val="0"/>
          <w:numId w:val="57"/>
        </w:numPr>
        <w:suppressAutoHyphens/>
        <w:spacing w:before="120" w:after="120"/>
        <w:contextualSpacing/>
      </w:pPr>
      <w:r w:rsidRPr="00274B25">
        <w:t>Καταγραφή πρόσβασης διαχειριστών και διαχειριστικών ενεργειών σε απομακρυσμένους syslog servers.</w:t>
      </w:r>
    </w:p>
    <w:p w14:paraId="1C325AD1" w14:textId="77777777" w:rsidR="009D1A10" w:rsidRPr="00FF669E" w:rsidRDefault="009D1A10" w:rsidP="004A1D19">
      <w:pPr>
        <w:numPr>
          <w:ilvl w:val="0"/>
          <w:numId w:val="57"/>
        </w:numPr>
        <w:suppressAutoHyphens/>
        <w:spacing w:before="120" w:after="120"/>
        <w:contextualSpacing/>
        <w:rPr>
          <w:rFonts w:eastAsia="SimSun"/>
          <w:lang w:val="en-US"/>
        </w:rPr>
      </w:pPr>
      <w:r w:rsidRPr="00274B25">
        <w:rPr>
          <w:rFonts w:eastAsia="SimSun"/>
          <w:lang w:val="en-US"/>
        </w:rPr>
        <w:t>Self</w:t>
      </w:r>
      <w:r w:rsidRPr="00FF669E">
        <w:rPr>
          <w:rFonts w:eastAsia="SimSun"/>
          <w:lang w:val="en-US"/>
        </w:rPr>
        <w:t xml:space="preserve"> </w:t>
      </w:r>
      <w:r w:rsidRPr="00274B25">
        <w:rPr>
          <w:rFonts w:eastAsia="SimSun"/>
          <w:lang w:val="en-US"/>
        </w:rPr>
        <w:t>Service</w:t>
      </w:r>
      <w:r w:rsidRPr="00FF669E">
        <w:rPr>
          <w:rFonts w:eastAsia="SimSun"/>
          <w:lang w:val="en-US"/>
        </w:rPr>
        <w:t xml:space="preserve"> </w:t>
      </w:r>
      <w:r w:rsidRPr="00274B25">
        <w:rPr>
          <w:rFonts w:eastAsia="SimSun"/>
          <w:lang w:val="en-US"/>
        </w:rPr>
        <w:t>Portal</w:t>
      </w:r>
      <w:r w:rsidRPr="00FF669E">
        <w:rPr>
          <w:rFonts w:eastAsia="SimSun"/>
          <w:lang w:val="en-US"/>
        </w:rPr>
        <w:t xml:space="preserve"> </w:t>
      </w:r>
      <w:r w:rsidRPr="00274B25">
        <w:rPr>
          <w:rFonts w:eastAsia="SimSun"/>
        </w:rPr>
        <w:t>για</w:t>
      </w:r>
      <w:r w:rsidRPr="00FF669E">
        <w:rPr>
          <w:rFonts w:eastAsia="SimSun"/>
          <w:lang w:val="en-US"/>
        </w:rPr>
        <w:t xml:space="preserve"> </w:t>
      </w:r>
      <w:r w:rsidRPr="00274B25">
        <w:rPr>
          <w:rFonts w:eastAsia="SimSun"/>
          <w:lang w:val="en-US"/>
        </w:rPr>
        <w:t>VM</w:t>
      </w:r>
      <w:r w:rsidRPr="00FF669E">
        <w:rPr>
          <w:rFonts w:eastAsia="SimSun"/>
          <w:lang w:val="en-US"/>
        </w:rPr>
        <w:t xml:space="preserve"> </w:t>
      </w:r>
      <w:r w:rsidRPr="00274B25">
        <w:rPr>
          <w:rFonts w:eastAsia="SimSun"/>
          <w:lang w:val="en-US"/>
        </w:rPr>
        <w:t>Provisioning</w:t>
      </w:r>
      <w:r w:rsidRPr="00FF669E">
        <w:rPr>
          <w:rFonts w:eastAsia="SimSun"/>
          <w:lang w:val="en-US"/>
        </w:rPr>
        <w:t xml:space="preserve"> </w:t>
      </w:r>
      <w:r w:rsidRPr="00274B25">
        <w:rPr>
          <w:rFonts w:eastAsia="SimSun"/>
        </w:rPr>
        <w:t>μέσω</w:t>
      </w:r>
      <w:r w:rsidRPr="00FF669E">
        <w:rPr>
          <w:rFonts w:eastAsia="SimSun"/>
          <w:lang w:val="en-US"/>
        </w:rPr>
        <w:t xml:space="preserve"> </w:t>
      </w:r>
      <w:r w:rsidRPr="00274B25">
        <w:rPr>
          <w:rFonts w:eastAsia="SimSun"/>
          <w:lang w:val="en-US"/>
        </w:rPr>
        <w:t>Service</w:t>
      </w:r>
      <w:r w:rsidRPr="00FF669E">
        <w:rPr>
          <w:rFonts w:eastAsia="SimSun"/>
          <w:lang w:val="en-US"/>
        </w:rPr>
        <w:t xml:space="preserve"> </w:t>
      </w:r>
      <w:r w:rsidRPr="00274B25">
        <w:rPr>
          <w:rFonts w:eastAsia="SimSun"/>
          <w:lang w:val="en-US"/>
        </w:rPr>
        <w:t>Catalog</w:t>
      </w:r>
      <w:r w:rsidRPr="00FF669E">
        <w:rPr>
          <w:rFonts w:eastAsia="SimSun"/>
          <w:lang w:val="en-US"/>
        </w:rPr>
        <w:t xml:space="preserve"> </w:t>
      </w:r>
      <w:r w:rsidRPr="00274B25">
        <w:rPr>
          <w:rFonts w:eastAsia="SimSun"/>
        </w:rPr>
        <w:t>στο</w:t>
      </w:r>
      <w:r w:rsidRPr="00FF669E">
        <w:rPr>
          <w:rFonts w:eastAsia="SimSun"/>
          <w:lang w:val="en-US"/>
        </w:rPr>
        <w:t xml:space="preserve"> </w:t>
      </w:r>
      <w:r w:rsidRPr="00274B25">
        <w:rPr>
          <w:rFonts w:eastAsia="SimSun"/>
          <w:lang w:val="en-US"/>
        </w:rPr>
        <w:t>Public</w:t>
      </w:r>
      <w:r w:rsidRPr="00FF669E">
        <w:rPr>
          <w:rFonts w:eastAsia="SimSun"/>
          <w:lang w:val="en-US"/>
        </w:rPr>
        <w:t xml:space="preserve"> </w:t>
      </w:r>
      <w:r w:rsidRPr="00274B25">
        <w:rPr>
          <w:rFonts w:eastAsia="SimSun"/>
          <w:lang w:val="en-US"/>
        </w:rPr>
        <w:t>Cloud</w:t>
      </w:r>
      <w:r w:rsidRPr="00FF669E">
        <w:rPr>
          <w:rFonts w:eastAsia="SimSun"/>
          <w:lang w:val="en-US"/>
        </w:rPr>
        <w:t xml:space="preserve"> </w:t>
      </w:r>
      <w:r w:rsidRPr="00274B25">
        <w:rPr>
          <w:rFonts w:eastAsia="SimSun"/>
        </w:rPr>
        <w:t>για</w:t>
      </w:r>
      <w:r w:rsidRPr="00FF669E">
        <w:rPr>
          <w:rFonts w:eastAsia="SimSun"/>
          <w:lang w:val="en-US"/>
        </w:rPr>
        <w:t xml:space="preserve"> </w:t>
      </w:r>
      <w:r w:rsidRPr="00274B25">
        <w:rPr>
          <w:rFonts w:eastAsia="SimSun"/>
        </w:rPr>
        <w:t>ε</w:t>
      </w:r>
      <w:r w:rsidRPr="00DD66B3">
        <w:rPr>
          <w:rFonts w:eastAsia="SimSun"/>
        </w:rPr>
        <w:t>κτ</w:t>
      </w:r>
      <w:r w:rsidRPr="00274B25">
        <w:rPr>
          <w:rFonts w:eastAsia="SimSun"/>
        </w:rPr>
        <w:t>έλεση</w:t>
      </w:r>
      <w:r w:rsidRPr="00FF669E">
        <w:rPr>
          <w:rFonts w:eastAsia="SimSun"/>
          <w:lang w:val="en-US"/>
        </w:rPr>
        <w:t xml:space="preserve"> </w:t>
      </w:r>
      <w:r w:rsidRPr="00274B25">
        <w:rPr>
          <w:rFonts w:eastAsia="SimSun"/>
        </w:rPr>
        <w:t>δοκιμών</w:t>
      </w:r>
      <w:r w:rsidRPr="00FF669E">
        <w:rPr>
          <w:rFonts w:eastAsia="SimSun"/>
          <w:lang w:val="en-US"/>
        </w:rPr>
        <w:t>/</w:t>
      </w:r>
      <w:r w:rsidRPr="00274B25">
        <w:rPr>
          <w:rFonts w:eastAsia="SimSun"/>
        </w:rPr>
        <w:t>εκπαίδευση</w:t>
      </w:r>
    </w:p>
    <w:p w14:paraId="52D2B77A" w14:textId="77777777" w:rsidR="009D1A10" w:rsidRPr="00274B25" w:rsidRDefault="009D1A10" w:rsidP="004A1D19">
      <w:pPr>
        <w:numPr>
          <w:ilvl w:val="0"/>
          <w:numId w:val="57"/>
        </w:numPr>
        <w:suppressAutoHyphens/>
        <w:spacing w:before="120" w:after="120"/>
        <w:contextualSpacing/>
        <w:rPr>
          <w:rFonts w:eastAsia="SimSun"/>
        </w:rPr>
      </w:pPr>
      <w:r w:rsidRPr="00274B25">
        <w:rPr>
          <w:rFonts w:eastAsia="SimSun"/>
        </w:rPr>
        <w:t>Μεταφορά αντιγράφων ασφαλείας εκτός υποδομής σε κασέτες με ισχυρή κρυπτογράφηση</w:t>
      </w:r>
    </w:p>
    <w:p w14:paraId="78D59BF5" w14:textId="77777777" w:rsidR="009D1A10" w:rsidRPr="00274B25" w:rsidRDefault="009D1A10" w:rsidP="004A1D19">
      <w:pPr>
        <w:numPr>
          <w:ilvl w:val="0"/>
          <w:numId w:val="57"/>
        </w:numPr>
        <w:suppressAutoHyphens/>
        <w:spacing w:before="120" w:after="120"/>
        <w:contextualSpacing/>
        <w:rPr>
          <w:rFonts w:eastAsia="SimSun"/>
        </w:rPr>
      </w:pPr>
      <w:r w:rsidRPr="00274B25">
        <w:rPr>
          <w:rFonts w:eastAsia="SimSun"/>
        </w:rPr>
        <w:t>IPSEC end-to-end tunnelling για δημιουργία WAN με τρίτα συστήματα</w:t>
      </w:r>
    </w:p>
    <w:p w14:paraId="35CD01A3" w14:textId="77777777" w:rsidR="009D1A10" w:rsidRPr="006A7951" w:rsidRDefault="009D1A10" w:rsidP="009D1A10">
      <w:pPr>
        <w:spacing w:before="120"/>
        <w:ind w:left="720"/>
        <w:contextualSpacing/>
      </w:pPr>
    </w:p>
    <w:p w14:paraId="14C498F8" w14:textId="77777777" w:rsidR="009D1A10" w:rsidRDefault="009D1A10" w:rsidP="009D1A10">
      <w:pPr>
        <w:spacing w:before="120"/>
      </w:pPr>
      <w:r w:rsidRPr="00274B25">
        <w:t xml:space="preserve">Περισσότερες πληροφορίες για το Κυβερνητικό Υπολογιστικό Νέφος (G-Cloud) μπορούν να αναζητηθούν στην ιστοσελίδα </w:t>
      </w:r>
      <w:hyperlink r:id="rId35" w:history="1">
        <w:r w:rsidRPr="00791C56">
          <w:rPr>
            <w:rStyle w:val="-"/>
          </w:rPr>
          <w:t>https://www.gsis.gr/dimosia-dioikisi/G-Cloud</w:t>
        </w:r>
      </w:hyperlink>
      <w:r w:rsidRPr="00274B25">
        <w:t>.</w:t>
      </w:r>
    </w:p>
    <w:p w14:paraId="552D11E6" w14:textId="77777777" w:rsidR="006F0026" w:rsidRPr="00274B25" w:rsidRDefault="006F0026" w:rsidP="009D1A10">
      <w:pPr>
        <w:spacing w:before="120"/>
      </w:pPr>
    </w:p>
    <w:p w14:paraId="3D147A0C" w14:textId="77777777" w:rsidR="001631BF" w:rsidRDefault="001631BF" w:rsidP="004A1D19">
      <w:pPr>
        <w:pStyle w:val="1"/>
        <w:numPr>
          <w:ilvl w:val="0"/>
          <w:numId w:val="96"/>
        </w:numPr>
      </w:pPr>
      <w:bookmarkStart w:id="429" w:name="_Toc57762398"/>
      <w:bookmarkStart w:id="430" w:name="_Ref62058121"/>
      <w:bookmarkStart w:id="431" w:name="_Toc131090378"/>
      <w:r>
        <w:t>ΣΚΟΠΟΣ ΚΑΙ ΣΤΟΧΟΙ ΤΗΣ ΣΥΜΒΑΣΗΣ</w:t>
      </w:r>
      <w:bookmarkEnd w:id="429"/>
      <w:bookmarkEnd w:id="430"/>
      <w:bookmarkEnd w:id="431"/>
      <w:r>
        <w:t xml:space="preserve"> </w:t>
      </w:r>
    </w:p>
    <w:p w14:paraId="559B01DD" w14:textId="77777777" w:rsidR="001631BF" w:rsidRDefault="001631BF" w:rsidP="004A1D19">
      <w:pPr>
        <w:pStyle w:val="2"/>
        <w:numPr>
          <w:ilvl w:val="1"/>
          <w:numId w:val="96"/>
        </w:numPr>
      </w:pPr>
      <w:bookmarkStart w:id="432" w:name="_Toc57762399"/>
      <w:bookmarkStart w:id="433" w:name="_Toc131090379"/>
      <w:r>
        <w:t>Συνοπτική περιγραφή του αντικειμένου</w:t>
      </w:r>
      <w:bookmarkEnd w:id="432"/>
      <w:bookmarkEnd w:id="433"/>
    </w:p>
    <w:p w14:paraId="36A35D84" w14:textId="77777777" w:rsidR="001631BF" w:rsidRPr="00FB0C15" w:rsidRDefault="001631BF" w:rsidP="001631BF">
      <w:r w:rsidRPr="00FB0C15">
        <w:t xml:space="preserve">Αντικείμενο της σύμβασης είναι η </w:t>
      </w:r>
      <w:r>
        <w:t xml:space="preserve">επέκταση </w:t>
      </w:r>
      <w:r w:rsidRPr="00FB0C15">
        <w:t xml:space="preserve">και </w:t>
      </w:r>
      <w:r>
        <w:t xml:space="preserve">η </w:t>
      </w:r>
      <w:r w:rsidRPr="00FB0C15">
        <w:t xml:space="preserve">αναβάθμιση </w:t>
      </w:r>
      <w:r>
        <w:t xml:space="preserve">της </w:t>
      </w:r>
      <w:r w:rsidRPr="00FB0C15">
        <w:t>Πλατφόρμα</w:t>
      </w:r>
      <w:r>
        <w:t>ς</w:t>
      </w:r>
      <w:r w:rsidRPr="00FB0C15">
        <w:t xml:space="preserve"> Διαλειτουργικότητας govHUB της ΚΕΔΕ</w:t>
      </w:r>
      <w:r>
        <w:t>, ώστε να ανταποκριθεί στις νέες απαιτήσεις ασύγχρονων εφαρμογών που θα φιλοξενήσει, αλλά και στον αυξημένο όγκο</w:t>
      </w:r>
      <w:r w:rsidRPr="00623A70">
        <w:t xml:space="preserve"> </w:t>
      </w:r>
      <w:r>
        <w:t xml:space="preserve">των κλήσεων που θα δέχεται μόλις ενταχθούν όλοι οι εποπτευόμενοι φορείς των </w:t>
      </w:r>
      <w:r>
        <w:rPr>
          <w:lang w:val="en-US"/>
        </w:rPr>
        <w:t>OTA</w:t>
      </w:r>
      <w:r w:rsidRPr="00FB0C15">
        <w:t>.</w:t>
      </w:r>
    </w:p>
    <w:p w14:paraId="34476FD0" w14:textId="77777777" w:rsidR="001631BF" w:rsidRPr="005E5EF1" w:rsidRDefault="001631BF" w:rsidP="001631BF">
      <w:r>
        <w:t xml:space="preserve">Στο άμεσο μέλλον θα αναπτυχθούν και θα φιλοξενηθούν τα </w:t>
      </w:r>
      <w:r w:rsidRPr="005E5EF1">
        <w:t>παρακάτω υποσυστ</w:t>
      </w:r>
      <w:r>
        <w:t>ήματα</w:t>
      </w:r>
      <w:r w:rsidRPr="005E5EF1">
        <w:t>:</w:t>
      </w:r>
    </w:p>
    <w:p w14:paraId="339956C1" w14:textId="77777777" w:rsidR="001631BF" w:rsidRDefault="001631BF" w:rsidP="004A1D19">
      <w:pPr>
        <w:pStyle w:val="a3"/>
        <w:numPr>
          <w:ilvl w:val="0"/>
          <w:numId w:val="15"/>
        </w:numPr>
        <w:spacing w:before="120" w:after="120" w:line="259" w:lineRule="auto"/>
      </w:pPr>
      <w:r>
        <w:lastRenderedPageBreak/>
        <w:t>Πλατφόρμα Τέλους Ακαθάριστων &amp; Παρεπιδημούντων</w:t>
      </w:r>
    </w:p>
    <w:p w14:paraId="1CA1FBF0" w14:textId="77777777" w:rsidR="001631BF" w:rsidRDefault="001631BF" w:rsidP="004A1D19">
      <w:pPr>
        <w:pStyle w:val="a3"/>
        <w:numPr>
          <w:ilvl w:val="0"/>
          <w:numId w:val="15"/>
        </w:numPr>
        <w:spacing w:before="120" w:after="120" w:line="259" w:lineRule="auto"/>
      </w:pPr>
      <w:r>
        <w:t>Έλεγχος και Έκδοση Ασφαλιστικής Ενημερότητας</w:t>
      </w:r>
    </w:p>
    <w:p w14:paraId="0D4AE727" w14:textId="77777777" w:rsidR="001631BF" w:rsidRDefault="001631BF" w:rsidP="004A1D19">
      <w:pPr>
        <w:pStyle w:val="a3"/>
        <w:numPr>
          <w:ilvl w:val="0"/>
          <w:numId w:val="15"/>
        </w:numPr>
        <w:spacing w:before="120" w:after="120" w:line="259" w:lineRule="auto"/>
      </w:pPr>
      <w:r>
        <w:t>Αίτηση &amp; Λήψη Ποινικού Μητρώου</w:t>
      </w:r>
    </w:p>
    <w:p w14:paraId="0D928928" w14:textId="77777777" w:rsidR="001631BF" w:rsidRDefault="001631BF" w:rsidP="004A1D19">
      <w:pPr>
        <w:pStyle w:val="a3"/>
        <w:numPr>
          <w:ilvl w:val="0"/>
          <w:numId w:val="15"/>
        </w:numPr>
        <w:spacing w:before="120" w:after="120" w:line="259" w:lineRule="auto"/>
      </w:pPr>
      <w:r>
        <w:t>Έκδοση Βεβαίωσης Μη Οφειλής Τ.Α.Π</w:t>
      </w:r>
    </w:p>
    <w:p w14:paraId="49A469AB" w14:textId="77777777" w:rsidR="001631BF" w:rsidRDefault="001631BF" w:rsidP="004A1D19">
      <w:pPr>
        <w:pStyle w:val="a3"/>
        <w:numPr>
          <w:ilvl w:val="0"/>
          <w:numId w:val="15"/>
        </w:numPr>
        <w:spacing w:before="120" w:after="120" w:line="259" w:lineRule="auto"/>
      </w:pPr>
      <w:r>
        <w:t>Σύστημα Αυτεπάγγελτης Αναζήτησης Δικαιολογητικών</w:t>
      </w:r>
    </w:p>
    <w:p w14:paraId="4376B06B" w14:textId="77777777" w:rsidR="001631BF" w:rsidRDefault="001631BF" w:rsidP="004A1D19">
      <w:pPr>
        <w:pStyle w:val="a3"/>
        <w:numPr>
          <w:ilvl w:val="0"/>
          <w:numId w:val="15"/>
        </w:numPr>
        <w:spacing w:before="120" w:after="120" w:line="259" w:lineRule="auto"/>
      </w:pPr>
      <w:r>
        <w:t>Αυτόματη Εξόφληση Προμηθευτών Δημοσίου</w:t>
      </w:r>
    </w:p>
    <w:p w14:paraId="3B5AD6E8" w14:textId="77777777" w:rsidR="0092733C" w:rsidRPr="009A16F6" w:rsidRDefault="009A16F6" w:rsidP="004A1D19">
      <w:pPr>
        <w:pStyle w:val="a3"/>
        <w:numPr>
          <w:ilvl w:val="0"/>
          <w:numId w:val="15"/>
        </w:numPr>
        <w:spacing w:before="120" w:after="120" w:line="259" w:lineRule="auto"/>
      </w:pPr>
      <w:r w:rsidRPr="009A16F6">
        <w:t xml:space="preserve">Οικογενειακή Εναρμόνιση – Παιδικοί Σταθμοί </w:t>
      </w:r>
    </w:p>
    <w:p w14:paraId="26F35A8C" w14:textId="77777777" w:rsidR="001631BF" w:rsidRDefault="001631BF" w:rsidP="004A1D19">
      <w:pPr>
        <w:pStyle w:val="2"/>
        <w:numPr>
          <w:ilvl w:val="1"/>
          <w:numId w:val="96"/>
        </w:numPr>
      </w:pPr>
      <w:bookmarkStart w:id="434" w:name="_Toc57762400"/>
      <w:bookmarkStart w:id="435" w:name="_Toc131090380"/>
      <w:r>
        <w:t>Σκοπιμότητα και αναμενόμενα οφέλη</w:t>
      </w:r>
      <w:bookmarkEnd w:id="434"/>
      <w:bookmarkEnd w:id="435"/>
    </w:p>
    <w:p w14:paraId="60E585A6" w14:textId="27A3D2CC" w:rsidR="001631BF" w:rsidRDefault="001631BF" w:rsidP="001631BF">
      <w:r>
        <w:t xml:space="preserve">Τα οφέλη από την υλοποίηση έργου της παρούσας </w:t>
      </w:r>
      <w:r w:rsidR="001D7B82" w:rsidRPr="001D7B82">
        <w:rPr>
          <w:color w:val="000000"/>
        </w:rPr>
        <w:t>Πρόσκλησης</w:t>
      </w:r>
      <w:r>
        <w:t xml:space="preserve"> είναι η μείωση του κόστους και η βελτιστοποίηση λειτουργίας των ΟΤΑ και των εποπτευόμενων φορέων, η οποία θα προέλθει από:</w:t>
      </w:r>
    </w:p>
    <w:p w14:paraId="60451482" w14:textId="77777777" w:rsidR="001631BF" w:rsidRDefault="001631BF" w:rsidP="004A1D19">
      <w:pPr>
        <w:pStyle w:val="a3"/>
        <w:numPr>
          <w:ilvl w:val="0"/>
          <w:numId w:val="24"/>
        </w:numPr>
        <w:spacing w:before="120" w:after="120" w:line="259" w:lineRule="auto"/>
      </w:pPr>
      <w:r w:rsidRPr="0079712D">
        <w:t xml:space="preserve">τη μείωση του διοικητικού βάρους, το οποίο προσθέτει στο άυλο κόστος των τελικών υπηρεσιών, μέσω της επέκτασης των διαλειτουργικών επαφών με τρίτα συστήματα (web </w:t>
      </w:r>
      <w:r>
        <w:rPr>
          <w:lang w:val="en-US"/>
        </w:rPr>
        <w:t>APIs</w:t>
      </w:r>
      <w:r w:rsidRPr="0079712D">
        <w:t>)</w:t>
      </w:r>
    </w:p>
    <w:p w14:paraId="5530ABF2" w14:textId="77777777" w:rsidR="00A45DB3" w:rsidRDefault="00A45DB3" w:rsidP="004A1D19">
      <w:pPr>
        <w:pStyle w:val="a3"/>
        <w:numPr>
          <w:ilvl w:val="0"/>
          <w:numId w:val="24"/>
        </w:numPr>
        <w:spacing w:before="120" w:after="120" w:line="259" w:lineRule="auto"/>
      </w:pPr>
      <w:r>
        <w:t>την μείωση του χρόνου διεκπεραίωσης των διαδικασιών και επέκταση της διαθεσιμότητας των δημόσιων υπηρεσιών</w:t>
      </w:r>
    </w:p>
    <w:p w14:paraId="47415242" w14:textId="77777777" w:rsidR="001631BF" w:rsidRDefault="001631BF" w:rsidP="004A1D19">
      <w:pPr>
        <w:pStyle w:val="a3"/>
        <w:numPr>
          <w:ilvl w:val="0"/>
          <w:numId w:val="24"/>
        </w:numPr>
        <w:spacing w:before="120" w:after="120" w:line="259" w:lineRule="auto"/>
      </w:pPr>
      <w:r w:rsidRPr="0079712D">
        <w:t xml:space="preserve">την αποσυμφόρηση των υπηρεσιών </w:t>
      </w:r>
      <w:r>
        <w:rPr>
          <w:lang w:val="en-US"/>
        </w:rPr>
        <w:t>OTA</w:t>
      </w:r>
      <w:r w:rsidRPr="0079712D">
        <w:t xml:space="preserve"> μέσω της επέκτασης των G2</w:t>
      </w:r>
      <w:r>
        <w:rPr>
          <w:lang w:val="en-US"/>
        </w:rPr>
        <w:t>G</w:t>
      </w:r>
      <w:r w:rsidRPr="0079712D">
        <w:t xml:space="preserve"> υπηρεσιών </w:t>
      </w:r>
    </w:p>
    <w:p w14:paraId="2FFD84AB" w14:textId="77777777" w:rsidR="001631BF" w:rsidRPr="0079712D" w:rsidRDefault="001631BF" w:rsidP="004A1D19">
      <w:pPr>
        <w:pStyle w:val="a3"/>
        <w:numPr>
          <w:ilvl w:val="0"/>
          <w:numId w:val="24"/>
        </w:numPr>
        <w:spacing w:before="120" w:after="120" w:line="259" w:lineRule="auto"/>
      </w:pPr>
      <w:r w:rsidRPr="00C01831">
        <w:t xml:space="preserve">την αύξηση της παραγωγικότητας και την ελαχιστοποίησης σφαλμάτων μέσω της αποτελεσματικής της άμεσης </w:t>
      </w:r>
      <w:r>
        <w:t xml:space="preserve">και κεντρικής πρόσβασης στην πληροφορία </w:t>
      </w:r>
    </w:p>
    <w:p w14:paraId="2BD77408" w14:textId="77777777" w:rsidR="001631BF" w:rsidRDefault="001631BF" w:rsidP="004A1D19">
      <w:pPr>
        <w:pStyle w:val="a3"/>
        <w:numPr>
          <w:ilvl w:val="0"/>
          <w:numId w:val="24"/>
        </w:numPr>
        <w:spacing w:before="120" w:after="120" w:line="259" w:lineRule="auto"/>
      </w:pPr>
      <w:r w:rsidRPr="00AA6C4D">
        <w:t>τη</w:t>
      </w:r>
      <w:r>
        <w:t>ν</w:t>
      </w:r>
      <w:r w:rsidRPr="00AA6C4D">
        <w:t xml:space="preserve"> αποφυγή down-time </w:t>
      </w:r>
      <w:r>
        <w:t>και την ύψιστη διαθεσιμότητα, απόδοση και αξιοπιστία των υπηρεσιών</w:t>
      </w:r>
    </w:p>
    <w:p w14:paraId="038B1D91" w14:textId="77777777" w:rsidR="001631BF" w:rsidRDefault="001631BF" w:rsidP="004A1D19">
      <w:pPr>
        <w:pStyle w:val="a3"/>
        <w:numPr>
          <w:ilvl w:val="0"/>
          <w:numId w:val="24"/>
        </w:numPr>
        <w:spacing w:before="120" w:after="120" w:line="259" w:lineRule="auto"/>
      </w:pPr>
      <w:r w:rsidRPr="00AB0DDF">
        <w:t>τη διασφάλιση παρακολούθησης των ενεργειών</w:t>
      </w:r>
    </w:p>
    <w:p w14:paraId="0AFA022B" w14:textId="77777777" w:rsidR="00011390" w:rsidRDefault="00011390" w:rsidP="004A1D19">
      <w:pPr>
        <w:pStyle w:val="a3"/>
        <w:numPr>
          <w:ilvl w:val="0"/>
          <w:numId w:val="24"/>
        </w:numPr>
        <w:spacing w:before="120" w:after="120" w:line="259" w:lineRule="auto"/>
      </w:pPr>
      <w:r>
        <w:t>τη β</w:t>
      </w:r>
      <w:r w:rsidRPr="00011390">
        <w:t xml:space="preserve">ελτίωση της </w:t>
      </w:r>
      <w:r>
        <w:t>π</w:t>
      </w:r>
      <w:r w:rsidRPr="00011390">
        <w:t>οιότητας των παρεχόμενων υπηρεσιών</w:t>
      </w:r>
    </w:p>
    <w:p w14:paraId="3431F1D4" w14:textId="77777777" w:rsidR="00A45DB3" w:rsidRDefault="00A45DB3" w:rsidP="004A1D19">
      <w:pPr>
        <w:pStyle w:val="a3"/>
        <w:numPr>
          <w:ilvl w:val="0"/>
          <w:numId w:val="24"/>
        </w:numPr>
        <w:spacing w:before="120" w:after="120" w:line="259" w:lineRule="auto"/>
      </w:pPr>
      <w:r>
        <w:t xml:space="preserve">την </w:t>
      </w:r>
      <w:r w:rsidRPr="00A45DB3">
        <w:t>ελάττωση της άμεσης επαφής των πολιτών με τις δημόσιες υπηρεσίες</w:t>
      </w:r>
    </w:p>
    <w:p w14:paraId="7B17336B" w14:textId="77777777" w:rsidR="006A0CB8" w:rsidRDefault="006A0CB8" w:rsidP="004A1D19">
      <w:pPr>
        <w:pStyle w:val="a3"/>
        <w:numPr>
          <w:ilvl w:val="0"/>
          <w:numId w:val="24"/>
        </w:numPr>
        <w:spacing w:before="120" w:after="120" w:line="259" w:lineRule="auto"/>
      </w:pPr>
      <w:r>
        <w:t>τη β</w:t>
      </w:r>
      <w:r w:rsidRPr="006A0CB8">
        <w:t>ελτίωση ποιότητας ζωής πολιτών</w:t>
      </w:r>
    </w:p>
    <w:p w14:paraId="441C952B" w14:textId="77777777" w:rsidR="00BF2893" w:rsidRDefault="00BF2893" w:rsidP="004A1D19">
      <w:pPr>
        <w:pStyle w:val="a3"/>
        <w:numPr>
          <w:ilvl w:val="0"/>
          <w:numId w:val="24"/>
        </w:numPr>
      </w:pPr>
      <w:r>
        <w:t>τη δ</w:t>
      </w:r>
      <w:r w:rsidRPr="00BF2893">
        <w:t>ιατήρηση χαμηλού κόστους συντήρησης συστήματος με τη χρήση open source τεχνολογιών.</w:t>
      </w:r>
    </w:p>
    <w:p w14:paraId="179371DC" w14:textId="77777777" w:rsidR="001631BF" w:rsidRDefault="001631BF" w:rsidP="004A1D19">
      <w:pPr>
        <w:pStyle w:val="2"/>
        <w:numPr>
          <w:ilvl w:val="1"/>
          <w:numId w:val="96"/>
        </w:numPr>
      </w:pPr>
      <w:bookmarkStart w:id="436" w:name="_Toc57762401"/>
      <w:bookmarkStart w:id="437" w:name="_Toc131090381"/>
      <w:r>
        <w:t>Στόχοι του Έργου</w:t>
      </w:r>
      <w:bookmarkEnd w:id="436"/>
      <w:bookmarkEnd w:id="437"/>
    </w:p>
    <w:p w14:paraId="0E83B33B" w14:textId="77777777" w:rsidR="001631BF" w:rsidRDefault="001631BF" w:rsidP="001631BF">
      <w:r>
        <w:t>Στην ορθή, ασφαλή και απρόσκοπτη λειτουργία του Συστήματος. Ενδεικτικές σχετικές δράσεις του έργου είναι:</w:t>
      </w:r>
    </w:p>
    <w:p w14:paraId="6D7F9BA6" w14:textId="77777777" w:rsidR="001631BF" w:rsidRDefault="001631BF" w:rsidP="004A1D19">
      <w:pPr>
        <w:pStyle w:val="a3"/>
        <w:numPr>
          <w:ilvl w:val="0"/>
          <w:numId w:val="25"/>
        </w:numPr>
        <w:spacing w:before="120" w:after="120" w:line="259" w:lineRule="auto"/>
      </w:pPr>
      <w:r>
        <w:t>η ένταξη όλων των εποπτευόμενων φορέων των ΟΤΑ</w:t>
      </w:r>
    </w:p>
    <w:p w14:paraId="53831881" w14:textId="77777777" w:rsidR="001631BF" w:rsidRDefault="001631BF" w:rsidP="004A1D19">
      <w:pPr>
        <w:pStyle w:val="a3"/>
        <w:numPr>
          <w:ilvl w:val="0"/>
          <w:numId w:val="25"/>
        </w:numPr>
        <w:spacing w:before="120" w:after="120" w:line="259" w:lineRule="auto"/>
      </w:pPr>
      <w:r>
        <w:t xml:space="preserve">η αλλαγή αρχιτεκτονικής για την υποστήριξη της εύρυθμης λειτουργίας του Συστήματος, εξυπηρετώντας πάνω </w:t>
      </w:r>
      <w:r w:rsidRPr="000347D0">
        <w:t xml:space="preserve">από </w:t>
      </w:r>
      <w:r w:rsidR="000347D0" w:rsidRPr="000347D0">
        <w:t>1</w:t>
      </w:r>
      <w:r w:rsidRPr="000347D0">
        <w:t>0.000</w:t>
      </w:r>
      <w:r w:rsidR="00494A5F" w:rsidRPr="000347D0">
        <w:t xml:space="preserve"> </w:t>
      </w:r>
      <w:r w:rsidRPr="000347D0">
        <w:t>χρήστες</w:t>
      </w:r>
      <w:r w:rsidR="00494A5F" w:rsidRPr="000347D0">
        <w:t xml:space="preserve"> (υπαλλήλους)</w:t>
      </w:r>
    </w:p>
    <w:p w14:paraId="674FE799" w14:textId="77777777" w:rsidR="001631BF" w:rsidRDefault="001631BF" w:rsidP="004A1D19">
      <w:pPr>
        <w:pStyle w:val="a3"/>
        <w:numPr>
          <w:ilvl w:val="0"/>
          <w:numId w:val="25"/>
        </w:numPr>
        <w:spacing w:before="120" w:after="120" w:line="259" w:lineRule="auto"/>
      </w:pPr>
      <w:r>
        <w:t xml:space="preserve">η διασφάλιση του αμετάβλητου των δεδομένων μέσω ενός κατανεμημένου περιβάλλοντος </w:t>
      </w:r>
    </w:p>
    <w:p w14:paraId="7F74D782" w14:textId="77777777" w:rsidR="001631BF" w:rsidRDefault="001631BF" w:rsidP="004A1D19">
      <w:pPr>
        <w:pStyle w:val="a3"/>
        <w:numPr>
          <w:ilvl w:val="0"/>
          <w:numId w:val="25"/>
        </w:numPr>
        <w:spacing w:before="120" w:after="120" w:line="259" w:lineRule="auto"/>
      </w:pPr>
      <w:r>
        <w:t xml:space="preserve">η </w:t>
      </w:r>
      <w:r w:rsidRPr="004C3FCC">
        <w:t xml:space="preserve">επέκταση των δυνατοτήτων διαλειτουργικής επικοινωνίας του </w:t>
      </w:r>
      <w:r>
        <w:t>Συστήματος</w:t>
      </w:r>
      <w:r w:rsidRPr="004C3FCC">
        <w:t xml:space="preserve"> με τρίτα συστήματα</w:t>
      </w:r>
    </w:p>
    <w:p w14:paraId="407C8AE4" w14:textId="77777777" w:rsidR="001631BF" w:rsidRDefault="001631BF" w:rsidP="004A1D19">
      <w:pPr>
        <w:pStyle w:val="a3"/>
        <w:numPr>
          <w:ilvl w:val="0"/>
          <w:numId w:val="25"/>
        </w:numPr>
        <w:spacing w:before="120" w:after="120" w:line="259" w:lineRule="auto"/>
      </w:pPr>
      <w:r>
        <w:t>η δυνατότητα αποθήκευσης ασύγχρονων μηνυμάτων</w:t>
      </w:r>
    </w:p>
    <w:p w14:paraId="04E91FA1" w14:textId="77777777" w:rsidR="001631BF" w:rsidRDefault="001631BF" w:rsidP="004A1D19">
      <w:pPr>
        <w:pStyle w:val="a3"/>
        <w:numPr>
          <w:ilvl w:val="0"/>
          <w:numId w:val="25"/>
        </w:numPr>
        <w:spacing w:before="120" w:after="120" w:line="259" w:lineRule="auto"/>
      </w:pPr>
      <w:r>
        <w:t xml:space="preserve">η δυνατότητα φιλοξενίας ασύγχρονων διαδικτυακών υπηρεσιών </w:t>
      </w:r>
    </w:p>
    <w:p w14:paraId="7E6F0BF2" w14:textId="77777777" w:rsidR="001631BF" w:rsidRDefault="001631BF" w:rsidP="004A1D19">
      <w:pPr>
        <w:pStyle w:val="a3"/>
        <w:numPr>
          <w:ilvl w:val="0"/>
          <w:numId w:val="25"/>
        </w:numPr>
        <w:spacing w:before="120" w:after="120" w:line="259" w:lineRule="auto"/>
      </w:pPr>
      <w:r>
        <w:t>η</w:t>
      </w:r>
      <w:r w:rsidRPr="00BC2D1C">
        <w:t xml:space="preserve"> εν</w:t>
      </w:r>
      <w:r>
        <w:t>ί</w:t>
      </w:r>
      <w:r w:rsidRPr="00BC2D1C">
        <w:t>σχ</w:t>
      </w:r>
      <w:r>
        <w:t>υ</w:t>
      </w:r>
      <w:r w:rsidRPr="00BC2D1C">
        <w:t>σ</w:t>
      </w:r>
      <w:r>
        <w:t>η</w:t>
      </w:r>
      <w:r w:rsidRPr="00BC2D1C">
        <w:t xml:space="preserve"> τη</w:t>
      </w:r>
      <w:r>
        <w:t>ς</w:t>
      </w:r>
      <w:r w:rsidRPr="00BC2D1C">
        <w:t xml:space="preserve"> ασφάλεια</w:t>
      </w:r>
      <w:r>
        <w:t>ς,</w:t>
      </w:r>
      <w:r w:rsidRPr="00BC2D1C">
        <w:t xml:space="preserve"> καθώς και τη</w:t>
      </w:r>
      <w:r>
        <w:t>ς</w:t>
      </w:r>
      <w:r w:rsidRPr="00BC2D1C">
        <w:t xml:space="preserve"> προσβασιμότητα</w:t>
      </w:r>
      <w:r>
        <w:t>ς</w:t>
      </w:r>
      <w:r w:rsidRPr="00BC2D1C">
        <w:t xml:space="preserve"> </w:t>
      </w:r>
      <w:r>
        <w:t xml:space="preserve">των </w:t>
      </w:r>
      <w:r w:rsidRPr="00BC2D1C">
        <w:t>συναλλαγών</w:t>
      </w:r>
      <w:r w:rsidRPr="00082C55">
        <w:t xml:space="preserve"> </w:t>
      </w:r>
    </w:p>
    <w:p w14:paraId="052A466B" w14:textId="77777777" w:rsidR="001631BF" w:rsidRDefault="001631BF" w:rsidP="004A1D19">
      <w:pPr>
        <w:pStyle w:val="a3"/>
        <w:numPr>
          <w:ilvl w:val="0"/>
          <w:numId w:val="25"/>
        </w:numPr>
        <w:spacing w:before="120" w:after="120" w:line="259" w:lineRule="auto"/>
      </w:pPr>
      <w:r>
        <w:t>η παροχή σημαντικών στατιστικών στοιχείων και γραφημάτων</w:t>
      </w:r>
    </w:p>
    <w:p w14:paraId="41DC21F5" w14:textId="77777777" w:rsidR="001631BF" w:rsidRDefault="001631BF" w:rsidP="001631BF">
      <w:r w:rsidRPr="008C1429">
        <w:t>Η ποσοτικοποίηση των ανωτέρω ειδικών στόχων του έργου παρουσιάζεται στον ακόλουθο πίνακα, ως ενδεικτικό μέτρο των διαστάσεών του.</w:t>
      </w:r>
    </w:p>
    <w:tbl>
      <w:tblPr>
        <w:tblStyle w:val="210"/>
        <w:tblW w:w="8222"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620" w:firstRow="1" w:lastRow="0" w:firstColumn="0" w:lastColumn="0" w:noHBand="1" w:noVBand="1"/>
      </w:tblPr>
      <w:tblGrid>
        <w:gridCol w:w="6951"/>
        <w:gridCol w:w="1271"/>
      </w:tblGrid>
      <w:tr w:rsidR="001631BF" w:rsidRPr="00CF7FCC" w14:paraId="428780A1" w14:textId="77777777" w:rsidTr="005939DD">
        <w:trPr>
          <w:cnfStyle w:val="100000000000" w:firstRow="1" w:lastRow="0" w:firstColumn="0" w:lastColumn="0" w:oddVBand="0" w:evenVBand="0" w:oddHBand="0" w:evenHBand="0" w:firstRowFirstColumn="0" w:firstRowLastColumn="0" w:lastRowFirstColumn="0" w:lastRowLastColumn="0"/>
        </w:trPr>
        <w:tc>
          <w:tcPr>
            <w:tcW w:w="6951" w:type="dxa"/>
            <w:tcBorders>
              <w:bottom w:val="none" w:sz="0" w:space="0" w:color="auto"/>
            </w:tcBorders>
            <w:shd w:val="clear" w:color="auto" w:fill="E7E6E6" w:themeFill="background2"/>
          </w:tcPr>
          <w:p w14:paraId="350F787D" w14:textId="77777777" w:rsidR="001631BF" w:rsidRPr="00CF7FCC" w:rsidRDefault="001631BF" w:rsidP="005939DD">
            <w:pPr>
              <w:jc w:val="center"/>
              <w:rPr>
                <w:sz w:val="20"/>
                <w:szCs w:val="20"/>
              </w:rPr>
            </w:pPr>
            <w:r w:rsidRPr="00CF7FCC">
              <w:rPr>
                <w:sz w:val="20"/>
                <w:szCs w:val="20"/>
              </w:rPr>
              <w:t>Μετρήσιμος Στόχος</w:t>
            </w:r>
          </w:p>
        </w:tc>
        <w:tc>
          <w:tcPr>
            <w:tcW w:w="1271" w:type="dxa"/>
            <w:tcBorders>
              <w:bottom w:val="none" w:sz="0" w:space="0" w:color="auto"/>
            </w:tcBorders>
            <w:shd w:val="clear" w:color="auto" w:fill="E7E6E6" w:themeFill="background2"/>
          </w:tcPr>
          <w:p w14:paraId="2D8E2E00" w14:textId="77777777" w:rsidR="001631BF" w:rsidRPr="00CF7FCC" w:rsidRDefault="001631BF" w:rsidP="005939DD">
            <w:pPr>
              <w:jc w:val="center"/>
              <w:rPr>
                <w:sz w:val="20"/>
                <w:szCs w:val="20"/>
              </w:rPr>
            </w:pPr>
            <w:r w:rsidRPr="00CF7FCC">
              <w:rPr>
                <w:sz w:val="20"/>
                <w:szCs w:val="20"/>
              </w:rPr>
              <w:t>Τιμή</w:t>
            </w:r>
          </w:p>
        </w:tc>
      </w:tr>
      <w:tr w:rsidR="001631BF" w:rsidRPr="00CF7FCC" w14:paraId="0FE469A4" w14:textId="77777777" w:rsidTr="005939DD">
        <w:tc>
          <w:tcPr>
            <w:tcW w:w="6951" w:type="dxa"/>
          </w:tcPr>
          <w:p w14:paraId="635E7707" w14:textId="77777777" w:rsidR="001631BF" w:rsidRPr="008E73DC" w:rsidRDefault="001631BF" w:rsidP="005939DD">
            <w:pPr>
              <w:jc w:val="left"/>
              <w:rPr>
                <w:sz w:val="20"/>
                <w:szCs w:val="20"/>
              </w:rPr>
            </w:pPr>
            <w:r w:rsidRPr="008E73DC">
              <w:rPr>
                <w:sz w:val="20"/>
                <w:szCs w:val="20"/>
              </w:rPr>
              <w:t xml:space="preserve">Πλήθος Εποπτευόμενων Φορέων που θα ενταχθούν (ΔΕΥΑ, </w:t>
            </w:r>
            <w:r>
              <w:rPr>
                <w:sz w:val="20"/>
                <w:szCs w:val="20"/>
              </w:rPr>
              <w:t>ΝΠΔΔ, ΝΠΙΔ</w:t>
            </w:r>
            <w:r w:rsidRPr="003F21F5">
              <w:rPr>
                <w:sz w:val="20"/>
                <w:szCs w:val="20"/>
              </w:rPr>
              <w:t xml:space="preserve">, </w:t>
            </w:r>
            <w:r>
              <w:rPr>
                <w:sz w:val="20"/>
                <w:szCs w:val="20"/>
              </w:rPr>
              <w:t>Κοινωφελείς Επιχειρήσεις</w:t>
            </w:r>
            <w:r w:rsidRPr="008E73DC">
              <w:rPr>
                <w:sz w:val="20"/>
                <w:szCs w:val="20"/>
              </w:rPr>
              <w:t>)</w:t>
            </w:r>
          </w:p>
        </w:tc>
        <w:tc>
          <w:tcPr>
            <w:tcW w:w="1271" w:type="dxa"/>
          </w:tcPr>
          <w:p w14:paraId="3A093FE1" w14:textId="77777777" w:rsidR="001631BF" w:rsidRPr="00CF7FCC" w:rsidRDefault="001631BF" w:rsidP="005939DD">
            <w:pPr>
              <w:jc w:val="right"/>
              <w:rPr>
                <w:sz w:val="20"/>
                <w:szCs w:val="20"/>
              </w:rPr>
            </w:pPr>
            <w:r w:rsidRPr="008E73DC">
              <w:rPr>
                <w:sz w:val="20"/>
                <w:szCs w:val="20"/>
              </w:rPr>
              <w:t>3.000</w:t>
            </w:r>
          </w:p>
        </w:tc>
      </w:tr>
      <w:tr w:rsidR="00575ECC" w:rsidRPr="00575ECC" w14:paraId="452D64E3" w14:textId="77777777" w:rsidTr="005939DD">
        <w:tc>
          <w:tcPr>
            <w:tcW w:w="6951" w:type="dxa"/>
          </w:tcPr>
          <w:p w14:paraId="48B57652" w14:textId="77777777" w:rsidR="001631BF" w:rsidRPr="00575ECC" w:rsidRDefault="001631BF" w:rsidP="005939DD">
            <w:pPr>
              <w:jc w:val="left"/>
              <w:rPr>
                <w:sz w:val="20"/>
                <w:szCs w:val="20"/>
              </w:rPr>
            </w:pPr>
            <w:r w:rsidRPr="00575ECC">
              <w:rPr>
                <w:sz w:val="20"/>
                <w:szCs w:val="20"/>
              </w:rPr>
              <w:lastRenderedPageBreak/>
              <w:t xml:space="preserve">Πλήθος </w:t>
            </w:r>
            <w:r w:rsidR="00867904">
              <w:rPr>
                <w:sz w:val="20"/>
                <w:szCs w:val="20"/>
              </w:rPr>
              <w:t xml:space="preserve">μεσοπρόθεσμων </w:t>
            </w:r>
            <w:r w:rsidRPr="00575ECC">
              <w:rPr>
                <w:sz w:val="20"/>
                <w:szCs w:val="20"/>
              </w:rPr>
              <w:t>νέων ηλεκτρονικών υπηρεσιών που θα φιλοξενηθούν στo govHUB</w:t>
            </w:r>
          </w:p>
        </w:tc>
        <w:tc>
          <w:tcPr>
            <w:tcW w:w="1271" w:type="dxa"/>
          </w:tcPr>
          <w:p w14:paraId="7488F50A" w14:textId="77777777" w:rsidR="001631BF" w:rsidRPr="00575ECC" w:rsidRDefault="00867904" w:rsidP="005939DD">
            <w:pPr>
              <w:jc w:val="right"/>
              <w:rPr>
                <w:sz w:val="20"/>
                <w:szCs w:val="20"/>
              </w:rPr>
            </w:pPr>
            <w:r>
              <w:rPr>
                <w:sz w:val="20"/>
                <w:szCs w:val="20"/>
              </w:rPr>
              <w:t>&gt;</w:t>
            </w:r>
            <w:r w:rsidR="00575ECC" w:rsidRPr="00575ECC">
              <w:rPr>
                <w:sz w:val="20"/>
                <w:szCs w:val="20"/>
              </w:rPr>
              <w:t>7</w:t>
            </w:r>
          </w:p>
        </w:tc>
      </w:tr>
      <w:tr w:rsidR="001631BF" w:rsidRPr="00CF7FCC" w14:paraId="0375E815" w14:textId="77777777" w:rsidTr="005939DD">
        <w:tc>
          <w:tcPr>
            <w:tcW w:w="6951" w:type="dxa"/>
          </w:tcPr>
          <w:p w14:paraId="798433CD" w14:textId="77777777" w:rsidR="001631BF" w:rsidRPr="004907BB" w:rsidRDefault="001631BF" w:rsidP="005939DD">
            <w:pPr>
              <w:jc w:val="left"/>
              <w:rPr>
                <w:sz w:val="20"/>
                <w:szCs w:val="20"/>
              </w:rPr>
            </w:pPr>
            <w:r w:rsidRPr="00CF7FCC">
              <w:rPr>
                <w:sz w:val="20"/>
                <w:szCs w:val="20"/>
              </w:rPr>
              <w:t xml:space="preserve">Ποσοστό </w:t>
            </w:r>
            <w:r>
              <w:rPr>
                <w:sz w:val="20"/>
                <w:szCs w:val="20"/>
              </w:rPr>
              <w:t>αύξησης χρήσης του govHUB</w:t>
            </w:r>
            <w:r w:rsidRPr="004907BB">
              <w:rPr>
                <w:sz w:val="20"/>
                <w:szCs w:val="20"/>
              </w:rPr>
              <w:t xml:space="preserve"> </w:t>
            </w:r>
            <w:r>
              <w:rPr>
                <w:sz w:val="20"/>
                <w:szCs w:val="20"/>
              </w:rPr>
              <w:t>μετά την ένταξη των νέων υπηρεσιών</w:t>
            </w:r>
          </w:p>
        </w:tc>
        <w:tc>
          <w:tcPr>
            <w:tcW w:w="1271" w:type="dxa"/>
          </w:tcPr>
          <w:p w14:paraId="5FC4296B" w14:textId="77777777" w:rsidR="001631BF" w:rsidRPr="00CF7FCC" w:rsidRDefault="001631BF" w:rsidP="005939DD">
            <w:pPr>
              <w:jc w:val="right"/>
              <w:rPr>
                <w:sz w:val="20"/>
                <w:szCs w:val="20"/>
              </w:rPr>
            </w:pPr>
            <w:r w:rsidRPr="00CF7FCC">
              <w:rPr>
                <w:sz w:val="20"/>
                <w:szCs w:val="20"/>
              </w:rPr>
              <w:t>&gt;80%</w:t>
            </w:r>
          </w:p>
        </w:tc>
      </w:tr>
      <w:tr w:rsidR="001631BF" w:rsidRPr="00CF7FCC" w14:paraId="1F49A9C1" w14:textId="77777777" w:rsidTr="005939DD">
        <w:tc>
          <w:tcPr>
            <w:tcW w:w="6951" w:type="dxa"/>
          </w:tcPr>
          <w:p w14:paraId="5D552AEB" w14:textId="77777777" w:rsidR="001631BF" w:rsidRPr="00CF7FCC" w:rsidRDefault="001631BF" w:rsidP="005939DD">
            <w:pPr>
              <w:jc w:val="left"/>
              <w:rPr>
                <w:sz w:val="20"/>
                <w:szCs w:val="20"/>
              </w:rPr>
            </w:pPr>
            <w:r w:rsidRPr="00CF7FCC">
              <w:rPr>
                <w:sz w:val="20"/>
                <w:szCs w:val="20"/>
              </w:rPr>
              <w:t xml:space="preserve">Ποσοστό </w:t>
            </w:r>
            <w:r>
              <w:rPr>
                <w:sz w:val="20"/>
                <w:szCs w:val="20"/>
              </w:rPr>
              <w:t>αύξησης χρήσης του govHUB</w:t>
            </w:r>
            <w:r w:rsidRPr="004907BB">
              <w:rPr>
                <w:sz w:val="20"/>
                <w:szCs w:val="20"/>
              </w:rPr>
              <w:t xml:space="preserve"> </w:t>
            </w:r>
            <w:r>
              <w:rPr>
                <w:sz w:val="20"/>
                <w:szCs w:val="20"/>
              </w:rPr>
              <w:t>μετά την ένταξη των νέων φορέων</w:t>
            </w:r>
          </w:p>
        </w:tc>
        <w:tc>
          <w:tcPr>
            <w:tcW w:w="1271" w:type="dxa"/>
          </w:tcPr>
          <w:p w14:paraId="275C698A" w14:textId="77777777" w:rsidR="001631BF" w:rsidRPr="00CF7FCC" w:rsidRDefault="001631BF" w:rsidP="005939DD">
            <w:pPr>
              <w:jc w:val="right"/>
              <w:rPr>
                <w:sz w:val="20"/>
                <w:szCs w:val="20"/>
              </w:rPr>
            </w:pPr>
            <w:r>
              <w:rPr>
                <w:sz w:val="20"/>
                <w:szCs w:val="20"/>
              </w:rPr>
              <w:t>&gt;70%</w:t>
            </w:r>
          </w:p>
        </w:tc>
      </w:tr>
      <w:tr w:rsidR="001631BF" w:rsidRPr="00CF7FCC" w14:paraId="3129ABBF" w14:textId="77777777" w:rsidTr="005939DD">
        <w:tc>
          <w:tcPr>
            <w:tcW w:w="6951" w:type="dxa"/>
          </w:tcPr>
          <w:p w14:paraId="680203B0" w14:textId="77777777" w:rsidR="001631BF" w:rsidRPr="00CF7FCC" w:rsidRDefault="001631BF" w:rsidP="005939DD">
            <w:pPr>
              <w:jc w:val="left"/>
              <w:rPr>
                <w:sz w:val="20"/>
                <w:szCs w:val="20"/>
              </w:rPr>
            </w:pPr>
            <w:r w:rsidRPr="00CF7FCC">
              <w:rPr>
                <w:sz w:val="20"/>
                <w:szCs w:val="20"/>
              </w:rPr>
              <w:t>Ποσοστό βελτίωσης της εξυπηρέτησης των υπαλλήλων</w:t>
            </w:r>
          </w:p>
        </w:tc>
        <w:tc>
          <w:tcPr>
            <w:tcW w:w="1271" w:type="dxa"/>
          </w:tcPr>
          <w:p w14:paraId="30546815" w14:textId="77777777" w:rsidR="001631BF" w:rsidRPr="00CF7FCC" w:rsidRDefault="001631BF" w:rsidP="005939DD">
            <w:pPr>
              <w:jc w:val="right"/>
              <w:rPr>
                <w:sz w:val="20"/>
                <w:szCs w:val="20"/>
              </w:rPr>
            </w:pPr>
            <w:r w:rsidRPr="00CF7FCC">
              <w:rPr>
                <w:sz w:val="20"/>
                <w:szCs w:val="20"/>
              </w:rPr>
              <w:t>&gt;</w:t>
            </w:r>
            <w:r>
              <w:rPr>
                <w:sz w:val="20"/>
                <w:szCs w:val="20"/>
              </w:rPr>
              <w:t>9</w:t>
            </w:r>
            <w:r w:rsidRPr="00CF7FCC">
              <w:rPr>
                <w:sz w:val="20"/>
                <w:szCs w:val="20"/>
              </w:rPr>
              <w:t>0%</w:t>
            </w:r>
          </w:p>
        </w:tc>
      </w:tr>
      <w:tr w:rsidR="001631BF" w:rsidRPr="00CF7FCC" w14:paraId="336FF5EC" w14:textId="77777777" w:rsidTr="005939DD">
        <w:tc>
          <w:tcPr>
            <w:tcW w:w="6951" w:type="dxa"/>
          </w:tcPr>
          <w:p w14:paraId="26AE881E" w14:textId="77777777" w:rsidR="001631BF" w:rsidRPr="00CF7FCC" w:rsidRDefault="001631BF" w:rsidP="005939DD">
            <w:pPr>
              <w:jc w:val="left"/>
              <w:rPr>
                <w:sz w:val="20"/>
                <w:szCs w:val="20"/>
              </w:rPr>
            </w:pPr>
            <w:r w:rsidRPr="00CF7FCC">
              <w:rPr>
                <w:iCs/>
                <w:sz w:val="20"/>
                <w:szCs w:val="20"/>
              </w:rPr>
              <w:t>Ποσοστό μείωσης ανθρώπινων πόρων</w:t>
            </w:r>
          </w:p>
        </w:tc>
        <w:tc>
          <w:tcPr>
            <w:tcW w:w="1271" w:type="dxa"/>
          </w:tcPr>
          <w:p w14:paraId="10A8B68D" w14:textId="77777777" w:rsidR="001631BF" w:rsidRPr="00CF7FCC" w:rsidRDefault="001631BF" w:rsidP="005939DD">
            <w:pPr>
              <w:keepNext/>
              <w:jc w:val="right"/>
              <w:rPr>
                <w:sz w:val="20"/>
                <w:szCs w:val="20"/>
              </w:rPr>
            </w:pPr>
            <w:r w:rsidRPr="00CF7FCC">
              <w:rPr>
                <w:sz w:val="20"/>
                <w:szCs w:val="20"/>
              </w:rPr>
              <w:t>&gt;</w:t>
            </w:r>
            <w:r>
              <w:rPr>
                <w:sz w:val="20"/>
                <w:szCs w:val="20"/>
              </w:rPr>
              <w:t>9</w:t>
            </w:r>
            <w:r w:rsidRPr="00CF7FCC">
              <w:rPr>
                <w:sz w:val="20"/>
                <w:szCs w:val="20"/>
              </w:rPr>
              <w:t>0%</w:t>
            </w:r>
          </w:p>
        </w:tc>
      </w:tr>
    </w:tbl>
    <w:p w14:paraId="693A2923" w14:textId="77777777" w:rsidR="00771321" w:rsidRPr="00771321" w:rsidRDefault="00771321" w:rsidP="00771321">
      <w:bookmarkStart w:id="438" w:name="_Toc57762402"/>
    </w:p>
    <w:p w14:paraId="77490BB6" w14:textId="77777777" w:rsidR="001631BF" w:rsidRPr="00EF5DBA" w:rsidRDefault="001631BF" w:rsidP="004A1D19">
      <w:pPr>
        <w:pStyle w:val="2"/>
        <w:numPr>
          <w:ilvl w:val="1"/>
          <w:numId w:val="96"/>
        </w:numPr>
      </w:pPr>
      <w:bookmarkStart w:id="439" w:name="_Toc131090382"/>
      <w:r w:rsidRPr="00EF5DBA">
        <w:t>Κρίσιμοι Παράγοντες του Έργου</w:t>
      </w:r>
      <w:bookmarkEnd w:id="438"/>
      <w:bookmarkEnd w:id="439"/>
    </w:p>
    <w:p w14:paraId="485349D1" w14:textId="77777777" w:rsidR="001631BF" w:rsidRDefault="001631BF" w:rsidP="001631BF">
      <w:r w:rsidRPr="00804F99">
        <w:t>Στο πίνακα που ακολουθεί παρατίθενται συνοπτικά οι κρίσιμοι παράγοντες για την επιτυχή ολοκλήρωση και επίτευξη των αποτελεσμάτων του Έργου καθώς και τα μέτρα που θα αναληφθούν από τον Φορέα Υλοποίησης και τον Φορέα Λειτουργίας για την ελαχιστοποίηση των επικινδυνοτήτων που ελέγχονται άμεσα ή έμμεσα από τους ίδιους και συντελούν στην εύρυθμη υλοποίηση του Έργου.</w:t>
      </w:r>
    </w:p>
    <w:tbl>
      <w:tblPr>
        <w:tblStyle w:val="210"/>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620" w:firstRow="1" w:lastRow="0" w:firstColumn="0" w:lastColumn="0" w:noHBand="1" w:noVBand="1"/>
      </w:tblPr>
      <w:tblGrid>
        <w:gridCol w:w="4531"/>
        <w:gridCol w:w="851"/>
        <w:gridCol w:w="4252"/>
      </w:tblGrid>
      <w:tr w:rsidR="001631BF" w:rsidRPr="0064157C" w14:paraId="4172AEFC" w14:textId="77777777" w:rsidTr="00C76DED">
        <w:trPr>
          <w:cnfStyle w:val="100000000000" w:firstRow="1" w:lastRow="0" w:firstColumn="0" w:lastColumn="0" w:oddVBand="0" w:evenVBand="0" w:oddHBand="0" w:evenHBand="0" w:firstRowFirstColumn="0" w:firstRowLastColumn="0" w:lastRowFirstColumn="0" w:lastRowLastColumn="0"/>
        </w:trPr>
        <w:tc>
          <w:tcPr>
            <w:tcW w:w="4531" w:type="dxa"/>
            <w:shd w:val="clear" w:color="auto" w:fill="E7E6E6" w:themeFill="background2"/>
          </w:tcPr>
          <w:p w14:paraId="3E43A4C7" w14:textId="77777777" w:rsidR="001631BF" w:rsidRPr="0064157C" w:rsidRDefault="001631BF" w:rsidP="005939DD">
            <w:pPr>
              <w:jc w:val="center"/>
              <w:rPr>
                <w:sz w:val="20"/>
                <w:szCs w:val="20"/>
              </w:rPr>
            </w:pPr>
            <w:r w:rsidRPr="0064157C">
              <w:rPr>
                <w:sz w:val="20"/>
                <w:szCs w:val="20"/>
              </w:rPr>
              <w:t>Κρίσιμος Παράγοντας Επιτυχίας</w:t>
            </w:r>
          </w:p>
        </w:tc>
        <w:tc>
          <w:tcPr>
            <w:tcW w:w="851" w:type="dxa"/>
            <w:shd w:val="clear" w:color="auto" w:fill="E7E6E6" w:themeFill="background2"/>
          </w:tcPr>
          <w:p w14:paraId="44153591" w14:textId="77777777" w:rsidR="001631BF" w:rsidRPr="0064157C" w:rsidRDefault="001631BF" w:rsidP="005939DD">
            <w:pPr>
              <w:jc w:val="center"/>
              <w:rPr>
                <w:sz w:val="20"/>
                <w:szCs w:val="20"/>
              </w:rPr>
            </w:pPr>
            <w:r w:rsidRPr="0064157C">
              <w:rPr>
                <w:sz w:val="20"/>
                <w:szCs w:val="20"/>
              </w:rPr>
              <w:t>Τύπος</w:t>
            </w:r>
          </w:p>
        </w:tc>
        <w:tc>
          <w:tcPr>
            <w:tcW w:w="4252" w:type="dxa"/>
            <w:shd w:val="clear" w:color="auto" w:fill="E7E6E6" w:themeFill="background2"/>
          </w:tcPr>
          <w:p w14:paraId="7CB4DC41" w14:textId="77777777" w:rsidR="001631BF" w:rsidRPr="0064157C" w:rsidRDefault="001631BF" w:rsidP="005939DD">
            <w:pPr>
              <w:jc w:val="center"/>
              <w:rPr>
                <w:sz w:val="20"/>
                <w:szCs w:val="20"/>
              </w:rPr>
            </w:pPr>
            <w:r w:rsidRPr="0064157C">
              <w:rPr>
                <w:sz w:val="20"/>
                <w:szCs w:val="20"/>
              </w:rPr>
              <w:t>Σχετικές Ενέργειες Αντιμετώπισης</w:t>
            </w:r>
          </w:p>
        </w:tc>
      </w:tr>
      <w:tr w:rsidR="008B1EC8" w:rsidRPr="0064157C" w14:paraId="29D6B00A" w14:textId="77777777" w:rsidTr="00C76DED">
        <w:tc>
          <w:tcPr>
            <w:tcW w:w="4531" w:type="dxa"/>
          </w:tcPr>
          <w:p w14:paraId="67AFDFAC" w14:textId="77777777" w:rsidR="008B1EC8" w:rsidRPr="008B1EC8" w:rsidRDefault="008B1EC8" w:rsidP="008B1EC8">
            <w:pPr>
              <w:jc w:val="left"/>
              <w:rPr>
                <w:sz w:val="20"/>
                <w:szCs w:val="20"/>
              </w:rPr>
            </w:pPr>
            <w:r w:rsidRPr="008B1EC8">
              <w:rPr>
                <w:sz w:val="20"/>
                <w:szCs w:val="20"/>
              </w:rPr>
              <w:t xml:space="preserve">Η επιτυχής υλοποίηση προτεινόμενης αρχιτεκτονικής βασισμένη σε Περιέκτες (Containers). </w:t>
            </w:r>
          </w:p>
          <w:p w14:paraId="6124B96D" w14:textId="77777777" w:rsidR="008B1EC8" w:rsidRPr="008B1EC8" w:rsidRDefault="008B1EC8" w:rsidP="008B1EC8">
            <w:pPr>
              <w:jc w:val="left"/>
              <w:rPr>
                <w:sz w:val="20"/>
                <w:szCs w:val="20"/>
              </w:rPr>
            </w:pPr>
            <w:r w:rsidRPr="008B1EC8">
              <w:rPr>
                <w:sz w:val="20"/>
                <w:szCs w:val="20"/>
              </w:rPr>
              <w:t>Απαιτείται αποδεδειγμένη τεχνογνωσία του Αναδόχου στο αντικείμενο της Διαχείρισης Εικονοποίησης βασισμένης σε Περιέκτες (Containers).</w:t>
            </w:r>
          </w:p>
        </w:tc>
        <w:tc>
          <w:tcPr>
            <w:tcW w:w="851" w:type="dxa"/>
          </w:tcPr>
          <w:p w14:paraId="58EA72AC" w14:textId="77777777" w:rsidR="008B1EC8" w:rsidRPr="008B1EC8" w:rsidRDefault="008B1EC8" w:rsidP="008B1EC8">
            <w:pPr>
              <w:jc w:val="center"/>
              <w:rPr>
                <w:sz w:val="20"/>
                <w:szCs w:val="20"/>
              </w:rPr>
            </w:pPr>
            <w:r w:rsidRPr="008B1EC8">
              <w:rPr>
                <w:sz w:val="20"/>
                <w:szCs w:val="20"/>
              </w:rPr>
              <w:t>Τ</w:t>
            </w:r>
          </w:p>
        </w:tc>
        <w:tc>
          <w:tcPr>
            <w:tcW w:w="4252" w:type="dxa"/>
          </w:tcPr>
          <w:p w14:paraId="353E15CA" w14:textId="34B95578" w:rsidR="008B1EC8" w:rsidRPr="00113F96" w:rsidRDefault="008B1EC8" w:rsidP="008B1EC8">
            <w:pPr>
              <w:jc w:val="left"/>
              <w:rPr>
                <w:sz w:val="20"/>
                <w:szCs w:val="20"/>
              </w:rPr>
            </w:pPr>
            <w:r w:rsidRPr="008B1EC8">
              <w:rPr>
                <w:sz w:val="20"/>
                <w:szCs w:val="20"/>
              </w:rPr>
              <w:t xml:space="preserve">Προσδιορισμός των κατάλληλων προσόντων και εμπειρίας του Αναδόχου στους όρους </w:t>
            </w:r>
            <w:r w:rsidR="00C60C00">
              <w:rPr>
                <w:sz w:val="20"/>
                <w:szCs w:val="20"/>
              </w:rPr>
              <w:t xml:space="preserve">της παρούσας </w:t>
            </w:r>
            <w:r w:rsidRPr="008B1EC8">
              <w:rPr>
                <w:sz w:val="20"/>
                <w:szCs w:val="20"/>
              </w:rPr>
              <w:t>, ιδιαίτερα σε επίπεδο ελάχιστων προϋποθέσεων συμμετοχής.</w:t>
            </w:r>
          </w:p>
        </w:tc>
      </w:tr>
      <w:tr w:rsidR="001631BF" w:rsidRPr="0064157C" w14:paraId="57CB51FB" w14:textId="77777777" w:rsidTr="00C76DED">
        <w:tc>
          <w:tcPr>
            <w:tcW w:w="4531" w:type="dxa"/>
          </w:tcPr>
          <w:p w14:paraId="2C2C3851" w14:textId="77777777" w:rsidR="001631BF" w:rsidRPr="00C76DED" w:rsidRDefault="001631BF" w:rsidP="005939DD">
            <w:pPr>
              <w:jc w:val="left"/>
              <w:rPr>
                <w:sz w:val="20"/>
                <w:szCs w:val="20"/>
              </w:rPr>
            </w:pPr>
            <w:r w:rsidRPr="00C76DED">
              <w:rPr>
                <w:sz w:val="20"/>
                <w:szCs w:val="20"/>
              </w:rPr>
              <w:t>Διασφάλιση της ακεραιότητας και του αμετάβλητου των δεδομένων μέσω ενός κατανεμημένου περιβάλλοντος και τη χρήση της τεχνολογίας Blockchain.</w:t>
            </w:r>
          </w:p>
          <w:p w14:paraId="3779363F" w14:textId="77777777" w:rsidR="001631BF" w:rsidRPr="00C76DED" w:rsidRDefault="001631BF" w:rsidP="005939DD">
            <w:pPr>
              <w:jc w:val="left"/>
              <w:rPr>
                <w:sz w:val="20"/>
                <w:szCs w:val="20"/>
              </w:rPr>
            </w:pPr>
            <w:r w:rsidRPr="00C76DED">
              <w:rPr>
                <w:sz w:val="20"/>
                <w:szCs w:val="20"/>
              </w:rPr>
              <w:t>Απαιτείται αποδεδειγμένη τεχνογνωσία του Αναδόχου στο αντικείμενο της χρήσης Blockchain τεχνολογίας.</w:t>
            </w:r>
          </w:p>
        </w:tc>
        <w:tc>
          <w:tcPr>
            <w:tcW w:w="851" w:type="dxa"/>
          </w:tcPr>
          <w:p w14:paraId="4022D8EB" w14:textId="77777777" w:rsidR="001631BF" w:rsidRPr="00C76DED" w:rsidRDefault="001631BF" w:rsidP="005939DD">
            <w:pPr>
              <w:jc w:val="center"/>
              <w:rPr>
                <w:sz w:val="20"/>
                <w:szCs w:val="20"/>
              </w:rPr>
            </w:pPr>
            <w:r w:rsidRPr="00C76DED">
              <w:rPr>
                <w:sz w:val="20"/>
                <w:szCs w:val="20"/>
              </w:rPr>
              <w:t>Τ</w:t>
            </w:r>
          </w:p>
        </w:tc>
        <w:tc>
          <w:tcPr>
            <w:tcW w:w="4252" w:type="dxa"/>
          </w:tcPr>
          <w:p w14:paraId="13E87488" w14:textId="29ACFA9B" w:rsidR="001631BF" w:rsidRPr="00113F96" w:rsidRDefault="001631BF" w:rsidP="005939DD">
            <w:pPr>
              <w:jc w:val="left"/>
              <w:rPr>
                <w:sz w:val="20"/>
                <w:szCs w:val="20"/>
              </w:rPr>
            </w:pPr>
            <w:r w:rsidRPr="00113F96">
              <w:rPr>
                <w:sz w:val="20"/>
                <w:szCs w:val="20"/>
              </w:rPr>
              <w:t xml:space="preserve">Προσδιορισμός των κατάλληλων προσόντων και εμπειρίας του Αναδόχου στους όρους </w:t>
            </w:r>
            <w:r w:rsidR="00C60C00">
              <w:rPr>
                <w:sz w:val="20"/>
                <w:szCs w:val="20"/>
              </w:rPr>
              <w:t>της παρούσας</w:t>
            </w:r>
            <w:r w:rsidRPr="00113F96">
              <w:rPr>
                <w:sz w:val="20"/>
                <w:szCs w:val="20"/>
              </w:rPr>
              <w:t>, ιδιαίτερα σε επίπεδο ελάχιστων προϋποθέσεων συμμετοχής.</w:t>
            </w:r>
          </w:p>
        </w:tc>
      </w:tr>
      <w:tr w:rsidR="001631BF" w:rsidRPr="0064157C" w14:paraId="2BB603C3" w14:textId="77777777" w:rsidTr="00C76DED">
        <w:tc>
          <w:tcPr>
            <w:tcW w:w="4531" w:type="dxa"/>
          </w:tcPr>
          <w:p w14:paraId="2E14FC73" w14:textId="77777777" w:rsidR="001631BF" w:rsidRPr="006A68F6" w:rsidRDefault="001631BF" w:rsidP="005939DD">
            <w:pPr>
              <w:jc w:val="left"/>
              <w:rPr>
                <w:sz w:val="20"/>
                <w:szCs w:val="20"/>
              </w:rPr>
            </w:pPr>
            <w:r w:rsidRPr="006A68F6">
              <w:rPr>
                <w:sz w:val="20"/>
                <w:szCs w:val="20"/>
              </w:rPr>
              <w:t>Για την παροχή αυξημένης ασφάλειας και την αντιμετώπιση επιθέσεων, κρίνεται απαραίτητη η εγκατάσταση και η παραμετροποίηση ενός τείχους προστασίας.</w:t>
            </w:r>
          </w:p>
          <w:p w14:paraId="7625A1B0" w14:textId="77777777" w:rsidR="001631BF" w:rsidRPr="006A68F6" w:rsidRDefault="001631BF" w:rsidP="005939DD">
            <w:pPr>
              <w:jc w:val="left"/>
              <w:rPr>
                <w:sz w:val="20"/>
                <w:szCs w:val="20"/>
              </w:rPr>
            </w:pPr>
            <w:r w:rsidRPr="006A68F6">
              <w:rPr>
                <w:sz w:val="20"/>
                <w:szCs w:val="20"/>
              </w:rPr>
              <w:t>Απαιτείται αποδεδειγμένη τεχνογνωσία του Αναδόχου στην εγκατάσταση και παραμετροποίηση API Firewall και API Security Gateway</w:t>
            </w:r>
          </w:p>
        </w:tc>
        <w:tc>
          <w:tcPr>
            <w:tcW w:w="851" w:type="dxa"/>
          </w:tcPr>
          <w:p w14:paraId="1CB8DBF2" w14:textId="77777777" w:rsidR="001631BF" w:rsidRPr="006A68F6" w:rsidRDefault="001631BF" w:rsidP="005939DD">
            <w:pPr>
              <w:jc w:val="center"/>
              <w:rPr>
                <w:sz w:val="20"/>
                <w:szCs w:val="20"/>
              </w:rPr>
            </w:pPr>
            <w:r w:rsidRPr="006A68F6">
              <w:rPr>
                <w:sz w:val="20"/>
                <w:szCs w:val="20"/>
              </w:rPr>
              <w:t>Τ</w:t>
            </w:r>
          </w:p>
        </w:tc>
        <w:tc>
          <w:tcPr>
            <w:tcW w:w="4252" w:type="dxa"/>
          </w:tcPr>
          <w:p w14:paraId="7ADA81E4" w14:textId="6C16DB5B" w:rsidR="001631BF" w:rsidRPr="00113F96" w:rsidRDefault="001631BF" w:rsidP="005939DD">
            <w:pPr>
              <w:jc w:val="left"/>
              <w:rPr>
                <w:sz w:val="20"/>
                <w:szCs w:val="20"/>
              </w:rPr>
            </w:pPr>
            <w:r w:rsidRPr="00113F96">
              <w:rPr>
                <w:sz w:val="20"/>
                <w:szCs w:val="20"/>
              </w:rPr>
              <w:t xml:space="preserve">Προσδιορισμός των κατάλληλων προσόντων και εμπειρίας του Αναδόχου στους όρους </w:t>
            </w:r>
            <w:r w:rsidR="00C60C00">
              <w:rPr>
                <w:sz w:val="20"/>
                <w:szCs w:val="20"/>
              </w:rPr>
              <w:t>της παρούσας</w:t>
            </w:r>
            <w:r w:rsidRPr="00113F96">
              <w:rPr>
                <w:sz w:val="20"/>
                <w:szCs w:val="20"/>
              </w:rPr>
              <w:t>, ιδιαίτερα σε επίπεδο ελάχιστων προϋποθέσεων συμμετοχής.</w:t>
            </w:r>
          </w:p>
        </w:tc>
      </w:tr>
      <w:tr w:rsidR="001631BF" w:rsidRPr="0064157C" w14:paraId="706D49A1" w14:textId="77777777" w:rsidTr="00C76DED">
        <w:tc>
          <w:tcPr>
            <w:tcW w:w="4531" w:type="dxa"/>
          </w:tcPr>
          <w:p w14:paraId="00BB141B" w14:textId="77777777" w:rsidR="001631BF" w:rsidRPr="002309C4" w:rsidRDefault="001631BF" w:rsidP="005939DD">
            <w:pPr>
              <w:jc w:val="left"/>
              <w:rPr>
                <w:sz w:val="20"/>
                <w:szCs w:val="20"/>
              </w:rPr>
            </w:pPr>
            <w:r w:rsidRPr="009979FD">
              <w:rPr>
                <w:sz w:val="20"/>
                <w:szCs w:val="20"/>
              </w:rPr>
              <w:t>Πλήρης κατανόηση των</w:t>
            </w:r>
            <w:r>
              <w:rPr>
                <w:sz w:val="20"/>
                <w:szCs w:val="20"/>
              </w:rPr>
              <w:t xml:space="preserve"> </w:t>
            </w:r>
            <w:r w:rsidRPr="009979FD">
              <w:rPr>
                <w:sz w:val="20"/>
                <w:szCs w:val="20"/>
              </w:rPr>
              <w:t>απαιτήσεων του έργου από</w:t>
            </w:r>
            <w:r>
              <w:rPr>
                <w:sz w:val="20"/>
                <w:szCs w:val="20"/>
              </w:rPr>
              <w:t xml:space="preserve"> </w:t>
            </w:r>
            <w:r w:rsidRPr="002309C4">
              <w:rPr>
                <w:sz w:val="20"/>
                <w:szCs w:val="20"/>
              </w:rPr>
              <w:t>τον Ανάδοχο</w:t>
            </w:r>
          </w:p>
        </w:tc>
        <w:tc>
          <w:tcPr>
            <w:tcW w:w="851" w:type="dxa"/>
          </w:tcPr>
          <w:p w14:paraId="23FEEF21" w14:textId="77777777" w:rsidR="001631BF" w:rsidRPr="002309C4" w:rsidRDefault="001631BF" w:rsidP="005939DD">
            <w:pPr>
              <w:jc w:val="center"/>
              <w:rPr>
                <w:sz w:val="20"/>
                <w:szCs w:val="20"/>
              </w:rPr>
            </w:pPr>
            <w:r>
              <w:rPr>
                <w:sz w:val="20"/>
                <w:szCs w:val="20"/>
              </w:rPr>
              <w:t>Ο</w:t>
            </w:r>
          </w:p>
        </w:tc>
        <w:tc>
          <w:tcPr>
            <w:tcW w:w="4252" w:type="dxa"/>
          </w:tcPr>
          <w:p w14:paraId="06289BFC" w14:textId="74D80CE2" w:rsidR="001631BF" w:rsidRPr="002309C4" w:rsidRDefault="001631BF" w:rsidP="005939DD">
            <w:pPr>
              <w:jc w:val="left"/>
              <w:rPr>
                <w:sz w:val="20"/>
                <w:szCs w:val="20"/>
              </w:rPr>
            </w:pPr>
            <w:r w:rsidRPr="002309C4">
              <w:rPr>
                <w:sz w:val="20"/>
                <w:szCs w:val="20"/>
              </w:rPr>
              <w:t>Λεπτομερής περιγραφή του</w:t>
            </w:r>
            <w:r>
              <w:rPr>
                <w:sz w:val="20"/>
                <w:szCs w:val="20"/>
              </w:rPr>
              <w:t xml:space="preserve"> </w:t>
            </w:r>
            <w:r w:rsidRPr="002309C4">
              <w:rPr>
                <w:sz w:val="20"/>
                <w:szCs w:val="20"/>
              </w:rPr>
              <w:t xml:space="preserve">αντικειμένου έργου </w:t>
            </w:r>
            <w:r w:rsidR="00C60C00">
              <w:rPr>
                <w:sz w:val="20"/>
                <w:szCs w:val="20"/>
              </w:rPr>
              <w:t>της παρούσας</w:t>
            </w:r>
            <w:r w:rsidRPr="002309C4">
              <w:rPr>
                <w:sz w:val="20"/>
                <w:szCs w:val="20"/>
              </w:rPr>
              <w:t>.</w:t>
            </w:r>
          </w:p>
          <w:p w14:paraId="5EF4CD1A" w14:textId="77777777" w:rsidR="001631BF" w:rsidRPr="002309C4" w:rsidRDefault="001631BF" w:rsidP="005939DD">
            <w:pPr>
              <w:jc w:val="left"/>
              <w:rPr>
                <w:sz w:val="20"/>
                <w:szCs w:val="20"/>
                <w:highlight w:val="yellow"/>
              </w:rPr>
            </w:pPr>
            <w:r w:rsidRPr="002309C4">
              <w:rPr>
                <w:sz w:val="20"/>
                <w:szCs w:val="20"/>
              </w:rPr>
              <w:t>Στενή συνεργασία με την Αναθέτουσα</w:t>
            </w:r>
            <w:r>
              <w:rPr>
                <w:sz w:val="20"/>
                <w:szCs w:val="20"/>
              </w:rPr>
              <w:t xml:space="preserve"> </w:t>
            </w:r>
            <w:r w:rsidRPr="002309C4">
              <w:rPr>
                <w:sz w:val="20"/>
                <w:szCs w:val="20"/>
              </w:rPr>
              <w:t>Αρχή με στόχο τον καλύτερο σχεδιασμό</w:t>
            </w:r>
            <w:r>
              <w:rPr>
                <w:sz w:val="20"/>
                <w:szCs w:val="20"/>
              </w:rPr>
              <w:t xml:space="preserve"> </w:t>
            </w:r>
            <w:r w:rsidRPr="002309C4">
              <w:rPr>
                <w:sz w:val="20"/>
                <w:szCs w:val="20"/>
              </w:rPr>
              <w:t xml:space="preserve">και υλοποίηση των </w:t>
            </w:r>
            <w:r>
              <w:rPr>
                <w:sz w:val="20"/>
                <w:szCs w:val="20"/>
              </w:rPr>
              <w:t>εργασιών</w:t>
            </w:r>
            <w:r w:rsidRPr="002309C4">
              <w:rPr>
                <w:sz w:val="20"/>
                <w:szCs w:val="20"/>
              </w:rPr>
              <w:t xml:space="preserve"> που θα</w:t>
            </w:r>
            <w:r>
              <w:rPr>
                <w:sz w:val="20"/>
                <w:szCs w:val="20"/>
              </w:rPr>
              <w:t xml:space="preserve"> υλοποιηθούν </w:t>
            </w:r>
            <w:r w:rsidRPr="002309C4">
              <w:rPr>
                <w:sz w:val="20"/>
                <w:szCs w:val="20"/>
              </w:rPr>
              <w:t>στο πλαίσιο του έργου.</w:t>
            </w:r>
          </w:p>
        </w:tc>
      </w:tr>
      <w:tr w:rsidR="001631BF" w:rsidRPr="0064157C" w14:paraId="20DD8B52" w14:textId="77777777" w:rsidTr="00C76DED">
        <w:tc>
          <w:tcPr>
            <w:tcW w:w="4531" w:type="dxa"/>
          </w:tcPr>
          <w:p w14:paraId="2BAE8C4B" w14:textId="77777777" w:rsidR="001631BF" w:rsidRPr="004433BB" w:rsidRDefault="001631BF" w:rsidP="005939DD">
            <w:pPr>
              <w:jc w:val="left"/>
              <w:rPr>
                <w:sz w:val="20"/>
                <w:szCs w:val="20"/>
              </w:rPr>
            </w:pPr>
            <w:r>
              <w:rPr>
                <w:sz w:val="20"/>
                <w:szCs w:val="20"/>
              </w:rPr>
              <w:lastRenderedPageBreak/>
              <w:t>Διασφάλιση διαθεσιμότητας πόρων για την εγκατάσταση του govHUB</w:t>
            </w:r>
          </w:p>
        </w:tc>
        <w:tc>
          <w:tcPr>
            <w:tcW w:w="851" w:type="dxa"/>
          </w:tcPr>
          <w:p w14:paraId="6248D4D0" w14:textId="77777777" w:rsidR="001631BF" w:rsidRPr="004433BB" w:rsidRDefault="001631BF" w:rsidP="005939DD">
            <w:pPr>
              <w:jc w:val="center"/>
              <w:rPr>
                <w:sz w:val="20"/>
                <w:szCs w:val="20"/>
              </w:rPr>
            </w:pPr>
            <w:r>
              <w:rPr>
                <w:sz w:val="20"/>
                <w:szCs w:val="20"/>
              </w:rPr>
              <w:t>T/Δ</w:t>
            </w:r>
          </w:p>
        </w:tc>
        <w:tc>
          <w:tcPr>
            <w:tcW w:w="4252" w:type="dxa"/>
          </w:tcPr>
          <w:p w14:paraId="1F1918EA" w14:textId="77777777" w:rsidR="001631BF" w:rsidRPr="000D1279" w:rsidRDefault="001631BF" w:rsidP="005939DD">
            <w:pPr>
              <w:jc w:val="left"/>
              <w:rPr>
                <w:sz w:val="20"/>
                <w:szCs w:val="20"/>
              </w:rPr>
            </w:pPr>
            <w:r w:rsidRPr="004433BB">
              <w:rPr>
                <w:sz w:val="20"/>
                <w:szCs w:val="20"/>
              </w:rPr>
              <w:t xml:space="preserve">Η Αναθέτουσα Αρχή θα προβεί </w:t>
            </w:r>
            <w:r>
              <w:rPr>
                <w:sz w:val="20"/>
                <w:szCs w:val="20"/>
              </w:rPr>
              <w:t xml:space="preserve">στις </w:t>
            </w:r>
            <w:r w:rsidRPr="004433BB">
              <w:rPr>
                <w:sz w:val="20"/>
                <w:szCs w:val="20"/>
              </w:rPr>
              <w:t>απαραίτητες ενέργειες για να</w:t>
            </w:r>
            <w:r>
              <w:rPr>
                <w:sz w:val="20"/>
                <w:szCs w:val="20"/>
              </w:rPr>
              <w:t xml:space="preserve"> </w:t>
            </w:r>
            <w:r w:rsidRPr="004433BB">
              <w:rPr>
                <w:sz w:val="20"/>
                <w:szCs w:val="20"/>
              </w:rPr>
              <w:t>εξασφαλιστεί η έγκαιρη</w:t>
            </w:r>
            <w:r>
              <w:rPr>
                <w:sz w:val="20"/>
                <w:szCs w:val="20"/>
              </w:rPr>
              <w:t xml:space="preserve"> </w:t>
            </w:r>
            <w:r w:rsidRPr="004433BB">
              <w:rPr>
                <w:sz w:val="20"/>
                <w:szCs w:val="20"/>
              </w:rPr>
              <w:t>διαθεσιμότητα</w:t>
            </w:r>
            <w:r>
              <w:rPr>
                <w:sz w:val="20"/>
                <w:szCs w:val="20"/>
              </w:rPr>
              <w:t xml:space="preserve"> των απαιτούμενων πόρων του προτεινόμενου συστήματος στο GCloud</w:t>
            </w:r>
            <w:r w:rsidRPr="000D1279">
              <w:rPr>
                <w:sz w:val="20"/>
                <w:szCs w:val="20"/>
              </w:rPr>
              <w:t xml:space="preserve"> </w:t>
            </w:r>
            <w:r>
              <w:rPr>
                <w:sz w:val="20"/>
                <w:szCs w:val="20"/>
              </w:rPr>
              <w:t>της ΓΓΠΣΔΔ</w:t>
            </w:r>
          </w:p>
        </w:tc>
      </w:tr>
      <w:tr w:rsidR="001631BF" w:rsidRPr="0064157C" w14:paraId="77796D50" w14:textId="77777777" w:rsidTr="00C76DED">
        <w:tc>
          <w:tcPr>
            <w:tcW w:w="4531" w:type="dxa"/>
          </w:tcPr>
          <w:p w14:paraId="6E36991C" w14:textId="77777777" w:rsidR="001631BF" w:rsidRPr="006A68F6" w:rsidRDefault="001631BF" w:rsidP="005939DD">
            <w:pPr>
              <w:jc w:val="left"/>
              <w:rPr>
                <w:sz w:val="20"/>
                <w:szCs w:val="20"/>
              </w:rPr>
            </w:pPr>
            <w:r w:rsidRPr="006A68F6">
              <w:rPr>
                <w:sz w:val="20"/>
                <w:szCs w:val="20"/>
              </w:rPr>
              <w:t>Επιτυχής μετάπτωση των υπαρχόντων υπηρεσιών που παρέχει το govHUB.</w:t>
            </w:r>
          </w:p>
          <w:p w14:paraId="3F9CBC96" w14:textId="77777777" w:rsidR="001631BF" w:rsidRPr="006A68F6" w:rsidRDefault="001631BF" w:rsidP="005939DD">
            <w:pPr>
              <w:jc w:val="left"/>
              <w:rPr>
                <w:sz w:val="20"/>
                <w:szCs w:val="20"/>
              </w:rPr>
            </w:pPr>
            <w:r w:rsidRPr="006A68F6">
              <w:rPr>
                <w:sz w:val="20"/>
                <w:szCs w:val="20"/>
              </w:rPr>
              <w:t>Απαιτείται αποδεδειγμένη τεχνογνωσία του Αναδόχου στο αντικείμενο των Microservices.</w:t>
            </w:r>
          </w:p>
        </w:tc>
        <w:tc>
          <w:tcPr>
            <w:tcW w:w="851" w:type="dxa"/>
          </w:tcPr>
          <w:p w14:paraId="7AFB923E" w14:textId="77777777" w:rsidR="001631BF" w:rsidRPr="006A68F6" w:rsidRDefault="001631BF" w:rsidP="005939DD">
            <w:pPr>
              <w:jc w:val="center"/>
              <w:rPr>
                <w:sz w:val="20"/>
                <w:szCs w:val="20"/>
              </w:rPr>
            </w:pPr>
            <w:r w:rsidRPr="006A68F6">
              <w:rPr>
                <w:sz w:val="20"/>
                <w:szCs w:val="20"/>
              </w:rPr>
              <w:t>Τ</w:t>
            </w:r>
          </w:p>
        </w:tc>
        <w:tc>
          <w:tcPr>
            <w:tcW w:w="4252" w:type="dxa"/>
          </w:tcPr>
          <w:p w14:paraId="202646DE" w14:textId="1F732C5F" w:rsidR="001631BF" w:rsidRPr="006A68F6" w:rsidRDefault="001631BF" w:rsidP="005939DD">
            <w:pPr>
              <w:jc w:val="left"/>
              <w:rPr>
                <w:sz w:val="20"/>
                <w:szCs w:val="20"/>
              </w:rPr>
            </w:pPr>
            <w:r w:rsidRPr="006A68F6">
              <w:rPr>
                <w:sz w:val="20"/>
                <w:szCs w:val="20"/>
              </w:rPr>
              <w:t xml:space="preserve">Προσδιορισμός των κατάλληλων προσόντων και εμπειρίας του Αναδόχου στους όρους </w:t>
            </w:r>
            <w:r w:rsidR="00C60C00">
              <w:rPr>
                <w:sz w:val="20"/>
                <w:szCs w:val="20"/>
              </w:rPr>
              <w:t>της παρούσας</w:t>
            </w:r>
            <w:r w:rsidRPr="006A68F6">
              <w:rPr>
                <w:sz w:val="20"/>
                <w:szCs w:val="20"/>
              </w:rPr>
              <w:t>, ιδιαίτερα σε επίπεδο ελάχιστων προϋποθέσεων συμμετοχής.</w:t>
            </w:r>
          </w:p>
        </w:tc>
      </w:tr>
    </w:tbl>
    <w:p w14:paraId="08639EE3" w14:textId="77777777" w:rsidR="00771321" w:rsidRDefault="00771321" w:rsidP="001631BF"/>
    <w:p w14:paraId="70D311A6" w14:textId="77777777" w:rsidR="001631BF" w:rsidRPr="00804F99" w:rsidRDefault="001631BF" w:rsidP="001631BF">
      <w:r>
        <w:t>Επισημαίνεται ότι οι παραπάνω κρίσιμοι παράγοντες επιτυχίας του έργου είναι</w:t>
      </w:r>
      <w:r w:rsidRPr="0002735F">
        <w:t xml:space="preserve"> </w:t>
      </w:r>
      <w:r>
        <w:t>ενδεικτικοί. Οι υποψήφιοι ανάδοχοι οφείλουν στην προσφορά τους να αναπτύξουν τη δική</w:t>
      </w:r>
      <w:r w:rsidRPr="0002735F">
        <w:t xml:space="preserve"> </w:t>
      </w:r>
      <w:r>
        <w:t>τους προσέγγιση σχετικά με τους παράγοντες επιτυχίας και κινδύνους του έργου.</w:t>
      </w:r>
    </w:p>
    <w:p w14:paraId="6C590D6E" w14:textId="77777777" w:rsidR="001631BF" w:rsidRDefault="001631BF" w:rsidP="004A1D19">
      <w:pPr>
        <w:pStyle w:val="1"/>
        <w:numPr>
          <w:ilvl w:val="0"/>
          <w:numId w:val="96"/>
        </w:numPr>
      </w:pPr>
      <w:bookmarkStart w:id="440" w:name="_Toc57762403"/>
      <w:bookmarkStart w:id="441" w:name="_Toc131090383"/>
      <w:r>
        <w:t>ΑΝΤΙΚΕΙΜΕΝΟ ΤΗΣ ΣΥΜΒΑΣΗΣ</w:t>
      </w:r>
      <w:bookmarkEnd w:id="440"/>
      <w:bookmarkEnd w:id="441"/>
      <w:r>
        <w:t xml:space="preserve"> </w:t>
      </w:r>
    </w:p>
    <w:p w14:paraId="2F65262E" w14:textId="77777777" w:rsidR="001631BF" w:rsidRDefault="001631BF" w:rsidP="001631BF">
      <w:r>
        <w:t xml:space="preserve">Αντικείμενο του έργου «Επέκταση και Αναβάθμιση του κόμβου διαλειτουργικότητας </w:t>
      </w:r>
      <w:r>
        <w:rPr>
          <w:lang w:val="en-US"/>
        </w:rPr>
        <w:t>govHUB</w:t>
      </w:r>
      <w:r>
        <w:t xml:space="preserve">» αποτελεί </w:t>
      </w:r>
      <w:r w:rsidRPr="00C20FEC">
        <w:t>η υλοποίηση και θέση σε παραγωγική λειτουργία των απαραίτητων αναβαθμίσεων</w:t>
      </w:r>
      <w:r>
        <w:t xml:space="preserve"> </w:t>
      </w:r>
      <w:r w:rsidRPr="00C20FEC">
        <w:t>με στόχο</w:t>
      </w:r>
      <w:r>
        <w:t>:</w:t>
      </w:r>
    </w:p>
    <w:p w14:paraId="567677DE" w14:textId="77777777" w:rsidR="001631BF" w:rsidRDefault="001631BF" w:rsidP="004A1D19">
      <w:pPr>
        <w:pStyle w:val="a3"/>
        <w:numPr>
          <w:ilvl w:val="0"/>
          <w:numId w:val="26"/>
        </w:numPr>
        <w:spacing w:before="120" w:after="120" w:line="259" w:lineRule="auto"/>
      </w:pPr>
      <w:r>
        <w:t>Σχεδιασμό και υλοποίηση αρχιτεκτονική</w:t>
      </w:r>
      <w:r w:rsidR="008B5261">
        <w:t>ς</w:t>
      </w:r>
      <w:r>
        <w:t xml:space="preserve"> </w:t>
      </w:r>
      <w:r w:rsidRPr="00DE6912">
        <w:t>βασισμένη σε Περιέκτες (Containers</w:t>
      </w:r>
      <w:r>
        <w:t>)</w:t>
      </w:r>
    </w:p>
    <w:p w14:paraId="19E17297" w14:textId="77777777" w:rsidR="001631BF" w:rsidRDefault="001631BF" w:rsidP="004A1D19">
      <w:pPr>
        <w:pStyle w:val="a3"/>
        <w:numPr>
          <w:ilvl w:val="0"/>
          <w:numId w:val="26"/>
        </w:numPr>
        <w:spacing w:before="120" w:after="120" w:line="259" w:lineRule="auto"/>
      </w:pPr>
      <w:r>
        <w:t xml:space="preserve">Σχεδιασμό και ανάπτυξη υποσυστήματος </w:t>
      </w:r>
      <w:r w:rsidRPr="00764548">
        <w:t>διαχείριση</w:t>
      </w:r>
      <w:r>
        <w:t>ς</w:t>
      </w:r>
      <w:r w:rsidRPr="00764548">
        <w:t xml:space="preserve"> / δρομολόγηση μηνυμάτων, σύγχρον</w:t>
      </w:r>
      <w:r>
        <w:t>ων</w:t>
      </w:r>
      <w:r w:rsidRPr="00764548">
        <w:t xml:space="preserve"> ή ασύγχρον</w:t>
      </w:r>
      <w:r>
        <w:t>ων</w:t>
      </w:r>
      <w:r w:rsidRPr="00764548">
        <w:t>, με εγγυήσεις αποστολής ή όχι και με τη χρήση ουρών</w:t>
      </w:r>
    </w:p>
    <w:p w14:paraId="78F5D6C1" w14:textId="77777777" w:rsidR="001631BF" w:rsidRDefault="001631BF" w:rsidP="004A1D19">
      <w:pPr>
        <w:pStyle w:val="a3"/>
        <w:numPr>
          <w:ilvl w:val="0"/>
          <w:numId w:val="26"/>
        </w:numPr>
        <w:spacing w:before="120" w:after="120" w:line="259" w:lineRule="auto"/>
      </w:pPr>
      <w:r>
        <w:t xml:space="preserve">Σχεδιασμό και ανάπτυξη υποσυστήματος εγγύησης και </w:t>
      </w:r>
      <w:r w:rsidRPr="000B57B6">
        <w:t xml:space="preserve">διασφάλιση του αμετάβλητου των δεδομένων </w:t>
      </w:r>
      <w:r>
        <w:t xml:space="preserve">μέσω της τεχνολογίας </w:t>
      </w:r>
      <w:r>
        <w:rPr>
          <w:lang w:val="en-US"/>
        </w:rPr>
        <w:t>Blockchain</w:t>
      </w:r>
    </w:p>
    <w:p w14:paraId="0A3CAA65" w14:textId="77777777" w:rsidR="001631BF" w:rsidRDefault="001631BF" w:rsidP="004A1D19">
      <w:pPr>
        <w:pStyle w:val="a3"/>
        <w:numPr>
          <w:ilvl w:val="0"/>
          <w:numId w:val="26"/>
        </w:numPr>
        <w:spacing w:before="120" w:after="120" w:line="259" w:lineRule="auto"/>
      </w:pPr>
      <w:r>
        <w:t xml:space="preserve">Σχεδιασμό, εγκατάσταση και παραμετροποίηση </w:t>
      </w:r>
      <w:r w:rsidRPr="001C5D47">
        <w:t>API Firewall και API Security Gateway</w:t>
      </w:r>
    </w:p>
    <w:p w14:paraId="546196F8" w14:textId="77777777" w:rsidR="001631BF" w:rsidRPr="00672AA3" w:rsidRDefault="001631BF" w:rsidP="004A1D19">
      <w:pPr>
        <w:pStyle w:val="a3"/>
        <w:numPr>
          <w:ilvl w:val="0"/>
          <w:numId w:val="26"/>
        </w:numPr>
        <w:spacing w:before="120" w:after="120" w:line="259" w:lineRule="auto"/>
      </w:pPr>
      <w:r>
        <w:t xml:space="preserve">Επανασχεδιασμό και ανάπτυξη της Διαδικτυακής Πύλης </w:t>
      </w:r>
      <w:r>
        <w:rPr>
          <w:lang w:val="en-US"/>
        </w:rPr>
        <w:t>govhub</w:t>
      </w:r>
      <w:r>
        <w:t>.</w:t>
      </w:r>
      <w:r>
        <w:rPr>
          <w:lang w:val="en-US"/>
        </w:rPr>
        <w:t>gr</w:t>
      </w:r>
    </w:p>
    <w:p w14:paraId="3EE97D5D" w14:textId="77777777" w:rsidR="001631BF" w:rsidRDefault="001631BF" w:rsidP="004A1D19">
      <w:pPr>
        <w:pStyle w:val="a3"/>
        <w:numPr>
          <w:ilvl w:val="0"/>
          <w:numId w:val="26"/>
        </w:numPr>
        <w:spacing w:before="120" w:after="120" w:line="259" w:lineRule="auto"/>
      </w:pPr>
      <w:r>
        <w:t xml:space="preserve">Σχεδιασμό και ανάπτυξη </w:t>
      </w:r>
      <w:r w:rsidRPr="00C0557C">
        <w:t>Υποσύστημα Αυτεπάγγελτης Αναζήτησης Εγγράφων</w:t>
      </w:r>
    </w:p>
    <w:p w14:paraId="1E7B2763" w14:textId="77777777" w:rsidR="001631BF" w:rsidRDefault="001631BF" w:rsidP="004A1D19">
      <w:pPr>
        <w:pStyle w:val="a3"/>
        <w:numPr>
          <w:ilvl w:val="0"/>
          <w:numId w:val="26"/>
        </w:numPr>
        <w:spacing w:before="120" w:after="120" w:line="259" w:lineRule="auto"/>
      </w:pPr>
      <w:r>
        <w:t xml:space="preserve">Σχεδιασμό και ανάπτυξη </w:t>
      </w:r>
      <w:r w:rsidRPr="00240613">
        <w:t>Υποσύστημα Χορήγησης Επιδομάτων σε πληγέντες από Φυσικές Καταστροφές</w:t>
      </w:r>
    </w:p>
    <w:p w14:paraId="75A2C931" w14:textId="77777777" w:rsidR="001631BF" w:rsidRPr="00466BAE" w:rsidRDefault="001631BF" w:rsidP="004A1D19">
      <w:pPr>
        <w:pStyle w:val="a3"/>
        <w:numPr>
          <w:ilvl w:val="0"/>
          <w:numId w:val="26"/>
        </w:numPr>
        <w:spacing w:before="120" w:after="120" w:line="259" w:lineRule="auto"/>
      </w:pPr>
      <w:r>
        <w:t>Σχεδιασμό και ανάπτυξη υποσυστήματος</w:t>
      </w:r>
      <w:r w:rsidRPr="002F5DEE">
        <w:t xml:space="preserve"> </w:t>
      </w:r>
      <w:r>
        <w:t xml:space="preserve">διαχείρισης </w:t>
      </w:r>
      <w:r w:rsidRPr="00CE2274">
        <w:t xml:space="preserve">ενεργοποίησης Φορέων </w:t>
      </w:r>
      <w:r>
        <w:t xml:space="preserve">στον κόμβο του </w:t>
      </w:r>
      <w:r>
        <w:rPr>
          <w:lang w:val="en-US"/>
        </w:rPr>
        <w:t>govHUB</w:t>
      </w:r>
    </w:p>
    <w:p w14:paraId="010D60E7" w14:textId="77777777" w:rsidR="001631BF" w:rsidRDefault="001631BF" w:rsidP="004A1D19">
      <w:pPr>
        <w:pStyle w:val="a3"/>
        <w:numPr>
          <w:ilvl w:val="0"/>
          <w:numId w:val="26"/>
        </w:numPr>
        <w:spacing w:before="120" w:after="120" w:line="259" w:lineRule="auto"/>
      </w:pPr>
      <w:r>
        <w:t>Σχεδιασμό και ανάπτυξη υποσυστήματος ειδοποίησης χρηστών</w:t>
      </w:r>
    </w:p>
    <w:p w14:paraId="794B3A62" w14:textId="77777777" w:rsidR="001631BF" w:rsidRDefault="001631BF" w:rsidP="004A1D19">
      <w:pPr>
        <w:pStyle w:val="a3"/>
        <w:numPr>
          <w:ilvl w:val="0"/>
          <w:numId w:val="26"/>
        </w:numPr>
        <w:spacing w:before="120" w:after="120" w:line="259" w:lineRule="auto"/>
      </w:pPr>
      <w:r>
        <w:t>Μετάπτωση όλων των υπαρχόντων υπηρεσιών στη νέα προτεινόμενη αρχιτεκτονική</w:t>
      </w:r>
    </w:p>
    <w:p w14:paraId="560BB1D8" w14:textId="77777777" w:rsidR="001631BF" w:rsidRDefault="001631BF" w:rsidP="004A1D19">
      <w:pPr>
        <w:pStyle w:val="a3"/>
        <w:numPr>
          <w:ilvl w:val="0"/>
          <w:numId w:val="26"/>
        </w:numPr>
        <w:spacing w:before="120" w:after="120" w:line="259" w:lineRule="auto"/>
      </w:pPr>
      <w:r>
        <w:t>Σχεδιασμό και ανάπτυξη υποσυστήματος στατιστικών στοιχείων και γραφημάτων</w:t>
      </w:r>
    </w:p>
    <w:p w14:paraId="19B29499" w14:textId="77777777" w:rsidR="001631BF" w:rsidRDefault="001631BF" w:rsidP="004A1D19">
      <w:pPr>
        <w:pStyle w:val="a3"/>
        <w:numPr>
          <w:ilvl w:val="0"/>
          <w:numId w:val="26"/>
        </w:numPr>
        <w:spacing w:before="120" w:after="120" w:line="259" w:lineRule="auto"/>
      </w:pPr>
      <w:r w:rsidRPr="00D85F10">
        <w:t>Τεκμηρίωση του συστήματος</w:t>
      </w:r>
    </w:p>
    <w:p w14:paraId="72FB5EFC" w14:textId="77777777" w:rsidR="001631BF" w:rsidRDefault="001631BF" w:rsidP="004A1D19">
      <w:pPr>
        <w:pStyle w:val="a3"/>
        <w:numPr>
          <w:ilvl w:val="0"/>
          <w:numId w:val="26"/>
        </w:numPr>
        <w:spacing w:before="120" w:after="120" w:line="259" w:lineRule="auto"/>
      </w:pPr>
      <w:r w:rsidRPr="00D85F10">
        <w:t>Παροχή υπηρεσιών εκπαίδευσης</w:t>
      </w:r>
    </w:p>
    <w:p w14:paraId="3077EC99" w14:textId="77777777" w:rsidR="001631BF" w:rsidRPr="00547E18" w:rsidRDefault="00583D7B" w:rsidP="004A1D19">
      <w:pPr>
        <w:pStyle w:val="a3"/>
        <w:numPr>
          <w:ilvl w:val="0"/>
          <w:numId w:val="26"/>
        </w:numPr>
        <w:spacing w:before="120" w:after="120" w:line="259" w:lineRule="auto"/>
      </w:pPr>
      <w:r>
        <w:t xml:space="preserve">Παροχή </w:t>
      </w:r>
      <w:r w:rsidR="001F4011">
        <w:t>Υπηρεσιών</w:t>
      </w:r>
      <w:r w:rsidR="001631BF">
        <w:t xml:space="preserve"> υ</w:t>
      </w:r>
      <w:r w:rsidR="001631BF" w:rsidRPr="00C20FEC">
        <w:t>ποστήριξη</w:t>
      </w:r>
      <w:r w:rsidR="001631BF">
        <w:t>ς</w:t>
      </w:r>
      <w:r w:rsidR="001631BF" w:rsidRPr="00C20FEC">
        <w:t xml:space="preserve"> και συντήρηση</w:t>
      </w:r>
      <w:r w:rsidR="001631BF">
        <w:t>ς</w:t>
      </w:r>
    </w:p>
    <w:p w14:paraId="03BC7796" w14:textId="77777777" w:rsidR="001631BF" w:rsidRDefault="001631BF" w:rsidP="004A1D19">
      <w:pPr>
        <w:pStyle w:val="2"/>
        <w:numPr>
          <w:ilvl w:val="1"/>
          <w:numId w:val="96"/>
        </w:numPr>
      </w:pPr>
      <w:bookmarkStart w:id="442" w:name="_Toc57762404"/>
      <w:bookmarkStart w:id="443" w:name="_Ref62058168"/>
      <w:bookmarkStart w:id="444" w:name="_Toc131090384"/>
      <w:r w:rsidRPr="008D2E6D">
        <w:t>Γενικές Αρχές</w:t>
      </w:r>
      <w:bookmarkEnd w:id="442"/>
      <w:r w:rsidR="00F7049A">
        <w:rPr>
          <w:lang w:val="en-US"/>
        </w:rPr>
        <w:t xml:space="preserve"> </w:t>
      </w:r>
      <w:r w:rsidR="00F13FA1">
        <w:t>Σχεδιασμού Συστήματος</w:t>
      </w:r>
      <w:bookmarkEnd w:id="443"/>
      <w:bookmarkEnd w:id="444"/>
      <w:r w:rsidR="00F13FA1">
        <w:t xml:space="preserve"> </w:t>
      </w:r>
      <w:r w:rsidR="00F7049A">
        <w:t xml:space="preserve"> </w:t>
      </w:r>
    </w:p>
    <w:p w14:paraId="70446C56" w14:textId="77777777" w:rsidR="001631BF" w:rsidRDefault="001631BF" w:rsidP="001631BF">
      <w:r>
        <w:t>Η αρχιτεκτονική του προτεινόμενου συστήματος θα πρέπει να είναι:</w:t>
      </w:r>
    </w:p>
    <w:p w14:paraId="0BFD1DF3" w14:textId="77777777" w:rsidR="001631BF" w:rsidRDefault="001631BF" w:rsidP="004A1D19">
      <w:pPr>
        <w:pStyle w:val="a3"/>
        <w:numPr>
          <w:ilvl w:val="0"/>
          <w:numId w:val="27"/>
        </w:numPr>
        <w:spacing w:before="120" w:after="120" w:line="259" w:lineRule="auto"/>
      </w:pPr>
      <w:r>
        <w:t>εξολοκλήρου «ανοικτή» (open), ώστε να διασφαλίζεται η ανεξαρτησία από συγκεκριμένο προμηθευτή όλων των έτοιμων λογισμικών που θα προταθούν,</w:t>
      </w:r>
    </w:p>
    <w:p w14:paraId="0872ACC0" w14:textId="77777777" w:rsidR="00432331" w:rsidRDefault="00432331" w:rsidP="004A1D19">
      <w:pPr>
        <w:pStyle w:val="a3"/>
        <w:numPr>
          <w:ilvl w:val="0"/>
          <w:numId w:val="27"/>
        </w:numPr>
        <w:spacing w:before="120" w:after="120" w:line="259" w:lineRule="auto"/>
      </w:pPr>
      <w:r w:rsidRPr="00432331">
        <w:t>χρήση ανοιχτών προτύπων/εργαλείων που παρέχει η Ευρωπαϊκή Επιτροπή μέσω ISA2 &amp; Connecting Europe Facility Building Blocks ώστε να διασφαλιστεί και η διαλειτουργικότητα μεταξύ δημοσίων διοικήσεων των χωρών μελών της ευρωπαϊκής Ένωσης.</w:t>
      </w:r>
    </w:p>
    <w:p w14:paraId="325A0171" w14:textId="77777777" w:rsidR="001631BF" w:rsidRDefault="001631BF" w:rsidP="004A1D19">
      <w:pPr>
        <w:pStyle w:val="a3"/>
        <w:numPr>
          <w:ilvl w:val="0"/>
          <w:numId w:val="27"/>
        </w:numPr>
        <w:spacing w:before="120" w:after="120" w:line="259" w:lineRule="auto"/>
      </w:pPr>
      <w:r>
        <w:t>πολυεπίπεδη (multi‐tier), βασισμένη στις απαιτήσεις του Διαδικτύου (web based), και</w:t>
      </w:r>
    </w:p>
    <w:p w14:paraId="41F60EAA" w14:textId="77777777" w:rsidR="001631BF" w:rsidRDefault="001631BF" w:rsidP="004A1D19">
      <w:pPr>
        <w:pStyle w:val="a3"/>
        <w:numPr>
          <w:ilvl w:val="0"/>
          <w:numId w:val="27"/>
        </w:numPr>
        <w:spacing w:before="120" w:after="120" w:line="259" w:lineRule="auto"/>
      </w:pPr>
      <w:r>
        <w:lastRenderedPageBreak/>
        <w:t>αρθρωτή (modular),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179D5598" w14:textId="77777777" w:rsidR="001631BF" w:rsidRDefault="001631BF" w:rsidP="001631BF">
      <w:r w:rsidRPr="00A600DC">
        <w:t>Ο Ανάδοχος θα πρέπει να περιγράψει στην τεχνική προσφορά αναλυτικά την αρχιτεκτονική του συστήματος και να αιτιολογήσει την επιλογή της τοπολογίας, όπως και την επιλογή του λειτουργικού συστήματος, του λογισμικού του εξυπηρετητή ιστοσελίδων (web server), του εξυπηρετητή βάσεων δεδομένων (database server), των περιεκτών, του έτοιμου λογισμικού</w:t>
      </w:r>
      <w:r w:rsidRPr="006A2163">
        <w:t xml:space="preserve"> </w:t>
      </w:r>
      <w:r>
        <w:t xml:space="preserve">και τον </w:t>
      </w:r>
      <w:r w:rsidRPr="00A600DC">
        <w:t xml:space="preserve">τύπο </w:t>
      </w:r>
      <w:r w:rsidRPr="00A600DC">
        <w:rPr>
          <w:lang w:val="en-US"/>
        </w:rPr>
        <w:t>Blockchain</w:t>
      </w:r>
      <w:r w:rsidRPr="00A600DC">
        <w:t xml:space="preserve"> που θα χρησιμοποιήσει για την προτεινόμενη λύση, η οποία θα στηρίζεται εξολοκλήρου σε ανοιχτό κώδικα.</w:t>
      </w:r>
      <w:r>
        <w:t xml:space="preserve"> </w:t>
      </w:r>
    </w:p>
    <w:p w14:paraId="09E966CA" w14:textId="77777777" w:rsidR="001631BF" w:rsidRDefault="001631BF" w:rsidP="001631BF">
      <w:r>
        <w:t xml:space="preserve">Επίσης, τα υποσυστήματα του </w:t>
      </w:r>
      <w:r>
        <w:rPr>
          <w:lang w:val="en-US"/>
        </w:rPr>
        <w:t>govHUB</w:t>
      </w:r>
      <w:r w:rsidRPr="008C7D7F">
        <w:t xml:space="preserve"> </w:t>
      </w:r>
      <w:r>
        <w:t>θα πρέπει να ακολουθούν τις παρακάτω</w:t>
      </w:r>
      <w:r w:rsidRPr="008C7D7F">
        <w:t xml:space="preserve"> </w:t>
      </w:r>
      <w:r>
        <w:t>βασικές τεχνολογικές αρχές, σύμφωνα με το Πλαίσιο Διαλειτουργικότητας &amp; Υπηρεσιών</w:t>
      </w:r>
      <w:r w:rsidRPr="008C7D7F">
        <w:t xml:space="preserve"> </w:t>
      </w:r>
      <w:r>
        <w:t>Ηλεκτρονικών Συναλλαγών:</w:t>
      </w:r>
    </w:p>
    <w:p w14:paraId="5A18FA32" w14:textId="77777777" w:rsidR="001631BF" w:rsidRDefault="001631BF" w:rsidP="004A1D19">
      <w:pPr>
        <w:pStyle w:val="a3"/>
        <w:numPr>
          <w:ilvl w:val="0"/>
          <w:numId w:val="28"/>
        </w:numPr>
        <w:spacing w:before="120" w:after="120" w:line="259" w:lineRule="auto"/>
      </w:pPr>
      <w:r w:rsidRPr="00A771BF">
        <w:rPr>
          <w:b/>
          <w:bCs/>
        </w:rPr>
        <w:t>Διαφάνεια και εξωστρέφεια:</w:t>
      </w:r>
      <w:r>
        <w:t xml:space="preserve"> Το </w:t>
      </w:r>
      <w:r w:rsidRPr="00533339">
        <w:rPr>
          <w:lang w:val="en-US"/>
        </w:rPr>
        <w:t>govHUB</w:t>
      </w:r>
      <w:r>
        <w:t xml:space="preserve"> πρέπει να παρέχει λεπτομερώς</w:t>
      </w:r>
      <w:r w:rsidRPr="00533339">
        <w:t xml:space="preserve"> </w:t>
      </w:r>
      <w:r>
        <w:t>καθορισμένες και τεκμηριωμένες διεπαφές (interfaces), προκειμένου να επιτρέπει</w:t>
      </w:r>
      <w:r w:rsidRPr="00533339">
        <w:t xml:space="preserve"> </w:t>
      </w:r>
      <w:r>
        <w:t>την εύκολη ολοκλήρωση και αξιοποίηση των υπηρεσιών του από άλλα συστήματα.</w:t>
      </w:r>
    </w:p>
    <w:p w14:paraId="0B432D74" w14:textId="77777777" w:rsidR="001631BF" w:rsidRDefault="001631BF" w:rsidP="004A1D19">
      <w:pPr>
        <w:pStyle w:val="a3"/>
        <w:numPr>
          <w:ilvl w:val="0"/>
          <w:numId w:val="28"/>
        </w:numPr>
        <w:spacing w:before="120" w:after="120" w:line="259" w:lineRule="auto"/>
      </w:pPr>
      <w:r w:rsidRPr="00E61116">
        <w:rPr>
          <w:b/>
          <w:bCs/>
        </w:rPr>
        <w:t>Επαναχρησιμοποίηση στοιχείων (Reusability)</w:t>
      </w:r>
      <w:r>
        <w:t>: Η επαναχρησιμοποίηση στοιχείων,</w:t>
      </w:r>
      <w:r w:rsidRPr="00FF777F">
        <w:t xml:space="preserve"> </w:t>
      </w:r>
      <w:r>
        <w:t>δομών, προγραμμάτων και εφαρμογών, τα οποία έχουν σχεδιαστεί / αναπτυχθεί</w:t>
      </w:r>
      <w:r w:rsidRPr="00FF777F">
        <w:t xml:space="preserve"> </w:t>
      </w:r>
      <w:r>
        <w:t>σύμφωνα με τις απαιτήσεις του Πλαισίου Διαλειτουργικότητας, αποτελεί μία από</w:t>
      </w:r>
      <w:r w:rsidRPr="00FF777F">
        <w:t xml:space="preserve"> </w:t>
      </w:r>
      <w:r>
        <w:t>τις πλέον βασικές απαιτήσεις για την επίτευξη διαλειτουργικότητας μεταξύ</w:t>
      </w:r>
      <w:r w:rsidRPr="00FF777F">
        <w:t xml:space="preserve"> </w:t>
      </w:r>
      <w:r>
        <w:t>συστημάτων της Δημόσιας Διοίκησης. Η επαναχρησιμοποίηση στοιχείων αφενός</w:t>
      </w:r>
      <w:r w:rsidRPr="00FF777F">
        <w:t xml:space="preserve"> </w:t>
      </w:r>
      <w:r>
        <w:t>εξασφαλίζει ότι οι νέες εφαρμογές ή συστήματα που θα τα αξιοποιήσουν θα είναι</w:t>
      </w:r>
      <w:r w:rsidRPr="00FF777F">
        <w:t xml:space="preserve"> </w:t>
      </w:r>
      <w:r>
        <w:t>εξ αρχής συμβατά (σε κάποιο βαθμό) με το ισχύον Πλαίσιο Διαλειτουργικότητας</w:t>
      </w:r>
      <w:r w:rsidRPr="00FF777F">
        <w:t xml:space="preserve"> </w:t>
      </w:r>
      <w:r>
        <w:t>αφετέρου μειώνει το κόστος και το χρόνο ανάπτυξης των νέων συστημάτων ενώ,</w:t>
      </w:r>
      <w:r w:rsidRPr="00FF777F">
        <w:t xml:space="preserve"> </w:t>
      </w:r>
      <w:r>
        <w:t>παράλληλα, μειώνει σημαντικά την εμφάνιση λαθών.</w:t>
      </w:r>
    </w:p>
    <w:p w14:paraId="2B337416" w14:textId="77777777" w:rsidR="001631BF" w:rsidRDefault="001631BF" w:rsidP="004A1D19">
      <w:pPr>
        <w:pStyle w:val="a3"/>
        <w:numPr>
          <w:ilvl w:val="0"/>
          <w:numId w:val="28"/>
        </w:numPr>
        <w:spacing w:before="120" w:after="120" w:line="259" w:lineRule="auto"/>
      </w:pPr>
      <w:r w:rsidRPr="00A7556D">
        <w:rPr>
          <w:b/>
          <w:bCs/>
        </w:rPr>
        <w:t>Προσαρμοστικότητα (Flexibility)</w:t>
      </w:r>
      <w:r>
        <w:t xml:space="preserve">: Το </w:t>
      </w:r>
      <w:r w:rsidRPr="00A7556D">
        <w:rPr>
          <w:lang w:val="en-US"/>
        </w:rPr>
        <w:t>govHUB</w:t>
      </w:r>
      <w:r>
        <w:t xml:space="preserve"> πρέπει να επιτρέπει τη σχετικά</w:t>
      </w:r>
      <w:r w:rsidRPr="00E61116">
        <w:t xml:space="preserve"> </w:t>
      </w:r>
      <w:r>
        <w:t>απλή ή με λογικό κόστος προσαρμογή του σε νέες συνθήκες ή απαιτήσεις</w:t>
      </w:r>
      <w:r w:rsidRPr="00E61116">
        <w:t xml:space="preserve"> </w:t>
      </w:r>
      <w:r>
        <w:t>λειτουργίας, ιδιαίτερα όσον αφορά τον όγκο των συναλλαγών που εξυπηρετεί, το</w:t>
      </w:r>
      <w:r w:rsidRPr="00E61116">
        <w:t xml:space="preserve"> </w:t>
      </w:r>
      <w:r>
        <w:t>χρόνο απόκρισής του, την ασφάλεια που παρέχει κλπ. Τέτοιες απαιτήσεις συνήθως</w:t>
      </w:r>
      <w:r w:rsidRPr="00E61116">
        <w:t xml:space="preserve"> </w:t>
      </w:r>
      <w:r>
        <w:t>οφείλονται σε ανασχεδιασμό/ βελτιστοποίηση της διαδικασίας που εκτελείται για την παροχή</w:t>
      </w:r>
      <w:r w:rsidRPr="00E61116">
        <w:t xml:space="preserve"> </w:t>
      </w:r>
      <w:r>
        <w:t>της υπηρεσίας ή στην παροχή ενός νέου καναλιού παροχής υπηρεσιών.</w:t>
      </w:r>
      <w:r w:rsidRPr="00E61116">
        <w:t xml:space="preserve"> </w:t>
      </w:r>
      <w:r>
        <w:t>Η προσαρμοστικότητα αναφέρεται στις δυνατότητες τροποποίησης της</w:t>
      </w:r>
      <w:r w:rsidRPr="00E61116">
        <w:t xml:space="preserve"> </w:t>
      </w:r>
      <w:r>
        <w:t>Υπηρεσίες Ανάλυσης Απαιτήσεων αρχιτεκτονικής ενός πληροφοριακού συστήματος έτσι ώστε αυτό να ανταποκρίνεται στις νέες απαιτήσεις, κυρίως μη λειτουργικού χαρακτήρα (nonfunctional requirements), που διαμορφώνονται από το φορέα‐ιδιοκτήτη και το περιβάλλον του (πληροφοριακά συστήματα άλλων φορέων με τα οποία υπάρχει επικοινωνία, ανάγκες συναλλασσομένων υπαλλήλων και τρίτων συστημάτων κλπ.). Αρκετές φορές, η προσαρμοστικότητα ενός ΠΣ μπορεί να ταυτίζεται με τις δυνατότητες κλιμάκωσης (scalability) που παρέχει.</w:t>
      </w:r>
    </w:p>
    <w:p w14:paraId="6FF94BA0" w14:textId="77777777" w:rsidR="001631BF" w:rsidRDefault="001631BF" w:rsidP="004A1D19">
      <w:pPr>
        <w:pStyle w:val="a3"/>
        <w:numPr>
          <w:ilvl w:val="0"/>
          <w:numId w:val="28"/>
        </w:numPr>
        <w:spacing w:before="120" w:after="120" w:line="259" w:lineRule="auto"/>
      </w:pPr>
      <w:r w:rsidRPr="00C85B90">
        <w:rPr>
          <w:b/>
          <w:bCs/>
        </w:rPr>
        <w:t>Πρότυπα (Standards)</w:t>
      </w:r>
      <w:r>
        <w:t xml:space="preserve">: Ο σχεδιασμός και η υλοποίηση του </w:t>
      </w:r>
      <w:r w:rsidRPr="00C85B90">
        <w:rPr>
          <w:lang w:val="en-US"/>
        </w:rPr>
        <w:t>govHUB</w:t>
      </w:r>
      <w:r>
        <w:t xml:space="preserve"> πρέπει να στηρίζεται σε ευρέως διαδεδομένα πρότυπα, σύμφωνα με το Πλαίσιο Διαλειτουργικότητας &amp; Υπηρεσιών Ηλεκτρονικών Συναλλαγών.</w:t>
      </w:r>
    </w:p>
    <w:p w14:paraId="49D73EF2" w14:textId="77777777" w:rsidR="001631BF" w:rsidRDefault="001631BF" w:rsidP="004A1D19">
      <w:pPr>
        <w:pStyle w:val="a3"/>
        <w:numPr>
          <w:ilvl w:val="0"/>
          <w:numId w:val="28"/>
        </w:numPr>
        <w:spacing w:before="120" w:after="120" w:line="259" w:lineRule="auto"/>
      </w:pPr>
      <w:r w:rsidRPr="00C85B90">
        <w:rPr>
          <w:b/>
          <w:bCs/>
        </w:rPr>
        <w:t>Κλιμάκωση (Scalability)</w:t>
      </w:r>
      <w:r>
        <w:t xml:space="preserve">: Δεδομένου ότι οι υπηρεσίες του </w:t>
      </w:r>
      <w:r w:rsidRPr="00C85B90">
        <w:rPr>
          <w:lang w:val="en-US"/>
        </w:rPr>
        <w:t>govHUB</w:t>
      </w:r>
      <w:r>
        <w:t xml:space="preserve"> μπορεί να απαιτηθούν από μεγάλο αριθμό άλλων φορέων της Δημόσιας Διοίκησης, το </w:t>
      </w:r>
      <w:r w:rsidRPr="00C85B90">
        <w:rPr>
          <w:lang w:val="en-US"/>
        </w:rPr>
        <w:t>govHUB</w:t>
      </w:r>
      <w:r>
        <w:t xml:space="preserve"> πρέπει να παρέχει επαρκείς δυνατότητες κλιμάκωσης και επέκτασης, π.χ. μέσω προσθήκης / αναβάθμισης εξοπλισμού και λογισμικού, έτσι ώστε να μπορεί να εξυπηρετήσει μεγαλύτερο όγκο αιτημάτων ή φορέων‐χρηστών.</w:t>
      </w:r>
    </w:p>
    <w:p w14:paraId="6196B3A3" w14:textId="77777777" w:rsidR="001631BF" w:rsidRDefault="001631BF" w:rsidP="004A1D19">
      <w:pPr>
        <w:pStyle w:val="a3"/>
        <w:numPr>
          <w:ilvl w:val="0"/>
          <w:numId w:val="28"/>
        </w:numPr>
        <w:spacing w:before="120" w:after="120" w:line="259" w:lineRule="auto"/>
      </w:pPr>
      <w:r w:rsidRPr="00DD3C3E">
        <w:rPr>
          <w:b/>
          <w:bCs/>
        </w:rPr>
        <w:t>Απόδοση (Performance) και Απόκριση (Response)</w:t>
      </w:r>
      <w:r>
        <w:t>: Ο μικρός χρόνος απόκρισης</w:t>
      </w:r>
      <w:r w:rsidRPr="00DD3C3E">
        <w:t xml:space="preserve"> </w:t>
      </w:r>
      <w:r>
        <w:t>μιας ηλεκτρονικής υπηρεσίας αποτελεί βασικό παράγοντα για την αποδοχή της από</w:t>
      </w:r>
      <w:r w:rsidRPr="00DD3C3E">
        <w:t xml:space="preserve"> </w:t>
      </w:r>
      <w:r>
        <w:t>το κοινό στο οποίο απευθύνεται. Έτσι, το</w:t>
      </w:r>
      <w:r w:rsidRPr="00DD3C3E">
        <w:t xml:space="preserve"> </w:t>
      </w:r>
      <w:r w:rsidRPr="00DD3C3E">
        <w:rPr>
          <w:lang w:val="en-US"/>
        </w:rPr>
        <w:t>govHUB</w:t>
      </w:r>
      <w:r>
        <w:t xml:space="preserve"> πρέπει να είναι σε θέση να αποκρίνεται στα αιτήματα των </w:t>
      </w:r>
      <w:r>
        <w:lastRenderedPageBreak/>
        <w:t>χρηστών σε</w:t>
      </w:r>
      <w:r w:rsidRPr="00DD3C3E">
        <w:t xml:space="preserve"> </w:t>
      </w:r>
      <w:r>
        <w:t>ελάχιστο χρόνο από την υποβολή των αιτημάτων, ακόμα και αν η ικανοποίηση ενός</w:t>
      </w:r>
      <w:r w:rsidRPr="00DD3C3E">
        <w:t xml:space="preserve"> </w:t>
      </w:r>
      <w:r>
        <w:t>αιτήματος απαιτεί την επεξεργασία ενός πολύ μεγάλου όγκου δεδομένων.</w:t>
      </w:r>
    </w:p>
    <w:p w14:paraId="6D76595E" w14:textId="77777777" w:rsidR="001631BF" w:rsidRDefault="001631BF" w:rsidP="004A1D19">
      <w:pPr>
        <w:pStyle w:val="a3"/>
        <w:numPr>
          <w:ilvl w:val="0"/>
          <w:numId w:val="28"/>
        </w:numPr>
        <w:spacing w:before="120" w:after="120" w:line="259" w:lineRule="auto"/>
      </w:pPr>
      <w:r w:rsidRPr="00EA3CC6">
        <w:rPr>
          <w:b/>
          <w:bCs/>
        </w:rPr>
        <w:t>Φιλικότητα προς το χρήστη (User‐friendliness)</w:t>
      </w:r>
      <w:r>
        <w:t>: Μία άλλη βασική ιδιότητα που</w:t>
      </w:r>
      <w:r w:rsidRPr="00EA3CC6">
        <w:t xml:space="preserve"> </w:t>
      </w:r>
      <w:r>
        <w:t xml:space="preserve">πρέπει να διαθέτει το </w:t>
      </w:r>
      <w:r w:rsidRPr="00EA3CC6">
        <w:rPr>
          <w:lang w:val="en-US"/>
        </w:rPr>
        <w:t>govHUB</w:t>
      </w:r>
      <w:r>
        <w:t xml:space="preserve"> είναι η φιλικότητα των λειτουργιών του. Στο</w:t>
      </w:r>
      <w:r w:rsidRPr="00EA3CC6">
        <w:t xml:space="preserve"> </w:t>
      </w:r>
      <w:r>
        <w:t>πλαίσιο αυτό, χαρακτηριστικά όπως η ύπαρξη απλών και κατανοητών διεπαφών</w:t>
      </w:r>
      <w:r w:rsidRPr="00EA3CC6">
        <w:t xml:space="preserve"> </w:t>
      </w:r>
      <w:r>
        <w:t>(interfaces), η παροχή online βοήθειας κλπ. είναι απαραίτητα. Επίσης, τα μηνύματα</w:t>
      </w:r>
      <w:r w:rsidRPr="00EA3CC6">
        <w:t xml:space="preserve"> </w:t>
      </w:r>
      <w:r>
        <w:t>λάθους που εμφανίζονται στο χρήστη πρέπει να είναι κατανοητά και να</w:t>
      </w:r>
      <w:r w:rsidRPr="00EA3CC6">
        <w:t xml:space="preserve"> </w:t>
      </w:r>
      <w:r>
        <w:t>διευκρινίζουν κατά πόσο εκτελέστηκε το αίτημά του ή όχι.</w:t>
      </w:r>
    </w:p>
    <w:p w14:paraId="704F4D3A" w14:textId="77777777" w:rsidR="001631BF" w:rsidRDefault="001631BF" w:rsidP="004A1D19">
      <w:pPr>
        <w:pStyle w:val="a3"/>
        <w:numPr>
          <w:ilvl w:val="0"/>
          <w:numId w:val="28"/>
        </w:numPr>
        <w:spacing w:before="120" w:after="120" w:line="259" w:lineRule="auto"/>
      </w:pPr>
      <w:r w:rsidRPr="00906D9A">
        <w:rPr>
          <w:b/>
          <w:bCs/>
        </w:rPr>
        <w:t>Διαθεσιμότητα (Availability)</w:t>
      </w:r>
      <w:r>
        <w:t xml:space="preserve">: Το </w:t>
      </w:r>
      <w:r w:rsidRPr="00906D9A">
        <w:rPr>
          <w:lang w:val="en-US"/>
        </w:rPr>
        <w:t>govHUB</w:t>
      </w:r>
      <w:r>
        <w:t xml:space="preserve"> πρέπει να είναι συνεχώς διαθέσιμο</w:t>
      </w:r>
      <w:r w:rsidRPr="009A2CBF">
        <w:t xml:space="preserve"> </w:t>
      </w:r>
      <w:r>
        <w:t>και να μην παρουσιάζει προβλήματα στη λειτουργία του. Το χαρακτηριστικό αυτό</w:t>
      </w:r>
      <w:r w:rsidRPr="009A2CBF">
        <w:t xml:space="preserve"> </w:t>
      </w:r>
      <w:r>
        <w:t>αυξάνει το βαθμό αξιοπιστίας του συστήματος και συνεπώς το βαθμό αποδοχής</w:t>
      </w:r>
      <w:r w:rsidRPr="00906D9A">
        <w:t xml:space="preserve"> </w:t>
      </w:r>
      <w:r>
        <w:t>του από τους χρήστες.</w:t>
      </w:r>
    </w:p>
    <w:p w14:paraId="2D52A16F" w14:textId="77777777" w:rsidR="001631BF" w:rsidRDefault="001631BF" w:rsidP="004A1D19">
      <w:pPr>
        <w:pStyle w:val="a3"/>
        <w:numPr>
          <w:ilvl w:val="0"/>
          <w:numId w:val="28"/>
        </w:numPr>
        <w:spacing w:before="120" w:after="120" w:line="259" w:lineRule="auto"/>
      </w:pPr>
      <w:r w:rsidRPr="00906D9A">
        <w:rPr>
          <w:b/>
          <w:bCs/>
        </w:rPr>
        <w:t>Ανοχή σφαλμάτων (Fault tolerance)</w:t>
      </w:r>
      <w:r>
        <w:t>: Σε περίπτωση εμφάνισης προβλημάτων στη</w:t>
      </w:r>
      <w:r w:rsidRPr="00906D9A">
        <w:t xml:space="preserve"> </w:t>
      </w:r>
      <w:r>
        <w:t xml:space="preserve">λειτουργία του </w:t>
      </w:r>
      <w:r w:rsidRPr="00906D9A">
        <w:rPr>
          <w:lang w:val="en-US"/>
        </w:rPr>
        <w:t>govHUB</w:t>
      </w:r>
      <w:r>
        <w:t>, πρέπει να διασφαλίζεται αφενός η ταχεία επαναφορά</w:t>
      </w:r>
      <w:r w:rsidRPr="00906D9A">
        <w:t xml:space="preserve"> </w:t>
      </w:r>
      <w:r>
        <w:t>του σε κατάσταση κανονικής λειτουργίας αφετέρου η ακεραιότητα των δεδομένων</w:t>
      </w:r>
      <w:r w:rsidRPr="00906D9A">
        <w:t xml:space="preserve"> </w:t>
      </w:r>
      <w:r>
        <w:t>του. Επίσης, είναι πολύ σημαντικό και απαραίτητο να ληφθεί μέριμνα ώστε να</w:t>
      </w:r>
      <w:r w:rsidRPr="00906D9A">
        <w:t xml:space="preserve"> </w:t>
      </w:r>
      <w:r>
        <w:t>διασφαλιστούν τα δεδομένα ακόμη και σε περίπτωση βλάβης κάποιου</w:t>
      </w:r>
      <w:r w:rsidRPr="00906D9A">
        <w:t xml:space="preserve"> </w:t>
      </w:r>
      <w:r>
        <w:t>συστήματος, ή φυσικής καταστροφής. Για το λόγο αυτό, θα πρέπει να υπάρχουν τα</w:t>
      </w:r>
      <w:r w:rsidRPr="00906D9A">
        <w:t xml:space="preserve"> </w:t>
      </w:r>
      <w:r>
        <w:t>κατάλληλα συστήματα πλεονασμού (redundant storage) και λήψης αντιγράφων</w:t>
      </w:r>
      <w:r w:rsidRPr="00906D9A">
        <w:t xml:space="preserve"> </w:t>
      </w:r>
      <w:r>
        <w:t>ασφαλείας.</w:t>
      </w:r>
    </w:p>
    <w:p w14:paraId="5607E070" w14:textId="77777777" w:rsidR="003F76DF" w:rsidRDefault="001631BF" w:rsidP="004A1D19">
      <w:pPr>
        <w:pStyle w:val="a3"/>
        <w:numPr>
          <w:ilvl w:val="0"/>
          <w:numId w:val="28"/>
        </w:numPr>
        <w:spacing w:before="120" w:after="120" w:line="259" w:lineRule="auto"/>
      </w:pPr>
      <w:r w:rsidRPr="00D049DD">
        <w:rPr>
          <w:b/>
          <w:bCs/>
        </w:rPr>
        <w:t>Συντήρηση (Maintenance) και αναβάθμιση (Updating)</w:t>
      </w:r>
      <w:r>
        <w:t xml:space="preserve">: </w:t>
      </w:r>
      <w:r w:rsidR="00D63E36" w:rsidRPr="00D63E36">
        <w:t xml:space="preserve">Το </w:t>
      </w:r>
      <w:r w:rsidR="00D63E36">
        <w:t>σύστημα</w:t>
      </w:r>
      <w:r w:rsidR="00D63E36" w:rsidRPr="00D63E36">
        <w:t xml:space="preserve"> πρέπει να σχεδιαστεί και να υλοποιηθεί με open source τεχνολογίες, ώστε η λειτουργία, η συντήρηση και η αναβάθμισή του να μπορεί να ελεγχθεί / εκτελεστεί από φορείς ή στελέχη που δεν συμμετείχαν στην υλοποίησή του, χωρίς να υπάρχει κόστος για τις άδειες χρήσης του έτοιμου λογισμικού, όπως για το λογισμικό του λειτουργικού συστήματος, του εξυπηρετητή ιστοσελίδων - web server, του εξυπηρετητή βάσεων δεδομένων - database server, των περιεκτών, τον τύπο Blockchain, κα. Κρίσιμο στοιχείο για τη διασφάλιση αυτής της παραμέτρου είναι η ύπαρξη αναλυτικής τεκμηρίωσης του συστήματος (υλικό τεκμηρίωσης της ανάλυσης, σχεδιασμός βάσεων δεδομένων, εγχειρίδια χρήσης, διαχείρισης, λειτουργίας κλπ.)</w:t>
      </w:r>
    </w:p>
    <w:p w14:paraId="0739FC9C" w14:textId="77777777" w:rsidR="003F76DF" w:rsidRDefault="003F76DF" w:rsidP="003F76DF">
      <w:pPr>
        <w:spacing w:before="120" w:after="120" w:line="259" w:lineRule="auto"/>
      </w:pPr>
      <w:r>
        <w:t>Τα νέα υποσυστήματα που περιγράφονται στο έργο (Αυτεπάγγελτης Αναζήτησης Εγγράφων και Χορήγησης Επιδομάτων σε πληγέντες από Φυσικές Καταστροφές), όπως και οι υφιστάμενες υπηρεσίες του κόμβου govHUB που θα μεταφερθούν στη νέα αρχιτεκτονική, θα παρέχονται ως SaaS στους Δημόσιους Φορείς κατόπιν αιτήματος.</w:t>
      </w:r>
    </w:p>
    <w:p w14:paraId="569CB0EE" w14:textId="77777777" w:rsidR="00BF2AFC" w:rsidRPr="00E61116" w:rsidRDefault="00BF2AFC" w:rsidP="00BF2AFC">
      <w:pPr>
        <w:pStyle w:val="a3"/>
        <w:spacing w:before="120" w:after="120" w:line="259" w:lineRule="auto"/>
      </w:pPr>
    </w:p>
    <w:p w14:paraId="543C8682" w14:textId="77777777" w:rsidR="001631BF" w:rsidRDefault="001631BF" w:rsidP="004A1D19">
      <w:pPr>
        <w:pStyle w:val="2"/>
        <w:numPr>
          <w:ilvl w:val="1"/>
          <w:numId w:val="96"/>
        </w:numPr>
      </w:pPr>
      <w:bookmarkStart w:id="445" w:name="_Toc57762405"/>
      <w:bookmarkStart w:id="446" w:name="_Toc131090385"/>
      <w:bookmarkStart w:id="447" w:name="_Hlk62055022"/>
      <w:r w:rsidRPr="00382491">
        <w:t xml:space="preserve">Συμβατότητα </w:t>
      </w:r>
      <w:bookmarkEnd w:id="445"/>
      <w:r w:rsidR="00EE66B1">
        <w:t xml:space="preserve">με </w:t>
      </w:r>
      <w:r w:rsidR="00EE66B1">
        <w:rPr>
          <w:lang w:val="en-US"/>
        </w:rPr>
        <w:t>G-Cloud</w:t>
      </w:r>
      <w:bookmarkEnd w:id="446"/>
      <w:r w:rsidR="00EE66B1">
        <w:rPr>
          <w:lang w:val="en-US"/>
        </w:rPr>
        <w:t xml:space="preserve"> </w:t>
      </w:r>
    </w:p>
    <w:p w14:paraId="31010038" w14:textId="77777777" w:rsidR="00BF2AFC" w:rsidRPr="00BF2AFC" w:rsidRDefault="00BF2AFC" w:rsidP="00BF2AFC">
      <w:r w:rsidRPr="00BF2AFC">
        <w:t xml:space="preserve">Δεδομένου ότι το </w:t>
      </w:r>
      <w:r>
        <w:rPr>
          <w:lang w:val="en-US"/>
        </w:rPr>
        <w:t>govHUB</w:t>
      </w:r>
      <w:r w:rsidRPr="00BF2AFC">
        <w:t xml:space="preserve"> θα εγκατασταθεί και θα λειτουργήσει στο </w:t>
      </w:r>
      <w:r w:rsidRPr="00BF2AFC">
        <w:rPr>
          <w:lang w:val="en-US"/>
        </w:rPr>
        <w:t>G</w:t>
      </w:r>
      <w:r w:rsidRPr="00BF2AFC">
        <w:t>-</w:t>
      </w:r>
      <w:r w:rsidRPr="00BF2AFC">
        <w:rPr>
          <w:lang w:val="en-US"/>
        </w:rPr>
        <w:t>Cloud</w:t>
      </w:r>
      <w:r w:rsidRPr="00BF2AFC">
        <w:t xml:space="preserve">, θα πρέπει:   </w:t>
      </w:r>
    </w:p>
    <w:p w14:paraId="0E7239C4" w14:textId="77777777" w:rsidR="00BF2AFC" w:rsidRPr="00BF2AFC" w:rsidRDefault="00BF2AFC" w:rsidP="004A1D19">
      <w:pPr>
        <w:pStyle w:val="a3"/>
        <w:numPr>
          <w:ilvl w:val="0"/>
          <w:numId w:val="83"/>
        </w:numPr>
        <w:suppressAutoHyphens/>
        <w:spacing w:before="120" w:after="120"/>
        <w:ind w:left="714" w:hanging="357"/>
        <w:contextualSpacing w:val="0"/>
      </w:pPr>
      <w:r w:rsidRPr="00BF2AFC">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4F1ECA60" w14:textId="77777777" w:rsidR="00BF2AFC" w:rsidRPr="00BF2AFC" w:rsidRDefault="00BF2AFC" w:rsidP="004A1D19">
      <w:pPr>
        <w:pStyle w:val="a3"/>
        <w:numPr>
          <w:ilvl w:val="0"/>
          <w:numId w:val="83"/>
        </w:numPr>
        <w:suppressAutoHyphens/>
        <w:spacing w:before="120" w:after="120"/>
        <w:ind w:left="714" w:hanging="357"/>
        <w:contextualSpacing w:val="0"/>
      </w:pPr>
      <w:r w:rsidRPr="00BF2AFC">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BF2AFC">
        <w:rPr>
          <w:lang w:val="en-US"/>
        </w:rPr>
        <w:t>G</w:t>
      </w:r>
      <w:r w:rsidRPr="00BF2AFC">
        <w:t>-</w:t>
      </w:r>
      <w:r w:rsidRPr="00BF2AFC">
        <w:rPr>
          <w:lang w:val="en-US"/>
        </w:rPr>
        <w:t>Cloud</w:t>
      </w:r>
      <w:r w:rsidRPr="00BF2AFC">
        <w:t xml:space="preserve">. </w:t>
      </w:r>
    </w:p>
    <w:p w14:paraId="6B46AB3A" w14:textId="77777777" w:rsidR="00BF2AFC" w:rsidRPr="00BF2AFC" w:rsidRDefault="00BF2AFC" w:rsidP="004A1D19">
      <w:pPr>
        <w:pStyle w:val="a3"/>
        <w:numPr>
          <w:ilvl w:val="0"/>
          <w:numId w:val="83"/>
        </w:numPr>
        <w:suppressAutoHyphens/>
        <w:spacing w:before="120" w:after="120"/>
        <w:ind w:left="714" w:hanging="357"/>
        <w:contextualSpacing w:val="0"/>
      </w:pPr>
      <w:r w:rsidRPr="00BF2AFC">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1123AE8F" w14:textId="77777777" w:rsidR="00BF2AFC" w:rsidRPr="00BF2AFC" w:rsidRDefault="00BF2AFC" w:rsidP="00BF2AFC">
      <w:r w:rsidRPr="00BF2AFC">
        <w:lastRenderedPageBreak/>
        <w:t xml:space="preserve">Η προτεινόμενη λύση θα πρέπει να είναι κατάλληλα προσαρμοσμένη στις υποδομές και στο περιβάλλον λειτουργίας του </w:t>
      </w:r>
      <w:r w:rsidRPr="00BF2AFC">
        <w:rPr>
          <w:lang w:val="en-US"/>
        </w:rPr>
        <w:t>G</w:t>
      </w:r>
      <w:r w:rsidRPr="00BF2AFC">
        <w:t>-</w:t>
      </w:r>
      <w:r w:rsidRPr="00BF2AFC">
        <w:rPr>
          <w:lang w:val="en-US"/>
        </w:rPr>
        <w:t>Cloud</w:t>
      </w:r>
      <w:r w:rsidRPr="00BF2AFC">
        <w:t xml:space="preserve"> και να συμμορφώνεται με τις τεχνικο-επιχειρησιακές προδιαγραφές που διέπουν τη λειτουργία του: </w:t>
      </w:r>
    </w:p>
    <w:p w14:paraId="20EC5960" w14:textId="77777777" w:rsidR="00BF2AFC" w:rsidRPr="00BF2AFC" w:rsidRDefault="00BF2AFC" w:rsidP="004A1D19">
      <w:pPr>
        <w:pStyle w:val="a3"/>
        <w:numPr>
          <w:ilvl w:val="0"/>
          <w:numId w:val="83"/>
        </w:numPr>
        <w:suppressAutoHyphens/>
        <w:spacing w:before="120" w:after="120"/>
        <w:ind w:left="714" w:hanging="357"/>
        <w:contextualSpacing w:val="0"/>
      </w:pPr>
      <w:r w:rsidRPr="00BF2AFC">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262D7EE9" w14:textId="77777777" w:rsidR="00BF2AFC" w:rsidRPr="00BF2AFC" w:rsidRDefault="00BF2AFC" w:rsidP="004A1D19">
      <w:pPr>
        <w:pStyle w:val="a3"/>
        <w:numPr>
          <w:ilvl w:val="0"/>
          <w:numId w:val="83"/>
        </w:numPr>
        <w:suppressAutoHyphens/>
        <w:spacing w:before="120" w:after="120"/>
        <w:ind w:left="714" w:hanging="357"/>
        <w:contextualSpacing w:val="0"/>
      </w:pPr>
      <w:r w:rsidRPr="00BF2AFC">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3A6A6B9D" w14:textId="77777777" w:rsidR="00BF2AFC" w:rsidRPr="00BF2AFC" w:rsidRDefault="00BF2AFC" w:rsidP="004A1D19">
      <w:pPr>
        <w:pStyle w:val="a3"/>
        <w:numPr>
          <w:ilvl w:val="0"/>
          <w:numId w:val="83"/>
        </w:numPr>
        <w:suppressAutoHyphens/>
        <w:spacing w:before="120" w:after="120"/>
        <w:ind w:left="714" w:hanging="357"/>
        <w:contextualSpacing w:val="0"/>
      </w:pPr>
      <w:r w:rsidRPr="00BF2AFC">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1FAF3E01" w14:textId="77777777" w:rsidR="00BF2AFC" w:rsidRPr="00BF2AFC" w:rsidRDefault="00BF2AFC" w:rsidP="004A1D19">
      <w:pPr>
        <w:pStyle w:val="a3"/>
        <w:numPr>
          <w:ilvl w:val="0"/>
          <w:numId w:val="83"/>
        </w:numPr>
        <w:suppressAutoHyphens/>
        <w:spacing w:before="120" w:after="120"/>
        <w:ind w:left="714" w:hanging="357"/>
        <w:contextualSpacing w:val="0"/>
      </w:pPr>
      <w:r w:rsidRPr="00BF2AFC">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20EA6948" w14:textId="77777777" w:rsidR="00BF2AFC" w:rsidRPr="00BF2AFC" w:rsidRDefault="00BF2AFC" w:rsidP="00BF2AFC"/>
    <w:p w14:paraId="5BD5BC7B" w14:textId="77777777" w:rsidR="00BF2AFC" w:rsidRPr="00BF2AFC" w:rsidRDefault="00BF2AFC" w:rsidP="00BF2AFC">
      <w:r w:rsidRPr="00BF2AFC">
        <w:t xml:space="preserve">Σχετικά με τους υπολογιστικούς πόρους, οι εικονικές μηχανές (VMs) που δύναται να διατεθούν στον Ανάδοχο του </w:t>
      </w:r>
      <w:r>
        <w:rPr>
          <w:lang w:val="en-US"/>
        </w:rPr>
        <w:t>govHUB</w:t>
      </w:r>
      <w:r w:rsidRPr="00BF2AFC">
        <w:t xml:space="preserve"> από το Κυβερνητικό Υπολογιστικό Νέφος G-Cloud για την υλοποίηση και παραγωγική λειτουργία του Πληροφοριακού Συστήματος έχουν τα κάτωθι </w:t>
      </w:r>
      <w:r w:rsidRPr="00BF2AFC">
        <w:rPr>
          <w:u w:val="single"/>
        </w:rPr>
        <w:t>μέγιστα</w:t>
      </w:r>
      <w:r w:rsidRPr="00BF2AFC">
        <w:t xml:space="preserve"> τεχνικά χαρακτηριστικά ανά εικονική μηχανή:</w:t>
      </w:r>
    </w:p>
    <w:p w14:paraId="31ACA5E8" w14:textId="77777777" w:rsidR="00BF2AFC" w:rsidRPr="00BF2AFC" w:rsidRDefault="00BF2AFC" w:rsidP="004A1D19">
      <w:pPr>
        <w:pStyle w:val="a3"/>
        <w:numPr>
          <w:ilvl w:val="0"/>
          <w:numId w:val="79"/>
        </w:numPr>
        <w:suppressAutoHyphens/>
        <w:spacing w:before="120" w:after="120"/>
        <w:ind w:left="357" w:hanging="357"/>
        <w:contextualSpacing w:val="0"/>
      </w:pPr>
      <w:r w:rsidRPr="00BF2AFC">
        <w:t>24 εικονικοί πυρήνες ανά εικονική μηχανή (</w:t>
      </w:r>
      <w:r w:rsidRPr="00BF2AFC">
        <w:rPr>
          <w:lang w:val="en-US"/>
        </w:rPr>
        <w:t>Virtual</w:t>
      </w:r>
      <w:r w:rsidRPr="00BF2AFC">
        <w:t xml:space="preserve"> </w:t>
      </w:r>
      <w:r w:rsidRPr="00BF2AFC">
        <w:rPr>
          <w:lang w:val="en-US"/>
        </w:rPr>
        <w:t>Cores</w:t>
      </w:r>
      <w:r w:rsidRPr="00BF2AFC">
        <w:t>/</w:t>
      </w:r>
      <w:r w:rsidRPr="00BF2AFC">
        <w:rPr>
          <w:lang w:val="en-US"/>
        </w:rPr>
        <w:t>VM</w:t>
      </w:r>
      <w:r w:rsidRPr="00BF2AFC">
        <w:t>)</w:t>
      </w:r>
    </w:p>
    <w:p w14:paraId="47658C59" w14:textId="77777777" w:rsidR="00BF2AFC" w:rsidRPr="00BF2AFC" w:rsidRDefault="00BF2AFC" w:rsidP="004A1D19">
      <w:pPr>
        <w:pStyle w:val="a3"/>
        <w:numPr>
          <w:ilvl w:val="0"/>
          <w:numId w:val="79"/>
        </w:numPr>
        <w:suppressAutoHyphens/>
        <w:spacing w:before="120" w:after="120"/>
        <w:ind w:left="357" w:hanging="357"/>
        <w:contextualSpacing w:val="0"/>
      </w:pPr>
      <w:r w:rsidRPr="00BF2AFC">
        <w:t>48GB μνήμη ανά εικονική μηχανή (Ram/</w:t>
      </w:r>
      <w:r w:rsidRPr="00BF2AFC">
        <w:rPr>
          <w:lang w:val="en-US"/>
        </w:rPr>
        <w:t>VM</w:t>
      </w:r>
      <w:r w:rsidRPr="00BF2AFC">
        <w:t>)</w:t>
      </w:r>
    </w:p>
    <w:p w14:paraId="1DC60EB9" w14:textId="77777777" w:rsidR="00BF2AFC" w:rsidRPr="00BF2AFC" w:rsidRDefault="00BF2AFC" w:rsidP="004A1D19">
      <w:pPr>
        <w:pStyle w:val="a3"/>
        <w:numPr>
          <w:ilvl w:val="0"/>
          <w:numId w:val="79"/>
        </w:numPr>
        <w:suppressAutoHyphens/>
        <w:spacing w:before="120" w:after="120"/>
        <w:ind w:left="357" w:hanging="357"/>
        <w:contextualSpacing w:val="0"/>
      </w:pPr>
      <w:r w:rsidRPr="00BF2AFC">
        <w:t>120GB αποθηκευτικό χώρο ανά εικονική μηχανή (storage/VM) για λειτουργικό σύστημα και εφαρμογές</w:t>
      </w:r>
    </w:p>
    <w:p w14:paraId="522F8142" w14:textId="77777777" w:rsidR="00BF2AFC" w:rsidRPr="00BF2AFC" w:rsidRDefault="00BF2AFC" w:rsidP="00BF2AFC">
      <w:r w:rsidRPr="00BF2AFC">
        <w:t xml:space="preserve">Επιπρόσθετα, δύναται να διατεθεί αποθηκευτικός χώρος (SAN Storage) για εγκατάσταση Βάσεων Δεδομένων ή αποθήκευση αρχείων </w:t>
      </w:r>
      <w:r w:rsidRPr="00BF2AFC">
        <w:rPr>
          <w:u w:val="single"/>
        </w:rPr>
        <w:t>κατά μέγιστο</w:t>
      </w:r>
      <w:r w:rsidRPr="00BF2AFC">
        <w:t xml:space="preserve"> 10TB. Ο απαιτούμενος αποθηκευτικός χώρος για λήψη αντιγράφων ασφαλείας και τα απαραίτητα αναλώσιμα (</w:t>
      </w:r>
      <w:r w:rsidRPr="00BF2AFC">
        <w:rPr>
          <w:lang w:val="en-US"/>
        </w:rPr>
        <w:t>tapes</w:t>
      </w:r>
      <w:r w:rsidRPr="00BF2AFC">
        <w:t>) για την λήψη αντιγράφων εκτός Κέντρου Δεδομένων/</w:t>
      </w:r>
      <w:r w:rsidRPr="00BF2AFC">
        <w:rPr>
          <w:lang w:val="en-US"/>
        </w:rPr>
        <w:t>VTL</w:t>
      </w:r>
      <w:r w:rsidRPr="00BF2AFC">
        <w:t xml:space="preserve"> θα παρέχονται από το </w:t>
      </w:r>
      <w:r w:rsidRPr="00BF2AFC">
        <w:rPr>
          <w:lang w:val="en-US"/>
        </w:rPr>
        <w:t>G</w:t>
      </w:r>
      <w:r w:rsidRPr="00BF2AFC">
        <w:t>-</w:t>
      </w:r>
      <w:r w:rsidRPr="00BF2AFC">
        <w:rPr>
          <w:lang w:val="en-US"/>
        </w:rPr>
        <w:t>Cloud</w:t>
      </w:r>
      <w:r w:rsidRPr="00BF2AFC">
        <w:t xml:space="preserve"> σε αντιστοιχία με τις αιτούμενες υποδομές.</w:t>
      </w:r>
    </w:p>
    <w:p w14:paraId="037EA7B5" w14:textId="77777777" w:rsidR="00BF2AFC" w:rsidRPr="00BF2AFC" w:rsidRDefault="00BF2AFC" w:rsidP="00BF2AFC">
      <w:r w:rsidRPr="00BF2AFC">
        <w:t xml:space="preserve">Παρόλο που το Κυβερνητικό Υπολογιστικό Νέφος G-Cloud παρέχει δυνητική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2CF47F5B" w14:textId="77777777" w:rsidR="00BF2AFC" w:rsidRPr="00BF2AFC" w:rsidRDefault="00BF2AFC" w:rsidP="00BF2AFC">
      <w:r w:rsidRPr="00BF2AFC">
        <w:t xml:space="preserve">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w:t>
      </w:r>
      <w:r>
        <w:rPr>
          <w:lang w:val="en-US"/>
        </w:rPr>
        <w:t>govHUB</w:t>
      </w:r>
      <w:r w:rsidRPr="00BF2AFC">
        <w:t>, όσον αφορά:</w:t>
      </w:r>
    </w:p>
    <w:p w14:paraId="3AC68D2B" w14:textId="77777777" w:rsidR="00BF2AFC" w:rsidRPr="00BF2AFC" w:rsidRDefault="00BF2AFC" w:rsidP="004A1D19">
      <w:pPr>
        <w:pStyle w:val="Num"/>
        <w:numPr>
          <w:ilvl w:val="0"/>
          <w:numId w:val="82"/>
        </w:numPr>
        <w:rPr>
          <w:rFonts w:cs="Tahoma"/>
        </w:rPr>
      </w:pPr>
      <w:r w:rsidRPr="00BF2AFC">
        <w:rPr>
          <w:rFonts w:cs="Tahoma"/>
        </w:rPr>
        <w:t xml:space="preserve">τα χαρακτηριστικά του εξοπλισμού υποδομής του </w:t>
      </w:r>
      <w:r w:rsidRPr="00BF2AFC">
        <w:rPr>
          <w:rFonts w:cs="Tahoma"/>
          <w:lang w:val="en-US"/>
        </w:rPr>
        <w:t>G</w:t>
      </w:r>
      <w:r w:rsidRPr="00BF2AFC">
        <w:rPr>
          <w:rFonts w:cs="Tahoma"/>
        </w:rPr>
        <w:t>-</w:t>
      </w:r>
      <w:r w:rsidRPr="00BF2AFC">
        <w:rPr>
          <w:rFonts w:cs="Tahoma"/>
          <w:lang w:val="en-US"/>
        </w:rPr>
        <w:t>Cloud</w:t>
      </w:r>
      <w:r w:rsidRPr="00BF2AFC">
        <w:rPr>
          <w:rFonts w:cs="Tahoma"/>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BF2AFC">
        <w:rPr>
          <w:rFonts w:cs="Tahoma"/>
          <w:lang w:val="en-US"/>
        </w:rPr>
        <w:t>G</w:t>
      </w:r>
      <w:r w:rsidRPr="00BF2AFC">
        <w:rPr>
          <w:rFonts w:cs="Tahoma"/>
        </w:rPr>
        <w:t>-</w:t>
      </w:r>
      <w:r w:rsidRPr="00BF2AFC">
        <w:rPr>
          <w:rFonts w:cs="Tahoma"/>
          <w:lang w:val="en-US"/>
        </w:rPr>
        <w:t>Cloud</w:t>
      </w:r>
      <w:r w:rsidRPr="00BF2AFC">
        <w:rPr>
          <w:rFonts w:cs="Tahoma"/>
        </w:rPr>
        <w:t>. Συγκεκριμένα:</w:t>
      </w:r>
    </w:p>
    <w:p w14:paraId="6E226C8E" w14:textId="77777777" w:rsidR="00BF2AFC" w:rsidRPr="00BF2AFC" w:rsidRDefault="00BF2AFC" w:rsidP="004A1D19">
      <w:pPr>
        <w:pStyle w:val="Num"/>
        <w:numPr>
          <w:ilvl w:val="1"/>
          <w:numId w:val="82"/>
        </w:numPr>
        <w:rPr>
          <w:rFonts w:cs="Tahoma"/>
        </w:rPr>
      </w:pPr>
      <w:r w:rsidRPr="00BF2AFC">
        <w:rPr>
          <w:rFonts w:cs="Tahoma"/>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39AB7DCB" w14:textId="77777777" w:rsidR="00BF2AFC" w:rsidRPr="00BF2AFC" w:rsidRDefault="00BF2AFC" w:rsidP="004A1D19">
      <w:pPr>
        <w:pStyle w:val="Num"/>
        <w:numPr>
          <w:ilvl w:val="1"/>
          <w:numId w:val="82"/>
        </w:numPr>
        <w:rPr>
          <w:rFonts w:cs="Tahoma"/>
        </w:rPr>
      </w:pPr>
      <w:r w:rsidRPr="00BF2AFC">
        <w:rPr>
          <w:rFonts w:cs="Tahoma"/>
        </w:rPr>
        <w:t xml:space="preserve">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w:t>
      </w:r>
      <w:r w:rsidRPr="00BF2AFC">
        <w:rPr>
          <w:rFonts w:cs="Tahoma"/>
        </w:rPr>
        <w:lastRenderedPageBreak/>
        <w:t>δυνατότητες των προσφερόμενων υποδομών του Κυβερνητικού Υπολογιστικού Νέφους G-Cloud (load balancing, vmWare high availability).</w:t>
      </w:r>
    </w:p>
    <w:p w14:paraId="0305B87B" w14:textId="52DAA636" w:rsidR="00BF2AFC" w:rsidRPr="00BF2AFC" w:rsidRDefault="00BF2AFC" w:rsidP="004A1D19">
      <w:pPr>
        <w:pStyle w:val="Num"/>
        <w:numPr>
          <w:ilvl w:val="1"/>
          <w:numId w:val="82"/>
        </w:numPr>
        <w:rPr>
          <w:rFonts w:cs="Tahoma"/>
        </w:rPr>
      </w:pPr>
      <w:r w:rsidRPr="00BF2AFC">
        <w:rPr>
          <w:rFonts w:cs="Tahoma"/>
        </w:rPr>
        <w:t xml:space="preserve">Την δέσμευση ότι καλύπτονται οι λειτουργικές προδιαγραφές της </w:t>
      </w:r>
      <w:r w:rsidR="001D7B82" w:rsidRPr="001D7B82">
        <w:rPr>
          <w:color w:val="000000"/>
        </w:rPr>
        <w:t>Πρόσκλησης</w:t>
      </w:r>
      <w:r w:rsidRPr="00BF2AFC">
        <w:rPr>
          <w:rFonts w:cs="Tahoma"/>
        </w:rPr>
        <w:t xml:space="preserve"> με την προτεινόμενη υποδομή.</w:t>
      </w:r>
    </w:p>
    <w:p w14:paraId="0D82F119" w14:textId="77777777" w:rsidR="00BF2AFC" w:rsidRPr="00BF2AFC" w:rsidRDefault="00BF2AFC" w:rsidP="004A1D19">
      <w:pPr>
        <w:pStyle w:val="Num"/>
        <w:numPr>
          <w:ilvl w:val="1"/>
          <w:numId w:val="82"/>
        </w:numPr>
        <w:rPr>
          <w:rFonts w:cs="Tahoma"/>
        </w:rPr>
      </w:pPr>
      <w:r w:rsidRPr="00BF2AFC">
        <w:rPr>
          <w:rFonts w:cs="Tahoma"/>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7367F837" w14:textId="328268B9" w:rsidR="00BF2AFC" w:rsidRPr="00BF2AFC" w:rsidRDefault="00BF2AFC" w:rsidP="00BF2AFC">
      <w:r w:rsidRPr="00BF2AFC">
        <w:t xml:space="preserve">Σε περίπτωση που η λύση του υποψηφίου Αναδόχου περιλαμβάνει άδειες χρήσης έτοιμου εμπορικού λογισμικού </w:t>
      </w:r>
      <w:r w:rsidR="002B1CFF">
        <w:t xml:space="preserve">για τις υπηρεσίες και τα συστήματα ασφάλειας, </w:t>
      </w:r>
      <w:r w:rsidRPr="00BF2AFC">
        <w:t xml:space="preserve">ο υποψήφιος Ανάδοχος θα πρέπει να προμηθεύσει, στο πλαίσιο του έργου, άδειες συμβατές με το περιβάλλον του Κυβερνητικού Υπολογιστικού Νέφους G-Cloud, όπως αυτό περιγράφεται ανωτέρω και στην Παρ. </w:t>
      </w:r>
      <w:r w:rsidRPr="00BF2AFC">
        <w:fldChar w:fldCharType="begin"/>
      </w:r>
      <w:r w:rsidRPr="00BF2AFC">
        <w:instrText xml:space="preserve"> REF _Ref62835090 \r \h </w:instrText>
      </w:r>
      <w:r>
        <w:instrText xml:space="preserve"> \* MERGEFORMAT </w:instrText>
      </w:r>
      <w:r w:rsidRPr="00BF2AFC">
        <w:fldChar w:fldCharType="separate"/>
      </w:r>
      <w:r w:rsidR="00A60AB0">
        <w:t>8.1.3</w:t>
      </w:r>
      <w:r w:rsidRPr="00BF2AFC">
        <w:fldChar w:fldCharType="end"/>
      </w:r>
      <w:r w:rsidRPr="00BF2AFC">
        <w:t>.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76AA464C" w14:textId="77777777" w:rsidR="00BF2AFC" w:rsidRPr="00BF2AFC" w:rsidRDefault="00BF2AFC" w:rsidP="00BF2AFC">
      <w:r w:rsidRPr="00BF2AFC">
        <w:t>Περαιτέρω είναι, σημαντικό να ληφθούν υπόψη τα παρακάτω:</w:t>
      </w:r>
    </w:p>
    <w:p w14:paraId="7D57B63C" w14:textId="77777777" w:rsidR="00BF2AFC" w:rsidRPr="00BF2AFC" w:rsidRDefault="00BF2AFC" w:rsidP="004A1D19">
      <w:pPr>
        <w:pStyle w:val="a3"/>
        <w:numPr>
          <w:ilvl w:val="0"/>
          <w:numId w:val="80"/>
        </w:numPr>
        <w:suppressAutoHyphens/>
        <w:spacing w:before="120" w:after="120"/>
        <w:ind w:left="714" w:hanging="357"/>
        <w:contextualSpacing w:val="0"/>
      </w:pPr>
      <w:r w:rsidRPr="00BF2AFC">
        <w:t xml:space="preserve">Σε περίπτωση που κρίνεται ότι η χρήση του vmWare </w:t>
      </w:r>
      <w:r w:rsidRPr="00BF2AFC">
        <w:rPr>
          <w:lang w:val="en-US"/>
        </w:rPr>
        <w:t>High</w:t>
      </w:r>
      <w:r w:rsidRPr="00BF2AFC">
        <w:t xml:space="preserve"> </w:t>
      </w:r>
      <w:r w:rsidRPr="00BF2AFC">
        <w:rPr>
          <w:lang w:val="en-US"/>
        </w:rPr>
        <w:t>Availabilty</w:t>
      </w:r>
      <w:r w:rsidRPr="00BF2AFC">
        <w:t xml:space="preserve"> δεν επαρκεί για τις ανάγκες υψηλής διαθεσιμότητας του φιλοξενούμενου συστήματος και πρέπει να στηθεί κάποια τεχνολογία clustering, είναι ισχυρά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G-Cloud. Ομοίως για διατάξεις Υψηλής Απόδοσης.</w:t>
      </w:r>
    </w:p>
    <w:p w14:paraId="28F719E7" w14:textId="77777777" w:rsidR="00BF2AFC" w:rsidRPr="00BF2AFC" w:rsidRDefault="00BF2AFC" w:rsidP="004A1D19">
      <w:pPr>
        <w:pStyle w:val="a3"/>
        <w:numPr>
          <w:ilvl w:val="0"/>
          <w:numId w:val="80"/>
        </w:numPr>
        <w:suppressAutoHyphens/>
        <w:spacing w:before="120" w:after="120"/>
        <w:ind w:left="714" w:hanging="357"/>
        <w:contextualSpacing w:val="0"/>
      </w:pPr>
      <w:r w:rsidRPr="00BF2AFC">
        <w:t xml:space="preserve">Σε περίπτωση που δεν είναι εφικτό για κάποια δομοστοιχεία του Πληροφοριακού Συστήματος να παραχθούν αντίγραφα ασφαλείας με την μέθοδο του Full VM Backup (π.χ. Βάσεις Δεδομένων), θα πρέπει να έχει γίνει μέριμνα για προμήθεια των απαραίτητων Online Backup Agents για το Symantec Netbackup που λειτουργεί στην υποδομή. </w:t>
      </w:r>
    </w:p>
    <w:p w14:paraId="2AA9815F" w14:textId="77777777" w:rsidR="00BF2AFC" w:rsidRPr="00BF2AFC" w:rsidRDefault="00BF2AFC" w:rsidP="004A1D19">
      <w:pPr>
        <w:pStyle w:val="a3"/>
        <w:numPr>
          <w:ilvl w:val="0"/>
          <w:numId w:val="80"/>
        </w:numPr>
        <w:suppressAutoHyphens/>
        <w:spacing w:before="120" w:after="120"/>
        <w:ind w:left="714" w:hanging="357"/>
        <w:contextualSpacing w:val="0"/>
      </w:pPr>
      <w:r w:rsidRPr="00BF2AFC">
        <w:t>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43D4D3CE" w14:textId="77777777" w:rsidR="00BF2AFC" w:rsidRPr="00BF2AFC" w:rsidRDefault="00BF2AFC" w:rsidP="004A1D19">
      <w:pPr>
        <w:pStyle w:val="a3"/>
        <w:numPr>
          <w:ilvl w:val="0"/>
          <w:numId w:val="80"/>
        </w:numPr>
        <w:suppressAutoHyphens/>
        <w:spacing w:before="120" w:after="120"/>
        <w:ind w:left="714" w:hanging="357"/>
        <w:contextualSpacing w:val="0"/>
      </w:pPr>
      <w:r w:rsidRPr="00BF2AFC">
        <w:t>Είναι ισχυρά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(scale-up &amp; scale-out) για κάλυψη μελλοντικών επιχειρησιακών αναγκών.</w:t>
      </w:r>
    </w:p>
    <w:p w14:paraId="56CE6BD0" w14:textId="77777777" w:rsidR="00BF2AFC" w:rsidRPr="00BF2AFC" w:rsidRDefault="00BF2AFC" w:rsidP="00BF2AFC">
      <w:r w:rsidRPr="00BF2AFC">
        <w:t>Τέλος, επισημαίνεται ότι ο Ανάδοχος θα πρέπει να συμμορφώνεται με  τους κανόνες της Πολιτικής Ασφάλειας την οποία εφαρμόζει και τηρεί ΓΓΠΣΔΔ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BF2AFC">
        <w:rPr>
          <w:vertAlign w:val="superscript"/>
        </w:rPr>
        <w:t>η</w:t>
      </w:r>
      <w:r w:rsidRPr="00BF2AFC">
        <w:t xml:space="preserve"> Φάση του Έργου.</w:t>
      </w:r>
    </w:p>
    <w:p w14:paraId="480AEC92" w14:textId="77777777" w:rsidR="00EE66B1" w:rsidRDefault="00EE66B1" w:rsidP="00EE66B1"/>
    <w:p w14:paraId="662266FE" w14:textId="77777777" w:rsidR="001631BF" w:rsidRDefault="001631BF" w:rsidP="004A1D19">
      <w:pPr>
        <w:pStyle w:val="2"/>
        <w:numPr>
          <w:ilvl w:val="1"/>
          <w:numId w:val="96"/>
        </w:numPr>
      </w:pPr>
      <w:bookmarkStart w:id="448" w:name="_Toc57762406"/>
      <w:bookmarkStart w:id="449" w:name="_Toc131090386"/>
      <w:bookmarkEnd w:id="447"/>
      <w:r w:rsidRPr="00957611">
        <w:t>Χρηστικότητα</w:t>
      </w:r>
      <w:bookmarkEnd w:id="448"/>
      <w:r w:rsidR="00807E66">
        <w:t xml:space="preserve"> – Προσβασιμότητα</w:t>
      </w:r>
      <w:bookmarkEnd w:id="449"/>
      <w:r w:rsidR="00807E66">
        <w:t xml:space="preserve"> </w:t>
      </w:r>
    </w:p>
    <w:p w14:paraId="50D602D4" w14:textId="0CF74EF1" w:rsidR="001631BF" w:rsidRDefault="001631BF" w:rsidP="001631BF">
      <w:r>
        <w:t xml:space="preserve">Το πληροφοριακό σύστημα της παρούσας </w:t>
      </w:r>
      <w:r w:rsidR="001D7B82" w:rsidRPr="001D7B82">
        <w:rPr>
          <w:color w:val="000000"/>
        </w:rPr>
        <w:t>Πρόσκλησης</w:t>
      </w:r>
      <w:r>
        <w:t xml:space="preserve"> χαρακτηρίζεται από τις ιδιαίτερες απαιτήσεις που έχει για υψηλό επίπεδο χρηστικότητας στην οργάνωση και παρουσίαση των υπηρεσιών του. Ο Ανάδοχος, θα πρέπει να λάβει υπόψη κατά τον σχεδιασμό της διαδικτυακής πύλης και των υποσυστημάτων που θα αναπτυχθούν, τις διαφορετικές ομάδες χρηστών</w:t>
      </w:r>
      <w:r w:rsidRPr="00953FD9">
        <w:t>,</w:t>
      </w:r>
      <w:r>
        <w:t xml:space="preserve"> κι επομένως τους διαφορετικούς τρόπους εκπλήρωσης της παρεχόμενης λειτουργικότητας χωρίς να μειώνεται η χρηστικότητα των υπηρεσιών.</w:t>
      </w:r>
    </w:p>
    <w:p w14:paraId="3D374FB7" w14:textId="77777777" w:rsidR="001631BF" w:rsidRDefault="001631BF" w:rsidP="001631BF">
      <w:r>
        <w:lastRenderedPageBreak/>
        <w:t>Κρίνεται ότι ο σχεδιασμός με βασική αρχή την επίτευξη υψηλής χρηστικότητας και εργονομίας είναι κρίσιμος παράγοντας επιτυχίας για το παρόν έργο. Η λογική / λειτουργική πληρότητα της διαδικτυακής πύλης δεν αποτελεί από μόνη της ικανή συνθήκη για επιτυχή λειτουργία του συστήματος, αλλά οφείλει να συνυπάρχει με μία διεπαφή που επιτρέπει σε χρήστες ελάχιστα εξοικειωμένους με δικτυακές εφαρμογές να διεκπεραιώσουν τις συναλλαγές τους με ευκολία.</w:t>
      </w:r>
    </w:p>
    <w:p w14:paraId="0DF9EB03" w14:textId="77777777" w:rsidR="001631BF" w:rsidRDefault="001631BF" w:rsidP="001631BF">
      <w:r>
        <w:t>Ο Ανάδοχος πρέπει να τεκμηριώσει στην πρότασή του τη σχεδιαστική προσέγγιση καθώς και το πλάνο δοκιμασιών χρηστικότητας και σχεδιαστικών αναπροσαρμογών που θα ακολουθήσει για να διασφαλίσει το επιθυμητό επίπεδο χρηστικότητας.</w:t>
      </w:r>
    </w:p>
    <w:p w14:paraId="47B98929" w14:textId="77777777" w:rsidR="00807E66" w:rsidRDefault="00807E66" w:rsidP="00807E66">
      <w:pPr>
        <w:rPr>
          <w:iCs/>
          <w:lang w:eastAsia="el-GR"/>
        </w:rPr>
      </w:pPr>
      <w:r>
        <w:t xml:space="preserve">Η διαδικτυακή πύλη και οι διαδικτυακές υπηρεσίες που θα αναπτυχθούν θα </w:t>
      </w:r>
      <w:r w:rsidRPr="00433E49">
        <w:t xml:space="preserve">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eastAsia="el-GR"/>
        </w:rPr>
        <w:t xml:space="preserve">προσβασιμότητας </w:t>
      </w:r>
      <w:r w:rsidRPr="003546F5">
        <w:rPr>
          <w:iCs/>
          <w:lang w:eastAsia="el-GR"/>
        </w:rPr>
        <w:t>W</w:t>
      </w:r>
      <w:r w:rsidRPr="00433E49">
        <w:rPr>
          <w:iCs/>
          <w:lang w:eastAsia="el-GR"/>
        </w:rPr>
        <w:t>3</w:t>
      </w:r>
      <w:r w:rsidRPr="003546F5">
        <w:rPr>
          <w:iCs/>
          <w:lang w:eastAsia="el-GR"/>
        </w:rPr>
        <w:t>C</w:t>
      </w:r>
      <w:r w:rsidRPr="00433E49">
        <w:rPr>
          <w:iCs/>
          <w:lang w:eastAsia="el-GR"/>
        </w:rPr>
        <w:t>.</w:t>
      </w:r>
    </w:p>
    <w:p w14:paraId="33CFD724" w14:textId="77777777" w:rsidR="00807E66" w:rsidRDefault="00807E66" w:rsidP="00807E66">
      <w:pPr>
        <w:rPr>
          <w:iCs/>
          <w:lang w:eastAsia="el-GR"/>
        </w:rPr>
      </w:pPr>
      <w:r w:rsidRPr="00433E49">
        <w:rPr>
          <w:iCs/>
          <w:lang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w:t>
      </w:r>
      <w:r w:rsidRPr="0086481E">
        <w:rPr>
          <w:iCs/>
          <w:lang w:eastAsia="el-GR"/>
        </w:rPr>
        <w:t xml:space="preserve">έκδοση </w:t>
      </w:r>
      <w:r w:rsidRPr="006F705A">
        <w:rPr>
          <w:iCs/>
          <w:lang w:eastAsia="el-GR"/>
        </w:rPr>
        <w:t>2.0 σε επίπεδο τουλάχιστον «ΑA» (WCAG 2.0 level AA)</w:t>
      </w:r>
      <w:r w:rsidRPr="00433E49">
        <w:rPr>
          <w:iCs/>
          <w:lang w:eastAsia="el-GR"/>
        </w:rPr>
        <w:t xml:space="preserve">. </w:t>
      </w:r>
    </w:p>
    <w:p w14:paraId="477D5379" w14:textId="77777777" w:rsidR="00807E66" w:rsidRPr="00433E49" w:rsidRDefault="00807E66" w:rsidP="00807E66">
      <w:pPr>
        <w:rPr>
          <w:iCs/>
          <w:lang w:eastAsia="el-GR"/>
        </w:rPr>
      </w:pPr>
      <w:r w:rsidRPr="00433E49">
        <w:rPr>
          <w:iCs/>
          <w:lang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2DF8292B" w14:textId="77777777" w:rsidR="001631BF" w:rsidRDefault="001631BF" w:rsidP="004A1D19">
      <w:pPr>
        <w:pStyle w:val="1"/>
        <w:numPr>
          <w:ilvl w:val="0"/>
          <w:numId w:val="96"/>
        </w:numPr>
      </w:pPr>
      <w:bookmarkStart w:id="450" w:name="_Toc62059370"/>
      <w:bookmarkStart w:id="451" w:name="_Toc62059589"/>
      <w:bookmarkStart w:id="452" w:name="_Toc62060210"/>
      <w:bookmarkStart w:id="453" w:name="_Toc57762407"/>
      <w:bookmarkStart w:id="454" w:name="_Toc131090387"/>
      <w:bookmarkEnd w:id="450"/>
      <w:bookmarkEnd w:id="451"/>
      <w:bookmarkEnd w:id="452"/>
      <w:r w:rsidRPr="00781D07">
        <w:t>Προδιαγραφές Λειτουργικών Ενοτήτων</w:t>
      </w:r>
      <w:bookmarkEnd w:id="453"/>
      <w:bookmarkEnd w:id="454"/>
    </w:p>
    <w:p w14:paraId="245012CA" w14:textId="77777777" w:rsidR="001631BF" w:rsidRDefault="001631BF" w:rsidP="004A1D19">
      <w:pPr>
        <w:pStyle w:val="2"/>
        <w:numPr>
          <w:ilvl w:val="1"/>
          <w:numId w:val="96"/>
        </w:numPr>
      </w:pPr>
      <w:bookmarkStart w:id="455" w:name="_Toc57762408"/>
      <w:bookmarkStart w:id="456" w:name="_Ref62058188"/>
      <w:bookmarkStart w:id="457" w:name="_Toc131090388"/>
      <w:r>
        <w:t>Υ</w:t>
      </w:r>
      <w:r w:rsidRPr="00AF7B5B">
        <w:t>πο</w:t>
      </w:r>
      <w:r>
        <w:t>σύ</w:t>
      </w:r>
      <w:r w:rsidRPr="00AF7B5B">
        <w:t>στ</w:t>
      </w:r>
      <w:r>
        <w:t>η</w:t>
      </w:r>
      <w:r w:rsidRPr="00AF7B5B">
        <w:t xml:space="preserve">μα </w:t>
      </w:r>
      <w:bookmarkStart w:id="458" w:name="_Hlk57719751"/>
      <w:r>
        <w:t>Δ</w:t>
      </w:r>
      <w:r w:rsidRPr="00AF7B5B">
        <w:t xml:space="preserve">ιαχείρισης </w:t>
      </w:r>
      <w:r>
        <w:t>και</w:t>
      </w:r>
      <w:r w:rsidRPr="00AF7B5B">
        <w:t xml:space="preserve"> </w:t>
      </w:r>
      <w:r>
        <w:t>Δ</w:t>
      </w:r>
      <w:r w:rsidRPr="00AF7B5B">
        <w:t xml:space="preserve">ρομολόγηση </w:t>
      </w:r>
      <w:r>
        <w:t>Μ</w:t>
      </w:r>
      <w:r w:rsidRPr="00AF7B5B">
        <w:t>ηνυμάτων</w:t>
      </w:r>
      <w:bookmarkEnd w:id="455"/>
      <w:bookmarkEnd w:id="456"/>
      <w:bookmarkEnd w:id="457"/>
    </w:p>
    <w:bookmarkEnd w:id="458"/>
    <w:p w14:paraId="2EEDA3C1" w14:textId="77777777" w:rsidR="001631BF" w:rsidRDefault="001631BF" w:rsidP="001631BF">
      <w:r>
        <w:t xml:space="preserve">Η αρχική φιλοσοφία του κόμβου διαδικτυακών υπηρεσιών govHUB ήταν να λειτουργεί ως διαμεσολαβητής πληροφοριών και να μην αποθηκεύει πληροφορίες, παρά μόνο να κρατάει Αρχείο Συναλλαγών από τις αναζητήσεις που έχουν διεξαχθεί για να διασφαλίσει την ελεγχόμενη πρόσβαση των χρηστών στην πληροφορία. </w:t>
      </w:r>
    </w:p>
    <w:p w14:paraId="6DAFEAD1" w14:textId="77777777" w:rsidR="001631BF" w:rsidRDefault="001631BF" w:rsidP="001631BF">
      <w:r>
        <w:t xml:space="preserve">Αν αναλογιστούμε όμως ότι δεν ζούμε σε έναν ιδανικό κόσμο και ότι οι πληροφορίες πολλές φορές δεν είναι διαθέσιμες online, είτε γιατί μπορεί να προκύψει κάποιο πρόβλημα διαθεσιμότητας στον κύριο των δεδομένων (data owner), είτε γιατί η πληροφορία απαιτεί περαιτέρω διαδικασία και δεν είναι άμεσα διαθέσιμη, τότε είναι ζωτικής σημασίας να βρεθεί μια λύση και για όλες τις πληροφορίες που διατίθενται ασύγχρονα. Αυτό έρχεται να επιλύσει η ένταξη του υποσυστήματος </w:t>
      </w:r>
      <w:r w:rsidRPr="00DE1553">
        <w:t>Διαχείρισης και Δρομολόγηση Μηνυμάτων</w:t>
      </w:r>
      <w:r>
        <w:t xml:space="preserve">. </w:t>
      </w:r>
    </w:p>
    <w:p w14:paraId="10D04D9D" w14:textId="77777777" w:rsidR="001631BF" w:rsidRDefault="001631BF" w:rsidP="001631BF">
      <w:r>
        <w:t>Γ</w:t>
      </w:r>
      <w:r w:rsidRPr="00DE1553">
        <w:t xml:space="preserve">ια την κάλυψη των αναγκών ασύγχρονων μηνυμάτων </w:t>
      </w:r>
      <w:r>
        <w:t xml:space="preserve">που </w:t>
      </w:r>
      <w:r w:rsidRPr="00DE1553">
        <w:t xml:space="preserve">προστίθεται </w:t>
      </w:r>
      <w:r>
        <w:t xml:space="preserve">στην αρχιτεκτονική </w:t>
      </w:r>
      <w:r w:rsidRPr="00DE1553">
        <w:t>ένα</w:t>
      </w:r>
      <w:r>
        <w:t>ς</w:t>
      </w:r>
      <w:r w:rsidRPr="00DE1553">
        <w:t xml:space="preserve"> Message Broker, ο οποίος είναι υπεύθυνος για τη διαχείριση </w:t>
      </w:r>
      <w:r>
        <w:t>και</w:t>
      </w:r>
      <w:r w:rsidRPr="00DE1553">
        <w:t xml:space="preserve"> δρομολόγηση μηνυμάτων, σύγχρονα ή ασύγχρονα, με εγγυήσεις αποστολής ή όχι και με τη χρήση ουρών</w:t>
      </w:r>
      <w:r>
        <w:t>. Ο Ανάδοχος θα πρέπει να αναλύσει στην τεχνική προσφορά του το Υπο</w:t>
      </w:r>
      <w:r w:rsidRPr="00DE1553">
        <w:t xml:space="preserve">σύστημα </w:t>
      </w:r>
      <w:r w:rsidRPr="00A732BA">
        <w:t>Διαχείρισης και Δρομολόγηση Μηνυμάτων</w:t>
      </w:r>
      <w:r>
        <w:t xml:space="preserve"> και να τεκμηριώσει την επιλογή του </w:t>
      </w:r>
      <w:r w:rsidRPr="00DE1553">
        <w:t>Message Broker</w:t>
      </w:r>
      <w:r w:rsidRPr="000E241A">
        <w:t xml:space="preserve"> </w:t>
      </w:r>
      <w:r>
        <w:t>ανοιχτού λογισμικού</w:t>
      </w:r>
      <w:r w:rsidRPr="00805721">
        <w:t xml:space="preserve">, </w:t>
      </w:r>
      <w:r>
        <w:t>όπως και τον τρόπο συλλειτουργίας με τα άλλα υποσυστήματα.</w:t>
      </w:r>
    </w:p>
    <w:p w14:paraId="223E32EA" w14:textId="77777777" w:rsidR="00771321" w:rsidRDefault="00771321" w:rsidP="001631BF"/>
    <w:p w14:paraId="4733FB4C" w14:textId="77777777" w:rsidR="001631BF" w:rsidRPr="00142EB1" w:rsidRDefault="001631BF" w:rsidP="004A1D19">
      <w:pPr>
        <w:pStyle w:val="2"/>
        <w:numPr>
          <w:ilvl w:val="1"/>
          <w:numId w:val="96"/>
        </w:numPr>
      </w:pPr>
      <w:bookmarkStart w:id="459" w:name="_Toc57762409"/>
      <w:bookmarkStart w:id="460" w:name="_Ref62058199"/>
      <w:bookmarkStart w:id="461" w:name="_Toc131090389"/>
      <w:r w:rsidRPr="00142EB1">
        <w:t xml:space="preserve">Υποσύστημα </w:t>
      </w:r>
      <w:bookmarkStart w:id="462" w:name="_Hlk57725531"/>
      <w:r w:rsidRPr="00142EB1">
        <w:t>Εγγύησης και Διασφάλιση</w:t>
      </w:r>
      <w:r w:rsidR="00116230">
        <w:t>ς</w:t>
      </w:r>
      <w:r w:rsidRPr="00142EB1">
        <w:t xml:space="preserve"> του αμετάβλητου των δεδομένων</w:t>
      </w:r>
      <w:bookmarkEnd w:id="459"/>
      <w:bookmarkEnd w:id="460"/>
      <w:bookmarkEnd w:id="461"/>
      <w:bookmarkEnd w:id="462"/>
    </w:p>
    <w:p w14:paraId="303C669B" w14:textId="77777777" w:rsidR="001631BF" w:rsidRDefault="001631BF" w:rsidP="001631BF">
      <w:r>
        <w:lastRenderedPageBreak/>
        <w:t>Το</w:t>
      </w:r>
      <w:r w:rsidRPr="00B15C7D">
        <w:t xml:space="preserve"> </w:t>
      </w:r>
      <w:r>
        <w:rPr>
          <w:lang w:val="en-US"/>
        </w:rPr>
        <w:t>govHUB</w:t>
      </w:r>
      <w:r w:rsidRPr="00B15C7D">
        <w:t xml:space="preserve"> μοιράζει πληροφορίες με ενιαίο τρόπο σε </w:t>
      </w:r>
      <w:r>
        <w:t xml:space="preserve">όλους τους εγγεγραμμένους </w:t>
      </w:r>
      <w:r w:rsidRPr="00B15C7D">
        <w:t xml:space="preserve">χρήστες και </w:t>
      </w:r>
      <w:r>
        <w:t xml:space="preserve">σε έμπιστα τρίτα </w:t>
      </w:r>
      <w:r w:rsidRPr="00B15C7D">
        <w:t>συστήματα φορέων</w:t>
      </w:r>
      <w:r>
        <w:t xml:space="preserve">. Με την επέκτασή του </w:t>
      </w:r>
      <w:r>
        <w:rPr>
          <w:lang w:val="en-US"/>
        </w:rPr>
        <w:t>govHUB</w:t>
      </w:r>
      <w:r w:rsidRPr="00F40771">
        <w:t xml:space="preserve"> </w:t>
      </w:r>
      <w:r>
        <w:t>θα επιτευχθεί η δυνατότητα φιλοξενίας περισσοτέρων εφαρμογών και υπηρεσιών, όπως και η ένταξη περισσοτέρων φορέων και χρηστών.</w:t>
      </w:r>
      <w:r w:rsidRPr="00FB307F">
        <w:t xml:space="preserve"> </w:t>
      </w:r>
      <w:r>
        <w:t xml:space="preserve">Ο όγκος των δεδομένων που θα διακινούνται και θα διαμοιράζονται καθημερινά μέσω του κόμβου </w:t>
      </w:r>
      <w:r>
        <w:rPr>
          <w:lang w:val="en-US"/>
        </w:rPr>
        <w:t>govHUB</w:t>
      </w:r>
      <w:r w:rsidRPr="00DA4987">
        <w:t xml:space="preserve"> </w:t>
      </w:r>
      <w:r>
        <w:t>αναμένεται να αυξηθεί κατά 70%. Συνεπώς η εξασφάλιση</w:t>
      </w:r>
      <w:r w:rsidRPr="00F53F88">
        <w:t xml:space="preserve"> του αμετάβλητου </w:t>
      </w:r>
      <w:r>
        <w:t xml:space="preserve">του ιστορικού </w:t>
      </w:r>
      <w:r w:rsidRPr="00F53F88">
        <w:t xml:space="preserve">των </w:t>
      </w:r>
      <w:r>
        <w:t xml:space="preserve">αναζητήσεων που πραγματοποιούνται μέσω του </w:t>
      </w:r>
      <w:r>
        <w:rPr>
          <w:lang w:val="en-US"/>
        </w:rPr>
        <w:t>govHUB</w:t>
      </w:r>
      <w:r>
        <w:t xml:space="preserve"> αποτελεί ακρογωνιαίο λίθο</w:t>
      </w:r>
      <w:r w:rsidRPr="0012085A">
        <w:t>.</w:t>
      </w:r>
    </w:p>
    <w:p w14:paraId="1839138A" w14:textId="77777777" w:rsidR="001631BF" w:rsidRDefault="001631BF" w:rsidP="001631BF">
      <w:r>
        <w:t xml:space="preserve">Για την αποτροπή καταστροφής ή αλλοίωσης των δεδομένων και ειδικότερα των αναζητήσεων που πραγματοποιούνται, τα υποσυστήματα που απαρτίζουν το </w:t>
      </w:r>
      <w:r>
        <w:rPr>
          <w:lang w:val="en-US"/>
        </w:rPr>
        <w:t>govHUB</w:t>
      </w:r>
      <w:r>
        <w:t xml:space="preserve"> θα πλαισιωθούν</w:t>
      </w:r>
      <w:r w:rsidRPr="004B28B5">
        <w:t xml:space="preserve"> </w:t>
      </w:r>
      <w:r>
        <w:t xml:space="preserve">από το </w:t>
      </w:r>
      <w:r w:rsidRPr="004B28B5">
        <w:t>Υποσύστημα Εγγύησης και Διασφάλιση του αμετάβλητου των δεδομένων</w:t>
      </w:r>
      <w:r>
        <w:t xml:space="preserve"> σε τεχνολογία </w:t>
      </w:r>
      <w:r>
        <w:rPr>
          <w:lang w:val="en-US"/>
        </w:rPr>
        <w:t>B</w:t>
      </w:r>
      <w:r>
        <w:t>lockchain.</w:t>
      </w:r>
    </w:p>
    <w:p w14:paraId="60AF56B2" w14:textId="77777777" w:rsidR="001631BF" w:rsidRPr="00AF7B5B" w:rsidRDefault="001631BF" w:rsidP="001631BF">
      <w:r w:rsidRPr="002701AE">
        <w:t xml:space="preserve">Σύμφωνα με την αποκεντρωμένη φύση του </w:t>
      </w:r>
      <w:r>
        <w:rPr>
          <w:lang w:val="en-US"/>
        </w:rPr>
        <w:t>B</w:t>
      </w:r>
      <w:r>
        <w:t>lockchain</w:t>
      </w:r>
      <w:r w:rsidRPr="002701AE">
        <w:t xml:space="preserve">, </w:t>
      </w:r>
      <w:r>
        <w:t xml:space="preserve">η εκτέλεση των αναζητήσεων που έχουν πραγματοποιηθεί </w:t>
      </w:r>
      <w:r w:rsidRPr="002701AE">
        <w:t>μπορ</w:t>
      </w:r>
      <w:r>
        <w:t>ούν</w:t>
      </w:r>
      <w:r w:rsidRPr="002701AE">
        <w:t xml:space="preserve"> να επιβεβαιωθ</w:t>
      </w:r>
      <w:r>
        <w:t>ούν</w:t>
      </w:r>
      <w:r w:rsidRPr="002701AE">
        <w:t xml:space="preserve"> από τους συμμετέχοντες στο δίκτυο. Όλα τα δεδομένα της </w:t>
      </w:r>
      <w:r>
        <w:t>αναζήτησης</w:t>
      </w:r>
      <w:r w:rsidRPr="002701AE">
        <w:t xml:space="preserve"> θα</w:t>
      </w:r>
      <w:r>
        <w:t xml:space="preserve"> </w:t>
      </w:r>
      <w:r w:rsidRPr="002701AE">
        <w:t xml:space="preserve">αποθηκεύονται </w:t>
      </w:r>
      <w:r>
        <w:t xml:space="preserve">και </w:t>
      </w:r>
      <w:r w:rsidRPr="002701AE">
        <w:t xml:space="preserve">σε </w:t>
      </w:r>
      <w:r>
        <w:rPr>
          <w:lang w:val="en-US"/>
        </w:rPr>
        <w:t>block</w:t>
      </w:r>
      <w:r w:rsidRPr="002701AE">
        <w:t xml:space="preserve"> πληροφοριών στους υπολογιστές όλων των</w:t>
      </w:r>
      <w:r w:rsidRPr="005454C9">
        <w:t xml:space="preserve"> </w:t>
      </w:r>
      <w:r w:rsidRPr="002701AE">
        <w:t xml:space="preserve">συμμετεχόντων στο δίκτυο. Η τεχνολογία </w:t>
      </w:r>
      <w:r w:rsidRPr="002701AE">
        <w:rPr>
          <w:lang w:val="en-US"/>
        </w:rPr>
        <w:t>blockchain</w:t>
      </w:r>
      <w:r w:rsidRPr="002701AE">
        <w:t xml:space="preserve"> θα επιτρέπει </w:t>
      </w:r>
      <w:r>
        <w:t xml:space="preserve">τον αυτόματο εντοπισμό </w:t>
      </w:r>
      <w:r w:rsidRPr="002701AE">
        <w:t>οποια</w:t>
      </w:r>
      <w:r>
        <w:t>σ</w:t>
      </w:r>
      <w:r w:rsidRPr="002701AE">
        <w:t>δήποτε αλλοίωση</w:t>
      </w:r>
      <w:r>
        <w:t>ς</w:t>
      </w:r>
      <w:r w:rsidRPr="002701AE">
        <w:t xml:space="preserve"> των </w:t>
      </w:r>
      <w:r>
        <w:t>αναζητήσεων που έχουν πραγματοποιηθεί</w:t>
      </w:r>
      <w:r w:rsidRPr="002701AE">
        <w:t xml:space="preserve">. Στο πλαίσιο του </w:t>
      </w:r>
      <w:r>
        <w:t xml:space="preserve">υποσυστήματος </w:t>
      </w:r>
      <w:r w:rsidRPr="00C01083">
        <w:t>Εγγύησης και Διασφάλιση του αμετάβλητου των δεδομένων</w:t>
      </w:r>
      <w:r>
        <w:t xml:space="preserve">, </w:t>
      </w:r>
      <w:r w:rsidRPr="002701AE">
        <w:t xml:space="preserve">το </w:t>
      </w:r>
      <w:r w:rsidRPr="002701AE">
        <w:rPr>
          <w:lang w:val="en-US"/>
        </w:rPr>
        <w:t>blockchain</w:t>
      </w:r>
      <w:r w:rsidRPr="002701AE">
        <w:t xml:space="preserve"> κρυπτογραφεί και </w:t>
      </w:r>
      <w:r>
        <w:t>διαφυλάσσει</w:t>
      </w:r>
      <w:r w:rsidRPr="002701AE">
        <w:t xml:space="preserve"> με</w:t>
      </w:r>
      <w:r>
        <w:t xml:space="preserve"> </w:t>
      </w:r>
      <w:r w:rsidRPr="002701AE">
        <w:t>μαθηματικούς αλγορίθμους</w:t>
      </w:r>
      <w:r>
        <w:t xml:space="preserve"> την πληροφορία</w:t>
      </w:r>
      <w:r w:rsidRPr="002701AE">
        <w:t xml:space="preserve">. </w:t>
      </w:r>
    </w:p>
    <w:p w14:paraId="419DC208" w14:textId="77777777" w:rsidR="001631BF" w:rsidRPr="00AF7B5B" w:rsidRDefault="001631BF" w:rsidP="001631BF">
      <w:r>
        <w:t>Ο Ανάδοχος θα πρέπει να αναλύσει στην τεχνική προσφορά του</w:t>
      </w:r>
      <w:r w:rsidR="00771321">
        <w:t xml:space="preserve">, ότι </w:t>
      </w:r>
      <w:r>
        <w:t xml:space="preserve"> το Υπο</w:t>
      </w:r>
      <w:r w:rsidRPr="00DE1553">
        <w:t>σύστημα</w:t>
      </w:r>
      <w:r>
        <w:t xml:space="preserve"> </w:t>
      </w:r>
      <w:r w:rsidRPr="00C01083">
        <w:t>Εγγύησης και Διασφάλιση</w:t>
      </w:r>
      <w:r>
        <w:t>ς</w:t>
      </w:r>
      <w:r w:rsidRPr="00C01083">
        <w:t xml:space="preserve"> του αμετάβλητου των δεδομένων</w:t>
      </w:r>
      <w:r>
        <w:t xml:space="preserve"> και να τεκμηριώσει την επιλογή της παραμετροποίησης, του έτοιμου</w:t>
      </w:r>
      <w:r w:rsidRPr="000E241A">
        <w:t xml:space="preserve"> </w:t>
      </w:r>
      <w:r>
        <w:t>ανοιχτού λογισμικού</w:t>
      </w:r>
      <w:r w:rsidRPr="00805721">
        <w:t xml:space="preserve">, </w:t>
      </w:r>
      <w:r>
        <w:t>όπως και τον τρόπο συλλειτουργίας με τα άλλα υποσυστήματα.</w:t>
      </w:r>
    </w:p>
    <w:p w14:paraId="5C297ECD" w14:textId="77777777" w:rsidR="001631BF" w:rsidRPr="00D43F7E" w:rsidRDefault="001631BF" w:rsidP="004A1D19">
      <w:pPr>
        <w:pStyle w:val="2"/>
        <w:numPr>
          <w:ilvl w:val="1"/>
          <w:numId w:val="96"/>
        </w:numPr>
      </w:pPr>
      <w:bookmarkStart w:id="463" w:name="_Toc57762410"/>
      <w:bookmarkStart w:id="464" w:name="_Ref62058231"/>
      <w:bookmarkStart w:id="465" w:name="_Toc131090390"/>
      <w:r w:rsidRPr="000668F4">
        <w:t xml:space="preserve">Διαδικτυακή Πύλη </w:t>
      </w:r>
      <w:r w:rsidRPr="00D43F7E">
        <w:t>govhub.gr</w:t>
      </w:r>
      <w:bookmarkEnd w:id="463"/>
      <w:bookmarkEnd w:id="464"/>
      <w:bookmarkEnd w:id="465"/>
    </w:p>
    <w:p w14:paraId="3EF26CC4" w14:textId="77777777" w:rsidR="001631BF" w:rsidRPr="0056180F" w:rsidRDefault="001631BF" w:rsidP="001631BF">
      <w:r w:rsidRPr="00D96C90">
        <w:t xml:space="preserve">Το παρόν έργο περιλαμβάνει την εγκατάσταση και </w:t>
      </w:r>
      <w:r>
        <w:t xml:space="preserve">την </w:t>
      </w:r>
      <w:r w:rsidRPr="00D96C90">
        <w:t xml:space="preserve">παραμετροποίηση </w:t>
      </w:r>
      <w:r>
        <w:t xml:space="preserve">τον επανασχεδιασμό της </w:t>
      </w:r>
      <w:r w:rsidRPr="00D96C90">
        <w:t>Διαδικτυακής Πύλης</w:t>
      </w:r>
      <w:r>
        <w:t xml:space="preserve"> του </w:t>
      </w:r>
      <w:r>
        <w:rPr>
          <w:lang w:val="en-US"/>
        </w:rPr>
        <w:t>govhub</w:t>
      </w:r>
      <w:r w:rsidRPr="004644A3">
        <w:t>.</w:t>
      </w:r>
      <w:r>
        <w:rPr>
          <w:lang w:val="en-US"/>
        </w:rPr>
        <w:t>gr</w:t>
      </w:r>
      <w:r w:rsidRPr="004644A3">
        <w:t xml:space="preserve">. </w:t>
      </w:r>
      <w:r>
        <w:t xml:space="preserve">Τη διαχείριση του περιεχομένου της </w:t>
      </w:r>
      <w:r w:rsidRPr="00D96C90">
        <w:t xml:space="preserve">Διαδικτυακής </w:t>
      </w:r>
      <w:r>
        <w:t>Πύλης θα πρέπει να αναλαμβάνει κατάλληλο</w:t>
      </w:r>
      <w:r w:rsidRPr="00F440C4">
        <w:t xml:space="preserve"> </w:t>
      </w:r>
      <w:r>
        <w:t>υποσύστημα</w:t>
      </w:r>
      <w:r w:rsidRPr="00F440C4">
        <w:t xml:space="preserve"> </w:t>
      </w:r>
      <w:r w:rsidRPr="00F440C4">
        <w:rPr>
          <w:lang w:val="en-US"/>
        </w:rPr>
        <w:t>CMS</w:t>
      </w:r>
      <w:r w:rsidRPr="00F440C4">
        <w:t xml:space="preserve"> (</w:t>
      </w:r>
      <w:r w:rsidRPr="00F440C4">
        <w:rPr>
          <w:lang w:val="en-US"/>
        </w:rPr>
        <w:t>Content</w:t>
      </w:r>
      <w:r w:rsidRPr="00F440C4">
        <w:t xml:space="preserve"> </w:t>
      </w:r>
      <w:r w:rsidRPr="00F440C4">
        <w:rPr>
          <w:lang w:val="en-US"/>
        </w:rPr>
        <w:t>Management</w:t>
      </w:r>
      <w:r w:rsidRPr="00F440C4">
        <w:t xml:space="preserve"> </w:t>
      </w:r>
      <w:r w:rsidRPr="00F440C4">
        <w:rPr>
          <w:lang w:val="en-US"/>
        </w:rPr>
        <w:t>System</w:t>
      </w:r>
      <w:r w:rsidRPr="00F440C4">
        <w:t>)</w:t>
      </w:r>
      <w:r w:rsidRPr="00A11768">
        <w:t xml:space="preserve"> </w:t>
      </w:r>
      <w:r>
        <w:t>ανοιχτού λογισμικού</w:t>
      </w:r>
      <w:r w:rsidRPr="00F440C4">
        <w:t xml:space="preserve">. </w:t>
      </w:r>
      <w:r>
        <w:t>Βασικός σκοπός της χρήσης του</w:t>
      </w:r>
      <w:r w:rsidRPr="00F440C4">
        <w:t xml:space="preserve"> </w:t>
      </w:r>
      <w:r>
        <w:t xml:space="preserve">CMS είναι η απλοποίηση της διαδικασίας της ενημέρωσης του περιεχομένου του </w:t>
      </w:r>
      <w:r>
        <w:rPr>
          <w:lang w:val="en-US"/>
        </w:rPr>
        <w:t>govHUB</w:t>
      </w:r>
      <w:r>
        <w:t>. Πρόκειται για μια πύλη ενημέρωσης</w:t>
      </w:r>
      <w:r w:rsidRPr="0079722E">
        <w:t>,</w:t>
      </w:r>
      <w:r>
        <w:t xml:space="preserve"> </w:t>
      </w:r>
      <w:r w:rsidRPr="00345486">
        <w:t>αναδρομολόγησης</w:t>
      </w:r>
      <w:r>
        <w:t xml:space="preserve"> στις διαδικ</w:t>
      </w:r>
      <w:r w:rsidR="00C17001">
        <w:t>τ</w:t>
      </w:r>
      <w:r>
        <w:t>υακές υπηρεσίες</w:t>
      </w:r>
      <w:r w:rsidRPr="00A90DCC">
        <w:t xml:space="preserve"> (</w:t>
      </w:r>
      <w:r>
        <w:rPr>
          <w:lang w:val="en-US"/>
        </w:rPr>
        <w:t>govAPPs</w:t>
      </w:r>
      <w:r w:rsidRPr="00A90DCC">
        <w:t>)</w:t>
      </w:r>
      <w:r>
        <w:t xml:space="preserve"> που προσφέρει και στις πλατφόρμες που κάνουν χρήση την ταυτοποίηση του </w:t>
      </w:r>
      <w:r>
        <w:rPr>
          <w:lang w:val="en-US"/>
        </w:rPr>
        <w:t>govHUB</w:t>
      </w:r>
      <w:r w:rsidRPr="00800534">
        <w:t>.</w:t>
      </w:r>
      <w:r w:rsidRPr="0056180F">
        <w:t xml:space="preserve"> </w:t>
      </w:r>
      <w:r>
        <w:t>Ειδικότερα, η</w:t>
      </w:r>
      <w:r w:rsidRPr="0056180F">
        <w:t xml:space="preserve"> </w:t>
      </w:r>
      <w:r w:rsidRPr="00D96C90">
        <w:t>Διαδικτυακή</w:t>
      </w:r>
      <w:r>
        <w:t xml:space="preserve"> Πύλη θα αποτελείται από τις εξής ενότητες:</w:t>
      </w:r>
    </w:p>
    <w:p w14:paraId="7543836D" w14:textId="77777777" w:rsidR="001631BF" w:rsidRDefault="001631BF" w:rsidP="004A1D19">
      <w:pPr>
        <w:pStyle w:val="a3"/>
        <w:numPr>
          <w:ilvl w:val="0"/>
          <w:numId w:val="39"/>
        </w:numPr>
        <w:spacing w:before="120" w:after="120" w:line="259" w:lineRule="auto"/>
      </w:pPr>
      <w:r>
        <w:t>Πρόσβαση στις παρεχόμενες υπηρεσίες</w:t>
      </w:r>
      <w:r w:rsidRPr="0066324B">
        <w:t xml:space="preserve">, </w:t>
      </w:r>
      <w:r>
        <w:t xml:space="preserve">η ταυτοποίηση πραγματοποιείται μέσω της ταυτοποίησης χρηστών του </w:t>
      </w:r>
      <w:r>
        <w:rPr>
          <w:lang w:val="en-US"/>
        </w:rPr>
        <w:t>govHUB</w:t>
      </w:r>
    </w:p>
    <w:p w14:paraId="3A15DFD7" w14:textId="77777777" w:rsidR="001631BF" w:rsidRDefault="001631BF" w:rsidP="004A1D19">
      <w:pPr>
        <w:pStyle w:val="a3"/>
        <w:numPr>
          <w:ilvl w:val="0"/>
          <w:numId w:val="39"/>
        </w:numPr>
        <w:spacing w:before="120" w:after="120" w:line="259" w:lineRule="auto"/>
      </w:pPr>
      <w:r>
        <w:t>Νέα</w:t>
      </w:r>
    </w:p>
    <w:p w14:paraId="7438FCAA" w14:textId="77777777" w:rsidR="001631BF" w:rsidRDefault="001631BF" w:rsidP="004A1D19">
      <w:pPr>
        <w:pStyle w:val="a3"/>
        <w:numPr>
          <w:ilvl w:val="0"/>
          <w:numId w:val="39"/>
        </w:numPr>
        <w:spacing w:before="120" w:after="120" w:line="259" w:lineRule="auto"/>
      </w:pPr>
      <w:r w:rsidRPr="001D7C30">
        <w:t>Popup άμεσων ανακοινώσεων</w:t>
      </w:r>
      <w:r w:rsidRPr="00CD793D">
        <w:t>, που θα χρησιμοποιούνται για πολύ σημαντικά γεγονότα, όπως η ανακοίνωση ενός προσωρινού προβλήματος σε κάποια υπηρεσία ή ανακοίνωση μιας νέας υπηρεσίας</w:t>
      </w:r>
    </w:p>
    <w:p w14:paraId="4942037D" w14:textId="77777777" w:rsidR="001631BF" w:rsidRDefault="001631BF" w:rsidP="004A1D19">
      <w:pPr>
        <w:pStyle w:val="a3"/>
        <w:numPr>
          <w:ilvl w:val="0"/>
          <w:numId w:val="39"/>
        </w:numPr>
        <w:spacing w:before="120" w:after="120" w:line="259" w:lineRule="auto"/>
      </w:pPr>
      <w:r>
        <w:t xml:space="preserve">Διαδικασία εγγραφής στο </w:t>
      </w:r>
      <w:r>
        <w:rPr>
          <w:lang w:val="en-US"/>
        </w:rPr>
        <w:t>govHUB</w:t>
      </w:r>
    </w:p>
    <w:p w14:paraId="048CA476" w14:textId="77777777" w:rsidR="001631BF" w:rsidRDefault="001631BF" w:rsidP="004A1D19">
      <w:pPr>
        <w:pStyle w:val="a3"/>
        <w:numPr>
          <w:ilvl w:val="0"/>
          <w:numId w:val="39"/>
        </w:numPr>
        <w:spacing w:before="120" w:after="120" w:line="259" w:lineRule="auto"/>
      </w:pPr>
      <w:r>
        <w:t>Συχνές ερωτήσεις ανά υπηρεσία</w:t>
      </w:r>
    </w:p>
    <w:p w14:paraId="228DF260" w14:textId="77777777" w:rsidR="001631BF" w:rsidRDefault="001631BF" w:rsidP="004A1D19">
      <w:pPr>
        <w:pStyle w:val="a3"/>
        <w:numPr>
          <w:ilvl w:val="0"/>
          <w:numId w:val="39"/>
        </w:numPr>
        <w:spacing w:before="120" w:after="120" w:line="259" w:lineRule="auto"/>
      </w:pPr>
      <w:r>
        <w:t>Αποθετήριο εγχειριδίων χρήσης υπηρεσιών</w:t>
      </w:r>
    </w:p>
    <w:p w14:paraId="3A98067F" w14:textId="77777777" w:rsidR="001631BF" w:rsidRDefault="001631BF" w:rsidP="004A1D19">
      <w:pPr>
        <w:pStyle w:val="a3"/>
        <w:numPr>
          <w:ilvl w:val="0"/>
          <w:numId w:val="39"/>
        </w:numPr>
        <w:spacing w:before="120" w:after="120" w:line="259" w:lineRule="auto"/>
      </w:pPr>
      <w:r w:rsidRPr="00774705">
        <w:t>Φόρμα επικοινωνίας</w:t>
      </w:r>
    </w:p>
    <w:p w14:paraId="753E03C2" w14:textId="77777777" w:rsidR="001631BF" w:rsidRPr="00A60470" w:rsidRDefault="001631BF" w:rsidP="001631BF">
      <w:r>
        <w:t>Γενικά χαρακτηριστικά που πρέπει να πληροί ο σχεδιασμός της διαδικτυακής πύλης:</w:t>
      </w:r>
    </w:p>
    <w:p w14:paraId="67233092" w14:textId="77777777" w:rsidR="001631BF" w:rsidRDefault="001631BF" w:rsidP="004A1D19">
      <w:pPr>
        <w:pStyle w:val="a3"/>
        <w:numPr>
          <w:ilvl w:val="0"/>
          <w:numId w:val="40"/>
        </w:numPr>
        <w:spacing w:before="120" w:after="120" w:line="259" w:lineRule="auto"/>
      </w:pPr>
      <w:r w:rsidRPr="0056180F">
        <w:t xml:space="preserve">Ο σχεδιασμός </w:t>
      </w:r>
      <w:r>
        <w:t>της διαδικτυακής πύλης</w:t>
      </w:r>
      <w:r w:rsidRPr="0056180F">
        <w:t xml:space="preserve"> θα συμμορφώνεται με τις βέλτιστες πρακτικές σχεδίασης του Responsive Web Design.</w:t>
      </w:r>
    </w:p>
    <w:p w14:paraId="4C0B3E0F" w14:textId="77777777" w:rsidR="001631BF" w:rsidRDefault="001631BF" w:rsidP="004A1D19">
      <w:pPr>
        <w:pStyle w:val="a3"/>
        <w:numPr>
          <w:ilvl w:val="0"/>
          <w:numId w:val="40"/>
        </w:numPr>
        <w:spacing w:before="120" w:after="120" w:line="259" w:lineRule="auto"/>
      </w:pPr>
      <w:r>
        <w:t>Η διαδικτυακή πύλη που θα αναπτυχθεί θα πρέπει να ακολουθεί τα διεθνή πρότυπα προσβασιμότητας σε επίπεδο ΑΑ ή ανώτερο.</w:t>
      </w:r>
    </w:p>
    <w:p w14:paraId="6658AA4D" w14:textId="77777777" w:rsidR="001631BF" w:rsidRPr="00EE1578" w:rsidRDefault="001631BF" w:rsidP="004A1D19">
      <w:pPr>
        <w:pStyle w:val="a3"/>
        <w:numPr>
          <w:ilvl w:val="0"/>
          <w:numId w:val="40"/>
        </w:numPr>
        <w:spacing w:before="120" w:after="120" w:line="259" w:lineRule="auto"/>
      </w:pPr>
      <w:r>
        <w:t xml:space="preserve">Ενσωμάτωση </w:t>
      </w:r>
      <w:r>
        <w:rPr>
          <w:lang w:val="en-US"/>
        </w:rPr>
        <w:t>Google Analytics</w:t>
      </w:r>
    </w:p>
    <w:p w14:paraId="728A388A" w14:textId="77777777" w:rsidR="001631BF" w:rsidRDefault="001631BF" w:rsidP="004A1D19">
      <w:pPr>
        <w:pStyle w:val="a3"/>
        <w:numPr>
          <w:ilvl w:val="0"/>
          <w:numId w:val="40"/>
        </w:numPr>
        <w:spacing w:before="120" w:after="120" w:line="259" w:lineRule="auto"/>
      </w:pPr>
      <w:r>
        <w:lastRenderedPageBreak/>
        <w:t>Θα πρέπει να πραγματοποιηθούν οι</w:t>
      </w:r>
      <w:r w:rsidRPr="00EE1578">
        <w:t xml:space="preserve"> κατάλληλες ενέργειες που απαιτούνται, ώστε η ιστοσελίδα να εμφανίζεται στις καλύτερες δυνατές θέσεις των οργανικών αποτελεσμάτων αναζητήσεων</w:t>
      </w:r>
      <w:r>
        <w:t xml:space="preserve"> (</w:t>
      </w:r>
      <w:r>
        <w:rPr>
          <w:lang w:val="en-US"/>
        </w:rPr>
        <w:t>SEO</w:t>
      </w:r>
      <w:r>
        <w:t>).</w:t>
      </w:r>
    </w:p>
    <w:p w14:paraId="3BA80DE7" w14:textId="77777777" w:rsidR="001631BF" w:rsidRDefault="001631BF" w:rsidP="004A1D19">
      <w:pPr>
        <w:pStyle w:val="2"/>
        <w:numPr>
          <w:ilvl w:val="1"/>
          <w:numId w:val="96"/>
        </w:numPr>
      </w:pPr>
      <w:bookmarkStart w:id="466" w:name="_Toc57762411"/>
      <w:bookmarkStart w:id="467" w:name="_Ref62058239"/>
      <w:bookmarkStart w:id="468" w:name="_Toc131090391"/>
      <w:r>
        <w:t>Υποσύστημα Ενεργοποίησης Φορέων</w:t>
      </w:r>
      <w:bookmarkEnd w:id="466"/>
      <w:bookmarkEnd w:id="467"/>
      <w:bookmarkEnd w:id="468"/>
    </w:p>
    <w:p w14:paraId="392A35DA" w14:textId="77777777" w:rsidR="001631BF" w:rsidRPr="006B1733" w:rsidRDefault="001631BF" w:rsidP="001631BF">
      <w:r w:rsidRPr="006B1733">
        <w:t xml:space="preserve">Η ενεργοποίηση των φορέων για τη χρήση της πλατφόρμας πραγματοποιείται έπειτα από αίτηση του Φορέα. Η αίτηση θα πρέπει να σχεδιαστεί ως απλή διαδικασία, η οποία προϋποθέτει την εγγραφή του Φορέα στο υποσύστημα διαχείρισης χρηστών. </w:t>
      </w:r>
    </w:p>
    <w:p w14:paraId="2360CB5B" w14:textId="77777777" w:rsidR="001631BF" w:rsidRDefault="001631BF" w:rsidP="001631BF">
      <w:r w:rsidRPr="006B1733">
        <w:t xml:space="preserve">Το δεύτερο βήμα είναι η συμπλήρωση </w:t>
      </w:r>
      <w:r>
        <w:t xml:space="preserve">των στοιχείων του Διαχειριστή και του Αναπληρωτή Διαχειριστή Οργανισμού με </w:t>
      </w:r>
      <w:r w:rsidRPr="006B1733">
        <w:t xml:space="preserve">βασικές πληροφορίες, όπως στοιχεία επικοινωνίας (π.χ. διεύθυνση, τηλέφωνο, </w:t>
      </w:r>
      <w:r w:rsidRPr="006B1733">
        <w:rPr>
          <w:lang w:val="en-US"/>
        </w:rPr>
        <w:t>fax</w:t>
      </w:r>
      <w:r w:rsidRPr="006B1733">
        <w:t xml:space="preserve">, </w:t>
      </w:r>
      <w:r w:rsidRPr="006B1733">
        <w:rPr>
          <w:lang w:val="en-US"/>
        </w:rPr>
        <w:t>email</w:t>
      </w:r>
      <w:r w:rsidRPr="006B1733">
        <w:t>)</w:t>
      </w:r>
      <w:r>
        <w:t>.</w:t>
      </w:r>
    </w:p>
    <w:p w14:paraId="53662FC2" w14:textId="77777777" w:rsidR="001631BF" w:rsidRDefault="001631BF" w:rsidP="001631BF">
      <w:r>
        <w:t xml:space="preserve">Οι Διαχειριστές του </w:t>
      </w:r>
      <w:r>
        <w:rPr>
          <w:lang w:val="en-US"/>
        </w:rPr>
        <w:t>govHUB</w:t>
      </w:r>
      <w:r w:rsidRPr="005A68E0">
        <w:t xml:space="preserve"> </w:t>
      </w:r>
      <w:r>
        <w:t>έχουν δικαίωμα να ενεργοποιούν Οργανισμούς και Διαχειριστές Οργανισμών.</w:t>
      </w:r>
    </w:p>
    <w:p w14:paraId="12430D2E" w14:textId="77777777" w:rsidR="001631BF" w:rsidRPr="004A2D9E" w:rsidRDefault="001631BF" w:rsidP="004A1D19">
      <w:pPr>
        <w:pStyle w:val="2"/>
        <w:numPr>
          <w:ilvl w:val="1"/>
          <w:numId w:val="96"/>
        </w:numPr>
      </w:pPr>
      <w:bookmarkStart w:id="469" w:name="_Toc57762412"/>
      <w:bookmarkStart w:id="470" w:name="_Ref62058244"/>
      <w:bookmarkStart w:id="471" w:name="_Toc131090392"/>
      <w:r w:rsidRPr="004A2D9E">
        <w:t>Υποσύστημα Ενημέρωσης Χρηστών</w:t>
      </w:r>
      <w:bookmarkEnd w:id="469"/>
      <w:bookmarkEnd w:id="470"/>
      <w:bookmarkEnd w:id="471"/>
    </w:p>
    <w:p w14:paraId="315D602C" w14:textId="77777777" w:rsidR="001631BF" w:rsidRDefault="001631BF" w:rsidP="001631BF">
      <w:r w:rsidRPr="005A2B53">
        <w:t xml:space="preserve">Το υποσύστημα Ειδοποίησης και Κοινοποίησης αναλαμβάνει να ενημερώσει τους χρήστες του συστήματος, μέσω email για σημαντικά γεγονότα που </w:t>
      </w:r>
      <w:r>
        <w:t xml:space="preserve">έχουν </w:t>
      </w:r>
      <w:r w:rsidRPr="005A2B53">
        <w:t>προκύ</w:t>
      </w:r>
      <w:r>
        <w:t xml:space="preserve">ψει στο </w:t>
      </w:r>
      <w:r>
        <w:rPr>
          <w:lang w:val="en-US"/>
        </w:rPr>
        <w:t>govHUB</w:t>
      </w:r>
      <w:r w:rsidRPr="00860A8B">
        <w:t>.</w:t>
      </w:r>
      <w:r w:rsidRPr="005A2B53">
        <w:t xml:space="preserve"> </w:t>
      </w:r>
      <w:r>
        <w:t xml:space="preserve">Ένα τέτοιο γεγονός θα μπορούσε να είναι η ενημέρωση για την παραγωγική έναρξη μιας νέας υπηρεσίας ή μια έκτακτη είδηση που ενημερώνει τους χρήστες ότι το </w:t>
      </w:r>
      <w:r>
        <w:rPr>
          <w:lang w:val="en-US"/>
        </w:rPr>
        <w:t>govHUB</w:t>
      </w:r>
      <w:r w:rsidRPr="0080496D">
        <w:t xml:space="preserve"> </w:t>
      </w:r>
      <w:r>
        <w:t>είναι για τις επόμενες ώρες εκτός λειτουργίας λόγω συντήρησης.</w:t>
      </w:r>
      <w:r w:rsidRPr="003120A1">
        <w:t xml:space="preserve"> </w:t>
      </w:r>
      <w:r>
        <w:t>Οι ειδοποιήσεις θα μπορούν να προβάλλονται σε εμφανές σημείο και στη διαδικτυακή πύλη με επιλογή συγκεκριμένου χρονικού ορίου ανάρτησης.</w:t>
      </w:r>
    </w:p>
    <w:p w14:paraId="663F563E" w14:textId="77777777" w:rsidR="00771321" w:rsidRDefault="00771321" w:rsidP="001631BF"/>
    <w:p w14:paraId="26DC75B2" w14:textId="77777777" w:rsidR="001631BF" w:rsidRPr="004E4714" w:rsidRDefault="001631BF" w:rsidP="004A1D19">
      <w:pPr>
        <w:pStyle w:val="2"/>
        <w:numPr>
          <w:ilvl w:val="1"/>
          <w:numId w:val="96"/>
        </w:numPr>
      </w:pPr>
      <w:bookmarkStart w:id="472" w:name="_Toc57762413"/>
      <w:bookmarkStart w:id="473" w:name="_Ref62058248"/>
      <w:bookmarkStart w:id="474" w:name="_Toc131090393"/>
      <w:r>
        <w:t>Υποσύστημα Α</w:t>
      </w:r>
      <w:r w:rsidRPr="00954C74">
        <w:t xml:space="preserve">υτεπάγγελτης </w:t>
      </w:r>
      <w:r>
        <w:t>Α</w:t>
      </w:r>
      <w:r w:rsidRPr="00954C74">
        <w:t xml:space="preserve">ναζήτησης </w:t>
      </w:r>
      <w:r>
        <w:t>Ε</w:t>
      </w:r>
      <w:r w:rsidRPr="00954C74">
        <w:t>γγράφων</w:t>
      </w:r>
      <w:bookmarkEnd w:id="472"/>
      <w:bookmarkEnd w:id="473"/>
      <w:bookmarkEnd w:id="474"/>
    </w:p>
    <w:p w14:paraId="729BFA17" w14:textId="77777777" w:rsidR="001631BF" w:rsidRDefault="001631BF" w:rsidP="001631BF">
      <w:r w:rsidRPr="00AF7E45">
        <w:t xml:space="preserve">Το υποσύστημα Αυτεπάγγελτων Αναζητήσεων παρέχει τη δυνατότητα σε εξουσιοδοτημένους χρήστες (υπάλληλοι φορέων), αλλά και σε τρίτες εφαρμογές να αναζητούν online αυτεπάγγελτα έγγραφα και να λαμβάνουν απάντηση σε μορφή ηλεκτρονικού εγγράφου ή σε μορφή κείμενου. Παράλληλα </w:t>
      </w:r>
      <w:r>
        <w:t xml:space="preserve">το υποσύστημα </w:t>
      </w:r>
      <w:r w:rsidRPr="00AF7E45">
        <w:t xml:space="preserve">θα </w:t>
      </w:r>
      <w:r>
        <w:t xml:space="preserve">ενημερώνει τους </w:t>
      </w:r>
      <w:r w:rsidRPr="00AF7E45">
        <w:t>πολίτες για τις αυτεπάγγελτες αναζητήσεις που έχουν πραγματοποιηθεί στο ΑΦΜ τους.</w:t>
      </w:r>
    </w:p>
    <w:p w14:paraId="64D628AF" w14:textId="77777777" w:rsidR="00E01C08" w:rsidRDefault="00E01C08" w:rsidP="00E01C08">
      <w:r>
        <w:t>Το υποσύστημα Αυτεπάγγελτων Αναζητήσεων διαχειρίζεται τις υπηρεσίες που παρέχονται από όλους τους φορείς σε όλους τους χρήστες, οι οποίοι σύμφωνα με τα δικαιώματα τους έχουν πρόσβαση σε αυτές. Μια υπηρεσία αναζήτησης ανήκει στον φορέα που της παρέχει και</w:t>
      </w:r>
      <w:r w:rsidRPr="00C97D83">
        <w:t xml:space="preserve"> </w:t>
      </w:r>
      <w:r>
        <w:t>χαρακτηρίζεται από τις παραμέτρους εισαγωγής και εξαγωγής, όπως απεικονίζεται στο παρακάτω διάγραμμα</w:t>
      </w:r>
      <w:r w:rsidRPr="00665A86">
        <w:t xml:space="preserve">. </w:t>
      </w:r>
    </w:p>
    <w:p w14:paraId="06E3A3CF" w14:textId="77777777" w:rsidR="00E01C08" w:rsidRDefault="00E01C08" w:rsidP="00E01C08">
      <w:pPr>
        <w:jc w:val="center"/>
      </w:pPr>
      <w:r>
        <w:rPr>
          <w:noProof/>
          <w:lang w:eastAsia="el-GR"/>
        </w:rPr>
        <w:drawing>
          <wp:inline distT="0" distB="0" distL="0" distR="0" wp14:anchorId="7C4C0CB7" wp14:editId="0C90C251">
            <wp:extent cx="5274310" cy="1825277"/>
            <wp:effectExtent l="0" t="0" r="254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274310" cy="1825277"/>
                    </a:xfrm>
                    <a:prstGeom prst="rect">
                      <a:avLst/>
                    </a:prstGeom>
                    <a:noFill/>
                    <a:ln>
                      <a:noFill/>
                    </a:ln>
                  </pic:spPr>
                </pic:pic>
              </a:graphicData>
            </a:graphic>
          </wp:inline>
        </w:drawing>
      </w:r>
    </w:p>
    <w:p w14:paraId="660FF4B1" w14:textId="77777777" w:rsidR="00E01C08" w:rsidRDefault="00E01C08" w:rsidP="00E01C08">
      <w:r>
        <w:lastRenderedPageBreak/>
        <w:t>Οι παράμετροι εισαγωγής της υπηρεσίας αναζήτησης και ο τύπος τους ορίζονται από τον Φορέα που την προσφέρει, εκτός από την Αιτιολογία Αναζήτησης, η οποία θεωρείται απαραίτητο πεδίο και εξηγεί τον λόγο που ο υπάλληλος του φορέα διενέργησε μια αυτεπάγγελτη αναζήτηση.</w:t>
      </w:r>
      <w:r w:rsidRPr="00EA3213">
        <w:t xml:space="preserve"> </w:t>
      </w:r>
      <w:r>
        <w:t>Οι παράμετροι εξαγωγής είναι οι εξής και δεν ανήκουν στην κατηγορία απαραίτητων πεδίων:</w:t>
      </w:r>
    </w:p>
    <w:p w14:paraId="0D2B28DC" w14:textId="77777777" w:rsidR="00E01C08" w:rsidRDefault="00E01C08" w:rsidP="004A1D19">
      <w:pPr>
        <w:pStyle w:val="a3"/>
        <w:numPr>
          <w:ilvl w:val="0"/>
          <w:numId w:val="76"/>
        </w:numPr>
        <w:spacing w:after="200" w:line="288" w:lineRule="auto"/>
        <w:jc w:val="left"/>
      </w:pPr>
      <w:r w:rsidRPr="008752AC">
        <w:rPr>
          <w:b/>
        </w:rPr>
        <w:t>Απάντηση</w:t>
      </w:r>
      <w:r>
        <w:t>: είναι ένα κείμενο με την απάντηση του φορέα, π.χ. φορολογικά ενήμερος (φορολογική ενημερότητα), ΜΗΔΕΝ (ποινικό μητρώο)</w:t>
      </w:r>
    </w:p>
    <w:p w14:paraId="4BCB2B61" w14:textId="77777777" w:rsidR="00E01C08" w:rsidRDefault="00E01C08" w:rsidP="004A1D19">
      <w:pPr>
        <w:pStyle w:val="a3"/>
        <w:numPr>
          <w:ilvl w:val="0"/>
          <w:numId w:val="76"/>
        </w:numPr>
        <w:spacing w:after="200" w:line="288" w:lineRule="auto"/>
        <w:jc w:val="left"/>
      </w:pPr>
      <w:r w:rsidRPr="00EC09DD">
        <w:rPr>
          <w:b/>
        </w:rPr>
        <w:t>Ηλεκτρονικό Αρχείο</w:t>
      </w:r>
      <w:r>
        <w:t xml:space="preserve">: είναι το ηλεκτρονικό αρχείο σε μορφή </w:t>
      </w:r>
      <w:r>
        <w:rPr>
          <w:lang w:val="en-US"/>
        </w:rPr>
        <w:t>pdf</w:t>
      </w:r>
      <w:r w:rsidRPr="000D67C9">
        <w:t xml:space="preserve">, </w:t>
      </w:r>
      <w:r>
        <w:t>π.χ. φορολογική ενημερότητα</w:t>
      </w:r>
    </w:p>
    <w:p w14:paraId="4C4C0F90" w14:textId="77777777" w:rsidR="00E01C08" w:rsidRDefault="00E01C08" w:rsidP="004A1D19">
      <w:pPr>
        <w:pStyle w:val="a3"/>
        <w:numPr>
          <w:ilvl w:val="0"/>
          <w:numId w:val="76"/>
        </w:numPr>
        <w:spacing w:after="200" w:line="288" w:lineRule="auto"/>
        <w:jc w:val="left"/>
      </w:pPr>
      <w:r w:rsidRPr="00497D34">
        <w:rPr>
          <w:b/>
        </w:rPr>
        <w:t>Ημ/νία Λήξης Εγγράφου</w:t>
      </w:r>
      <w:r>
        <w:t>: σε περίπτωση που το έγγραφο ισχύει για προκαθορισμένο διάστημα, αυτή η πληροφορία θα έπρεπε να αποστέλλεται από τον Φορέα της υπηρεσίας</w:t>
      </w:r>
    </w:p>
    <w:p w14:paraId="1CFDF3A9" w14:textId="77777777" w:rsidR="00E01C08" w:rsidRDefault="00E01C08" w:rsidP="004A1D19">
      <w:pPr>
        <w:pStyle w:val="a3"/>
        <w:numPr>
          <w:ilvl w:val="0"/>
          <w:numId w:val="76"/>
        </w:numPr>
        <w:spacing w:after="200" w:line="288" w:lineRule="auto"/>
        <w:jc w:val="left"/>
      </w:pPr>
      <w:r w:rsidRPr="003D0201">
        <w:rPr>
          <w:b/>
        </w:rPr>
        <w:t>Προκαθορισμένη Απάντηση</w:t>
      </w:r>
      <w:r>
        <w:t xml:space="preserve">: το πεδίο αυτό θα βοηθήσει σε αναζητήσεις δεύτερου χρόνου και σε στατιστικά. Ο φορέας καλείται να συμπληρώνει την προκαθορισμένη απάντηση της πλατφόρμας που έχει της εξής τιμές, όπου είναι εφικτό: 1 - </w:t>
      </w:r>
      <w:r w:rsidRPr="00A568DE">
        <w:t xml:space="preserve">θετικό, </w:t>
      </w:r>
      <w:r>
        <w:t xml:space="preserve">2 - </w:t>
      </w:r>
      <w:r w:rsidRPr="00A568DE">
        <w:t xml:space="preserve">αρνητικό, </w:t>
      </w:r>
      <w:r>
        <w:t xml:space="preserve">3 - </w:t>
      </w:r>
      <w:r w:rsidRPr="00A568DE">
        <w:t>δεν ορίζεται</w:t>
      </w:r>
    </w:p>
    <w:p w14:paraId="557966E5" w14:textId="77777777" w:rsidR="00E01C08" w:rsidRDefault="00E01C08" w:rsidP="004A1D19">
      <w:pPr>
        <w:pStyle w:val="a3"/>
        <w:numPr>
          <w:ilvl w:val="0"/>
          <w:numId w:val="76"/>
        </w:numPr>
        <w:spacing w:after="200" w:line="288" w:lineRule="auto"/>
        <w:jc w:val="left"/>
      </w:pPr>
      <w:r>
        <w:t xml:space="preserve">Τέλος η παράμετρος </w:t>
      </w:r>
      <w:r w:rsidRPr="00E008F9">
        <w:rPr>
          <w:b/>
        </w:rPr>
        <w:t>Προσαρμοσμένα Πεδία</w:t>
      </w:r>
      <w:r>
        <w:t xml:space="preserve"> προσφέρει στον Φορέα την ευελιξία να αποστείλει οποιαδήποτε άλλη πληροφορία επιθυμεί πέρα από τις βασικές πληροφορίες.</w:t>
      </w:r>
    </w:p>
    <w:p w14:paraId="2D6D4A7D" w14:textId="77777777" w:rsidR="00E01C08" w:rsidRPr="00D10082" w:rsidRDefault="00E01C08" w:rsidP="00E01C08">
      <w:pPr>
        <w:ind w:left="360"/>
      </w:pPr>
      <w:r>
        <w:t>Παρακάτω απεικονίζεται το διάγραμμα περίπτωση χρήσης «Αυτεπάγγελτης Αναζήτησης».</w:t>
      </w:r>
    </w:p>
    <w:p w14:paraId="54CF7B72" w14:textId="77777777" w:rsidR="00E01C08" w:rsidRDefault="00E01C08" w:rsidP="00E01C08">
      <w:pPr>
        <w:jc w:val="center"/>
      </w:pPr>
      <w:r>
        <w:rPr>
          <w:noProof/>
          <w:lang w:eastAsia="el-GR"/>
        </w:rPr>
        <w:drawing>
          <wp:inline distT="0" distB="0" distL="0" distR="0" wp14:anchorId="287B5E64" wp14:editId="1FE0E850">
            <wp:extent cx="5267325" cy="410083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267325" cy="4100830"/>
                    </a:xfrm>
                    <a:prstGeom prst="rect">
                      <a:avLst/>
                    </a:prstGeom>
                    <a:noFill/>
                    <a:ln>
                      <a:noFill/>
                    </a:ln>
                  </pic:spPr>
                </pic:pic>
              </a:graphicData>
            </a:graphic>
          </wp:inline>
        </w:drawing>
      </w:r>
    </w:p>
    <w:p w14:paraId="36BF9CAE" w14:textId="77777777" w:rsidR="00E01C08" w:rsidRDefault="00E01C08" w:rsidP="001631BF"/>
    <w:p w14:paraId="6FEA9800" w14:textId="77777777" w:rsidR="001631BF" w:rsidRDefault="001631BF" w:rsidP="004A1D19">
      <w:pPr>
        <w:pStyle w:val="2"/>
        <w:numPr>
          <w:ilvl w:val="1"/>
          <w:numId w:val="96"/>
        </w:numPr>
      </w:pPr>
      <w:bookmarkStart w:id="475" w:name="_Toc57762414"/>
      <w:bookmarkStart w:id="476" w:name="_Ref62058266"/>
      <w:bookmarkStart w:id="477" w:name="_Ref62058274"/>
      <w:bookmarkStart w:id="478" w:name="_Toc131090394"/>
      <w:r>
        <w:t>Υποσύστημα Χορήγησης Επιδομάτων σε πληγέντες από Φυσικές Καταστροφές</w:t>
      </w:r>
      <w:bookmarkEnd w:id="475"/>
      <w:bookmarkEnd w:id="476"/>
      <w:bookmarkEnd w:id="477"/>
      <w:bookmarkEnd w:id="478"/>
    </w:p>
    <w:p w14:paraId="15D61B35" w14:textId="77777777" w:rsidR="001631BF" w:rsidRDefault="001631BF" w:rsidP="001631BF">
      <w:r>
        <w:lastRenderedPageBreak/>
        <w:t>Το υποσύστημα παρέχει τις απαραίτητες ψηφιακές Υπηρεσίες για την απλούστευση της διαδικασίας χορήγησης επιδομάτων σε πληγέντες από Φυσικές Καταστροφές, ώστε να είναι σε θέση:</w:t>
      </w:r>
    </w:p>
    <w:p w14:paraId="51DE869C" w14:textId="77777777" w:rsidR="001631BF" w:rsidRDefault="001631BF" w:rsidP="004A1D19">
      <w:pPr>
        <w:pStyle w:val="a3"/>
        <w:numPr>
          <w:ilvl w:val="0"/>
          <w:numId w:val="41"/>
        </w:numPr>
        <w:spacing w:before="120" w:after="120" w:line="259" w:lineRule="auto"/>
      </w:pPr>
      <w:r>
        <w:t>Να ταυτοποιηθούν μέσω κωδικών Taxisnet</w:t>
      </w:r>
    </w:p>
    <w:p w14:paraId="60DEFE03" w14:textId="77777777" w:rsidR="001631BF" w:rsidRDefault="001631BF" w:rsidP="004A1D19">
      <w:pPr>
        <w:pStyle w:val="a3"/>
        <w:numPr>
          <w:ilvl w:val="0"/>
          <w:numId w:val="41"/>
        </w:numPr>
        <w:spacing w:before="120" w:after="120" w:line="259" w:lineRule="auto"/>
      </w:pPr>
      <w:r>
        <w:t>Να «Ανεβάσουν» όλα τα απαιτούμενα δικαιολογητικά, εκτός εκείνων που μπορούν να αντληθούν αυτεπάγγελτα</w:t>
      </w:r>
    </w:p>
    <w:p w14:paraId="65C3B625" w14:textId="77777777" w:rsidR="001631BF" w:rsidRDefault="001631BF" w:rsidP="004A1D19">
      <w:pPr>
        <w:pStyle w:val="a3"/>
        <w:numPr>
          <w:ilvl w:val="0"/>
          <w:numId w:val="41"/>
        </w:numPr>
        <w:spacing w:before="120" w:after="120" w:line="259" w:lineRule="auto"/>
      </w:pPr>
      <w:r>
        <w:t xml:space="preserve">Να ενημερωθούν για την πορεία της αίτησης </w:t>
      </w:r>
      <w:r w:rsidR="00E01C08">
        <w:t>τους</w:t>
      </w:r>
    </w:p>
    <w:p w14:paraId="202F895A" w14:textId="77777777" w:rsidR="00E01C08" w:rsidRPr="003120A1" w:rsidRDefault="00E01C08" w:rsidP="00E01C08">
      <w:pPr>
        <w:spacing w:before="120" w:after="120" w:line="259" w:lineRule="auto"/>
      </w:pPr>
      <w:r w:rsidRPr="00E01C08">
        <w:t>Στη διαδικτυακή πύλη του ΥΠΕΣ στην ενότητα «Επιδόματα πληγέντων για φυσικές καταστροφές» https://www.ypes.gr/epidomata-pligenton-gia-fysikes-katastrofes/ περιγράφεται αναλυτικά η διαδικασία, όπως και το σχετικό τρέχον Θεσμικό Πλαίσιο (ΚΥΑ, Νόμοι, κτλ.)</w:t>
      </w:r>
    </w:p>
    <w:p w14:paraId="5AB5085A" w14:textId="77777777" w:rsidR="001631BF" w:rsidRDefault="001631BF" w:rsidP="004A1D19">
      <w:pPr>
        <w:pStyle w:val="2"/>
        <w:numPr>
          <w:ilvl w:val="1"/>
          <w:numId w:val="96"/>
        </w:numPr>
      </w:pPr>
      <w:bookmarkStart w:id="479" w:name="_Toc57762415"/>
      <w:bookmarkStart w:id="480" w:name="_Ref62058314"/>
      <w:bookmarkStart w:id="481" w:name="_Toc131090395"/>
      <w:r w:rsidRPr="004A2D9E">
        <w:t xml:space="preserve">Υποσύστημα </w:t>
      </w:r>
      <w:r>
        <w:t>Στατιστικών Στοιχείων και Γραφημάτων</w:t>
      </w:r>
      <w:bookmarkEnd w:id="479"/>
      <w:bookmarkEnd w:id="480"/>
      <w:bookmarkEnd w:id="481"/>
    </w:p>
    <w:p w14:paraId="6E0E498C" w14:textId="77777777" w:rsidR="001631BF" w:rsidRPr="00083B7D" w:rsidRDefault="001631BF" w:rsidP="001631BF">
      <w:r w:rsidRPr="00993BDE">
        <w:t xml:space="preserve">Το </w:t>
      </w:r>
      <w:r>
        <w:t>υπο</w:t>
      </w:r>
      <w:r w:rsidRPr="00993BDE">
        <w:t xml:space="preserve">σύστημα </w:t>
      </w:r>
      <w:r>
        <w:t xml:space="preserve">θα πρέπει να προβάλλει στατιστικά στοιχεία ανά υπηρεσία, σύμφωνα με τη χρήση και τις αναζητήσεις που έχουν πραγματοποιηθεί σε σχέση με το χρόνο. Η δημιουργία των ερωτημάτων θα πρέπει να πραγματοποιείται με δυναμικό τρόπο, ώστε ο Διαχειριστής του </w:t>
      </w:r>
      <w:r>
        <w:rPr>
          <w:lang w:val="en-US"/>
        </w:rPr>
        <w:t>govHUB</w:t>
      </w:r>
      <w:r w:rsidRPr="00083B7D">
        <w:t xml:space="preserve"> </w:t>
      </w:r>
      <w:r>
        <w:t xml:space="preserve">να έχει τη δυνατότητα να δημιουργεί αυτόνομα διαγράμματα και </w:t>
      </w:r>
      <w:r>
        <w:rPr>
          <w:lang w:val="en-US"/>
        </w:rPr>
        <w:t>metrics</w:t>
      </w:r>
      <w:r w:rsidRPr="00083B7D">
        <w:t>.</w:t>
      </w:r>
    </w:p>
    <w:p w14:paraId="35286C6E" w14:textId="77777777" w:rsidR="000273F4" w:rsidRDefault="001631BF" w:rsidP="001631BF">
      <w:r>
        <w:t>Το υποσύστημα θα παράγει πολύ σημαντικές πληροφορίες</w:t>
      </w:r>
      <w:r w:rsidRPr="0073213A">
        <w:t xml:space="preserve">, οι οποίες </w:t>
      </w:r>
      <w:r>
        <w:t xml:space="preserve">θα </w:t>
      </w:r>
      <w:r w:rsidRPr="0073213A">
        <w:t>μπορούν να αξιοποιηθούν με στόχο την αποδοτική απάντηση πολύπλοκων ερωτήσεων που θέτονται κατά την αναλυτική επεξεργασία δεδομένων στρατηγικού σχεδιασμού</w:t>
      </w:r>
      <w:r>
        <w:t>.</w:t>
      </w:r>
    </w:p>
    <w:p w14:paraId="6AD49971" w14:textId="77777777" w:rsidR="008A68D7" w:rsidRDefault="008A68D7" w:rsidP="008A68D7">
      <w:r>
        <w:t>Ενδεικτικά Στατιστικά:</w:t>
      </w:r>
    </w:p>
    <w:p w14:paraId="790F69F3" w14:textId="77777777" w:rsidR="008A68D7" w:rsidRDefault="008A68D7" w:rsidP="004A1D19">
      <w:pPr>
        <w:pStyle w:val="a3"/>
        <w:numPr>
          <w:ilvl w:val="0"/>
          <w:numId w:val="77"/>
        </w:numPr>
      </w:pPr>
      <w:r>
        <w:t>Πλήθος Κλήσεων ανά Φορέα</w:t>
      </w:r>
    </w:p>
    <w:p w14:paraId="5F6090AD" w14:textId="77777777" w:rsidR="008A68D7" w:rsidRDefault="008A68D7" w:rsidP="004A1D19">
      <w:pPr>
        <w:pStyle w:val="a3"/>
        <w:numPr>
          <w:ilvl w:val="0"/>
          <w:numId w:val="77"/>
        </w:numPr>
      </w:pPr>
      <w:r>
        <w:t>Πλήθος Κλήσεων ανά Διαδικασία</w:t>
      </w:r>
    </w:p>
    <w:p w14:paraId="169B315D" w14:textId="77777777" w:rsidR="008A68D7" w:rsidRDefault="008A68D7" w:rsidP="004A1D19">
      <w:pPr>
        <w:pStyle w:val="a3"/>
        <w:numPr>
          <w:ilvl w:val="0"/>
          <w:numId w:val="77"/>
        </w:numPr>
      </w:pPr>
      <w:r>
        <w:t>Πλήθος Κλήσεων ανά Διαδικασία και ανά Φορέα</w:t>
      </w:r>
    </w:p>
    <w:p w14:paraId="5AC18191" w14:textId="77777777" w:rsidR="008A68D7" w:rsidRDefault="008A68D7" w:rsidP="001631BF">
      <w:r>
        <w:t>Με τη δυνατότητα συνδυαστικών φίλτρων, π.χ. ερώτημα για συγκεκριμένο χρονικό διάστημα. Με τη δυνατότητα ομαδοποίησης π.χ. ανά μήνα.</w:t>
      </w:r>
    </w:p>
    <w:p w14:paraId="4C948E23" w14:textId="77777777" w:rsidR="001631BF" w:rsidRPr="00E74014" w:rsidRDefault="001631BF" w:rsidP="004A1D19">
      <w:pPr>
        <w:pStyle w:val="1"/>
        <w:numPr>
          <w:ilvl w:val="0"/>
          <w:numId w:val="96"/>
        </w:numPr>
      </w:pPr>
      <w:bookmarkStart w:id="482" w:name="_Toc57762416"/>
      <w:bookmarkStart w:id="483" w:name="_Ref62058323"/>
      <w:bookmarkStart w:id="484" w:name="_Ref62058338"/>
      <w:bookmarkStart w:id="485" w:name="_Toc131090396"/>
      <w:r w:rsidRPr="00E74014">
        <w:t>Υπηρεσίες Ασφάλειας</w:t>
      </w:r>
      <w:bookmarkEnd w:id="482"/>
      <w:bookmarkEnd w:id="483"/>
      <w:bookmarkEnd w:id="484"/>
      <w:bookmarkEnd w:id="485"/>
    </w:p>
    <w:p w14:paraId="7A1DB538" w14:textId="77777777" w:rsidR="009C7522" w:rsidRDefault="00A25463" w:rsidP="00A25463">
      <w:r>
        <w:t>Σύμφωνα με το Γενικό Κανονισμό Προστασίας Προσωπικών Δεδομένων, αλλά και τον Ν. 4577/2018 σχετικά με την ασφάλεια δικτύου και πληροφοριών (NIS) απαιτείται να γίνει μελέτη σχετικά με την ασφάλεια των εφαρμογών και συστημάτων καθώς και σχετικά με τα μηχανογραφικά δεδομένα της Αρχής.</w:t>
      </w:r>
    </w:p>
    <w:p w14:paraId="60BE23BF" w14:textId="77777777" w:rsidR="00A25463" w:rsidRDefault="00A25463" w:rsidP="00A25463">
      <w:r>
        <w:t>Ο Ανάδοχος, λαμβάνοντας υπόψη τ</w:t>
      </w:r>
      <w:r w:rsidR="001C4916">
        <w:t>α</w:t>
      </w:r>
      <w:r>
        <w:t xml:space="preserve"> ανωτέρω και την Πολιτική Ασφάλειας που ακολουθείται στο G-Cloud, στο πλαίσιο της Μελέτης Ασφάλειας, θα πρέπει να προσδιορίσει την Πολιτική Ασφάλειας η οποία θα εφαρμοστεί στο Σύστημα, καθώς και να εκπονήσει Μελέτη αποτίμησης επικινδυνότητας του Συστήματος.</w:t>
      </w:r>
    </w:p>
    <w:p w14:paraId="796E40B5" w14:textId="77777777" w:rsidR="00056B86" w:rsidRDefault="00056B86" w:rsidP="00056B86">
      <w:r>
        <w:t>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15B5564B" w14:textId="069C308C" w:rsidR="00821EC1" w:rsidRPr="009C7522" w:rsidRDefault="00C62B1A" w:rsidP="00056B86">
      <w:r w:rsidRPr="00C62B1A">
        <w:t xml:space="preserve">Επισημαίνεται ότι η Μελέτη Ασφάλειας αφορά στα υπό ανάπτυξη συστήματα που περιγράφονται στην παρούσα </w:t>
      </w:r>
      <w:r w:rsidR="001D7B82">
        <w:t>Πρόσκληση</w:t>
      </w:r>
      <w:r w:rsidRPr="00C62B1A">
        <w:t>, αλλά και τα ήδη υπάρχοντα υποσυστήματα που περιγράφονται στην Υφιστάμενη Κατάσταση της παρούσας</w:t>
      </w:r>
    </w:p>
    <w:p w14:paraId="68BC3C82" w14:textId="77777777" w:rsidR="001631BF" w:rsidRDefault="001631BF" w:rsidP="004A1D19">
      <w:pPr>
        <w:pStyle w:val="3"/>
        <w:numPr>
          <w:ilvl w:val="2"/>
          <w:numId w:val="86"/>
        </w:numPr>
        <w:ind w:left="709" w:hanging="283"/>
      </w:pPr>
      <w:bookmarkStart w:id="486" w:name="_Toc57762417"/>
      <w:bookmarkStart w:id="487" w:name="_Toc131090397"/>
      <w:r>
        <w:lastRenderedPageBreak/>
        <w:t>Τείχος Προστασίας</w:t>
      </w:r>
      <w:bookmarkEnd w:id="486"/>
      <w:bookmarkEnd w:id="487"/>
    </w:p>
    <w:p w14:paraId="186A2916" w14:textId="77777777" w:rsidR="001631BF" w:rsidRDefault="001631BF" w:rsidP="001631BF">
      <w:r>
        <w:t>To XML Firewall ή SOA Security Gateway είναι ένα τείχος προστασίας που προστατεύει συγκεκριμένα τις εφαρμογές που βασίζονται σε XML, από μια μεγάλη ποικιλία επιθέσεων σε επίπεδο μηνυμάτων XML ή ακόμα και parser. Τα τείχη προστασίας XML εφαρμόζονται γενικά ως διακομιστές μεσολάβησης (proxies)  λόγω της απαίτησης τα εισερχόμενα και εξερχόμενα μηνύματα να επιθεωρούνται για ευπάθειες πριν μεταφερθούν προς την εφαρμογή ή τον πελάτη.</w:t>
      </w:r>
    </w:p>
    <w:p w14:paraId="3BB6ED03" w14:textId="77777777" w:rsidR="001631BF" w:rsidRDefault="001631BF" w:rsidP="001631BF">
      <w:r>
        <w:t xml:space="preserve">Τα τείχη προστασίας XML έχουν σχεδιαστεί για την αντιμετώπιση γνωστών τύπων επιθέσεων που μπορούν να μεταφερθούν μέσω XML, όπως SQL injection και cross-site scripting (XSS). Προορίζονται κυρίως για τον εντοπισμό και την πρόληψη ειδικών τύπων επιθέσεων XML όπως  “extremely large messages”, “highly nested elements”, “coercive parsing”, “recursive parsing”, “schema and WSDL poisoning” και routing-based επιθέσεις. Bελτιώνουν την ασφάλεια εφαρμογών που βασίζονται σε XML, αποτρέποντας επιθέσεις που θα μπορούσαν να προκαλέσουν διακοπή της υπηρεσίας, εάν αυτές εκδηλώνονταν στον διακομιστή εφαρμογών Web. </w:t>
      </w:r>
    </w:p>
    <w:p w14:paraId="73AF5285" w14:textId="77777777" w:rsidR="001631BF" w:rsidRDefault="001631BF" w:rsidP="001631BF">
      <w:r>
        <w:t>Ταυτόχρονα, καταργούν την ανάγκη της προσθήκης μεγάλου μέρους κώδικα επικεντρωμένου στην ασφάλεια, ο οποίος ενδέχεται να μειώσει την απόδοση των εφαρμογών.</w:t>
      </w:r>
    </w:p>
    <w:p w14:paraId="27FDAEA1" w14:textId="77777777" w:rsidR="001631BF" w:rsidRDefault="001631BF" w:rsidP="001631BF">
      <w:r>
        <w:t>Εκτός από τα SOAP services υπάρχουν και τα REST services με χρήση JSON scripts, τα οποία παρέχουν τη δυνατότητα ανταλλαγής δεδομένων σε εφαρμογές cloud και σε εφαρμογές για κινητές συσκευές. Κατά συνέπεια, τα RestAPI χρειάζονται το ίδιο επίπεδο ασφαλείας με αυτό που προσφέρουν τα SOA Security Gateways.</w:t>
      </w:r>
    </w:p>
    <w:p w14:paraId="4A212922" w14:textId="77777777" w:rsidR="001631BF" w:rsidRPr="002222F9" w:rsidRDefault="001631BF" w:rsidP="004A1D19">
      <w:pPr>
        <w:pStyle w:val="3"/>
        <w:numPr>
          <w:ilvl w:val="2"/>
          <w:numId w:val="86"/>
        </w:numPr>
        <w:ind w:left="709" w:hanging="283"/>
      </w:pPr>
      <w:bookmarkStart w:id="488" w:name="_Toc57762418"/>
      <w:bookmarkStart w:id="489" w:name="_Toc131090398"/>
      <w:r w:rsidRPr="00147745">
        <w:t>Προστασία SOAP</w:t>
      </w:r>
      <w:bookmarkEnd w:id="488"/>
      <w:bookmarkEnd w:id="489"/>
    </w:p>
    <w:p w14:paraId="7533E49A" w14:textId="77777777" w:rsidR="001631BF" w:rsidRDefault="001631BF" w:rsidP="001631BF">
      <w:r w:rsidRPr="00C51D4A">
        <w:t>Με την χρήση συστήματος Web Application Firewall (WAF) προστίθεται ένα επιπλέον επίπεδο προστασίας σε web εφαρμογές βασισμένες σε XML, διότι στα μηνύματα SOAP μεταξύ του πελάτη και του διακομιστή ενσωματώνονται δεδομένα που σχετίζονται με την ασφάλεια</w:t>
      </w:r>
      <w:r>
        <w:t>.</w:t>
      </w:r>
    </w:p>
    <w:p w14:paraId="62D5CD52" w14:textId="77777777" w:rsidR="001631BF" w:rsidRDefault="001631BF" w:rsidP="001631BF">
      <w:r>
        <w:t xml:space="preserve">Το σύστημα θα πρέπει να ελέγχει το περιεχόμενο XLM και να επιβεβαιώνει ότι είναι σωστά σχηματισμένο και συμμορφώνεται με το καθορισμένο σχήμα ή το WSDL του Web Service. Για την προστασία Web Services από το σύστημα WAF θα πρέπει να παρέχονται δυνατότητες που θα επιτυγχάνονται τα εξής: </w:t>
      </w:r>
    </w:p>
    <w:p w14:paraId="3F32B9DA" w14:textId="77777777" w:rsidR="001631BF" w:rsidRDefault="001631BF" w:rsidP="004A1D19">
      <w:pPr>
        <w:pStyle w:val="a3"/>
        <w:numPr>
          <w:ilvl w:val="0"/>
          <w:numId w:val="30"/>
        </w:numPr>
        <w:spacing w:before="120" w:after="120" w:line="259" w:lineRule="auto"/>
      </w:pPr>
      <w:r>
        <w:t>Έλεγχος της μορφοποίησης της XML</w:t>
      </w:r>
    </w:p>
    <w:p w14:paraId="1810ABBA" w14:textId="77777777" w:rsidR="001631BF" w:rsidRDefault="001631BF" w:rsidP="004A1D19">
      <w:pPr>
        <w:pStyle w:val="a3"/>
        <w:numPr>
          <w:ilvl w:val="0"/>
          <w:numId w:val="30"/>
        </w:numPr>
        <w:spacing w:before="120" w:after="120" w:line="259" w:lineRule="auto"/>
      </w:pPr>
      <w:r>
        <w:t>Απόκρυψη των ευαίσθητων δεδομένων</w:t>
      </w:r>
    </w:p>
    <w:p w14:paraId="5298B5A4" w14:textId="77777777" w:rsidR="001631BF" w:rsidRDefault="001631BF" w:rsidP="004A1D19">
      <w:pPr>
        <w:pStyle w:val="a3"/>
        <w:numPr>
          <w:ilvl w:val="0"/>
          <w:numId w:val="30"/>
        </w:numPr>
        <w:spacing w:before="120" w:after="120" w:line="259" w:lineRule="auto"/>
      </w:pPr>
      <w:r>
        <w:t>Συμμόρφωση με τα αρχεία σχήματος XML ή με WSDL</w:t>
      </w:r>
    </w:p>
    <w:p w14:paraId="477D41D3" w14:textId="77777777" w:rsidR="001631BF" w:rsidRDefault="001631BF" w:rsidP="004A1D19">
      <w:pPr>
        <w:pStyle w:val="a3"/>
        <w:numPr>
          <w:ilvl w:val="0"/>
          <w:numId w:val="30"/>
        </w:numPr>
        <w:spacing w:before="120" w:after="120" w:line="259" w:lineRule="auto"/>
      </w:pPr>
      <w:r>
        <w:t>Δυνατότητα XML υπογραφών και XML κρυπτογράφησης</w:t>
      </w:r>
    </w:p>
    <w:p w14:paraId="2B530F0D" w14:textId="77777777" w:rsidR="001631BF" w:rsidRDefault="001631BF" w:rsidP="004A1D19">
      <w:pPr>
        <w:pStyle w:val="a3"/>
        <w:numPr>
          <w:ilvl w:val="0"/>
          <w:numId w:val="30"/>
        </w:numPr>
        <w:spacing w:before="120" w:after="120" w:line="259" w:lineRule="auto"/>
        <w:rPr>
          <w:lang w:val="en-US"/>
        </w:rPr>
      </w:pPr>
      <w:r>
        <w:t>Δυνατότητα</w:t>
      </w:r>
      <w:r w:rsidRPr="00DC0DB1">
        <w:rPr>
          <w:lang w:val="en-US"/>
        </w:rPr>
        <w:t xml:space="preserve"> XML content based routing </w:t>
      </w:r>
      <w:r>
        <w:t>και</w:t>
      </w:r>
      <w:r w:rsidRPr="00DC0DB1">
        <w:rPr>
          <w:lang w:val="en-US"/>
        </w:rPr>
        <w:t xml:space="preserve"> XML switching</w:t>
      </w:r>
    </w:p>
    <w:p w14:paraId="2C751F92" w14:textId="77777777" w:rsidR="001631BF" w:rsidRDefault="001631BF" w:rsidP="004A1D19">
      <w:pPr>
        <w:pStyle w:val="a3"/>
        <w:numPr>
          <w:ilvl w:val="0"/>
          <w:numId w:val="30"/>
        </w:numPr>
        <w:spacing w:before="120" w:after="120" w:line="259" w:lineRule="auto"/>
      </w:pPr>
      <w:r>
        <w:t>Προστασία του αναλυτή XML (XML parser) από επιθέσεις DoS</w:t>
      </w:r>
    </w:p>
    <w:p w14:paraId="2448E035" w14:textId="77777777" w:rsidR="001631BF" w:rsidRDefault="001631BF" w:rsidP="004A1D19">
      <w:pPr>
        <w:pStyle w:val="a3"/>
        <w:numPr>
          <w:ilvl w:val="0"/>
          <w:numId w:val="30"/>
        </w:numPr>
        <w:spacing w:before="120" w:after="120" w:line="259" w:lineRule="auto"/>
      </w:pPr>
      <w:r>
        <w:t>Κρυπτογράφηση και αποκρυπτογράφηση μέρους των υπηρεσιών SOAP</w:t>
      </w:r>
    </w:p>
    <w:p w14:paraId="1ACE25A0" w14:textId="77777777" w:rsidR="001631BF" w:rsidRDefault="001631BF" w:rsidP="004A1D19">
      <w:pPr>
        <w:pStyle w:val="3"/>
        <w:numPr>
          <w:ilvl w:val="2"/>
          <w:numId w:val="86"/>
        </w:numPr>
        <w:ind w:left="709" w:hanging="283"/>
      </w:pPr>
      <w:bookmarkStart w:id="490" w:name="_Toc57762419"/>
      <w:bookmarkStart w:id="491" w:name="_Toc131090399"/>
      <w:r w:rsidRPr="009D79A4">
        <w:t>Προστασία REST API</w:t>
      </w:r>
      <w:bookmarkEnd w:id="490"/>
      <w:bookmarkEnd w:id="491"/>
    </w:p>
    <w:p w14:paraId="718632D4" w14:textId="77777777" w:rsidR="001631BF" w:rsidRDefault="001631BF" w:rsidP="001631BF">
      <w:r>
        <w:t>Οι κλήσεις API που προέρχονται από εφαρμογές που ζητούν πρόσβαση είτε σε εσωτερικούς πόρους είτε σε πόρους που βρίσκονται στο cloud, απαιτούν ισχυρό έλεγχο ταυτότητας. Για την ασφάλεια των κλήσεων API, απαιτείται σύστημα διαχείρισης πρόσβασης που να λειτουργεί ως διακομιστής μεσολάβησης προστασίας API (API Protection Proxy). Το σύστημα διαχείρισης πρόσβασης API απαιτείται να λειτουργεί ως εξής:</w:t>
      </w:r>
    </w:p>
    <w:p w14:paraId="4458E8B3" w14:textId="77777777" w:rsidR="001631BF" w:rsidRDefault="001631BF" w:rsidP="004A1D19">
      <w:pPr>
        <w:pStyle w:val="a3"/>
        <w:numPr>
          <w:ilvl w:val="0"/>
          <w:numId w:val="31"/>
        </w:numPr>
        <w:spacing w:before="120" w:after="120" w:line="259" w:lineRule="auto"/>
      </w:pPr>
      <w:r>
        <w:t>Το σύστημα διαχείρισης πρόσβασης, που έχει ρυθμιστεί ως διακομιστής μεσολάβησης προστασίας API, λαμβάνει κλήσεις API από διάφορες εφαρμογές.</w:t>
      </w:r>
    </w:p>
    <w:p w14:paraId="21E3F445" w14:textId="77777777" w:rsidR="001631BF" w:rsidRDefault="001631BF" w:rsidP="004A1D19">
      <w:pPr>
        <w:pStyle w:val="a3"/>
        <w:numPr>
          <w:ilvl w:val="0"/>
          <w:numId w:val="31"/>
        </w:numPr>
        <w:spacing w:before="120" w:after="120" w:line="259" w:lineRule="auto"/>
      </w:pPr>
      <w:r>
        <w:lastRenderedPageBreak/>
        <w:t>Ο έλεγχος και η ταξινόμηση της κλήσης API γίνεται βάσει του API URI, της μεθόδου, των παραμέτρων, των cookies, των κεφαλίδων, και ούτω καθεξής.</w:t>
      </w:r>
    </w:p>
    <w:p w14:paraId="411EBB5B" w14:textId="77777777" w:rsidR="001631BF" w:rsidRDefault="001631BF" w:rsidP="004A1D19">
      <w:pPr>
        <w:pStyle w:val="a3"/>
        <w:numPr>
          <w:ilvl w:val="0"/>
          <w:numId w:val="31"/>
        </w:numPr>
        <w:spacing w:before="120" w:after="120" w:line="259" w:lineRule="auto"/>
      </w:pPr>
      <w:r>
        <w:t>Το σύστημα διαχείρισης πρόσβασης παρέχει υπηρεσίες ελέγχου ταυτότητας και εξουσιοδότησης χρησιμοποιώντας OAuth, JWT, OpenID Connect και SAML.</w:t>
      </w:r>
    </w:p>
    <w:p w14:paraId="5306660D" w14:textId="77777777" w:rsidR="001631BF" w:rsidRDefault="001631BF" w:rsidP="004A1D19">
      <w:pPr>
        <w:pStyle w:val="a3"/>
        <w:numPr>
          <w:ilvl w:val="0"/>
          <w:numId w:val="31"/>
        </w:numPr>
        <w:spacing w:before="120" w:after="120" w:line="259" w:lineRule="auto"/>
      </w:pPr>
      <w:r>
        <w:t>Το σύστημα διαχείρισης πρόσβασης επιτρέπει τη διαμεσολάβηση ταυτότητας δημιουργώντας tokens για πρόσβαση σε διακομιστές API.</w:t>
      </w:r>
    </w:p>
    <w:p w14:paraId="3785F251" w14:textId="77777777" w:rsidR="001631BF" w:rsidRDefault="001631BF" w:rsidP="004A1D19">
      <w:pPr>
        <w:pStyle w:val="a3"/>
        <w:numPr>
          <w:ilvl w:val="0"/>
          <w:numId w:val="31"/>
        </w:numPr>
        <w:spacing w:before="120" w:after="120" w:line="259" w:lineRule="auto"/>
      </w:pPr>
      <w:r>
        <w:t>Οι ενσωματωμένες υπηρεσίες AAA και XACML PDP ανακτούν πληροφορίες χρήστη, συσκευής και πελάτη.</w:t>
      </w:r>
    </w:p>
    <w:p w14:paraId="28ADCEFD" w14:textId="77777777" w:rsidR="001631BF" w:rsidRDefault="001631BF" w:rsidP="004A1D19">
      <w:pPr>
        <w:pStyle w:val="a3"/>
        <w:numPr>
          <w:ilvl w:val="0"/>
          <w:numId w:val="31"/>
        </w:numPr>
        <w:spacing w:before="120" w:after="120" w:line="259" w:lineRule="auto"/>
      </w:pPr>
      <w:r>
        <w:t>Για τον περιορισμό του ρυθμού των αιτημάτων API θα πρέπει να υπάρχει δυνατότητα διαμόρφωσης άνω ορίων, καθώς και η white/black λιστών.</w:t>
      </w:r>
    </w:p>
    <w:p w14:paraId="2EEA9747" w14:textId="77777777" w:rsidR="001631BF" w:rsidRDefault="001631BF" w:rsidP="004A1D19">
      <w:pPr>
        <w:pStyle w:val="a3"/>
        <w:numPr>
          <w:ilvl w:val="0"/>
          <w:numId w:val="31"/>
        </w:numPr>
        <w:spacing w:before="120" w:after="120" w:line="259" w:lineRule="auto"/>
      </w:pPr>
      <w:r>
        <w:t>Το σύστημα διαχείρισης πρόσβασης θα επιτρέπει στα νόμιμα αιτήματα API να φτάσουν στην εφαρμογή και θα στέλνει μια απάντηση εάν το αίτημα απορριφθεί.</w:t>
      </w:r>
    </w:p>
    <w:p w14:paraId="78BA50B0" w14:textId="77777777" w:rsidR="001631BF" w:rsidRDefault="001631BF" w:rsidP="004A1D19">
      <w:pPr>
        <w:pStyle w:val="3"/>
        <w:numPr>
          <w:ilvl w:val="2"/>
          <w:numId w:val="86"/>
        </w:numPr>
        <w:ind w:left="709" w:hanging="283"/>
      </w:pPr>
      <w:bookmarkStart w:id="492" w:name="_Toc57762420"/>
      <w:bookmarkStart w:id="493" w:name="_Toc131090400"/>
      <w:r w:rsidRPr="00CC50C9">
        <w:t>Πιστοποιητικά και αποφόρτιση SSL (SSL Offload)</w:t>
      </w:r>
      <w:bookmarkEnd w:id="492"/>
      <w:bookmarkEnd w:id="493"/>
    </w:p>
    <w:p w14:paraId="1EB65E3C" w14:textId="77777777" w:rsidR="001631BF" w:rsidRDefault="001631BF" w:rsidP="001631BF">
      <w:r>
        <w:t xml:space="preserve">Τα πιστοποιητικά πελάτη και διακομιστή (client &amp; server certificates) είναι ψηφιακές υπογραφές XML που διασφαλίζουν την ακεραιότητα των μηνυμάτων και μπορούν να πιστοποιήσουν την ταυτότητα του υπογράφοντος του εγγράφου. </w:t>
      </w:r>
    </w:p>
    <w:p w14:paraId="5549E5A8" w14:textId="77777777" w:rsidR="001631BF" w:rsidRDefault="001631BF" w:rsidP="001631BF">
      <w:r>
        <w:t>Με την εισαγωγή πιστοποιητικών πελάτη και διακομιστή, το σύστημα θα πρέπει να μπορεί να εκτελέσει κρυπτογράφηση και αποκρυπτογράφηση μηνυμάτων SOAP.</w:t>
      </w:r>
    </w:p>
    <w:p w14:paraId="0EFC5146" w14:textId="77777777" w:rsidR="001631BF" w:rsidRDefault="001631BF" w:rsidP="001631BF">
      <w:r>
        <w:t>Το σύστημα θα πρέπει να χρησιμοποιεί διαφορετικά πιστοποιητικά πελάτη και διακομιστή:</w:t>
      </w:r>
    </w:p>
    <w:p w14:paraId="00C6ABD9" w14:textId="77777777" w:rsidR="001631BF" w:rsidRDefault="001631BF" w:rsidP="004A1D19">
      <w:pPr>
        <w:pStyle w:val="a3"/>
        <w:numPr>
          <w:ilvl w:val="0"/>
          <w:numId w:val="32"/>
        </w:numPr>
        <w:spacing w:before="120" w:after="120" w:line="259" w:lineRule="auto"/>
      </w:pPr>
      <w:r w:rsidRPr="00883E5C">
        <w:rPr>
          <w:b/>
          <w:bCs/>
        </w:rPr>
        <w:t>Πιστοποιητικά διακομιστή:</w:t>
      </w:r>
      <w:r>
        <w:t xml:space="preserve"> Αποκρυπτογράφηση των μηνυμάτων SOAP από έναν πελάτη ιστού σε μια υπηρεσία ιστού ή ψηφιακή υπογραφή μηνυμάτων SOAP από μια υπηρεσία ιστού προς έναν πελάτη ιστού.</w:t>
      </w:r>
    </w:p>
    <w:p w14:paraId="60BB46E6" w14:textId="77777777" w:rsidR="001631BF" w:rsidRDefault="001631BF" w:rsidP="004A1D19">
      <w:pPr>
        <w:pStyle w:val="a3"/>
        <w:numPr>
          <w:ilvl w:val="0"/>
          <w:numId w:val="32"/>
        </w:numPr>
        <w:spacing w:before="120" w:after="120" w:line="259" w:lineRule="auto"/>
      </w:pPr>
      <w:r w:rsidRPr="00883E5C">
        <w:rPr>
          <w:b/>
          <w:bCs/>
        </w:rPr>
        <w:t>Πιστοποιητικά Πελάτη:</w:t>
      </w:r>
      <w:r>
        <w:t xml:space="preserve"> Κρυπτογράφηση μηνυμάτων SOAP ανάμεσα σε ένα web services και έναν client ή επαλήθευση μηνυμάτων SOAP από έναν client σε ένα web service.</w:t>
      </w:r>
    </w:p>
    <w:p w14:paraId="0B9BBFB3" w14:textId="77777777" w:rsidR="001631BF" w:rsidRDefault="001631BF" w:rsidP="001631BF">
      <w:r>
        <w:t xml:space="preserve">Για την αποφόρτιση του διακομιστή εφαρμογών από τη κρυπτογράφηση και αποκρυπτογράφηση των μηνυμάτων SOAP, θα πρέπει να μπορούν να χρησιμοποιηθούν οι δυνατότητες WAF. </w:t>
      </w:r>
    </w:p>
    <w:p w14:paraId="7115E24F" w14:textId="77777777" w:rsidR="001631BF" w:rsidRDefault="001631BF" w:rsidP="001631BF">
      <w:r>
        <w:t>Οι λειτουργίες αυτές θα πρέπει να έχουν τη δυνατότητα να διαχειριστούν την επαλήθευση των ψηφιακών υπογραφών καθώς και την εισαγωγή ψηφιακής υπογραφής στα μηνύματα SOAP.</w:t>
      </w:r>
    </w:p>
    <w:p w14:paraId="6F97D7F3" w14:textId="77777777" w:rsidR="001631BF" w:rsidRDefault="001631BF" w:rsidP="001631BF">
      <w:r>
        <w:t>Εάν ένα αίτημα προκαλέσει ένα συμβάν ασφαλείας, η λειτουργία WAF σταματά να αναλύει το έγγραφο. Ο τρόπος με τον οποίο αντιδρά το σύστημα θα εξαρτάται από σχετικές ρυθμίσεις. Δηλαδή, θα πρέπει να υπάρχει δυνατότητα αυτόματης εκμάθησης κατά τις παραβάσεις το σύστημα δεν κρυπτογραφεί ή αποκρυπτογραφεί το μήνυμα SOAP και στέλνει το πρωτότυπο έγγραφο στην υπηρεσία web. Θα πρέπει όμως να υπάρχει και η λειτουργία εμπόδισης «Block» κατά την οποία αν υπάρξει παράβαση το σύστημα θα αποκλείει την κυκλοφορία και εμποδίζει το έγγραφο να φτάσει στον προορισμό του. Το σύστημα θα πρέπει να στέλνει μια σελίδα αποκλεισμού (blocking response page). Η σελίδα αποκλεισμού θα πρέπει να μπορεί να είναι της μορφής XML, όπου αυτό είναι απαιτητό.</w:t>
      </w:r>
    </w:p>
    <w:p w14:paraId="2F446ACE" w14:textId="77777777" w:rsidR="001631BF" w:rsidRDefault="001631BF" w:rsidP="004A1D19">
      <w:pPr>
        <w:pStyle w:val="3"/>
        <w:numPr>
          <w:ilvl w:val="2"/>
          <w:numId w:val="86"/>
        </w:numPr>
        <w:ind w:left="709" w:hanging="283"/>
      </w:pPr>
      <w:bookmarkStart w:id="494" w:name="_Toc57762421"/>
      <w:bookmarkStart w:id="495" w:name="_Toc131090401"/>
      <w:r w:rsidRPr="004F0312">
        <w:t>Βελτίωση της ασφάλειας με ταυτοποίηση πελάτη μέσω πιστοποιητικού</w:t>
      </w:r>
      <w:bookmarkEnd w:id="494"/>
      <w:bookmarkEnd w:id="495"/>
    </w:p>
    <w:p w14:paraId="6EC23F78" w14:textId="77777777" w:rsidR="001631BF" w:rsidRDefault="001631BF" w:rsidP="001631BF">
      <w:r>
        <w:t xml:space="preserve">Ο έλεγχος ταυτότητας πελάτη είναι μια δυνατότητα που επιτρέπει τον έλεγχο ταυτότητας χρηστών που ζητούν πρόσβαση σε έναν διακομιστή. Κατά τον έλεγχο, ένα πιστοποιητικό μεταβιβάζεται από τον πελάτη στον διακομιστή και επαληθεύεται από τον διακομιστή.  </w:t>
      </w:r>
    </w:p>
    <w:p w14:paraId="2D09C83E" w14:textId="77777777" w:rsidR="001631BF" w:rsidRDefault="001631BF" w:rsidP="001631BF">
      <w:r>
        <w:lastRenderedPageBreak/>
        <w:t xml:space="preserve">Το σύστημα θα πρέπει να μπορεί να εκτελέσει έλεγχο ταυτότητας πελάτη μέσω πιστοποιητικού πριν επιτρέψει στην κυκλοφορία να φτάσει στον διακομιστή και επιπλέον να ταυτοποιήσει και να εξουσιοδοτήσει τους πελάτες έναντι του πρωτοκόλλου Online Certificate Status Protocol (OCSP) </w:t>
      </w:r>
    </w:p>
    <w:p w14:paraId="6B53D0DB" w14:textId="77777777" w:rsidR="001631BF" w:rsidRDefault="001631BF" w:rsidP="001631BF">
      <w:r>
        <w:t>Το OCSP είναι ένας μηχανισμός που χρησιμοποιείται για την ανάκτηση της κατάστασης ανάκλησης (revocation status) ενός πιστοποιητικού X.509, στέλνοντας τις πληροφορίες του πιστοποιητικού σε έναν απομακρυσμένο OCSP responder. Αυτός ο OCSP responder διατηρεί ενημερωμένες πληροφορίες σχετικά με την κατάσταση ανάκλησης του πιστοποιητικού. Το πρωτόκολλο OCSP διασφαλίζει ότι, κατά τη διαδικασία της επαλήθευσης του πιστοποιητικού, ο Access Policy Manager αποκτά σε κάθε περίπτωση την κατάσταση ανάκλησης του πιστοποιητικού σε πραγματικό χρόνο.</w:t>
      </w:r>
    </w:p>
    <w:p w14:paraId="098055B3" w14:textId="77777777" w:rsidR="001631BF" w:rsidRDefault="001631BF" w:rsidP="004A1D19">
      <w:pPr>
        <w:pStyle w:val="3"/>
        <w:numPr>
          <w:ilvl w:val="2"/>
          <w:numId w:val="86"/>
        </w:numPr>
        <w:ind w:left="709" w:hanging="283"/>
      </w:pPr>
      <w:bookmarkStart w:id="496" w:name="_Toc57762422"/>
      <w:bookmarkStart w:id="497" w:name="_Toc131090402"/>
      <w:r w:rsidRPr="00BB79F5">
        <w:t>Αναφορές</w:t>
      </w:r>
      <w:r>
        <w:t xml:space="preserve"> και </w:t>
      </w:r>
      <w:r w:rsidRPr="00BB79F5">
        <w:t>Γραφήματα</w:t>
      </w:r>
      <w:bookmarkEnd w:id="496"/>
      <w:bookmarkEnd w:id="497"/>
    </w:p>
    <w:p w14:paraId="1B647C7C" w14:textId="77777777" w:rsidR="001631BF" w:rsidRDefault="001631BF" w:rsidP="001631BF">
      <w:r>
        <w:t>Ο πίνακας ελέγχου θα πρέπει να συνοψίζει πληροφορίες σχετικά με το συνολικό σύστημα όπως και για όλες τις δυνατότητες του. Για παράδειγμα, να μπορούν να προβληθούν επιμέρους πίνακες ελέγχου που δείχνουν την επισκόπηση του συστήματος, τη διαχείριση τοπικής κίνησης, την προστασία API, τη διαχείριση πολιτικής πρόσβασης, την υποστήριξη  για τις πολιτικές πρόσβασης και για το  behavioral DoS, ώστε με μια ματιά να παρέχεται ενημέρωση για κάθε σημείο του συστήματος.</w:t>
      </w:r>
    </w:p>
    <w:p w14:paraId="79086D52" w14:textId="77777777" w:rsidR="001631BF" w:rsidRDefault="001631BF" w:rsidP="001631BF">
      <w:r>
        <w:t>Στη συνέχεια περιγράφεται η χρήση του πίνακα ελέγχου προστασίας API (API Protection Dashboard) για την αντιμετώπιση προβλημάτων σχετικά με το πόσο καλά προστατεύονται οι διακομιστές API. Αυτό μπορεί να γίνει με τη χρήση πινάκων, όπως:</w:t>
      </w:r>
    </w:p>
    <w:p w14:paraId="5356DF8B" w14:textId="77777777" w:rsidR="001631BF" w:rsidRPr="004127A0" w:rsidRDefault="001631BF" w:rsidP="004A1D19">
      <w:pPr>
        <w:pStyle w:val="a3"/>
        <w:numPr>
          <w:ilvl w:val="0"/>
          <w:numId w:val="33"/>
        </w:numPr>
        <w:spacing w:before="120" w:after="120" w:line="259" w:lineRule="auto"/>
        <w:rPr>
          <w:lang w:val="en-US"/>
        </w:rPr>
      </w:pPr>
      <w:r w:rsidRPr="004127A0">
        <w:rPr>
          <w:lang w:val="en-US"/>
        </w:rPr>
        <w:t>APIs Health Status</w:t>
      </w:r>
    </w:p>
    <w:p w14:paraId="46CAC1F8" w14:textId="77777777" w:rsidR="001631BF" w:rsidRPr="004127A0" w:rsidRDefault="001631BF" w:rsidP="004A1D19">
      <w:pPr>
        <w:pStyle w:val="a3"/>
        <w:numPr>
          <w:ilvl w:val="0"/>
          <w:numId w:val="33"/>
        </w:numPr>
        <w:spacing w:before="120" w:after="120" w:line="259" w:lineRule="auto"/>
        <w:rPr>
          <w:lang w:val="en-US"/>
        </w:rPr>
      </w:pPr>
      <w:r w:rsidRPr="004127A0">
        <w:rPr>
          <w:lang w:val="en-US"/>
        </w:rPr>
        <w:t>Server Health</w:t>
      </w:r>
    </w:p>
    <w:p w14:paraId="6B802534" w14:textId="77777777" w:rsidR="001631BF" w:rsidRPr="004127A0" w:rsidRDefault="001631BF" w:rsidP="004A1D19">
      <w:pPr>
        <w:pStyle w:val="a3"/>
        <w:numPr>
          <w:ilvl w:val="0"/>
          <w:numId w:val="33"/>
        </w:numPr>
        <w:spacing w:before="120" w:after="120" w:line="259" w:lineRule="auto"/>
        <w:rPr>
          <w:lang w:val="en-US"/>
        </w:rPr>
      </w:pPr>
      <w:r w:rsidRPr="004127A0">
        <w:rPr>
          <w:lang w:val="en-US"/>
        </w:rPr>
        <w:t>Proxy Rejections and Server Errors</w:t>
      </w:r>
    </w:p>
    <w:p w14:paraId="2E201B20" w14:textId="77777777" w:rsidR="001631BF" w:rsidRDefault="001631BF" w:rsidP="004A1D19">
      <w:pPr>
        <w:pStyle w:val="a3"/>
        <w:numPr>
          <w:ilvl w:val="0"/>
          <w:numId w:val="33"/>
        </w:numPr>
        <w:spacing w:before="120" w:after="120" w:line="259" w:lineRule="auto"/>
      </w:pPr>
      <w:r>
        <w:t>Security Event</w:t>
      </w:r>
    </w:p>
    <w:p w14:paraId="20BD6F5F" w14:textId="77777777" w:rsidR="001631BF" w:rsidRDefault="001631BF" w:rsidP="004A1D19">
      <w:pPr>
        <w:pStyle w:val="a3"/>
        <w:numPr>
          <w:ilvl w:val="0"/>
          <w:numId w:val="33"/>
        </w:numPr>
        <w:spacing w:before="120" w:after="120" w:line="259" w:lineRule="auto"/>
      </w:pPr>
      <w:r>
        <w:t>Response Time Range</w:t>
      </w:r>
    </w:p>
    <w:p w14:paraId="1E6653B3" w14:textId="77777777" w:rsidR="00900956" w:rsidRPr="004F0312" w:rsidRDefault="00900956" w:rsidP="00900956">
      <w:pPr>
        <w:pStyle w:val="a3"/>
        <w:spacing w:before="120" w:after="120" w:line="259" w:lineRule="auto"/>
      </w:pPr>
    </w:p>
    <w:p w14:paraId="56A5B8BE" w14:textId="77777777" w:rsidR="001631BF" w:rsidRPr="008838CA" w:rsidRDefault="001631BF" w:rsidP="004A1D19">
      <w:pPr>
        <w:pStyle w:val="1"/>
        <w:numPr>
          <w:ilvl w:val="0"/>
          <w:numId w:val="96"/>
        </w:numPr>
      </w:pPr>
      <w:bookmarkStart w:id="498" w:name="_Toc57762423"/>
      <w:bookmarkStart w:id="499" w:name="_Toc62836060"/>
      <w:bookmarkStart w:id="500" w:name="_Toc131090403"/>
      <w:r w:rsidRPr="008838CA">
        <w:t>Υπηρεσίες Δοκιμ</w:t>
      </w:r>
      <w:bookmarkStart w:id="501" w:name="_Toc62059387"/>
      <w:bookmarkStart w:id="502" w:name="_Toc62059606"/>
      <w:bookmarkStart w:id="503" w:name="_Toc62060227"/>
      <w:bookmarkEnd w:id="498"/>
      <w:bookmarkEnd w:id="499"/>
      <w:bookmarkEnd w:id="501"/>
      <w:bookmarkEnd w:id="502"/>
      <w:bookmarkEnd w:id="503"/>
      <w:r w:rsidR="00A4730C" w:rsidRPr="008838CA">
        <w:t>ών &amp; Ελέγχου</w:t>
      </w:r>
      <w:bookmarkEnd w:id="500"/>
      <w:r w:rsidR="00A4730C" w:rsidRPr="008838CA">
        <w:t xml:space="preserve"> </w:t>
      </w:r>
    </w:p>
    <w:p w14:paraId="2EAD2C23" w14:textId="77777777" w:rsidR="001631BF" w:rsidRPr="008838CA" w:rsidRDefault="00A4730C" w:rsidP="001631BF">
      <w:r w:rsidRPr="008838CA">
        <w:t xml:space="preserve">Στο πλαίσιο </w:t>
      </w:r>
      <w:r w:rsidR="004C1226" w:rsidRPr="008838CA">
        <w:t xml:space="preserve">υλοποίησης </w:t>
      </w:r>
      <w:r w:rsidRPr="008838CA">
        <w:t xml:space="preserve">των φάσεων Β, </w:t>
      </w:r>
      <w:r w:rsidR="004C1226" w:rsidRPr="008838CA">
        <w:t>Γ,Δ , Ε &amp; Ζ</w:t>
      </w:r>
      <w:r w:rsidR="001631BF" w:rsidRPr="008838CA">
        <w:t xml:space="preserve"> ο ανάδοχος θα παρέχει υπηρεσίες </w:t>
      </w:r>
      <w:r w:rsidR="004C1226" w:rsidRPr="008838CA">
        <w:t>για την εκτέλεση των δοκιμών</w:t>
      </w:r>
      <w:r w:rsidR="009A1226" w:rsidRPr="008838CA">
        <w:t xml:space="preserve"> ελέγχου </w:t>
      </w:r>
      <w:r w:rsidR="004C1226" w:rsidRPr="008838CA">
        <w:t>κάθε φάσης του έργου</w:t>
      </w:r>
      <w:r w:rsidR="001631BF" w:rsidRPr="008838CA">
        <w:t xml:space="preserve">. </w:t>
      </w:r>
      <w:bookmarkStart w:id="504" w:name="_Toc62059388"/>
      <w:bookmarkStart w:id="505" w:name="_Toc62059607"/>
      <w:bookmarkStart w:id="506" w:name="_Toc62060228"/>
      <w:bookmarkEnd w:id="504"/>
      <w:bookmarkEnd w:id="505"/>
      <w:bookmarkEnd w:id="506"/>
    </w:p>
    <w:p w14:paraId="44830FC2" w14:textId="77777777" w:rsidR="001631BF" w:rsidRPr="00A522D6" w:rsidRDefault="00B041C7" w:rsidP="001631BF">
      <w:r w:rsidRPr="00B041C7">
        <w:t>O Φορέας θα διαθέσει περιβάλλον ανάπτυξης στο G Cloud, στο οποίο ο Ανάδοχος θα έχει τη δυνατότητα να πραγματοποιήσει τις απαιτούμενες δοκιμές ελέγχου</w:t>
      </w:r>
      <w:r w:rsidR="00352B06">
        <w:t>.</w:t>
      </w:r>
      <w:r w:rsidRPr="00B041C7">
        <w:t>.</w:t>
      </w:r>
      <w:r>
        <w:t xml:space="preserve"> Σ</w:t>
      </w:r>
      <w:r w:rsidR="009A1226" w:rsidRPr="008838CA">
        <w:t xml:space="preserve">τις </w:t>
      </w:r>
      <w:r w:rsidR="001631BF" w:rsidRPr="008838CA">
        <w:t xml:space="preserve"> δοκιμές </w:t>
      </w:r>
      <w:r w:rsidR="004C1226" w:rsidRPr="008838CA">
        <w:t>θ</w:t>
      </w:r>
      <w:r w:rsidR="001631BF" w:rsidRPr="008838CA">
        <w:t>α συμμετέχουν επιλεγμένοι από το Φορέα χρήστες</w:t>
      </w:r>
      <w:r w:rsidR="004C1226" w:rsidRPr="008838CA">
        <w:t xml:space="preserve"> και η αρμόδια επιτροπή παρουσία των οποίων θα εκτελούνται οι δοκιμές αποδοχής βάσει των αντίστοιχων σεναρίων ελέγχου</w:t>
      </w:r>
      <w:r w:rsidR="001631BF" w:rsidRPr="008838CA">
        <w:t>.</w:t>
      </w:r>
      <w:bookmarkStart w:id="507" w:name="_Toc62059389"/>
      <w:bookmarkStart w:id="508" w:name="_Toc62059608"/>
      <w:bookmarkStart w:id="509" w:name="_Toc62060229"/>
      <w:bookmarkEnd w:id="507"/>
      <w:bookmarkEnd w:id="508"/>
      <w:bookmarkEnd w:id="509"/>
      <w:r w:rsidR="009A1226" w:rsidRPr="008838CA">
        <w:t xml:space="preserve"> </w:t>
      </w:r>
      <w:r w:rsidR="004C1226" w:rsidRPr="008838CA">
        <w:t>Με στόχο</w:t>
      </w:r>
      <w:r w:rsidR="001631BF" w:rsidRPr="008838CA">
        <w:t xml:space="preserve"> να επιβεβαιωθεί η </w:t>
      </w:r>
      <w:r w:rsidR="004C1226" w:rsidRPr="008838CA">
        <w:t>επιτυχής υλοποίηση και ολοκλήρωση κάθε φάσης του έργου</w:t>
      </w:r>
      <w:bookmarkStart w:id="510" w:name="_Toc62059390"/>
      <w:bookmarkStart w:id="511" w:name="_Toc62059609"/>
      <w:bookmarkStart w:id="512" w:name="_Toc62060230"/>
      <w:bookmarkEnd w:id="510"/>
      <w:bookmarkEnd w:id="511"/>
      <w:bookmarkEnd w:id="512"/>
      <w:r w:rsidR="004C1226" w:rsidRPr="008838CA">
        <w:t>.</w:t>
      </w:r>
    </w:p>
    <w:p w14:paraId="73006588" w14:textId="77777777" w:rsidR="001631BF" w:rsidRPr="003653E8" w:rsidRDefault="001631BF" w:rsidP="004A1D19">
      <w:pPr>
        <w:pStyle w:val="1"/>
        <w:numPr>
          <w:ilvl w:val="0"/>
          <w:numId w:val="96"/>
        </w:numPr>
      </w:pPr>
      <w:bookmarkStart w:id="513" w:name="_Toc57762424"/>
      <w:bookmarkStart w:id="514" w:name="_Ref62058354"/>
      <w:bookmarkStart w:id="515" w:name="_Toc131090404"/>
      <w:r w:rsidRPr="003653E8">
        <w:t>Υπηρεσίες Μετάπτωσης Συστήματος</w:t>
      </w:r>
      <w:bookmarkEnd w:id="513"/>
      <w:bookmarkEnd w:id="514"/>
      <w:bookmarkEnd w:id="515"/>
    </w:p>
    <w:p w14:paraId="71440D5C" w14:textId="77777777" w:rsidR="001631BF" w:rsidRDefault="001631BF" w:rsidP="001631BF">
      <w:r w:rsidRPr="00A64F8D">
        <w:t xml:space="preserve">Στο πλαίσιο των υπηρεσιών μετάπτωσης </w:t>
      </w:r>
      <w:r w:rsidRPr="00CD0E94">
        <w:t>ο Ανάδοχος οφείλει να</w:t>
      </w:r>
      <w:r>
        <w:t>:</w:t>
      </w:r>
    </w:p>
    <w:p w14:paraId="5AC18578" w14:textId="77777777" w:rsidR="001631BF" w:rsidRPr="00F72752" w:rsidRDefault="001631BF" w:rsidP="004A1D19">
      <w:pPr>
        <w:pStyle w:val="a3"/>
        <w:numPr>
          <w:ilvl w:val="0"/>
          <w:numId w:val="34"/>
        </w:numPr>
        <w:spacing w:before="120" w:after="120" w:line="259" w:lineRule="auto"/>
      </w:pPr>
      <w:r w:rsidRPr="00F72752">
        <w:t>Να παραδώσει Σχέδιο Μετάπτωσης κατά τη Φάση Ανάλυσης Απαιτήσεων</w:t>
      </w:r>
    </w:p>
    <w:p w14:paraId="4D2A40F5" w14:textId="77777777" w:rsidR="001631BF" w:rsidRDefault="001631BF" w:rsidP="004A1D19">
      <w:pPr>
        <w:pStyle w:val="a3"/>
        <w:numPr>
          <w:ilvl w:val="0"/>
          <w:numId w:val="34"/>
        </w:numPr>
        <w:spacing w:before="120" w:after="120" w:line="259" w:lineRule="auto"/>
      </w:pPr>
      <w:r>
        <w:t xml:space="preserve">Να εκτελέσει τη μετάπτωση των εγγεγραμμένων χρηστών, οργανισμών και του αρχείου συναλλαγών του </w:t>
      </w:r>
      <w:r>
        <w:rPr>
          <w:lang w:val="en-US"/>
        </w:rPr>
        <w:t>govhub</w:t>
      </w:r>
    </w:p>
    <w:p w14:paraId="690AD436" w14:textId="77777777" w:rsidR="001631BF" w:rsidRDefault="001631BF" w:rsidP="004A1D19">
      <w:pPr>
        <w:pStyle w:val="a3"/>
        <w:numPr>
          <w:ilvl w:val="0"/>
          <w:numId w:val="34"/>
        </w:numPr>
        <w:spacing w:before="120" w:after="120" w:line="259" w:lineRule="auto"/>
      </w:pPr>
      <w:r>
        <w:t xml:space="preserve">Να εκτελέσει τη μεταφορά των υφιστάμενων υπηρεσιών του κόμβου </w:t>
      </w:r>
      <w:r>
        <w:rPr>
          <w:lang w:val="en-US"/>
        </w:rPr>
        <w:t>govhub</w:t>
      </w:r>
      <w:r w:rsidRPr="007144FE">
        <w:t xml:space="preserve"> </w:t>
      </w:r>
      <w:r>
        <w:t>στη νέα αρχιτεκτονική</w:t>
      </w:r>
    </w:p>
    <w:p w14:paraId="5F7C1A52" w14:textId="77777777" w:rsidR="001631BF" w:rsidRPr="0075457E" w:rsidRDefault="001631BF" w:rsidP="004A1D19">
      <w:pPr>
        <w:pStyle w:val="a3"/>
        <w:numPr>
          <w:ilvl w:val="0"/>
          <w:numId w:val="34"/>
        </w:numPr>
        <w:spacing w:before="120" w:after="120" w:line="259" w:lineRule="auto"/>
      </w:pPr>
      <w:r>
        <w:t>Να πραγματοποιήσει ελέγχους ακεραιότητας και ορθότητας λειτουργίας στο τελικό περιβάλλον</w:t>
      </w:r>
    </w:p>
    <w:p w14:paraId="370A9B8C" w14:textId="77777777" w:rsidR="001631BF" w:rsidRDefault="001631BF" w:rsidP="004A1D19">
      <w:pPr>
        <w:pStyle w:val="1"/>
        <w:numPr>
          <w:ilvl w:val="0"/>
          <w:numId w:val="96"/>
        </w:numPr>
      </w:pPr>
      <w:bookmarkStart w:id="516" w:name="_Toc57762425"/>
      <w:bookmarkStart w:id="517" w:name="_Ref62058360"/>
      <w:bookmarkStart w:id="518" w:name="_Ref62058364"/>
      <w:bookmarkStart w:id="519" w:name="_Toc131090405"/>
      <w:r>
        <w:t>Υπηρεσίες Εκπαίδευσης</w:t>
      </w:r>
      <w:bookmarkEnd w:id="516"/>
      <w:bookmarkEnd w:id="517"/>
      <w:bookmarkEnd w:id="518"/>
      <w:bookmarkEnd w:id="519"/>
    </w:p>
    <w:p w14:paraId="2CFE28F2" w14:textId="77777777" w:rsidR="001631BF" w:rsidRDefault="001631BF" w:rsidP="001631BF">
      <w:r>
        <w:lastRenderedPageBreak/>
        <w:t>Ο Ανάδοχος οφείλει να προσφέρει υπηρεσίες Εκπαίδευσης – Μεταφοράς τεχνογνωσίας στα στελέχη, χρήστες και διαχειριστές του συστήματος με στόχο την πλήρη αξιοποίηση του Έργου. Οι υπηρεσίες αυτές, οι οποίες θα παρασχεθούν κατά τη «ΦΑΣΗ ΣΤ: Εκπαίδευση» θα περιλαμβάνουν:</w:t>
      </w:r>
    </w:p>
    <w:p w14:paraId="2D7592A6" w14:textId="77777777" w:rsidR="001631BF" w:rsidRDefault="001631BF" w:rsidP="004A1D19">
      <w:pPr>
        <w:pStyle w:val="a3"/>
        <w:numPr>
          <w:ilvl w:val="0"/>
          <w:numId w:val="34"/>
        </w:numPr>
        <w:spacing w:before="120" w:after="120" w:line="259" w:lineRule="auto"/>
      </w:pPr>
      <w:r>
        <w:t>Οριστικοποιημένο πλάνο εκπαίδευσης, το οποίο θα περιλαμβάνει τη Μεθοδολογική προσέγγιση, την οργάνωση και προετοιμασία εκπαίδευσης</w:t>
      </w:r>
    </w:p>
    <w:p w14:paraId="1287AFC4" w14:textId="77777777" w:rsidR="001631BF" w:rsidRDefault="001631BF" w:rsidP="004A1D19">
      <w:pPr>
        <w:pStyle w:val="a3"/>
        <w:numPr>
          <w:ilvl w:val="0"/>
          <w:numId w:val="34"/>
        </w:numPr>
        <w:spacing w:before="120" w:after="120" w:line="259" w:lineRule="auto"/>
      </w:pPr>
      <w:r>
        <w:t>Δημιουργία εκπαιδευτικού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w:t>
      </w:r>
    </w:p>
    <w:p w14:paraId="7A6EB449" w14:textId="77777777" w:rsidR="001631BF" w:rsidRDefault="001631BF" w:rsidP="004A1D19">
      <w:pPr>
        <w:pStyle w:val="a3"/>
        <w:numPr>
          <w:ilvl w:val="0"/>
          <w:numId w:val="34"/>
        </w:numPr>
        <w:spacing w:before="120" w:after="120" w:line="259" w:lineRule="auto"/>
      </w:pPr>
      <w:r>
        <w:t>Εκπαίδευση στελεχών του Φορέα με βάση τον ρόλο τους στο Έργο τόσο κατά τη διάρκεια της υλοποίησης του Έργου όσο και κατά την πλήρη επιχειρησιακή του αξιοποίηση.</w:t>
      </w:r>
    </w:p>
    <w:p w14:paraId="04075CAB" w14:textId="77777777" w:rsidR="001631BF" w:rsidRDefault="001631BF" w:rsidP="004A1D19">
      <w:pPr>
        <w:pStyle w:val="a3"/>
        <w:numPr>
          <w:ilvl w:val="0"/>
          <w:numId w:val="34"/>
        </w:numPr>
        <w:spacing w:before="120" w:after="120" w:line="259" w:lineRule="auto"/>
      </w:pPr>
      <w:r>
        <w:t>Αξιολόγηση της διαδικασίας και των αποτελεσμάτων εκπαίδευσης</w:t>
      </w:r>
    </w:p>
    <w:p w14:paraId="297AC13F" w14:textId="77777777" w:rsidR="001631BF" w:rsidRDefault="001631BF" w:rsidP="001631BF">
      <w:r>
        <w:t xml:space="preserve">Η εκπαίδευση των διαχειριστών του </w:t>
      </w:r>
      <w:r>
        <w:rPr>
          <w:lang w:val="en-US"/>
        </w:rPr>
        <w:t>govHUB</w:t>
      </w:r>
      <w:r w:rsidRPr="00B70686">
        <w:t xml:space="preserve"> </w:t>
      </w:r>
      <w:r>
        <w:t>θα πραγματοποιηθεί υπό τη μορφή τηλεδιάσκεψης. Η χρονική διάρκεια της διδασκαλίας</w:t>
      </w:r>
      <w:r w:rsidR="00221965">
        <w:t xml:space="preserve"> θα είναι τουλάχιστον 20 ώρες και θα</w:t>
      </w:r>
      <w:r>
        <w:t xml:space="preserve"> δεν πρέπει να ξεπερνά τις 6 ώρες ημερησίως. </w:t>
      </w:r>
    </w:p>
    <w:p w14:paraId="65545F68" w14:textId="77777777" w:rsidR="001631BF" w:rsidRDefault="001631BF" w:rsidP="001631BF">
      <w:r>
        <w:t xml:space="preserve">Η εκπαίδευση των τελικών χρηστών </w:t>
      </w:r>
      <w:r w:rsidR="004A4588">
        <w:t xml:space="preserve">– υπαλλήλων Δήμων </w:t>
      </w:r>
      <w:r>
        <w:t xml:space="preserve">του </w:t>
      </w:r>
      <w:r>
        <w:rPr>
          <w:lang w:val="en-US"/>
        </w:rPr>
        <w:t>govHUB</w:t>
      </w:r>
      <w:r w:rsidRPr="00B70686">
        <w:t xml:space="preserve"> </w:t>
      </w:r>
      <w:r>
        <w:t xml:space="preserve">θα πραγματοποιηθεί υπό τη μορφή </w:t>
      </w:r>
      <w:r>
        <w:rPr>
          <w:lang w:val="en-US"/>
        </w:rPr>
        <w:t>webinar</w:t>
      </w:r>
      <w:r>
        <w:t>. Η χρονική διάρκεια της διδασκαλίας</w:t>
      </w:r>
      <w:r w:rsidR="00221965" w:rsidRPr="00221965">
        <w:t xml:space="preserve"> </w:t>
      </w:r>
      <w:r w:rsidR="00221965">
        <w:t>θα είναι τουλάχιστον 12 ώρες και θα</w:t>
      </w:r>
      <w:r>
        <w:t xml:space="preserve"> δεν πρέπει να ξεπερνά τις 6 ώρες ημερησίως.</w:t>
      </w:r>
    </w:p>
    <w:p w14:paraId="70DD0A98" w14:textId="77777777" w:rsidR="00352B06" w:rsidRPr="00352B06" w:rsidRDefault="005B32ED" w:rsidP="00352B06">
      <w:pPr>
        <w:pStyle w:val="a7"/>
        <w:rPr>
          <w:sz w:val="22"/>
          <w:szCs w:val="22"/>
        </w:rPr>
      </w:pPr>
      <w:r w:rsidRPr="00352B06">
        <w:rPr>
          <w:sz w:val="22"/>
          <w:szCs w:val="22"/>
        </w:rPr>
        <w:t>Για τη διεξαγωγή της τηλεδιάσκεψης θα χρησιμοποιηθεί η υπηρεσία τηλεδιασκέψεων e:Presence. Το πλήθος των διαχειριστών του συστήματος που αναμένεται να εκπαιδευτεί θα είναι δέκα (10) και το πλήθος των υπαλλήλων (διαχειριστές οργανισμών) είναι χίλια (1.000)</w:t>
      </w:r>
      <w:r w:rsidR="00352B06" w:rsidRPr="00352B06">
        <w:rPr>
          <w:sz w:val="22"/>
          <w:szCs w:val="22"/>
        </w:rPr>
        <w:t xml:space="preserve">. Σε κάθε περίπτωση ο ακριβής αριθμός θα προσδιοριστεί στην μελέτη εφαρμογής </w:t>
      </w:r>
    </w:p>
    <w:p w14:paraId="6AEC660C" w14:textId="77777777" w:rsidR="005B32ED" w:rsidRPr="00B70686" w:rsidRDefault="005B32ED" w:rsidP="001631BF"/>
    <w:p w14:paraId="0A13CBE1" w14:textId="77777777" w:rsidR="001631BF" w:rsidRPr="00A64057" w:rsidRDefault="001631BF" w:rsidP="001631BF">
      <w:r>
        <w:t>Στην Τεχνική Προσφορά του ο υποψήφιος Ανάδοχος πρέπει να προτείνει πρόγραμμα για τις υπηρεσίες εκπαίδευσης που θα προσφέρει.</w:t>
      </w:r>
    </w:p>
    <w:p w14:paraId="34813168" w14:textId="77777777" w:rsidR="001631BF" w:rsidRDefault="001631BF" w:rsidP="004A1D19">
      <w:pPr>
        <w:pStyle w:val="1"/>
        <w:numPr>
          <w:ilvl w:val="0"/>
          <w:numId w:val="96"/>
        </w:numPr>
      </w:pPr>
      <w:bookmarkStart w:id="520" w:name="_Toc57762426"/>
      <w:bookmarkStart w:id="521" w:name="_Ref62058378"/>
      <w:bookmarkStart w:id="522" w:name="_Ref67670469"/>
      <w:bookmarkStart w:id="523" w:name="_Ref67670473"/>
      <w:bookmarkStart w:id="524" w:name="_Toc131090406"/>
      <w:r w:rsidRPr="00B62648">
        <w:t>Υπηρεσίες Πιλοτικής Λειτουργίας</w:t>
      </w:r>
      <w:bookmarkEnd w:id="520"/>
      <w:bookmarkEnd w:id="521"/>
      <w:bookmarkEnd w:id="522"/>
      <w:bookmarkEnd w:id="523"/>
      <w:bookmarkEnd w:id="524"/>
    </w:p>
    <w:p w14:paraId="5B51453C" w14:textId="77777777" w:rsidR="001631BF" w:rsidRPr="00340D9F" w:rsidRDefault="001631BF" w:rsidP="001631BF">
      <w:r>
        <w:t>Κατά την περίοδο αυτή, ο Ανάδοχος θα βρίσκεται σε συνεχή συνεργασία με την Αναθέτουσα Αρχή και θα παρέχει υποστήριξη, διαθέτοντας προσωπικό με τις κατάλληλες τεχνικές και επιχειρησιακές γνώσεις, για την υποστήριξη της πιλοτικής λειτουργίας και την εξασφάλιση της εύρυθμης λειτουργίας του συστήματος. Κατ’ ελάχιστον θα διατεθούν δύο (2) στελέχη που θα είναι άμεσα διαθέσιμοι για την επίλυση τυχόν προβλημάτων.</w:t>
      </w:r>
    </w:p>
    <w:p w14:paraId="57DA028F" w14:textId="77777777" w:rsidR="001631BF" w:rsidRDefault="001631BF" w:rsidP="001631BF">
      <w:r>
        <w:t>Στις υποχρεώσεις του Αναδόχου κατά την περίοδο πιλοτικής λειτουργίας είναι:</w:t>
      </w:r>
    </w:p>
    <w:p w14:paraId="61A11A23" w14:textId="77777777" w:rsidR="001631BF" w:rsidRDefault="001631BF" w:rsidP="004A1D19">
      <w:pPr>
        <w:pStyle w:val="a3"/>
        <w:numPr>
          <w:ilvl w:val="0"/>
          <w:numId w:val="35"/>
        </w:numPr>
        <w:spacing w:before="120" w:after="120" w:line="259" w:lineRule="auto"/>
      </w:pPr>
      <w:r>
        <w:t>Ο έλεγχος των εγκαταστάσεων, παραμετροποιήσεων και προσαρμογών που πραγματοποιήθηκαν στην υποδομή και το λογισμικό</w:t>
      </w:r>
    </w:p>
    <w:p w14:paraId="7C74AA05" w14:textId="77777777" w:rsidR="001631BF" w:rsidRDefault="001631BF" w:rsidP="004A1D19">
      <w:pPr>
        <w:pStyle w:val="a3"/>
        <w:numPr>
          <w:ilvl w:val="0"/>
          <w:numId w:val="35"/>
        </w:numPr>
        <w:spacing w:before="120" w:after="120" w:line="259" w:lineRule="auto"/>
      </w:pPr>
      <w:r>
        <w:t>Ο έλεγχος της απόκρισης των εφαρμογών λογισμικού</w:t>
      </w:r>
    </w:p>
    <w:p w14:paraId="22AB84F1" w14:textId="77777777" w:rsidR="001631BF" w:rsidRDefault="001631BF" w:rsidP="004A1D19">
      <w:pPr>
        <w:pStyle w:val="a3"/>
        <w:numPr>
          <w:ilvl w:val="0"/>
          <w:numId w:val="35"/>
        </w:numPr>
        <w:spacing w:before="120" w:after="120" w:line="259" w:lineRule="auto"/>
      </w:pPr>
      <w:r>
        <w:t>Ο έλεγχος κάθε παραμέτρου, η οποία επηρεάζει την ομαλή λειτουργία των</w:t>
      </w:r>
      <w:r w:rsidRPr="00CB7C58">
        <w:t xml:space="preserve"> </w:t>
      </w:r>
      <w:r>
        <w:t>εφαρμογών λογισμικού</w:t>
      </w:r>
    </w:p>
    <w:p w14:paraId="2917E699" w14:textId="77777777" w:rsidR="001631BF" w:rsidRDefault="001631BF" w:rsidP="004A1D19">
      <w:pPr>
        <w:pStyle w:val="a3"/>
        <w:numPr>
          <w:ilvl w:val="0"/>
          <w:numId w:val="35"/>
        </w:numPr>
        <w:spacing w:before="120" w:after="120" w:line="259" w:lineRule="auto"/>
      </w:pPr>
      <w:r>
        <w:t>Ο έλεγχος των διαδικασιών λήψης αντιγράφων ασφαλείας</w:t>
      </w:r>
    </w:p>
    <w:p w14:paraId="14F63548" w14:textId="77777777" w:rsidR="001631BF" w:rsidRDefault="001631BF" w:rsidP="004A1D19">
      <w:pPr>
        <w:pStyle w:val="a3"/>
        <w:numPr>
          <w:ilvl w:val="0"/>
          <w:numId w:val="35"/>
        </w:numPr>
        <w:spacing w:before="120" w:after="120" w:line="259" w:lineRule="auto"/>
      </w:pPr>
      <w:r>
        <w:t>Η ολοκλήρωση των τελικών ρυθμίσεων του συστήματος για τη βελτίωση της</w:t>
      </w:r>
      <w:r w:rsidRPr="00CB7C58">
        <w:t xml:space="preserve"> </w:t>
      </w:r>
      <w:r>
        <w:t>απόδοσης των εφαρμογών λογισμικού (fine tuning)</w:t>
      </w:r>
    </w:p>
    <w:p w14:paraId="4466B963" w14:textId="77777777" w:rsidR="001631BF" w:rsidRDefault="001631BF" w:rsidP="004A1D19">
      <w:pPr>
        <w:pStyle w:val="a3"/>
        <w:numPr>
          <w:ilvl w:val="0"/>
          <w:numId w:val="35"/>
        </w:numPr>
        <w:spacing w:before="120" w:after="120" w:line="259" w:lineRule="auto"/>
      </w:pPr>
      <w:r>
        <w:t xml:space="preserve">υποστήριξη των χρηστών στη λειτουργία του </w:t>
      </w:r>
      <w:r w:rsidRPr="00CB7C58">
        <w:rPr>
          <w:lang w:val="en-US"/>
        </w:rPr>
        <w:t>govHUB</w:t>
      </w:r>
      <w:r>
        <w:t xml:space="preserve"> και την επίλυση τυχόν</w:t>
      </w:r>
      <w:r w:rsidRPr="00CB7C58">
        <w:t xml:space="preserve"> </w:t>
      </w:r>
      <w:r>
        <w:t>προβλημάτων</w:t>
      </w:r>
    </w:p>
    <w:p w14:paraId="33E2E794" w14:textId="77777777" w:rsidR="001631BF" w:rsidRDefault="001631BF" w:rsidP="004A1D19">
      <w:pPr>
        <w:pStyle w:val="a3"/>
        <w:numPr>
          <w:ilvl w:val="0"/>
          <w:numId w:val="35"/>
        </w:numPr>
        <w:spacing w:before="120" w:after="120" w:line="259" w:lineRule="auto"/>
      </w:pPr>
      <w:r>
        <w:t>Η διόρθωση τυχόν λαθών του συστήματος (bug fixing)</w:t>
      </w:r>
    </w:p>
    <w:p w14:paraId="22DADFBA" w14:textId="77777777" w:rsidR="001631BF" w:rsidRPr="00B62648" w:rsidRDefault="001631BF" w:rsidP="001631BF">
      <w:r>
        <w:lastRenderedPageBreak/>
        <w:t>Σε περίπτωση που κατά την περίοδο αυτή, εμφανισθούν προβλήματα ή διαπιστωθεί ότι</w:t>
      </w:r>
      <w:r w:rsidRPr="00DB3C0E">
        <w:t xml:space="preserve"> </w:t>
      </w:r>
      <w:r>
        <w:t>δεν πληρούνται κάποιες από τις προδιαγραφόμενες απαιτήσεις, ο Ανάδοχος οφείλει να</w:t>
      </w:r>
      <w:r w:rsidRPr="00DB3C0E">
        <w:t xml:space="preserve"> </w:t>
      </w:r>
      <w:r>
        <w:t>προβεί άμεσα στις απαραίτητες βελτιωτικές παρεμβάσεις και αναπροσαρμογές, ώστε</w:t>
      </w:r>
      <w:r w:rsidRPr="00DB3C0E">
        <w:t xml:space="preserve"> </w:t>
      </w:r>
      <w:r>
        <w:t xml:space="preserve">το </w:t>
      </w:r>
      <w:r>
        <w:rPr>
          <w:lang w:val="en-US"/>
        </w:rPr>
        <w:t>govHUB</w:t>
      </w:r>
      <w:r>
        <w:t>, μετά το πέρας της περιόδου, να είναι έτοιμο για την παραγωγική</w:t>
      </w:r>
      <w:r w:rsidRPr="00DB3C0E">
        <w:t xml:space="preserve"> </w:t>
      </w:r>
      <w:r>
        <w:t>λειτουργία (deployment</w:t>
      </w:r>
      <w:r w:rsidRPr="00806C45">
        <w:t xml:space="preserve"> </w:t>
      </w:r>
      <w:r>
        <w:rPr>
          <w:lang w:val="en-US"/>
        </w:rPr>
        <w:t>phase</w:t>
      </w:r>
      <w:r>
        <w:t>).</w:t>
      </w:r>
    </w:p>
    <w:p w14:paraId="41C59692" w14:textId="77777777" w:rsidR="001631BF" w:rsidRDefault="001631BF" w:rsidP="004A1D19">
      <w:pPr>
        <w:pStyle w:val="1"/>
        <w:numPr>
          <w:ilvl w:val="0"/>
          <w:numId w:val="96"/>
        </w:numPr>
      </w:pPr>
      <w:bookmarkStart w:id="525" w:name="_Toc57762427"/>
      <w:bookmarkStart w:id="526" w:name="_Ref62058393"/>
      <w:bookmarkStart w:id="527" w:name="_Toc131090407"/>
      <w:bookmarkStart w:id="528" w:name="_Hlk57685986"/>
      <w:r w:rsidRPr="00767F98">
        <w:t>Υπηρεσίες Εγγύησης Καλής Λειτουργίας και Συντήρησης</w:t>
      </w:r>
      <w:r>
        <w:t xml:space="preserve"> Συστήματος</w:t>
      </w:r>
      <w:bookmarkEnd w:id="525"/>
      <w:bookmarkEnd w:id="526"/>
      <w:bookmarkEnd w:id="527"/>
    </w:p>
    <w:p w14:paraId="542E3B20" w14:textId="5357C52D" w:rsidR="00801722" w:rsidRPr="00C77D57" w:rsidRDefault="00801722" w:rsidP="00801722">
      <w:r w:rsidRPr="00C77D57">
        <w:t xml:space="preserve">Ο Ανάδοχος οφείλει να παρέχει υπηρεσίες Εγγύησης σύμφωνα με τα απαιτούμενα στην Παρ. </w:t>
      </w:r>
      <w:r w:rsidR="000205E5">
        <w:rPr>
          <w:highlight w:val="cyan"/>
        </w:rPr>
        <w:fldChar w:fldCharType="begin"/>
      </w:r>
      <w:r w:rsidR="000205E5">
        <w:instrText xml:space="preserve"> REF _Ref62058632 \r \h </w:instrText>
      </w:r>
      <w:r w:rsidR="000205E5">
        <w:rPr>
          <w:highlight w:val="cyan"/>
        </w:rPr>
      </w:r>
      <w:r w:rsidR="000205E5">
        <w:rPr>
          <w:highlight w:val="cyan"/>
        </w:rPr>
        <w:fldChar w:fldCharType="separate"/>
      </w:r>
      <w:r w:rsidR="00A60AB0">
        <w:t>20.1</w:t>
      </w:r>
      <w:r w:rsidR="000205E5">
        <w:rPr>
          <w:highlight w:val="cyan"/>
        </w:rPr>
        <w:fldChar w:fldCharType="end"/>
      </w:r>
      <w:r w:rsidR="000205E5">
        <w:t xml:space="preserve"> </w:t>
      </w:r>
      <w:r w:rsidRPr="00C77D57">
        <w:t xml:space="preserve">της παρούσας. </w:t>
      </w:r>
    </w:p>
    <w:p w14:paraId="0C9F1D89" w14:textId="12F452E7" w:rsidR="00801722" w:rsidRPr="000205E5" w:rsidRDefault="00801722" w:rsidP="00801722">
      <w:r w:rsidRPr="000205E5">
        <w:t>Επιπλέον εφόσον αυτό απαιτηθεί από τον Κύριο του Έργου υποχρεούται να παρέχει υπηρεσίες συντήρησης σύμφωνα με τα απαιτούμενα στην Παρ.</w:t>
      </w:r>
      <w:r w:rsidR="000205E5" w:rsidRPr="000205E5">
        <w:fldChar w:fldCharType="begin"/>
      </w:r>
      <w:r w:rsidR="000205E5" w:rsidRPr="000205E5">
        <w:instrText xml:space="preserve"> REF _Ref236033114 \r \h </w:instrText>
      </w:r>
      <w:r w:rsidR="000205E5">
        <w:instrText xml:space="preserve"> \* MERGEFORMAT </w:instrText>
      </w:r>
      <w:r w:rsidR="000205E5" w:rsidRPr="000205E5">
        <w:fldChar w:fldCharType="separate"/>
      </w:r>
      <w:r w:rsidR="00A60AB0">
        <w:t>20.2</w:t>
      </w:r>
      <w:r w:rsidR="000205E5" w:rsidRPr="000205E5">
        <w:fldChar w:fldCharType="end"/>
      </w:r>
      <w:r w:rsidRPr="000205E5">
        <w:t>.</w:t>
      </w:r>
    </w:p>
    <w:p w14:paraId="4F3CBB41" w14:textId="70CCE281" w:rsidR="00801722" w:rsidRDefault="00801722" w:rsidP="00801722">
      <w:r w:rsidRPr="000205E5">
        <w:t xml:space="preserve">Το κόστος συντήρησης του Έργου (βλ. </w:t>
      </w:r>
      <w:r w:rsidR="000205E5" w:rsidRPr="000205E5">
        <w:fldChar w:fldCharType="begin"/>
      </w:r>
      <w:r w:rsidR="000205E5" w:rsidRPr="000205E5">
        <w:instrText xml:space="preserve"> REF _Ref62050548 \h </w:instrText>
      </w:r>
      <w:r w:rsidR="000205E5">
        <w:instrText xml:space="preserve"> \* MERGEFORMAT </w:instrText>
      </w:r>
      <w:r w:rsidR="000205E5" w:rsidRPr="000205E5">
        <w:fldChar w:fldCharType="separate"/>
      </w:r>
      <w:r w:rsidR="00A60AB0">
        <w:t xml:space="preserve">ΠΑΡΑΡΤΗΜΑ </w:t>
      </w:r>
      <w:r w:rsidR="00A60AB0" w:rsidRPr="00897475">
        <w:t>V</w:t>
      </w:r>
      <w:r w:rsidR="00A60AB0">
        <w:t>Ι</w:t>
      </w:r>
      <w:r w:rsidR="00A60AB0" w:rsidRPr="00897475">
        <w:t xml:space="preserve"> – </w:t>
      </w:r>
      <w:r w:rsidR="00A60AB0" w:rsidRPr="00603221">
        <w:t xml:space="preserve">Υπόδειγμα </w:t>
      </w:r>
      <w:r w:rsidR="00A60AB0">
        <w:t xml:space="preserve">Οικονομικής </w:t>
      </w:r>
      <w:r w:rsidR="00A60AB0" w:rsidRPr="00603221">
        <w:t>Προσφοράς</w:t>
      </w:r>
      <w:r w:rsidR="000205E5" w:rsidRPr="000205E5">
        <w:fldChar w:fldCharType="end"/>
      </w:r>
      <w:r w:rsidRPr="000205E5">
        <w:t xml:space="preserve">, </w:t>
      </w:r>
      <w:r w:rsidR="000205E5" w:rsidRPr="000205E5">
        <w:t>Π</w:t>
      </w:r>
      <w:r w:rsidRPr="000205E5">
        <w:t>ίνακα 6</w:t>
      </w:r>
      <w:r w:rsidR="000205E5" w:rsidRPr="000205E5">
        <w:t>:</w:t>
      </w:r>
      <w:r w:rsidRPr="000205E5">
        <w:t xml:space="preserve"> </w:t>
      </w:r>
      <w:r w:rsidR="000205E5" w:rsidRPr="000205E5">
        <w:fldChar w:fldCharType="begin"/>
      </w:r>
      <w:r w:rsidR="000205E5" w:rsidRPr="000205E5">
        <w:instrText xml:space="preserve"> REF _Ref46148857 \h </w:instrText>
      </w:r>
      <w:r w:rsidR="000205E5">
        <w:instrText xml:space="preserve"> \* MERGEFORMAT </w:instrText>
      </w:r>
      <w:r w:rsidR="000205E5" w:rsidRPr="000205E5">
        <w:fldChar w:fldCharType="separate"/>
      </w:r>
      <w:r w:rsidR="00A60AB0">
        <w:t xml:space="preserve">6. </w:t>
      </w:r>
      <w:r w:rsidR="00A60AB0" w:rsidRPr="00C4217E">
        <w:t>Συγκεντρωτικός Πίνακας Οικονομικής Προσφοράς Συντήρησης</w:t>
      </w:r>
      <w:r w:rsidR="000205E5" w:rsidRPr="000205E5">
        <w:fldChar w:fldCharType="end"/>
      </w:r>
      <w:r w:rsidRPr="000205E5">
        <w:t xml:space="preserve">/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4% ή μεγαλύτερο του </w:t>
      </w:r>
      <w:r w:rsidR="002B1CFF">
        <w:t>10</w:t>
      </w:r>
      <w:r w:rsidRPr="000205E5">
        <w:t xml:space="preserve">% της Οικονομικής Προσφοράς του υποψηφίου Αναδόχου για το Έργο (βλ. </w:t>
      </w:r>
      <w:r w:rsidR="000205E5" w:rsidRPr="000205E5">
        <w:fldChar w:fldCharType="begin"/>
      </w:r>
      <w:r w:rsidR="000205E5" w:rsidRPr="000205E5">
        <w:instrText xml:space="preserve"> REF _Ref62050548 \h </w:instrText>
      </w:r>
      <w:r w:rsidR="000205E5">
        <w:instrText xml:space="preserve"> \* MERGEFORMAT </w:instrText>
      </w:r>
      <w:r w:rsidR="000205E5" w:rsidRPr="000205E5">
        <w:fldChar w:fldCharType="separate"/>
      </w:r>
      <w:r w:rsidR="00A60AB0">
        <w:t xml:space="preserve">ΠΑΡΑΡΤΗΜΑ </w:t>
      </w:r>
      <w:r w:rsidR="00A60AB0" w:rsidRPr="00897475">
        <w:t>V</w:t>
      </w:r>
      <w:r w:rsidR="00A60AB0">
        <w:t>Ι</w:t>
      </w:r>
      <w:r w:rsidR="00A60AB0" w:rsidRPr="00897475">
        <w:t xml:space="preserve"> – </w:t>
      </w:r>
      <w:r w:rsidR="00A60AB0" w:rsidRPr="00603221">
        <w:t xml:space="preserve">Υπόδειγμα </w:t>
      </w:r>
      <w:r w:rsidR="00A60AB0">
        <w:t xml:space="preserve">Οικονομικής </w:t>
      </w:r>
      <w:r w:rsidR="00A60AB0" w:rsidRPr="00603221">
        <w:t>Προσφοράς</w:t>
      </w:r>
      <w:r w:rsidR="000205E5" w:rsidRPr="000205E5">
        <w:fldChar w:fldCharType="end"/>
      </w:r>
      <w:r w:rsidR="000205E5" w:rsidRPr="000205E5">
        <w:t>, Πίνακα</w:t>
      </w:r>
      <w:r w:rsidRPr="000205E5">
        <w:t>5</w:t>
      </w:r>
      <w:r w:rsidR="000205E5" w:rsidRPr="000205E5">
        <w:t>:</w:t>
      </w:r>
      <w:r w:rsidRPr="000205E5">
        <w:t xml:space="preserve"> Συγκεντρωτικός Πίνακας Οικονομικής Προσφοράς Έργου/ πεδίο «ΓΕΝΙΚΟ ΣΥΝΟΛΟ» στήλης «ΣΥΝΟΛΙΚΗ ΑΞΙΑ ΕΡΓΟΥ (ΧΩΡΙΣ ΦΠΑ)»).</w:t>
      </w:r>
    </w:p>
    <w:p w14:paraId="67E88613" w14:textId="77777777" w:rsidR="00AC2643" w:rsidRPr="00C77D57" w:rsidRDefault="00AC2643" w:rsidP="00801722"/>
    <w:p w14:paraId="5E6C8275" w14:textId="77777777" w:rsidR="00801722" w:rsidRDefault="00801722" w:rsidP="004A1D19">
      <w:pPr>
        <w:pStyle w:val="1"/>
        <w:numPr>
          <w:ilvl w:val="0"/>
          <w:numId w:val="96"/>
        </w:numPr>
      </w:pPr>
      <w:r>
        <w:t xml:space="preserve"> </w:t>
      </w:r>
      <w:bookmarkStart w:id="529" w:name="_Ref62058550"/>
      <w:bookmarkStart w:id="530" w:name="_Toc131090408"/>
      <w:r w:rsidRPr="00801722">
        <w:t>Μεθοδολογία Υλοποίησης</w:t>
      </w:r>
      <w:bookmarkEnd w:id="529"/>
      <w:bookmarkEnd w:id="530"/>
      <w:r w:rsidRPr="00801722">
        <w:t xml:space="preserve"> </w:t>
      </w:r>
    </w:p>
    <w:p w14:paraId="03D5B081" w14:textId="77777777" w:rsidR="006D0374" w:rsidRPr="006D0374" w:rsidRDefault="006D0374" w:rsidP="004A1D19">
      <w:pPr>
        <w:pStyle w:val="2"/>
        <w:numPr>
          <w:ilvl w:val="1"/>
          <w:numId w:val="96"/>
        </w:numPr>
      </w:pPr>
      <w:bookmarkStart w:id="531" w:name="_Ref67669697"/>
      <w:bookmarkStart w:id="532" w:name="_Toc131090409"/>
      <w:bookmarkEnd w:id="528"/>
      <w:r w:rsidRPr="006D0374">
        <w:t>Χρ</w:t>
      </w:r>
      <w:r>
        <w:t>ονοδιάγραμμα Έργου</w:t>
      </w:r>
      <w:bookmarkEnd w:id="531"/>
      <w:bookmarkEnd w:id="532"/>
      <w:r>
        <w:t xml:space="preserve"> </w:t>
      </w:r>
    </w:p>
    <w:p w14:paraId="37E0EADA" w14:textId="77777777" w:rsidR="001631BF" w:rsidRDefault="001631BF" w:rsidP="001631BF">
      <w:r w:rsidRPr="00B41DD6">
        <w:t xml:space="preserve">Ο μέγιστος χρόνος υλοποίησης του Έργου ορίζεται σε </w:t>
      </w:r>
      <w:r w:rsidR="00FB78AB" w:rsidRPr="00FB78AB">
        <w:rPr>
          <w:b/>
          <w:bCs/>
        </w:rPr>
        <w:t>δεκατέσσερις</w:t>
      </w:r>
      <w:r w:rsidR="008E2117" w:rsidRPr="00FB78AB">
        <w:rPr>
          <w:b/>
          <w:bCs/>
        </w:rPr>
        <w:t xml:space="preserve"> (</w:t>
      </w:r>
      <w:r w:rsidR="00FB78AB" w:rsidRPr="00FB78AB">
        <w:rPr>
          <w:b/>
          <w:bCs/>
        </w:rPr>
        <w:t>14</w:t>
      </w:r>
      <w:r w:rsidR="008E2117" w:rsidRPr="00FB78AB">
        <w:rPr>
          <w:b/>
          <w:bCs/>
        </w:rPr>
        <w:t xml:space="preserve">) </w:t>
      </w:r>
      <w:r w:rsidRPr="00FB78AB">
        <w:rPr>
          <w:b/>
          <w:bCs/>
        </w:rPr>
        <w:t>μήνες</w:t>
      </w:r>
      <w:r w:rsidRPr="00B41DD6">
        <w:t xml:space="preserve"> </w:t>
      </w:r>
      <w:r>
        <w:t>από την υπογραφή της</w:t>
      </w:r>
      <w:r w:rsidRPr="00B41DD6">
        <w:t xml:space="preserve"> </w:t>
      </w:r>
      <w:r>
        <w:t>σύμβασης. Το έργο οργανώνεται στις εξής φάσεις:</w:t>
      </w:r>
    </w:p>
    <w:p w14:paraId="4A9E8A8E" w14:textId="77777777" w:rsidR="001631BF" w:rsidRDefault="001631BF" w:rsidP="004A1D19">
      <w:pPr>
        <w:pStyle w:val="a3"/>
        <w:numPr>
          <w:ilvl w:val="0"/>
          <w:numId w:val="29"/>
        </w:numPr>
        <w:spacing w:before="120" w:after="120" w:line="259" w:lineRule="auto"/>
      </w:pPr>
      <w:r>
        <w:t>Φάση Α: Ανάλυση Απαιτήσεων</w:t>
      </w:r>
    </w:p>
    <w:p w14:paraId="3F364FDD" w14:textId="77777777" w:rsidR="001631BF" w:rsidRDefault="001631BF" w:rsidP="004A1D19">
      <w:pPr>
        <w:pStyle w:val="a3"/>
        <w:numPr>
          <w:ilvl w:val="0"/>
          <w:numId w:val="29"/>
        </w:numPr>
        <w:spacing w:before="120" w:after="120" w:line="259" w:lineRule="auto"/>
      </w:pPr>
      <w:r>
        <w:t>Φάση Β</w:t>
      </w:r>
      <w:r w:rsidRPr="0072388C">
        <w:t>: Εγκατάσταση και παραμετροποίηση Υποδομής βάση της προτεινόμενης Αρχιτεκτονικής</w:t>
      </w:r>
    </w:p>
    <w:p w14:paraId="21A2A8CE" w14:textId="77777777" w:rsidR="001631BF" w:rsidRDefault="001631BF" w:rsidP="004A1D19">
      <w:pPr>
        <w:pStyle w:val="a3"/>
        <w:numPr>
          <w:ilvl w:val="0"/>
          <w:numId w:val="29"/>
        </w:numPr>
        <w:spacing w:before="120" w:after="120" w:line="259" w:lineRule="auto"/>
      </w:pPr>
      <w:r>
        <w:t>Φάση Γ: Ανάπτυξη Διαδικτυακής Πύλης και Υποσυστημάτων</w:t>
      </w:r>
    </w:p>
    <w:p w14:paraId="7832A04E" w14:textId="77777777" w:rsidR="001631BF" w:rsidRDefault="001631BF" w:rsidP="004A1D19">
      <w:pPr>
        <w:pStyle w:val="a3"/>
        <w:numPr>
          <w:ilvl w:val="0"/>
          <w:numId w:val="29"/>
        </w:numPr>
        <w:spacing w:before="120" w:after="120" w:line="259" w:lineRule="auto"/>
      </w:pPr>
      <w:r w:rsidRPr="00B55076">
        <w:t xml:space="preserve">Φάση </w:t>
      </w:r>
      <w:r>
        <w:t>Δ</w:t>
      </w:r>
      <w:r w:rsidRPr="00B55076">
        <w:t>: Εγκατάσταση και Ρυθμίσεις Ασφάλειας Συστήματος</w:t>
      </w:r>
    </w:p>
    <w:p w14:paraId="493CB663" w14:textId="77777777" w:rsidR="001631BF" w:rsidRDefault="001631BF" w:rsidP="004A1D19">
      <w:pPr>
        <w:pStyle w:val="a3"/>
        <w:numPr>
          <w:ilvl w:val="0"/>
          <w:numId w:val="29"/>
        </w:numPr>
        <w:spacing w:before="120" w:after="120" w:line="259" w:lineRule="auto"/>
      </w:pPr>
      <w:r>
        <w:t>Φάση Ε: Μετάπτωση Υπηρεσιών στη νέα υποδομή</w:t>
      </w:r>
    </w:p>
    <w:p w14:paraId="392DDD17" w14:textId="77777777" w:rsidR="001631BF" w:rsidRDefault="001631BF" w:rsidP="004A1D19">
      <w:pPr>
        <w:pStyle w:val="a3"/>
        <w:numPr>
          <w:ilvl w:val="0"/>
          <w:numId w:val="29"/>
        </w:numPr>
        <w:spacing w:before="120" w:after="120" w:line="259" w:lineRule="auto"/>
      </w:pPr>
      <w:r>
        <w:t>Φάση ΣΤ: Εκπαίδευση</w:t>
      </w:r>
    </w:p>
    <w:p w14:paraId="2F878F20" w14:textId="77777777" w:rsidR="001631BF" w:rsidRDefault="001631BF" w:rsidP="004A1D19">
      <w:pPr>
        <w:pStyle w:val="a3"/>
        <w:numPr>
          <w:ilvl w:val="0"/>
          <w:numId w:val="29"/>
        </w:numPr>
        <w:spacing w:before="120" w:after="120" w:line="259" w:lineRule="auto"/>
      </w:pPr>
      <w:r>
        <w:t xml:space="preserve">Φάση Ζ: Πιλοτική λειτουργία </w:t>
      </w:r>
    </w:p>
    <w:p w14:paraId="7E8A9B4F" w14:textId="77777777" w:rsidR="00DE3C2B" w:rsidRDefault="00DE3C2B" w:rsidP="00DE3C2B">
      <w:pPr>
        <w:pStyle w:val="a3"/>
        <w:spacing w:before="120" w:after="120" w:line="259" w:lineRule="auto"/>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1330"/>
        <w:gridCol w:w="1682"/>
        <w:gridCol w:w="1417"/>
        <w:gridCol w:w="2410"/>
      </w:tblGrid>
      <w:tr w:rsidR="008F7D4E" w:rsidRPr="00274B25" w14:paraId="4EB0F584" w14:textId="77777777" w:rsidTr="00C036CB">
        <w:trPr>
          <w:tblHeader/>
        </w:trPr>
        <w:tc>
          <w:tcPr>
            <w:tcW w:w="3221" w:type="dxa"/>
            <w:shd w:val="clear" w:color="auto" w:fill="D9D9D9"/>
            <w:vAlign w:val="center"/>
          </w:tcPr>
          <w:p w14:paraId="267519FD" w14:textId="77777777" w:rsidR="008F7D4E" w:rsidRPr="00274B25" w:rsidRDefault="008F7D4E" w:rsidP="008F7D4E">
            <w:pPr>
              <w:spacing w:after="0"/>
              <w:jc w:val="left"/>
              <w:rPr>
                <w:b/>
              </w:rPr>
            </w:pPr>
            <w:r w:rsidRPr="00274B25">
              <w:rPr>
                <w:b/>
              </w:rPr>
              <w:t>ΦΑΣΗ</w:t>
            </w:r>
          </w:p>
        </w:tc>
        <w:tc>
          <w:tcPr>
            <w:tcW w:w="1330" w:type="dxa"/>
            <w:shd w:val="clear" w:color="auto" w:fill="D9D9D9"/>
          </w:tcPr>
          <w:p w14:paraId="7572D526" w14:textId="77777777" w:rsidR="008F7D4E" w:rsidRPr="00274B25" w:rsidRDefault="008F7D4E" w:rsidP="008F7D4E">
            <w:pPr>
              <w:spacing w:after="0"/>
              <w:jc w:val="center"/>
              <w:rPr>
                <w:b/>
              </w:rPr>
            </w:pPr>
            <w:r w:rsidRPr="00274B25">
              <w:t>Διάρκεια υλοποίησης (ΜΗΝΕΣ)</w:t>
            </w:r>
          </w:p>
        </w:tc>
        <w:tc>
          <w:tcPr>
            <w:tcW w:w="1682" w:type="dxa"/>
            <w:shd w:val="clear" w:color="auto" w:fill="D9D9D9"/>
          </w:tcPr>
          <w:p w14:paraId="516815A1" w14:textId="77777777" w:rsidR="008F7D4E" w:rsidRPr="00274B25" w:rsidRDefault="008F7D4E" w:rsidP="008F7D4E">
            <w:pPr>
              <w:spacing w:after="0"/>
              <w:jc w:val="center"/>
              <w:rPr>
                <w:b/>
              </w:rPr>
            </w:pPr>
            <w:r w:rsidRPr="00274B25">
              <w:t>Διάρκεια ελέγχων (ΜΗΝΕΣ)</w:t>
            </w:r>
          </w:p>
        </w:tc>
        <w:tc>
          <w:tcPr>
            <w:tcW w:w="1417" w:type="dxa"/>
            <w:shd w:val="clear" w:color="auto" w:fill="D9D9D9"/>
          </w:tcPr>
          <w:p w14:paraId="2112A106" w14:textId="77777777" w:rsidR="008F7D4E" w:rsidRPr="00274B25" w:rsidRDefault="008F7D4E" w:rsidP="008F7D4E">
            <w:pPr>
              <w:spacing w:after="0"/>
              <w:jc w:val="center"/>
              <w:rPr>
                <w:b/>
              </w:rPr>
            </w:pPr>
            <w:r w:rsidRPr="00274B25">
              <w:t>Διάρκεια Σύμβασης (ΜΗΝΕΣ)</w:t>
            </w:r>
          </w:p>
        </w:tc>
        <w:tc>
          <w:tcPr>
            <w:tcW w:w="2410" w:type="dxa"/>
            <w:shd w:val="clear" w:color="auto" w:fill="D9D9D9"/>
          </w:tcPr>
          <w:p w14:paraId="62B82D5B" w14:textId="77777777" w:rsidR="008F7D4E" w:rsidRPr="00274B25" w:rsidRDefault="008F7D4E" w:rsidP="008F7D4E">
            <w:pPr>
              <w:spacing w:after="0"/>
              <w:jc w:val="center"/>
              <w:rPr>
                <w:b/>
              </w:rPr>
            </w:pPr>
            <w:r w:rsidRPr="00274B25">
              <w:t xml:space="preserve">Προϋπόθεση έναρξης </w:t>
            </w:r>
          </w:p>
        </w:tc>
      </w:tr>
      <w:tr w:rsidR="008F7D4E" w:rsidRPr="00E57EA7" w14:paraId="58E1DD17" w14:textId="77777777" w:rsidTr="00C036CB">
        <w:tc>
          <w:tcPr>
            <w:tcW w:w="3221" w:type="dxa"/>
            <w:shd w:val="clear" w:color="auto" w:fill="auto"/>
            <w:vAlign w:val="center"/>
          </w:tcPr>
          <w:p w14:paraId="75C7B3A6" w14:textId="77777777" w:rsidR="008F7D4E" w:rsidRPr="00274B25" w:rsidRDefault="008F7D4E" w:rsidP="008F7D4E">
            <w:pPr>
              <w:spacing w:after="0"/>
              <w:jc w:val="left"/>
            </w:pPr>
            <w:r w:rsidRPr="00274B25">
              <w:t>ΦΑΣΗ-</w:t>
            </w:r>
            <w:r>
              <w:t>Α</w:t>
            </w:r>
            <w:r w:rsidRPr="00274B25">
              <w:t xml:space="preserve">: </w:t>
            </w:r>
            <w:r>
              <w:t>Ανάλυση Απαιτήσεων</w:t>
            </w:r>
          </w:p>
        </w:tc>
        <w:tc>
          <w:tcPr>
            <w:tcW w:w="1330" w:type="dxa"/>
            <w:vAlign w:val="center"/>
          </w:tcPr>
          <w:p w14:paraId="0943DA53" w14:textId="77777777" w:rsidR="008F7D4E" w:rsidRPr="00274B25" w:rsidRDefault="008F7D4E" w:rsidP="008F7D4E">
            <w:pPr>
              <w:spacing w:after="0"/>
              <w:jc w:val="center"/>
            </w:pPr>
            <w:r w:rsidRPr="00274B25">
              <w:t>2</w:t>
            </w:r>
          </w:p>
        </w:tc>
        <w:tc>
          <w:tcPr>
            <w:tcW w:w="1682" w:type="dxa"/>
            <w:vAlign w:val="center"/>
          </w:tcPr>
          <w:p w14:paraId="0B1B4EBD" w14:textId="77777777" w:rsidR="008F7D4E" w:rsidRPr="00274B25" w:rsidRDefault="003504C4" w:rsidP="008F7D4E">
            <w:pPr>
              <w:spacing w:after="0"/>
              <w:jc w:val="center"/>
            </w:pPr>
            <w:r>
              <w:t>1</w:t>
            </w:r>
          </w:p>
        </w:tc>
        <w:tc>
          <w:tcPr>
            <w:tcW w:w="1417" w:type="dxa"/>
            <w:shd w:val="clear" w:color="auto" w:fill="auto"/>
            <w:vAlign w:val="center"/>
          </w:tcPr>
          <w:p w14:paraId="31A85F0F" w14:textId="77777777" w:rsidR="008F7D4E" w:rsidRPr="00274B25" w:rsidRDefault="003504C4" w:rsidP="008F7D4E">
            <w:pPr>
              <w:spacing w:after="0"/>
              <w:jc w:val="center"/>
            </w:pPr>
            <w:r>
              <w:t>3</w:t>
            </w:r>
            <w:r w:rsidR="008F7D4E" w:rsidRPr="00274B25">
              <w:t xml:space="preserve"> μήνες</w:t>
            </w:r>
          </w:p>
        </w:tc>
        <w:tc>
          <w:tcPr>
            <w:tcW w:w="2410" w:type="dxa"/>
            <w:vAlign w:val="center"/>
          </w:tcPr>
          <w:p w14:paraId="23539758" w14:textId="77777777" w:rsidR="008F7D4E" w:rsidRPr="00274B25" w:rsidRDefault="008F7D4E" w:rsidP="00C036CB">
            <w:pPr>
              <w:spacing w:after="0"/>
              <w:jc w:val="center"/>
            </w:pPr>
            <w:r w:rsidRPr="00274B25">
              <w:t>Με την υπογραφή της Σύμβασης</w:t>
            </w:r>
          </w:p>
        </w:tc>
      </w:tr>
      <w:tr w:rsidR="008F7D4E" w:rsidRPr="00E57EA7" w14:paraId="3894E0F5" w14:textId="77777777" w:rsidTr="00C036CB">
        <w:tc>
          <w:tcPr>
            <w:tcW w:w="3221" w:type="dxa"/>
            <w:shd w:val="clear" w:color="auto" w:fill="auto"/>
            <w:vAlign w:val="center"/>
          </w:tcPr>
          <w:p w14:paraId="6BEB9830" w14:textId="77777777" w:rsidR="008F7D4E" w:rsidRPr="00274B25" w:rsidRDefault="008F7D4E" w:rsidP="008F7D4E">
            <w:pPr>
              <w:spacing w:after="0"/>
              <w:jc w:val="left"/>
            </w:pPr>
            <w:r>
              <w:t>Φάση Β</w:t>
            </w:r>
            <w:r w:rsidRPr="00274B25">
              <w:t xml:space="preserve">: </w:t>
            </w:r>
            <w:r w:rsidRPr="0072388C">
              <w:t>Εγκατάσταση και παραμετροποίηση Υποδομής βάση της προτεινόμενης Αρχιτεκτονικής</w:t>
            </w:r>
          </w:p>
        </w:tc>
        <w:tc>
          <w:tcPr>
            <w:tcW w:w="1330" w:type="dxa"/>
            <w:vAlign w:val="center"/>
          </w:tcPr>
          <w:p w14:paraId="483A6BAA" w14:textId="77777777" w:rsidR="008F7D4E" w:rsidRPr="00274B25" w:rsidRDefault="003504C4" w:rsidP="008F7D4E">
            <w:pPr>
              <w:spacing w:after="0"/>
              <w:jc w:val="center"/>
            </w:pPr>
            <w:r>
              <w:t>5</w:t>
            </w:r>
          </w:p>
        </w:tc>
        <w:tc>
          <w:tcPr>
            <w:tcW w:w="1682" w:type="dxa"/>
            <w:vAlign w:val="center"/>
          </w:tcPr>
          <w:p w14:paraId="044126E9" w14:textId="77777777" w:rsidR="008F7D4E" w:rsidRPr="00274B25" w:rsidRDefault="003504C4" w:rsidP="008F7D4E">
            <w:pPr>
              <w:spacing w:after="0"/>
              <w:jc w:val="center"/>
            </w:pPr>
            <w:r>
              <w:t>1</w:t>
            </w:r>
          </w:p>
        </w:tc>
        <w:tc>
          <w:tcPr>
            <w:tcW w:w="1417" w:type="dxa"/>
            <w:shd w:val="clear" w:color="auto" w:fill="auto"/>
            <w:vAlign w:val="center"/>
          </w:tcPr>
          <w:p w14:paraId="527E7D6E"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599EB50F" w14:textId="77777777" w:rsidR="008F7D4E" w:rsidRPr="00274B25" w:rsidRDefault="003504C4" w:rsidP="00C036CB">
            <w:pPr>
              <w:spacing w:after="0"/>
              <w:jc w:val="center"/>
            </w:pPr>
            <w:r>
              <w:t>Με την Παραλαβή της Φάσης Α</w:t>
            </w:r>
          </w:p>
        </w:tc>
      </w:tr>
      <w:tr w:rsidR="008F7D4E" w:rsidRPr="00E57EA7" w14:paraId="4E614738" w14:textId="77777777" w:rsidTr="00C036CB">
        <w:trPr>
          <w:trHeight w:val="549"/>
        </w:trPr>
        <w:tc>
          <w:tcPr>
            <w:tcW w:w="3221" w:type="dxa"/>
            <w:shd w:val="clear" w:color="auto" w:fill="auto"/>
            <w:vAlign w:val="center"/>
          </w:tcPr>
          <w:p w14:paraId="4286EF0B" w14:textId="77777777" w:rsidR="008F7D4E" w:rsidRPr="00274B25" w:rsidRDefault="008F7D4E" w:rsidP="00C036CB">
            <w:pPr>
              <w:spacing w:before="120" w:after="120" w:line="259" w:lineRule="auto"/>
              <w:jc w:val="left"/>
            </w:pPr>
            <w:r>
              <w:t>ΦΑΣΗ-Γ</w:t>
            </w:r>
            <w:r w:rsidRPr="00274B25">
              <w:t xml:space="preserve">: </w:t>
            </w:r>
            <w:r>
              <w:t>Ανάπτυξη Διαδικτυακής Πύλης και Υποσυστημάτων</w:t>
            </w:r>
          </w:p>
        </w:tc>
        <w:tc>
          <w:tcPr>
            <w:tcW w:w="1330" w:type="dxa"/>
            <w:vAlign w:val="center"/>
          </w:tcPr>
          <w:p w14:paraId="4D8D633E" w14:textId="77777777" w:rsidR="008F7D4E" w:rsidRPr="00274B25" w:rsidRDefault="003504C4" w:rsidP="008F7D4E">
            <w:pPr>
              <w:spacing w:after="0"/>
              <w:jc w:val="center"/>
            </w:pPr>
            <w:r>
              <w:t>5</w:t>
            </w:r>
          </w:p>
        </w:tc>
        <w:tc>
          <w:tcPr>
            <w:tcW w:w="1682" w:type="dxa"/>
            <w:vAlign w:val="center"/>
          </w:tcPr>
          <w:p w14:paraId="44253117" w14:textId="77777777" w:rsidR="008F7D4E" w:rsidRPr="00274B25" w:rsidRDefault="003504C4" w:rsidP="008F7D4E">
            <w:pPr>
              <w:spacing w:after="0"/>
              <w:jc w:val="center"/>
            </w:pPr>
            <w:r>
              <w:t>1</w:t>
            </w:r>
          </w:p>
        </w:tc>
        <w:tc>
          <w:tcPr>
            <w:tcW w:w="1417" w:type="dxa"/>
            <w:shd w:val="clear" w:color="auto" w:fill="auto"/>
            <w:vAlign w:val="center"/>
          </w:tcPr>
          <w:p w14:paraId="61D92AF3"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6351A62F" w14:textId="77777777" w:rsidR="008F7D4E" w:rsidRPr="00274B25" w:rsidRDefault="008F7D4E" w:rsidP="00C036CB">
            <w:pPr>
              <w:spacing w:after="0"/>
              <w:jc w:val="center"/>
            </w:pPr>
            <w:r w:rsidRPr="00274B25">
              <w:t xml:space="preserve">Με την παραλαβή της Φάσης </w:t>
            </w:r>
            <w:r w:rsidR="003504C4">
              <w:t>Α</w:t>
            </w:r>
          </w:p>
        </w:tc>
      </w:tr>
      <w:tr w:rsidR="008F7D4E" w:rsidRPr="00E57EA7" w14:paraId="717EF4FE" w14:textId="77777777" w:rsidTr="00C036CB">
        <w:tc>
          <w:tcPr>
            <w:tcW w:w="3221" w:type="dxa"/>
            <w:shd w:val="clear" w:color="auto" w:fill="auto"/>
            <w:vAlign w:val="center"/>
          </w:tcPr>
          <w:p w14:paraId="04F609A3" w14:textId="77777777" w:rsidR="008F7D4E" w:rsidRPr="00274B25" w:rsidRDefault="008F7D4E" w:rsidP="008F7D4E">
            <w:pPr>
              <w:spacing w:after="0"/>
              <w:jc w:val="left"/>
            </w:pPr>
            <w:r>
              <w:lastRenderedPageBreak/>
              <w:t>ΦΑΣΗ-Δ</w:t>
            </w:r>
            <w:r w:rsidRPr="00274B25">
              <w:t>:</w:t>
            </w:r>
            <w:r w:rsidRPr="00B55076">
              <w:t xml:space="preserve"> Εγκατάσταση και Ρυθμίσεις Ασφάλειας Συστήματος</w:t>
            </w:r>
            <w:r w:rsidRPr="00274B25">
              <w:t xml:space="preserve"> </w:t>
            </w:r>
          </w:p>
        </w:tc>
        <w:tc>
          <w:tcPr>
            <w:tcW w:w="1330" w:type="dxa"/>
            <w:vAlign w:val="center"/>
          </w:tcPr>
          <w:p w14:paraId="6DDC60F8" w14:textId="77777777" w:rsidR="008F7D4E" w:rsidRPr="00274B25" w:rsidRDefault="003504C4" w:rsidP="008F7D4E">
            <w:pPr>
              <w:spacing w:after="0"/>
              <w:jc w:val="center"/>
            </w:pPr>
            <w:r>
              <w:t>5</w:t>
            </w:r>
          </w:p>
        </w:tc>
        <w:tc>
          <w:tcPr>
            <w:tcW w:w="1682" w:type="dxa"/>
            <w:vAlign w:val="center"/>
          </w:tcPr>
          <w:p w14:paraId="3A80F11F" w14:textId="77777777" w:rsidR="008F7D4E" w:rsidRPr="00274B25" w:rsidRDefault="008F7D4E" w:rsidP="008F7D4E">
            <w:pPr>
              <w:spacing w:after="0"/>
              <w:jc w:val="center"/>
            </w:pPr>
            <w:r w:rsidRPr="00274B25">
              <w:t>1</w:t>
            </w:r>
          </w:p>
        </w:tc>
        <w:tc>
          <w:tcPr>
            <w:tcW w:w="1417" w:type="dxa"/>
            <w:shd w:val="clear" w:color="auto" w:fill="auto"/>
            <w:vAlign w:val="center"/>
          </w:tcPr>
          <w:p w14:paraId="7FAF02CE" w14:textId="77777777" w:rsidR="008F7D4E" w:rsidRPr="00274B25" w:rsidRDefault="003504C4" w:rsidP="008F7D4E">
            <w:pPr>
              <w:spacing w:after="0"/>
              <w:jc w:val="center"/>
            </w:pPr>
            <w:r>
              <w:t>6</w:t>
            </w:r>
            <w:r w:rsidR="008F7D4E" w:rsidRPr="00274B25">
              <w:t xml:space="preserve"> μήνες</w:t>
            </w:r>
          </w:p>
        </w:tc>
        <w:tc>
          <w:tcPr>
            <w:tcW w:w="2410" w:type="dxa"/>
            <w:vAlign w:val="center"/>
          </w:tcPr>
          <w:p w14:paraId="780BA327" w14:textId="77777777" w:rsidR="008F7D4E" w:rsidRPr="00274B25" w:rsidRDefault="003504C4" w:rsidP="00C036CB">
            <w:pPr>
              <w:spacing w:after="0"/>
              <w:jc w:val="center"/>
            </w:pPr>
            <w:r w:rsidRPr="00274B25">
              <w:t xml:space="preserve">Με την παραλαβή της Φάσης </w:t>
            </w:r>
            <w:r>
              <w:t>Α</w:t>
            </w:r>
          </w:p>
        </w:tc>
      </w:tr>
      <w:tr w:rsidR="008F7D4E" w:rsidRPr="00E57EA7" w14:paraId="1D1F7037" w14:textId="77777777" w:rsidTr="00C036CB">
        <w:tc>
          <w:tcPr>
            <w:tcW w:w="3221" w:type="dxa"/>
            <w:shd w:val="clear" w:color="auto" w:fill="auto"/>
            <w:vAlign w:val="center"/>
          </w:tcPr>
          <w:p w14:paraId="2E89AEC8" w14:textId="77777777" w:rsidR="008F7D4E" w:rsidRPr="003504C4" w:rsidRDefault="008F7D4E" w:rsidP="008F7D4E">
            <w:pPr>
              <w:spacing w:after="0"/>
              <w:jc w:val="left"/>
            </w:pPr>
            <w:r w:rsidRPr="003504C4">
              <w:t>ΦΑΣΗ-Ε: Μετάπτωση Υπηρεσιών στη νέα υποδομή</w:t>
            </w:r>
          </w:p>
        </w:tc>
        <w:tc>
          <w:tcPr>
            <w:tcW w:w="1330" w:type="dxa"/>
            <w:vAlign w:val="center"/>
          </w:tcPr>
          <w:p w14:paraId="730307E5" w14:textId="77777777" w:rsidR="008F7D4E" w:rsidRPr="003504C4" w:rsidRDefault="008F7D4E" w:rsidP="008F7D4E">
            <w:pPr>
              <w:spacing w:after="0"/>
              <w:jc w:val="center"/>
            </w:pPr>
            <w:r w:rsidRPr="003504C4">
              <w:t>1</w:t>
            </w:r>
          </w:p>
        </w:tc>
        <w:tc>
          <w:tcPr>
            <w:tcW w:w="1682" w:type="dxa"/>
            <w:vAlign w:val="center"/>
          </w:tcPr>
          <w:p w14:paraId="5652C2D8" w14:textId="77777777" w:rsidR="008F7D4E" w:rsidRPr="003504C4" w:rsidRDefault="008F7D4E" w:rsidP="008F7D4E">
            <w:pPr>
              <w:spacing w:after="0"/>
              <w:jc w:val="center"/>
            </w:pPr>
            <w:r w:rsidRPr="003504C4">
              <w:t>1</w:t>
            </w:r>
          </w:p>
        </w:tc>
        <w:tc>
          <w:tcPr>
            <w:tcW w:w="1417" w:type="dxa"/>
            <w:shd w:val="clear" w:color="auto" w:fill="auto"/>
            <w:vAlign w:val="center"/>
          </w:tcPr>
          <w:p w14:paraId="4009AC9D" w14:textId="77777777" w:rsidR="008F7D4E" w:rsidRPr="003504C4" w:rsidRDefault="008F7D4E" w:rsidP="008F7D4E">
            <w:pPr>
              <w:spacing w:after="0"/>
              <w:jc w:val="center"/>
            </w:pPr>
            <w:r w:rsidRPr="003504C4">
              <w:t>2 μήνες</w:t>
            </w:r>
          </w:p>
        </w:tc>
        <w:tc>
          <w:tcPr>
            <w:tcW w:w="2410" w:type="dxa"/>
            <w:vAlign w:val="center"/>
          </w:tcPr>
          <w:p w14:paraId="4E2FDC33" w14:textId="77777777" w:rsidR="008F7D4E" w:rsidRPr="00274B25" w:rsidRDefault="008F7D4E" w:rsidP="00C036CB">
            <w:pPr>
              <w:spacing w:after="0"/>
              <w:jc w:val="center"/>
            </w:pPr>
            <w:r w:rsidRPr="003504C4">
              <w:t xml:space="preserve">Με την παραλαβή των Φάσεων </w:t>
            </w:r>
            <w:r w:rsidR="003504C4">
              <w:t>Β,Γ,Δ</w:t>
            </w:r>
          </w:p>
        </w:tc>
      </w:tr>
      <w:tr w:rsidR="008F7D4E" w:rsidRPr="00E57EA7" w14:paraId="35795779" w14:textId="77777777" w:rsidTr="00C036CB">
        <w:tc>
          <w:tcPr>
            <w:tcW w:w="3221" w:type="dxa"/>
            <w:shd w:val="clear" w:color="auto" w:fill="auto"/>
            <w:vAlign w:val="center"/>
          </w:tcPr>
          <w:p w14:paraId="5A209FBB" w14:textId="77777777" w:rsidR="008F7D4E" w:rsidRPr="00274B25" w:rsidRDefault="008F7D4E" w:rsidP="008F7D4E">
            <w:pPr>
              <w:spacing w:after="0"/>
              <w:jc w:val="left"/>
            </w:pPr>
            <w:r w:rsidRPr="00274B25">
              <w:t>ΦΑΣΗ-</w:t>
            </w:r>
            <w:r>
              <w:t>ΣΤ</w:t>
            </w:r>
            <w:r w:rsidRPr="00274B25">
              <w:t>: Εκπαίδευση</w:t>
            </w:r>
          </w:p>
        </w:tc>
        <w:tc>
          <w:tcPr>
            <w:tcW w:w="1330" w:type="dxa"/>
            <w:vAlign w:val="center"/>
          </w:tcPr>
          <w:p w14:paraId="309CBA27" w14:textId="77777777" w:rsidR="008F7D4E" w:rsidRPr="00274B25" w:rsidRDefault="008F7D4E" w:rsidP="008F7D4E">
            <w:pPr>
              <w:spacing w:after="0"/>
              <w:jc w:val="center"/>
              <w:rPr>
                <w:lang w:val="en-US"/>
              </w:rPr>
            </w:pPr>
            <w:r>
              <w:rPr>
                <w:lang w:val="en-US"/>
              </w:rPr>
              <w:t>1</w:t>
            </w:r>
          </w:p>
        </w:tc>
        <w:tc>
          <w:tcPr>
            <w:tcW w:w="1682" w:type="dxa"/>
            <w:vAlign w:val="center"/>
          </w:tcPr>
          <w:p w14:paraId="079E2F41" w14:textId="77777777" w:rsidR="008F7D4E" w:rsidRPr="00274B25" w:rsidRDefault="008F7D4E" w:rsidP="008F7D4E">
            <w:pPr>
              <w:spacing w:after="0"/>
              <w:jc w:val="center"/>
            </w:pPr>
            <w:r w:rsidRPr="00274B25">
              <w:t>1</w:t>
            </w:r>
          </w:p>
        </w:tc>
        <w:tc>
          <w:tcPr>
            <w:tcW w:w="1417" w:type="dxa"/>
            <w:shd w:val="clear" w:color="auto" w:fill="auto"/>
            <w:vAlign w:val="center"/>
          </w:tcPr>
          <w:p w14:paraId="5A879638" w14:textId="77777777" w:rsidR="008F7D4E" w:rsidRPr="00274B25" w:rsidRDefault="008F7D4E" w:rsidP="008F7D4E">
            <w:pPr>
              <w:spacing w:after="0"/>
              <w:jc w:val="center"/>
            </w:pPr>
            <w:r>
              <w:t>2</w:t>
            </w:r>
            <w:r w:rsidRPr="00274B25">
              <w:t xml:space="preserve"> μήνες</w:t>
            </w:r>
          </w:p>
        </w:tc>
        <w:tc>
          <w:tcPr>
            <w:tcW w:w="2410" w:type="dxa"/>
            <w:vAlign w:val="center"/>
          </w:tcPr>
          <w:p w14:paraId="1E9AD8BC" w14:textId="77777777" w:rsidR="008F7D4E" w:rsidRPr="00274B25" w:rsidRDefault="003504C4" w:rsidP="00C036CB">
            <w:pPr>
              <w:spacing w:after="0"/>
              <w:jc w:val="center"/>
            </w:pPr>
            <w:r>
              <w:t>Με την παρ</w:t>
            </w:r>
            <w:r w:rsidR="00E520A8">
              <w:t xml:space="preserve">άδοση </w:t>
            </w:r>
            <w:r>
              <w:t xml:space="preserve"> τ</w:t>
            </w:r>
            <w:r w:rsidR="00D72D71">
              <w:t>ης</w:t>
            </w:r>
            <w:r>
              <w:t xml:space="preserve"> Φάσ</w:t>
            </w:r>
            <w:r w:rsidR="00D72D71">
              <w:t>ης</w:t>
            </w:r>
            <w:r>
              <w:t xml:space="preserve"> Ε</w:t>
            </w:r>
          </w:p>
        </w:tc>
      </w:tr>
      <w:tr w:rsidR="0004688C" w:rsidRPr="00E57EA7" w14:paraId="71887A1C" w14:textId="77777777" w:rsidTr="00C036CB">
        <w:tc>
          <w:tcPr>
            <w:tcW w:w="3221" w:type="dxa"/>
            <w:shd w:val="clear" w:color="auto" w:fill="auto"/>
            <w:vAlign w:val="center"/>
          </w:tcPr>
          <w:p w14:paraId="0B1D991F" w14:textId="77777777" w:rsidR="0004688C" w:rsidRPr="00274B25" w:rsidRDefault="0004688C" w:rsidP="0004688C">
            <w:pPr>
              <w:spacing w:after="0"/>
              <w:jc w:val="left"/>
            </w:pPr>
            <w:r w:rsidRPr="00274B25">
              <w:t>ΦΑΣΗ-</w:t>
            </w:r>
            <w:r>
              <w:t>Ζ</w:t>
            </w:r>
            <w:r w:rsidRPr="00274B25">
              <w:t xml:space="preserve">: </w:t>
            </w:r>
            <w:r>
              <w:t>Πιλοτική λειτουργία</w:t>
            </w:r>
          </w:p>
        </w:tc>
        <w:tc>
          <w:tcPr>
            <w:tcW w:w="1330" w:type="dxa"/>
            <w:vAlign w:val="center"/>
          </w:tcPr>
          <w:p w14:paraId="0987FDC7" w14:textId="77777777" w:rsidR="0004688C" w:rsidRPr="00274B25" w:rsidRDefault="0004688C" w:rsidP="0004688C">
            <w:pPr>
              <w:spacing w:after="0"/>
              <w:jc w:val="center"/>
            </w:pPr>
            <w:r>
              <w:t>3</w:t>
            </w:r>
          </w:p>
        </w:tc>
        <w:tc>
          <w:tcPr>
            <w:tcW w:w="1682" w:type="dxa"/>
            <w:vAlign w:val="center"/>
          </w:tcPr>
          <w:p w14:paraId="411F61A8" w14:textId="77777777" w:rsidR="0004688C" w:rsidRPr="00274B25" w:rsidRDefault="0004688C" w:rsidP="0004688C">
            <w:pPr>
              <w:spacing w:after="0"/>
              <w:jc w:val="center"/>
            </w:pPr>
            <w:r w:rsidRPr="00274B25">
              <w:t>1</w:t>
            </w:r>
          </w:p>
        </w:tc>
        <w:tc>
          <w:tcPr>
            <w:tcW w:w="1417" w:type="dxa"/>
            <w:shd w:val="clear" w:color="auto" w:fill="auto"/>
            <w:vAlign w:val="center"/>
          </w:tcPr>
          <w:p w14:paraId="6BF243DE" w14:textId="77777777" w:rsidR="0004688C" w:rsidRPr="00274B25" w:rsidRDefault="0004688C" w:rsidP="0004688C">
            <w:pPr>
              <w:spacing w:after="0"/>
              <w:jc w:val="center"/>
            </w:pPr>
            <w:r>
              <w:t>2</w:t>
            </w:r>
            <w:r w:rsidRPr="00274B25">
              <w:t xml:space="preserve"> μήνες</w:t>
            </w:r>
          </w:p>
        </w:tc>
        <w:tc>
          <w:tcPr>
            <w:tcW w:w="2410" w:type="dxa"/>
            <w:vAlign w:val="center"/>
          </w:tcPr>
          <w:p w14:paraId="482293AF" w14:textId="77777777" w:rsidR="0004688C" w:rsidRPr="00274B25" w:rsidRDefault="0004688C" w:rsidP="00C036CB">
            <w:pPr>
              <w:spacing w:after="0"/>
              <w:jc w:val="center"/>
            </w:pPr>
            <w:r>
              <w:t xml:space="preserve">Με την </w:t>
            </w:r>
            <w:r w:rsidR="00E520A8">
              <w:t xml:space="preserve">παράδοση  </w:t>
            </w:r>
            <w:r>
              <w:t>της Φάσης Ε</w:t>
            </w:r>
          </w:p>
        </w:tc>
      </w:tr>
    </w:tbl>
    <w:p w14:paraId="1BC186B3" w14:textId="77777777" w:rsidR="00C17001" w:rsidRDefault="00C17001" w:rsidP="008F7D4E">
      <w:pPr>
        <w:spacing w:before="120" w:after="120" w:line="259" w:lineRule="auto"/>
      </w:pPr>
    </w:p>
    <w:p w14:paraId="6A5944AF" w14:textId="77777777" w:rsidR="00C17001" w:rsidRDefault="00C17001" w:rsidP="008F7D4E">
      <w:pPr>
        <w:spacing w:before="120" w:after="120" w:line="259" w:lineRule="auto"/>
      </w:pPr>
    </w:p>
    <w:p w14:paraId="7DACEE99" w14:textId="77777777" w:rsidR="00771499" w:rsidRDefault="00771499" w:rsidP="001631BF"/>
    <w:p w14:paraId="6E4A5B8A" w14:textId="77777777" w:rsidR="001631BF" w:rsidRDefault="001631BF" w:rsidP="001631BF">
      <w:r>
        <w:t>Το χρονοδιάγραμμα υλοποίησης του έργου παρουσιάζεται στο επόμενο</w:t>
      </w:r>
      <w:r w:rsidRPr="00720945">
        <w:t xml:space="preserve"> </w:t>
      </w:r>
      <w:r>
        <w:t>διάγραμμα</w:t>
      </w:r>
      <w:r w:rsidRPr="004878F5">
        <w:t>:</w:t>
      </w:r>
    </w:p>
    <w:tbl>
      <w:tblPr>
        <w:tblStyle w:val="a5"/>
        <w:tblW w:w="5000" w:type="pct"/>
        <w:tblLook w:val="04A0" w:firstRow="1" w:lastRow="0" w:firstColumn="1" w:lastColumn="0" w:noHBand="0" w:noVBand="1"/>
      </w:tblPr>
      <w:tblGrid>
        <w:gridCol w:w="4051"/>
        <w:gridCol w:w="389"/>
        <w:gridCol w:w="389"/>
        <w:gridCol w:w="387"/>
        <w:gridCol w:w="387"/>
        <w:gridCol w:w="385"/>
        <w:gridCol w:w="385"/>
        <w:gridCol w:w="385"/>
        <w:gridCol w:w="388"/>
        <w:gridCol w:w="461"/>
        <w:gridCol w:w="471"/>
        <w:gridCol w:w="471"/>
        <w:gridCol w:w="471"/>
        <w:gridCol w:w="471"/>
        <w:gridCol w:w="471"/>
      </w:tblGrid>
      <w:tr w:rsidR="00425935" w:rsidRPr="00765744" w14:paraId="6564AD75" w14:textId="77777777" w:rsidTr="00425935">
        <w:tc>
          <w:tcPr>
            <w:tcW w:w="2034" w:type="pct"/>
          </w:tcPr>
          <w:p w14:paraId="35A6B5FE" w14:textId="77777777" w:rsidR="00425935" w:rsidRPr="00372BA7" w:rsidRDefault="00425935" w:rsidP="005939DD">
            <w:pPr>
              <w:rPr>
                <w:b/>
                <w:bCs/>
                <w:sz w:val="20"/>
                <w:szCs w:val="20"/>
              </w:rPr>
            </w:pPr>
            <w:bookmarkStart w:id="533" w:name="_Hlk62832736"/>
            <w:r w:rsidRPr="00372BA7">
              <w:rPr>
                <w:b/>
                <w:bCs/>
                <w:sz w:val="20"/>
                <w:szCs w:val="20"/>
              </w:rPr>
              <w:t>ΦΑΣΕΙΣ</w:t>
            </w:r>
          </w:p>
        </w:tc>
        <w:tc>
          <w:tcPr>
            <w:tcW w:w="196" w:type="pct"/>
          </w:tcPr>
          <w:p w14:paraId="57A0AAA9" w14:textId="77777777" w:rsidR="00425935" w:rsidRPr="00372BA7" w:rsidRDefault="00425935" w:rsidP="005939DD">
            <w:pPr>
              <w:jc w:val="center"/>
              <w:rPr>
                <w:b/>
                <w:bCs/>
                <w:sz w:val="20"/>
                <w:szCs w:val="20"/>
                <w:lang w:val="en-US"/>
              </w:rPr>
            </w:pPr>
            <w:r w:rsidRPr="00372BA7">
              <w:rPr>
                <w:b/>
                <w:bCs/>
                <w:sz w:val="20"/>
                <w:szCs w:val="20"/>
                <w:lang w:val="en-US"/>
              </w:rPr>
              <w:t>1</w:t>
            </w:r>
          </w:p>
        </w:tc>
        <w:tc>
          <w:tcPr>
            <w:tcW w:w="196" w:type="pct"/>
          </w:tcPr>
          <w:p w14:paraId="49C009FC" w14:textId="77777777" w:rsidR="00425935" w:rsidRPr="00372BA7" w:rsidRDefault="00425935" w:rsidP="005939DD">
            <w:pPr>
              <w:jc w:val="center"/>
              <w:rPr>
                <w:b/>
                <w:bCs/>
                <w:sz w:val="20"/>
                <w:szCs w:val="20"/>
                <w:lang w:val="en-US"/>
              </w:rPr>
            </w:pPr>
            <w:r w:rsidRPr="00372BA7">
              <w:rPr>
                <w:b/>
                <w:bCs/>
                <w:sz w:val="20"/>
                <w:szCs w:val="20"/>
                <w:lang w:val="en-US"/>
              </w:rPr>
              <w:t>2</w:t>
            </w:r>
          </w:p>
        </w:tc>
        <w:tc>
          <w:tcPr>
            <w:tcW w:w="195" w:type="pct"/>
          </w:tcPr>
          <w:p w14:paraId="674BD44C" w14:textId="77777777" w:rsidR="00425935" w:rsidRPr="00372BA7" w:rsidRDefault="00425935" w:rsidP="005939DD">
            <w:pPr>
              <w:jc w:val="center"/>
              <w:rPr>
                <w:b/>
                <w:bCs/>
                <w:sz w:val="20"/>
                <w:szCs w:val="20"/>
                <w:lang w:val="en-US"/>
              </w:rPr>
            </w:pPr>
            <w:r w:rsidRPr="00372BA7">
              <w:rPr>
                <w:b/>
                <w:bCs/>
                <w:sz w:val="20"/>
                <w:szCs w:val="20"/>
                <w:lang w:val="en-US"/>
              </w:rPr>
              <w:t>3</w:t>
            </w:r>
          </w:p>
        </w:tc>
        <w:tc>
          <w:tcPr>
            <w:tcW w:w="195" w:type="pct"/>
          </w:tcPr>
          <w:p w14:paraId="631C59F3" w14:textId="77777777" w:rsidR="00425935" w:rsidRPr="00372BA7" w:rsidRDefault="00425935" w:rsidP="005939DD">
            <w:pPr>
              <w:jc w:val="center"/>
              <w:rPr>
                <w:b/>
                <w:bCs/>
                <w:sz w:val="20"/>
                <w:szCs w:val="20"/>
                <w:lang w:val="en-US"/>
              </w:rPr>
            </w:pPr>
            <w:r w:rsidRPr="00372BA7">
              <w:rPr>
                <w:b/>
                <w:bCs/>
                <w:sz w:val="20"/>
                <w:szCs w:val="20"/>
                <w:lang w:val="en-US"/>
              </w:rPr>
              <w:t>4</w:t>
            </w:r>
          </w:p>
        </w:tc>
        <w:tc>
          <w:tcPr>
            <w:tcW w:w="194" w:type="pct"/>
          </w:tcPr>
          <w:p w14:paraId="51B3A029" w14:textId="77777777" w:rsidR="00425935" w:rsidRPr="00372BA7" w:rsidRDefault="00425935" w:rsidP="005939DD">
            <w:pPr>
              <w:jc w:val="center"/>
              <w:rPr>
                <w:b/>
                <w:bCs/>
                <w:sz w:val="20"/>
                <w:szCs w:val="20"/>
                <w:lang w:val="en-US"/>
              </w:rPr>
            </w:pPr>
            <w:r w:rsidRPr="00372BA7">
              <w:rPr>
                <w:b/>
                <w:bCs/>
                <w:sz w:val="20"/>
                <w:szCs w:val="20"/>
                <w:lang w:val="en-US"/>
              </w:rPr>
              <w:t>5</w:t>
            </w:r>
          </w:p>
        </w:tc>
        <w:tc>
          <w:tcPr>
            <w:tcW w:w="194" w:type="pct"/>
          </w:tcPr>
          <w:p w14:paraId="73141969" w14:textId="77777777" w:rsidR="00425935" w:rsidRPr="00372BA7" w:rsidRDefault="00425935" w:rsidP="005939DD">
            <w:pPr>
              <w:jc w:val="center"/>
              <w:rPr>
                <w:b/>
                <w:bCs/>
                <w:sz w:val="20"/>
                <w:szCs w:val="20"/>
                <w:lang w:val="en-US"/>
              </w:rPr>
            </w:pPr>
            <w:r w:rsidRPr="00372BA7">
              <w:rPr>
                <w:b/>
                <w:bCs/>
                <w:sz w:val="20"/>
                <w:szCs w:val="20"/>
                <w:lang w:val="en-US"/>
              </w:rPr>
              <w:t>6</w:t>
            </w:r>
          </w:p>
        </w:tc>
        <w:tc>
          <w:tcPr>
            <w:tcW w:w="194" w:type="pct"/>
          </w:tcPr>
          <w:p w14:paraId="651FCD26" w14:textId="77777777" w:rsidR="00425935" w:rsidRPr="00372BA7" w:rsidRDefault="00425935" w:rsidP="005939DD">
            <w:pPr>
              <w:jc w:val="center"/>
              <w:rPr>
                <w:b/>
                <w:bCs/>
                <w:sz w:val="20"/>
                <w:szCs w:val="20"/>
                <w:lang w:val="en-US"/>
              </w:rPr>
            </w:pPr>
            <w:r w:rsidRPr="00372BA7">
              <w:rPr>
                <w:b/>
                <w:bCs/>
                <w:sz w:val="20"/>
                <w:szCs w:val="20"/>
                <w:lang w:val="en-US"/>
              </w:rPr>
              <w:t>7</w:t>
            </w:r>
          </w:p>
        </w:tc>
        <w:tc>
          <w:tcPr>
            <w:tcW w:w="195" w:type="pct"/>
          </w:tcPr>
          <w:p w14:paraId="100E1C53" w14:textId="77777777" w:rsidR="00425935" w:rsidRPr="00372BA7" w:rsidRDefault="00425935" w:rsidP="005939DD">
            <w:pPr>
              <w:jc w:val="center"/>
              <w:rPr>
                <w:b/>
                <w:bCs/>
                <w:sz w:val="20"/>
                <w:szCs w:val="20"/>
                <w:lang w:val="en-US"/>
              </w:rPr>
            </w:pPr>
            <w:r w:rsidRPr="00372BA7">
              <w:rPr>
                <w:b/>
                <w:bCs/>
                <w:sz w:val="20"/>
                <w:szCs w:val="20"/>
                <w:lang w:val="en-US"/>
              </w:rPr>
              <w:t>8</w:t>
            </w:r>
          </w:p>
        </w:tc>
        <w:tc>
          <w:tcPr>
            <w:tcW w:w="232" w:type="pct"/>
          </w:tcPr>
          <w:p w14:paraId="086156C0" w14:textId="77777777" w:rsidR="00425935" w:rsidRPr="00372BA7" w:rsidRDefault="00425935" w:rsidP="005939DD">
            <w:pPr>
              <w:jc w:val="center"/>
              <w:rPr>
                <w:b/>
                <w:bCs/>
                <w:sz w:val="20"/>
                <w:szCs w:val="20"/>
                <w:lang w:val="en-US"/>
              </w:rPr>
            </w:pPr>
            <w:r w:rsidRPr="00372BA7">
              <w:rPr>
                <w:b/>
                <w:bCs/>
                <w:sz w:val="20"/>
                <w:szCs w:val="20"/>
                <w:lang w:val="en-US"/>
              </w:rPr>
              <w:t>9</w:t>
            </w:r>
          </w:p>
        </w:tc>
        <w:tc>
          <w:tcPr>
            <w:tcW w:w="236" w:type="pct"/>
          </w:tcPr>
          <w:p w14:paraId="1949B8E0" w14:textId="77777777" w:rsidR="00425935" w:rsidRPr="003504C4" w:rsidRDefault="00425935" w:rsidP="005939DD">
            <w:pPr>
              <w:jc w:val="center"/>
              <w:rPr>
                <w:b/>
                <w:bCs/>
                <w:sz w:val="20"/>
                <w:szCs w:val="20"/>
              </w:rPr>
            </w:pPr>
            <w:r>
              <w:rPr>
                <w:b/>
                <w:bCs/>
                <w:sz w:val="20"/>
                <w:szCs w:val="20"/>
              </w:rPr>
              <w:t>10</w:t>
            </w:r>
          </w:p>
        </w:tc>
        <w:tc>
          <w:tcPr>
            <w:tcW w:w="236" w:type="pct"/>
          </w:tcPr>
          <w:p w14:paraId="3C463AE6" w14:textId="77777777" w:rsidR="00425935" w:rsidRPr="003504C4" w:rsidRDefault="00425935" w:rsidP="005939DD">
            <w:pPr>
              <w:jc w:val="center"/>
              <w:rPr>
                <w:b/>
                <w:bCs/>
                <w:sz w:val="20"/>
                <w:szCs w:val="20"/>
              </w:rPr>
            </w:pPr>
            <w:r>
              <w:rPr>
                <w:b/>
                <w:bCs/>
                <w:sz w:val="20"/>
                <w:szCs w:val="20"/>
              </w:rPr>
              <w:t>11</w:t>
            </w:r>
          </w:p>
        </w:tc>
        <w:tc>
          <w:tcPr>
            <w:tcW w:w="236" w:type="pct"/>
          </w:tcPr>
          <w:p w14:paraId="6D4E5501" w14:textId="77777777" w:rsidR="00425935" w:rsidRPr="003504C4" w:rsidRDefault="00425935" w:rsidP="005939DD">
            <w:pPr>
              <w:jc w:val="center"/>
              <w:rPr>
                <w:b/>
                <w:bCs/>
                <w:sz w:val="20"/>
                <w:szCs w:val="20"/>
              </w:rPr>
            </w:pPr>
            <w:r>
              <w:rPr>
                <w:b/>
                <w:bCs/>
                <w:sz w:val="20"/>
                <w:szCs w:val="20"/>
              </w:rPr>
              <w:t>12</w:t>
            </w:r>
          </w:p>
        </w:tc>
        <w:tc>
          <w:tcPr>
            <w:tcW w:w="236" w:type="pct"/>
          </w:tcPr>
          <w:p w14:paraId="71200431" w14:textId="77777777" w:rsidR="00425935" w:rsidRDefault="00425935" w:rsidP="005939DD">
            <w:pPr>
              <w:jc w:val="center"/>
              <w:rPr>
                <w:b/>
                <w:bCs/>
                <w:sz w:val="20"/>
                <w:szCs w:val="20"/>
              </w:rPr>
            </w:pPr>
            <w:r>
              <w:rPr>
                <w:b/>
                <w:bCs/>
                <w:sz w:val="20"/>
                <w:szCs w:val="20"/>
              </w:rPr>
              <w:t>13</w:t>
            </w:r>
          </w:p>
        </w:tc>
        <w:tc>
          <w:tcPr>
            <w:tcW w:w="230" w:type="pct"/>
          </w:tcPr>
          <w:p w14:paraId="744DBD50" w14:textId="77777777" w:rsidR="00425935" w:rsidRDefault="00425935" w:rsidP="005939DD">
            <w:pPr>
              <w:jc w:val="center"/>
              <w:rPr>
                <w:b/>
                <w:bCs/>
                <w:sz w:val="20"/>
                <w:szCs w:val="20"/>
              </w:rPr>
            </w:pPr>
            <w:r>
              <w:rPr>
                <w:b/>
                <w:bCs/>
                <w:sz w:val="20"/>
                <w:szCs w:val="20"/>
              </w:rPr>
              <w:t>14</w:t>
            </w:r>
          </w:p>
        </w:tc>
      </w:tr>
      <w:tr w:rsidR="00425935" w:rsidRPr="00765744" w14:paraId="6509DAAE" w14:textId="77777777" w:rsidTr="00425935">
        <w:tc>
          <w:tcPr>
            <w:tcW w:w="2034" w:type="pct"/>
          </w:tcPr>
          <w:p w14:paraId="625F4408" w14:textId="77777777" w:rsidR="00425935" w:rsidRPr="00765744" w:rsidRDefault="00425935" w:rsidP="005939DD">
            <w:pPr>
              <w:jc w:val="left"/>
              <w:rPr>
                <w:sz w:val="20"/>
                <w:szCs w:val="20"/>
              </w:rPr>
            </w:pPr>
            <w:r w:rsidRPr="00372BA7">
              <w:rPr>
                <w:sz w:val="20"/>
                <w:szCs w:val="20"/>
              </w:rPr>
              <w:t>Φάση Α: Ανάλυση Απαιτήσεων</w:t>
            </w:r>
          </w:p>
        </w:tc>
        <w:tc>
          <w:tcPr>
            <w:tcW w:w="196" w:type="pct"/>
            <w:shd w:val="clear" w:color="auto" w:fill="A6A6A6" w:themeFill="background1" w:themeFillShade="A6"/>
          </w:tcPr>
          <w:p w14:paraId="7BC1E1A3" w14:textId="77777777" w:rsidR="00425935" w:rsidRPr="00765744" w:rsidRDefault="00425935" w:rsidP="005939DD">
            <w:pPr>
              <w:rPr>
                <w:sz w:val="20"/>
                <w:szCs w:val="20"/>
              </w:rPr>
            </w:pPr>
          </w:p>
        </w:tc>
        <w:tc>
          <w:tcPr>
            <w:tcW w:w="196" w:type="pct"/>
            <w:shd w:val="clear" w:color="auto" w:fill="A6A6A6" w:themeFill="background1" w:themeFillShade="A6"/>
          </w:tcPr>
          <w:p w14:paraId="57FA1849" w14:textId="77777777" w:rsidR="00425935" w:rsidRPr="00765744" w:rsidRDefault="00425935" w:rsidP="005939DD">
            <w:pPr>
              <w:rPr>
                <w:sz w:val="20"/>
                <w:szCs w:val="20"/>
              </w:rPr>
            </w:pPr>
          </w:p>
        </w:tc>
        <w:tc>
          <w:tcPr>
            <w:tcW w:w="195" w:type="pct"/>
            <w:shd w:val="clear" w:color="auto" w:fill="92D050"/>
          </w:tcPr>
          <w:p w14:paraId="30827BEA" w14:textId="77777777" w:rsidR="00425935" w:rsidRPr="003504C4" w:rsidRDefault="00425935" w:rsidP="005939DD">
            <w:pPr>
              <w:rPr>
                <w:sz w:val="20"/>
                <w:szCs w:val="20"/>
                <w:highlight w:val="yellow"/>
              </w:rPr>
            </w:pPr>
          </w:p>
        </w:tc>
        <w:tc>
          <w:tcPr>
            <w:tcW w:w="195" w:type="pct"/>
          </w:tcPr>
          <w:p w14:paraId="18D8A038" w14:textId="77777777" w:rsidR="00425935" w:rsidRPr="00765744" w:rsidRDefault="00425935" w:rsidP="005939DD">
            <w:pPr>
              <w:rPr>
                <w:sz w:val="20"/>
                <w:szCs w:val="20"/>
              </w:rPr>
            </w:pPr>
          </w:p>
        </w:tc>
        <w:tc>
          <w:tcPr>
            <w:tcW w:w="194" w:type="pct"/>
          </w:tcPr>
          <w:p w14:paraId="49874083" w14:textId="77777777" w:rsidR="00425935" w:rsidRPr="00765744" w:rsidRDefault="00425935" w:rsidP="005939DD">
            <w:pPr>
              <w:rPr>
                <w:sz w:val="20"/>
                <w:szCs w:val="20"/>
              </w:rPr>
            </w:pPr>
          </w:p>
        </w:tc>
        <w:tc>
          <w:tcPr>
            <w:tcW w:w="194" w:type="pct"/>
          </w:tcPr>
          <w:p w14:paraId="64C2B5F5" w14:textId="77777777" w:rsidR="00425935" w:rsidRPr="00765744" w:rsidRDefault="00425935" w:rsidP="005939DD">
            <w:pPr>
              <w:rPr>
                <w:sz w:val="20"/>
                <w:szCs w:val="20"/>
              </w:rPr>
            </w:pPr>
          </w:p>
        </w:tc>
        <w:tc>
          <w:tcPr>
            <w:tcW w:w="194" w:type="pct"/>
          </w:tcPr>
          <w:p w14:paraId="1CCB6613" w14:textId="77777777" w:rsidR="00425935" w:rsidRPr="00765744" w:rsidRDefault="00425935" w:rsidP="005939DD">
            <w:pPr>
              <w:rPr>
                <w:sz w:val="20"/>
                <w:szCs w:val="20"/>
              </w:rPr>
            </w:pPr>
          </w:p>
        </w:tc>
        <w:tc>
          <w:tcPr>
            <w:tcW w:w="195" w:type="pct"/>
          </w:tcPr>
          <w:p w14:paraId="4217BA39" w14:textId="77777777" w:rsidR="00425935" w:rsidRPr="00765744" w:rsidRDefault="00425935" w:rsidP="005939DD">
            <w:pPr>
              <w:rPr>
                <w:sz w:val="20"/>
                <w:szCs w:val="20"/>
              </w:rPr>
            </w:pPr>
          </w:p>
        </w:tc>
        <w:tc>
          <w:tcPr>
            <w:tcW w:w="232" w:type="pct"/>
          </w:tcPr>
          <w:p w14:paraId="234FF5F3" w14:textId="77777777" w:rsidR="00425935" w:rsidRPr="00765744" w:rsidRDefault="00425935" w:rsidP="005939DD">
            <w:pPr>
              <w:rPr>
                <w:sz w:val="20"/>
                <w:szCs w:val="20"/>
              </w:rPr>
            </w:pPr>
          </w:p>
        </w:tc>
        <w:tc>
          <w:tcPr>
            <w:tcW w:w="236" w:type="pct"/>
          </w:tcPr>
          <w:p w14:paraId="4D9B2B91" w14:textId="77777777" w:rsidR="00425935" w:rsidRPr="00765744" w:rsidRDefault="00425935" w:rsidP="005939DD">
            <w:pPr>
              <w:rPr>
                <w:sz w:val="20"/>
                <w:szCs w:val="20"/>
              </w:rPr>
            </w:pPr>
          </w:p>
        </w:tc>
        <w:tc>
          <w:tcPr>
            <w:tcW w:w="236" w:type="pct"/>
          </w:tcPr>
          <w:p w14:paraId="54E32DAB" w14:textId="77777777" w:rsidR="00425935" w:rsidRPr="00765744" w:rsidRDefault="00425935" w:rsidP="005939DD">
            <w:pPr>
              <w:rPr>
                <w:sz w:val="20"/>
                <w:szCs w:val="20"/>
              </w:rPr>
            </w:pPr>
          </w:p>
        </w:tc>
        <w:tc>
          <w:tcPr>
            <w:tcW w:w="236" w:type="pct"/>
          </w:tcPr>
          <w:p w14:paraId="2A5BEAB7" w14:textId="77777777" w:rsidR="00425935" w:rsidRPr="00765744" w:rsidRDefault="00425935" w:rsidP="005939DD">
            <w:pPr>
              <w:rPr>
                <w:sz w:val="20"/>
                <w:szCs w:val="20"/>
              </w:rPr>
            </w:pPr>
          </w:p>
        </w:tc>
        <w:tc>
          <w:tcPr>
            <w:tcW w:w="236" w:type="pct"/>
          </w:tcPr>
          <w:p w14:paraId="2348300B" w14:textId="77777777" w:rsidR="00425935" w:rsidRPr="00765744" w:rsidRDefault="00425935" w:rsidP="005939DD">
            <w:pPr>
              <w:rPr>
                <w:sz w:val="20"/>
                <w:szCs w:val="20"/>
              </w:rPr>
            </w:pPr>
          </w:p>
        </w:tc>
        <w:tc>
          <w:tcPr>
            <w:tcW w:w="230" w:type="pct"/>
          </w:tcPr>
          <w:p w14:paraId="2367ED5D" w14:textId="77777777" w:rsidR="00425935" w:rsidRPr="00765744" w:rsidRDefault="00425935" w:rsidP="005939DD">
            <w:pPr>
              <w:rPr>
                <w:sz w:val="20"/>
                <w:szCs w:val="20"/>
              </w:rPr>
            </w:pPr>
          </w:p>
        </w:tc>
      </w:tr>
      <w:tr w:rsidR="00425935" w:rsidRPr="00765744" w14:paraId="622BDB63" w14:textId="77777777" w:rsidTr="00425935">
        <w:tc>
          <w:tcPr>
            <w:tcW w:w="2034" w:type="pct"/>
          </w:tcPr>
          <w:p w14:paraId="46173381" w14:textId="77777777" w:rsidR="00425935" w:rsidRPr="00765744" w:rsidRDefault="00425935" w:rsidP="005939DD">
            <w:pPr>
              <w:jc w:val="left"/>
              <w:rPr>
                <w:sz w:val="20"/>
                <w:szCs w:val="20"/>
              </w:rPr>
            </w:pPr>
            <w:r w:rsidRPr="00152CA2">
              <w:rPr>
                <w:sz w:val="20"/>
                <w:szCs w:val="20"/>
              </w:rPr>
              <w:t xml:space="preserve">Φάση Β: Εγκατάσταση και παραμετροποίηση </w:t>
            </w:r>
            <w:r>
              <w:rPr>
                <w:sz w:val="20"/>
                <w:szCs w:val="20"/>
              </w:rPr>
              <w:t>Υποδομής βάση της προτεινόμενης Αρχιτεκτονικής</w:t>
            </w:r>
          </w:p>
        </w:tc>
        <w:tc>
          <w:tcPr>
            <w:tcW w:w="196" w:type="pct"/>
          </w:tcPr>
          <w:p w14:paraId="031FC418" w14:textId="77777777" w:rsidR="00425935" w:rsidRPr="00765744" w:rsidRDefault="00425935" w:rsidP="005939DD">
            <w:pPr>
              <w:rPr>
                <w:sz w:val="20"/>
                <w:szCs w:val="20"/>
              </w:rPr>
            </w:pPr>
          </w:p>
        </w:tc>
        <w:tc>
          <w:tcPr>
            <w:tcW w:w="196" w:type="pct"/>
            <w:shd w:val="clear" w:color="auto" w:fill="FFFFFF" w:themeFill="background1"/>
          </w:tcPr>
          <w:p w14:paraId="74B2733B" w14:textId="77777777" w:rsidR="00425935" w:rsidRPr="00765744" w:rsidRDefault="00425935" w:rsidP="005939DD">
            <w:pPr>
              <w:rPr>
                <w:sz w:val="20"/>
                <w:szCs w:val="20"/>
              </w:rPr>
            </w:pPr>
          </w:p>
        </w:tc>
        <w:tc>
          <w:tcPr>
            <w:tcW w:w="195" w:type="pct"/>
            <w:shd w:val="clear" w:color="auto" w:fill="auto"/>
          </w:tcPr>
          <w:p w14:paraId="7CFB8635" w14:textId="77777777" w:rsidR="00425935" w:rsidRPr="00765744" w:rsidRDefault="00425935" w:rsidP="005939DD">
            <w:pPr>
              <w:rPr>
                <w:sz w:val="20"/>
                <w:szCs w:val="20"/>
              </w:rPr>
            </w:pPr>
          </w:p>
        </w:tc>
        <w:tc>
          <w:tcPr>
            <w:tcW w:w="195" w:type="pct"/>
            <w:shd w:val="clear" w:color="auto" w:fill="A6A6A6" w:themeFill="background1" w:themeFillShade="A6"/>
          </w:tcPr>
          <w:p w14:paraId="5858A60C" w14:textId="77777777" w:rsidR="00425935" w:rsidRPr="00765744" w:rsidRDefault="00425935" w:rsidP="005939DD">
            <w:pPr>
              <w:rPr>
                <w:sz w:val="20"/>
                <w:szCs w:val="20"/>
              </w:rPr>
            </w:pPr>
          </w:p>
        </w:tc>
        <w:tc>
          <w:tcPr>
            <w:tcW w:w="194" w:type="pct"/>
            <w:shd w:val="clear" w:color="auto" w:fill="A6A6A6" w:themeFill="background1" w:themeFillShade="A6"/>
          </w:tcPr>
          <w:p w14:paraId="5BE711DE" w14:textId="77777777" w:rsidR="00425935" w:rsidRPr="00765744" w:rsidRDefault="00425935" w:rsidP="005939DD">
            <w:pPr>
              <w:rPr>
                <w:sz w:val="20"/>
                <w:szCs w:val="20"/>
              </w:rPr>
            </w:pPr>
          </w:p>
        </w:tc>
        <w:tc>
          <w:tcPr>
            <w:tcW w:w="194" w:type="pct"/>
            <w:shd w:val="clear" w:color="auto" w:fill="A6A6A6" w:themeFill="background1" w:themeFillShade="A6"/>
          </w:tcPr>
          <w:p w14:paraId="4AA566FC" w14:textId="77777777" w:rsidR="00425935" w:rsidRPr="00765744" w:rsidRDefault="00425935" w:rsidP="005939DD">
            <w:pPr>
              <w:rPr>
                <w:sz w:val="20"/>
                <w:szCs w:val="20"/>
              </w:rPr>
            </w:pPr>
          </w:p>
        </w:tc>
        <w:tc>
          <w:tcPr>
            <w:tcW w:w="194" w:type="pct"/>
            <w:shd w:val="clear" w:color="auto" w:fill="A6A6A6" w:themeFill="background1" w:themeFillShade="A6"/>
          </w:tcPr>
          <w:p w14:paraId="466CBC9F" w14:textId="77777777" w:rsidR="00425935" w:rsidRPr="00765744" w:rsidRDefault="00425935" w:rsidP="005939DD">
            <w:pPr>
              <w:rPr>
                <w:sz w:val="20"/>
                <w:szCs w:val="20"/>
              </w:rPr>
            </w:pPr>
          </w:p>
        </w:tc>
        <w:tc>
          <w:tcPr>
            <w:tcW w:w="195" w:type="pct"/>
            <w:shd w:val="clear" w:color="auto" w:fill="A6A6A6" w:themeFill="background1" w:themeFillShade="A6"/>
          </w:tcPr>
          <w:p w14:paraId="548CE8E4" w14:textId="77777777" w:rsidR="00425935" w:rsidRPr="00765744" w:rsidRDefault="00425935" w:rsidP="005939DD">
            <w:pPr>
              <w:rPr>
                <w:sz w:val="20"/>
                <w:szCs w:val="20"/>
              </w:rPr>
            </w:pPr>
          </w:p>
        </w:tc>
        <w:tc>
          <w:tcPr>
            <w:tcW w:w="232" w:type="pct"/>
            <w:shd w:val="clear" w:color="auto" w:fill="92D050"/>
          </w:tcPr>
          <w:p w14:paraId="3CCF5775" w14:textId="77777777" w:rsidR="00425935" w:rsidRPr="00765744" w:rsidRDefault="00425935" w:rsidP="005939DD">
            <w:pPr>
              <w:rPr>
                <w:sz w:val="20"/>
                <w:szCs w:val="20"/>
              </w:rPr>
            </w:pPr>
          </w:p>
        </w:tc>
        <w:tc>
          <w:tcPr>
            <w:tcW w:w="236" w:type="pct"/>
            <w:shd w:val="clear" w:color="auto" w:fill="FFFFFF" w:themeFill="background1"/>
          </w:tcPr>
          <w:p w14:paraId="795AFB2B" w14:textId="77777777" w:rsidR="00425935" w:rsidRPr="00765744" w:rsidRDefault="00425935" w:rsidP="005939DD">
            <w:pPr>
              <w:rPr>
                <w:sz w:val="20"/>
                <w:szCs w:val="20"/>
              </w:rPr>
            </w:pPr>
          </w:p>
        </w:tc>
        <w:tc>
          <w:tcPr>
            <w:tcW w:w="236" w:type="pct"/>
            <w:shd w:val="clear" w:color="auto" w:fill="FFFFFF" w:themeFill="background1"/>
          </w:tcPr>
          <w:p w14:paraId="32628E64" w14:textId="77777777" w:rsidR="00425935" w:rsidRPr="00765744" w:rsidRDefault="00425935" w:rsidP="005939DD">
            <w:pPr>
              <w:rPr>
                <w:sz w:val="20"/>
                <w:szCs w:val="20"/>
              </w:rPr>
            </w:pPr>
          </w:p>
        </w:tc>
        <w:tc>
          <w:tcPr>
            <w:tcW w:w="236" w:type="pct"/>
            <w:shd w:val="clear" w:color="auto" w:fill="FFFFFF" w:themeFill="background1"/>
          </w:tcPr>
          <w:p w14:paraId="09FD7038" w14:textId="77777777" w:rsidR="00425935" w:rsidRPr="00765744" w:rsidRDefault="00425935" w:rsidP="005939DD">
            <w:pPr>
              <w:rPr>
                <w:sz w:val="20"/>
                <w:szCs w:val="20"/>
              </w:rPr>
            </w:pPr>
          </w:p>
        </w:tc>
        <w:tc>
          <w:tcPr>
            <w:tcW w:w="236" w:type="pct"/>
            <w:shd w:val="clear" w:color="auto" w:fill="FFFFFF" w:themeFill="background1"/>
          </w:tcPr>
          <w:p w14:paraId="5AC6B84F" w14:textId="77777777" w:rsidR="00425935" w:rsidRPr="00765744" w:rsidRDefault="00425935" w:rsidP="005939DD">
            <w:pPr>
              <w:rPr>
                <w:sz w:val="20"/>
                <w:szCs w:val="20"/>
              </w:rPr>
            </w:pPr>
          </w:p>
        </w:tc>
        <w:tc>
          <w:tcPr>
            <w:tcW w:w="230" w:type="pct"/>
            <w:shd w:val="clear" w:color="auto" w:fill="FFFFFF" w:themeFill="background1"/>
          </w:tcPr>
          <w:p w14:paraId="14998FBC" w14:textId="77777777" w:rsidR="00425935" w:rsidRPr="00765744" w:rsidRDefault="00425935" w:rsidP="005939DD">
            <w:pPr>
              <w:rPr>
                <w:sz w:val="20"/>
                <w:szCs w:val="20"/>
              </w:rPr>
            </w:pPr>
          </w:p>
        </w:tc>
      </w:tr>
      <w:tr w:rsidR="00425935" w:rsidRPr="00765744" w14:paraId="639EE400" w14:textId="77777777" w:rsidTr="00425935">
        <w:tc>
          <w:tcPr>
            <w:tcW w:w="2034" w:type="pct"/>
          </w:tcPr>
          <w:p w14:paraId="478C58BB" w14:textId="77777777" w:rsidR="00425935" w:rsidRPr="00765744" w:rsidRDefault="00425935" w:rsidP="005939DD">
            <w:pPr>
              <w:jc w:val="left"/>
              <w:rPr>
                <w:sz w:val="20"/>
                <w:szCs w:val="20"/>
              </w:rPr>
            </w:pPr>
            <w:r w:rsidRPr="00152CA2">
              <w:rPr>
                <w:sz w:val="20"/>
                <w:szCs w:val="20"/>
              </w:rPr>
              <w:t xml:space="preserve">Φάση </w:t>
            </w:r>
            <w:r>
              <w:rPr>
                <w:sz w:val="20"/>
                <w:szCs w:val="20"/>
              </w:rPr>
              <w:t>Γ</w:t>
            </w:r>
            <w:r w:rsidRPr="00152CA2">
              <w:rPr>
                <w:sz w:val="20"/>
                <w:szCs w:val="20"/>
              </w:rPr>
              <w:t>: Ανάπτυξη Διαδικτυακής Πύλης και Υποσυστημάτων</w:t>
            </w:r>
          </w:p>
        </w:tc>
        <w:tc>
          <w:tcPr>
            <w:tcW w:w="196" w:type="pct"/>
          </w:tcPr>
          <w:p w14:paraId="6E34C9C2" w14:textId="77777777" w:rsidR="00425935" w:rsidRPr="00765744" w:rsidRDefault="00425935" w:rsidP="005939DD">
            <w:pPr>
              <w:rPr>
                <w:sz w:val="20"/>
                <w:szCs w:val="20"/>
              </w:rPr>
            </w:pPr>
          </w:p>
        </w:tc>
        <w:tc>
          <w:tcPr>
            <w:tcW w:w="196" w:type="pct"/>
            <w:shd w:val="clear" w:color="auto" w:fill="FFFFFF" w:themeFill="background1"/>
          </w:tcPr>
          <w:p w14:paraId="7A2D10C8" w14:textId="77777777" w:rsidR="00425935" w:rsidRPr="00765744" w:rsidRDefault="00425935" w:rsidP="005939DD">
            <w:pPr>
              <w:rPr>
                <w:sz w:val="20"/>
                <w:szCs w:val="20"/>
              </w:rPr>
            </w:pPr>
          </w:p>
        </w:tc>
        <w:tc>
          <w:tcPr>
            <w:tcW w:w="195" w:type="pct"/>
            <w:shd w:val="clear" w:color="auto" w:fill="auto"/>
          </w:tcPr>
          <w:p w14:paraId="2DE9CBDB" w14:textId="77777777" w:rsidR="00425935" w:rsidRPr="00765744" w:rsidRDefault="00425935" w:rsidP="005939DD">
            <w:pPr>
              <w:rPr>
                <w:sz w:val="20"/>
                <w:szCs w:val="20"/>
              </w:rPr>
            </w:pPr>
          </w:p>
        </w:tc>
        <w:tc>
          <w:tcPr>
            <w:tcW w:w="195" w:type="pct"/>
            <w:shd w:val="clear" w:color="auto" w:fill="A6A6A6" w:themeFill="background1" w:themeFillShade="A6"/>
          </w:tcPr>
          <w:p w14:paraId="7D3E6C7E" w14:textId="77777777" w:rsidR="00425935" w:rsidRPr="00765744" w:rsidRDefault="00425935" w:rsidP="005939DD">
            <w:pPr>
              <w:rPr>
                <w:sz w:val="20"/>
                <w:szCs w:val="20"/>
              </w:rPr>
            </w:pPr>
          </w:p>
        </w:tc>
        <w:tc>
          <w:tcPr>
            <w:tcW w:w="194" w:type="pct"/>
            <w:shd w:val="clear" w:color="auto" w:fill="A6A6A6" w:themeFill="background1" w:themeFillShade="A6"/>
          </w:tcPr>
          <w:p w14:paraId="5ED5191B" w14:textId="77777777" w:rsidR="00425935" w:rsidRPr="00765744" w:rsidRDefault="00425935" w:rsidP="005939DD">
            <w:pPr>
              <w:rPr>
                <w:sz w:val="20"/>
                <w:szCs w:val="20"/>
              </w:rPr>
            </w:pPr>
          </w:p>
        </w:tc>
        <w:tc>
          <w:tcPr>
            <w:tcW w:w="194" w:type="pct"/>
            <w:shd w:val="clear" w:color="auto" w:fill="A6A6A6" w:themeFill="background1" w:themeFillShade="A6"/>
          </w:tcPr>
          <w:p w14:paraId="3030FA0D" w14:textId="77777777" w:rsidR="00425935" w:rsidRPr="00765744" w:rsidRDefault="00425935" w:rsidP="005939DD">
            <w:pPr>
              <w:rPr>
                <w:sz w:val="20"/>
                <w:szCs w:val="20"/>
              </w:rPr>
            </w:pPr>
          </w:p>
        </w:tc>
        <w:tc>
          <w:tcPr>
            <w:tcW w:w="194" w:type="pct"/>
            <w:shd w:val="clear" w:color="auto" w:fill="A6A6A6" w:themeFill="background1" w:themeFillShade="A6"/>
          </w:tcPr>
          <w:p w14:paraId="61F58502" w14:textId="77777777" w:rsidR="00425935" w:rsidRPr="00765744" w:rsidRDefault="00425935" w:rsidP="005939DD">
            <w:pPr>
              <w:rPr>
                <w:sz w:val="20"/>
                <w:szCs w:val="20"/>
              </w:rPr>
            </w:pPr>
          </w:p>
        </w:tc>
        <w:tc>
          <w:tcPr>
            <w:tcW w:w="195" w:type="pct"/>
            <w:shd w:val="clear" w:color="auto" w:fill="A6A6A6" w:themeFill="background1" w:themeFillShade="A6"/>
          </w:tcPr>
          <w:p w14:paraId="22FC9816" w14:textId="77777777" w:rsidR="00425935" w:rsidRPr="00765744" w:rsidRDefault="00425935" w:rsidP="005939DD">
            <w:pPr>
              <w:rPr>
                <w:sz w:val="20"/>
                <w:szCs w:val="20"/>
              </w:rPr>
            </w:pPr>
          </w:p>
        </w:tc>
        <w:tc>
          <w:tcPr>
            <w:tcW w:w="232" w:type="pct"/>
            <w:shd w:val="clear" w:color="auto" w:fill="92D050"/>
          </w:tcPr>
          <w:p w14:paraId="4F634F38" w14:textId="77777777" w:rsidR="00425935" w:rsidRPr="00765744" w:rsidRDefault="00425935" w:rsidP="005939DD">
            <w:pPr>
              <w:rPr>
                <w:sz w:val="20"/>
                <w:szCs w:val="20"/>
              </w:rPr>
            </w:pPr>
          </w:p>
        </w:tc>
        <w:tc>
          <w:tcPr>
            <w:tcW w:w="236" w:type="pct"/>
            <w:shd w:val="clear" w:color="auto" w:fill="FFFFFF" w:themeFill="background1"/>
          </w:tcPr>
          <w:p w14:paraId="2FE2FF45" w14:textId="77777777" w:rsidR="00425935" w:rsidRPr="00765744" w:rsidRDefault="00425935" w:rsidP="005939DD">
            <w:pPr>
              <w:rPr>
                <w:sz w:val="20"/>
                <w:szCs w:val="20"/>
              </w:rPr>
            </w:pPr>
          </w:p>
        </w:tc>
        <w:tc>
          <w:tcPr>
            <w:tcW w:w="236" w:type="pct"/>
            <w:shd w:val="clear" w:color="auto" w:fill="FFFFFF" w:themeFill="background1"/>
          </w:tcPr>
          <w:p w14:paraId="3267D16F" w14:textId="77777777" w:rsidR="00425935" w:rsidRPr="00765744" w:rsidRDefault="00425935" w:rsidP="005939DD">
            <w:pPr>
              <w:rPr>
                <w:sz w:val="20"/>
                <w:szCs w:val="20"/>
              </w:rPr>
            </w:pPr>
          </w:p>
        </w:tc>
        <w:tc>
          <w:tcPr>
            <w:tcW w:w="236" w:type="pct"/>
            <w:shd w:val="clear" w:color="auto" w:fill="FFFFFF" w:themeFill="background1"/>
          </w:tcPr>
          <w:p w14:paraId="53DA6138" w14:textId="77777777" w:rsidR="00425935" w:rsidRPr="00765744" w:rsidRDefault="00425935" w:rsidP="005939DD">
            <w:pPr>
              <w:rPr>
                <w:sz w:val="20"/>
                <w:szCs w:val="20"/>
              </w:rPr>
            </w:pPr>
          </w:p>
        </w:tc>
        <w:tc>
          <w:tcPr>
            <w:tcW w:w="236" w:type="pct"/>
            <w:shd w:val="clear" w:color="auto" w:fill="FFFFFF" w:themeFill="background1"/>
          </w:tcPr>
          <w:p w14:paraId="7BD08FA3" w14:textId="77777777" w:rsidR="00425935" w:rsidRPr="00765744" w:rsidRDefault="00425935" w:rsidP="005939DD">
            <w:pPr>
              <w:rPr>
                <w:sz w:val="20"/>
                <w:szCs w:val="20"/>
              </w:rPr>
            </w:pPr>
          </w:p>
        </w:tc>
        <w:tc>
          <w:tcPr>
            <w:tcW w:w="230" w:type="pct"/>
            <w:shd w:val="clear" w:color="auto" w:fill="FFFFFF" w:themeFill="background1"/>
          </w:tcPr>
          <w:p w14:paraId="0B234872" w14:textId="77777777" w:rsidR="00425935" w:rsidRPr="00765744" w:rsidRDefault="00425935" w:rsidP="005939DD">
            <w:pPr>
              <w:rPr>
                <w:sz w:val="20"/>
                <w:szCs w:val="20"/>
              </w:rPr>
            </w:pPr>
          </w:p>
        </w:tc>
      </w:tr>
      <w:tr w:rsidR="00425935" w:rsidRPr="00765744" w14:paraId="25D9C70F" w14:textId="77777777" w:rsidTr="00425935">
        <w:tc>
          <w:tcPr>
            <w:tcW w:w="2034" w:type="pct"/>
          </w:tcPr>
          <w:p w14:paraId="619DC2BE" w14:textId="77777777" w:rsidR="00425935" w:rsidRPr="00152CA2" w:rsidRDefault="00425935" w:rsidP="005939DD">
            <w:pPr>
              <w:jc w:val="left"/>
              <w:rPr>
                <w:sz w:val="20"/>
                <w:szCs w:val="20"/>
              </w:rPr>
            </w:pPr>
            <w:r w:rsidRPr="00152CA2">
              <w:rPr>
                <w:sz w:val="20"/>
                <w:szCs w:val="20"/>
              </w:rPr>
              <w:t xml:space="preserve">Φάση </w:t>
            </w:r>
            <w:r>
              <w:rPr>
                <w:sz w:val="20"/>
                <w:szCs w:val="20"/>
              </w:rPr>
              <w:t>Δ</w:t>
            </w:r>
            <w:r w:rsidRPr="00152CA2">
              <w:rPr>
                <w:sz w:val="20"/>
                <w:szCs w:val="20"/>
              </w:rPr>
              <w:t xml:space="preserve">: </w:t>
            </w:r>
            <w:r>
              <w:rPr>
                <w:sz w:val="20"/>
                <w:szCs w:val="20"/>
              </w:rPr>
              <w:t>Εγκατάσταση και Ρυθμίσεις Ασφάλειας Συστήματος</w:t>
            </w:r>
          </w:p>
        </w:tc>
        <w:tc>
          <w:tcPr>
            <w:tcW w:w="196" w:type="pct"/>
          </w:tcPr>
          <w:p w14:paraId="7C44DEB1" w14:textId="77777777" w:rsidR="00425935" w:rsidRPr="00765744" w:rsidRDefault="00425935" w:rsidP="005939DD">
            <w:pPr>
              <w:rPr>
                <w:sz w:val="20"/>
                <w:szCs w:val="20"/>
              </w:rPr>
            </w:pPr>
          </w:p>
        </w:tc>
        <w:tc>
          <w:tcPr>
            <w:tcW w:w="196" w:type="pct"/>
            <w:shd w:val="clear" w:color="auto" w:fill="FFFFFF" w:themeFill="background1"/>
          </w:tcPr>
          <w:p w14:paraId="79202D2D" w14:textId="77777777" w:rsidR="00425935" w:rsidRPr="00765744" w:rsidRDefault="00425935" w:rsidP="005939DD">
            <w:pPr>
              <w:rPr>
                <w:sz w:val="20"/>
                <w:szCs w:val="20"/>
              </w:rPr>
            </w:pPr>
          </w:p>
        </w:tc>
        <w:tc>
          <w:tcPr>
            <w:tcW w:w="195" w:type="pct"/>
            <w:shd w:val="clear" w:color="auto" w:fill="auto"/>
          </w:tcPr>
          <w:p w14:paraId="6272015F" w14:textId="77777777" w:rsidR="00425935" w:rsidRPr="00765744" w:rsidRDefault="00425935" w:rsidP="005939DD">
            <w:pPr>
              <w:rPr>
                <w:sz w:val="20"/>
                <w:szCs w:val="20"/>
              </w:rPr>
            </w:pPr>
          </w:p>
        </w:tc>
        <w:tc>
          <w:tcPr>
            <w:tcW w:w="195" w:type="pct"/>
            <w:shd w:val="clear" w:color="auto" w:fill="A6A6A6" w:themeFill="background1" w:themeFillShade="A6"/>
          </w:tcPr>
          <w:p w14:paraId="4AAB7440" w14:textId="77777777" w:rsidR="00425935" w:rsidRPr="00765744" w:rsidRDefault="00425935" w:rsidP="005939DD">
            <w:pPr>
              <w:rPr>
                <w:sz w:val="20"/>
                <w:szCs w:val="20"/>
              </w:rPr>
            </w:pPr>
          </w:p>
        </w:tc>
        <w:tc>
          <w:tcPr>
            <w:tcW w:w="194" w:type="pct"/>
            <w:shd w:val="clear" w:color="auto" w:fill="A6A6A6" w:themeFill="background1" w:themeFillShade="A6"/>
          </w:tcPr>
          <w:p w14:paraId="2E9793D1" w14:textId="77777777" w:rsidR="00425935" w:rsidRPr="00765744" w:rsidRDefault="00425935" w:rsidP="005939DD">
            <w:pPr>
              <w:rPr>
                <w:sz w:val="20"/>
                <w:szCs w:val="20"/>
              </w:rPr>
            </w:pPr>
          </w:p>
        </w:tc>
        <w:tc>
          <w:tcPr>
            <w:tcW w:w="194" w:type="pct"/>
            <w:shd w:val="clear" w:color="auto" w:fill="A6A6A6" w:themeFill="background1" w:themeFillShade="A6"/>
          </w:tcPr>
          <w:p w14:paraId="080E873B" w14:textId="77777777" w:rsidR="00425935" w:rsidRPr="00765744" w:rsidRDefault="00425935" w:rsidP="005939DD">
            <w:pPr>
              <w:rPr>
                <w:sz w:val="20"/>
                <w:szCs w:val="20"/>
              </w:rPr>
            </w:pPr>
          </w:p>
        </w:tc>
        <w:tc>
          <w:tcPr>
            <w:tcW w:w="194" w:type="pct"/>
            <w:shd w:val="clear" w:color="auto" w:fill="A6A6A6" w:themeFill="background1" w:themeFillShade="A6"/>
          </w:tcPr>
          <w:p w14:paraId="30668ECB" w14:textId="77777777" w:rsidR="00425935" w:rsidRPr="00765744" w:rsidRDefault="00425935" w:rsidP="005939DD">
            <w:pPr>
              <w:rPr>
                <w:sz w:val="20"/>
                <w:szCs w:val="20"/>
              </w:rPr>
            </w:pPr>
          </w:p>
        </w:tc>
        <w:tc>
          <w:tcPr>
            <w:tcW w:w="195" w:type="pct"/>
            <w:shd w:val="clear" w:color="auto" w:fill="A6A6A6" w:themeFill="background1" w:themeFillShade="A6"/>
          </w:tcPr>
          <w:p w14:paraId="6980C99A" w14:textId="77777777" w:rsidR="00425935" w:rsidRPr="00765744" w:rsidRDefault="00425935" w:rsidP="005939DD">
            <w:pPr>
              <w:rPr>
                <w:sz w:val="20"/>
                <w:szCs w:val="20"/>
              </w:rPr>
            </w:pPr>
          </w:p>
        </w:tc>
        <w:tc>
          <w:tcPr>
            <w:tcW w:w="232" w:type="pct"/>
            <w:shd w:val="clear" w:color="auto" w:fill="92D050"/>
          </w:tcPr>
          <w:p w14:paraId="0CC2FA35" w14:textId="77777777" w:rsidR="00425935" w:rsidRPr="00765744" w:rsidRDefault="00425935" w:rsidP="005939DD">
            <w:pPr>
              <w:rPr>
                <w:sz w:val="20"/>
                <w:szCs w:val="20"/>
              </w:rPr>
            </w:pPr>
          </w:p>
        </w:tc>
        <w:tc>
          <w:tcPr>
            <w:tcW w:w="236" w:type="pct"/>
            <w:shd w:val="clear" w:color="auto" w:fill="FFFFFF" w:themeFill="background1"/>
          </w:tcPr>
          <w:p w14:paraId="2F056DE4" w14:textId="77777777" w:rsidR="00425935" w:rsidRPr="00765744" w:rsidRDefault="00425935" w:rsidP="005939DD">
            <w:pPr>
              <w:rPr>
                <w:sz w:val="20"/>
                <w:szCs w:val="20"/>
              </w:rPr>
            </w:pPr>
          </w:p>
        </w:tc>
        <w:tc>
          <w:tcPr>
            <w:tcW w:w="236" w:type="pct"/>
            <w:shd w:val="clear" w:color="auto" w:fill="FFFFFF" w:themeFill="background1"/>
          </w:tcPr>
          <w:p w14:paraId="7E5584DD" w14:textId="77777777" w:rsidR="00425935" w:rsidRPr="00765744" w:rsidRDefault="00425935" w:rsidP="005939DD">
            <w:pPr>
              <w:rPr>
                <w:sz w:val="20"/>
                <w:szCs w:val="20"/>
              </w:rPr>
            </w:pPr>
          </w:p>
        </w:tc>
        <w:tc>
          <w:tcPr>
            <w:tcW w:w="236" w:type="pct"/>
            <w:shd w:val="clear" w:color="auto" w:fill="FFFFFF" w:themeFill="background1"/>
          </w:tcPr>
          <w:p w14:paraId="31D7059A" w14:textId="77777777" w:rsidR="00425935" w:rsidRPr="00765744" w:rsidRDefault="00425935" w:rsidP="005939DD">
            <w:pPr>
              <w:rPr>
                <w:sz w:val="20"/>
                <w:szCs w:val="20"/>
              </w:rPr>
            </w:pPr>
          </w:p>
        </w:tc>
        <w:tc>
          <w:tcPr>
            <w:tcW w:w="236" w:type="pct"/>
            <w:shd w:val="clear" w:color="auto" w:fill="FFFFFF" w:themeFill="background1"/>
          </w:tcPr>
          <w:p w14:paraId="20FEAD67" w14:textId="77777777" w:rsidR="00425935" w:rsidRPr="00765744" w:rsidRDefault="00425935" w:rsidP="005939DD">
            <w:pPr>
              <w:rPr>
                <w:sz w:val="20"/>
                <w:szCs w:val="20"/>
              </w:rPr>
            </w:pPr>
          </w:p>
        </w:tc>
        <w:tc>
          <w:tcPr>
            <w:tcW w:w="230" w:type="pct"/>
            <w:shd w:val="clear" w:color="auto" w:fill="FFFFFF" w:themeFill="background1"/>
          </w:tcPr>
          <w:p w14:paraId="654F14B1" w14:textId="77777777" w:rsidR="00425935" w:rsidRPr="00765744" w:rsidRDefault="00425935" w:rsidP="005939DD">
            <w:pPr>
              <w:rPr>
                <w:sz w:val="20"/>
                <w:szCs w:val="20"/>
              </w:rPr>
            </w:pPr>
          </w:p>
        </w:tc>
      </w:tr>
      <w:tr w:rsidR="00425935" w:rsidRPr="00765744" w14:paraId="473D1C25" w14:textId="77777777" w:rsidTr="00425935">
        <w:tc>
          <w:tcPr>
            <w:tcW w:w="2034" w:type="pct"/>
          </w:tcPr>
          <w:p w14:paraId="2EB64E7C" w14:textId="77777777" w:rsidR="00425935" w:rsidRPr="00765744" w:rsidRDefault="00425935" w:rsidP="005939DD">
            <w:pPr>
              <w:jc w:val="left"/>
              <w:rPr>
                <w:sz w:val="20"/>
                <w:szCs w:val="20"/>
              </w:rPr>
            </w:pPr>
            <w:r w:rsidRPr="00152CA2">
              <w:rPr>
                <w:sz w:val="20"/>
                <w:szCs w:val="20"/>
              </w:rPr>
              <w:t xml:space="preserve">Φάση </w:t>
            </w:r>
            <w:r>
              <w:rPr>
                <w:sz w:val="20"/>
                <w:szCs w:val="20"/>
              </w:rPr>
              <w:t>Ε</w:t>
            </w:r>
            <w:r w:rsidRPr="00152CA2">
              <w:rPr>
                <w:sz w:val="20"/>
                <w:szCs w:val="20"/>
              </w:rPr>
              <w:t>: Μετάπτωση Υπηρεσιών στη νέα υποδομή</w:t>
            </w:r>
          </w:p>
        </w:tc>
        <w:tc>
          <w:tcPr>
            <w:tcW w:w="196" w:type="pct"/>
          </w:tcPr>
          <w:p w14:paraId="22EDC231" w14:textId="77777777" w:rsidR="00425935" w:rsidRPr="00765744" w:rsidRDefault="00425935" w:rsidP="005939DD">
            <w:pPr>
              <w:rPr>
                <w:sz w:val="20"/>
                <w:szCs w:val="20"/>
              </w:rPr>
            </w:pPr>
          </w:p>
        </w:tc>
        <w:tc>
          <w:tcPr>
            <w:tcW w:w="196" w:type="pct"/>
          </w:tcPr>
          <w:p w14:paraId="163F8ECC" w14:textId="77777777" w:rsidR="00425935" w:rsidRPr="00765744" w:rsidRDefault="00425935" w:rsidP="005939DD">
            <w:pPr>
              <w:rPr>
                <w:sz w:val="20"/>
                <w:szCs w:val="20"/>
              </w:rPr>
            </w:pPr>
          </w:p>
        </w:tc>
        <w:tc>
          <w:tcPr>
            <w:tcW w:w="195" w:type="pct"/>
          </w:tcPr>
          <w:p w14:paraId="1F55D60B" w14:textId="77777777" w:rsidR="00425935" w:rsidRPr="00765744" w:rsidRDefault="00425935" w:rsidP="005939DD">
            <w:pPr>
              <w:rPr>
                <w:sz w:val="20"/>
                <w:szCs w:val="20"/>
              </w:rPr>
            </w:pPr>
          </w:p>
        </w:tc>
        <w:tc>
          <w:tcPr>
            <w:tcW w:w="195" w:type="pct"/>
          </w:tcPr>
          <w:p w14:paraId="3B0124BC" w14:textId="77777777" w:rsidR="00425935" w:rsidRPr="00765744" w:rsidRDefault="00425935" w:rsidP="005939DD">
            <w:pPr>
              <w:rPr>
                <w:sz w:val="20"/>
                <w:szCs w:val="20"/>
              </w:rPr>
            </w:pPr>
          </w:p>
        </w:tc>
        <w:tc>
          <w:tcPr>
            <w:tcW w:w="194" w:type="pct"/>
          </w:tcPr>
          <w:p w14:paraId="35EB17BD" w14:textId="77777777" w:rsidR="00425935" w:rsidRPr="00765744" w:rsidRDefault="00425935" w:rsidP="005939DD">
            <w:pPr>
              <w:rPr>
                <w:sz w:val="20"/>
                <w:szCs w:val="20"/>
              </w:rPr>
            </w:pPr>
          </w:p>
        </w:tc>
        <w:tc>
          <w:tcPr>
            <w:tcW w:w="194" w:type="pct"/>
          </w:tcPr>
          <w:p w14:paraId="16FA8687" w14:textId="77777777" w:rsidR="00425935" w:rsidRPr="00765744" w:rsidRDefault="00425935" w:rsidP="005939DD">
            <w:pPr>
              <w:rPr>
                <w:sz w:val="20"/>
                <w:szCs w:val="20"/>
              </w:rPr>
            </w:pPr>
          </w:p>
        </w:tc>
        <w:tc>
          <w:tcPr>
            <w:tcW w:w="194" w:type="pct"/>
            <w:shd w:val="clear" w:color="auto" w:fill="FFFFFF" w:themeFill="background1"/>
          </w:tcPr>
          <w:p w14:paraId="2407ACDB" w14:textId="77777777" w:rsidR="00425935" w:rsidRPr="00765744" w:rsidRDefault="00425935" w:rsidP="005939DD">
            <w:pPr>
              <w:rPr>
                <w:sz w:val="20"/>
                <w:szCs w:val="20"/>
              </w:rPr>
            </w:pPr>
          </w:p>
        </w:tc>
        <w:tc>
          <w:tcPr>
            <w:tcW w:w="195" w:type="pct"/>
          </w:tcPr>
          <w:p w14:paraId="557F0FCB" w14:textId="77777777" w:rsidR="00425935" w:rsidRPr="00765744" w:rsidRDefault="00425935" w:rsidP="005939DD">
            <w:pPr>
              <w:rPr>
                <w:sz w:val="20"/>
                <w:szCs w:val="20"/>
              </w:rPr>
            </w:pPr>
          </w:p>
        </w:tc>
        <w:tc>
          <w:tcPr>
            <w:tcW w:w="232" w:type="pct"/>
            <w:shd w:val="clear" w:color="auto" w:fill="auto"/>
          </w:tcPr>
          <w:p w14:paraId="068DCE78" w14:textId="77777777" w:rsidR="00425935" w:rsidRPr="00765744" w:rsidRDefault="00425935" w:rsidP="005939DD">
            <w:pPr>
              <w:rPr>
                <w:sz w:val="20"/>
                <w:szCs w:val="20"/>
              </w:rPr>
            </w:pPr>
          </w:p>
        </w:tc>
        <w:tc>
          <w:tcPr>
            <w:tcW w:w="236" w:type="pct"/>
            <w:shd w:val="clear" w:color="auto" w:fill="A6A6A6" w:themeFill="background1" w:themeFillShade="A6"/>
          </w:tcPr>
          <w:p w14:paraId="09367E68" w14:textId="77777777" w:rsidR="00425935" w:rsidRPr="00765744" w:rsidRDefault="00425935" w:rsidP="005939DD">
            <w:pPr>
              <w:rPr>
                <w:sz w:val="20"/>
                <w:szCs w:val="20"/>
              </w:rPr>
            </w:pPr>
          </w:p>
        </w:tc>
        <w:tc>
          <w:tcPr>
            <w:tcW w:w="236" w:type="pct"/>
            <w:shd w:val="clear" w:color="auto" w:fill="92D050"/>
          </w:tcPr>
          <w:p w14:paraId="0A9C00B9" w14:textId="77777777" w:rsidR="00425935" w:rsidRPr="00765744" w:rsidRDefault="00425935" w:rsidP="005939DD">
            <w:pPr>
              <w:rPr>
                <w:sz w:val="20"/>
                <w:szCs w:val="20"/>
              </w:rPr>
            </w:pPr>
          </w:p>
        </w:tc>
        <w:tc>
          <w:tcPr>
            <w:tcW w:w="236" w:type="pct"/>
          </w:tcPr>
          <w:p w14:paraId="1DD481BD" w14:textId="77777777" w:rsidR="00425935" w:rsidRPr="00765744" w:rsidRDefault="00425935" w:rsidP="005939DD">
            <w:pPr>
              <w:rPr>
                <w:sz w:val="20"/>
                <w:szCs w:val="20"/>
              </w:rPr>
            </w:pPr>
          </w:p>
        </w:tc>
        <w:tc>
          <w:tcPr>
            <w:tcW w:w="236" w:type="pct"/>
          </w:tcPr>
          <w:p w14:paraId="7C8202E7" w14:textId="77777777" w:rsidR="00425935" w:rsidRPr="00765744" w:rsidRDefault="00425935" w:rsidP="005939DD">
            <w:pPr>
              <w:rPr>
                <w:sz w:val="20"/>
                <w:szCs w:val="20"/>
              </w:rPr>
            </w:pPr>
          </w:p>
        </w:tc>
        <w:tc>
          <w:tcPr>
            <w:tcW w:w="230" w:type="pct"/>
          </w:tcPr>
          <w:p w14:paraId="22B6508E" w14:textId="77777777" w:rsidR="00425935" w:rsidRPr="00765744" w:rsidRDefault="00425935" w:rsidP="005939DD">
            <w:pPr>
              <w:rPr>
                <w:sz w:val="20"/>
                <w:szCs w:val="20"/>
              </w:rPr>
            </w:pPr>
          </w:p>
        </w:tc>
      </w:tr>
      <w:tr w:rsidR="00425935" w:rsidRPr="00765744" w14:paraId="3CC23CD3" w14:textId="77777777" w:rsidTr="00425935">
        <w:tc>
          <w:tcPr>
            <w:tcW w:w="2034" w:type="pct"/>
          </w:tcPr>
          <w:p w14:paraId="0E6D9900" w14:textId="77777777" w:rsidR="00425935" w:rsidRPr="00765744" w:rsidRDefault="00425935" w:rsidP="005939DD">
            <w:pPr>
              <w:jc w:val="left"/>
              <w:rPr>
                <w:sz w:val="20"/>
                <w:szCs w:val="20"/>
              </w:rPr>
            </w:pPr>
            <w:r w:rsidRPr="00152CA2">
              <w:rPr>
                <w:sz w:val="20"/>
                <w:szCs w:val="20"/>
              </w:rPr>
              <w:t xml:space="preserve">Φάση </w:t>
            </w:r>
            <w:r>
              <w:rPr>
                <w:sz w:val="20"/>
                <w:szCs w:val="20"/>
              </w:rPr>
              <w:t>ΣΤ</w:t>
            </w:r>
            <w:r w:rsidRPr="00152CA2">
              <w:rPr>
                <w:sz w:val="20"/>
                <w:szCs w:val="20"/>
              </w:rPr>
              <w:t>: Εκπαίδευση</w:t>
            </w:r>
          </w:p>
        </w:tc>
        <w:tc>
          <w:tcPr>
            <w:tcW w:w="196" w:type="pct"/>
          </w:tcPr>
          <w:p w14:paraId="1D935B83" w14:textId="77777777" w:rsidR="00425935" w:rsidRPr="00765744" w:rsidRDefault="00425935" w:rsidP="005939DD">
            <w:pPr>
              <w:rPr>
                <w:sz w:val="20"/>
                <w:szCs w:val="20"/>
              </w:rPr>
            </w:pPr>
          </w:p>
        </w:tc>
        <w:tc>
          <w:tcPr>
            <w:tcW w:w="196" w:type="pct"/>
          </w:tcPr>
          <w:p w14:paraId="392A6125" w14:textId="77777777" w:rsidR="00425935" w:rsidRPr="00765744" w:rsidRDefault="00425935" w:rsidP="005939DD">
            <w:pPr>
              <w:rPr>
                <w:sz w:val="20"/>
                <w:szCs w:val="20"/>
              </w:rPr>
            </w:pPr>
          </w:p>
        </w:tc>
        <w:tc>
          <w:tcPr>
            <w:tcW w:w="195" w:type="pct"/>
          </w:tcPr>
          <w:p w14:paraId="29DD96E5" w14:textId="77777777" w:rsidR="00425935" w:rsidRPr="00765744" w:rsidRDefault="00425935" w:rsidP="005939DD">
            <w:pPr>
              <w:rPr>
                <w:sz w:val="20"/>
                <w:szCs w:val="20"/>
              </w:rPr>
            </w:pPr>
          </w:p>
        </w:tc>
        <w:tc>
          <w:tcPr>
            <w:tcW w:w="195" w:type="pct"/>
          </w:tcPr>
          <w:p w14:paraId="34F2897D" w14:textId="77777777" w:rsidR="00425935" w:rsidRPr="00765744" w:rsidRDefault="00425935" w:rsidP="005939DD">
            <w:pPr>
              <w:rPr>
                <w:sz w:val="20"/>
                <w:szCs w:val="20"/>
              </w:rPr>
            </w:pPr>
          </w:p>
        </w:tc>
        <w:tc>
          <w:tcPr>
            <w:tcW w:w="194" w:type="pct"/>
          </w:tcPr>
          <w:p w14:paraId="57914006" w14:textId="77777777" w:rsidR="00425935" w:rsidRPr="00765744" w:rsidRDefault="00425935" w:rsidP="005939DD">
            <w:pPr>
              <w:rPr>
                <w:sz w:val="20"/>
                <w:szCs w:val="20"/>
              </w:rPr>
            </w:pPr>
          </w:p>
        </w:tc>
        <w:tc>
          <w:tcPr>
            <w:tcW w:w="194" w:type="pct"/>
          </w:tcPr>
          <w:p w14:paraId="7A52082F" w14:textId="77777777" w:rsidR="00425935" w:rsidRPr="00765744" w:rsidRDefault="00425935" w:rsidP="005939DD">
            <w:pPr>
              <w:rPr>
                <w:sz w:val="20"/>
                <w:szCs w:val="20"/>
              </w:rPr>
            </w:pPr>
          </w:p>
        </w:tc>
        <w:tc>
          <w:tcPr>
            <w:tcW w:w="194" w:type="pct"/>
          </w:tcPr>
          <w:p w14:paraId="3810E364" w14:textId="77777777" w:rsidR="00425935" w:rsidRPr="00765744" w:rsidRDefault="00425935" w:rsidP="005939DD">
            <w:pPr>
              <w:rPr>
                <w:sz w:val="20"/>
                <w:szCs w:val="20"/>
              </w:rPr>
            </w:pPr>
          </w:p>
        </w:tc>
        <w:tc>
          <w:tcPr>
            <w:tcW w:w="195" w:type="pct"/>
            <w:shd w:val="clear" w:color="auto" w:fill="FFFFFF" w:themeFill="background1"/>
          </w:tcPr>
          <w:p w14:paraId="7AF057F4" w14:textId="77777777" w:rsidR="00425935" w:rsidRPr="00765744" w:rsidRDefault="00425935" w:rsidP="005939DD">
            <w:pPr>
              <w:rPr>
                <w:sz w:val="20"/>
                <w:szCs w:val="20"/>
              </w:rPr>
            </w:pPr>
          </w:p>
        </w:tc>
        <w:tc>
          <w:tcPr>
            <w:tcW w:w="232" w:type="pct"/>
          </w:tcPr>
          <w:p w14:paraId="716B29AB" w14:textId="77777777" w:rsidR="00425935" w:rsidRPr="00765744" w:rsidRDefault="00425935" w:rsidP="005939DD">
            <w:pPr>
              <w:rPr>
                <w:sz w:val="20"/>
                <w:szCs w:val="20"/>
              </w:rPr>
            </w:pPr>
          </w:p>
        </w:tc>
        <w:tc>
          <w:tcPr>
            <w:tcW w:w="236" w:type="pct"/>
            <w:shd w:val="clear" w:color="auto" w:fill="auto"/>
          </w:tcPr>
          <w:p w14:paraId="372A730B" w14:textId="77777777" w:rsidR="00425935" w:rsidRPr="00765744" w:rsidRDefault="00425935" w:rsidP="005939DD">
            <w:pPr>
              <w:rPr>
                <w:sz w:val="20"/>
                <w:szCs w:val="20"/>
              </w:rPr>
            </w:pPr>
          </w:p>
        </w:tc>
        <w:tc>
          <w:tcPr>
            <w:tcW w:w="236" w:type="pct"/>
            <w:shd w:val="clear" w:color="auto" w:fill="A6A6A6" w:themeFill="background1" w:themeFillShade="A6"/>
          </w:tcPr>
          <w:p w14:paraId="728C3274" w14:textId="77777777" w:rsidR="00425935" w:rsidRPr="00765744" w:rsidRDefault="00425935" w:rsidP="005939DD">
            <w:pPr>
              <w:rPr>
                <w:sz w:val="20"/>
                <w:szCs w:val="20"/>
              </w:rPr>
            </w:pPr>
          </w:p>
        </w:tc>
        <w:tc>
          <w:tcPr>
            <w:tcW w:w="236" w:type="pct"/>
            <w:shd w:val="clear" w:color="auto" w:fill="92D050"/>
          </w:tcPr>
          <w:p w14:paraId="07787498" w14:textId="77777777" w:rsidR="00425935" w:rsidRPr="00765744" w:rsidRDefault="00425935" w:rsidP="005939DD">
            <w:pPr>
              <w:rPr>
                <w:sz w:val="20"/>
                <w:szCs w:val="20"/>
              </w:rPr>
            </w:pPr>
          </w:p>
        </w:tc>
        <w:tc>
          <w:tcPr>
            <w:tcW w:w="236" w:type="pct"/>
          </w:tcPr>
          <w:p w14:paraId="331DA6CA" w14:textId="77777777" w:rsidR="00425935" w:rsidRPr="00765744" w:rsidRDefault="00425935" w:rsidP="005939DD">
            <w:pPr>
              <w:rPr>
                <w:sz w:val="20"/>
                <w:szCs w:val="20"/>
              </w:rPr>
            </w:pPr>
          </w:p>
        </w:tc>
        <w:tc>
          <w:tcPr>
            <w:tcW w:w="230" w:type="pct"/>
          </w:tcPr>
          <w:p w14:paraId="1394565F" w14:textId="77777777" w:rsidR="00425935" w:rsidRPr="00765744" w:rsidRDefault="00425935" w:rsidP="005939DD">
            <w:pPr>
              <w:rPr>
                <w:sz w:val="20"/>
                <w:szCs w:val="20"/>
              </w:rPr>
            </w:pPr>
          </w:p>
        </w:tc>
      </w:tr>
      <w:bookmarkEnd w:id="533"/>
      <w:tr w:rsidR="00425935" w:rsidRPr="00765744" w14:paraId="122084CB" w14:textId="77777777" w:rsidTr="001301BF">
        <w:tc>
          <w:tcPr>
            <w:tcW w:w="2034" w:type="pct"/>
          </w:tcPr>
          <w:p w14:paraId="02A43AFB" w14:textId="77777777" w:rsidR="00425935" w:rsidRPr="00152CA2" w:rsidRDefault="00425935" w:rsidP="005939DD">
            <w:pPr>
              <w:jc w:val="left"/>
              <w:rPr>
                <w:sz w:val="20"/>
                <w:szCs w:val="20"/>
              </w:rPr>
            </w:pPr>
            <w:r w:rsidRPr="00152CA2">
              <w:rPr>
                <w:sz w:val="20"/>
                <w:szCs w:val="20"/>
              </w:rPr>
              <w:t xml:space="preserve">Φάση </w:t>
            </w:r>
            <w:r>
              <w:rPr>
                <w:sz w:val="20"/>
                <w:szCs w:val="20"/>
              </w:rPr>
              <w:t>Ζ</w:t>
            </w:r>
            <w:r w:rsidRPr="00152CA2">
              <w:rPr>
                <w:sz w:val="20"/>
                <w:szCs w:val="20"/>
              </w:rPr>
              <w:t>: Πιλοτική λειτουργία</w:t>
            </w:r>
          </w:p>
        </w:tc>
        <w:tc>
          <w:tcPr>
            <w:tcW w:w="196" w:type="pct"/>
          </w:tcPr>
          <w:p w14:paraId="717757DE" w14:textId="77777777" w:rsidR="00425935" w:rsidRPr="00765744" w:rsidRDefault="00425935" w:rsidP="005939DD">
            <w:pPr>
              <w:rPr>
                <w:sz w:val="20"/>
                <w:szCs w:val="20"/>
              </w:rPr>
            </w:pPr>
          </w:p>
        </w:tc>
        <w:tc>
          <w:tcPr>
            <w:tcW w:w="196" w:type="pct"/>
          </w:tcPr>
          <w:p w14:paraId="0A72D1B2" w14:textId="77777777" w:rsidR="00425935" w:rsidRPr="00765744" w:rsidRDefault="00425935" w:rsidP="005939DD">
            <w:pPr>
              <w:rPr>
                <w:sz w:val="20"/>
                <w:szCs w:val="20"/>
              </w:rPr>
            </w:pPr>
          </w:p>
        </w:tc>
        <w:tc>
          <w:tcPr>
            <w:tcW w:w="195" w:type="pct"/>
          </w:tcPr>
          <w:p w14:paraId="71E34F63" w14:textId="77777777" w:rsidR="00425935" w:rsidRPr="00765744" w:rsidRDefault="00425935" w:rsidP="005939DD">
            <w:pPr>
              <w:rPr>
                <w:sz w:val="20"/>
                <w:szCs w:val="20"/>
              </w:rPr>
            </w:pPr>
          </w:p>
        </w:tc>
        <w:tc>
          <w:tcPr>
            <w:tcW w:w="195" w:type="pct"/>
          </w:tcPr>
          <w:p w14:paraId="38696BDF" w14:textId="77777777" w:rsidR="00425935" w:rsidRPr="00765744" w:rsidRDefault="00425935" w:rsidP="005939DD">
            <w:pPr>
              <w:rPr>
                <w:sz w:val="20"/>
                <w:szCs w:val="20"/>
              </w:rPr>
            </w:pPr>
          </w:p>
        </w:tc>
        <w:tc>
          <w:tcPr>
            <w:tcW w:w="194" w:type="pct"/>
          </w:tcPr>
          <w:p w14:paraId="3F5C1ADC" w14:textId="77777777" w:rsidR="00425935" w:rsidRPr="00765744" w:rsidRDefault="00425935" w:rsidP="005939DD">
            <w:pPr>
              <w:rPr>
                <w:sz w:val="20"/>
                <w:szCs w:val="20"/>
              </w:rPr>
            </w:pPr>
          </w:p>
        </w:tc>
        <w:tc>
          <w:tcPr>
            <w:tcW w:w="194" w:type="pct"/>
          </w:tcPr>
          <w:p w14:paraId="4B7F4363" w14:textId="77777777" w:rsidR="00425935" w:rsidRPr="00765744" w:rsidRDefault="00425935" w:rsidP="005939DD">
            <w:pPr>
              <w:rPr>
                <w:sz w:val="20"/>
                <w:szCs w:val="20"/>
              </w:rPr>
            </w:pPr>
          </w:p>
        </w:tc>
        <w:tc>
          <w:tcPr>
            <w:tcW w:w="194" w:type="pct"/>
          </w:tcPr>
          <w:p w14:paraId="6C490228" w14:textId="77777777" w:rsidR="00425935" w:rsidRPr="00765744" w:rsidRDefault="00425935" w:rsidP="005939DD">
            <w:pPr>
              <w:rPr>
                <w:sz w:val="20"/>
                <w:szCs w:val="20"/>
              </w:rPr>
            </w:pPr>
          </w:p>
        </w:tc>
        <w:tc>
          <w:tcPr>
            <w:tcW w:w="195" w:type="pct"/>
          </w:tcPr>
          <w:p w14:paraId="47E4A687" w14:textId="77777777" w:rsidR="00425935" w:rsidRPr="00765744" w:rsidRDefault="00425935" w:rsidP="005939DD">
            <w:pPr>
              <w:rPr>
                <w:sz w:val="20"/>
                <w:szCs w:val="20"/>
              </w:rPr>
            </w:pPr>
          </w:p>
        </w:tc>
        <w:tc>
          <w:tcPr>
            <w:tcW w:w="232" w:type="pct"/>
            <w:shd w:val="clear" w:color="auto" w:fill="FFFFFF" w:themeFill="background1"/>
          </w:tcPr>
          <w:p w14:paraId="29D55566" w14:textId="77777777" w:rsidR="00425935" w:rsidRPr="00765744" w:rsidRDefault="00425935" w:rsidP="005939DD">
            <w:pPr>
              <w:rPr>
                <w:sz w:val="20"/>
                <w:szCs w:val="20"/>
              </w:rPr>
            </w:pPr>
          </w:p>
        </w:tc>
        <w:tc>
          <w:tcPr>
            <w:tcW w:w="236" w:type="pct"/>
            <w:shd w:val="clear" w:color="auto" w:fill="FFFFFF" w:themeFill="background1"/>
          </w:tcPr>
          <w:p w14:paraId="7839E10D" w14:textId="77777777" w:rsidR="00425935" w:rsidRPr="00765744" w:rsidRDefault="00425935" w:rsidP="005939DD">
            <w:pPr>
              <w:rPr>
                <w:sz w:val="20"/>
                <w:szCs w:val="20"/>
              </w:rPr>
            </w:pPr>
          </w:p>
        </w:tc>
        <w:tc>
          <w:tcPr>
            <w:tcW w:w="236" w:type="pct"/>
            <w:shd w:val="clear" w:color="auto" w:fill="A6A6A6" w:themeFill="background1" w:themeFillShade="A6"/>
          </w:tcPr>
          <w:p w14:paraId="5F7B9600" w14:textId="77777777" w:rsidR="00425935" w:rsidRPr="00765744" w:rsidRDefault="00425935" w:rsidP="005939DD">
            <w:pPr>
              <w:rPr>
                <w:sz w:val="20"/>
                <w:szCs w:val="20"/>
              </w:rPr>
            </w:pPr>
          </w:p>
        </w:tc>
        <w:tc>
          <w:tcPr>
            <w:tcW w:w="236" w:type="pct"/>
            <w:shd w:val="clear" w:color="auto" w:fill="A6A6A6" w:themeFill="background1" w:themeFillShade="A6"/>
          </w:tcPr>
          <w:p w14:paraId="23365598" w14:textId="77777777" w:rsidR="00425935" w:rsidRPr="00765744" w:rsidRDefault="00425935" w:rsidP="005939DD">
            <w:pPr>
              <w:rPr>
                <w:sz w:val="20"/>
                <w:szCs w:val="20"/>
              </w:rPr>
            </w:pPr>
          </w:p>
        </w:tc>
        <w:tc>
          <w:tcPr>
            <w:tcW w:w="236" w:type="pct"/>
            <w:shd w:val="clear" w:color="auto" w:fill="A6A6A6" w:themeFill="background1" w:themeFillShade="A6"/>
          </w:tcPr>
          <w:p w14:paraId="767E68A7" w14:textId="77777777" w:rsidR="00425935" w:rsidRPr="00765744" w:rsidRDefault="00425935" w:rsidP="005939DD">
            <w:pPr>
              <w:rPr>
                <w:sz w:val="20"/>
                <w:szCs w:val="20"/>
              </w:rPr>
            </w:pPr>
          </w:p>
        </w:tc>
        <w:tc>
          <w:tcPr>
            <w:tcW w:w="230" w:type="pct"/>
            <w:shd w:val="clear" w:color="auto" w:fill="92D050"/>
          </w:tcPr>
          <w:p w14:paraId="6A81D6F6" w14:textId="77777777" w:rsidR="00425935" w:rsidRPr="00765744" w:rsidRDefault="00425935" w:rsidP="005939DD">
            <w:pPr>
              <w:rPr>
                <w:sz w:val="20"/>
                <w:szCs w:val="20"/>
              </w:rPr>
            </w:pPr>
          </w:p>
        </w:tc>
      </w:tr>
    </w:tbl>
    <w:p w14:paraId="04932908" w14:textId="77777777" w:rsidR="00801722" w:rsidRPr="00544A86" w:rsidRDefault="00801722" w:rsidP="00544A86">
      <w:pPr>
        <w:rPr>
          <w:lang w:eastAsia="zh-CN"/>
        </w:rPr>
      </w:pPr>
      <w:bookmarkStart w:id="534" w:name="_Toc57762432"/>
    </w:p>
    <w:p w14:paraId="1C99BDBF" w14:textId="77777777" w:rsidR="001631BF" w:rsidRPr="00B80754" w:rsidRDefault="002A5D59" w:rsidP="004A1D19">
      <w:pPr>
        <w:pStyle w:val="2"/>
        <w:numPr>
          <w:ilvl w:val="1"/>
          <w:numId w:val="96"/>
        </w:numPr>
      </w:pPr>
      <w:bookmarkStart w:id="535" w:name="_Toc131090410"/>
      <w:r w:rsidRPr="00B80754">
        <w:t xml:space="preserve">Φάσεις - </w:t>
      </w:r>
      <w:r w:rsidR="001631BF" w:rsidRPr="00B80754">
        <w:t>Παραδοτέα του Έργου</w:t>
      </w:r>
      <w:bookmarkEnd w:id="534"/>
      <w:bookmarkEnd w:id="535"/>
    </w:p>
    <w:p w14:paraId="511117CF" w14:textId="77777777" w:rsidR="00AC2643" w:rsidRPr="00AC2643" w:rsidRDefault="00AC2643" w:rsidP="00AC2643">
      <w:pPr>
        <w:rPr>
          <w:lang w:eastAsia="zh-CN"/>
        </w:rPr>
      </w:pPr>
    </w:p>
    <w:p w14:paraId="17CB4EB9" w14:textId="77777777" w:rsidR="001631BF" w:rsidRDefault="001631BF" w:rsidP="004A1D19">
      <w:pPr>
        <w:pStyle w:val="3"/>
        <w:numPr>
          <w:ilvl w:val="2"/>
          <w:numId w:val="96"/>
        </w:numPr>
      </w:pPr>
      <w:bookmarkStart w:id="536" w:name="_Toc57762433"/>
      <w:bookmarkStart w:id="537" w:name="_Toc131090411"/>
      <w:r w:rsidRPr="005A4AFE">
        <w:t>Φάση Α: Ανάλυση Απαιτήσεων</w:t>
      </w:r>
      <w:bookmarkEnd w:id="536"/>
      <w:bookmarkEnd w:id="537"/>
    </w:p>
    <w:tbl>
      <w:tblPr>
        <w:tblStyle w:val="a5"/>
        <w:tblW w:w="0" w:type="auto"/>
        <w:tblLook w:val="04A0" w:firstRow="1" w:lastRow="0" w:firstColumn="1" w:lastColumn="0" w:noHBand="0" w:noVBand="1"/>
      </w:tblPr>
      <w:tblGrid>
        <w:gridCol w:w="2074"/>
        <w:gridCol w:w="2074"/>
        <w:gridCol w:w="2074"/>
        <w:gridCol w:w="3554"/>
      </w:tblGrid>
      <w:tr w:rsidR="001631BF" w:rsidRPr="00C036CB" w14:paraId="1C757447" w14:textId="77777777" w:rsidTr="00526072">
        <w:tc>
          <w:tcPr>
            <w:tcW w:w="2074" w:type="dxa"/>
          </w:tcPr>
          <w:p w14:paraId="6D97BF9C"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719EAA8C" w14:textId="77777777" w:rsidR="001631BF" w:rsidRPr="00C036CB" w:rsidRDefault="001631BF" w:rsidP="005939DD">
            <w:pPr>
              <w:jc w:val="center"/>
            </w:pPr>
            <w:r w:rsidRPr="00C036CB">
              <w:t>1</w:t>
            </w:r>
          </w:p>
        </w:tc>
        <w:tc>
          <w:tcPr>
            <w:tcW w:w="2074" w:type="dxa"/>
          </w:tcPr>
          <w:p w14:paraId="6F01A5D5"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2D43C8A7" w14:textId="77777777" w:rsidR="001631BF" w:rsidRPr="00C036CB" w:rsidRDefault="00DE3C2B" w:rsidP="005939DD">
            <w:pPr>
              <w:jc w:val="center"/>
            </w:pPr>
            <w:r w:rsidRPr="00C036CB">
              <w:t>3</w:t>
            </w:r>
          </w:p>
        </w:tc>
      </w:tr>
      <w:tr w:rsidR="001631BF" w:rsidRPr="00C036CB" w14:paraId="57C7DF64" w14:textId="77777777" w:rsidTr="00526072">
        <w:tc>
          <w:tcPr>
            <w:tcW w:w="2074" w:type="dxa"/>
          </w:tcPr>
          <w:p w14:paraId="60FA97D1" w14:textId="77777777" w:rsidR="001631BF" w:rsidRPr="00C036CB" w:rsidRDefault="001631BF" w:rsidP="005939DD">
            <w:pPr>
              <w:rPr>
                <w:b/>
                <w:bCs/>
              </w:rPr>
            </w:pPr>
            <w:r w:rsidRPr="00C036CB">
              <w:rPr>
                <w:b/>
                <w:bCs/>
              </w:rPr>
              <w:t>ΤΙΤΛΟΣ ΦΑΣΗΣ</w:t>
            </w:r>
          </w:p>
        </w:tc>
        <w:tc>
          <w:tcPr>
            <w:tcW w:w="7702" w:type="dxa"/>
            <w:gridSpan w:val="3"/>
          </w:tcPr>
          <w:p w14:paraId="089F0678" w14:textId="77777777" w:rsidR="001631BF" w:rsidRPr="00C036CB" w:rsidRDefault="001631BF" w:rsidP="005939DD">
            <w:r w:rsidRPr="00C036CB">
              <w:t>Ανάλυση Απαιτήσεων</w:t>
            </w:r>
          </w:p>
        </w:tc>
      </w:tr>
      <w:tr w:rsidR="001631BF" w:rsidRPr="00C036CB" w14:paraId="005DD0A5" w14:textId="77777777" w:rsidTr="00526072">
        <w:tc>
          <w:tcPr>
            <w:tcW w:w="9776" w:type="dxa"/>
            <w:gridSpan w:val="4"/>
          </w:tcPr>
          <w:p w14:paraId="29D1E934" w14:textId="77777777" w:rsidR="001631BF" w:rsidRPr="00C036CB" w:rsidRDefault="001631BF" w:rsidP="005939DD">
            <w:pPr>
              <w:rPr>
                <w:b/>
                <w:bCs/>
              </w:rPr>
            </w:pPr>
            <w:r w:rsidRPr="00C036CB">
              <w:rPr>
                <w:b/>
                <w:bCs/>
              </w:rPr>
              <w:t>ΣΤΟΧΟΙ ΦΑΣΗΣ</w:t>
            </w:r>
          </w:p>
          <w:p w14:paraId="74EC3C9D"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Διασφάλιση κοινής αντίληψης μεταξύ της Αναθέτουσας Αρχής και του Αναδόχου για το έργο και το περιβάλλον εκτέλεσής του</w:t>
            </w:r>
          </w:p>
          <w:p w14:paraId="25DE533D"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Ορθή Οργάνωση του έργου</w:t>
            </w:r>
          </w:p>
          <w:p w14:paraId="5D2C1CE8" w14:textId="77777777" w:rsidR="001631BF" w:rsidRPr="00C036CB" w:rsidRDefault="001631BF" w:rsidP="004A1D19">
            <w:pPr>
              <w:pStyle w:val="a3"/>
              <w:numPr>
                <w:ilvl w:val="0"/>
                <w:numId w:val="36"/>
              </w:numPr>
              <w:spacing w:before="120" w:after="120"/>
              <w:jc w:val="left"/>
            </w:pPr>
            <w:r w:rsidRPr="00C036CB">
              <w:rPr>
                <w:b/>
                <w:bCs/>
              </w:rPr>
              <w:t>Στόχος 3:</w:t>
            </w:r>
            <w:r w:rsidRPr="00C036CB">
              <w:t xml:space="preserve"> Οριστικοποίηση προδιαγραφών αρχιτεκτονικής και υπηρεσιών μετάπτωσης</w:t>
            </w:r>
            <w:r w:rsidR="00F301E0" w:rsidRPr="00C036CB">
              <w:t xml:space="preserve"> και σενάρια ελέγχου και δοκιμών</w:t>
            </w:r>
          </w:p>
        </w:tc>
      </w:tr>
      <w:tr w:rsidR="001631BF" w:rsidRPr="00C036CB" w14:paraId="4866B63B" w14:textId="77777777" w:rsidTr="00526072">
        <w:tc>
          <w:tcPr>
            <w:tcW w:w="9776" w:type="dxa"/>
            <w:gridSpan w:val="4"/>
          </w:tcPr>
          <w:p w14:paraId="2A19EDAF" w14:textId="77777777" w:rsidR="001631BF" w:rsidRPr="00C036CB" w:rsidRDefault="001631BF" w:rsidP="005939DD">
            <w:pPr>
              <w:rPr>
                <w:b/>
                <w:bCs/>
              </w:rPr>
            </w:pPr>
            <w:r w:rsidRPr="00C036CB">
              <w:rPr>
                <w:b/>
                <w:bCs/>
              </w:rPr>
              <w:t>ΠΕΡΙΓΡΑΦΗ ΦΑΣΗΣ</w:t>
            </w:r>
          </w:p>
          <w:p w14:paraId="3FC01EB4" w14:textId="77777777" w:rsidR="001631BF" w:rsidRPr="00C036CB" w:rsidRDefault="001631BF" w:rsidP="005939DD">
            <w:r w:rsidRPr="00C036CB">
              <w:lastRenderedPageBreak/>
              <w:t>Στη φάση αυτή, ο Ανάδοχος θα εξειδικεύσει την πρότασή του, λαμβάνοντας υπόψη και νεότερες πληροφορίες ή αλλαγές που έχουν στο μεταξύ συντελεστεί στο περιβάλλον του έργου. Ο Ανάδοχος θα αποσαφηνίσει όλες τις πτυχές του έργου και θα οριστικοποιήσει τις προδιαγραφές του λογισμικού και της αρχιτεκτονικής λύσης. Η Ανάλυση Απαιτήσεων</w:t>
            </w:r>
            <w:r w:rsidR="00FE3BB8" w:rsidRPr="00C036CB">
              <w:t xml:space="preserve"> Υποσυστημάτων, ο Σχεδιασμός Αρχιτεκτονικής, η Μελέτη Ασφάλειας </w:t>
            </w:r>
            <w:r w:rsidRPr="00C036CB">
              <w:t xml:space="preserve">και το Σχέδιο Μετάπτωσης θα πρέπει να </w:t>
            </w:r>
            <w:r w:rsidR="006D5992" w:rsidRPr="00C036CB">
              <w:t xml:space="preserve">παρέχουν </w:t>
            </w:r>
            <w:r w:rsidRPr="00C036CB">
              <w:t xml:space="preserve">με απόλυτη σαφήνεια τον τρόπο δόμησης της νέας αρχιτεκτονικής του </w:t>
            </w:r>
            <w:r w:rsidRPr="00C036CB">
              <w:rPr>
                <w:lang w:val="en-US"/>
              </w:rPr>
              <w:t>govHUB</w:t>
            </w:r>
            <w:r w:rsidRPr="00C036CB">
              <w:t xml:space="preserve"> και τον τρόπο ενσωμάτωσής των υφιστάμενων υπηρεσιών.</w:t>
            </w:r>
            <w:r w:rsidR="00B13538" w:rsidRPr="00C036CB">
              <w:t xml:space="preserve"> Επίσης ο Ανάδοχος στο πλαίσιο της φάσης θα καταρτίσει πλήρη οδηγό που θα περιλαμβάνει  τη μεθοδολογία </w:t>
            </w:r>
            <w:r w:rsidR="00B13538" w:rsidRPr="00C036CB">
              <w:rPr>
                <w:rFonts w:eastAsia="Times New Roman"/>
              </w:rPr>
              <w:t xml:space="preserve"> ελέγχου για την παραλαβή των φάσεων του έργου, που θα περιγράφει τη διαδικασία και τις δοκιμές ελέγχου σενάρια ελέγχου </w:t>
            </w:r>
            <w:r w:rsidR="00A4730C" w:rsidRPr="00C036CB">
              <w:rPr>
                <w:rFonts w:eastAsia="Times New Roman"/>
              </w:rPr>
              <w:t xml:space="preserve">της λειτουργικότητας και απόδοσης </w:t>
            </w:r>
            <w:r w:rsidR="00B13538" w:rsidRPr="00C036CB">
              <w:rPr>
                <w:rFonts w:eastAsia="Times New Roman"/>
              </w:rPr>
              <w:t>που είναι απαραίτητα στο πλαίσιο των παραλαβών του Έργου</w:t>
            </w:r>
            <w:r w:rsidRPr="00C036CB">
              <w:t xml:space="preserve"> Τέλος, ο Ανάδοχος θα πρέπει να παραδώσει </w:t>
            </w:r>
            <w:r w:rsidR="0092494F" w:rsidRPr="00C036CB">
              <w:t>Προσχέδια</w:t>
            </w:r>
            <w:r w:rsidRPr="00C036CB">
              <w:t xml:space="preserve"> (Μακέτες) της Διαδικτυακής Πύλης </w:t>
            </w:r>
            <w:r w:rsidRPr="00C036CB">
              <w:rPr>
                <w:lang w:val="en-US"/>
              </w:rPr>
              <w:t>govhub</w:t>
            </w:r>
            <w:r w:rsidRPr="00C036CB">
              <w:t>.</w:t>
            </w:r>
            <w:r w:rsidRPr="00C036CB">
              <w:rPr>
                <w:lang w:val="en-US"/>
              </w:rPr>
              <w:t>gr</w:t>
            </w:r>
            <w:r w:rsidRPr="00C036CB">
              <w:t>, τα οποία θα πρέπει να εγκρίνει η Αναθέτουσα Αρχή.</w:t>
            </w:r>
          </w:p>
        </w:tc>
      </w:tr>
      <w:tr w:rsidR="001631BF" w:rsidRPr="00C036CB" w14:paraId="623A72D1" w14:textId="77777777" w:rsidTr="00526072">
        <w:tc>
          <w:tcPr>
            <w:tcW w:w="9776" w:type="dxa"/>
            <w:gridSpan w:val="4"/>
          </w:tcPr>
          <w:p w14:paraId="2769E348" w14:textId="77777777" w:rsidR="001631BF" w:rsidRPr="00C036CB" w:rsidRDefault="001631BF" w:rsidP="005939DD">
            <w:pPr>
              <w:rPr>
                <w:b/>
                <w:bCs/>
              </w:rPr>
            </w:pPr>
            <w:r w:rsidRPr="00C036CB">
              <w:rPr>
                <w:b/>
                <w:bCs/>
              </w:rPr>
              <w:lastRenderedPageBreak/>
              <w:t>ΠΑΡΑΔΟΤΕΑ</w:t>
            </w:r>
          </w:p>
          <w:p w14:paraId="2440FF93" w14:textId="77777777" w:rsidR="001631BF" w:rsidRPr="00C036CB" w:rsidRDefault="001631BF" w:rsidP="004A1D19">
            <w:pPr>
              <w:pStyle w:val="a3"/>
              <w:numPr>
                <w:ilvl w:val="0"/>
                <w:numId w:val="37"/>
              </w:numPr>
              <w:spacing w:before="120" w:after="120"/>
            </w:pPr>
            <w:r w:rsidRPr="00C036CB">
              <w:t>Π.Α.1: Ανάλυση Απαιτήσεων</w:t>
            </w:r>
            <w:r w:rsidR="00903382" w:rsidRPr="00C036CB">
              <w:t xml:space="preserve"> Υποσυστημάτων</w:t>
            </w:r>
          </w:p>
          <w:p w14:paraId="6C9969A4" w14:textId="77777777" w:rsidR="00903382" w:rsidRPr="00C036CB" w:rsidRDefault="00903382" w:rsidP="004A1D19">
            <w:pPr>
              <w:pStyle w:val="a3"/>
              <w:numPr>
                <w:ilvl w:val="0"/>
                <w:numId w:val="37"/>
              </w:numPr>
              <w:spacing w:before="120" w:after="120"/>
            </w:pPr>
            <w:r w:rsidRPr="00C036CB">
              <w:t>Π.Α.2: Σχεδιασμός Αρχιτεκτονικής</w:t>
            </w:r>
          </w:p>
          <w:p w14:paraId="54769E1B" w14:textId="77777777" w:rsidR="00903382" w:rsidRPr="00C036CB" w:rsidRDefault="00903382" w:rsidP="004A1D19">
            <w:pPr>
              <w:pStyle w:val="a3"/>
              <w:numPr>
                <w:ilvl w:val="0"/>
                <w:numId w:val="37"/>
              </w:numPr>
              <w:spacing w:before="120" w:after="120"/>
            </w:pPr>
            <w:r w:rsidRPr="00C036CB">
              <w:t>Π.Α.3: Μελέτη Ασφάλειας</w:t>
            </w:r>
          </w:p>
          <w:p w14:paraId="659C5071" w14:textId="77777777" w:rsidR="001631BF" w:rsidRPr="00C036CB" w:rsidRDefault="001631BF" w:rsidP="004A1D19">
            <w:pPr>
              <w:pStyle w:val="a3"/>
              <w:numPr>
                <w:ilvl w:val="0"/>
                <w:numId w:val="37"/>
              </w:numPr>
              <w:spacing w:before="120" w:after="120"/>
            </w:pPr>
            <w:r w:rsidRPr="00C036CB">
              <w:t>Π.Α.</w:t>
            </w:r>
            <w:r w:rsidR="00BD2EF7" w:rsidRPr="00C036CB">
              <w:rPr>
                <w:lang w:val="en-US"/>
              </w:rPr>
              <w:t>4</w:t>
            </w:r>
            <w:r w:rsidRPr="00C036CB">
              <w:t>: Σχέδιο Μετάπτωσης</w:t>
            </w:r>
          </w:p>
          <w:p w14:paraId="38C6E8B3" w14:textId="77777777" w:rsidR="001631BF" w:rsidRPr="00C036CB" w:rsidRDefault="001631BF" w:rsidP="004A1D19">
            <w:pPr>
              <w:pStyle w:val="a3"/>
              <w:numPr>
                <w:ilvl w:val="0"/>
                <w:numId w:val="37"/>
              </w:numPr>
              <w:spacing w:before="120" w:after="120"/>
            </w:pPr>
            <w:r w:rsidRPr="00C036CB">
              <w:t>Π.Α.</w:t>
            </w:r>
            <w:r w:rsidR="00BD2EF7" w:rsidRPr="00C036CB">
              <w:t>5</w:t>
            </w:r>
            <w:r w:rsidRPr="00C036CB">
              <w:t>: Προσχέδια (Μακέτες) Διαδικτυακής Πύλης</w:t>
            </w:r>
          </w:p>
          <w:p w14:paraId="41D9F936" w14:textId="77777777" w:rsidR="00F301E0" w:rsidRPr="00C036CB" w:rsidRDefault="00B13538" w:rsidP="004A1D19">
            <w:pPr>
              <w:pStyle w:val="a3"/>
              <w:numPr>
                <w:ilvl w:val="0"/>
                <w:numId w:val="37"/>
              </w:numPr>
              <w:spacing w:before="120" w:after="120"/>
            </w:pPr>
            <w:r w:rsidRPr="00C036CB">
              <w:t>Π</w:t>
            </w:r>
            <w:r w:rsidR="008838CA" w:rsidRPr="00C036CB">
              <w:t>.</w:t>
            </w:r>
            <w:r w:rsidRPr="00C036CB">
              <w:t xml:space="preserve">Α.6: Μεθοδολογία ελέγχου και Σενάρια Ελέγχου </w:t>
            </w:r>
          </w:p>
        </w:tc>
      </w:tr>
    </w:tbl>
    <w:p w14:paraId="7753B2D5" w14:textId="77777777" w:rsidR="00801722" w:rsidRDefault="00801722" w:rsidP="00801722">
      <w:bookmarkStart w:id="538" w:name="_Toc57762434"/>
    </w:p>
    <w:p w14:paraId="61009FB2" w14:textId="77777777" w:rsidR="00B13538" w:rsidRDefault="00B13538" w:rsidP="00801722"/>
    <w:p w14:paraId="6FFB557D" w14:textId="77777777" w:rsidR="001631BF" w:rsidRDefault="001631BF" w:rsidP="004A1D19">
      <w:pPr>
        <w:pStyle w:val="3"/>
        <w:numPr>
          <w:ilvl w:val="2"/>
          <w:numId w:val="96"/>
        </w:numPr>
      </w:pPr>
      <w:bookmarkStart w:id="539" w:name="_Toc131090412"/>
      <w:r w:rsidRPr="00195BE2">
        <w:t>Φάση Β:</w:t>
      </w:r>
      <w:r>
        <w:t xml:space="preserve"> </w:t>
      </w:r>
      <w:r w:rsidRPr="00526072">
        <w:t>Εγκατάσταση και παραμετροποίηση Υποδομής βάση της προτεινόμενης Αρχιτεκτονικής</w:t>
      </w:r>
      <w:bookmarkEnd w:id="538"/>
      <w:bookmarkEnd w:id="539"/>
    </w:p>
    <w:tbl>
      <w:tblPr>
        <w:tblStyle w:val="a5"/>
        <w:tblW w:w="0" w:type="auto"/>
        <w:tblLook w:val="04A0" w:firstRow="1" w:lastRow="0" w:firstColumn="1" w:lastColumn="0" w:noHBand="0" w:noVBand="1"/>
      </w:tblPr>
      <w:tblGrid>
        <w:gridCol w:w="2074"/>
        <w:gridCol w:w="2074"/>
        <w:gridCol w:w="2074"/>
        <w:gridCol w:w="3554"/>
      </w:tblGrid>
      <w:tr w:rsidR="001631BF" w:rsidRPr="00C036CB" w14:paraId="102A2EDF" w14:textId="77777777" w:rsidTr="00526072">
        <w:tc>
          <w:tcPr>
            <w:tcW w:w="2074" w:type="dxa"/>
          </w:tcPr>
          <w:p w14:paraId="180B96D9"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0FA6AED1" w14:textId="77777777" w:rsidR="001631BF" w:rsidRPr="00C036CB" w:rsidRDefault="0004688C" w:rsidP="005939DD">
            <w:pPr>
              <w:jc w:val="center"/>
            </w:pPr>
            <w:r w:rsidRPr="00C036CB">
              <w:t>4</w:t>
            </w:r>
          </w:p>
        </w:tc>
        <w:tc>
          <w:tcPr>
            <w:tcW w:w="2074" w:type="dxa"/>
          </w:tcPr>
          <w:p w14:paraId="088D534F"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30C1A6D6" w14:textId="77777777" w:rsidR="001631BF" w:rsidRPr="00C036CB" w:rsidRDefault="0004688C" w:rsidP="005939DD">
            <w:pPr>
              <w:jc w:val="center"/>
            </w:pPr>
            <w:r w:rsidRPr="00C036CB">
              <w:t>9</w:t>
            </w:r>
          </w:p>
        </w:tc>
      </w:tr>
      <w:tr w:rsidR="001631BF" w:rsidRPr="00C036CB" w14:paraId="3E2AF684" w14:textId="77777777" w:rsidTr="00526072">
        <w:tc>
          <w:tcPr>
            <w:tcW w:w="2074" w:type="dxa"/>
          </w:tcPr>
          <w:p w14:paraId="3D54CD4B" w14:textId="77777777" w:rsidR="001631BF" w:rsidRPr="00C036CB" w:rsidRDefault="001631BF" w:rsidP="005939DD">
            <w:pPr>
              <w:rPr>
                <w:b/>
                <w:bCs/>
              </w:rPr>
            </w:pPr>
            <w:r w:rsidRPr="00C036CB">
              <w:rPr>
                <w:b/>
                <w:bCs/>
              </w:rPr>
              <w:t>ΤΙΤΛΟΣ ΦΑΣΗΣ</w:t>
            </w:r>
          </w:p>
        </w:tc>
        <w:tc>
          <w:tcPr>
            <w:tcW w:w="7702" w:type="dxa"/>
            <w:gridSpan w:val="3"/>
          </w:tcPr>
          <w:p w14:paraId="79549D7E" w14:textId="77777777" w:rsidR="001631BF" w:rsidRPr="00C036CB" w:rsidRDefault="001631BF" w:rsidP="005939DD">
            <w:pPr>
              <w:jc w:val="left"/>
            </w:pPr>
            <w:r w:rsidRPr="00C036CB">
              <w:t>Εγκατάσταση και παραμετροποίηση Υποδομής βάση της προτεινόμενης Αρχιτεκτονικής</w:t>
            </w:r>
          </w:p>
        </w:tc>
      </w:tr>
      <w:tr w:rsidR="001631BF" w:rsidRPr="00C036CB" w14:paraId="723699D3" w14:textId="77777777" w:rsidTr="00526072">
        <w:tc>
          <w:tcPr>
            <w:tcW w:w="9776" w:type="dxa"/>
            <w:gridSpan w:val="4"/>
          </w:tcPr>
          <w:p w14:paraId="113FF6A7" w14:textId="77777777" w:rsidR="001631BF" w:rsidRPr="00C036CB" w:rsidRDefault="001631BF" w:rsidP="005939DD">
            <w:pPr>
              <w:rPr>
                <w:b/>
                <w:bCs/>
              </w:rPr>
            </w:pPr>
            <w:r w:rsidRPr="00C036CB">
              <w:rPr>
                <w:b/>
                <w:bCs/>
              </w:rPr>
              <w:t>ΣΤΟΧΟΙ ΦΑΣΗΣ</w:t>
            </w:r>
          </w:p>
          <w:p w14:paraId="5DE63032"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Εγκατάσταση και παραμετροποίηση έτοιμου λογισμικού</w:t>
            </w:r>
          </w:p>
          <w:p w14:paraId="62D3CB99"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Εκτέλεση των απαραίτητων σεναρίων δοκιμών</w:t>
            </w:r>
          </w:p>
        </w:tc>
      </w:tr>
      <w:tr w:rsidR="001631BF" w:rsidRPr="00C036CB" w14:paraId="30B7B7F6" w14:textId="77777777" w:rsidTr="00526072">
        <w:tc>
          <w:tcPr>
            <w:tcW w:w="9776" w:type="dxa"/>
            <w:gridSpan w:val="4"/>
          </w:tcPr>
          <w:p w14:paraId="33B82D69" w14:textId="77777777" w:rsidR="001631BF" w:rsidRPr="00C036CB" w:rsidRDefault="001631BF" w:rsidP="005939DD">
            <w:pPr>
              <w:rPr>
                <w:b/>
                <w:bCs/>
              </w:rPr>
            </w:pPr>
            <w:r w:rsidRPr="00C036CB">
              <w:rPr>
                <w:b/>
                <w:bCs/>
              </w:rPr>
              <w:t>ΠΕΡΙΓΡΑΦΗ ΦΑΣΗΣ</w:t>
            </w:r>
          </w:p>
          <w:p w14:paraId="3BB2F56E" w14:textId="77777777" w:rsidR="001631BF" w:rsidRPr="00C036CB" w:rsidRDefault="001631BF" w:rsidP="005939DD">
            <w:r w:rsidRPr="00C036CB">
              <w:t>Στη φάση αυτή, ο Ανάδοχος θα προβεί σε εγκατάσταση και παραμετροποίηση των παρακάτω ενεργειών:</w:t>
            </w:r>
          </w:p>
          <w:p w14:paraId="5B7E4018" w14:textId="77777777" w:rsidR="001631BF" w:rsidRPr="00C036CB" w:rsidRDefault="001631BF" w:rsidP="004A1D19">
            <w:pPr>
              <w:pStyle w:val="a3"/>
              <w:numPr>
                <w:ilvl w:val="0"/>
                <w:numId w:val="38"/>
              </w:numPr>
              <w:spacing w:before="120" w:after="120"/>
            </w:pPr>
            <w:r w:rsidRPr="00C036CB">
              <w:t>υλοποίηση αρχιτεκτονικής βασισμένη σε Περιέκτες (Containers)</w:t>
            </w:r>
          </w:p>
          <w:p w14:paraId="156DCF55" w14:textId="77777777" w:rsidR="001631BF" w:rsidRPr="00C036CB" w:rsidRDefault="001631BF" w:rsidP="004A1D19">
            <w:pPr>
              <w:pStyle w:val="a3"/>
              <w:numPr>
                <w:ilvl w:val="0"/>
                <w:numId w:val="38"/>
              </w:numPr>
              <w:spacing w:before="120" w:after="120"/>
            </w:pPr>
            <w:r w:rsidRPr="00C036CB">
              <w:t>ανάπτυξη και εγκατάσταση Υποσυστήματος Εγγύησης και Διασφάλιση</w:t>
            </w:r>
            <w:r w:rsidR="005E2470" w:rsidRPr="00C036CB">
              <w:t>ς</w:t>
            </w:r>
            <w:r w:rsidRPr="00C036CB">
              <w:t xml:space="preserve"> του αμετάβλητου των δεδομένων</w:t>
            </w:r>
          </w:p>
        </w:tc>
      </w:tr>
      <w:tr w:rsidR="001631BF" w:rsidRPr="00C036CB" w14:paraId="3C08E386" w14:textId="77777777" w:rsidTr="00526072">
        <w:tc>
          <w:tcPr>
            <w:tcW w:w="9776" w:type="dxa"/>
            <w:gridSpan w:val="4"/>
          </w:tcPr>
          <w:p w14:paraId="1319282B" w14:textId="77777777" w:rsidR="001631BF" w:rsidRPr="00C036CB" w:rsidRDefault="001631BF" w:rsidP="005939DD">
            <w:pPr>
              <w:rPr>
                <w:b/>
                <w:bCs/>
              </w:rPr>
            </w:pPr>
            <w:r w:rsidRPr="00C036CB">
              <w:rPr>
                <w:b/>
                <w:bCs/>
              </w:rPr>
              <w:t>ΠΑΡΑΔΟΤΕΑ</w:t>
            </w:r>
          </w:p>
          <w:p w14:paraId="4726BE41" w14:textId="77777777" w:rsidR="001631BF" w:rsidRPr="00C036CB" w:rsidRDefault="001631BF" w:rsidP="004A1D19">
            <w:pPr>
              <w:pStyle w:val="a3"/>
              <w:numPr>
                <w:ilvl w:val="0"/>
                <w:numId w:val="37"/>
              </w:numPr>
              <w:spacing w:before="120" w:after="120"/>
            </w:pPr>
            <w:r w:rsidRPr="00C036CB">
              <w:t xml:space="preserve">Π.Β.1: Υποδομή του </w:t>
            </w:r>
            <w:r w:rsidRPr="00C036CB">
              <w:rPr>
                <w:lang w:val="en-US"/>
              </w:rPr>
              <w:t>govHUB</w:t>
            </w:r>
            <w:r w:rsidRPr="00C036CB">
              <w:t xml:space="preserve"> εγκατεστημένη και σε λειτουργία</w:t>
            </w:r>
          </w:p>
          <w:p w14:paraId="345DAC24" w14:textId="77777777" w:rsidR="001631BF" w:rsidRPr="00C036CB" w:rsidRDefault="001631BF" w:rsidP="004A1D19">
            <w:pPr>
              <w:pStyle w:val="a3"/>
              <w:numPr>
                <w:ilvl w:val="0"/>
                <w:numId w:val="37"/>
              </w:numPr>
              <w:spacing w:before="120" w:after="120"/>
            </w:pPr>
            <w:r w:rsidRPr="00C036CB">
              <w:t>Π.Β.2: Αποτελέσματα δοκιμών λειτουργικότητας και απόδοσης</w:t>
            </w:r>
          </w:p>
          <w:p w14:paraId="08A1A378" w14:textId="77777777" w:rsidR="001631BF" w:rsidRPr="00C036CB" w:rsidRDefault="001631BF" w:rsidP="004A1D19">
            <w:pPr>
              <w:pStyle w:val="a3"/>
              <w:numPr>
                <w:ilvl w:val="0"/>
                <w:numId w:val="37"/>
              </w:numPr>
              <w:spacing w:before="120" w:after="120"/>
            </w:pPr>
            <w:r w:rsidRPr="00C036CB">
              <w:t>Π.Β.</w:t>
            </w:r>
            <w:r w:rsidRPr="00C036CB">
              <w:rPr>
                <w:lang w:val="en-US"/>
              </w:rPr>
              <w:t>3</w:t>
            </w:r>
            <w:r w:rsidRPr="00C036CB">
              <w:t>:</w:t>
            </w:r>
            <w:r w:rsidRPr="00C036CB">
              <w:rPr>
                <w:lang w:val="en-US"/>
              </w:rPr>
              <w:t xml:space="preserve"> </w:t>
            </w:r>
            <w:r w:rsidRPr="00C036CB">
              <w:t>Τεκμηρίωση Συστήματος</w:t>
            </w:r>
          </w:p>
        </w:tc>
      </w:tr>
    </w:tbl>
    <w:p w14:paraId="3C0D569C" w14:textId="77777777" w:rsidR="00801722" w:rsidRDefault="00801722" w:rsidP="00801722">
      <w:bookmarkStart w:id="540" w:name="_Toc57762435"/>
    </w:p>
    <w:p w14:paraId="66C06AB9" w14:textId="77777777" w:rsidR="001631BF" w:rsidRPr="00FB0BE8" w:rsidRDefault="001631BF" w:rsidP="004A1D19">
      <w:pPr>
        <w:pStyle w:val="3"/>
        <w:numPr>
          <w:ilvl w:val="2"/>
          <w:numId w:val="96"/>
        </w:numPr>
      </w:pPr>
      <w:bookmarkStart w:id="541" w:name="_Toc131090413"/>
      <w:r w:rsidRPr="00FB0BE8">
        <w:lastRenderedPageBreak/>
        <w:t>Φάση Γ: Ανάπτυξη Διαδικτυακής Πύλης και Υποσυστημάτων</w:t>
      </w:r>
      <w:bookmarkEnd w:id="540"/>
      <w:bookmarkEnd w:id="541"/>
    </w:p>
    <w:tbl>
      <w:tblPr>
        <w:tblStyle w:val="a5"/>
        <w:tblW w:w="0" w:type="auto"/>
        <w:tblLook w:val="04A0" w:firstRow="1" w:lastRow="0" w:firstColumn="1" w:lastColumn="0" w:noHBand="0" w:noVBand="1"/>
      </w:tblPr>
      <w:tblGrid>
        <w:gridCol w:w="2074"/>
        <w:gridCol w:w="2074"/>
        <w:gridCol w:w="2074"/>
        <w:gridCol w:w="3554"/>
      </w:tblGrid>
      <w:tr w:rsidR="001631BF" w:rsidRPr="00C036CB" w14:paraId="66DC0D63" w14:textId="77777777" w:rsidTr="00526072">
        <w:tc>
          <w:tcPr>
            <w:tcW w:w="2074" w:type="dxa"/>
          </w:tcPr>
          <w:p w14:paraId="7ECB230E"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520CC6D9" w14:textId="77777777" w:rsidR="001631BF" w:rsidRPr="00C036CB" w:rsidRDefault="0004688C" w:rsidP="005939DD">
            <w:pPr>
              <w:jc w:val="center"/>
            </w:pPr>
            <w:r w:rsidRPr="00C036CB">
              <w:t>4</w:t>
            </w:r>
          </w:p>
        </w:tc>
        <w:tc>
          <w:tcPr>
            <w:tcW w:w="2074" w:type="dxa"/>
          </w:tcPr>
          <w:p w14:paraId="4F3548ED"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4A3B7A9F" w14:textId="77777777" w:rsidR="001631BF" w:rsidRPr="00C036CB" w:rsidRDefault="0004688C" w:rsidP="005939DD">
            <w:pPr>
              <w:jc w:val="center"/>
            </w:pPr>
            <w:r w:rsidRPr="00C036CB">
              <w:t>9</w:t>
            </w:r>
          </w:p>
        </w:tc>
      </w:tr>
      <w:tr w:rsidR="001631BF" w:rsidRPr="00C036CB" w14:paraId="7AF12EEA" w14:textId="77777777" w:rsidTr="00526072">
        <w:tc>
          <w:tcPr>
            <w:tcW w:w="2074" w:type="dxa"/>
          </w:tcPr>
          <w:p w14:paraId="22FA70D3" w14:textId="77777777" w:rsidR="001631BF" w:rsidRPr="00C036CB" w:rsidRDefault="001631BF" w:rsidP="005939DD">
            <w:pPr>
              <w:rPr>
                <w:b/>
                <w:bCs/>
              </w:rPr>
            </w:pPr>
            <w:r w:rsidRPr="00C036CB">
              <w:rPr>
                <w:b/>
                <w:bCs/>
              </w:rPr>
              <w:t>ΤΙΤΛΟΣ ΦΑΣΗΣ</w:t>
            </w:r>
          </w:p>
        </w:tc>
        <w:tc>
          <w:tcPr>
            <w:tcW w:w="7702" w:type="dxa"/>
            <w:gridSpan w:val="3"/>
          </w:tcPr>
          <w:p w14:paraId="7CC70AAB" w14:textId="77777777" w:rsidR="001631BF" w:rsidRPr="00C036CB" w:rsidRDefault="001631BF" w:rsidP="005939DD">
            <w:pPr>
              <w:jc w:val="left"/>
            </w:pPr>
            <w:r w:rsidRPr="00C036CB">
              <w:t>Ανάπτυξη Διαδικτυακής Πύλης και Υποσυστημάτων</w:t>
            </w:r>
          </w:p>
        </w:tc>
      </w:tr>
      <w:tr w:rsidR="001631BF" w:rsidRPr="00C036CB" w14:paraId="46ABEF5B" w14:textId="77777777" w:rsidTr="00526072">
        <w:tc>
          <w:tcPr>
            <w:tcW w:w="9776" w:type="dxa"/>
            <w:gridSpan w:val="4"/>
          </w:tcPr>
          <w:p w14:paraId="11A1BD53" w14:textId="77777777" w:rsidR="001631BF" w:rsidRPr="00C036CB" w:rsidRDefault="001631BF" w:rsidP="005939DD">
            <w:pPr>
              <w:rPr>
                <w:b/>
                <w:bCs/>
              </w:rPr>
            </w:pPr>
            <w:r w:rsidRPr="00C036CB">
              <w:rPr>
                <w:b/>
                <w:bCs/>
              </w:rPr>
              <w:t>ΣΤΟΧΟΙ ΦΑΣΗΣ</w:t>
            </w:r>
          </w:p>
          <w:p w14:paraId="04E8C570"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Ανάπτυξη Λογισμικού</w:t>
            </w:r>
          </w:p>
          <w:p w14:paraId="70EB1A93" w14:textId="77777777" w:rsidR="001631BF" w:rsidRPr="00C036CB" w:rsidRDefault="001631BF" w:rsidP="004A1D19">
            <w:pPr>
              <w:pStyle w:val="a3"/>
              <w:numPr>
                <w:ilvl w:val="0"/>
                <w:numId w:val="36"/>
              </w:numPr>
              <w:spacing w:before="120" w:after="120"/>
            </w:pPr>
            <w:r w:rsidRPr="00C036CB">
              <w:rPr>
                <w:b/>
                <w:bCs/>
              </w:rPr>
              <w:t>Στόχος 2:</w:t>
            </w:r>
            <w:r w:rsidRPr="00C036CB">
              <w:t xml:space="preserve"> Εγκατάσταση και παραμετροποίηση λογισμικού</w:t>
            </w:r>
          </w:p>
          <w:p w14:paraId="06675EC9" w14:textId="77777777" w:rsidR="001631BF" w:rsidRPr="00C036CB" w:rsidRDefault="001631BF" w:rsidP="004A1D19">
            <w:pPr>
              <w:pStyle w:val="a3"/>
              <w:numPr>
                <w:ilvl w:val="0"/>
                <w:numId w:val="36"/>
              </w:numPr>
              <w:spacing w:before="120" w:after="120"/>
            </w:pPr>
            <w:r w:rsidRPr="00C036CB">
              <w:rPr>
                <w:b/>
                <w:bCs/>
              </w:rPr>
              <w:t>Στόχος 3:</w:t>
            </w:r>
            <w:r w:rsidRPr="00C036CB">
              <w:t xml:space="preserve"> Εκτέλεση των απαραίτητων σεναρίων δοκιμών</w:t>
            </w:r>
          </w:p>
        </w:tc>
      </w:tr>
      <w:tr w:rsidR="001631BF" w:rsidRPr="00C036CB" w14:paraId="18892CF6" w14:textId="77777777" w:rsidTr="00526072">
        <w:tc>
          <w:tcPr>
            <w:tcW w:w="9776" w:type="dxa"/>
            <w:gridSpan w:val="4"/>
          </w:tcPr>
          <w:p w14:paraId="4D0A4196" w14:textId="77777777" w:rsidR="001631BF" w:rsidRPr="00C036CB" w:rsidRDefault="001631BF" w:rsidP="005939DD">
            <w:pPr>
              <w:rPr>
                <w:b/>
                <w:bCs/>
              </w:rPr>
            </w:pPr>
            <w:r w:rsidRPr="00C036CB">
              <w:rPr>
                <w:b/>
                <w:bCs/>
              </w:rPr>
              <w:t>ΠΕΡΙΓΡΑΦΗ ΦΑΣΗΣ</w:t>
            </w:r>
          </w:p>
          <w:p w14:paraId="1D82F4EE" w14:textId="77777777" w:rsidR="001631BF" w:rsidRPr="00C036CB" w:rsidRDefault="001631BF" w:rsidP="005939DD">
            <w:r w:rsidRPr="00C036CB">
              <w:t xml:space="preserve">Η συγκεκριμένη φάση αφορά στην ανάπτυξη των Υποσυστημάτων και της Διαδικτυακής Πύλης του </w:t>
            </w:r>
            <w:r w:rsidRPr="00C036CB">
              <w:rPr>
                <w:lang w:val="en-US"/>
              </w:rPr>
              <w:t>govHUB</w:t>
            </w:r>
            <w:r w:rsidRPr="00C036CB">
              <w:t>, καθώς και την εγκατάσταση και παραμετροποίησή τους, εργασίες που θα βασιστούν στα αποτελέσματα της Φάσης Ανάλυσης Απαιτήσεων.</w:t>
            </w:r>
          </w:p>
          <w:p w14:paraId="43FB1558" w14:textId="77777777" w:rsidR="001631BF" w:rsidRPr="00C036CB" w:rsidRDefault="001631BF" w:rsidP="005939DD">
            <w:r w:rsidRPr="00C036CB">
              <w:t>Ειδικότερα τα Υποσυστήματα που πρέπει να αναπτυχθούν σε αυτή τη φάση είναι τα εξής:</w:t>
            </w:r>
          </w:p>
          <w:p w14:paraId="126EA45E" w14:textId="77777777" w:rsidR="001631BF" w:rsidRPr="00C036CB" w:rsidRDefault="001631BF" w:rsidP="004A1D19">
            <w:pPr>
              <w:pStyle w:val="a3"/>
              <w:numPr>
                <w:ilvl w:val="0"/>
                <w:numId w:val="42"/>
              </w:numPr>
              <w:spacing w:before="120" w:after="120"/>
            </w:pPr>
            <w:r w:rsidRPr="00C036CB">
              <w:t>Υποσύστημα Ενεργοποίησης Φορέων</w:t>
            </w:r>
          </w:p>
          <w:p w14:paraId="39A463FE" w14:textId="77777777" w:rsidR="001631BF" w:rsidRPr="00C036CB" w:rsidRDefault="001631BF" w:rsidP="004A1D19">
            <w:pPr>
              <w:pStyle w:val="a3"/>
              <w:numPr>
                <w:ilvl w:val="0"/>
                <w:numId w:val="42"/>
              </w:numPr>
              <w:spacing w:before="120" w:after="120"/>
            </w:pPr>
            <w:r w:rsidRPr="00C036CB">
              <w:t>Υποσύστημα Ενημέρωσης Χρηστών</w:t>
            </w:r>
          </w:p>
          <w:p w14:paraId="729CE9CD" w14:textId="77777777" w:rsidR="001631BF" w:rsidRPr="00C036CB" w:rsidRDefault="001631BF" w:rsidP="004A1D19">
            <w:pPr>
              <w:pStyle w:val="a3"/>
              <w:numPr>
                <w:ilvl w:val="0"/>
                <w:numId w:val="42"/>
              </w:numPr>
              <w:spacing w:before="120" w:after="120"/>
            </w:pPr>
            <w:r w:rsidRPr="00C036CB">
              <w:t>Υποσύστημα Αυτεπάγγελτης Αναζήτησης Εγγράφων</w:t>
            </w:r>
          </w:p>
          <w:p w14:paraId="08C25835" w14:textId="77777777" w:rsidR="001631BF" w:rsidRPr="00C036CB" w:rsidRDefault="001631BF" w:rsidP="004A1D19">
            <w:pPr>
              <w:pStyle w:val="a3"/>
              <w:numPr>
                <w:ilvl w:val="0"/>
                <w:numId w:val="42"/>
              </w:numPr>
              <w:spacing w:before="120" w:after="120"/>
            </w:pPr>
            <w:r w:rsidRPr="00C036CB">
              <w:t>Υποσύστημα Χορήγησης Επιδομάτων σε πληγέντες από Φυσικές Καταστροφές</w:t>
            </w:r>
          </w:p>
          <w:p w14:paraId="22BEB11D" w14:textId="77777777" w:rsidR="001631BF" w:rsidRPr="00C036CB" w:rsidRDefault="001631BF" w:rsidP="004A1D19">
            <w:pPr>
              <w:pStyle w:val="a3"/>
              <w:numPr>
                <w:ilvl w:val="0"/>
                <w:numId w:val="42"/>
              </w:numPr>
              <w:spacing w:before="120" w:after="120"/>
            </w:pPr>
            <w:r w:rsidRPr="00C036CB">
              <w:t>Υποσύστημα Στατιστικών Στοιχείων και Γραφημάτων</w:t>
            </w:r>
          </w:p>
          <w:p w14:paraId="089D606F" w14:textId="77777777" w:rsidR="001631BF" w:rsidRPr="00C036CB" w:rsidRDefault="001631BF" w:rsidP="005939DD">
            <w:r w:rsidRPr="00C036CB">
              <w:t>Επίσης, στη φάση αυτή εκτελούνται οι δοκιμές αποδοχής του συστήματος, ακολουθώντας τα σενάρια δοκιμών που θα έχουν προσδιοριστεί. Οι δοκιμές αποδοχής χρηστών θα εκτελεστούν από τον Ανάδοχο υλοποίησης του συστήματος με την υποστήριξη στελεχών της Αναθέτουσας Αρχής.</w:t>
            </w:r>
          </w:p>
        </w:tc>
      </w:tr>
      <w:tr w:rsidR="001631BF" w:rsidRPr="00C036CB" w14:paraId="45588F30" w14:textId="77777777" w:rsidTr="00526072">
        <w:tc>
          <w:tcPr>
            <w:tcW w:w="9776" w:type="dxa"/>
            <w:gridSpan w:val="4"/>
          </w:tcPr>
          <w:p w14:paraId="618E9A67" w14:textId="77777777" w:rsidR="001631BF" w:rsidRPr="00C036CB" w:rsidRDefault="001631BF" w:rsidP="005939DD">
            <w:pPr>
              <w:rPr>
                <w:b/>
                <w:bCs/>
              </w:rPr>
            </w:pPr>
            <w:r w:rsidRPr="00C036CB">
              <w:rPr>
                <w:b/>
                <w:bCs/>
              </w:rPr>
              <w:t>ΠΑΡΑΔΟΤΕΑ</w:t>
            </w:r>
          </w:p>
          <w:p w14:paraId="36C654BC" w14:textId="77777777" w:rsidR="001631BF" w:rsidRPr="00C036CB" w:rsidRDefault="001631BF" w:rsidP="004A1D19">
            <w:pPr>
              <w:pStyle w:val="a3"/>
              <w:numPr>
                <w:ilvl w:val="0"/>
                <w:numId w:val="37"/>
              </w:numPr>
              <w:spacing w:before="120" w:after="120"/>
            </w:pPr>
            <w:r w:rsidRPr="00C036CB">
              <w:t xml:space="preserve">Π.Γ.1: </w:t>
            </w:r>
            <w:r w:rsidR="009C06B2" w:rsidRPr="00C036CB">
              <w:t xml:space="preserve">Επικαιροποιημένα </w:t>
            </w:r>
            <w:r w:rsidRPr="00C036CB">
              <w:t xml:space="preserve">Σενάρια </w:t>
            </w:r>
            <w:r w:rsidR="009C06B2" w:rsidRPr="00C036CB">
              <w:t xml:space="preserve"> Ελέγχου</w:t>
            </w:r>
          </w:p>
          <w:p w14:paraId="71AD78AD" w14:textId="77777777" w:rsidR="001631BF" w:rsidRPr="00C036CB" w:rsidRDefault="001631BF" w:rsidP="004A1D19">
            <w:pPr>
              <w:pStyle w:val="a3"/>
              <w:numPr>
                <w:ilvl w:val="0"/>
                <w:numId w:val="37"/>
              </w:numPr>
              <w:spacing w:before="120" w:after="120"/>
            </w:pPr>
            <w:r w:rsidRPr="00C036CB">
              <w:t xml:space="preserve">Π.Γ.2: Διαδικτυακή Πύλη </w:t>
            </w:r>
            <w:r w:rsidRPr="00C036CB">
              <w:rPr>
                <w:lang w:val="en-US"/>
              </w:rPr>
              <w:t>govhub</w:t>
            </w:r>
            <w:r w:rsidRPr="00C036CB">
              <w:t>.</w:t>
            </w:r>
            <w:r w:rsidRPr="00C036CB">
              <w:rPr>
                <w:lang w:val="en-US"/>
              </w:rPr>
              <w:t>gr</w:t>
            </w:r>
            <w:r w:rsidRPr="00C036CB">
              <w:t xml:space="preserve"> εγκατεστημένη, παραμετροποιημένη και σε λειτουργία</w:t>
            </w:r>
          </w:p>
          <w:p w14:paraId="26FB7085" w14:textId="77777777" w:rsidR="001631BF" w:rsidRPr="00C036CB" w:rsidRDefault="001631BF" w:rsidP="004A1D19">
            <w:pPr>
              <w:pStyle w:val="a3"/>
              <w:numPr>
                <w:ilvl w:val="0"/>
                <w:numId w:val="37"/>
              </w:numPr>
              <w:spacing w:before="120" w:after="120"/>
            </w:pPr>
            <w:r w:rsidRPr="00C036CB">
              <w:t>Π.Γ.3: Υποσυστήματα εγκατεστημένα, παραμετροποιημένα και σε λειτουργία</w:t>
            </w:r>
          </w:p>
          <w:p w14:paraId="171878E8" w14:textId="77777777" w:rsidR="001631BF" w:rsidRPr="00C036CB" w:rsidRDefault="001631BF" w:rsidP="004A1D19">
            <w:pPr>
              <w:pStyle w:val="a3"/>
              <w:numPr>
                <w:ilvl w:val="0"/>
                <w:numId w:val="37"/>
              </w:numPr>
              <w:spacing w:before="120" w:after="120"/>
            </w:pPr>
            <w:r w:rsidRPr="00C036CB">
              <w:t>Π.Γ.4: Αποτελέσματα δοκιμών λειτουργικότητας και απόδοσης</w:t>
            </w:r>
          </w:p>
          <w:p w14:paraId="20E326E9" w14:textId="77777777" w:rsidR="001631BF" w:rsidRPr="00C036CB" w:rsidRDefault="001631BF" w:rsidP="004A1D19">
            <w:pPr>
              <w:pStyle w:val="a3"/>
              <w:numPr>
                <w:ilvl w:val="0"/>
                <w:numId w:val="37"/>
              </w:numPr>
              <w:spacing w:before="120" w:after="120"/>
            </w:pPr>
            <w:r w:rsidRPr="00C036CB">
              <w:t>Π.Γ.5:</w:t>
            </w:r>
            <w:r w:rsidRPr="00C036CB">
              <w:rPr>
                <w:lang w:val="en-US"/>
              </w:rPr>
              <w:t xml:space="preserve"> </w:t>
            </w:r>
            <w:r w:rsidRPr="00C036CB">
              <w:t>Τεκμηρίωση Συστήματος</w:t>
            </w:r>
          </w:p>
        </w:tc>
      </w:tr>
    </w:tbl>
    <w:p w14:paraId="7179F668" w14:textId="77777777" w:rsidR="00801722" w:rsidRDefault="00801722" w:rsidP="00801722">
      <w:bookmarkStart w:id="542" w:name="_Toc57762436"/>
    </w:p>
    <w:p w14:paraId="6EEEE90B" w14:textId="77777777" w:rsidR="001631BF" w:rsidRDefault="001631BF" w:rsidP="004A1D19">
      <w:pPr>
        <w:pStyle w:val="3"/>
        <w:numPr>
          <w:ilvl w:val="2"/>
          <w:numId w:val="96"/>
        </w:numPr>
      </w:pPr>
      <w:bookmarkStart w:id="543" w:name="_Toc131090414"/>
      <w:r w:rsidRPr="006E2DA8">
        <w:t>Φάση Δ: Εγκατάσταση και Ρυθμίσεις Ασφάλειας Συστήματος</w:t>
      </w:r>
      <w:bookmarkEnd w:id="542"/>
      <w:bookmarkEnd w:id="543"/>
    </w:p>
    <w:tbl>
      <w:tblPr>
        <w:tblStyle w:val="a5"/>
        <w:tblW w:w="0" w:type="auto"/>
        <w:tblLook w:val="04A0" w:firstRow="1" w:lastRow="0" w:firstColumn="1" w:lastColumn="0" w:noHBand="0" w:noVBand="1"/>
      </w:tblPr>
      <w:tblGrid>
        <w:gridCol w:w="2074"/>
        <w:gridCol w:w="2074"/>
        <w:gridCol w:w="2074"/>
        <w:gridCol w:w="3554"/>
      </w:tblGrid>
      <w:tr w:rsidR="001631BF" w:rsidRPr="00C036CB" w14:paraId="1CA3E489" w14:textId="77777777" w:rsidTr="00526072">
        <w:tc>
          <w:tcPr>
            <w:tcW w:w="2074" w:type="dxa"/>
          </w:tcPr>
          <w:p w14:paraId="5E6F2F2C"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6A71A5A4" w14:textId="77777777" w:rsidR="001631BF" w:rsidRPr="00C036CB" w:rsidRDefault="0004688C" w:rsidP="005939DD">
            <w:pPr>
              <w:jc w:val="center"/>
            </w:pPr>
            <w:r w:rsidRPr="00C036CB">
              <w:t>4</w:t>
            </w:r>
          </w:p>
        </w:tc>
        <w:tc>
          <w:tcPr>
            <w:tcW w:w="2074" w:type="dxa"/>
          </w:tcPr>
          <w:p w14:paraId="24EC6BAE"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1CEBC9A8" w14:textId="77777777" w:rsidR="001631BF" w:rsidRPr="00C036CB" w:rsidRDefault="0004688C" w:rsidP="005939DD">
            <w:pPr>
              <w:jc w:val="center"/>
            </w:pPr>
            <w:r w:rsidRPr="00C036CB">
              <w:t>9</w:t>
            </w:r>
          </w:p>
        </w:tc>
      </w:tr>
      <w:tr w:rsidR="001631BF" w:rsidRPr="00C036CB" w14:paraId="07F43482" w14:textId="77777777" w:rsidTr="00526072">
        <w:tc>
          <w:tcPr>
            <w:tcW w:w="2074" w:type="dxa"/>
          </w:tcPr>
          <w:p w14:paraId="56831F94" w14:textId="77777777" w:rsidR="001631BF" w:rsidRPr="00C036CB" w:rsidRDefault="001631BF" w:rsidP="005939DD">
            <w:pPr>
              <w:rPr>
                <w:b/>
                <w:bCs/>
              </w:rPr>
            </w:pPr>
            <w:r w:rsidRPr="00C036CB">
              <w:rPr>
                <w:b/>
                <w:bCs/>
              </w:rPr>
              <w:t>ΤΙΤΛΟΣ ΦΑΣΗΣ</w:t>
            </w:r>
          </w:p>
        </w:tc>
        <w:tc>
          <w:tcPr>
            <w:tcW w:w="7702" w:type="dxa"/>
            <w:gridSpan w:val="3"/>
          </w:tcPr>
          <w:p w14:paraId="7F5F595D" w14:textId="77777777" w:rsidR="001631BF" w:rsidRPr="00C036CB" w:rsidRDefault="001631BF" w:rsidP="005939DD">
            <w:pPr>
              <w:jc w:val="left"/>
            </w:pPr>
            <w:r w:rsidRPr="00C036CB">
              <w:t>Εγκατάσταση και Ρυθμίσεις Ασφάλειας Συστήματος</w:t>
            </w:r>
          </w:p>
        </w:tc>
      </w:tr>
      <w:tr w:rsidR="001631BF" w:rsidRPr="00C036CB" w14:paraId="2510B9D3" w14:textId="77777777" w:rsidTr="00526072">
        <w:tc>
          <w:tcPr>
            <w:tcW w:w="9776" w:type="dxa"/>
            <w:gridSpan w:val="4"/>
          </w:tcPr>
          <w:p w14:paraId="3E8F0C1C" w14:textId="77777777" w:rsidR="001631BF" w:rsidRPr="00C036CB" w:rsidRDefault="001631BF" w:rsidP="005939DD">
            <w:pPr>
              <w:rPr>
                <w:b/>
                <w:bCs/>
              </w:rPr>
            </w:pPr>
            <w:r w:rsidRPr="00C036CB">
              <w:rPr>
                <w:b/>
                <w:bCs/>
              </w:rPr>
              <w:t>ΣΤΟΧΟΙ ΦΑΣΗΣ</w:t>
            </w:r>
          </w:p>
          <w:p w14:paraId="10D06072"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Ασφάλεια Συστήματος</w:t>
            </w:r>
          </w:p>
        </w:tc>
      </w:tr>
      <w:tr w:rsidR="001631BF" w:rsidRPr="00C036CB" w14:paraId="60BD75E0" w14:textId="77777777" w:rsidTr="00526072">
        <w:tc>
          <w:tcPr>
            <w:tcW w:w="9776" w:type="dxa"/>
            <w:gridSpan w:val="4"/>
          </w:tcPr>
          <w:p w14:paraId="0DB5A747" w14:textId="77777777" w:rsidR="001631BF" w:rsidRPr="00C036CB" w:rsidRDefault="001631BF" w:rsidP="005939DD">
            <w:pPr>
              <w:rPr>
                <w:b/>
                <w:bCs/>
              </w:rPr>
            </w:pPr>
            <w:r w:rsidRPr="00C036CB">
              <w:rPr>
                <w:b/>
                <w:bCs/>
              </w:rPr>
              <w:t>ΠΕΡΙΓΡΑΦΗ ΦΑΣΗΣ</w:t>
            </w:r>
          </w:p>
          <w:p w14:paraId="0CDEF72F" w14:textId="77777777" w:rsidR="001631BF" w:rsidRPr="00C036CB" w:rsidRDefault="001631BF" w:rsidP="005939DD">
            <w:r w:rsidRPr="00C036CB">
              <w:t>Η συγκεκριμένη φάση αφορά την εγκατάσταση και την παραμετροποίηση των υπηρεσιών ασφάλειας που αναφέρονται στο Κεφάλαιο Υπηρεσίες Ασφάλειας.</w:t>
            </w:r>
          </w:p>
        </w:tc>
      </w:tr>
      <w:tr w:rsidR="001631BF" w:rsidRPr="00C036CB" w14:paraId="214C5121" w14:textId="77777777" w:rsidTr="00526072">
        <w:tc>
          <w:tcPr>
            <w:tcW w:w="9776" w:type="dxa"/>
            <w:gridSpan w:val="4"/>
          </w:tcPr>
          <w:p w14:paraId="5F600E3B" w14:textId="77777777" w:rsidR="001631BF" w:rsidRPr="00C036CB" w:rsidRDefault="001631BF" w:rsidP="005939DD">
            <w:pPr>
              <w:rPr>
                <w:b/>
                <w:bCs/>
              </w:rPr>
            </w:pPr>
            <w:r w:rsidRPr="00C036CB">
              <w:rPr>
                <w:b/>
                <w:bCs/>
              </w:rPr>
              <w:t>ΠΑΡΑΔΟΤΕΑ</w:t>
            </w:r>
          </w:p>
          <w:p w14:paraId="030ED0F1" w14:textId="77777777" w:rsidR="001631BF" w:rsidRPr="00C036CB" w:rsidRDefault="001631BF" w:rsidP="004A1D19">
            <w:pPr>
              <w:pStyle w:val="a3"/>
              <w:numPr>
                <w:ilvl w:val="0"/>
                <w:numId w:val="37"/>
              </w:numPr>
              <w:spacing w:before="120" w:after="120"/>
            </w:pPr>
            <w:r w:rsidRPr="00C036CB">
              <w:t xml:space="preserve">Π.Δ.1: </w:t>
            </w:r>
            <w:r w:rsidR="001C4916" w:rsidRPr="00C036CB">
              <w:t xml:space="preserve">Μελέτη Ασφάλειας </w:t>
            </w:r>
          </w:p>
          <w:p w14:paraId="6A72696B" w14:textId="77777777" w:rsidR="001631BF" w:rsidRPr="00C036CB" w:rsidRDefault="001631BF" w:rsidP="004A1D19">
            <w:pPr>
              <w:pStyle w:val="a3"/>
              <w:numPr>
                <w:ilvl w:val="0"/>
                <w:numId w:val="37"/>
              </w:numPr>
              <w:spacing w:before="120" w:after="120"/>
            </w:pPr>
            <w:r w:rsidRPr="00C036CB">
              <w:t xml:space="preserve">Π.Δ.2: </w:t>
            </w:r>
            <w:r w:rsidR="001C4916" w:rsidRPr="00C036CB">
              <w:t>Μελέτη αποτίμησης επικινδυνότητας</w:t>
            </w:r>
          </w:p>
          <w:p w14:paraId="42430CBC" w14:textId="77777777" w:rsidR="001631BF" w:rsidRPr="00C036CB" w:rsidRDefault="001631BF" w:rsidP="004A1D19">
            <w:pPr>
              <w:pStyle w:val="a3"/>
              <w:numPr>
                <w:ilvl w:val="0"/>
                <w:numId w:val="37"/>
              </w:numPr>
              <w:spacing w:before="120" w:after="120"/>
            </w:pPr>
            <w:r w:rsidRPr="00C036CB">
              <w:t xml:space="preserve">Π.Δ.3: </w:t>
            </w:r>
            <w:r w:rsidR="001C4916" w:rsidRPr="00C036CB">
              <w:t xml:space="preserve">Εγκατάσταση και παραμετροποίηση υπηρεσιών ασφάλειας </w:t>
            </w:r>
          </w:p>
        </w:tc>
      </w:tr>
    </w:tbl>
    <w:p w14:paraId="07D127BF" w14:textId="77777777" w:rsidR="00801722" w:rsidRDefault="00801722" w:rsidP="00801722">
      <w:bookmarkStart w:id="544" w:name="_Toc57762437"/>
    </w:p>
    <w:p w14:paraId="7DEE8C2C" w14:textId="77777777" w:rsidR="001631BF" w:rsidRDefault="001631BF" w:rsidP="004A1D19">
      <w:pPr>
        <w:pStyle w:val="3"/>
        <w:numPr>
          <w:ilvl w:val="2"/>
          <w:numId w:val="96"/>
        </w:numPr>
      </w:pPr>
      <w:bookmarkStart w:id="545" w:name="_Toc131090415"/>
      <w:r w:rsidRPr="007567F7">
        <w:lastRenderedPageBreak/>
        <w:t>Φάση Ε: Μετάπτωση</w:t>
      </w:r>
      <w:r w:rsidR="0094065E">
        <w:t xml:space="preserve"> Συστήματος</w:t>
      </w:r>
      <w:bookmarkEnd w:id="545"/>
      <w:r w:rsidRPr="007567F7">
        <w:t xml:space="preserve"> </w:t>
      </w:r>
      <w:bookmarkEnd w:id="544"/>
    </w:p>
    <w:tbl>
      <w:tblPr>
        <w:tblStyle w:val="a5"/>
        <w:tblW w:w="0" w:type="auto"/>
        <w:tblLook w:val="04A0" w:firstRow="1" w:lastRow="0" w:firstColumn="1" w:lastColumn="0" w:noHBand="0" w:noVBand="1"/>
      </w:tblPr>
      <w:tblGrid>
        <w:gridCol w:w="2074"/>
        <w:gridCol w:w="2074"/>
        <w:gridCol w:w="2074"/>
        <w:gridCol w:w="3554"/>
      </w:tblGrid>
      <w:tr w:rsidR="001631BF" w:rsidRPr="00C036CB" w14:paraId="486301EF" w14:textId="77777777" w:rsidTr="00526072">
        <w:tc>
          <w:tcPr>
            <w:tcW w:w="2074" w:type="dxa"/>
          </w:tcPr>
          <w:p w14:paraId="43846042"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86D8996" w14:textId="77777777" w:rsidR="001631BF" w:rsidRPr="00C036CB" w:rsidRDefault="0004688C" w:rsidP="005939DD">
            <w:pPr>
              <w:jc w:val="center"/>
            </w:pPr>
            <w:r w:rsidRPr="00C036CB">
              <w:t>10</w:t>
            </w:r>
          </w:p>
        </w:tc>
        <w:tc>
          <w:tcPr>
            <w:tcW w:w="2074" w:type="dxa"/>
          </w:tcPr>
          <w:p w14:paraId="2D440F84"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2714147F" w14:textId="77777777" w:rsidR="001631BF" w:rsidRPr="00C036CB" w:rsidRDefault="00DE3C2B" w:rsidP="005939DD">
            <w:pPr>
              <w:jc w:val="center"/>
            </w:pPr>
            <w:r w:rsidRPr="00C036CB">
              <w:t>1</w:t>
            </w:r>
            <w:r w:rsidR="0004688C" w:rsidRPr="00C036CB">
              <w:t>1</w:t>
            </w:r>
          </w:p>
        </w:tc>
      </w:tr>
      <w:tr w:rsidR="001631BF" w:rsidRPr="00C036CB" w14:paraId="087397F5" w14:textId="77777777" w:rsidTr="00526072">
        <w:tc>
          <w:tcPr>
            <w:tcW w:w="2074" w:type="dxa"/>
          </w:tcPr>
          <w:p w14:paraId="194E17B3" w14:textId="77777777" w:rsidR="001631BF" w:rsidRPr="00C036CB" w:rsidRDefault="001631BF" w:rsidP="005939DD">
            <w:pPr>
              <w:rPr>
                <w:b/>
                <w:bCs/>
              </w:rPr>
            </w:pPr>
            <w:r w:rsidRPr="00C036CB">
              <w:rPr>
                <w:b/>
                <w:bCs/>
              </w:rPr>
              <w:t>ΤΙΤΛΟΣ ΦΑΣΗΣ</w:t>
            </w:r>
          </w:p>
        </w:tc>
        <w:tc>
          <w:tcPr>
            <w:tcW w:w="7702" w:type="dxa"/>
            <w:gridSpan w:val="3"/>
          </w:tcPr>
          <w:p w14:paraId="63EFFAC1" w14:textId="77777777" w:rsidR="001631BF" w:rsidRPr="00C036CB" w:rsidRDefault="001631BF" w:rsidP="005939DD">
            <w:pPr>
              <w:jc w:val="left"/>
            </w:pPr>
            <w:r w:rsidRPr="00C036CB">
              <w:t>Μετάπτωση Υπηρεσιών στη νέα υποδομή</w:t>
            </w:r>
          </w:p>
        </w:tc>
      </w:tr>
      <w:tr w:rsidR="001631BF" w:rsidRPr="00C036CB" w14:paraId="7D41D35D" w14:textId="77777777" w:rsidTr="00526072">
        <w:tc>
          <w:tcPr>
            <w:tcW w:w="9776" w:type="dxa"/>
            <w:gridSpan w:val="4"/>
          </w:tcPr>
          <w:p w14:paraId="55993D50" w14:textId="77777777" w:rsidR="001631BF" w:rsidRPr="00C036CB" w:rsidRDefault="001631BF" w:rsidP="005939DD">
            <w:pPr>
              <w:rPr>
                <w:b/>
                <w:bCs/>
              </w:rPr>
            </w:pPr>
            <w:r w:rsidRPr="00C036CB">
              <w:rPr>
                <w:b/>
                <w:bCs/>
              </w:rPr>
              <w:t>ΣΤΟΧΟΙ ΦΑΣΗΣ</w:t>
            </w:r>
          </w:p>
          <w:p w14:paraId="72D1FF73"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Μετάπτωση </w:t>
            </w:r>
            <w:r w:rsidR="0094065E" w:rsidRPr="00C036CB">
              <w:t xml:space="preserve">του συστήματος και των υφιστάμενων υπηρεσιών του </w:t>
            </w:r>
            <w:r w:rsidR="0094065E" w:rsidRPr="00C036CB">
              <w:rPr>
                <w:lang w:val="en-US"/>
              </w:rPr>
              <w:t>govHUB</w:t>
            </w:r>
          </w:p>
        </w:tc>
      </w:tr>
      <w:tr w:rsidR="001631BF" w:rsidRPr="00C036CB" w14:paraId="4C59FEF2" w14:textId="77777777" w:rsidTr="00526072">
        <w:tc>
          <w:tcPr>
            <w:tcW w:w="9776" w:type="dxa"/>
            <w:gridSpan w:val="4"/>
          </w:tcPr>
          <w:p w14:paraId="615688E6" w14:textId="77777777" w:rsidR="001631BF" w:rsidRPr="00C036CB" w:rsidRDefault="001631BF" w:rsidP="005939DD">
            <w:pPr>
              <w:rPr>
                <w:b/>
                <w:bCs/>
              </w:rPr>
            </w:pPr>
            <w:r w:rsidRPr="00C036CB">
              <w:rPr>
                <w:b/>
                <w:bCs/>
              </w:rPr>
              <w:t>ΠΕΡΙΓΡΑΦΗ ΦΑΣΗΣ</w:t>
            </w:r>
          </w:p>
          <w:p w14:paraId="4FCED1F8" w14:textId="77777777" w:rsidR="001631BF" w:rsidRPr="00C036CB" w:rsidRDefault="001631BF" w:rsidP="005939DD">
            <w:r w:rsidRPr="00C036CB">
              <w:t xml:space="preserve">Στο πλαίσιο των εργασιών της παρούσας φάσης, ο Ανάδοχος, έχοντας οδηγό το παραδοτέο Π.Α.2: Σχέδιο Μετάπτωσης, θα υλοποιήσει τη μετάπτωση </w:t>
            </w:r>
            <w:r w:rsidR="0094065E" w:rsidRPr="00C036CB">
              <w:t xml:space="preserve">του συστήματος και </w:t>
            </w:r>
            <w:r w:rsidRPr="00C036CB">
              <w:t xml:space="preserve">των υφιστάμενων υπηρεσιών του </w:t>
            </w:r>
            <w:r w:rsidRPr="00C036CB">
              <w:rPr>
                <w:lang w:val="en-US"/>
              </w:rPr>
              <w:t>govHUB</w:t>
            </w:r>
            <w:r w:rsidRPr="00C036CB">
              <w:t>.</w:t>
            </w:r>
          </w:p>
        </w:tc>
      </w:tr>
      <w:tr w:rsidR="001631BF" w:rsidRPr="00C036CB" w14:paraId="6DB465C5" w14:textId="77777777" w:rsidTr="00526072">
        <w:tc>
          <w:tcPr>
            <w:tcW w:w="9776" w:type="dxa"/>
            <w:gridSpan w:val="4"/>
          </w:tcPr>
          <w:p w14:paraId="33965A50" w14:textId="77777777" w:rsidR="001631BF" w:rsidRPr="00C036CB" w:rsidRDefault="001631BF" w:rsidP="005939DD">
            <w:pPr>
              <w:rPr>
                <w:b/>
                <w:bCs/>
              </w:rPr>
            </w:pPr>
            <w:r w:rsidRPr="00C036CB">
              <w:rPr>
                <w:b/>
                <w:bCs/>
              </w:rPr>
              <w:t>ΠΑΡΑΔΟΤΕΑ</w:t>
            </w:r>
          </w:p>
          <w:p w14:paraId="2A138515" w14:textId="77777777" w:rsidR="001631BF" w:rsidRPr="00C036CB" w:rsidRDefault="001631BF" w:rsidP="004A1D19">
            <w:pPr>
              <w:pStyle w:val="a3"/>
              <w:numPr>
                <w:ilvl w:val="0"/>
                <w:numId w:val="37"/>
              </w:numPr>
              <w:spacing w:before="120" w:after="120"/>
            </w:pPr>
            <w:r w:rsidRPr="00C036CB">
              <w:t xml:space="preserve">Π.Ε.1: Υφιστάμενες υπηρεσίες του </w:t>
            </w:r>
            <w:r w:rsidRPr="00C036CB">
              <w:rPr>
                <w:lang w:val="en-US"/>
              </w:rPr>
              <w:t>govHUB</w:t>
            </w:r>
            <w:r w:rsidRPr="00C036CB">
              <w:t xml:space="preserve"> εγκατεστημένες και σε λειτουργία στη νέα υποδομή</w:t>
            </w:r>
          </w:p>
          <w:p w14:paraId="49E53E2F" w14:textId="77777777" w:rsidR="001631BF" w:rsidRPr="00C036CB" w:rsidRDefault="001631BF" w:rsidP="004A1D19">
            <w:pPr>
              <w:pStyle w:val="a3"/>
              <w:numPr>
                <w:ilvl w:val="0"/>
                <w:numId w:val="37"/>
              </w:numPr>
              <w:spacing w:before="120" w:after="120"/>
            </w:pPr>
            <w:r w:rsidRPr="00C036CB">
              <w:t>Π.Ε.2: Σενάρια Δοκιμών</w:t>
            </w:r>
          </w:p>
          <w:p w14:paraId="7A8F7CD1" w14:textId="77777777" w:rsidR="001631BF" w:rsidRPr="00C036CB" w:rsidRDefault="001631BF" w:rsidP="004A1D19">
            <w:pPr>
              <w:pStyle w:val="a3"/>
              <w:numPr>
                <w:ilvl w:val="0"/>
                <w:numId w:val="37"/>
              </w:numPr>
              <w:spacing w:before="120" w:after="120"/>
            </w:pPr>
            <w:r w:rsidRPr="00C036CB">
              <w:t>Π.Ε.3: Αποτελέσματα δοκιμών λειτουργικότητας και απόδοσης</w:t>
            </w:r>
          </w:p>
        </w:tc>
      </w:tr>
    </w:tbl>
    <w:p w14:paraId="3CB11C8B" w14:textId="77777777" w:rsidR="00801722" w:rsidRDefault="00801722" w:rsidP="00801722">
      <w:bookmarkStart w:id="546" w:name="_Toc57762438"/>
    </w:p>
    <w:p w14:paraId="71A0E293" w14:textId="77777777" w:rsidR="001631BF" w:rsidRDefault="001631BF" w:rsidP="004A1D19">
      <w:pPr>
        <w:pStyle w:val="3"/>
        <w:numPr>
          <w:ilvl w:val="2"/>
          <w:numId w:val="96"/>
        </w:numPr>
      </w:pPr>
      <w:bookmarkStart w:id="547" w:name="_Toc131090416"/>
      <w:r>
        <w:t>Φάση ΣΤ: Εκπαίδευση</w:t>
      </w:r>
      <w:bookmarkEnd w:id="546"/>
      <w:bookmarkEnd w:id="547"/>
    </w:p>
    <w:tbl>
      <w:tblPr>
        <w:tblStyle w:val="a5"/>
        <w:tblW w:w="0" w:type="auto"/>
        <w:tblLook w:val="04A0" w:firstRow="1" w:lastRow="0" w:firstColumn="1" w:lastColumn="0" w:noHBand="0" w:noVBand="1"/>
      </w:tblPr>
      <w:tblGrid>
        <w:gridCol w:w="2074"/>
        <w:gridCol w:w="2074"/>
        <w:gridCol w:w="2074"/>
        <w:gridCol w:w="3554"/>
      </w:tblGrid>
      <w:tr w:rsidR="001631BF" w:rsidRPr="00C036CB" w14:paraId="0801FE56" w14:textId="77777777" w:rsidTr="00526072">
        <w:tc>
          <w:tcPr>
            <w:tcW w:w="2074" w:type="dxa"/>
          </w:tcPr>
          <w:p w14:paraId="442118B0"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4BCF85F" w14:textId="77777777" w:rsidR="001631BF" w:rsidRPr="00C036CB" w:rsidRDefault="00DE3C2B" w:rsidP="005939DD">
            <w:pPr>
              <w:jc w:val="center"/>
            </w:pPr>
            <w:r w:rsidRPr="00C036CB">
              <w:t>1</w:t>
            </w:r>
            <w:r w:rsidR="0004688C" w:rsidRPr="00C036CB">
              <w:t>1</w:t>
            </w:r>
          </w:p>
        </w:tc>
        <w:tc>
          <w:tcPr>
            <w:tcW w:w="2074" w:type="dxa"/>
          </w:tcPr>
          <w:p w14:paraId="20912596"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7B5BB37F" w14:textId="77777777" w:rsidR="001631BF" w:rsidRPr="00C036CB" w:rsidRDefault="00DE3C2B" w:rsidP="005939DD">
            <w:pPr>
              <w:jc w:val="center"/>
            </w:pPr>
            <w:r w:rsidRPr="00C036CB">
              <w:t>1</w:t>
            </w:r>
            <w:r w:rsidR="0004688C" w:rsidRPr="00C036CB">
              <w:t>2</w:t>
            </w:r>
          </w:p>
        </w:tc>
      </w:tr>
      <w:tr w:rsidR="001631BF" w:rsidRPr="00C036CB" w14:paraId="663D6245" w14:textId="77777777" w:rsidTr="00526072">
        <w:tc>
          <w:tcPr>
            <w:tcW w:w="2074" w:type="dxa"/>
          </w:tcPr>
          <w:p w14:paraId="4F86CBA2" w14:textId="77777777" w:rsidR="001631BF" w:rsidRPr="00C036CB" w:rsidRDefault="001631BF" w:rsidP="005939DD">
            <w:pPr>
              <w:rPr>
                <w:b/>
                <w:bCs/>
              </w:rPr>
            </w:pPr>
            <w:r w:rsidRPr="00C036CB">
              <w:rPr>
                <w:b/>
                <w:bCs/>
              </w:rPr>
              <w:t>ΤΙΤΛΟΣ ΦΑΣΗΣ</w:t>
            </w:r>
          </w:p>
        </w:tc>
        <w:tc>
          <w:tcPr>
            <w:tcW w:w="7702" w:type="dxa"/>
            <w:gridSpan w:val="3"/>
          </w:tcPr>
          <w:p w14:paraId="013EEE02" w14:textId="77777777" w:rsidR="001631BF" w:rsidRPr="00C036CB" w:rsidRDefault="001631BF" w:rsidP="005939DD">
            <w:pPr>
              <w:jc w:val="left"/>
            </w:pPr>
            <w:r w:rsidRPr="00C036CB">
              <w:t>Εκπαίδευση</w:t>
            </w:r>
          </w:p>
        </w:tc>
      </w:tr>
      <w:tr w:rsidR="001631BF" w:rsidRPr="00C036CB" w14:paraId="70C2FD0D" w14:textId="77777777" w:rsidTr="00526072">
        <w:tc>
          <w:tcPr>
            <w:tcW w:w="9776" w:type="dxa"/>
            <w:gridSpan w:val="4"/>
          </w:tcPr>
          <w:p w14:paraId="5BEFDCF7" w14:textId="77777777" w:rsidR="001631BF" w:rsidRPr="00C036CB" w:rsidRDefault="001631BF" w:rsidP="005939DD">
            <w:pPr>
              <w:rPr>
                <w:b/>
                <w:bCs/>
              </w:rPr>
            </w:pPr>
            <w:r w:rsidRPr="00C036CB">
              <w:rPr>
                <w:b/>
                <w:bCs/>
              </w:rPr>
              <w:t>ΣΤΟΧΟΙ ΦΑΣΗΣ</w:t>
            </w:r>
          </w:p>
          <w:p w14:paraId="1BFCC441" w14:textId="77777777" w:rsidR="001631BF" w:rsidRPr="00C036CB" w:rsidRDefault="001631BF" w:rsidP="004A1D19">
            <w:pPr>
              <w:pStyle w:val="a3"/>
              <w:numPr>
                <w:ilvl w:val="0"/>
                <w:numId w:val="36"/>
              </w:numPr>
              <w:spacing w:before="120" w:after="120"/>
              <w:jc w:val="left"/>
            </w:pPr>
            <w:r w:rsidRPr="00C036CB">
              <w:rPr>
                <w:b/>
                <w:bCs/>
              </w:rPr>
              <w:t>Στόχος 1:</w:t>
            </w:r>
            <w:r w:rsidRPr="00C036CB">
              <w:t xml:space="preserve"> Εκπαίδευση των διαχειριστών των υποσυστημάτων στη διαχείριση και συντήρηση τους</w:t>
            </w:r>
          </w:p>
          <w:p w14:paraId="4B01A0E5" w14:textId="77777777" w:rsidR="001631BF" w:rsidRPr="00C036CB" w:rsidRDefault="001631BF" w:rsidP="004A1D19">
            <w:pPr>
              <w:pStyle w:val="a3"/>
              <w:numPr>
                <w:ilvl w:val="0"/>
                <w:numId w:val="36"/>
              </w:numPr>
              <w:spacing w:before="120" w:after="120"/>
              <w:jc w:val="left"/>
            </w:pPr>
            <w:r w:rsidRPr="00C036CB">
              <w:rPr>
                <w:b/>
                <w:bCs/>
              </w:rPr>
              <w:t xml:space="preserve">Στόχος 2: </w:t>
            </w:r>
            <w:r w:rsidRPr="00C036CB">
              <w:t>Εκπαίδευση των διαχειριστών της διαδικτυακής πύλης στη διαχείριση και συντήρηση του</w:t>
            </w:r>
          </w:p>
          <w:p w14:paraId="18863C46" w14:textId="77777777" w:rsidR="001631BF" w:rsidRPr="00C036CB" w:rsidRDefault="001631BF" w:rsidP="004A1D19">
            <w:pPr>
              <w:pStyle w:val="a3"/>
              <w:numPr>
                <w:ilvl w:val="0"/>
                <w:numId w:val="36"/>
              </w:numPr>
              <w:spacing w:before="120" w:after="120"/>
              <w:jc w:val="left"/>
            </w:pPr>
            <w:r w:rsidRPr="00C036CB">
              <w:rPr>
                <w:b/>
                <w:bCs/>
              </w:rPr>
              <w:t xml:space="preserve">Στόχος 3: </w:t>
            </w:r>
            <w:r w:rsidRPr="00C036CB">
              <w:t>Εκπαίδευση των τελικών χρηστών (υπάλληλων φορέων) με στόχο την κατανόηση του τρόπου λειτουργίας και χρήσης των Υποσυστημάτων Αυτεπάγγελτης Αναζήτησης Εγγράφων και Χορήγησης Επιδομάτων σε πληγέντες από Φυσικές Καταστροφές</w:t>
            </w:r>
          </w:p>
        </w:tc>
      </w:tr>
      <w:tr w:rsidR="001631BF" w:rsidRPr="00C036CB" w14:paraId="39620C8A" w14:textId="77777777" w:rsidTr="00526072">
        <w:tc>
          <w:tcPr>
            <w:tcW w:w="9776" w:type="dxa"/>
            <w:gridSpan w:val="4"/>
          </w:tcPr>
          <w:p w14:paraId="0372E1B3" w14:textId="77777777" w:rsidR="001631BF" w:rsidRPr="00C036CB" w:rsidRDefault="001631BF" w:rsidP="005939DD">
            <w:pPr>
              <w:rPr>
                <w:b/>
                <w:bCs/>
              </w:rPr>
            </w:pPr>
            <w:r w:rsidRPr="00C036CB">
              <w:rPr>
                <w:b/>
                <w:bCs/>
              </w:rPr>
              <w:t>ΠΕΡΙΓΡΑΦΗ ΦΑΣΗΣ</w:t>
            </w:r>
          </w:p>
          <w:p w14:paraId="69493ACF" w14:textId="77777777" w:rsidR="001631BF" w:rsidRPr="00C036CB" w:rsidRDefault="001631BF" w:rsidP="005939DD">
            <w:r w:rsidRPr="00C036CB">
              <w:t>Αντικείμενο της συγκεκριμένης φάσης είναι η παροχή υπηρεσιών εκπαίδευσης, σύμφωνα με το πλάνο εκπαίδευσης</w:t>
            </w:r>
          </w:p>
        </w:tc>
      </w:tr>
      <w:tr w:rsidR="001631BF" w:rsidRPr="00C036CB" w14:paraId="6A58C6C0" w14:textId="77777777" w:rsidTr="00526072">
        <w:tc>
          <w:tcPr>
            <w:tcW w:w="9776" w:type="dxa"/>
            <w:gridSpan w:val="4"/>
          </w:tcPr>
          <w:p w14:paraId="0187CED9" w14:textId="77777777" w:rsidR="001631BF" w:rsidRPr="00C036CB" w:rsidRDefault="001631BF" w:rsidP="005939DD">
            <w:pPr>
              <w:rPr>
                <w:b/>
                <w:bCs/>
              </w:rPr>
            </w:pPr>
            <w:r w:rsidRPr="00C036CB">
              <w:rPr>
                <w:b/>
                <w:bCs/>
              </w:rPr>
              <w:t>ΠΑΡΑΔΟΤΕΑ</w:t>
            </w:r>
          </w:p>
          <w:p w14:paraId="5216FD99" w14:textId="77777777" w:rsidR="001631BF" w:rsidRPr="00C036CB" w:rsidRDefault="001631BF" w:rsidP="004A1D19">
            <w:pPr>
              <w:pStyle w:val="a3"/>
              <w:numPr>
                <w:ilvl w:val="0"/>
                <w:numId w:val="37"/>
              </w:numPr>
              <w:spacing w:before="120" w:after="120"/>
              <w:jc w:val="left"/>
            </w:pPr>
            <w:r w:rsidRPr="00C036CB">
              <w:t>Π.ΣΤ.1: Πλάνο Εκπαίδευσης</w:t>
            </w:r>
          </w:p>
          <w:p w14:paraId="570BBB36" w14:textId="77777777" w:rsidR="001631BF" w:rsidRPr="00C036CB" w:rsidRDefault="001631BF" w:rsidP="004A1D19">
            <w:pPr>
              <w:pStyle w:val="a3"/>
              <w:numPr>
                <w:ilvl w:val="0"/>
                <w:numId w:val="37"/>
              </w:numPr>
              <w:spacing w:before="120" w:after="120"/>
              <w:jc w:val="left"/>
            </w:pPr>
            <w:r w:rsidRPr="00C036CB">
              <w:t>Π.ΣΤ.2: Εκπαιδευτικό υλικό (εγχειρίδια χρήσης)</w:t>
            </w:r>
          </w:p>
          <w:p w14:paraId="7819E9BF" w14:textId="77777777" w:rsidR="001631BF" w:rsidRPr="00C036CB" w:rsidRDefault="001631BF" w:rsidP="004A1D19">
            <w:pPr>
              <w:pStyle w:val="a3"/>
              <w:numPr>
                <w:ilvl w:val="0"/>
                <w:numId w:val="37"/>
              </w:numPr>
              <w:spacing w:before="120" w:after="120"/>
              <w:jc w:val="left"/>
            </w:pPr>
            <w:r w:rsidRPr="00C036CB">
              <w:t>Π.ΣΤ.3: Εκπαίδευση των διαχειριστών της διαδικτυακής πύλης υπό τη μορφή τηλεδιάσκεψης</w:t>
            </w:r>
          </w:p>
          <w:p w14:paraId="15292A24" w14:textId="77777777" w:rsidR="001631BF" w:rsidRPr="00C036CB" w:rsidRDefault="001631BF" w:rsidP="004A1D19">
            <w:pPr>
              <w:pStyle w:val="a3"/>
              <w:numPr>
                <w:ilvl w:val="0"/>
                <w:numId w:val="37"/>
              </w:numPr>
              <w:spacing w:before="120" w:after="120"/>
              <w:jc w:val="left"/>
            </w:pPr>
            <w:r w:rsidRPr="00C036CB">
              <w:t>Π.ΣΤ.4: Εκπαίδευση των διαχειριστών των υποσυστημάτων υπό τη μορφή τηλεδιάσκεψης</w:t>
            </w:r>
          </w:p>
          <w:p w14:paraId="67427454" w14:textId="77777777" w:rsidR="001631BF" w:rsidRPr="00C036CB" w:rsidRDefault="001631BF" w:rsidP="004A1D19">
            <w:pPr>
              <w:pStyle w:val="a3"/>
              <w:numPr>
                <w:ilvl w:val="0"/>
                <w:numId w:val="37"/>
              </w:numPr>
              <w:spacing w:before="120" w:after="120"/>
              <w:jc w:val="left"/>
            </w:pPr>
            <w:r w:rsidRPr="00C036CB">
              <w:t xml:space="preserve">Π.ΣΤ.5: Εκπαίδευση των τελικών χρηστών (υπάλληλων φορέων) υπό τη μορφή </w:t>
            </w:r>
            <w:r w:rsidRPr="00C036CB">
              <w:rPr>
                <w:lang w:val="en-US"/>
              </w:rPr>
              <w:t>webinar</w:t>
            </w:r>
          </w:p>
          <w:p w14:paraId="7B759EC4" w14:textId="77777777" w:rsidR="001631BF" w:rsidRPr="00C036CB" w:rsidRDefault="001631BF" w:rsidP="004A1D19">
            <w:pPr>
              <w:pStyle w:val="a3"/>
              <w:numPr>
                <w:ilvl w:val="0"/>
                <w:numId w:val="37"/>
              </w:numPr>
              <w:spacing w:before="120" w:after="120"/>
              <w:jc w:val="left"/>
            </w:pPr>
            <w:r w:rsidRPr="00C036CB">
              <w:t>Π.ΣΤ.6: Έκθεση αξιολόγησης εκπαιδευτικού προγράμματος</w:t>
            </w:r>
          </w:p>
        </w:tc>
      </w:tr>
    </w:tbl>
    <w:p w14:paraId="6ACDB633" w14:textId="77777777" w:rsidR="00801722" w:rsidRDefault="00801722" w:rsidP="00801722">
      <w:bookmarkStart w:id="548" w:name="_Toc57762439"/>
    </w:p>
    <w:p w14:paraId="70D3A56E" w14:textId="77777777" w:rsidR="001631BF" w:rsidRDefault="001631BF" w:rsidP="004A1D19">
      <w:pPr>
        <w:pStyle w:val="3"/>
        <w:numPr>
          <w:ilvl w:val="2"/>
          <w:numId w:val="96"/>
        </w:numPr>
      </w:pPr>
      <w:bookmarkStart w:id="549" w:name="_Toc131090417"/>
      <w:r w:rsidRPr="00152CA2">
        <w:lastRenderedPageBreak/>
        <w:t xml:space="preserve">Φάση </w:t>
      </w:r>
      <w:r>
        <w:t>Ζ</w:t>
      </w:r>
      <w:r w:rsidRPr="00152CA2">
        <w:t>: Πιλοτική λειτουργία</w:t>
      </w:r>
      <w:bookmarkEnd w:id="548"/>
      <w:bookmarkEnd w:id="549"/>
    </w:p>
    <w:tbl>
      <w:tblPr>
        <w:tblStyle w:val="a5"/>
        <w:tblW w:w="0" w:type="auto"/>
        <w:tblLook w:val="04A0" w:firstRow="1" w:lastRow="0" w:firstColumn="1" w:lastColumn="0" w:noHBand="0" w:noVBand="1"/>
      </w:tblPr>
      <w:tblGrid>
        <w:gridCol w:w="2074"/>
        <w:gridCol w:w="2074"/>
        <w:gridCol w:w="2074"/>
        <w:gridCol w:w="3554"/>
      </w:tblGrid>
      <w:tr w:rsidR="001631BF" w:rsidRPr="00C036CB" w14:paraId="1D112836" w14:textId="77777777" w:rsidTr="00526072">
        <w:tc>
          <w:tcPr>
            <w:tcW w:w="2074" w:type="dxa"/>
          </w:tcPr>
          <w:p w14:paraId="027E642D" w14:textId="77777777" w:rsidR="001631BF" w:rsidRPr="00C036CB" w:rsidRDefault="001631BF" w:rsidP="005939DD">
            <w:pPr>
              <w:rPr>
                <w:b/>
                <w:bCs/>
                <w:lang w:val="en-US"/>
              </w:rPr>
            </w:pPr>
            <w:r w:rsidRPr="00C036CB">
              <w:rPr>
                <w:b/>
                <w:bCs/>
              </w:rPr>
              <w:t>ΜΗΝΑΣ</w:t>
            </w:r>
            <w:r w:rsidRPr="00C036CB">
              <w:rPr>
                <w:b/>
                <w:bCs/>
                <w:lang w:val="en-US"/>
              </w:rPr>
              <w:t xml:space="preserve"> </w:t>
            </w:r>
            <w:r w:rsidRPr="00C036CB">
              <w:rPr>
                <w:b/>
                <w:bCs/>
              </w:rPr>
              <w:t>ΕΝΑΡΞΗΣ</w:t>
            </w:r>
          </w:p>
        </w:tc>
        <w:tc>
          <w:tcPr>
            <w:tcW w:w="2074" w:type="dxa"/>
          </w:tcPr>
          <w:p w14:paraId="45D5C586" w14:textId="77777777" w:rsidR="001631BF" w:rsidRPr="00C036CB" w:rsidRDefault="00DE3C2B" w:rsidP="005939DD">
            <w:pPr>
              <w:jc w:val="center"/>
            </w:pPr>
            <w:r w:rsidRPr="00C036CB">
              <w:t>11</w:t>
            </w:r>
          </w:p>
        </w:tc>
        <w:tc>
          <w:tcPr>
            <w:tcW w:w="2074" w:type="dxa"/>
          </w:tcPr>
          <w:p w14:paraId="350781D8" w14:textId="77777777" w:rsidR="001631BF" w:rsidRPr="00C036CB" w:rsidRDefault="001631BF" w:rsidP="005939DD">
            <w:pPr>
              <w:rPr>
                <w:b/>
                <w:bCs/>
              </w:rPr>
            </w:pPr>
            <w:r w:rsidRPr="00C036CB">
              <w:rPr>
                <w:b/>
                <w:bCs/>
              </w:rPr>
              <w:t>ΜΗΝΑΣ</w:t>
            </w:r>
            <w:r w:rsidRPr="00C036CB">
              <w:rPr>
                <w:b/>
                <w:bCs/>
                <w:lang w:val="en-US"/>
              </w:rPr>
              <w:t xml:space="preserve"> </w:t>
            </w:r>
            <w:r w:rsidRPr="00C036CB">
              <w:rPr>
                <w:b/>
                <w:bCs/>
              </w:rPr>
              <w:t>ΛΗΞΗΣ</w:t>
            </w:r>
          </w:p>
        </w:tc>
        <w:tc>
          <w:tcPr>
            <w:tcW w:w="3554" w:type="dxa"/>
          </w:tcPr>
          <w:p w14:paraId="7C0D15FB" w14:textId="77777777" w:rsidR="001631BF" w:rsidRPr="00C036CB" w:rsidRDefault="00DE3C2B" w:rsidP="005939DD">
            <w:pPr>
              <w:jc w:val="center"/>
            </w:pPr>
            <w:r w:rsidRPr="00C036CB">
              <w:t>1</w:t>
            </w:r>
            <w:r w:rsidR="0004688C" w:rsidRPr="00C036CB">
              <w:t>4</w:t>
            </w:r>
          </w:p>
        </w:tc>
      </w:tr>
      <w:tr w:rsidR="001631BF" w:rsidRPr="00C036CB" w14:paraId="0DE37969" w14:textId="77777777" w:rsidTr="00526072">
        <w:tc>
          <w:tcPr>
            <w:tcW w:w="2074" w:type="dxa"/>
          </w:tcPr>
          <w:p w14:paraId="364053FE" w14:textId="77777777" w:rsidR="001631BF" w:rsidRPr="00C036CB" w:rsidRDefault="001631BF" w:rsidP="005939DD">
            <w:pPr>
              <w:rPr>
                <w:b/>
                <w:bCs/>
              </w:rPr>
            </w:pPr>
            <w:r w:rsidRPr="00C036CB">
              <w:rPr>
                <w:b/>
                <w:bCs/>
              </w:rPr>
              <w:t>ΤΙΤΛΟΣ ΦΑΣΗΣ</w:t>
            </w:r>
          </w:p>
        </w:tc>
        <w:tc>
          <w:tcPr>
            <w:tcW w:w="7702" w:type="dxa"/>
            <w:gridSpan w:val="3"/>
          </w:tcPr>
          <w:p w14:paraId="5CE30FD6" w14:textId="77777777" w:rsidR="001631BF" w:rsidRPr="00C036CB" w:rsidRDefault="001631BF" w:rsidP="005939DD">
            <w:pPr>
              <w:jc w:val="left"/>
            </w:pPr>
            <w:r w:rsidRPr="00C036CB">
              <w:t>Πιλοτική λειτουργία</w:t>
            </w:r>
          </w:p>
        </w:tc>
      </w:tr>
      <w:tr w:rsidR="001631BF" w:rsidRPr="00C036CB" w14:paraId="4C0FA771" w14:textId="77777777" w:rsidTr="00526072">
        <w:tc>
          <w:tcPr>
            <w:tcW w:w="9776" w:type="dxa"/>
            <w:gridSpan w:val="4"/>
          </w:tcPr>
          <w:p w14:paraId="6AB55D80" w14:textId="77777777" w:rsidR="001631BF" w:rsidRPr="00C036CB" w:rsidRDefault="001631BF" w:rsidP="005939DD">
            <w:pPr>
              <w:rPr>
                <w:b/>
                <w:bCs/>
              </w:rPr>
            </w:pPr>
            <w:r w:rsidRPr="00C036CB">
              <w:rPr>
                <w:b/>
                <w:bCs/>
              </w:rPr>
              <w:t>ΣΤΟΧΟΙ ΦΑΣΗΣ</w:t>
            </w:r>
          </w:p>
          <w:p w14:paraId="4AD0E5B8" w14:textId="77777777" w:rsidR="001631BF" w:rsidRPr="00C036CB" w:rsidRDefault="001631BF" w:rsidP="004A1D19">
            <w:pPr>
              <w:pStyle w:val="a3"/>
              <w:numPr>
                <w:ilvl w:val="0"/>
                <w:numId w:val="36"/>
              </w:numPr>
              <w:spacing w:before="120" w:after="120"/>
            </w:pPr>
            <w:r w:rsidRPr="00C036CB">
              <w:rPr>
                <w:b/>
                <w:bCs/>
              </w:rPr>
              <w:t>Στόχος 1:</w:t>
            </w:r>
            <w:r w:rsidRPr="00C036CB">
              <w:t xml:space="preserve"> Διαπίστωση προβλημάτων και δυσλειτουργιών του </w:t>
            </w:r>
            <w:r w:rsidRPr="00C036CB">
              <w:rPr>
                <w:lang w:val="en-US"/>
              </w:rPr>
              <w:t>govHUB</w:t>
            </w:r>
          </w:p>
          <w:p w14:paraId="4B09A51A" w14:textId="77777777" w:rsidR="001631BF" w:rsidRPr="00C036CB" w:rsidRDefault="001631BF" w:rsidP="004A1D19">
            <w:pPr>
              <w:pStyle w:val="a3"/>
              <w:numPr>
                <w:ilvl w:val="0"/>
                <w:numId w:val="36"/>
              </w:numPr>
              <w:spacing w:before="120" w:after="120"/>
            </w:pPr>
            <w:r w:rsidRPr="00C036CB">
              <w:rPr>
                <w:b/>
                <w:bCs/>
              </w:rPr>
              <w:t xml:space="preserve">Στόχος 2: </w:t>
            </w:r>
            <w:r w:rsidRPr="00C036CB">
              <w:t xml:space="preserve">Υποστήριξη των χρηστών του </w:t>
            </w:r>
            <w:r w:rsidRPr="00C036CB">
              <w:rPr>
                <w:lang w:val="en-US"/>
              </w:rPr>
              <w:t>govHUB</w:t>
            </w:r>
          </w:p>
        </w:tc>
      </w:tr>
      <w:tr w:rsidR="001631BF" w:rsidRPr="00C036CB" w14:paraId="4732BD19" w14:textId="77777777" w:rsidTr="00526072">
        <w:tc>
          <w:tcPr>
            <w:tcW w:w="9776" w:type="dxa"/>
            <w:gridSpan w:val="4"/>
          </w:tcPr>
          <w:p w14:paraId="0F978175" w14:textId="77777777" w:rsidR="001631BF" w:rsidRPr="00C036CB" w:rsidRDefault="001631BF" w:rsidP="005939DD">
            <w:pPr>
              <w:rPr>
                <w:b/>
                <w:bCs/>
              </w:rPr>
            </w:pPr>
            <w:r w:rsidRPr="00C036CB">
              <w:rPr>
                <w:b/>
                <w:bCs/>
              </w:rPr>
              <w:t>ΠΕΡΙΓΡΑΦΗ ΦΑΣΗΣ</w:t>
            </w:r>
          </w:p>
          <w:p w14:paraId="424E0C18" w14:textId="652E2D83" w:rsidR="001631BF" w:rsidRPr="00C036CB" w:rsidRDefault="001631BF" w:rsidP="005939DD">
            <w:r w:rsidRPr="00C036CB">
              <w:t xml:space="preserve">Αντικείμενο της συγκεκριμένης φάσης είναι η παροχή </w:t>
            </w:r>
            <w:r w:rsidR="00C036CB" w:rsidRPr="00C036CB">
              <w:t xml:space="preserve">των </w:t>
            </w:r>
            <w:r w:rsidRPr="00C036CB">
              <w:t xml:space="preserve">υπηρεσιών </w:t>
            </w:r>
            <w:r w:rsidR="00C036CB" w:rsidRPr="00C036CB">
              <w:t xml:space="preserve">της Παρ. </w:t>
            </w:r>
            <w:r w:rsidR="00C036CB" w:rsidRPr="00C036CB">
              <w:fldChar w:fldCharType="begin"/>
            </w:r>
            <w:r w:rsidR="00C036CB" w:rsidRPr="00C036CB">
              <w:instrText xml:space="preserve"> REF _Ref67670469 \r \h  \* MERGEFORMAT </w:instrText>
            </w:r>
            <w:r w:rsidR="00C036CB" w:rsidRPr="00C036CB">
              <w:fldChar w:fldCharType="separate"/>
            </w:r>
            <w:r w:rsidR="00A60AB0">
              <w:t>16</w:t>
            </w:r>
            <w:r w:rsidR="00C036CB" w:rsidRPr="00C036CB">
              <w:fldChar w:fldCharType="end"/>
            </w:r>
            <w:r w:rsidR="00C036CB" w:rsidRPr="00C036CB">
              <w:t xml:space="preserve"> </w:t>
            </w:r>
            <w:r w:rsidR="00C036CB" w:rsidRPr="00C036CB">
              <w:fldChar w:fldCharType="begin"/>
            </w:r>
            <w:r w:rsidR="00C036CB" w:rsidRPr="00C036CB">
              <w:instrText xml:space="preserve"> REF _Ref67670473 \h  \* MERGEFORMAT </w:instrText>
            </w:r>
            <w:r w:rsidR="00C036CB" w:rsidRPr="00C036CB">
              <w:fldChar w:fldCharType="separate"/>
            </w:r>
            <w:r w:rsidR="00A60AB0" w:rsidRPr="00B62648">
              <w:t>Υπηρεσίες Πιλοτικής Λειτουργίας</w:t>
            </w:r>
            <w:r w:rsidR="00C036CB" w:rsidRPr="00C036CB">
              <w:fldChar w:fldCharType="end"/>
            </w:r>
            <w:r w:rsidR="00C036CB" w:rsidRPr="00C036CB">
              <w:t>.</w:t>
            </w:r>
          </w:p>
        </w:tc>
      </w:tr>
      <w:tr w:rsidR="001631BF" w:rsidRPr="00C036CB" w14:paraId="67ED1A67" w14:textId="77777777" w:rsidTr="00526072">
        <w:tc>
          <w:tcPr>
            <w:tcW w:w="9776" w:type="dxa"/>
            <w:gridSpan w:val="4"/>
          </w:tcPr>
          <w:p w14:paraId="008D53C2" w14:textId="77777777" w:rsidR="001631BF" w:rsidRPr="00C036CB" w:rsidRDefault="001631BF" w:rsidP="005939DD">
            <w:pPr>
              <w:rPr>
                <w:b/>
                <w:bCs/>
              </w:rPr>
            </w:pPr>
            <w:r w:rsidRPr="00C036CB">
              <w:rPr>
                <w:b/>
                <w:bCs/>
              </w:rPr>
              <w:t>ΠΑΡΑΔΟΤΕΑ</w:t>
            </w:r>
          </w:p>
          <w:p w14:paraId="48D2EDA0"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 xml:space="preserve">.1: Πλήρως ελεγμένο και εκσφαλματωμένο </w:t>
            </w:r>
            <w:r w:rsidRPr="00C036CB">
              <w:rPr>
                <w:lang w:val="en-US"/>
              </w:rPr>
              <w:t>govHUB</w:t>
            </w:r>
          </w:p>
          <w:p w14:paraId="5EF2FD26"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.2: Επικαιροποιημένα εγχειρίδια τεκμηρίωσης</w:t>
            </w:r>
          </w:p>
          <w:p w14:paraId="2AE680EF" w14:textId="77777777" w:rsidR="001631BF" w:rsidRPr="00C036CB" w:rsidRDefault="001631BF" w:rsidP="004A1D19">
            <w:pPr>
              <w:pStyle w:val="a3"/>
              <w:numPr>
                <w:ilvl w:val="0"/>
                <w:numId w:val="37"/>
              </w:numPr>
              <w:spacing w:before="120" w:after="120"/>
            </w:pPr>
            <w:r w:rsidRPr="00C036CB">
              <w:t>Π.</w:t>
            </w:r>
            <w:r w:rsidRPr="00C036CB">
              <w:rPr>
                <w:lang w:val="en-US"/>
              </w:rPr>
              <w:t>Z</w:t>
            </w:r>
            <w:r w:rsidRPr="00C036CB">
              <w:t xml:space="preserve">.3: </w:t>
            </w:r>
            <w:r w:rsidRPr="00C036CB">
              <w:rPr>
                <w:lang w:val="en-US"/>
              </w:rPr>
              <w:t>govHUB</w:t>
            </w:r>
            <w:r w:rsidRPr="00C036CB">
              <w:t xml:space="preserve"> σε πλήρη παραγωγική λειτουργία σε συνθήκες διασφάλισης</w:t>
            </w:r>
            <w:r w:rsidR="00C03C37" w:rsidRPr="00C036CB">
              <w:t xml:space="preserve"> </w:t>
            </w:r>
            <w:r w:rsidRPr="00C036CB">
              <w:t>συμφωνημένου επιπέδου υπηρεσιών</w:t>
            </w:r>
          </w:p>
        </w:tc>
      </w:tr>
    </w:tbl>
    <w:p w14:paraId="0E1AC97F" w14:textId="77777777" w:rsidR="002A5D59" w:rsidRDefault="002A5D59" w:rsidP="001631BF"/>
    <w:p w14:paraId="34B0CC14" w14:textId="77777777" w:rsidR="00F71148" w:rsidRDefault="00F71148" w:rsidP="001631BF"/>
    <w:p w14:paraId="7D91E4EB" w14:textId="77777777" w:rsidR="00F71148" w:rsidRDefault="00F71148" w:rsidP="004A1D19">
      <w:pPr>
        <w:pStyle w:val="2"/>
        <w:numPr>
          <w:ilvl w:val="1"/>
          <w:numId w:val="96"/>
        </w:numPr>
      </w:pPr>
      <w:bookmarkStart w:id="550" w:name="_Ref62059711"/>
      <w:bookmarkStart w:id="551" w:name="_Toc131090418"/>
      <w:r w:rsidRPr="006D0374">
        <w:t>Χρόνος Υποβολής και Διαδικασία Οριστικοποίησης Παραδοτέων</w:t>
      </w:r>
      <w:bookmarkEnd w:id="550"/>
      <w:bookmarkEnd w:id="551"/>
    </w:p>
    <w:p w14:paraId="6107FA6A" w14:textId="77777777" w:rsidR="001301BF" w:rsidRDefault="001301BF" w:rsidP="001301BF"/>
    <w:tbl>
      <w:tblPr>
        <w:tblStyle w:val="a5"/>
        <w:tblW w:w="5076" w:type="pct"/>
        <w:tblInd w:w="-147" w:type="dxa"/>
        <w:tblLayout w:type="fixed"/>
        <w:tblLook w:val="04A0" w:firstRow="1" w:lastRow="0" w:firstColumn="1" w:lastColumn="0" w:noHBand="0" w:noVBand="1"/>
      </w:tblPr>
      <w:tblGrid>
        <w:gridCol w:w="613"/>
        <w:gridCol w:w="744"/>
        <w:gridCol w:w="991"/>
        <w:gridCol w:w="4399"/>
        <w:gridCol w:w="1762"/>
        <w:gridCol w:w="1604"/>
      </w:tblGrid>
      <w:tr w:rsidR="001301BF" w:rsidRPr="001301BF" w14:paraId="5B98262E" w14:textId="77777777" w:rsidTr="001301BF">
        <w:trPr>
          <w:trHeight w:val="336"/>
          <w:tblHeader/>
        </w:trPr>
        <w:tc>
          <w:tcPr>
            <w:tcW w:w="303" w:type="pct"/>
            <w:shd w:val="clear" w:color="auto" w:fill="FBE4D5"/>
            <w:vAlign w:val="center"/>
            <w:hideMark/>
          </w:tcPr>
          <w:p w14:paraId="0A1E95D8" w14:textId="77777777" w:rsidR="001301BF" w:rsidRPr="001301BF" w:rsidRDefault="001301BF" w:rsidP="001301BF">
            <w:pPr>
              <w:ind w:left="-109" w:right="-86" w:hanging="11"/>
              <w:jc w:val="center"/>
              <w:rPr>
                <w:b/>
                <w:bCs/>
                <w:color w:val="000000"/>
                <w:lang w:eastAsia="el-GR"/>
              </w:rPr>
            </w:pPr>
            <w:r w:rsidRPr="001301BF">
              <w:rPr>
                <w:b/>
                <w:bCs/>
                <w:color w:val="000000"/>
                <w:lang w:eastAsia="el-GR"/>
              </w:rPr>
              <w:t>Α/Α</w:t>
            </w:r>
          </w:p>
        </w:tc>
        <w:tc>
          <w:tcPr>
            <w:tcW w:w="368" w:type="pct"/>
            <w:shd w:val="clear" w:color="auto" w:fill="FBE4D5"/>
            <w:vAlign w:val="center"/>
          </w:tcPr>
          <w:p w14:paraId="52673112" w14:textId="77777777" w:rsidR="001301BF" w:rsidRPr="001301BF" w:rsidRDefault="001301BF" w:rsidP="001301BF">
            <w:pPr>
              <w:ind w:left="-199" w:right="-111"/>
              <w:jc w:val="center"/>
              <w:rPr>
                <w:b/>
                <w:bCs/>
                <w:color w:val="000000"/>
                <w:lang w:eastAsia="el-GR"/>
              </w:rPr>
            </w:pPr>
            <w:r w:rsidRPr="001301BF">
              <w:rPr>
                <w:b/>
                <w:bCs/>
                <w:color w:val="000000"/>
                <w:lang w:eastAsia="el-GR"/>
              </w:rPr>
              <w:t>ΦΑΣΗ</w:t>
            </w:r>
          </w:p>
        </w:tc>
        <w:tc>
          <w:tcPr>
            <w:tcW w:w="490" w:type="pct"/>
            <w:shd w:val="clear" w:color="auto" w:fill="FBE4D5"/>
            <w:vAlign w:val="center"/>
            <w:hideMark/>
          </w:tcPr>
          <w:p w14:paraId="5BD262D1" w14:textId="77777777" w:rsidR="001301BF" w:rsidRPr="001301BF" w:rsidRDefault="001301BF" w:rsidP="001301BF">
            <w:pPr>
              <w:jc w:val="center"/>
              <w:rPr>
                <w:b/>
                <w:bCs/>
                <w:color w:val="000000"/>
                <w:lang w:eastAsia="el-GR"/>
              </w:rPr>
            </w:pPr>
            <w:r w:rsidRPr="001301BF">
              <w:rPr>
                <w:b/>
                <w:bCs/>
                <w:color w:val="000000"/>
                <w:lang w:eastAsia="el-GR"/>
              </w:rPr>
              <w:t>ΚΩΔ. ΠΑΡΑΔΟΤΕΟΥ</w:t>
            </w:r>
          </w:p>
        </w:tc>
        <w:tc>
          <w:tcPr>
            <w:tcW w:w="2175" w:type="pct"/>
            <w:shd w:val="clear" w:color="auto" w:fill="FBE4D5"/>
            <w:vAlign w:val="center"/>
            <w:hideMark/>
          </w:tcPr>
          <w:p w14:paraId="3125DF9E" w14:textId="77777777" w:rsidR="001301BF" w:rsidRPr="001301BF" w:rsidRDefault="001301BF" w:rsidP="001301BF">
            <w:pPr>
              <w:jc w:val="center"/>
              <w:rPr>
                <w:b/>
                <w:bCs/>
                <w:color w:val="000000"/>
                <w:lang w:eastAsia="el-GR"/>
              </w:rPr>
            </w:pPr>
            <w:r w:rsidRPr="001301BF">
              <w:rPr>
                <w:rFonts w:eastAsia="Calibri"/>
                <w:b/>
                <w:bCs/>
                <w:color w:val="000000"/>
                <w:lang w:eastAsia="el-GR"/>
              </w:rPr>
              <w:t>ΤΙΤΛΟΣ ΠΑΡΑΔΟΤΕΟΥ</w:t>
            </w:r>
          </w:p>
        </w:tc>
        <w:tc>
          <w:tcPr>
            <w:tcW w:w="871" w:type="pct"/>
            <w:shd w:val="clear" w:color="auto" w:fill="FBE4D5"/>
            <w:vAlign w:val="center"/>
            <w:hideMark/>
          </w:tcPr>
          <w:p w14:paraId="15007543" w14:textId="77777777" w:rsidR="001301BF" w:rsidRPr="001301BF" w:rsidRDefault="001301BF" w:rsidP="001301BF">
            <w:pPr>
              <w:ind w:left="-89"/>
              <w:jc w:val="center"/>
              <w:rPr>
                <w:rFonts w:eastAsia="Calibri"/>
                <w:b/>
                <w:bCs/>
                <w:color w:val="000000"/>
                <w:lang w:eastAsia="el-GR"/>
              </w:rPr>
            </w:pPr>
            <w:r w:rsidRPr="001301BF">
              <w:rPr>
                <w:rFonts w:eastAsia="Calibri"/>
                <w:b/>
                <w:bCs/>
                <w:color w:val="000000"/>
                <w:lang w:eastAsia="el-GR"/>
              </w:rPr>
              <w:t xml:space="preserve">ΧΡΟΝΟΣ ΥΠΟΒΟΛΗΣ </w:t>
            </w:r>
          </w:p>
          <w:p w14:paraId="4D9F3C0B" w14:textId="77777777" w:rsidR="001301BF" w:rsidRPr="001301BF" w:rsidRDefault="001301BF" w:rsidP="001301BF">
            <w:pPr>
              <w:ind w:left="-89"/>
              <w:jc w:val="center"/>
              <w:rPr>
                <w:b/>
                <w:bCs/>
                <w:color w:val="000000"/>
                <w:lang w:eastAsia="el-GR"/>
              </w:rPr>
            </w:pPr>
            <w:r w:rsidRPr="001301BF">
              <w:rPr>
                <w:rFonts w:eastAsia="Calibri"/>
                <w:b/>
                <w:bCs/>
                <w:color w:val="000000"/>
                <w:lang w:eastAsia="el-GR"/>
              </w:rPr>
              <w:t>1</w:t>
            </w:r>
            <w:r w:rsidRPr="001301BF">
              <w:rPr>
                <w:rFonts w:eastAsia="Calibri"/>
                <w:b/>
                <w:bCs/>
                <w:color w:val="000000"/>
                <w:vertAlign w:val="superscript"/>
                <w:lang w:eastAsia="el-GR"/>
              </w:rPr>
              <w:t>ης</w:t>
            </w:r>
            <w:r w:rsidRPr="001301BF">
              <w:rPr>
                <w:rFonts w:eastAsia="Calibri"/>
                <w:b/>
                <w:bCs/>
                <w:color w:val="000000"/>
                <w:lang w:eastAsia="el-GR"/>
              </w:rPr>
              <w:t xml:space="preserve"> ΕΚΔΟΣΗΣ ΠΑΡΑΔΟΤΕΟΥ </w:t>
            </w:r>
          </w:p>
        </w:tc>
        <w:tc>
          <w:tcPr>
            <w:tcW w:w="793" w:type="pct"/>
            <w:shd w:val="clear" w:color="auto" w:fill="FBE4D5"/>
          </w:tcPr>
          <w:p w14:paraId="70CF4E61" w14:textId="77777777" w:rsidR="001301BF" w:rsidRPr="001301BF" w:rsidRDefault="001301BF" w:rsidP="001301BF">
            <w:pPr>
              <w:ind w:left="-192" w:right="-110"/>
              <w:jc w:val="center"/>
              <w:rPr>
                <w:rFonts w:eastAsia="Calibri"/>
                <w:b/>
                <w:bCs/>
                <w:color w:val="000000"/>
                <w:lang w:eastAsia="el-GR"/>
              </w:rPr>
            </w:pPr>
            <w:r w:rsidRPr="001301BF">
              <w:rPr>
                <w:rFonts w:eastAsia="Calibri"/>
                <w:b/>
                <w:bCs/>
                <w:color w:val="000000"/>
                <w:lang w:eastAsia="el-GR"/>
              </w:rPr>
              <w:t>ΔΙΑΡΚΕΙΑ ΕΛΕΓΧΟΥ</w:t>
            </w:r>
          </w:p>
          <w:p w14:paraId="5BFEDE04" w14:textId="77777777" w:rsidR="001301BF" w:rsidRPr="001301BF" w:rsidRDefault="001301BF" w:rsidP="001301BF">
            <w:pPr>
              <w:ind w:left="-192" w:right="-110"/>
              <w:jc w:val="center"/>
              <w:rPr>
                <w:rFonts w:eastAsia="Calibri"/>
                <w:b/>
                <w:bCs/>
                <w:color w:val="000000"/>
                <w:lang w:eastAsia="el-GR"/>
              </w:rPr>
            </w:pPr>
            <w:r w:rsidRPr="001301BF">
              <w:rPr>
                <w:rFonts w:eastAsia="Calibri"/>
                <w:b/>
                <w:bCs/>
                <w:color w:val="000000"/>
                <w:lang w:eastAsia="el-GR"/>
              </w:rPr>
              <w:t xml:space="preserve"> ΠΑΡΑΔΟΤΕΟΥ (ΜΗΝΕΣ)</w:t>
            </w:r>
          </w:p>
        </w:tc>
      </w:tr>
      <w:tr w:rsidR="001301BF" w:rsidRPr="001301BF" w14:paraId="6E2DBBE7" w14:textId="77777777" w:rsidTr="008838CA">
        <w:trPr>
          <w:trHeight w:val="175"/>
        </w:trPr>
        <w:tc>
          <w:tcPr>
            <w:tcW w:w="303" w:type="pct"/>
            <w:noWrap/>
            <w:hideMark/>
          </w:tcPr>
          <w:p w14:paraId="76FD8DAC"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7830ECF4"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07FF3505" w14:textId="77777777" w:rsidR="001301BF" w:rsidRPr="001301BF" w:rsidRDefault="001301BF" w:rsidP="001301BF">
            <w:pPr>
              <w:spacing w:before="120"/>
              <w:jc w:val="center"/>
              <w:rPr>
                <w:color w:val="000000"/>
                <w:lang w:eastAsia="el-GR"/>
              </w:rPr>
            </w:pPr>
            <w:r w:rsidRPr="001301BF">
              <w:t>Π.Α.1</w:t>
            </w:r>
          </w:p>
        </w:tc>
        <w:tc>
          <w:tcPr>
            <w:tcW w:w="2175" w:type="pct"/>
            <w:noWrap/>
          </w:tcPr>
          <w:p w14:paraId="64A1B557" w14:textId="77777777" w:rsidR="001301BF" w:rsidRPr="001301BF" w:rsidRDefault="001301BF" w:rsidP="001301BF">
            <w:pPr>
              <w:spacing w:before="120"/>
              <w:jc w:val="left"/>
              <w:rPr>
                <w:bCs/>
                <w:color w:val="000000"/>
                <w:lang w:eastAsia="el-GR"/>
              </w:rPr>
            </w:pPr>
            <w:r w:rsidRPr="001301BF">
              <w:t>Ανάλυση Απαιτήσεων Υποσυστημάτων</w:t>
            </w:r>
          </w:p>
        </w:tc>
        <w:tc>
          <w:tcPr>
            <w:tcW w:w="871" w:type="pct"/>
            <w:noWrap/>
          </w:tcPr>
          <w:p w14:paraId="2AB6B11C" w14:textId="77777777" w:rsidR="001301BF" w:rsidRPr="001301BF" w:rsidRDefault="005E2470" w:rsidP="001301BF">
            <w:pPr>
              <w:spacing w:before="120"/>
              <w:jc w:val="center"/>
              <w:rPr>
                <w:color w:val="000000"/>
                <w:lang w:eastAsia="el-GR"/>
              </w:rPr>
            </w:pPr>
            <w:r w:rsidRPr="001301BF">
              <w:rPr>
                <w:color w:val="000000"/>
                <w:lang w:eastAsia="el-GR"/>
              </w:rPr>
              <w:t>Μ</w:t>
            </w:r>
            <w:r>
              <w:rPr>
                <w:color w:val="000000"/>
                <w:lang w:eastAsia="el-GR"/>
              </w:rPr>
              <w:t>2</w:t>
            </w:r>
          </w:p>
        </w:tc>
        <w:tc>
          <w:tcPr>
            <w:tcW w:w="793" w:type="pct"/>
          </w:tcPr>
          <w:p w14:paraId="3DB5453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E7766F6" w14:textId="77777777" w:rsidTr="008838CA">
        <w:trPr>
          <w:trHeight w:val="379"/>
        </w:trPr>
        <w:tc>
          <w:tcPr>
            <w:tcW w:w="303" w:type="pct"/>
            <w:noWrap/>
            <w:hideMark/>
          </w:tcPr>
          <w:p w14:paraId="6B8E7418"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2</w:t>
            </w:r>
          </w:p>
        </w:tc>
        <w:tc>
          <w:tcPr>
            <w:tcW w:w="368" w:type="pct"/>
          </w:tcPr>
          <w:p w14:paraId="53089B34"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0C36F5AE" w14:textId="77777777" w:rsidR="001301BF" w:rsidRPr="001301BF" w:rsidRDefault="001301BF" w:rsidP="001301BF">
            <w:pPr>
              <w:spacing w:before="120"/>
              <w:jc w:val="center"/>
              <w:rPr>
                <w:color w:val="000000"/>
                <w:lang w:eastAsia="el-GR"/>
              </w:rPr>
            </w:pPr>
            <w:r w:rsidRPr="001301BF">
              <w:t>Π.Α.2</w:t>
            </w:r>
          </w:p>
        </w:tc>
        <w:tc>
          <w:tcPr>
            <w:tcW w:w="2175" w:type="pct"/>
            <w:noWrap/>
          </w:tcPr>
          <w:p w14:paraId="337BDB3E" w14:textId="77777777" w:rsidR="001301BF" w:rsidRPr="001301BF" w:rsidRDefault="001301BF" w:rsidP="001301BF">
            <w:pPr>
              <w:spacing w:before="120"/>
              <w:jc w:val="left"/>
              <w:rPr>
                <w:bCs/>
                <w:color w:val="000000"/>
                <w:lang w:eastAsia="el-GR"/>
              </w:rPr>
            </w:pPr>
            <w:r w:rsidRPr="001301BF">
              <w:t>Σχεδιασμός Αρχιτεκτονικής</w:t>
            </w:r>
          </w:p>
        </w:tc>
        <w:tc>
          <w:tcPr>
            <w:tcW w:w="871" w:type="pct"/>
          </w:tcPr>
          <w:p w14:paraId="3196BADB"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7E8B3B85"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BE2C0C8" w14:textId="77777777" w:rsidTr="008838CA">
        <w:trPr>
          <w:trHeight w:val="256"/>
        </w:trPr>
        <w:tc>
          <w:tcPr>
            <w:tcW w:w="303" w:type="pct"/>
            <w:noWrap/>
            <w:hideMark/>
          </w:tcPr>
          <w:p w14:paraId="05B5B8C6"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3</w:t>
            </w:r>
          </w:p>
        </w:tc>
        <w:tc>
          <w:tcPr>
            <w:tcW w:w="368" w:type="pct"/>
          </w:tcPr>
          <w:p w14:paraId="277E2965"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2E06DAA3" w14:textId="77777777" w:rsidR="001301BF" w:rsidRPr="001301BF" w:rsidRDefault="001301BF" w:rsidP="001301BF">
            <w:pPr>
              <w:spacing w:before="120"/>
              <w:jc w:val="center"/>
              <w:rPr>
                <w:color w:val="000000"/>
                <w:lang w:eastAsia="el-GR"/>
              </w:rPr>
            </w:pPr>
            <w:r w:rsidRPr="001301BF">
              <w:t>Π.Α.3</w:t>
            </w:r>
          </w:p>
        </w:tc>
        <w:tc>
          <w:tcPr>
            <w:tcW w:w="2175" w:type="pct"/>
            <w:noWrap/>
          </w:tcPr>
          <w:p w14:paraId="57FE7BFA" w14:textId="77777777" w:rsidR="001301BF" w:rsidRPr="001301BF" w:rsidRDefault="001301BF" w:rsidP="001301BF">
            <w:pPr>
              <w:spacing w:before="120"/>
              <w:jc w:val="left"/>
              <w:rPr>
                <w:bCs/>
              </w:rPr>
            </w:pPr>
            <w:r w:rsidRPr="001301BF">
              <w:t>Μελέτη Ασφάλειας</w:t>
            </w:r>
          </w:p>
        </w:tc>
        <w:tc>
          <w:tcPr>
            <w:tcW w:w="871" w:type="pct"/>
          </w:tcPr>
          <w:p w14:paraId="58E6FAB6"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302D109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5C0DCAE4" w14:textId="77777777" w:rsidTr="008838CA">
        <w:trPr>
          <w:trHeight w:val="190"/>
        </w:trPr>
        <w:tc>
          <w:tcPr>
            <w:tcW w:w="303" w:type="pct"/>
            <w:noWrap/>
            <w:hideMark/>
          </w:tcPr>
          <w:p w14:paraId="550A94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4</w:t>
            </w:r>
          </w:p>
        </w:tc>
        <w:tc>
          <w:tcPr>
            <w:tcW w:w="368" w:type="pct"/>
          </w:tcPr>
          <w:p w14:paraId="11F08052"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527780A3" w14:textId="77777777" w:rsidR="001301BF" w:rsidRPr="001301BF" w:rsidRDefault="001301BF" w:rsidP="001301BF">
            <w:pPr>
              <w:spacing w:before="120"/>
              <w:jc w:val="center"/>
              <w:rPr>
                <w:color w:val="000000"/>
                <w:lang w:eastAsia="el-GR"/>
              </w:rPr>
            </w:pPr>
            <w:r w:rsidRPr="001301BF">
              <w:t>Π.Α.</w:t>
            </w:r>
            <w:r w:rsidR="003A7586">
              <w:t>4</w:t>
            </w:r>
          </w:p>
        </w:tc>
        <w:tc>
          <w:tcPr>
            <w:tcW w:w="2175" w:type="pct"/>
            <w:noWrap/>
          </w:tcPr>
          <w:p w14:paraId="4D8EC58E" w14:textId="77777777" w:rsidR="001301BF" w:rsidRPr="001301BF" w:rsidRDefault="001301BF" w:rsidP="001301BF">
            <w:pPr>
              <w:spacing w:before="120"/>
              <w:jc w:val="left"/>
              <w:rPr>
                <w:bCs/>
              </w:rPr>
            </w:pPr>
            <w:r w:rsidRPr="001301BF">
              <w:t>Σχέδιο Μετάπτωσης</w:t>
            </w:r>
          </w:p>
        </w:tc>
        <w:tc>
          <w:tcPr>
            <w:tcW w:w="871" w:type="pct"/>
          </w:tcPr>
          <w:p w14:paraId="793DB857"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4FD5E70D"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081F275" w14:textId="77777777" w:rsidTr="001301BF">
        <w:trPr>
          <w:trHeight w:val="190"/>
        </w:trPr>
        <w:tc>
          <w:tcPr>
            <w:tcW w:w="303" w:type="pct"/>
            <w:noWrap/>
          </w:tcPr>
          <w:p w14:paraId="182D7F9F"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5</w:t>
            </w:r>
          </w:p>
        </w:tc>
        <w:tc>
          <w:tcPr>
            <w:tcW w:w="368" w:type="pct"/>
          </w:tcPr>
          <w:p w14:paraId="2485B4BB" w14:textId="77777777" w:rsidR="001301BF" w:rsidRPr="001301BF" w:rsidRDefault="001301BF" w:rsidP="001301BF">
            <w:pPr>
              <w:spacing w:before="120"/>
              <w:jc w:val="center"/>
              <w:rPr>
                <w:color w:val="000000"/>
                <w:lang w:eastAsia="el-GR"/>
              </w:rPr>
            </w:pPr>
            <w:r w:rsidRPr="001301BF">
              <w:rPr>
                <w:color w:val="000000"/>
                <w:lang w:eastAsia="el-GR"/>
              </w:rPr>
              <w:t>ΦΑ</w:t>
            </w:r>
          </w:p>
        </w:tc>
        <w:tc>
          <w:tcPr>
            <w:tcW w:w="490" w:type="pct"/>
          </w:tcPr>
          <w:p w14:paraId="387325BA" w14:textId="77777777" w:rsidR="001301BF" w:rsidRPr="001301BF" w:rsidRDefault="001301BF" w:rsidP="001301BF">
            <w:pPr>
              <w:spacing w:before="120"/>
              <w:jc w:val="center"/>
              <w:rPr>
                <w:color w:val="000000"/>
                <w:lang w:eastAsia="el-GR"/>
              </w:rPr>
            </w:pPr>
            <w:r w:rsidRPr="001301BF">
              <w:t>Π.Α.</w:t>
            </w:r>
            <w:r w:rsidR="003A7586">
              <w:t>5</w:t>
            </w:r>
          </w:p>
        </w:tc>
        <w:tc>
          <w:tcPr>
            <w:tcW w:w="2175" w:type="pct"/>
            <w:noWrap/>
          </w:tcPr>
          <w:p w14:paraId="347B2876" w14:textId="77777777" w:rsidR="001301BF" w:rsidRPr="001301BF" w:rsidRDefault="001301BF" w:rsidP="001301BF">
            <w:pPr>
              <w:spacing w:before="120"/>
              <w:jc w:val="left"/>
              <w:rPr>
                <w:bCs/>
              </w:rPr>
            </w:pPr>
            <w:r w:rsidRPr="001301BF">
              <w:t>Προσχέδια (Μακέτες) Διαδικτυακής Πύλης</w:t>
            </w:r>
          </w:p>
        </w:tc>
        <w:tc>
          <w:tcPr>
            <w:tcW w:w="871" w:type="pct"/>
          </w:tcPr>
          <w:p w14:paraId="73CC132D" w14:textId="77777777" w:rsidR="001301BF" w:rsidRPr="001301BF" w:rsidRDefault="001301BF" w:rsidP="001301BF">
            <w:pPr>
              <w:spacing w:before="120"/>
              <w:jc w:val="center"/>
              <w:rPr>
                <w:color w:val="000000"/>
                <w:lang w:eastAsia="el-GR"/>
              </w:rPr>
            </w:pPr>
            <w:r w:rsidRPr="001301BF">
              <w:rPr>
                <w:color w:val="000000"/>
                <w:lang w:eastAsia="el-GR"/>
              </w:rPr>
              <w:t>Μ</w:t>
            </w:r>
            <w:r w:rsidR="005E2470">
              <w:rPr>
                <w:color w:val="000000"/>
                <w:lang w:eastAsia="el-GR"/>
              </w:rPr>
              <w:t>2</w:t>
            </w:r>
          </w:p>
        </w:tc>
        <w:tc>
          <w:tcPr>
            <w:tcW w:w="793" w:type="pct"/>
          </w:tcPr>
          <w:p w14:paraId="77089D28"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3A7586" w:rsidRPr="001301BF" w14:paraId="57FB0E06" w14:textId="77777777" w:rsidTr="001301BF">
        <w:trPr>
          <w:trHeight w:val="190"/>
        </w:trPr>
        <w:tc>
          <w:tcPr>
            <w:tcW w:w="303" w:type="pct"/>
            <w:noWrap/>
          </w:tcPr>
          <w:p w14:paraId="343F2DC6" w14:textId="77777777" w:rsidR="003A7586" w:rsidRPr="001301BF" w:rsidRDefault="003A7586" w:rsidP="004A1D19">
            <w:pPr>
              <w:pStyle w:val="a3"/>
              <w:numPr>
                <w:ilvl w:val="0"/>
                <w:numId w:val="61"/>
              </w:numPr>
              <w:spacing w:before="120"/>
              <w:ind w:left="0" w:firstLine="0"/>
              <w:jc w:val="center"/>
              <w:rPr>
                <w:color w:val="000000"/>
                <w:lang w:eastAsia="el-GR"/>
              </w:rPr>
            </w:pPr>
          </w:p>
        </w:tc>
        <w:tc>
          <w:tcPr>
            <w:tcW w:w="368" w:type="pct"/>
          </w:tcPr>
          <w:p w14:paraId="76CBD267" w14:textId="77777777" w:rsidR="003A7586" w:rsidRPr="001301BF" w:rsidRDefault="003A7586" w:rsidP="001301BF">
            <w:pPr>
              <w:spacing w:before="120"/>
              <w:jc w:val="center"/>
              <w:rPr>
                <w:color w:val="000000"/>
                <w:lang w:eastAsia="el-GR"/>
              </w:rPr>
            </w:pPr>
            <w:r>
              <w:rPr>
                <w:color w:val="000000"/>
                <w:lang w:eastAsia="el-GR"/>
              </w:rPr>
              <w:t>ΦΑ</w:t>
            </w:r>
          </w:p>
        </w:tc>
        <w:tc>
          <w:tcPr>
            <w:tcW w:w="490" w:type="pct"/>
          </w:tcPr>
          <w:p w14:paraId="0453B295" w14:textId="77777777" w:rsidR="003A7586" w:rsidRPr="001301BF" w:rsidRDefault="003A7586" w:rsidP="001301BF">
            <w:pPr>
              <w:spacing w:before="120"/>
              <w:jc w:val="center"/>
            </w:pPr>
            <w:r>
              <w:t>Π.Α.6</w:t>
            </w:r>
          </w:p>
        </w:tc>
        <w:tc>
          <w:tcPr>
            <w:tcW w:w="2175" w:type="pct"/>
            <w:noWrap/>
          </w:tcPr>
          <w:p w14:paraId="19F6A6AB" w14:textId="77777777" w:rsidR="003A7586" w:rsidRPr="001301BF" w:rsidRDefault="003A7586" w:rsidP="001301BF">
            <w:pPr>
              <w:spacing w:before="120"/>
              <w:jc w:val="left"/>
            </w:pPr>
            <w:r>
              <w:rPr>
                <w:sz w:val="20"/>
                <w:szCs w:val="20"/>
              </w:rPr>
              <w:t>Μεθοδολογία ελέγχου και Σενάρια Ελέγχου</w:t>
            </w:r>
          </w:p>
        </w:tc>
        <w:tc>
          <w:tcPr>
            <w:tcW w:w="871" w:type="pct"/>
          </w:tcPr>
          <w:p w14:paraId="2664ABDD" w14:textId="77777777" w:rsidR="003A7586" w:rsidRPr="001301BF" w:rsidRDefault="003A7586" w:rsidP="001301BF">
            <w:pPr>
              <w:spacing w:before="120"/>
              <w:jc w:val="center"/>
              <w:rPr>
                <w:color w:val="000000"/>
                <w:lang w:eastAsia="el-GR"/>
              </w:rPr>
            </w:pPr>
            <w:r>
              <w:rPr>
                <w:color w:val="000000"/>
                <w:lang w:eastAsia="el-GR"/>
              </w:rPr>
              <w:t>Μ</w:t>
            </w:r>
            <w:r w:rsidR="005E2470">
              <w:rPr>
                <w:color w:val="000000"/>
                <w:lang w:eastAsia="el-GR"/>
              </w:rPr>
              <w:t>2</w:t>
            </w:r>
          </w:p>
        </w:tc>
        <w:tc>
          <w:tcPr>
            <w:tcW w:w="793" w:type="pct"/>
          </w:tcPr>
          <w:p w14:paraId="7F220A88" w14:textId="77777777" w:rsidR="003A7586" w:rsidRPr="001301BF" w:rsidRDefault="003A7586" w:rsidP="001301BF">
            <w:pPr>
              <w:spacing w:before="120"/>
              <w:jc w:val="center"/>
              <w:rPr>
                <w:color w:val="000000"/>
                <w:lang w:eastAsia="el-GR"/>
              </w:rPr>
            </w:pPr>
            <w:r>
              <w:rPr>
                <w:color w:val="000000"/>
                <w:lang w:eastAsia="el-GR"/>
              </w:rPr>
              <w:t>1</w:t>
            </w:r>
          </w:p>
        </w:tc>
      </w:tr>
      <w:tr w:rsidR="001301BF" w:rsidRPr="001301BF" w14:paraId="0953E1B3" w14:textId="77777777" w:rsidTr="001301BF">
        <w:trPr>
          <w:trHeight w:val="190"/>
        </w:trPr>
        <w:tc>
          <w:tcPr>
            <w:tcW w:w="303" w:type="pct"/>
            <w:noWrap/>
          </w:tcPr>
          <w:p w14:paraId="5555D7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6</w:t>
            </w:r>
          </w:p>
        </w:tc>
        <w:tc>
          <w:tcPr>
            <w:tcW w:w="368" w:type="pct"/>
          </w:tcPr>
          <w:p w14:paraId="5939CCE7"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19768D9E" w14:textId="77777777" w:rsidR="001301BF" w:rsidRPr="001301BF" w:rsidRDefault="001301BF" w:rsidP="001301BF">
            <w:pPr>
              <w:spacing w:before="120"/>
              <w:jc w:val="center"/>
              <w:rPr>
                <w:color w:val="000000"/>
                <w:lang w:eastAsia="el-GR"/>
              </w:rPr>
            </w:pPr>
            <w:r w:rsidRPr="001301BF">
              <w:t>Π.Β.1</w:t>
            </w:r>
          </w:p>
        </w:tc>
        <w:tc>
          <w:tcPr>
            <w:tcW w:w="2175" w:type="pct"/>
            <w:noWrap/>
          </w:tcPr>
          <w:p w14:paraId="742395C0" w14:textId="77777777" w:rsidR="001301BF" w:rsidRPr="001301BF" w:rsidRDefault="001301BF" w:rsidP="001301BF">
            <w:pPr>
              <w:spacing w:before="120"/>
              <w:jc w:val="left"/>
              <w:rPr>
                <w:bCs/>
              </w:rPr>
            </w:pPr>
            <w:r w:rsidRPr="001301BF">
              <w:t xml:space="preserve">Υποδομή του </w:t>
            </w:r>
            <w:r w:rsidRPr="001301BF">
              <w:rPr>
                <w:lang w:val="en-US"/>
              </w:rPr>
              <w:t>govHUB</w:t>
            </w:r>
            <w:r w:rsidRPr="001301BF">
              <w:t xml:space="preserve"> εγκατεστημένη και σε λειτουργία</w:t>
            </w:r>
          </w:p>
        </w:tc>
        <w:tc>
          <w:tcPr>
            <w:tcW w:w="871" w:type="pct"/>
          </w:tcPr>
          <w:p w14:paraId="1434DF2A"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4B61FDD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5348843" w14:textId="77777777" w:rsidTr="001301BF">
        <w:trPr>
          <w:trHeight w:val="190"/>
        </w:trPr>
        <w:tc>
          <w:tcPr>
            <w:tcW w:w="303" w:type="pct"/>
            <w:noWrap/>
          </w:tcPr>
          <w:p w14:paraId="7206332A"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7</w:t>
            </w:r>
          </w:p>
        </w:tc>
        <w:tc>
          <w:tcPr>
            <w:tcW w:w="368" w:type="pct"/>
          </w:tcPr>
          <w:p w14:paraId="72E5D9BA"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76DE9DFE" w14:textId="77777777" w:rsidR="001301BF" w:rsidRPr="001301BF" w:rsidRDefault="001301BF" w:rsidP="001301BF">
            <w:pPr>
              <w:spacing w:before="120"/>
              <w:jc w:val="center"/>
              <w:rPr>
                <w:color w:val="000000"/>
                <w:lang w:eastAsia="el-GR"/>
              </w:rPr>
            </w:pPr>
            <w:r w:rsidRPr="001301BF">
              <w:t>Π.Β.2</w:t>
            </w:r>
          </w:p>
        </w:tc>
        <w:tc>
          <w:tcPr>
            <w:tcW w:w="2175" w:type="pct"/>
            <w:noWrap/>
          </w:tcPr>
          <w:p w14:paraId="556008FE" w14:textId="77777777" w:rsidR="001301BF" w:rsidRPr="001301BF" w:rsidRDefault="001301BF" w:rsidP="001301BF">
            <w:pPr>
              <w:spacing w:before="120"/>
              <w:jc w:val="left"/>
              <w:rPr>
                <w:bCs/>
              </w:rPr>
            </w:pPr>
            <w:r w:rsidRPr="001301BF">
              <w:t>Αποτελέσματα δοκιμών λειτουργικότητας και απόδοσης</w:t>
            </w:r>
          </w:p>
        </w:tc>
        <w:tc>
          <w:tcPr>
            <w:tcW w:w="871" w:type="pct"/>
          </w:tcPr>
          <w:p w14:paraId="6045CB84"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709D7F9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B096EF0" w14:textId="77777777" w:rsidTr="008838CA">
        <w:trPr>
          <w:trHeight w:val="190"/>
        </w:trPr>
        <w:tc>
          <w:tcPr>
            <w:tcW w:w="303" w:type="pct"/>
            <w:noWrap/>
          </w:tcPr>
          <w:p w14:paraId="2B5C6C66"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8</w:t>
            </w:r>
          </w:p>
        </w:tc>
        <w:tc>
          <w:tcPr>
            <w:tcW w:w="368" w:type="pct"/>
          </w:tcPr>
          <w:p w14:paraId="13B75AC7" w14:textId="77777777" w:rsidR="001301BF" w:rsidRPr="001301BF" w:rsidRDefault="001301BF" w:rsidP="001301BF">
            <w:pPr>
              <w:spacing w:before="120"/>
              <w:jc w:val="center"/>
              <w:rPr>
                <w:color w:val="000000"/>
                <w:lang w:eastAsia="el-GR"/>
              </w:rPr>
            </w:pPr>
            <w:r w:rsidRPr="001301BF">
              <w:rPr>
                <w:color w:val="000000"/>
                <w:lang w:eastAsia="el-GR"/>
              </w:rPr>
              <w:t>ΦΒ</w:t>
            </w:r>
          </w:p>
        </w:tc>
        <w:tc>
          <w:tcPr>
            <w:tcW w:w="490" w:type="pct"/>
          </w:tcPr>
          <w:p w14:paraId="7C222FF9" w14:textId="77777777" w:rsidR="001301BF" w:rsidRPr="001301BF" w:rsidRDefault="001301BF" w:rsidP="001301BF">
            <w:pPr>
              <w:spacing w:before="120"/>
              <w:jc w:val="center"/>
              <w:rPr>
                <w:color w:val="000000"/>
                <w:lang w:eastAsia="el-GR"/>
              </w:rPr>
            </w:pPr>
            <w:r w:rsidRPr="001301BF">
              <w:t>Π.Β.</w:t>
            </w:r>
            <w:r w:rsidRPr="001301BF">
              <w:rPr>
                <w:lang w:val="en-US"/>
              </w:rPr>
              <w:t>3</w:t>
            </w:r>
          </w:p>
        </w:tc>
        <w:tc>
          <w:tcPr>
            <w:tcW w:w="2175" w:type="pct"/>
            <w:noWrap/>
          </w:tcPr>
          <w:p w14:paraId="46975FB0" w14:textId="77777777" w:rsidR="001301BF" w:rsidRPr="001301BF" w:rsidRDefault="001301BF" w:rsidP="001301BF">
            <w:pPr>
              <w:spacing w:before="120"/>
              <w:jc w:val="left"/>
              <w:rPr>
                <w:bCs/>
              </w:rPr>
            </w:pPr>
            <w:r w:rsidRPr="001301BF">
              <w:t>Τεκμηρίωση Συστήματος</w:t>
            </w:r>
          </w:p>
        </w:tc>
        <w:tc>
          <w:tcPr>
            <w:tcW w:w="871" w:type="pct"/>
          </w:tcPr>
          <w:p w14:paraId="383EC312"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5ACE651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0639926" w14:textId="77777777" w:rsidTr="001301BF">
        <w:trPr>
          <w:trHeight w:val="190"/>
        </w:trPr>
        <w:tc>
          <w:tcPr>
            <w:tcW w:w="303" w:type="pct"/>
            <w:noWrap/>
          </w:tcPr>
          <w:p w14:paraId="73F1B48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9</w:t>
            </w:r>
          </w:p>
        </w:tc>
        <w:tc>
          <w:tcPr>
            <w:tcW w:w="368" w:type="pct"/>
          </w:tcPr>
          <w:p w14:paraId="1AA72929"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19E2D174" w14:textId="77777777" w:rsidR="001301BF" w:rsidRPr="001301BF" w:rsidRDefault="001301BF" w:rsidP="001301BF">
            <w:pPr>
              <w:spacing w:before="120"/>
              <w:jc w:val="center"/>
              <w:rPr>
                <w:color w:val="000000"/>
                <w:lang w:eastAsia="el-GR"/>
              </w:rPr>
            </w:pPr>
            <w:r w:rsidRPr="001301BF">
              <w:t>Π.Γ.1</w:t>
            </w:r>
          </w:p>
        </w:tc>
        <w:tc>
          <w:tcPr>
            <w:tcW w:w="2175" w:type="pct"/>
            <w:noWrap/>
          </w:tcPr>
          <w:p w14:paraId="2D8A1487" w14:textId="77777777" w:rsidR="001301BF" w:rsidRPr="001301BF" w:rsidRDefault="00F634AC" w:rsidP="00F634AC">
            <w:pPr>
              <w:spacing w:before="120"/>
              <w:jc w:val="left"/>
              <w:rPr>
                <w:bCs/>
              </w:rPr>
            </w:pPr>
            <w:r>
              <w:rPr>
                <w:sz w:val="20"/>
                <w:szCs w:val="20"/>
              </w:rPr>
              <w:t>Επικαιροποιημένα Σενάρια  Ελέγχου</w:t>
            </w:r>
            <w:r w:rsidRPr="001301BF">
              <w:t xml:space="preserve"> </w:t>
            </w:r>
          </w:p>
        </w:tc>
        <w:tc>
          <w:tcPr>
            <w:tcW w:w="871" w:type="pct"/>
          </w:tcPr>
          <w:p w14:paraId="25423A2A" w14:textId="77777777" w:rsidR="001301BF" w:rsidRPr="001301BF" w:rsidRDefault="001301BF" w:rsidP="001301BF">
            <w:pPr>
              <w:spacing w:before="120"/>
              <w:jc w:val="center"/>
              <w:rPr>
                <w:color w:val="000000"/>
                <w:lang w:eastAsia="el-GR"/>
              </w:rPr>
            </w:pPr>
            <w:r w:rsidRPr="001301BF">
              <w:rPr>
                <w:color w:val="000000"/>
                <w:lang w:eastAsia="el-GR"/>
              </w:rPr>
              <w:t>Μ7</w:t>
            </w:r>
          </w:p>
        </w:tc>
        <w:tc>
          <w:tcPr>
            <w:tcW w:w="793" w:type="pct"/>
          </w:tcPr>
          <w:p w14:paraId="78BE1CC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BD0DF01" w14:textId="77777777" w:rsidTr="001301BF">
        <w:trPr>
          <w:trHeight w:val="190"/>
        </w:trPr>
        <w:tc>
          <w:tcPr>
            <w:tcW w:w="303" w:type="pct"/>
            <w:noWrap/>
          </w:tcPr>
          <w:p w14:paraId="77F714F4"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5CEBBFC9"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5B2978A1" w14:textId="77777777" w:rsidR="001301BF" w:rsidRPr="001301BF" w:rsidRDefault="001301BF" w:rsidP="001301BF">
            <w:pPr>
              <w:spacing w:before="120"/>
              <w:jc w:val="center"/>
              <w:rPr>
                <w:color w:val="000000"/>
                <w:lang w:eastAsia="el-GR"/>
              </w:rPr>
            </w:pPr>
            <w:r w:rsidRPr="001301BF">
              <w:t>Π.Γ.2</w:t>
            </w:r>
          </w:p>
        </w:tc>
        <w:tc>
          <w:tcPr>
            <w:tcW w:w="2175" w:type="pct"/>
            <w:noWrap/>
          </w:tcPr>
          <w:p w14:paraId="6105A6EE" w14:textId="77777777" w:rsidR="001301BF" w:rsidRPr="001301BF" w:rsidRDefault="001301BF" w:rsidP="001301BF">
            <w:pPr>
              <w:spacing w:before="120"/>
              <w:jc w:val="left"/>
              <w:rPr>
                <w:bCs/>
              </w:rPr>
            </w:pPr>
            <w:r w:rsidRPr="001301BF">
              <w:t xml:space="preserve">Διαδικτυακή Πύλη </w:t>
            </w:r>
            <w:r w:rsidRPr="001301BF">
              <w:rPr>
                <w:lang w:val="en-US"/>
              </w:rPr>
              <w:t>govhub</w:t>
            </w:r>
            <w:r w:rsidRPr="001301BF">
              <w:t>.</w:t>
            </w:r>
            <w:r w:rsidRPr="001301BF">
              <w:rPr>
                <w:lang w:val="en-US"/>
              </w:rPr>
              <w:t>gr</w:t>
            </w:r>
            <w:r w:rsidRPr="001301BF">
              <w:t xml:space="preserve"> εγκατεστημένη, παραμετροποιημένη και σε λειτουργία</w:t>
            </w:r>
          </w:p>
        </w:tc>
        <w:tc>
          <w:tcPr>
            <w:tcW w:w="871" w:type="pct"/>
          </w:tcPr>
          <w:p w14:paraId="30E1EEA0"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668C34C2"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7BDAA7FA" w14:textId="77777777" w:rsidTr="001301BF">
        <w:trPr>
          <w:trHeight w:val="190"/>
        </w:trPr>
        <w:tc>
          <w:tcPr>
            <w:tcW w:w="303" w:type="pct"/>
            <w:noWrap/>
          </w:tcPr>
          <w:p w14:paraId="0707EBC1"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lastRenderedPageBreak/>
              <w:t>1</w:t>
            </w:r>
          </w:p>
        </w:tc>
        <w:tc>
          <w:tcPr>
            <w:tcW w:w="368" w:type="pct"/>
          </w:tcPr>
          <w:p w14:paraId="55EBFC0A"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5930FCEC" w14:textId="77777777" w:rsidR="001301BF" w:rsidRPr="001301BF" w:rsidRDefault="001301BF" w:rsidP="001301BF">
            <w:pPr>
              <w:spacing w:before="120"/>
              <w:jc w:val="center"/>
              <w:rPr>
                <w:color w:val="000000"/>
                <w:lang w:eastAsia="el-GR"/>
              </w:rPr>
            </w:pPr>
            <w:r w:rsidRPr="001301BF">
              <w:t>Π.Γ.3</w:t>
            </w:r>
          </w:p>
        </w:tc>
        <w:tc>
          <w:tcPr>
            <w:tcW w:w="2175" w:type="pct"/>
            <w:noWrap/>
          </w:tcPr>
          <w:p w14:paraId="4763DC26" w14:textId="77777777" w:rsidR="001301BF" w:rsidRPr="001301BF" w:rsidRDefault="001301BF" w:rsidP="001301BF">
            <w:pPr>
              <w:spacing w:before="120"/>
              <w:jc w:val="left"/>
              <w:rPr>
                <w:bCs/>
              </w:rPr>
            </w:pPr>
            <w:r w:rsidRPr="001301BF">
              <w:t>Υποσυστήματα εγκατεστημένα, παραμετροποιημένα και σε λειτουργία</w:t>
            </w:r>
          </w:p>
        </w:tc>
        <w:tc>
          <w:tcPr>
            <w:tcW w:w="871" w:type="pct"/>
          </w:tcPr>
          <w:p w14:paraId="5D0185A7"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1E714E6F"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0DAB580E" w14:textId="77777777" w:rsidTr="001301BF">
        <w:trPr>
          <w:trHeight w:val="190"/>
        </w:trPr>
        <w:tc>
          <w:tcPr>
            <w:tcW w:w="303" w:type="pct"/>
            <w:noWrap/>
          </w:tcPr>
          <w:p w14:paraId="0E6B0FBE"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3C47B17C"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2570A423" w14:textId="77777777" w:rsidR="001301BF" w:rsidRPr="001301BF" w:rsidRDefault="001301BF" w:rsidP="001301BF">
            <w:pPr>
              <w:spacing w:before="120"/>
              <w:jc w:val="center"/>
              <w:rPr>
                <w:color w:val="000000"/>
                <w:lang w:eastAsia="el-GR"/>
              </w:rPr>
            </w:pPr>
            <w:r w:rsidRPr="001301BF">
              <w:t>Π.Γ.4</w:t>
            </w:r>
          </w:p>
        </w:tc>
        <w:tc>
          <w:tcPr>
            <w:tcW w:w="2175" w:type="pct"/>
            <w:noWrap/>
          </w:tcPr>
          <w:p w14:paraId="6D558E21" w14:textId="77777777" w:rsidR="001301BF" w:rsidRPr="001301BF" w:rsidRDefault="001301BF" w:rsidP="001301BF">
            <w:pPr>
              <w:spacing w:before="120"/>
              <w:jc w:val="left"/>
              <w:rPr>
                <w:bCs/>
              </w:rPr>
            </w:pPr>
            <w:r w:rsidRPr="001301BF">
              <w:t>Αποτελέσματα δοκιμών λειτουργικότητας και απόδοσης</w:t>
            </w:r>
          </w:p>
        </w:tc>
        <w:tc>
          <w:tcPr>
            <w:tcW w:w="871" w:type="pct"/>
          </w:tcPr>
          <w:p w14:paraId="063A89C5"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0EC3EEC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2B652349" w14:textId="77777777" w:rsidTr="001301BF">
        <w:trPr>
          <w:trHeight w:val="190"/>
        </w:trPr>
        <w:tc>
          <w:tcPr>
            <w:tcW w:w="303" w:type="pct"/>
            <w:noWrap/>
          </w:tcPr>
          <w:p w14:paraId="015DC0D2" w14:textId="77777777" w:rsidR="001301BF" w:rsidRPr="001301BF" w:rsidRDefault="001301BF" w:rsidP="004A1D19">
            <w:pPr>
              <w:pStyle w:val="a3"/>
              <w:numPr>
                <w:ilvl w:val="0"/>
                <w:numId w:val="61"/>
              </w:numPr>
              <w:spacing w:before="120"/>
              <w:ind w:left="0" w:firstLine="0"/>
              <w:jc w:val="center"/>
              <w:rPr>
                <w:color w:val="000000"/>
                <w:lang w:eastAsia="el-GR"/>
              </w:rPr>
            </w:pPr>
            <w:r w:rsidRPr="001301BF">
              <w:rPr>
                <w:color w:val="000000"/>
                <w:lang w:eastAsia="el-GR"/>
              </w:rPr>
              <w:t>1</w:t>
            </w:r>
          </w:p>
        </w:tc>
        <w:tc>
          <w:tcPr>
            <w:tcW w:w="368" w:type="pct"/>
          </w:tcPr>
          <w:p w14:paraId="04BAE074" w14:textId="77777777" w:rsidR="001301BF" w:rsidRPr="001301BF" w:rsidRDefault="001301BF" w:rsidP="001301BF">
            <w:pPr>
              <w:spacing w:before="120"/>
              <w:jc w:val="center"/>
              <w:rPr>
                <w:color w:val="000000"/>
                <w:lang w:eastAsia="el-GR"/>
              </w:rPr>
            </w:pPr>
            <w:r w:rsidRPr="001301BF">
              <w:rPr>
                <w:color w:val="000000"/>
                <w:lang w:eastAsia="el-GR"/>
              </w:rPr>
              <w:t>ΦΓ</w:t>
            </w:r>
          </w:p>
        </w:tc>
        <w:tc>
          <w:tcPr>
            <w:tcW w:w="490" w:type="pct"/>
          </w:tcPr>
          <w:p w14:paraId="10418368" w14:textId="77777777" w:rsidR="001301BF" w:rsidRPr="001301BF" w:rsidRDefault="001301BF" w:rsidP="001301BF">
            <w:pPr>
              <w:spacing w:before="120"/>
              <w:jc w:val="center"/>
              <w:rPr>
                <w:color w:val="000000"/>
                <w:lang w:eastAsia="el-GR"/>
              </w:rPr>
            </w:pPr>
            <w:r w:rsidRPr="001301BF">
              <w:t>Π.Γ.5</w:t>
            </w:r>
          </w:p>
        </w:tc>
        <w:tc>
          <w:tcPr>
            <w:tcW w:w="2175" w:type="pct"/>
            <w:noWrap/>
          </w:tcPr>
          <w:p w14:paraId="3C5AF3C6" w14:textId="77777777" w:rsidR="001301BF" w:rsidRPr="001301BF" w:rsidRDefault="001301BF" w:rsidP="001301BF">
            <w:pPr>
              <w:spacing w:before="120"/>
              <w:jc w:val="left"/>
              <w:rPr>
                <w:bCs/>
              </w:rPr>
            </w:pPr>
            <w:r w:rsidRPr="001301BF">
              <w:t>Τεκμηρίωση Συστήματος</w:t>
            </w:r>
          </w:p>
        </w:tc>
        <w:tc>
          <w:tcPr>
            <w:tcW w:w="871" w:type="pct"/>
          </w:tcPr>
          <w:p w14:paraId="0846B5FA"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1BBFE29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799BEAC" w14:textId="77777777" w:rsidTr="001301BF">
        <w:trPr>
          <w:trHeight w:val="190"/>
        </w:trPr>
        <w:tc>
          <w:tcPr>
            <w:tcW w:w="303" w:type="pct"/>
            <w:noWrap/>
          </w:tcPr>
          <w:p w14:paraId="62076C3A"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51CFDC90"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2E4D64F1" w14:textId="77777777" w:rsidR="001301BF" w:rsidRPr="001301BF" w:rsidRDefault="001301BF" w:rsidP="001301BF">
            <w:pPr>
              <w:spacing w:before="120"/>
              <w:jc w:val="center"/>
              <w:rPr>
                <w:color w:val="000000"/>
                <w:lang w:eastAsia="el-GR"/>
              </w:rPr>
            </w:pPr>
            <w:r w:rsidRPr="001301BF">
              <w:t>Π.Δ.1</w:t>
            </w:r>
          </w:p>
        </w:tc>
        <w:tc>
          <w:tcPr>
            <w:tcW w:w="2175" w:type="pct"/>
            <w:noWrap/>
          </w:tcPr>
          <w:p w14:paraId="6A264937" w14:textId="77777777" w:rsidR="001301BF" w:rsidRPr="001C4916" w:rsidRDefault="001C4916" w:rsidP="001C4916">
            <w:pPr>
              <w:spacing w:before="120" w:after="120"/>
            </w:pPr>
            <w:r w:rsidRPr="001C4916">
              <w:t>Μελέτη Ασφάλειας</w:t>
            </w:r>
          </w:p>
        </w:tc>
        <w:tc>
          <w:tcPr>
            <w:tcW w:w="871" w:type="pct"/>
          </w:tcPr>
          <w:p w14:paraId="59D3B0C0" w14:textId="77777777" w:rsidR="001301BF" w:rsidRPr="001301BF" w:rsidRDefault="001301BF" w:rsidP="001301BF">
            <w:pPr>
              <w:spacing w:before="120"/>
              <w:jc w:val="center"/>
              <w:rPr>
                <w:color w:val="000000"/>
                <w:lang w:eastAsia="el-GR"/>
              </w:rPr>
            </w:pPr>
            <w:r w:rsidRPr="001301BF">
              <w:rPr>
                <w:color w:val="000000"/>
                <w:lang w:eastAsia="el-GR"/>
              </w:rPr>
              <w:t>Μ</w:t>
            </w:r>
            <w:r w:rsidR="001C4916">
              <w:rPr>
                <w:color w:val="000000"/>
                <w:lang w:eastAsia="el-GR"/>
              </w:rPr>
              <w:t>8</w:t>
            </w:r>
          </w:p>
        </w:tc>
        <w:tc>
          <w:tcPr>
            <w:tcW w:w="793" w:type="pct"/>
          </w:tcPr>
          <w:p w14:paraId="29309390"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1517E532" w14:textId="77777777" w:rsidTr="001301BF">
        <w:trPr>
          <w:trHeight w:val="190"/>
        </w:trPr>
        <w:tc>
          <w:tcPr>
            <w:tcW w:w="303" w:type="pct"/>
            <w:noWrap/>
          </w:tcPr>
          <w:p w14:paraId="7034B1A3"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08F9C4C"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106BE09C" w14:textId="77777777" w:rsidR="001301BF" w:rsidRPr="001301BF" w:rsidRDefault="001301BF" w:rsidP="001301BF">
            <w:pPr>
              <w:spacing w:before="120"/>
              <w:jc w:val="center"/>
              <w:rPr>
                <w:color w:val="000000"/>
                <w:lang w:eastAsia="el-GR"/>
              </w:rPr>
            </w:pPr>
            <w:r w:rsidRPr="001301BF">
              <w:t>Π.Δ.2</w:t>
            </w:r>
          </w:p>
        </w:tc>
        <w:tc>
          <w:tcPr>
            <w:tcW w:w="2175" w:type="pct"/>
            <w:noWrap/>
          </w:tcPr>
          <w:p w14:paraId="159481B6" w14:textId="77777777" w:rsidR="001301BF" w:rsidRPr="001C4916" w:rsidRDefault="001C4916" w:rsidP="001301BF">
            <w:pPr>
              <w:spacing w:before="120"/>
              <w:jc w:val="left"/>
            </w:pPr>
            <w:r w:rsidRPr="001C4916">
              <w:t>Μελέτη αποτίμησης επικινδυνότητας</w:t>
            </w:r>
          </w:p>
        </w:tc>
        <w:tc>
          <w:tcPr>
            <w:tcW w:w="871" w:type="pct"/>
          </w:tcPr>
          <w:p w14:paraId="7D40F011"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3F46AAEC"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D3544D0" w14:textId="77777777" w:rsidTr="001301BF">
        <w:trPr>
          <w:trHeight w:val="190"/>
        </w:trPr>
        <w:tc>
          <w:tcPr>
            <w:tcW w:w="303" w:type="pct"/>
            <w:noWrap/>
          </w:tcPr>
          <w:p w14:paraId="50C07140"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1C58609" w14:textId="77777777" w:rsidR="001301BF" w:rsidRPr="001301BF" w:rsidRDefault="001301BF" w:rsidP="001301BF">
            <w:pPr>
              <w:spacing w:before="120"/>
              <w:jc w:val="center"/>
              <w:rPr>
                <w:color w:val="000000"/>
                <w:lang w:eastAsia="el-GR"/>
              </w:rPr>
            </w:pPr>
            <w:r w:rsidRPr="001301BF">
              <w:rPr>
                <w:color w:val="000000"/>
                <w:lang w:eastAsia="el-GR"/>
              </w:rPr>
              <w:t>ΦΔ</w:t>
            </w:r>
          </w:p>
        </w:tc>
        <w:tc>
          <w:tcPr>
            <w:tcW w:w="490" w:type="pct"/>
          </w:tcPr>
          <w:p w14:paraId="11B3BC52" w14:textId="77777777" w:rsidR="001301BF" w:rsidRPr="001301BF" w:rsidRDefault="001301BF" w:rsidP="001301BF">
            <w:pPr>
              <w:spacing w:before="120"/>
              <w:jc w:val="center"/>
              <w:rPr>
                <w:color w:val="000000"/>
                <w:lang w:eastAsia="el-GR"/>
              </w:rPr>
            </w:pPr>
            <w:r w:rsidRPr="001301BF">
              <w:t>Π.Δ.3</w:t>
            </w:r>
          </w:p>
        </w:tc>
        <w:tc>
          <w:tcPr>
            <w:tcW w:w="2175" w:type="pct"/>
            <w:noWrap/>
          </w:tcPr>
          <w:p w14:paraId="374C6059" w14:textId="77777777" w:rsidR="001301BF" w:rsidRPr="001C4916" w:rsidRDefault="001C4916" w:rsidP="001301BF">
            <w:pPr>
              <w:spacing w:before="120"/>
              <w:jc w:val="left"/>
            </w:pPr>
            <w:r w:rsidRPr="001C4916">
              <w:t>Εγκατάσταση και παραμετροποίηση υπηρεσιών ασφάλειας</w:t>
            </w:r>
          </w:p>
        </w:tc>
        <w:tc>
          <w:tcPr>
            <w:tcW w:w="871" w:type="pct"/>
          </w:tcPr>
          <w:p w14:paraId="0818F68D" w14:textId="77777777" w:rsidR="001301BF" w:rsidRPr="001301BF" w:rsidRDefault="001301BF" w:rsidP="001301BF">
            <w:pPr>
              <w:spacing w:before="120"/>
              <w:jc w:val="center"/>
              <w:rPr>
                <w:color w:val="000000"/>
                <w:lang w:eastAsia="el-GR"/>
              </w:rPr>
            </w:pPr>
            <w:r w:rsidRPr="001301BF">
              <w:rPr>
                <w:color w:val="000000"/>
                <w:lang w:eastAsia="el-GR"/>
              </w:rPr>
              <w:t>Μ8</w:t>
            </w:r>
          </w:p>
        </w:tc>
        <w:tc>
          <w:tcPr>
            <w:tcW w:w="793" w:type="pct"/>
          </w:tcPr>
          <w:p w14:paraId="40B725E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B362F92" w14:textId="77777777" w:rsidTr="001301BF">
        <w:trPr>
          <w:trHeight w:val="190"/>
        </w:trPr>
        <w:tc>
          <w:tcPr>
            <w:tcW w:w="303" w:type="pct"/>
            <w:noWrap/>
          </w:tcPr>
          <w:p w14:paraId="0F9DC71E"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2EC7E6D"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35BADBBD" w14:textId="77777777" w:rsidR="001301BF" w:rsidRPr="001301BF" w:rsidRDefault="001301BF" w:rsidP="001301BF">
            <w:pPr>
              <w:spacing w:before="120"/>
              <w:jc w:val="center"/>
              <w:rPr>
                <w:color w:val="000000"/>
                <w:lang w:eastAsia="el-GR"/>
              </w:rPr>
            </w:pPr>
            <w:r w:rsidRPr="001301BF">
              <w:t>Π.Ε.1</w:t>
            </w:r>
          </w:p>
        </w:tc>
        <w:tc>
          <w:tcPr>
            <w:tcW w:w="2175" w:type="pct"/>
            <w:noWrap/>
          </w:tcPr>
          <w:p w14:paraId="5C8CA7B7" w14:textId="77777777" w:rsidR="001301BF" w:rsidRPr="001301BF" w:rsidRDefault="001301BF" w:rsidP="001301BF">
            <w:pPr>
              <w:spacing w:before="120"/>
              <w:jc w:val="left"/>
            </w:pPr>
            <w:r w:rsidRPr="001301BF">
              <w:t xml:space="preserve">Υφιστάμενες υπηρεσίες του </w:t>
            </w:r>
            <w:r w:rsidRPr="001301BF">
              <w:rPr>
                <w:lang w:val="en-US"/>
              </w:rPr>
              <w:t>govHUB</w:t>
            </w:r>
            <w:r w:rsidRPr="001301BF">
              <w:t xml:space="preserve"> εγκατεστημένες και σε λειτουργία στη νέα υποδομή</w:t>
            </w:r>
          </w:p>
        </w:tc>
        <w:tc>
          <w:tcPr>
            <w:tcW w:w="871" w:type="pct"/>
          </w:tcPr>
          <w:p w14:paraId="1B0B1151" w14:textId="77777777" w:rsidR="001301BF" w:rsidRPr="001301BF" w:rsidRDefault="001301BF" w:rsidP="001301BF">
            <w:pPr>
              <w:spacing w:before="120"/>
              <w:jc w:val="center"/>
              <w:rPr>
                <w:color w:val="000000"/>
                <w:lang w:eastAsia="el-GR"/>
              </w:rPr>
            </w:pPr>
            <w:r w:rsidRPr="001301BF">
              <w:rPr>
                <w:color w:val="000000"/>
                <w:lang w:eastAsia="el-GR"/>
              </w:rPr>
              <w:t>Μ10</w:t>
            </w:r>
          </w:p>
        </w:tc>
        <w:tc>
          <w:tcPr>
            <w:tcW w:w="793" w:type="pct"/>
          </w:tcPr>
          <w:p w14:paraId="12A4113E"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F62E8DD" w14:textId="77777777" w:rsidTr="001301BF">
        <w:trPr>
          <w:trHeight w:val="190"/>
        </w:trPr>
        <w:tc>
          <w:tcPr>
            <w:tcW w:w="303" w:type="pct"/>
            <w:noWrap/>
          </w:tcPr>
          <w:p w14:paraId="28CBC8C9"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2CE28B35"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0A032EF9" w14:textId="77777777" w:rsidR="001301BF" w:rsidRPr="001301BF" w:rsidRDefault="001301BF" w:rsidP="001301BF">
            <w:pPr>
              <w:spacing w:before="120"/>
              <w:jc w:val="center"/>
              <w:rPr>
                <w:color w:val="000000"/>
                <w:lang w:eastAsia="el-GR"/>
              </w:rPr>
            </w:pPr>
            <w:r w:rsidRPr="001301BF">
              <w:t>Π.Ε.2</w:t>
            </w:r>
          </w:p>
        </w:tc>
        <w:tc>
          <w:tcPr>
            <w:tcW w:w="2175" w:type="pct"/>
            <w:noWrap/>
          </w:tcPr>
          <w:p w14:paraId="372DBB35" w14:textId="77777777" w:rsidR="001301BF" w:rsidRPr="001301BF" w:rsidRDefault="001301BF" w:rsidP="001301BF">
            <w:pPr>
              <w:spacing w:before="120"/>
              <w:jc w:val="left"/>
            </w:pPr>
            <w:r w:rsidRPr="001301BF">
              <w:t>Σενάρια Δοκιμών</w:t>
            </w:r>
          </w:p>
        </w:tc>
        <w:tc>
          <w:tcPr>
            <w:tcW w:w="871" w:type="pct"/>
          </w:tcPr>
          <w:p w14:paraId="7073B54B" w14:textId="77777777" w:rsidR="001301BF" w:rsidRPr="001301BF" w:rsidRDefault="001301BF" w:rsidP="001301BF">
            <w:pPr>
              <w:spacing w:before="120"/>
              <w:jc w:val="center"/>
              <w:rPr>
                <w:color w:val="000000"/>
                <w:lang w:eastAsia="el-GR"/>
              </w:rPr>
            </w:pPr>
            <w:r w:rsidRPr="001301BF">
              <w:rPr>
                <w:color w:val="000000"/>
                <w:lang w:eastAsia="el-GR"/>
              </w:rPr>
              <w:t>Μ9</w:t>
            </w:r>
          </w:p>
        </w:tc>
        <w:tc>
          <w:tcPr>
            <w:tcW w:w="793" w:type="pct"/>
          </w:tcPr>
          <w:p w14:paraId="21FF04A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39917DB" w14:textId="77777777" w:rsidTr="001301BF">
        <w:trPr>
          <w:trHeight w:val="190"/>
        </w:trPr>
        <w:tc>
          <w:tcPr>
            <w:tcW w:w="303" w:type="pct"/>
            <w:noWrap/>
          </w:tcPr>
          <w:p w14:paraId="208C50D6"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205E075" w14:textId="77777777" w:rsidR="001301BF" w:rsidRPr="001301BF" w:rsidRDefault="001301BF" w:rsidP="001301BF">
            <w:pPr>
              <w:spacing w:before="120"/>
              <w:jc w:val="center"/>
              <w:rPr>
                <w:color w:val="000000"/>
                <w:lang w:eastAsia="el-GR"/>
              </w:rPr>
            </w:pPr>
            <w:r w:rsidRPr="001301BF">
              <w:rPr>
                <w:color w:val="000000"/>
                <w:lang w:eastAsia="el-GR"/>
              </w:rPr>
              <w:t>ΦΕ</w:t>
            </w:r>
          </w:p>
        </w:tc>
        <w:tc>
          <w:tcPr>
            <w:tcW w:w="490" w:type="pct"/>
          </w:tcPr>
          <w:p w14:paraId="7680C39D" w14:textId="77777777" w:rsidR="001301BF" w:rsidRPr="001301BF" w:rsidRDefault="001301BF" w:rsidP="001301BF">
            <w:pPr>
              <w:spacing w:before="120"/>
              <w:jc w:val="center"/>
              <w:rPr>
                <w:color w:val="000000"/>
                <w:lang w:eastAsia="el-GR"/>
              </w:rPr>
            </w:pPr>
            <w:r w:rsidRPr="001301BF">
              <w:t>Π.Ε.3</w:t>
            </w:r>
          </w:p>
        </w:tc>
        <w:tc>
          <w:tcPr>
            <w:tcW w:w="2175" w:type="pct"/>
            <w:noWrap/>
          </w:tcPr>
          <w:p w14:paraId="44DD5971" w14:textId="77777777" w:rsidR="001301BF" w:rsidRPr="001301BF" w:rsidRDefault="001301BF" w:rsidP="001301BF">
            <w:pPr>
              <w:spacing w:before="120"/>
              <w:jc w:val="left"/>
            </w:pPr>
            <w:r w:rsidRPr="001301BF">
              <w:t>Αποτελέσματα δοκιμών λειτουργικότητας και απόδοσης</w:t>
            </w:r>
          </w:p>
        </w:tc>
        <w:tc>
          <w:tcPr>
            <w:tcW w:w="871" w:type="pct"/>
          </w:tcPr>
          <w:p w14:paraId="7ABD242E" w14:textId="77777777" w:rsidR="001301BF" w:rsidRPr="001301BF" w:rsidRDefault="001301BF" w:rsidP="001301BF">
            <w:pPr>
              <w:spacing w:before="120"/>
              <w:jc w:val="center"/>
              <w:rPr>
                <w:color w:val="000000"/>
                <w:lang w:eastAsia="el-GR"/>
              </w:rPr>
            </w:pPr>
            <w:r w:rsidRPr="001301BF">
              <w:rPr>
                <w:color w:val="000000"/>
                <w:lang w:eastAsia="el-GR"/>
              </w:rPr>
              <w:t>Μ10</w:t>
            </w:r>
          </w:p>
        </w:tc>
        <w:tc>
          <w:tcPr>
            <w:tcW w:w="793" w:type="pct"/>
          </w:tcPr>
          <w:p w14:paraId="4521FAA3"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38457E9A" w14:textId="77777777" w:rsidTr="001301BF">
        <w:trPr>
          <w:trHeight w:val="190"/>
        </w:trPr>
        <w:tc>
          <w:tcPr>
            <w:tcW w:w="303" w:type="pct"/>
            <w:noWrap/>
          </w:tcPr>
          <w:p w14:paraId="633501D3"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393F09F"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5D82A5A1" w14:textId="77777777" w:rsidR="001301BF" w:rsidRPr="001301BF" w:rsidRDefault="001301BF" w:rsidP="001301BF">
            <w:pPr>
              <w:spacing w:before="120"/>
              <w:jc w:val="center"/>
              <w:rPr>
                <w:color w:val="000000"/>
                <w:lang w:eastAsia="el-GR"/>
              </w:rPr>
            </w:pPr>
            <w:r w:rsidRPr="001301BF">
              <w:t>Π.ΣΤ.1</w:t>
            </w:r>
          </w:p>
        </w:tc>
        <w:tc>
          <w:tcPr>
            <w:tcW w:w="2175" w:type="pct"/>
            <w:noWrap/>
          </w:tcPr>
          <w:p w14:paraId="7818EF38" w14:textId="77777777" w:rsidR="001301BF" w:rsidRPr="001301BF" w:rsidRDefault="001301BF" w:rsidP="001301BF">
            <w:pPr>
              <w:spacing w:before="120"/>
              <w:jc w:val="left"/>
            </w:pPr>
            <w:r w:rsidRPr="001301BF">
              <w:t>Πλάνο Εκπαίδευσης</w:t>
            </w:r>
          </w:p>
        </w:tc>
        <w:tc>
          <w:tcPr>
            <w:tcW w:w="871" w:type="pct"/>
          </w:tcPr>
          <w:p w14:paraId="6F9E4076"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251BD84B"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7E541920" w14:textId="77777777" w:rsidTr="001301BF">
        <w:trPr>
          <w:trHeight w:val="190"/>
        </w:trPr>
        <w:tc>
          <w:tcPr>
            <w:tcW w:w="303" w:type="pct"/>
            <w:noWrap/>
          </w:tcPr>
          <w:p w14:paraId="5D16AD1D"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9FC2333"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68DF4A6B" w14:textId="77777777" w:rsidR="001301BF" w:rsidRPr="001301BF" w:rsidRDefault="001301BF" w:rsidP="001301BF">
            <w:pPr>
              <w:spacing w:before="120"/>
              <w:jc w:val="center"/>
              <w:rPr>
                <w:color w:val="000000"/>
                <w:lang w:eastAsia="el-GR"/>
              </w:rPr>
            </w:pPr>
            <w:r w:rsidRPr="001301BF">
              <w:t>Π.ΣΤ.2</w:t>
            </w:r>
          </w:p>
        </w:tc>
        <w:tc>
          <w:tcPr>
            <w:tcW w:w="2175" w:type="pct"/>
            <w:noWrap/>
          </w:tcPr>
          <w:p w14:paraId="5936E47A" w14:textId="77777777" w:rsidR="001301BF" w:rsidRPr="001301BF" w:rsidRDefault="001301BF" w:rsidP="001301BF">
            <w:pPr>
              <w:spacing w:before="120"/>
              <w:jc w:val="left"/>
            </w:pPr>
            <w:r w:rsidRPr="001301BF">
              <w:t>Εκπαιδευτικό υλικό (εγχειρίδια χρήσης)</w:t>
            </w:r>
          </w:p>
        </w:tc>
        <w:tc>
          <w:tcPr>
            <w:tcW w:w="871" w:type="pct"/>
          </w:tcPr>
          <w:p w14:paraId="29E814F5"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778BF6A"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950F3AD" w14:textId="77777777" w:rsidTr="001301BF">
        <w:trPr>
          <w:trHeight w:val="190"/>
        </w:trPr>
        <w:tc>
          <w:tcPr>
            <w:tcW w:w="303" w:type="pct"/>
            <w:noWrap/>
          </w:tcPr>
          <w:p w14:paraId="7B54D5BC"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09889E8"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76EF3F74" w14:textId="77777777" w:rsidR="001301BF" w:rsidRPr="001301BF" w:rsidRDefault="001301BF" w:rsidP="001301BF">
            <w:pPr>
              <w:spacing w:before="120"/>
              <w:jc w:val="center"/>
              <w:rPr>
                <w:color w:val="000000"/>
                <w:lang w:eastAsia="el-GR"/>
              </w:rPr>
            </w:pPr>
            <w:r w:rsidRPr="001301BF">
              <w:t>Π.ΣΤ.3</w:t>
            </w:r>
          </w:p>
        </w:tc>
        <w:tc>
          <w:tcPr>
            <w:tcW w:w="2175" w:type="pct"/>
            <w:noWrap/>
          </w:tcPr>
          <w:p w14:paraId="53622B7E" w14:textId="77777777" w:rsidR="001301BF" w:rsidRPr="001301BF" w:rsidRDefault="001301BF" w:rsidP="001301BF">
            <w:pPr>
              <w:spacing w:before="120"/>
              <w:jc w:val="left"/>
            </w:pPr>
            <w:r w:rsidRPr="001301BF">
              <w:t>Εκπαίδευση των διαχειριστών της διαδικτυακής πύλης υπό τη μορφή τηλεδιάσκεψης</w:t>
            </w:r>
          </w:p>
        </w:tc>
        <w:tc>
          <w:tcPr>
            <w:tcW w:w="871" w:type="pct"/>
          </w:tcPr>
          <w:p w14:paraId="782B6ACB"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34ACEEC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029ABF2" w14:textId="77777777" w:rsidTr="001301BF">
        <w:trPr>
          <w:trHeight w:val="190"/>
        </w:trPr>
        <w:tc>
          <w:tcPr>
            <w:tcW w:w="303" w:type="pct"/>
            <w:noWrap/>
          </w:tcPr>
          <w:p w14:paraId="61A11434"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7B90FF5B"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04A1388E" w14:textId="77777777" w:rsidR="001301BF" w:rsidRPr="001301BF" w:rsidRDefault="001301BF" w:rsidP="001301BF">
            <w:pPr>
              <w:spacing w:before="120"/>
              <w:jc w:val="center"/>
              <w:rPr>
                <w:color w:val="000000"/>
                <w:lang w:eastAsia="el-GR"/>
              </w:rPr>
            </w:pPr>
            <w:r w:rsidRPr="001301BF">
              <w:t>Π.ΣΤ.4</w:t>
            </w:r>
          </w:p>
        </w:tc>
        <w:tc>
          <w:tcPr>
            <w:tcW w:w="2175" w:type="pct"/>
            <w:noWrap/>
          </w:tcPr>
          <w:p w14:paraId="380341AE" w14:textId="77777777" w:rsidR="001301BF" w:rsidRPr="001301BF" w:rsidRDefault="001301BF" w:rsidP="001301BF">
            <w:pPr>
              <w:spacing w:before="120"/>
              <w:jc w:val="left"/>
            </w:pPr>
            <w:r w:rsidRPr="001301BF">
              <w:t>Εκπαίδευση των διαχειριστών των υποσυστημάτων υπό τη μορφή τηλεδιάσκεψης</w:t>
            </w:r>
          </w:p>
        </w:tc>
        <w:tc>
          <w:tcPr>
            <w:tcW w:w="871" w:type="pct"/>
          </w:tcPr>
          <w:p w14:paraId="6FFB7C7C"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1DE39DCE"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0A783062" w14:textId="77777777" w:rsidTr="001301BF">
        <w:trPr>
          <w:trHeight w:val="190"/>
        </w:trPr>
        <w:tc>
          <w:tcPr>
            <w:tcW w:w="303" w:type="pct"/>
            <w:noWrap/>
          </w:tcPr>
          <w:p w14:paraId="19B64107"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7FE96269"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3771512D" w14:textId="77777777" w:rsidR="001301BF" w:rsidRPr="001301BF" w:rsidRDefault="001301BF" w:rsidP="001301BF">
            <w:pPr>
              <w:spacing w:before="120"/>
              <w:jc w:val="center"/>
              <w:rPr>
                <w:color w:val="000000"/>
                <w:lang w:eastAsia="el-GR"/>
              </w:rPr>
            </w:pPr>
            <w:r w:rsidRPr="001301BF">
              <w:t>Π.ΣΤ.5</w:t>
            </w:r>
          </w:p>
        </w:tc>
        <w:tc>
          <w:tcPr>
            <w:tcW w:w="2175" w:type="pct"/>
            <w:noWrap/>
          </w:tcPr>
          <w:p w14:paraId="11440F15" w14:textId="77777777" w:rsidR="001301BF" w:rsidRPr="001301BF" w:rsidRDefault="001301BF" w:rsidP="001301BF">
            <w:pPr>
              <w:spacing w:before="120"/>
              <w:jc w:val="left"/>
            </w:pPr>
            <w:r w:rsidRPr="001301BF">
              <w:t xml:space="preserve">Εκπαίδευση των τελικών χρηστών (υπάλληλων φορέων) υπό τη μορφή </w:t>
            </w:r>
            <w:r w:rsidRPr="001301BF">
              <w:rPr>
                <w:lang w:val="en-US"/>
              </w:rPr>
              <w:t>webinar</w:t>
            </w:r>
          </w:p>
        </w:tc>
        <w:tc>
          <w:tcPr>
            <w:tcW w:w="871" w:type="pct"/>
          </w:tcPr>
          <w:p w14:paraId="7B034309"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72FA921"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687F8D41" w14:textId="77777777" w:rsidTr="001301BF">
        <w:trPr>
          <w:trHeight w:val="190"/>
        </w:trPr>
        <w:tc>
          <w:tcPr>
            <w:tcW w:w="303" w:type="pct"/>
            <w:noWrap/>
          </w:tcPr>
          <w:p w14:paraId="3FE4C777"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46C4EBFC" w14:textId="77777777" w:rsidR="001301BF" w:rsidRPr="001301BF" w:rsidRDefault="001301BF" w:rsidP="001301BF">
            <w:pPr>
              <w:spacing w:before="120"/>
              <w:jc w:val="center"/>
              <w:rPr>
                <w:color w:val="000000"/>
                <w:lang w:eastAsia="el-GR"/>
              </w:rPr>
            </w:pPr>
            <w:r w:rsidRPr="001301BF">
              <w:rPr>
                <w:color w:val="000000"/>
                <w:lang w:eastAsia="el-GR"/>
              </w:rPr>
              <w:t>ΦΣΤ</w:t>
            </w:r>
          </w:p>
        </w:tc>
        <w:tc>
          <w:tcPr>
            <w:tcW w:w="490" w:type="pct"/>
          </w:tcPr>
          <w:p w14:paraId="0B9DEE87" w14:textId="77777777" w:rsidR="001301BF" w:rsidRPr="001301BF" w:rsidRDefault="001301BF" w:rsidP="001301BF">
            <w:pPr>
              <w:spacing w:before="120"/>
              <w:jc w:val="center"/>
              <w:rPr>
                <w:color w:val="000000"/>
                <w:lang w:eastAsia="el-GR"/>
              </w:rPr>
            </w:pPr>
            <w:r w:rsidRPr="001301BF">
              <w:t>Π.ΣΤ.6</w:t>
            </w:r>
          </w:p>
        </w:tc>
        <w:tc>
          <w:tcPr>
            <w:tcW w:w="2175" w:type="pct"/>
            <w:noWrap/>
          </w:tcPr>
          <w:p w14:paraId="44D46B90" w14:textId="77777777" w:rsidR="001301BF" w:rsidRPr="001301BF" w:rsidRDefault="001301BF" w:rsidP="001301BF">
            <w:pPr>
              <w:spacing w:before="120"/>
              <w:jc w:val="left"/>
            </w:pPr>
            <w:r w:rsidRPr="001301BF">
              <w:t>Έκθεση αξιολόγησης εκπαιδευτικού προγράμματος</w:t>
            </w:r>
          </w:p>
        </w:tc>
        <w:tc>
          <w:tcPr>
            <w:tcW w:w="871" w:type="pct"/>
          </w:tcPr>
          <w:p w14:paraId="242F47D5" w14:textId="77777777" w:rsidR="001301BF" w:rsidRPr="001301BF" w:rsidRDefault="001301BF" w:rsidP="001301BF">
            <w:pPr>
              <w:spacing w:before="120"/>
              <w:jc w:val="center"/>
              <w:rPr>
                <w:color w:val="000000"/>
                <w:lang w:eastAsia="el-GR"/>
              </w:rPr>
            </w:pPr>
            <w:r w:rsidRPr="001301BF">
              <w:rPr>
                <w:color w:val="000000"/>
                <w:lang w:eastAsia="el-GR"/>
              </w:rPr>
              <w:t>Μ11</w:t>
            </w:r>
          </w:p>
        </w:tc>
        <w:tc>
          <w:tcPr>
            <w:tcW w:w="793" w:type="pct"/>
          </w:tcPr>
          <w:p w14:paraId="44E38C06"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533999E5" w14:textId="77777777" w:rsidTr="001301BF">
        <w:trPr>
          <w:trHeight w:val="190"/>
        </w:trPr>
        <w:tc>
          <w:tcPr>
            <w:tcW w:w="303" w:type="pct"/>
            <w:noWrap/>
          </w:tcPr>
          <w:p w14:paraId="005AF6F8"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3CC14157"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5CF477C1"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.1</w:t>
            </w:r>
          </w:p>
        </w:tc>
        <w:tc>
          <w:tcPr>
            <w:tcW w:w="2175" w:type="pct"/>
            <w:noWrap/>
          </w:tcPr>
          <w:p w14:paraId="29A3047A" w14:textId="77777777" w:rsidR="001301BF" w:rsidRPr="001301BF" w:rsidRDefault="001301BF" w:rsidP="001301BF">
            <w:pPr>
              <w:spacing w:before="120"/>
              <w:jc w:val="left"/>
            </w:pPr>
            <w:r w:rsidRPr="001301BF">
              <w:t xml:space="preserve">Πλήρως ελεγμένο και εκσφαλματωμένο </w:t>
            </w:r>
            <w:r w:rsidRPr="001301BF">
              <w:rPr>
                <w:lang w:val="en-US"/>
              </w:rPr>
              <w:t>govHUB</w:t>
            </w:r>
          </w:p>
        </w:tc>
        <w:tc>
          <w:tcPr>
            <w:tcW w:w="871" w:type="pct"/>
          </w:tcPr>
          <w:p w14:paraId="6DEF7C3B" w14:textId="77777777" w:rsidR="001301BF" w:rsidRPr="001301BF" w:rsidRDefault="001301BF" w:rsidP="001301BF">
            <w:pPr>
              <w:spacing w:before="120"/>
              <w:jc w:val="center"/>
              <w:rPr>
                <w:color w:val="000000"/>
                <w:lang w:eastAsia="el-GR"/>
              </w:rPr>
            </w:pPr>
            <w:r w:rsidRPr="001301BF">
              <w:rPr>
                <w:color w:val="000000"/>
                <w:lang w:eastAsia="el-GR"/>
              </w:rPr>
              <w:t>Μ1</w:t>
            </w:r>
            <w:r w:rsidR="001C4916">
              <w:rPr>
                <w:color w:val="000000"/>
                <w:lang w:eastAsia="el-GR"/>
              </w:rPr>
              <w:t>3</w:t>
            </w:r>
          </w:p>
        </w:tc>
        <w:tc>
          <w:tcPr>
            <w:tcW w:w="793" w:type="pct"/>
          </w:tcPr>
          <w:p w14:paraId="177DE151"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18249EA4" w14:textId="77777777" w:rsidTr="001301BF">
        <w:trPr>
          <w:trHeight w:val="190"/>
        </w:trPr>
        <w:tc>
          <w:tcPr>
            <w:tcW w:w="303" w:type="pct"/>
            <w:noWrap/>
          </w:tcPr>
          <w:p w14:paraId="63D1CC3E"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02954F81"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3517A756"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.2</w:t>
            </w:r>
          </w:p>
        </w:tc>
        <w:tc>
          <w:tcPr>
            <w:tcW w:w="2175" w:type="pct"/>
            <w:noWrap/>
          </w:tcPr>
          <w:p w14:paraId="677B4CCF" w14:textId="77777777" w:rsidR="001301BF" w:rsidRPr="001301BF" w:rsidRDefault="001301BF" w:rsidP="001301BF">
            <w:pPr>
              <w:spacing w:before="120"/>
              <w:jc w:val="left"/>
            </w:pPr>
            <w:r w:rsidRPr="001301BF">
              <w:t>Επικαιροποιημένα εγχειρίδια τεκμηρίωσης</w:t>
            </w:r>
          </w:p>
        </w:tc>
        <w:tc>
          <w:tcPr>
            <w:tcW w:w="871" w:type="pct"/>
          </w:tcPr>
          <w:p w14:paraId="003E8562" w14:textId="77777777" w:rsidR="001301BF" w:rsidRPr="001301BF" w:rsidRDefault="001301BF" w:rsidP="001301BF">
            <w:pPr>
              <w:spacing w:before="120"/>
              <w:jc w:val="center"/>
              <w:rPr>
                <w:color w:val="000000"/>
                <w:lang w:eastAsia="el-GR"/>
              </w:rPr>
            </w:pPr>
            <w:r w:rsidRPr="001301BF">
              <w:rPr>
                <w:color w:val="000000"/>
                <w:lang w:eastAsia="el-GR"/>
              </w:rPr>
              <w:t>Μ1</w:t>
            </w:r>
            <w:r w:rsidR="001C4916">
              <w:rPr>
                <w:color w:val="000000"/>
                <w:lang w:eastAsia="el-GR"/>
              </w:rPr>
              <w:t>3</w:t>
            </w:r>
          </w:p>
        </w:tc>
        <w:tc>
          <w:tcPr>
            <w:tcW w:w="793" w:type="pct"/>
          </w:tcPr>
          <w:p w14:paraId="798FAE74" w14:textId="77777777" w:rsidR="001301BF" w:rsidRPr="001301BF" w:rsidRDefault="001301BF" w:rsidP="001301BF">
            <w:pPr>
              <w:spacing w:before="120"/>
              <w:jc w:val="center"/>
              <w:rPr>
                <w:color w:val="000000"/>
                <w:lang w:eastAsia="el-GR"/>
              </w:rPr>
            </w:pPr>
            <w:r w:rsidRPr="001301BF">
              <w:rPr>
                <w:color w:val="000000"/>
                <w:lang w:eastAsia="el-GR"/>
              </w:rPr>
              <w:t>1</w:t>
            </w:r>
          </w:p>
        </w:tc>
      </w:tr>
      <w:tr w:rsidR="001301BF" w:rsidRPr="001301BF" w14:paraId="4FBD6FFA" w14:textId="77777777" w:rsidTr="001301BF">
        <w:trPr>
          <w:trHeight w:val="190"/>
        </w:trPr>
        <w:tc>
          <w:tcPr>
            <w:tcW w:w="303" w:type="pct"/>
            <w:noWrap/>
          </w:tcPr>
          <w:p w14:paraId="4FE6BD3D" w14:textId="77777777" w:rsidR="001301BF" w:rsidRPr="001301BF" w:rsidRDefault="001301BF" w:rsidP="004A1D19">
            <w:pPr>
              <w:pStyle w:val="a3"/>
              <w:numPr>
                <w:ilvl w:val="0"/>
                <w:numId w:val="61"/>
              </w:numPr>
              <w:spacing w:before="120"/>
              <w:ind w:left="0" w:firstLine="0"/>
              <w:jc w:val="center"/>
              <w:rPr>
                <w:color w:val="000000"/>
                <w:lang w:eastAsia="el-GR"/>
              </w:rPr>
            </w:pPr>
          </w:p>
        </w:tc>
        <w:tc>
          <w:tcPr>
            <w:tcW w:w="368" w:type="pct"/>
          </w:tcPr>
          <w:p w14:paraId="61F6A7D2" w14:textId="77777777" w:rsidR="001301BF" w:rsidRPr="001301BF" w:rsidRDefault="001301BF" w:rsidP="001301BF">
            <w:pPr>
              <w:spacing w:before="120"/>
              <w:jc w:val="center"/>
              <w:rPr>
                <w:color w:val="000000"/>
                <w:lang w:eastAsia="el-GR"/>
              </w:rPr>
            </w:pPr>
            <w:r w:rsidRPr="001301BF">
              <w:rPr>
                <w:color w:val="000000"/>
                <w:lang w:eastAsia="el-GR"/>
              </w:rPr>
              <w:t>ΦΖ</w:t>
            </w:r>
          </w:p>
        </w:tc>
        <w:tc>
          <w:tcPr>
            <w:tcW w:w="490" w:type="pct"/>
          </w:tcPr>
          <w:p w14:paraId="4E911B40" w14:textId="77777777" w:rsidR="001301BF" w:rsidRPr="001301BF" w:rsidRDefault="001301BF" w:rsidP="001301BF">
            <w:pPr>
              <w:spacing w:before="120"/>
              <w:jc w:val="center"/>
              <w:rPr>
                <w:color w:val="000000"/>
                <w:lang w:eastAsia="el-GR"/>
              </w:rPr>
            </w:pPr>
            <w:r w:rsidRPr="001301BF">
              <w:t>Π.</w:t>
            </w:r>
            <w:r w:rsidRPr="001301BF">
              <w:rPr>
                <w:lang w:val="en-US"/>
              </w:rPr>
              <w:t>Z</w:t>
            </w:r>
            <w:r w:rsidRPr="001301BF">
              <w:t>.3</w:t>
            </w:r>
          </w:p>
        </w:tc>
        <w:tc>
          <w:tcPr>
            <w:tcW w:w="2175" w:type="pct"/>
            <w:noWrap/>
          </w:tcPr>
          <w:p w14:paraId="2FCF38AC" w14:textId="77777777" w:rsidR="001301BF" w:rsidRPr="001301BF" w:rsidRDefault="001301BF" w:rsidP="001301BF">
            <w:pPr>
              <w:spacing w:before="120"/>
              <w:jc w:val="left"/>
            </w:pPr>
            <w:r w:rsidRPr="001301BF">
              <w:rPr>
                <w:lang w:val="en-US"/>
              </w:rPr>
              <w:t>govHUB</w:t>
            </w:r>
            <w:r w:rsidRPr="001301BF">
              <w:t xml:space="preserve"> σε πλήρη παραγωγική λειτουργία σε συνθήκες διασφάλισης συμφωνημένου επιπέδου υπηρεσιών</w:t>
            </w:r>
          </w:p>
        </w:tc>
        <w:tc>
          <w:tcPr>
            <w:tcW w:w="871" w:type="pct"/>
            <w:vAlign w:val="center"/>
          </w:tcPr>
          <w:p w14:paraId="3BBDF0D5" w14:textId="77777777" w:rsidR="001301BF" w:rsidRPr="001301BF" w:rsidRDefault="001301BF" w:rsidP="001301BF">
            <w:pPr>
              <w:spacing w:before="120"/>
              <w:jc w:val="center"/>
              <w:rPr>
                <w:color w:val="000000"/>
                <w:lang w:eastAsia="el-GR"/>
              </w:rPr>
            </w:pPr>
            <w:r w:rsidRPr="001301BF">
              <w:rPr>
                <w:color w:val="000000"/>
                <w:lang w:eastAsia="el-GR"/>
              </w:rPr>
              <w:t>Μ14</w:t>
            </w:r>
          </w:p>
        </w:tc>
        <w:tc>
          <w:tcPr>
            <w:tcW w:w="793" w:type="pct"/>
            <w:vAlign w:val="center"/>
          </w:tcPr>
          <w:p w14:paraId="00CCE6C3" w14:textId="77777777" w:rsidR="001301BF" w:rsidRPr="001301BF" w:rsidRDefault="001301BF" w:rsidP="001301BF">
            <w:pPr>
              <w:spacing w:before="120"/>
              <w:jc w:val="center"/>
              <w:rPr>
                <w:color w:val="000000"/>
                <w:lang w:eastAsia="el-GR"/>
              </w:rPr>
            </w:pPr>
            <w:r w:rsidRPr="001301BF">
              <w:rPr>
                <w:color w:val="000000"/>
                <w:lang w:eastAsia="el-GR"/>
              </w:rPr>
              <w:t>1</w:t>
            </w:r>
          </w:p>
        </w:tc>
      </w:tr>
    </w:tbl>
    <w:p w14:paraId="317D98F2" w14:textId="77777777" w:rsidR="002A5D59" w:rsidRDefault="002A5D59" w:rsidP="001631BF"/>
    <w:p w14:paraId="3A615A06" w14:textId="77777777" w:rsidR="00E82C07" w:rsidRDefault="00E82C07" w:rsidP="00E82C07">
      <w:r>
        <w:lastRenderedPageBreak/>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cs/>
        </w:rPr>
        <w:t>‎‎‎</w:t>
      </w:r>
      <w:r>
        <w:t>6.3 της παρούσας.</w:t>
      </w:r>
    </w:p>
    <w:p w14:paraId="43C7776A" w14:textId="77777777" w:rsidR="00E82C07" w:rsidRDefault="00E82C07" w:rsidP="00E82C07">
      <w: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Pr>
          <w:cs/>
        </w:rPr>
        <w:t>‎‎‎</w:t>
      </w:r>
      <w:r>
        <w:t>6.3 της παρούσας.</w:t>
      </w:r>
    </w:p>
    <w:p w14:paraId="563CF22D" w14:textId="77777777" w:rsidR="00E82C07" w:rsidRPr="002F0FE3" w:rsidRDefault="00E82C07" w:rsidP="00E82C07"/>
    <w:p w14:paraId="7B238BED" w14:textId="77777777" w:rsidR="001631BF" w:rsidRDefault="001D188A" w:rsidP="004A1D19">
      <w:pPr>
        <w:pStyle w:val="1"/>
        <w:numPr>
          <w:ilvl w:val="0"/>
          <w:numId w:val="96"/>
        </w:numPr>
      </w:pPr>
      <w:bookmarkStart w:id="552" w:name="_Ref62058511"/>
      <w:bookmarkStart w:id="553" w:name="_Toc131090419"/>
      <w:bookmarkStart w:id="554" w:name="_Toc57762440"/>
      <w:r>
        <w:t xml:space="preserve">Μεθοδολογία </w:t>
      </w:r>
      <w:r w:rsidR="002A5D59">
        <w:t>Διοίκησης  Έργου</w:t>
      </w:r>
      <w:bookmarkEnd w:id="552"/>
      <w:bookmarkEnd w:id="553"/>
      <w:r w:rsidR="002A5D59">
        <w:t xml:space="preserve"> </w:t>
      </w:r>
      <w:bookmarkEnd w:id="554"/>
    </w:p>
    <w:p w14:paraId="1DBBEC4D" w14:textId="2079EC24"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6310C">
        <w:rPr>
          <w:rFonts w:eastAsia="Times New Roman"/>
          <w:b/>
          <w:bCs/>
          <w:lang w:eastAsia="zh-CN"/>
        </w:rPr>
        <w:t>9</w:t>
      </w:r>
      <w:r w:rsidRPr="00F65A0A">
        <w:rPr>
          <w:rFonts w:eastAsia="Times New Roman"/>
          <w:b/>
          <w:bCs/>
          <w:lang w:eastAsia="zh-CN"/>
        </w:rPr>
        <w:t>.1 Σχήμα Διοίκησης Έργου</w:t>
      </w:r>
      <w:r w:rsidR="00115F19" w:rsidRPr="00115F19">
        <w:rPr>
          <w:rFonts w:eastAsia="Times New Roman"/>
          <w:b/>
          <w:bCs/>
          <w:lang w:eastAsia="zh-CN"/>
        </w:rPr>
        <w:t xml:space="preserve">/ </w:t>
      </w:r>
      <w:r w:rsidR="00115F19" w:rsidRPr="00F65A0A">
        <w:rPr>
          <w:rFonts w:eastAsia="Times New Roman"/>
          <w:b/>
          <w:bCs/>
          <w:lang w:eastAsia="zh-CN"/>
        </w:rPr>
        <w:t>Ομάδα Έργου</w:t>
      </w:r>
      <w:r w:rsidRPr="00F65A0A">
        <w:rPr>
          <w:rFonts w:eastAsia="Times New Roman"/>
          <w:b/>
          <w:bCs/>
          <w:lang w:eastAsia="zh-CN"/>
        </w:rPr>
        <w:tab/>
      </w:r>
    </w:p>
    <w:p w14:paraId="4D64FA59"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E500E6"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2D6045DB" w14:textId="77777777" w:rsidR="00F65A0A" w:rsidRPr="00F65A0A"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6164B547" w14:textId="77777777" w:rsidR="00F65A0A" w:rsidRPr="00F65A0A" w:rsidRDefault="00F65A0A" w:rsidP="00F65A0A">
      <w:pPr>
        <w:suppressAutoHyphens/>
        <w:spacing w:after="120"/>
        <w:rPr>
          <w:rFonts w:eastAsia="Times New Roman" w:cs="Calibri"/>
          <w:szCs w:val="24"/>
          <w:lang w:eastAsia="zh-CN"/>
        </w:rPr>
      </w:pPr>
    </w:p>
    <w:p w14:paraId="6F8B5303" w14:textId="0064DA54"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6310C">
        <w:rPr>
          <w:rFonts w:eastAsia="Times New Roman"/>
          <w:b/>
          <w:bCs/>
          <w:lang w:eastAsia="zh-CN"/>
        </w:rPr>
        <w:t>9</w:t>
      </w:r>
      <w:r w:rsidRPr="00F65A0A">
        <w:rPr>
          <w:rFonts w:eastAsia="Times New Roman"/>
          <w:b/>
          <w:bCs/>
          <w:lang w:eastAsia="zh-CN"/>
        </w:rPr>
        <w:t>.2 Μεθοδολογία διοίκησης και διασφάλισης ποιότητας</w:t>
      </w:r>
      <w:r w:rsidRPr="00F65A0A">
        <w:rPr>
          <w:rFonts w:eastAsia="Times New Roman"/>
          <w:b/>
          <w:bCs/>
          <w:lang w:eastAsia="zh-CN"/>
        </w:rPr>
        <w:tab/>
      </w:r>
    </w:p>
    <w:p w14:paraId="4EFC7B59"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 xml:space="preserve">Ο υποψήφιος Ανάδοχος είναι υποχρεωμένος να συμπεριλάβει στην προσφορά του λεπτομερές </w:t>
      </w:r>
      <w:r w:rsidRPr="00F65A0A">
        <w:rPr>
          <w:rFonts w:eastAsia="Times New Roman"/>
          <w:lang w:eastAsia="zh-CN"/>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F65A0A">
        <w:rPr>
          <w:rFonts w:eastAsia="Times New Roman"/>
          <w:lang w:val="en-GB" w:eastAsia="zh-CN"/>
        </w:rPr>
        <w:t> </w:t>
      </w:r>
      <w:r w:rsidRPr="00F65A0A">
        <w:rPr>
          <w:rFonts w:eastAsia="Times New Roman"/>
          <w:lang w:eastAsia="zh-CN"/>
        </w:rPr>
        <w:t>/</w:t>
      </w:r>
      <w:r w:rsidRPr="00F65A0A">
        <w:rPr>
          <w:rFonts w:eastAsia="Times New Roman"/>
          <w:lang w:val="en-GB" w:eastAsia="zh-CN"/>
        </w:rPr>
        <w:t> </w:t>
      </w:r>
      <w:r w:rsidRPr="00F65A0A">
        <w:rPr>
          <w:rFonts w:eastAsia="Times New Roman"/>
          <w:lang w:eastAsia="zh-CN"/>
        </w:rPr>
        <w:t xml:space="preserve">ομάδες έργου) και αρμοδιότητες, καθώς και τα κύρια ορόσημα του Έργου. </w:t>
      </w:r>
    </w:p>
    <w:p w14:paraId="4714D67B"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Κατά τη διάρκεια υλοποίησης του Έργου, ο Ανάδοχος θα υποβάλλει Μηνιαίες Αναφορές Προόδου (</w:t>
      </w:r>
      <w:r w:rsidRPr="00F65A0A">
        <w:rPr>
          <w:rFonts w:eastAsia="Times New Roman"/>
          <w:szCs w:val="24"/>
          <w:lang w:val="en-GB" w:eastAsia="zh-CN"/>
        </w:rPr>
        <w:t>progress</w:t>
      </w:r>
      <w:r w:rsidRPr="00F65A0A">
        <w:rPr>
          <w:rFonts w:eastAsia="Times New Roman"/>
          <w:szCs w:val="24"/>
          <w:lang w:eastAsia="zh-CN"/>
        </w:rPr>
        <w:t xml:space="preserve"> </w:t>
      </w:r>
      <w:r w:rsidRPr="00F65A0A">
        <w:rPr>
          <w:rFonts w:eastAsia="Times New Roman"/>
          <w:szCs w:val="24"/>
          <w:lang w:val="en-GB" w:eastAsia="zh-CN"/>
        </w:rPr>
        <w:t>reports</w:t>
      </w:r>
      <w:r w:rsidRPr="00F65A0A">
        <w:rPr>
          <w:rFonts w:eastAsia="Times New Roman"/>
          <w:szCs w:val="24"/>
          <w:lang w:eastAsia="zh-CN"/>
        </w:rPr>
        <w:t>) σχετικά με τις δράσεις του και τις διαδικασίες εκτέλεσης του Έργου, έτσι ώστε να διασφαλίζεται:</w:t>
      </w:r>
    </w:p>
    <w:p w14:paraId="0574FBA9" w14:textId="77777777" w:rsidR="00F65A0A" w:rsidRPr="00F65A0A" w:rsidRDefault="00F65A0A" w:rsidP="004A1D19">
      <w:pPr>
        <w:numPr>
          <w:ilvl w:val="0"/>
          <w:numId w:val="53"/>
        </w:numPr>
        <w:spacing w:before="120" w:after="120"/>
        <w:ind w:left="714" w:hanging="357"/>
        <w:rPr>
          <w:rFonts w:eastAsia="Times New Roman"/>
          <w:szCs w:val="24"/>
          <w:lang w:eastAsia="zh-CN"/>
        </w:rPr>
      </w:pPr>
      <w:r w:rsidRPr="00F65A0A">
        <w:rPr>
          <w:rFonts w:eastAsia="Times New Roman"/>
          <w:szCs w:val="24"/>
          <w:lang w:eastAsia="zh-CN"/>
        </w:rPr>
        <w:t>η τήρηση του χρονοδιαγράμματος του Έργου</w:t>
      </w:r>
    </w:p>
    <w:p w14:paraId="73E7471A" w14:textId="77777777" w:rsidR="00F65A0A" w:rsidRPr="00F65A0A" w:rsidRDefault="00F65A0A" w:rsidP="004A1D19">
      <w:pPr>
        <w:numPr>
          <w:ilvl w:val="0"/>
          <w:numId w:val="53"/>
        </w:numPr>
        <w:spacing w:before="120" w:after="120"/>
        <w:ind w:left="714" w:hanging="357"/>
        <w:rPr>
          <w:rFonts w:eastAsia="Times New Roman"/>
          <w:szCs w:val="24"/>
          <w:lang w:eastAsia="zh-CN"/>
        </w:rPr>
      </w:pPr>
      <w:r w:rsidRPr="00F65A0A">
        <w:rPr>
          <w:rFonts w:eastAsia="Times New Roman"/>
          <w:szCs w:val="24"/>
          <w:lang w:eastAsia="zh-CN"/>
        </w:rPr>
        <w:t>η ορθή, και συμβατή με τις προδιαγραφές, εκτέλεση των υποχρεώσεων του Αναδόχου.</w:t>
      </w:r>
    </w:p>
    <w:p w14:paraId="0A9F9FF1"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 xml:space="preserve">Οι τακτικές συναντήσεις του Αναδόχου με την ΕΠΕ για την πρόοδο του Έργου θα διεξάγονται σε μηνιαία βάση. </w:t>
      </w:r>
    </w:p>
    <w:p w14:paraId="28C79ED1"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D248F98"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lastRenderedPageBreak/>
        <w:t>Εκτός από τις τακτικές συναντήσεις, ο Πρόεδρος της ΕΠΕ μπορεί να συγκαλέσει έκτακτες συναντήσεις εάν κριθεί απαραίτητο.</w:t>
      </w:r>
    </w:p>
    <w:p w14:paraId="4EA581A0"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Ανάδοχος θα τηρεί τα πρακτικά των συναντήσεων που διεξάγονται για την πρόοδο του Έργου και θα τα αποστέλλει στην Αναθέτουσα Αρχή</w:t>
      </w:r>
    </w:p>
    <w:p w14:paraId="3E6AB4F0" w14:textId="77777777" w:rsidR="00F65A0A" w:rsidRPr="00F65A0A" w:rsidRDefault="00F65A0A" w:rsidP="00F65A0A">
      <w:pPr>
        <w:suppressAutoHyphens/>
        <w:spacing w:before="120" w:after="120"/>
        <w:rPr>
          <w:rFonts w:eastAsia="Times New Roman"/>
          <w:szCs w:val="24"/>
          <w:lang w:eastAsia="zh-CN"/>
        </w:rPr>
      </w:pPr>
      <w:r w:rsidRPr="00F65A0A">
        <w:rPr>
          <w:rFonts w:eastAsia="Times New Roman"/>
          <w:szCs w:val="24"/>
          <w:lang w:eastAsia="zh-CN"/>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EAC1E8D" w14:textId="77777777" w:rsidR="00F65A0A" w:rsidRPr="00F65A0A" w:rsidRDefault="00F65A0A" w:rsidP="00F65A0A">
      <w:pPr>
        <w:suppressAutoHyphens/>
        <w:spacing w:after="120"/>
        <w:rPr>
          <w:rFonts w:eastAsia="Times New Roman" w:cs="Calibri"/>
          <w:szCs w:val="24"/>
          <w:lang w:eastAsia="zh-CN"/>
        </w:rPr>
      </w:pPr>
    </w:p>
    <w:p w14:paraId="4C1CC603" w14:textId="3818734D" w:rsidR="00F65A0A" w:rsidRPr="00F65A0A" w:rsidRDefault="00F65A0A" w:rsidP="00F65A0A">
      <w:pPr>
        <w:keepNext/>
        <w:tabs>
          <w:tab w:val="left" w:pos="993"/>
        </w:tabs>
        <w:suppressAutoHyphens/>
        <w:spacing w:before="240" w:after="60"/>
        <w:outlineLvl w:val="3"/>
        <w:rPr>
          <w:rFonts w:eastAsia="Times New Roman"/>
          <w:b/>
          <w:bCs/>
          <w:lang w:eastAsia="zh-CN"/>
        </w:rPr>
      </w:pPr>
      <w:r w:rsidRPr="00F65A0A">
        <w:rPr>
          <w:rFonts w:eastAsia="Times New Roman"/>
          <w:b/>
          <w:bCs/>
          <w:lang w:eastAsia="zh-CN"/>
        </w:rPr>
        <w:t>1</w:t>
      </w:r>
      <w:r w:rsidR="0036310C">
        <w:rPr>
          <w:rFonts w:eastAsia="Times New Roman"/>
          <w:b/>
          <w:bCs/>
          <w:lang w:eastAsia="zh-CN"/>
        </w:rPr>
        <w:t>9</w:t>
      </w:r>
      <w:r w:rsidRPr="00F65A0A">
        <w:rPr>
          <w:rFonts w:eastAsia="Times New Roman"/>
          <w:b/>
          <w:bCs/>
          <w:lang w:eastAsia="zh-CN"/>
        </w:rPr>
        <w:t>.3 Τόπος υλοποίησης/ παροχής των υπηρεσιών</w:t>
      </w:r>
      <w:r w:rsidRPr="00F65A0A">
        <w:rPr>
          <w:rFonts w:eastAsia="Times New Roman"/>
          <w:b/>
          <w:bCs/>
          <w:lang w:eastAsia="zh-CN"/>
        </w:rPr>
        <w:tab/>
      </w:r>
    </w:p>
    <w:p w14:paraId="06E5432D" w14:textId="77777777" w:rsidR="00F65A0A" w:rsidRPr="000205E5" w:rsidRDefault="00F65A0A" w:rsidP="00F65A0A">
      <w:pPr>
        <w:suppressAutoHyphens/>
        <w:spacing w:after="120"/>
        <w:rPr>
          <w:rFonts w:eastAsia="Times New Roman" w:cs="Calibri"/>
          <w:szCs w:val="24"/>
          <w:lang w:eastAsia="zh-CN"/>
        </w:rPr>
      </w:pPr>
      <w:r w:rsidRPr="00F65A0A">
        <w:rPr>
          <w:rFonts w:eastAsia="Times New Roman" w:cs="Calibri"/>
          <w:szCs w:val="24"/>
          <w:lang w:eastAsia="zh-CN"/>
        </w:rPr>
        <w:t xml:space="preserve">Ο Ανάδοχος θα πρέπει να εγκαταστήσει το Σύστημα στον κόμβο </w:t>
      </w:r>
      <w:r w:rsidRPr="00F65A0A">
        <w:rPr>
          <w:rFonts w:eastAsia="Times New Roman" w:cs="Calibri"/>
          <w:szCs w:val="24"/>
          <w:lang w:val="en-GB" w:eastAsia="zh-CN"/>
        </w:rPr>
        <w:t>Government</w:t>
      </w:r>
      <w:r w:rsidRPr="00F65A0A">
        <w:rPr>
          <w:rFonts w:eastAsia="Times New Roman" w:cs="Calibri"/>
          <w:szCs w:val="24"/>
          <w:lang w:eastAsia="zh-CN"/>
        </w:rPr>
        <w:t xml:space="preserve"> </w:t>
      </w:r>
      <w:r w:rsidRPr="000205E5">
        <w:rPr>
          <w:rFonts w:eastAsia="Times New Roman" w:cs="Calibri"/>
          <w:szCs w:val="24"/>
          <w:lang w:val="en-GB" w:eastAsia="zh-CN"/>
        </w:rPr>
        <w:t>Cloud</w:t>
      </w:r>
      <w:r w:rsidRPr="000205E5">
        <w:rPr>
          <w:rFonts w:eastAsia="Times New Roman" w:cs="Calibri"/>
          <w:szCs w:val="24"/>
          <w:lang w:eastAsia="zh-CN"/>
        </w:rPr>
        <w:t xml:space="preserve"> (</w:t>
      </w:r>
      <w:r w:rsidRPr="000205E5">
        <w:rPr>
          <w:rFonts w:eastAsia="Times New Roman" w:cs="Calibri"/>
          <w:szCs w:val="24"/>
          <w:lang w:val="en-GB" w:eastAsia="zh-CN"/>
        </w:rPr>
        <w:t>G</w:t>
      </w:r>
      <w:r w:rsidRPr="000205E5">
        <w:rPr>
          <w:rFonts w:eastAsia="Times New Roman" w:cs="Calibri"/>
          <w:szCs w:val="24"/>
          <w:lang w:eastAsia="zh-CN"/>
        </w:rPr>
        <w:t>-</w:t>
      </w:r>
      <w:r w:rsidRPr="000205E5">
        <w:rPr>
          <w:rFonts w:eastAsia="Times New Roman" w:cs="Calibri"/>
          <w:szCs w:val="24"/>
          <w:lang w:val="en-GB" w:eastAsia="zh-CN"/>
        </w:rPr>
        <w:t>Cloud</w:t>
      </w:r>
      <w:r w:rsidRPr="000205E5">
        <w:rPr>
          <w:rFonts w:eastAsia="Times New Roman" w:cs="Calibri"/>
          <w:szCs w:val="24"/>
          <w:lang w:eastAsia="zh-CN"/>
        </w:rPr>
        <w:t>) και να παραδώσει σε πλήρη λειτουργία το σύνολ</w:t>
      </w:r>
      <w:r w:rsidR="006E4D03" w:rsidRPr="000205E5">
        <w:rPr>
          <w:rFonts w:eastAsia="Times New Roman" w:cs="Calibri"/>
          <w:szCs w:val="24"/>
          <w:lang w:eastAsia="zh-CN"/>
        </w:rPr>
        <w:t>ο του ζητούμενου λογισμικού στο</w:t>
      </w:r>
      <w:r w:rsidRPr="000205E5">
        <w:rPr>
          <w:rFonts w:eastAsia="Times New Roman" w:cs="Calibri"/>
          <w:szCs w:val="24"/>
          <w:lang w:eastAsia="zh-CN"/>
        </w:rPr>
        <w:t xml:space="preserve"> </w:t>
      </w:r>
      <w:r w:rsidR="006E4D03" w:rsidRPr="000205E5">
        <w:rPr>
          <w:rFonts w:eastAsia="Times New Roman" w:cs="Calibri"/>
          <w:szCs w:val="24"/>
          <w:lang w:eastAsia="zh-CN"/>
        </w:rPr>
        <w:t xml:space="preserve">Υπουργείο </w:t>
      </w:r>
      <w:r w:rsidR="001D188A" w:rsidRPr="000205E5">
        <w:rPr>
          <w:rFonts w:eastAsia="Times New Roman" w:cs="Calibri"/>
          <w:szCs w:val="24"/>
          <w:lang w:eastAsia="zh-CN"/>
        </w:rPr>
        <w:t>Ψηφιακής Διακυβέρνησης.</w:t>
      </w:r>
      <w:r w:rsidR="006E4D03" w:rsidRPr="000205E5">
        <w:rPr>
          <w:rFonts w:eastAsia="Times New Roman" w:cs="Calibri"/>
          <w:szCs w:val="24"/>
          <w:lang w:eastAsia="zh-CN"/>
        </w:rPr>
        <w:t xml:space="preserve">  </w:t>
      </w:r>
    </w:p>
    <w:p w14:paraId="244EBFE9" w14:textId="77777777" w:rsidR="00985FC8" w:rsidRDefault="00F65A0A" w:rsidP="00F65A0A">
      <w:pPr>
        <w:suppressAutoHyphens/>
        <w:spacing w:after="120"/>
        <w:rPr>
          <w:rFonts w:eastAsia="Times New Roman"/>
          <w:szCs w:val="24"/>
          <w:lang w:eastAsia="zh-CN"/>
        </w:rPr>
      </w:pPr>
      <w:r w:rsidRPr="000205E5">
        <w:rPr>
          <w:rFonts w:eastAsia="Times New Roman" w:cs="Calibri"/>
          <w:szCs w:val="24"/>
          <w:lang w:eastAsia="zh-CN"/>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Pr="000205E5">
        <w:rPr>
          <w:rFonts w:eastAsia="Times New Roman"/>
          <w:szCs w:val="24"/>
          <w:lang w:eastAsia="zh-CN"/>
        </w:rPr>
        <w:t xml:space="preserve"> εντός του ν. Αττικής</w:t>
      </w:r>
      <w:r w:rsidR="001D188A" w:rsidRPr="000205E5">
        <w:rPr>
          <w:rFonts w:eastAsia="Times New Roman"/>
          <w:szCs w:val="24"/>
          <w:lang w:eastAsia="zh-CN"/>
        </w:rPr>
        <w:t>.</w:t>
      </w:r>
    </w:p>
    <w:p w14:paraId="7C2507B6" w14:textId="77777777" w:rsidR="00F65A0A" w:rsidRPr="000205E5" w:rsidRDefault="00985FC8" w:rsidP="00F65A0A">
      <w:pPr>
        <w:suppressAutoHyphens/>
        <w:spacing w:after="120"/>
        <w:rPr>
          <w:rFonts w:eastAsia="Times New Roman" w:cs="Calibri"/>
          <w:szCs w:val="24"/>
          <w:lang w:eastAsia="zh-CN"/>
        </w:rPr>
      </w:pPr>
      <w:r w:rsidRPr="00985FC8">
        <w:rPr>
          <w:rFonts w:eastAsia="Times New Roman"/>
          <w:szCs w:val="24"/>
          <w:lang w:eastAsia="zh-CN"/>
        </w:rPr>
        <w:t>Για τις εργασίες εγκατάστασης λογισμικού και λοιπών υπηρεσιών στο G-Cloud δεν απαιτείται φυσική παρουσία.</w:t>
      </w:r>
      <w:r w:rsidR="00F65A0A" w:rsidRPr="000205E5">
        <w:rPr>
          <w:rFonts w:eastAsia="Times New Roman"/>
          <w:szCs w:val="24"/>
          <w:lang w:eastAsia="zh-CN"/>
        </w:rPr>
        <w:t xml:space="preserve"> </w:t>
      </w:r>
    </w:p>
    <w:p w14:paraId="33A5C88E" w14:textId="77777777" w:rsidR="00F65A0A" w:rsidRPr="00F65A0A" w:rsidRDefault="00F65A0A" w:rsidP="00F65A0A">
      <w:pPr>
        <w:suppressAutoHyphens/>
        <w:spacing w:after="120"/>
        <w:rPr>
          <w:rFonts w:eastAsia="Times New Roman"/>
          <w:szCs w:val="24"/>
          <w:lang w:eastAsia="zh-CN"/>
        </w:rPr>
      </w:pPr>
      <w:r w:rsidRPr="00F65A0A">
        <w:rPr>
          <w:rFonts w:eastAsia="Times New Roman"/>
          <w:szCs w:val="24"/>
          <w:lang w:eastAsia="zh-CN"/>
        </w:rPr>
        <w:t xml:space="preserve">Τόπος υποβολής των παραδοτέων είναι η έδρα της ΚτΠ </w:t>
      </w:r>
      <w:r w:rsidR="0064196A">
        <w:rPr>
          <w:rFonts w:eastAsia="Times New Roman"/>
          <w:szCs w:val="24"/>
          <w:lang w:eastAsia="zh-CN"/>
        </w:rPr>
        <w:t>Μ.</w:t>
      </w:r>
      <w:r w:rsidRPr="00F65A0A">
        <w:rPr>
          <w:rFonts w:eastAsia="Times New Roman"/>
          <w:szCs w:val="24"/>
          <w:lang w:eastAsia="zh-CN"/>
        </w:rPr>
        <w:t>Α.Ε.</w:t>
      </w:r>
    </w:p>
    <w:p w14:paraId="7A0BB7BD" w14:textId="77777777" w:rsidR="00F65A0A" w:rsidRDefault="00F65A0A" w:rsidP="00F65A0A"/>
    <w:p w14:paraId="2E94CACB" w14:textId="77777777" w:rsidR="00623434" w:rsidRDefault="00623434" w:rsidP="004A1D19">
      <w:pPr>
        <w:pStyle w:val="1"/>
        <w:numPr>
          <w:ilvl w:val="0"/>
          <w:numId w:val="96"/>
        </w:numPr>
      </w:pPr>
      <w:bookmarkStart w:id="555" w:name="_Ref62058415"/>
      <w:bookmarkStart w:id="556" w:name="_Toc131090420"/>
      <w:r w:rsidRPr="00EF2204">
        <w:t>Περίοδος Εγγύησης και Συντήρησης (ΠΕΣ)</w:t>
      </w:r>
      <w:bookmarkEnd w:id="555"/>
      <w:bookmarkEnd w:id="556"/>
      <w:r w:rsidRPr="00EF2204">
        <w:tab/>
      </w:r>
    </w:p>
    <w:p w14:paraId="1D348E69" w14:textId="77777777" w:rsidR="00623434" w:rsidRPr="00EF2204" w:rsidRDefault="00623434" w:rsidP="00623434">
      <w:pPr>
        <w:spacing w:before="120"/>
      </w:pPr>
      <w:r w:rsidRPr="00EF2204">
        <w:t xml:space="preserve">Ως </w:t>
      </w:r>
      <w:r w:rsidRPr="00EF2204">
        <w:rPr>
          <w:b/>
        </w:rPr>
        <w:t>ΠΕΣ</w:t>
      </w:r>
      <w:r w:rsidRPr="00EF2204">
        <w:t xml:space="preserve"> ορίζεται η συνολική Περίοδος Εγγύησης και Συντήρησης, με έναρξη την Οριστική Παραλαβή του Έργου και με χρονική διάρκεια </w:t>
      </w:r>
      <w:r w:rsidRPr="00EF2204">
        <w:rPr>
          <w:b/>
        </w:rPr>
        <w:t>πέντε (5) έτη</w:t>
      </w:r>
      <w:r w:rsidRPr="00EF2204">
        <w:t>.</w:t>
      </w:r>
    </w:p>
    <w:p w14:paraId="0448229F" w14:textId="77777777" w:rsidR="00623434" w:rsidRPr="00EF2204" w:rsidRDefault="00623434" w:rsidP="00623434">
      <w:pPr>
        <w:spacing w:before="120"/>
      </w:pPr>
      <w:r w:rsidRPr="00EF2204">
        <w:t xml:space="preserve">Η </w:t>
      </w:r>
      <w:r w:rsidRPr="00EF2204">
        <w:rPr>
          <w:b/>
        </w:rPr>
        <w:t>ελάχιστη ζητούμενη</w:t>
      </w:r>
      <w:r w:rsidRPr="00EF2204">
        <w:t xml:space="preserve"> Περίοδος Εγγύησης είναι </w:t>
      </w:r>
      <w:r w:rsidRPr="00EF2204">
        <w:rPr>
          <w:b/>
        </w:rPr>
        <w:t>δύο (2) έτη</w:t>
      </w:r>
      <w:r w:rsidRPr="00EF2204">
        <w:t xml:space="preserve"> από την </w:t>
      </w:r>
      <w:r w:rsidRPr="00EF2204">
        <w:rPr>
          <w:b/>
        </w:rPr>
        <w:t xml:space="preserve">Οριστική Παραλαβή </w:t>
      </w:r>
      <w:r w:rsidRPr="00EF2204">
        <w:t>του Έργου.</w:t>
      </w:r>
    </w:p>
    <w:p w14:paraId="5E64E462" w14:textId="77777777" w:rsidR="00623434" w:rsidRPr="00EF2204" w:rsidRDefault="00623434" w:rsidP="00623434">
      <w:pPr>
        <w:spacing w:before="120"/>
      </w:pPr>
      <w:r w:rsidRPr="00EF2204">
        <w:t xml:space="preserve">Ο Ανάδοχος, μετά την </w:t>
      </w:r>
      <w:r w:rsidRPr="00EF2204">
        <w:rPr>
          <w:b/>
        </w:rPr>
        <w:t xml:space="preserve">Οριστική Παραλαβή </w:t>
      </w:r>
      <w:r w:rsidRPr="00EF2204">
        <w:t xml:space="preserve">του Έργου, είναι υποχρεωμένος να υπογράψει με τον Φορέα για τον οποίο προορίζεται το Έργο </w:t>
      </w:r>
      <w:r w:rsidRPr="00EF2204">
        <w:rPr>
          <w:b/>
        </w:rPr>
        <w:t>Σύμβαση Εγγύησης</w:t>
      </w:r>
      <w:r w:rsidRPr="00EF2204">
        <w:t xml:space="preserve"> για την προσφερόμενη από αυτόν Περίοδο Εγγύησης. </w:t>
      </w:r>
    </w:p>
    <w:p w14:paraId="5F9A6D66" w14:textId="77777777" w:rsidR="00623434" w:rsidRPr="00EF2204" w:rsidRDefault="00623434" w:rsidP="00623434">
      <w:pPr>
        <w:spacing w:before="120"/>
      </w:pPr>
      <w:r w:rsidRPr="00EF2204">
        <w:t xml:space="preserve">Η Περίοδος Συντήρησης ξεκινά με τη λήξη της </w:t>
      </w:r>
      <w:r w:rsidRPr="00EF2204">
        <w:rPr>
          <w:b/>
        </w:rPr>
        <w:t>προσφερόμενης</w:t>
      </w:r>
      <w:r w:rsidRPr="00EF2204">
        <w:t xml:space="preserve"> Περιόδου Εγγύησης και λήγει με τη λήξη της </w:t>
      </w:r>
      <w:r w:rsidRPr="00EF2204">
        <w:rPr>
          <w:b/>
        </w:rPr>
        <w:t>ΠΕΣ</w:t>
      </w:r>
      <w:r w:rsidRPr="00EF2204">
        <w:t>.</w:t>
      </w:r>
    </w:p>
    <w:p w14:paraId="4263CE2D" w14:textId="77777777" w:rsidR="00623434" w:rsidRPr="00EF2204" w:rsidRDefault="00623434" w:rsidP="00623434">
      <w:pPr>
        <w:spacing w:before="120"/>
      </w:pPr>
      <w:r w:rsidRPr="00EF2204">
        <w:t xml:space="preserve">Ο Ανάδοχος είναι υποχρεωμένος, εφόσον το επιθυμεί ο Φορέας για τον οποίο προορίζεται το Έργο, να υπογράψει </w:t>
      </w:r>
      <w:r w:rsidRPr="00EF2204">
        <w:rPr>
          <w:b/>
        </w:rPr>
        <w:t>Σύμβαση Συντήρησης</w:t>
      </w:r>
      <w:r w:rsidRPr="00EF2204">
        <w:t>, μετά το τέλος της προσφερόμενης από αυτόν Περιόδου Εγγύησης και με τίμημα το κόστος συντήρησης που αναφέρεται στην Προσφορά του.</w:t>
      </w:r>
    </w:p>
    <w:p w14:paraId="09E97250" w14:textId="77777777" w:rsidR="00623434" w:rsidRPr="00EF2204" w:rsidRDefault="00623434" w:rsidP="00623434">
      <w:pPr>
        <w:spacing w:before="120"/>
        <w:rPr>
          <w:u w:val="single"/>
        </w:rPr>
      </w:pPr>
    </w:p>
    <w:p w14:paraId="5BD311FF" w14:textId="77777777" w:rsidR="00623434" w:rsidRDefault="00623434" w:rsidP="00623434">
      <w:pPr>
        <w:spacing w:before="120"/>
      </w:pPr>
      <w:r w:rsidRPr="00EF2204">
        <w:t xml:space="preserve">Για την αξιολόγηση των προσφορών των υποψηφίων Αναδόχων </w:t>
      </w:r>
      <w:r w:rsidRPr="00EF2204">
        <w:rPr>
          <w:b/>
        </w:rPr>
        <w:t>δεν λαμβάνονται υπόψη τα έτη πέραν της ΠΕΣ</w:t>
      </w:r>
      <w:r w:rsidRPr="00EF2204">
        <w:t>.</w:t>
      </w:r>
    </w:p>
    <w:p w14:paraId="4B66408C" w14:textId="77777777" w:rsidR="00547ED5" w:rsidRPr="00EF2204" w:rsidRDefault="00547ED5" w:rsidP="00623434">
      <w:pPr>
        <w:spacing w:before="120"/>
      </w:pPr>
      <w:r w:rsidRPr="00704C9E">
        <w:t>Σε περίπτωση που ο Ανάδοχος προσφέρει χρόνο Εγγύησης Καλής Λειτουργίας, επιπλέον από τον ζητούμενο, αυτός θα πρέπει να αφορά σε ακέραιο αριθμό μηνών και να καλύπτει το σύνολο της προσφερόμενης λύσης</w:t>
      </w:r>
      <w:r>
        <w:t>.</w:t>
      </w:r>
    </w:p>
    <w:p w14:paraId="2CC71DB1" w14:textId="77777777" w:rsidR="00623434" w:rsidRPr="00EF2204" w:rsidRDefault="00623434" w:rsidP="00623434"/>
    <w:p w14:paraId="6DCAD92D" w14:textId="77777777" w:rsidR="00623434" w:rsidRPr="00623434" w:rsidRDefault="00623434" w:rsidP="004A1D19">
      <w:pPr>
        <w:pStyle w:val="2"/>
        <w:numPr>
          <w:ilvl w:val="1"/>
          <w:numId w:val="96"/>
        </w:numPr>
      </w:pPr>
      <w:bookmarkStart w:id="557" w:name="_Ref62058632"/>
      <w:bookmarkStart w:id="558" w:name="_Toc131090421"/>
      <w:r w:rsidRPr="00623434">
        <w:t>Υπηρεσίες Περιόδου Εγγύησης</w:t>
      </w:r>
      <w:bookmarkEnd w:id="557"/>
      <w:bookmarkEnd w:id="558"/>
    </w:p>
    <w:p w14:paraId="19FA974D" w14:textId="46FF05EB" w:rsidR="00623434" w:rsidRPr="00274B25" w:rsidRDefault="00623434" w:rsidP="00623434">
      <w:pPr>
        <w:spacing w:before="120" w:after="60"/>
      </w:pPr>
      <w:r w:rsidRPr="00274B25">
        <w:lastRenderedPageBreak/>
        <w:t xml:space="preserve">Οι υπηρεσίες της Περιόδου Εγγύησης </w:t>
      </w:r>
      <w:r w:rsidRPr="000205E5">
        <w:t xml:space="preserve">αφορούν στο σύνολο του Έργου, παρέχονται σε περιβάλλον </w:t>
      </w:r>
      <w:r w:rsidRPr="000205E5">
        <w:rPr>
          <w:b/>
        </w:rPr>
        <w:t xml:space="preserve">Εγγυημένου Επιπέδου Υπηρεσιών </w:t>
      </w:r>
      <w:r w:rsidRPr="000205E5">
        <w:t>(βλ. παρ.</w:t>
      </w:r>
      <w:r w:rsidRPr="000205E5">
        <w:rPr>
          <w:b/>
          <w:bCs/>
        </w:rPr>
        <w:fldChar w:fldCharType="begin"/>
      </w:r>
      <w:r w:rsidRPr="000205E5">
        <w:rPr>
          <w:b/>
          <w:bCs/>
        </w:rPr>
        <w:instrText xml:space="preserve"> REF _Ref55388072 \r \h  \* MERGEFORMAT </w:instrText>
      </w:r>
      <w:r w:rsidRPr="000205E5">
        <w:rPr>
          <w:b/>
          <w:bCs/>
        </w:rPr>
      </w:r>
      <w:r w:rsidRPr="000205E5">
        <w:rPr>
          <w:b/>
          <w:bCs/>
        </w:rPr>
        <w:fldChar w:fldCharType="separate"/>
      </w:r>
      <w:r w:rsidR="00A60AB0">
        <w:rPr>
          <w:b/>
          <w:bCs/>
        </w:rPr>
        <w:t>20.3</w:t>
      </w:r>
      <w:r w:rsidRPr="000205E5">
        <w:rPr>
          <w:b/>
          <w:bCs/>
        </w:rPr>
        <w:fldChar w:fldCharType="end"/>
      </w:r>
      <w:r w:rsidRPr="000205E5">
        <w:rPr>
          <w:b/>
          <w:bCs/>
        </w:rPr>
        <w:t xml:space="preserve"> </w:t>
      </w:r>
      <w:r w:rsidRPr="000205E5">
        <w:fldChar w:fldCharType="begin"/>
      </w:r>
      <w:r w:rsidRPr="000205E5">
        <w:instrText xml:space="preserve"> REF _Ref55388072 \h </w:instrText>
      </w:r>
      <w:r w:rsidR="000205E5">
        <w:instrText xml:space="preserve"> \* MERGEFORMAT </w:instrText>
      </w:r>
      <w:r w:rsidRPr="000205E5">
        <w:fldChar w:fldCharType="separate"/>
      </w:r>
      <w:r w:rsidR="00A60AB0" w:rsidRPr="00623434">
        <w:t>Τήρηση Εγγυημένου Επιπέδου Υπηρεσιών – Ρήτρες</w:t>
      </w:r>
      <w:r w:rsidRPr="000205E5">
        <w:fldChar w:fldCharType="end"/>
      </w:r>
      <w:r w:rsidRPr="000205E5">
        <w:t xml:space="preserve">) και είναι αυτές που περιγράφονται στην παρ. </w:t>
      </w:r>
      <w:r w:rsidRPr="000205E5">
        <w:fldChar w:fldCharType="begin"/>
      </w:r>
      <w:r w:rsidRPr="000205E5">
        <w:instrText xml:space="preserve"> REF _Ref236033114 \r \h </w:instrText>
      </w:r>
      <w:r w:rsidR="000205E5">
        <w:instrText xml:space="preserve"> \* MERGEFORMAT </w:instrText>
      </w:r>
      <w:r w:rsidRPr="000205E5">
        <w:fldChar w:fldCharType="separate"/>
      </w:r>
      <w:r w:rsidR="00A60AB0">
        <w:t>20.2</w:t>
      </w:r>
      <w:r w:rsidRPr="000205E5">
        <w:fldChar w:fldCharType="end"/>
      </w:r>
      <w:r w:rsidRPr="000205E5">
        <w:t xml:space="preserve"> </w:t>
      </w:r>
      <w:r w:rsidRPr="000205E5">
        <w:fldChar w:fldCharType="begin"/>
      </w:r>
      <w:r w:rsidRPr="000205E5">
        <w:instrText xml:space="preserve"> REF _Ref236033114 \h </w:instrText>
      </w:r>
      <w:r w:rsidR="000205E5">
        <w:instrText xml:space="preserve"> \* MERGEFORMAT </w:instrText>
      </w:r>
      <w:r w:rsidRPr="000205E5">
        <w:fldChar w:fldCharType="separate"/>
      </w:r>
      <w:r w:rsidR="00A60AB0" w:rsidRPr="00623434">
        <w:t>Υπηρεσίες Περιόδου Συντήρησης</w:t>
      </w:r>
      <w:r w:rsidRPr="000205E5">
        <w:fldChar w:fldCharType="end"/>
      </w:r>
      <w:r w:rsidRPr="000205E5">
        <w:t xml:space="preserve">, αλλά παρέχονται </w:t>
      </w:r>
      <w:r w:rsidRPr="000205E5">
        <w:rPr>
          <w:b/>
        </w:rPr>
        <w:t>δωρεάν</w:t>
      </w:r>
      <w:r w:rsidRPr="000205E5">
        <w:t>.</w:t>
      </w:r>
    </w:p>
    <w:p w14:paraId="3D8B1381" w14:textId="77777777" w:rsidR="00623434" w:rsidRPr="00274B25" w:rsidRDefault="00623434" w:rsidP="00623434">
      <w:pPr>
        <w:spacing w:before="12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623434" w:rsidRPr="00274B25" w14:paraId="67BD5962" w14:textId="77777777" w:rsidTr="00623434">
        <w:trPr>
          <w:trHeight w:val="113"/>
        </w:trPr>
        <w:tc>
          <w:tcPr>
            <w:tcW w:w="9535" w:type="dxa"/>
            <w:gridSpan w:val="2"/>
            <w:shd w:val="clear" w:color="auto" w:fill="E6E6E6"/>
          </w:tcPr>
          <w:p w14:paraId="1B780DFD" w14:textId="77777777" w:rsidR="00623434" w:rsidRPr="00274B25" w:rsidRDefault="00623434" w:rsidP="00623434">
            <w:pPr>
              <w:spacing w:before="120"/>
            </w:pPr>
            <w:r w:rsidRPr="00274B25">
              <w:rPr>
                <w:b/>
              </w:rPr>
              <w:t xml:space="preserve">Περίοδος Εγγύησης </w:t>
            </w:r>
            <w:r w:rsidRPr="00274B25">
              <w:t>– Παραδοτέα (ελάχιστα):</w:t>
            </w:r>
          </w:p>
        </w:tc>
      </w:tr>
      <w:tr w:rsidR="00623434" w:rsidRPr="00274B25" w14:paraId="23E2CBA5" w14:textId="77777777" w:rsidTr="00623434">
        <w:trPr>
          <w:trHeight w:val="390"/>
        </w:trPr>
        <w:tc>
          <w:tcPr>
            <w:tcW w:w="3528" w:type="dxa"/>
            <w:shd w:val="clear" w:color="auto" w:fill="E6E6E6"/>
            <w:vAlign w:val="center"/>
          </w:tcPr>
          <w:p w14:paraId="661AE076" w14:textId="77777777" w:rsidR="00623434" w:rsidRPr="00274B25" w:rsidRDefault="00623434" w:rsidP="00623434">
            <w:pPr>
              <w:widowControl w:val="0"/>
              <w:spacing w:before="120"/>
              <w:jc w:val="left"/>
            </w:pPr>
            <w:r w:rsidRPr="00274B25">
              <w:t>Τίτλος Παραδοτέου</w:t>
            </w:r>
          </w:p>
        </w:tc>
        <w:tc>
          <w:tcPr>
            <w:tcW w:w="6007" w:type="dxa"/>
            <w:shd w:val="clear" w:color="auto" w:fill="E6E6E6"/>
            <w:vAlign w:val="center"/>
          </w:tcPr>
          <w:p w14:paraId="3022033B" w14:textId="77777777" w:rsidR="00623434" w:rsidRPr="00274B25" w:rsidRDefault="00623434" w:rsidP="00623434">
            <w:pPr>
              <w:widowControl w:val="0"/>
              <w:spacing w:before="120"/>
              <w:jc w:val="left"/>
            </w:pPr>
            <w:r w:rsidRPr="00274B25">
              <w:t xml:space="preserve">Περιγραφή Παραδοτέου </w:t>
            </w:r>
          </w:p>
        </w:tc>
      </w:tr>
      <w:tr w:rsidR="00623434" w:rsidRPr="00274B25" w14:paraId="0DE8A041" w14:textId="77777777" w:rsidTr="00623434">
        <w:trPr>
          <w:trHeight w:val="390"/>
        </w:trPr>
        <w:tc>
          <w:tcPr>
            <w:tcW w:w="3528" w:type="dxa"/>
          </w:tcPr>
          <w:p w14:paraId="4EAB5148" w14:textId="77777777" w:rsidR="00623434" w:rsidRPr="00274B25" w:rsidRDefault="00623434" w:rsidP="004A1D19">
            <w:pPr>
              <w:widowControl w:val="0"/>
              <w:numPr>
                <w:ilvl w:val="0"/>
                <w:numId w:val="66"/>
              </w:numPr>
              <w:spacing w:before="120" w:after="0"/>
              <w:jc w:val="left"/>
            </w:pPr>
            <w:r w:rsidRPr="00274B25">
              <w:t>Υπηρεσίες υποστήριξης και αποκατάστασης βλαβών</w:t>
            </w:r>
          </w:p>
        </w:tc>
        <w:tc>
          <w:tcPr>
            <w:tcW w:w="6007" w:type="dxa"/>
          </w:tcPr>
          <w:p w14:paraId="1D5A16EB" w14:textId="77777777" w:rsidR="00623434" w:rsidRPr="00274B25" w:rsidRDefault="00623434" w:rsidP="00623434">
            <w:pPr>
              <w:spacing w:before="120"/>
            </w:pPr>
            <w:r w:rsidRPr="00274B25">
              <w:t>Τεύχος αποτύπωσης υπηρεσιών που θα περιλαμβάνει:</w:t>
            </w:r>
          </w:p>
          <w:p w14:paraId="242DEE18" w14:textId="77777777" w:rsidR="00623434" w:rsidRPr="00274B25" w:rsidRDefault="00623434" w:rsidP="004A1D19">
            <w:pPr>
              <w:pStyle w:val="a3"/>
              <w:numPr>
                <w:ilvl w:val="0"/>
                <w:numId w:val="64"/>
              </w:numPr>
              <w:suppressAutoHyphens/>
              <w:spacing w:after="120"/>
            </w:pPr>
            <w:r w:rsidRPr="00274B25">
              <w:t>Καταγραφή των συμβάντων ενεργειών υποστήριξης στο Σύστημα Διαχείρισης Αιτημάτων Έργων (Ticket Management System) που θα διατεθεί στον ανάδοχο.</w:t>
            </w:r>
          </w:p>
          <w:p w14:paraId="1113D574" w14:textId="77777777" w:rsidR="00623434" w:rsidRPr="00274B25" w:rsidRDefault="00623434" w:rsidP="004A1D19">
            <w:pPr>
              <w:numPr>
                <w:ilvl w:val="0"/>
                <w:numId w:val="64"/>
              </w:numPr>
              <w:spacing w:before="120" w:after="0"/>
              <w:ind w:left="357" w:hanging="357"/>
            </w:pPr>
            <w:r w:rsidRPr="00274B25">
              <w:t>Τεκμηρίωση πρόσθετων προσαρμογών και παραμετροποιήσεων σε λογισμικό και εφαρμογές</w:t>
            </w:r>
          </w:p>
          <w:p w14:paraId="40F08899" w14:textId="77777777" w:rsidR="00623434" w:rsidRPr="00274B25" w:rsidRDefault="00623434" w:rsidP="004A1D19">
            <w:pPr>
              <w:numPr>
                <w:ilvl w:val="0"/>
                <w:numId w:val="64"/>
              </w:numPr>
              <w:spacing w:before="120" w:after="0"/>
              <w:ind w:left="357" w:hanging="357"/>
            </w:pPr>
            <w:r w:rsidRPr="00274B25">
              <w:t>Τεκμηρίωση σφαλμάτων</w:t>
            </w:r>
          </w:p>
          <w:p w14:paraId="66B53E08" w14:textId="77777777" w:rsidR="00623434" w:rsidRPr="00274B25" w:rsidRDefault="00623434" w:rsidP="004A1D19">
            <w:pPr>
              <w:numPr>
                <w:ilvl w:val="0"/>
                <w:numId w:val="64"/>
              </w:numPr>
              <w:spacing w:before="120" w:after="0"/>
              <w:ind w:left="357" w:hanging="357"/>
            </w:pPr>
            <w:r w:rsidRPr="00274B25">
              <w:t>Παράδοση αντιτύπων όλων των μεταβολών ή επανεκδόσεων ή τροποποιήσεων των εγχειριδίων έτοιμου λογισμικού και εφαρμογής/ών</w:t>
            </w:r>
          </w:p>
          <w:p w14:paraId="52199AB0" w14:textId="77777777" w:rsidR="00623434" w:rsidRPr="00274B25" w:rsidRDefault="00623434" w:rsidP="004A1D19">
            <w:pPr>
              <w:numPr>
                <w:ilvl w:val="0"/>
                <w:numId w:val="64"/>
              </w:numPr>
              <w:spacing w:before="120" w:after="0"/>
              <w:ind w:left="357" w:hanging="357"/>
            </w:pPr>
            <w:r w:rsidRPr="00274B25">
              <w:t>Τεκμηρίωση εγκαταστάσεων νέων εκδόσεων έτοιμου λογισμικού και εφαρμογής/ών</w:t>
            </w:r>
          </w:p>
          <w:p w14:paraId="3B502D5A" w14:textId="77777777" w:rsidR="00623434" w:rsidRPr="00274B25" w:rsidRDefault="00623434" w:rsidP="004A1D19">
            <w:pPr>
              <w:numPr>
                <w:ilvl w:val="0"/>
                <w:numId w:val="64"/>
              </w:numPr>
              <w:spacing w:before="120" w:after="0"/>
              <w:ind w:left="357" w:hanging="357"/>
            </w:pPr>
            <w:r w:rsidRPr="00274B25">
              <w:t xml:space="preserve">Έκθεση αξιολόγησης Περιόδου </w:t>
            </w:r>
          </w:p>
        </w:tc>
      </w:tr>
    </w:tbl>
    <w:p w14:paraId="305886D3" w14:textId="77777777" w:rsidR="00623434" w:rsidRPr="00274B25" w:rsidRDefault="00623434" w:rsidP="00623434">
      <w:pPr>
        <w:spacing w:before="120"/>
        <w:rPr>
          <w:highlight w:val="magenta"/>
        </w:rPr>
      </w:pPr>
    </w:p>
    <w:p w14:paraId="4F3922BF" w14:textId="77777777" w:rsidR="00623434" w:rsidRPr="00623434" w:rsidRDefault="00623434" w:rsidP="004A1D19">
      <w:pPr>
        <w:pStyle w:val="2"/>
        <w:numPr>
          <w:ilvl w:val="1"/>
          <w:numId w:val="96"/>
        </w:numPr>
      </w:pPr>
      <w:bookmarkStart w:id="559" w:name="_Toc104101556"/>
      <w:bookmarkStart w:id="560" w:name="_Toc104101731"/>
      <w:bookmarkStart w:id="561" w:name="_Toc104101906"/>
      <w:bookmarkStart w:id="562" w:name="_Toc104102081"/>
      <w:bookmarkStart w:id="563" w:name="_Toc104100343"/>
      <w:bookmarkStart w:id="564" w:name="_Toc104100516"/>
      <w:bookmarkStart w:id="565" w:name="_Toc104100689"/>
      <w:bookmarkStart w:id="566" w:name="_Toc104100862"/>
      <w:bookmarkStart w:id="567" w:name="_Toc104101035"/>
      <w:bookmarkStart w:id="568" w:name="_Toc104101210"/>
      <w:bookmarkStart w:id="569" w:name="_Toc104101384"/>
      <w:bookmarkStart w:id="570" w:name="_Toc104101558"/>
      <w:bookmarkStart w:id="571" w:name="_Toc104101733"/>
      <w:bookmarkStart w:id="572" w:name="_Toc104101908"/>
      <w:bookmarkStart w:id="573" w:name="_Toc104102083"/>
      <w:bookmarkStart w:id="574" w:name="_Toc104101560"/>
      <w:bookmarkStart w:id="575" w:name="_Toc104101735"/>
      <w:bookmarkStart w:id="576" w:name="_Toc104101910"/>
      <w:bookmarkStart w:id="577" w:name="_Toc104102085"/>
      <w:bookmarkStart w:id="578" w:name="_Ref236033114"/>
      <w:bookmarkStart w:id="579" w:name="_Ref236033117"/>
      <w:bookmarkStart w:id="580" w:name="_Toc326758130"/>
      <w:bookmarkStart w:id="581" w:name="_Toc336003295"/>
      <w:bookmarkStart w:id="582" w:name="_Toc373144221"/>
      <w:bookmarkStart w:id="583" w:name="_Toc45706995"/>
      <w:bookmarkStart w:id="584" w:name="_Toc46478280"/>
      <w:bookmarkStart w:id="585" w:name="_Toc131090422"/>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623434">
        <w:t>Υπηρεσίες Περιόδου Συντήρησης</w:t>
      </w:r>
      <w:bookmarkEnd w:id="578"/>
      <w:bookmarkEnd w:id="579"/>
      <w:bookmarkEnd w:id="580"/>
      <w:bookmarkEnd w:id="581"/>
      <w:bookmarkEnd w:id="582"/>
      <w:bookmarkEnd w:id="583"/>
      <w:bookmarkEnd w:id="584"/>
      <w:bookmarkEnd w:id="585"/>
    </w:p>
    <w:p w14:paraId="5DF6C7E9" w14:textId="77777777" w:rsidR="00623434" w:rsidRPr="00274B25" w:rsidRDefault="00623434" w:rsidP="00623434">
      <w:pPr>
        <w:spacing w:before="120"/>
      </w:pPr>
      <w:r w:rsidRPr="00274B25">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623434" w:rsidRPr="00274B25" w14:paraId="21EE02C2" w14:textId="77777777" w:rsidTr="00623434">
        <w:tc>
          <w:tcPr>
            <w:tcW w:w="9828" w:type="dxa"/>
            <w:shd w:val="clear" w:color="auto" w:fill="auto"/>
          </w:tcPr>
          <w:p w14:paraId="5F601D45" w14:textId="77777777" w:rsidR="00623434" w:rsidRPr="00274B25" w:rsidRDefault="00623434" w:rsidP="00623434">
            <w:pPr>
              <w:spacing w:before="120" w:after="60"/>
              <w:rPr>
                <w:b/>
                <w:u w:val="single"/>
              </w:rPr>
            </w:pPr>
            <w:r w:rsidRPr="00274B25">
              <w:rPr>
                <w:b/>
                <w:u w:val="single"/>
              </w:rPr>
              <w:t>ΑΝΤΙΚΕΙΜΕΝΟ / ΠΕΡΙΕΧΟΜΕΝΟ ΠΕΡΙΟΔΟΥ:</w:t>
            </w:r>
          </w:p>
          <w:p w14:paraId="054FC1ED" w14:textId="77777777" w:rsidR="00623434" w:rsidRPr="00274B25" w:rsidRDefault="00623434" w:rsidP="00623434">
            <w:pPr>
              <w:shd w:val="clear" w:color="auto" w:fill="FFFFFF"/>
              <w:spacing w:before="120" w:after="60"/>
              <w:rPr>
                <w:b/>
                <w:u w:val="single"/>
              </w:rPr>
            </w:pPr>
            <w:r w:rsidRPr="00274B25">
              <w:rPr>
                <w:b/>
              </w:rPr>
              <w:t xml:space="preserve">ΣΥΝΤΗΡΗΣΗ ΕΤΟΙΜΟΥ ΛΟΓΙΣΜΙΚΟΥ ή ΑΛΛΟΥ ΛΟΓΙΣΜΙΚΟΥ εφόσον έχει παραδοθεί στο πλαίσιο της παρούσας </w:t>
            </w:r>
          </w:p>
          <w:p w14:paraId="5FCF5D1D" w14:textId="77777777" w:rsidR="00623434" w:rsidRPr="00623434" w:rsidRDefault="00623434" w:rsidP="004A1D19">
            <w:pPr>
              <w:numPr>
                <w:ilvl w:val="0"/>
                <w:numId w:val="63"/>
              </w:numPr>
              <w:spacing w:before="120" w:after="120"/>
            </w:pPr>
            <w:r w:rsidRPr="00274B25">
              <w:t xml:space="preserve">Διασφάλιση </w:t>
            </w:r>
            <w:r w:rsidRPr="00623434">
              <w:t xml:space="preserve">καλής λειτουργίας έτοιμου λογισμικού. </w:t>
            </w:r>
          </w:p>
          <w:p w14:paraId="31340E55" w14:textId="3AB6D361" w:rsidR="00623434" w:rsidRPr="00623434" w:rsidRDefault="00623434" w:rsidP="004A1D19">
            <w:pPr>
              <w:numPr>
                <w:ilvl w:val="0"/>
                <w:numId w:val="63"/>
              </w:numPr>
              <w:spacing w:beforeLines="60" w:before="144" w:after="0"/>
            </w:pPr>
            <w:r w:rsidRPr="00623434">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A60AB0">
              <w:rPr>
                <w:b/>
                <w:bCs/>
              </w:rPr>
              <w:t>20.3</w:t>
            </w:r>
            <w:r w:rsidRPr="00623434">
              <w:rPr>
                <w:b/>
                <w:bCs/>
              </w:rPr>
              <w:fldChar w:fldCharType="end"/>
            </w:r>
            <w:r w:rsidRPr="00623434">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A60AB0">
              <w:rPr>
                <w:b/>
                <w:bCs/>
              </w:rPr>
              <w:t>20.3</w:t>
            </w:r>
            <w:r w:rsidRPr="00623434">
              <w:rPr>
                <w:b/>
                <w:bCs/>
              </w:rPr>
              <w:fldChar w:fldCharType="end"/>
            </w:r>
            <w:r w:rsidRPr="00623434">
              <w:rPr>
                <w:b/>
                <w:bCs/>
              </w:rPr>
              <w:t xml:space="preserve"> </w:t>
            </w:r>
            <w:r w:rsidRPr="00623434">
              <w:rPr>
                <w:b/>
                <w:bCs/>
              </w:rPr>
              <w:fldChar w:fldCharType="begin"/>
            </w:r>
            <w:r w:rsidRPr="00623434">
              <w:rPr>
                <w:b/>
                <w:bCs/>
              </w:rPr>
              <w:instrText xml:space="preserve"> REF _Ref55388072 \h  \* MERGEFORMAT </w:instrText>
            </w:r>
            <w:r w:rsidRPr="00623434">
              <w:rPr>
                <w:b/>
                <w:bCs/>
              </w:rPr>
            </w:r>
            <w:r w:rsidRPr="00623434">
              <w:rPr>
                <w:b/>
                <w:bCs/>
              </w:rPr>
              <w:fldChar w:fldCharType="separate"/>
            </w:r>
            <w:r w:rsidR="00A60AB0" w:rsidRPr="00A60AB0">
              <w:rPr>
                <w:b/>
                <w:bCs/>
              </w:rPr>
              <w:t>Τήρηση Εγγυημένου Επιπέδου Υπηρεσιών – Ρήτρες</w:t>
            </w:r>
            <w:r w:rsidRPr="00623434">
              <w:rPr>
                <w:b/>
                <w:bCs/>
              </w:rPr>
              <w:fldChar w:fldCharType="end"/>
            </w:r>
            <w:r w:rsidRPr="00623434">
              <w:t>, επιβάλλονται οι προβλεπόμενες ρήτρες.</w:t>
            </w:r>
          </w:p>
          <w:p w14:paraId="3516A2D4" w14:textId="77777777" w:rsidR="00623434" w:rsidRPr="00623434" w:rsidRDefault="00623434" w:rsidP="004A1D19">
            <w:pPr>
              <w:numPr>
                <w:ilvl w:val="0"/>
                <w:numId w:val="63"/>
              </w:numPr>
              <w:spacing w:beforeLines="60" w:before="144" w:after="0"/>
            </w:pPr>
            <w:r w:rsidRPr="00623434">
              <w:t xml:space="preserve">Βελτιστοποιήσεις στη δομή της βάσης, έτσι ώστε να εξασφαλίζεται η βέλτιστη απόδοση του συστήματος. </w:t>
            </w:r>
          </w:p>
          <w:p w14:paraId="40717196" w14:textId="77777777" w:rsidR="00623434" w:rsidRPr="00274B25" w:rsidRDefault="00623434" w:rsidP="004A1D19">
            <w:pPr>
              <w:numPr>
                <w:ilvl w:val="0"/>
                <w:numId w:val="63"/>
              </w:numPr>
              <w:spacing w:beforeLines="60" w:before="144" w:after="0"/>
            </w:pPr>
            <w:r w:rsidRPr="00623434">
              <w:lastRenderedPageBreak/>
              <w:t>Παράδοση – εγκατάσταση τυχόν βελτιωτικών</w:t>
            </w:r>
            <w:r w:rsidRPr="00274B25">
              <w:t xml:space="preserve"> εκδόσεων λογισμικού, μετά από έγκριση της ΕΠΕ. </w:t>
            </w:r>
          </w:p>
          <w:p w14:paraId="5B1F67C6" w14:textId="77777777" w:rsidR="00623434" w:rsidRPr="00274B25" w:rsidRDefault="00623434" w:rsidP="004A1D19">
            <w:pPr>
              <w:numPr>
                <w:ilvl w:val="0"/>
                <w:numId w:val="63"/>
              </w:numPr>
              <w:spacing w:beforeLines="60" w:before="144" w:after="0"/>
            </w:pPr>
            <w:r w:rsidRPr="00274B25">
              <w:t>Εξασφάλιση ορθής λειτουργίας όλων των customizations, διεπαφών με άλλα συστήματα, κ.λπ., με τις βελτιωτικές εκδόσεις.</w:t>
            </w:r>
          </w:p>
          <w:p w14:paraId="5EDD006D" w14:textId="77777777" w:rsidR="00623434" w:rsidRPr="00274B25" w:rsidRDefault="00623434" w:rsidP="004A1D19">
            <w:pPr>
              <w:numPr>
                <w:ilvl w:val="0"/>
                <w:numId w:val="63"/>
              </w:numPr>
              <w:spacing w:beforeLines="60" w:before="144" w:after="0"/>
            </w:pPr>
            <w:r w:rsidRPr="00274B25">
              <w:t>Παράδοση αντιτύπων όλων των μεταβολών ή των επανεκδόσεων ή τροποποιήσεων των εγχειριδίων λογισμικού.</w:t>
            </w:r>
          </w:p>
          <w:p w14:paraId="5F664C35" w14:textId="77777777" w:rsidR="00623434" w:rsidRPr="00274B25" w:rsidRDefault="00623434" w:rsidP="004A1D19">
            <w:pPr>
              <w:numPr>
                <w:ilvl w:val="0"/>
                <w:numId w:val="63"/>
              </w:numPr>
              <w:spacing w:beforeLines="60" w:before="144" w:after="0"/>
            </w:pPr>
            <w:r w:rsidRPr="00274B25">
              <w:t>Χρήση του Συστήματος Διαχείρισης Αιτημάτων Έργων (Ticket Management System) της Αναθέτουσας Αρχής από τον Ανάδοχο.</w:t>
            </w:r>
          </w:p>
          <w:p w14:paraId="72867BB2" w14:textId="77777777" w:rsidR="00623434" w:rsidRPr="00274B25" w:rsidRDefault="00623434" w:rsidP="00623434">
            <w:pPr>
              <w:spacing w:before="120" w:after="0"/>
            </w:pPr>
          </w:p>
          <w:p w14:paraId="2C4451D4" w14:textId="77777777" w:rsidR="00623434" w:rsidRPr="00274B25" w:rsidRDefault="00623434" w:rsidP="00623434">
            <w:pPr>
              <w:spacing w:before="120" w:after="60"/>
              <w:rPr>
                <w:b/>
                <w:u w:val="single"/>
              </w:rPr>
            </w:pPr>
            <w:r w:rsidRPr="00274B25">
              <w:rPr>
                <w:b/>
              </w:rPr>
              <w:t>ΣΥΝΤΗΡΗΣΗ ΕΦΑΡΜΟΓΗΣ/ΩΝ</w:t>
            </w:r>
          </w:p>
          <w:p w14:paraId="5403F6B9" w14:textId="77777777" w:rsidR="00623434" w:rsidRPr="00274B25" w:rsidRDefault="00623434" w:rsidP="004A1D19">
            <w:pPr>
              <w:numPr>
                <w:ilvl w:val="0"/>
                <w:numId w:val="68"/>
              </w:numPr>
              <w:spacing w:before="120" w:after="120"/>
            </w:pPr>
            <w:r w:rsidRPr="00274B25">
              <w:t xml:space="preserve">Διασφάλιση καλής λειτουργίας εφαρμογής/ών. </w:t>
            </w:r>
          </w:p>
          <w:p w14:paraId="371D06B4" w14:textId="1E19B611" w:rsidR="00623434" w:rsidRPr="00623434" w:rsidRDefault="00623434" w:rsidP="004A1D19">
            <w:pPr>
              <w:numPr>
                <w:ilvl w:val="0"/>
                <w:numId w:val="68"/>
              </w:numPr>
              <w:spacing w:beforeLines="60" w:before="144" w:after="0"/>
            </w:pPr>
            <w:r w:rsidRPr="00274B25">
              <w:t>Αποκατάσταση ανωμαλιών λειτουργίας (bugs) της/ων εφαρμογής</w:t>
            </w:r>
            <w:r w:rsidRPr="00623434">
              <w:t>/ών.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00C036CB">
              <w:t xml:space="preserve">.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A60AB0">
              <w:rPr>
                <w:b/>
                <w:bCs/>
              </w:rPr>
              <w:t>20.3</w:t>
            </w:r>
            <w:r w:rsidRPr="00623434">
              <w:rPr>
                <w:b/>
                <w:bCs/>
              </w:rPr>
              <w:fldChar w:fldCharType="end"/>
            </w:r>
            <w:r w:rsidRPr="00623434">
              <w:rPr>
                <w:b/>
                <w:bCs/>
              </w:rPr>
              <w:t xml:space="preserve">) </w:t>
            </w:r>
            <w:r w:rsidRPr="00623434">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623434">
              <w:rPr>
                <w:b/>
              </w:rPr>
              <w:t xml:space="preserve"> </w:t>
            </w:r>
            <w:r w:rsidRPr="00623434">
              <w:rPr>
                <w:b/>
                <w:bCs/>
              </w:rPr>
              <w:fldChar w:fldCharType="begin"/>
            </w:r>
            <w:r w:rsidRPr="00623434">
              <w:rPr>
                <w:b/>
                <w:bCs/>
              </w:rPr>
              <w:instrText xml:space="preserve"> REF _Ref55388072 \r \h  \* MERGEFORMAT </w:instrText>
            </w:r>
            <w:r w:rsidRPr="00623434">
              <w:rPr>
                <w:b/>
                <w:bCs/>
              </w:rPr>
            </w:r>
            <w:r w:rsidRPr="00623434">
              <w:rPr>
                <w:b/>
                <w:bCs/>
              </w:rPr>
              <w:fldChar w:fldCharType="separate"/>
            </w:r>
            <w:r w:rsidR="00A60AB0">
              <w:rPr>
                <w:b/>
                <w:bCs/>
              </w:rPr>
              <w:t>20.3</w:t>
            </w:r>
            <w:r w:rsidRPr="00623434">
              <w:rPr>
                <w:b/>
                <w:bCs/>
              </w:rPr>
              <w:fldChar w:fldCharType="end"/>
            </w:r>
            <w:r w:rsidRPr="00623434">
              <w:rPr>
                <w:b/>
                <w:bCs/>
              </w:rPr>
              <w:t xml:space="preserve"> </w:t>
            </w:r>
            <w:r w:rsidRPr="00623434">
              <w:rPr>
                <w:b/>
                <w:bCs/>
              </w:rPr>
              <w:fldChar w:fldCharType="begin"/>
            </w:r>
            <w:r w:rsidRPr="00623434">
              <w:rPr>
                <w:b/>
                <w:bCs/>
              </w:rPr>
              <w:instrText xml:space="preserve"> REF _Ref55388072 \h  \* MERGEFORMAT </w:instrText>
            </w:r>
            <w:r w:rsidRPr="00623434">
              <w:rPr>
                <w:b/>
                <w:bCs/>
              </w:rPr>
            </w:r>
            <w:r w:rsidRPr="00623434">
              <w:rPr>
                <w:b/>
                <w:bCs/>
              </w:rPr>
              <w:fldChar w:fldCharType="separate"/>
            </w:r>
            <w:r w:rsidR="00A60AB0" w:rsidRPr="00A60AB0">
              <w:rPr>
                <w:b/>
                <w:bCs/>
              </w:rPr>
              <w:t>Τήρηση Εγγυημένου Επιπέδου Υπηρεσιών – Ρήτρες</w:t>
            </w:r>
            <w:r w:rsidRPr="00623434">
              <w:rPr>
                <w:b/>
                <w:bCs/>
              </w:rPr>
              <w:fldChar w:fldCharType="end"/>
            </w:r>
            <w:r w:rsidRPr="00623434">
              <w:t xml:space="preserve"> επιβάλλονται οι προβλεπόμενες ρήτρες.</w:t>
            </w:r>
          </w:p>
          <w:p w14:paraId="6F96E5A7" w14:textId="77777777" w:rsidR="00623434" w:rsidRPr="00623434" w:rsidRDefault="00623434" w:rsidP="004A1D19">
            <w:pPr>
              <w:numPr>
                <w:ilvl w:val="0"/>
                <w:numId w:val="68"/>
              </w:numPr>
              <w:spacing w:beforeLines="60" w:before="144" w:after="0"/>
            </w:pPr>
            <w:r w:rsidRPr="00623434">
              <w:t>Εντοπισμός αιτιών βλαβών/ δυσλειτουργιών και αποκατάσταση.</w:t>
            </w:r>
          </w:p>
          <w:p w14:paraId="0AF535B3" w14:textId="77777777" w:rsidR="00623434" w:rsidRPr="00274B25" w:rsidRDefault="00623434" w:rsidP="004A1D19">
            <w:pPr>
              <w:numPr>
                <w:ilvl w:val="0"/>
                <w:numId w:val="68"/>
              </w:numPr>
              <w:spacing w:beforeLines="60" w:before="144" w:after="0"/>
            </w:pPr>
            <w:r w:rsidRPr="00274B25">
              <w:t>Παράδοση – εγκατάσταση τυχόν νέων εκδόσεων των εφαρμογών, μετά από έγκριση της ΕΠΕ.</w:t>
            </w:r>
          </w:p>
          <w:p w14:paraId="7C19DB95" w14:textId="77777777" w:rsidR="00623434" w:rsidRPr="00274B25" w:rsidRDefault="00623434" w:rsidP="004A1D19">
            <w:pPr>
              <w:numPr>
                <w:ilvl w:val="0"/>
                <w:numId w:val="68"/>
              </w:numPr>
              <w:spacing w:beforeLines="60" w:before="144" w:after="0"/>
            </w:pPr>
            <w:r w:rsidRPr="00274B25">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0709CEE1" w14:textId="77777777" w:rsidR="00623434" w:rsidRPr="00274B25" w:rsidRDefault="00623434" w:rsidP="004A1D19">
            <w:pPr>
              <w:numPr>
                <w:ilvl w:val="0"/>
                <w:numId w:val="68"/>
              </w:numPr>
              <w:spacing w:beforeLines="60" w:before="144" w:after="0"/>
            </w:pPr>
            <w:r w:rsidRPr="00274B25">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1E524902" w14:textId="77777777" w:rsidR="00623434" w:rsidRPr="00274B25" w:rsidRDefault="00623434" w:rsidP="004A1D19">
            <w:pPr>
              <w:numPr>
                <w:ilvl w:val="0"/>
                <w:numId w:val="68"/>
              </w:numPr>
              <w:spacing w:beforeLines="60" w:before="144" w:after="0"/>
            </w:pPr>
            <w:r w:rsidRPr="00274B25">
              <w:t>Εξασφάλιση ορθής λειτουργίας όλων των customizations, διεπαφών με άλλα συστήματα, κ.λπ., με τις νεότερες εκδόσεις.</w:t>
            </w:r>
          </w:p>
          <w:p w14:paraId="55C79F34" w14:textId="77777777" w:rsidR="00623434" w:rsidRPr="00274B25" w:rsidRDefault="00623434" w:rsidP="004A1D19">
            <w:pPr>
              <w:numPr>
                <w:ilvl w:val="0"/>
                <w:numId w:val="68"/>
              </w:numPr>
              <w:spacing w:beforeLines="60" w:before="144" w:after="0"/>
            </w:pPr>
            <w:r w:rsidRPr="00274B25">
              <w:t>Παράδοση αντιτύπων όλων των μεταβολών ή των επανεκδόσεων ή τροποποιήσεων των εγχειριδίων εφαρμογής/ών.</w:t>
            </w:r>
          </w:p>
          <w:p w14:paraId="663360AF" w14:textId="77777777" w:rsidR="00623434" w:rsidRPr="00274B25" w:rsidRDefault="00623434" w:rsidP="004A1D19">
            <w:pPr>
              <w:numPr>
                <w:ilvl w:val="0"/>
                <w:numId w:val="68"/>
              </w:numPr>
              <w:spacing w:beforeLines="60" w:before="144" w:after="0"/>
            </w:pPr>
            <w:r w:rsidRPr="00274B25">
              <w:t>Χρήση του Συστήματος Διαχείρισης Αιτημάτων Έργων (Ticket Management System) της Αναθέτουσας Αρχής από τον Ανάδοχο.</w:t>
            </w:r>
          </w:p>
          <w:p w14:paraId="5C110EC3" w14:textId="77777777" w:rsidR="00623434" w:rsidRPr="00274B25" w:rsidRDefault="00623434" w:rsidP="00623434">
            <w:pPr>
              <w:shd w:val="clear" w:color="auto" w:fill="FFFFFF"/>
              <w:spacing w:before="120" w:after="0"/>
            </w:pPr>
          </w:p>
          <w:p w14:paraId="15702BFB" w14:textId="77777777" w:rsidR="00623434" w:rsidRPr="00274B25" w:rsidRDefault="00623434" w:rsidP="00623434">
            <w:pPr>
              <w:spacing w:before="120" w:after="60"/>
              <w:rPr>
                <w:b/>
                <w:u w:val="single"/>
              </w:rPr>
            </w:pPr>
            <w:r w:rsidRPr="00274B25">
              <w:rPr>
                <w:b/>
              </w:rPr>
              <w:t xml:space="preserve">ΥΠΗΡΕΣΙΕΣ/ΤΕΧΝΙΚΗ ΥΠΟΣΤΗΡΙΞΗ </w:t>
            </w:r>
          </w:p>
          <w:p w14:paraId="0B53E732" w14:textId="77777777" w:rsidR="00623434" w:rsidRPr="00274B25" w:rsidRDefault="00623434" w:rsidP="004A1D19">
            <w:pPr>
              <w:numPr>
                <w:ilvl w:val="0"/>
                <w:numId w:val="67"/>
              </w:numPr>
              <w:spacing w:before="120" w:after="120"/>
            </w:pPr>
            <w:r w:rsidRPr="00274B25">
              <w:t>Υπηρεσίες</w:t>
            </w:r>
            <w:r w:rsidRPr="00274B25">
              <w:rPr>
                <w:lang w:val="en-US"/>
              </w:rPr>
              <w:t xml:space="preserve"> </w:t>
            </w:r>
            <w:r w:rsidRPr="00274B25">
              <w:t xml:space="preserve">απομακρυσμένης Τεχνικής Υποστήριξης </w:t>
            </w:r>
          </w:p>
          <w:p w14:paraId="2CD926AF" w14:textId="77777777" w:rsidR="00623434" w:rsidRPr="00274B25" w:rsidRDefault="00623434" w:rsidP="004A1D19">
            <w:pPr>
              <w:numPr>
                <w:ilvl w:val="0"/>
                <w:numId w:val="67"/>
              </w:numPr>
              <w:spacing w:before="120" w:after="120"/>
            </w:pPr>
            <w:r w:rsidRPr="00274B25">
              <w:lastRenderedPageBreak/>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21ADBFEC" w14:textId="77777777" w:rsidR="00623434" w:rsidRPr="00274B25" w:rsidRDefault="00623434" w:rsidP="004A1D19">
            <w:pPr>
              <w:numPr>
                <w:ilvl w:val="0"/>
                <w:numId w:val="67"/>
              </w:numPr>
              <w:spacing w:before="120" w:after="120"/>
            </w:pPr>
            <w:r w:rsidRPr="00274B25">
              <w:t>Αντιμετώπιση λαθών και σφαλμάτων στη λειτουργία του συστήματος.</w:t>
            </w:r>
          </w:p>
          <w:p w14:paraId="21A88AFE" w14:textId="77777777" w:rsidR="00623434" w:rsidRPr="00274B25" w:rsidRDefault="00623434" w:rsidP="004A1D19">
            <w:pPr>
              <w:numPr>
                <w:ilvl w:val="0"/>
                <w:numId w:val="67"/>
              </w:numPr>
              <w:spacing w:before="120" w:after="120"/>
            </w:pPr>
            <w:r w:rsidRPr="00274B25">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9E8E5F9" w14:textId="77777777" w:rsidR="00623434" w:rsidRPr="00274B25" w:rsidRDefault="00623434" w:rsidP="004A1D19">
            <w:pPr>
              <w:numPr>
                <w:ilvl w:val="0"/>
                <w:numId w:val="67"/>
              </w:numPr>
              <w:spacing w:before="120" w:after="120"/>
            </w:pPr>
            <w:r w:rsidRPr="00274B25">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6CB6808" w14:textId="77777777" w:rsidR="00623434" w:rsidRPr="00274B25" w:rsidRDefault="00623434" w:rsidP="004A1D19">
            <w:pPr>
              <w:numPr>
                <w:ilvl w:val="0"/>
                <w:numId w:val="67"/>
              </w:numPr>
              <w:spacing w:before="120" w:after="120"/>
            </w:pPr>
            <w:r w:rsidRPr="00274B25">
              <w:t>Ενημέρωση των χειριστών του για τυχόν αλλαγές στη λειτουργικότητα του συστήματος.</w:t>
            </w:r>
          </w:p>
          <w:p w14:paraId="5462EE4B" w14:textId="77777777" w:rsidR="00623434" w:rsidRPr="00274B25" w:rsidRDefault="00623434" w:rsidP="00623434">
            <w:pPr>
              <w:spacing w:before="120"/>
            </w:pPr>
          </w:p>
          <w:p w14:paraId="725CA8F5" w14:textId="77777777" w:rsidR="00623434" w:rsidRPr="00274B25" w:rsidRDefault="00623434" w:rsidP="00623434">
            <w:pPr>
              <w:spacing w:before="120" w:after="6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940"/>
            </w:tblGrid>
            <w:tr w:rsidR="00623434" w:rsidRPr="00274B25" w14:paraId="6464709F" w14:textId="77777777" w:rsidTr="00623434">
              <w:trPr>
                <w:trHeight w:val="113"/>
              </w:trPr>
              <w:tc>
                <w:tcPr>
                  <w:tcW w:w="9535" w:type="dxa"/>
                  <w:gridSpan w:val="2"/>
                  <w:shd w:val="clear" w:color="auto" w:fill="E6E6E6"/>
                </w:tcPr>
                <w:p w14:paraId="67CAA68D" w14:textId="77777777" w:rsidR="00623434" w:rsidRPr="00274B25" w:rsidRDefault="00623434" w:rsidP="00623434">
                  <w:pPr>
                    <w:spacing w:after="0"/>
                  </w:pPr>
                  <w:r w:rsidRPr="00274B25">
                    <w:rPr>
                      <w:b/>
                    </w:rPr>
                    <w:t xml:space="preserve">Περίοδος Συντήρησης </w:t>
                  </w:r>
                  <w:r w:rsidRPr="00274B25">
                    <w:t>– Παραδοτέα (ελάχιστα):</w:t>
                  </w:r>
                </w:p>
              </w:tc>
            </w:tr>
            <w:tr w:rsidR="00623434" w:rsidRPr="00274B25" w14:paraId="6ACC940C" w14:textId="77777777" w:rsidTr="00623434">
              <w:trPr>
                <w:trHeight w:val="390"/>
              </w:trPr>
              <w:tc>
                <w:tcPr>
                  <w:tcW w:w="3595" w:type="dxa"/>
                  <w:shd w:val="clear" w:color="auto" w:fill="E6E6E6"/>
                  <w:vAlign w:val="center"/>
                </w:tcPr>
                <w:p w14:paraId="7C417832" w14:textId="77777777" w:rsidR="00623434" w:rsidRPr="00274B25" w:rsidRDefault="00623434" w:rsidP="00623434">
                  <w:pPr>
                    <w:widowControl w:val="0"/>
                    <w:spacing w:after="0"/>
                    <w:jc w:val="left"/>
                  </w:pPr>
                  <w:r w:rsidRPr="00274B25">
                    <w:t>Τίτλος Παραδοτέου</w:t>
                  </w:r>
                </w:p>
              </w:tc>
              <w:tc>
                <w:tcPr>
                  <w:tcW w:w="5940" w:type="dxa"/>
                  <w:shd w:val="clear" w:color="auto" w:fill="E6E6E6"/>
                  <w:vAlign w:val="center"/>
                </w:tcPr>
                <w:p w14:paraId="76AD20B4" w14:textId="77777777" w:rsidR="00623434" w:rsidRPr="00274B25" w:rsidRDefault="00623434" w:rsidP="00623434">
                  <w:pPr>
                    <w:widowControl w:val="0"/>
                    <w:spacing w:after="0"/>
                    <w:jc w:val="left"/>
                  </w:pPr>
                  <w:r w:rsidRPr="00274B25">
                    <w:t xml:space="preserve">Περιγραφή Παραδοτέου </w:t>
                  </w:r>
                </w:p>
              </w:tc>
            </w:tr>
            <w:tr w:rsidR="00623434" w:rsidRPr="00274B25" w14:paraId="7F46C2AC" w14:textId="77777777" w:rsidTr="00623434">
              <w:trPr>
                <w:trHeight w:val="390"/>
              </w:trPr>
              <w:tc>
                <w:tcPr>
                  <w:tcW w:w="3595" w:type="dxa"/>
                </w:tcPr>
                <w:p w14:paraId="45587789" w14:textId="77777777" w:rsidR="00623434" w:rsidRPr="00274B25" w:rsidRDefault="00623434" w:rsidP="004A1D19">
                  <w:pPr>
                    <w:widowControl w:val="0"/>
                    <w:numPr>
                      <w:ilvl w:val="0"/>
                      <w:numId w:val="69"/>
                    </w:numPr>
                    <w:spacing w:before="120" w:after="0"/>
                    <w:jc w:val="left"/>
                  </w:pPr>
                  <w:r w:rsidRPr="00274B25">
                    <w:t>Υπηρεσίες υποστήριξης και αποκατάστασης βλαβών</w:t>
                  </w:r>
                </w:p>
              </w:tc>
              <w:tc>
                <w:tcPr>
                  <w:tcW w:w="5940" w:type="dxa"/>
                </w:tcPr>
                <w:p w14:paraId="6DEEA140" w14:textId="77777777" w:rsidR="00623434" w:rsidRPr="00274B25" w:rsidRDefault="00623434" w:rsidP="00623434">
                  <w:pPr>
                    <w:spacing w:after="0"/>
                  </w:pPr>
                  <w:r w:rsidRPr="00274B25">
                    <w:t>Τεύχος αποτύπωσης υπηρεσιών που θα περιλαμβάνει:</w:t>
                  </w:r>
                </w:p>
                <w:p w14:paraId="76AD1653" w14:textId="77777777" w:rsidR="00623434" w:rsidRPr="00274B25" w:rsidRDefault="00623434" w:rsidP="004A1D19">
                  <w:pPr>
                    <w:numPr>
                      <w:ilvl w:val="0"/>
                      <w:numId w:val="65"/>
                    </w:numPr>
                    <w:spacing w:before="120" w:after="0"/>
                  </w:pPr>
                  <w:r w:rsidRPr="00274B25">
                    <w:t>Αναλυτικό Πρόγραμμα ενεργειών προληπτικής συντήρησης, που υποβάλλεται με την έναρξη της σχετικής περιόδου</w:t>
                  </w:r>
                </w:p>
                <w:p w14:paraId="693E5494" w14:textId="77777777" w:rsidR="00623434" w:rsidRPr="00274B25" w:rsidRDefault="00623434" w:rsidP="004A1D19">
                  <w:pPr>
                    <w:numPr>
                      <w:ilvl w:val="0"/>
                      <w:numId w:val="65"/>
                    </w:numPr>
                    <w:spacing w:before="120" w:after="0"/>
                  </w:pPr>
                  <w:r w:rsidRPr="00274B25">
                    <w:t>Αναλυτική Καταγραφή Πεπραγμένων Συντήρησης (Τακτικών – Έκτακτων Ενεργειών)</w:t>
                  </w:r>
                </w:p>
                <w:p w14:paraId="173F974C" w14:textId="77777777" w:rsidR="00623434" w:rsidRPr="00274B25" w:rsidRDefault="00623434" w:rsidP="004A1D19">
                  <w:pPr>
                    <w:numPr>
                      <w:ilvl w:val="0"/>
                      <w:numId w:val="65"/>
                    </w:numPr>
                    <w:spacing w:before="120" w:after="0"/>
                  </w:pPr>
                  <w:r w:rsidRPr="00274B25">
                    <w:t xml:space="preserve">Τεκμηρίωση πρόσθετων προσαρμογών και παραμετροποιήσεων σε έτοιμο λογισμικό και εφαρμογών </w:t>
                  </w:r>
                </w:p>
                <w:p w14:paraId="7D9BF6CD" w14:textId="77777777" w:rsidR="00623434" w:rsidRPr="00274B25" w:rsidRDefault="00623434" w:rsidP="004A1D19">
                  <w:pPr>
                    <w:numPr>
                      <w:ilvl w:val="0"/>
                      <w:numId w:val="65"/>
                    </w:numPr>
                    <w:spacing w:before="120" w:after="0"/>
                  </w:pPr>
                  <w:r w:rsidRPr="00274B25">
                    <w:t>Παράδοση αντιτύπων όλων των μεταβολών ή επανεκδόσεων ή τροποποιήσεων των εγχειριδίων του έτοιμου λογισμικού και εφαρμογής/ών</w:t>
                  </w:r>
                </w:p>
                <w:p w14:paraId="63581F84" w14:textId="77777777" w:rsidR="00623434" w:rsidRPr="00274B25" w:rsidRDefault="00623434" w:rsidP="004A1D19">
                  <w:pPr>
                    <w:numPr>
                      <w:ilvl w:val="0"/>
                      <w:numId w:val="65"/>
                    </w:numPr>
                    <w:spacing w:before="120" w:after="0"/>
                  </w:pPr>
                  <w:r w:rsidRPr="00274B25">
                    <w:t>Τεκμηρίωση εγκαταστάσεων νέων εκδόσεων έτοιμου λογισμικού και εφαρμογής/ών</w:t>
                  </w:r>
                </w:p>
                <w:p w14:paraId="46BDED55" w14:textId="77777777" w:rsidR="00623434" w:rsidRPr="00274B25" w:rsidRDefault="00623434" w:rsidP="004A1D19">
                  <w:pPr>
                    <w:numPr>
                      <w:ilvl w:val="0"/>
                      <w:numId w:val="65"/>
                    </w:numPr>
                    <w:spacing w:before="120" w:after="0"/>
                  </w:pPr>
                  <w:r w:rsidRPr="00274B25">
                    <w:t xml:space="preserve">Έκθεση αξιολόγησης Περιόδου </w:t>
                  </w:r>
                </w:p>
              </w:tc>
            </w:tr>
          </w:tbl>
          <w:p w14:paraId="58A736CC" w14:textId="77777777" w:rsidR="00623434" w:rsidRPr="00274B25" w:rsidRDefault="00623434" w:rsidP="00623434">
            <w:pPr>
              <w:rPr>
                <w:highlight w:val="yellow"/>
              </w:rPr>
            </w:pPr>
            <w:r w:rsidRPr="00274B25">
              <w:rPr>
                <w:highlight w:val="yellow"/>
              </w:rPr>
              <w:t xml:space="preserve"> </w:t>
            </w:r>
          </w:p>
        </w:tc>
      </w:tr>
    </w:tbl>
    <w:p w14:paraId="42EC8D5D" w14:textId="77777777" w:rsidR="00623434" w:rsidRPr="00EF2204" w:rsidRDefault="00623434" w:rsidP="00623434">
      <w:pPr>
        <w:rPr>
          <w:rFonts w:eastAsia="SimSun"/>
        </w:rPr>
      </w:pPr>
    </w:p>
    <w:p w14:paraId="07F80E2B" w14:textId="77777777" w:rsidR="00623434" w:rsidRPr="00623434" w:rsidRDefault="00623434" w:rsidP="004A1D19">
      <w:pPr>
        <w:pStyle w:val="2"/>
        <w:numPr>
          <w:ilvl w:val="1"/>
          <w:numId w:val="96"/>
        </w:numPr>
      </w:pPr>
      <w:bookmarkStart w:id="586" w:name="_Ref55388072"/>
      <w:bookmarkStart w:id="587" w:name="_Toc131090423"/>
      <w:r w:rsidRPr="00623434">
        <w:t>Τήρηση Εγγυημένου Επιπέδου Υπηρεσιών – Ρήτρες</w:t>
      </w:r>
      <w:bookmarkEnd w:id="586"/>
      <w:bookmarkEnd w:id="587"/>
    </w:p>
    <w:p w14:paraId="524431E1" w14:textId="77777777" w:rsidR="00623434" w:rsidRPr="00274B25" w:rsidRDefault="00623434" w:rsidP="00623434">
      <w:pPr>
        <w:spacing w:before="60" w:after="60"/>
      </w:pPr>
      <w:r w:rsidRPr="00274B25">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1D3A6FAA" w14:textId="77777777" w:rsidR="00623434" w:rsidRPr="00274B25" w:rsidRDefault="00623434" w:rsidP="00623434">
      <w:pPr>
        <w:spacing w:before="120"/>
        <w:rPr>
          <w:b/>
          <w:u w:val="single"/>
        </w:rPr>
      </w:pPr>
      <w:r w:rsidRPr="00274B25">
        <w:rPr>
          <w:b/>
          <w:u w:val="single"/>
        </w:rPr>
        <w:t>Ορισμοί:</w:t>
      </w:r>
    </w:p>
    <w:p w14:paraId="65DA87F3" w14:textId="77777777" w:rsidR="00623434" w:rsidRPr="00274B25" w:rsidRDefault="00623434" w:rsidP="004A1D19">
      <w:pPr>
        <w:numPr>
          <w:ilvl w:val="0"/>
          <w:numId w:val="72"/>
        </w:numPr>
        <w:spacing w:before="120" w:after="120"/>
        <w:ind w:left="357" w:hanging="357"/>
      </w:pPr>
      <w:r w:rsidRPr="00274B25">
        <w:rPr>
          <w:b/>
        </w:rPr>
        <w:lastRenderedPageBreak/>
        <w:t>Λογισμικό/Εφαρμογές:</w:t>
      </w:r>
      <w:r w:rsidRPr="00274B25">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0B9E6227" w14:textId="77777777" w:rsidR="00623434" w:rsidRPr="00274B25" w:rsidRDefault="00623434" w:rsidP="004A1D19">
      <w:pPr>
        <w:numPr>
          <w:ilvl w:val="0"/>
          <w:numId w:val="72"/>
        </w:numPr>
        <w:spacing w:before="120" w:after="120"/>
        <w:ind w:left="357" w:hanging="357"/>
      </w:pPr>
      <w:r w:rsidRPr="00274B25">
        <w:rPr>
          <w:b/>
        </w:rPr>
        <w:t>Βλάβη:</w:t>
      </w:r>
      <w:r w:rsidRPr="00274B25">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62822B8" w14:textId="77777777" w:rsidR="00623434" w:rsidRPr="007E7B4F" w:rsidRDefault="00623434" w:rsidP="004A1D19">
      <w:pPr>
        <w:numPr>
          <w:ilvl w:val="0"/>
          <w:numId w:val="72"/>
        </w:numPr>
        <w:spacing w:before="120" w:after="120"/>
        <w:ind w:left="357" w:hanging="357"/>
      </w:pPr>
      <w:r w:rsidRPr="007E7B4F">
        <w:rPr>
          <w:b/>
        </w:rPr>
        <w:t>Δυσλειτουργία:</w:t>
      </w:r>
      <w:r w:rsidRPr="007E7B4F">
        <w:t xml:space="preserve"> ζημιά μέρους ή όλης της διακριτής μονάδας λογισμικού/εφαρμογών, η οποία </w:t>
      </w:r>
      <w:r w:rsidRPr="007E7B4F">
        <w:rPr>
          <w:u w:val="single"/>
        </w:rPr>
        <w:t>δεν</w:t>
      </w:r>
      <w:r w:rsidRPr="007E7B4F">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5CC8E1A8" w14:textId="77777777" w:rsidR="00623434" w:rsidRPr="007E7B4F" w:rsidRDefault="00623434" w:rsidP="004A1D19">
      <w:pPr>
        <w:numPr>
          <w:ilvl w:val="0"/>
          <w:numId w:val="72"/>
        </w:numPr>
        <w:spacing w:before="120" w:after="120"/>
        <w:ind w:left="357" w:hanging="357"/>
      </w:pPr>
      <w:r w:rsidRPr="007E7B4F">
        <w:rPr>
          <w:b/>
        </w:rPr>
        <w:t>ΚΩΚ</w:t>
      </w:r>
      <w:r w:rsidRPr="007E7B4F">
        <w:t xml:space="preserve"> (κανονικές ώρες κάλυψης): Το χρονικό διάστημα 0</w:t>
      </w:r>
      <w:r w:rsidR="007E7B4F" w:rsidRPr="007E7B4F">
        <w:t>8</w:t>
      </w:r>
      <w:r w:rsidRPr="007E7B4F">
        <w:t>:</w:t>
      </w:r>
      <w:r w:rsidR="007E7B4F" w:rsidRPr="007E7B4F">
        <w:t>0</w:t>
      </w:r>
      <w:r w:rsidRPr="007E7B4F">
        <w:t>0 – 17:00 για τις εργάσιμες ημέρες.</w:t>
      </w:r>
    </w:p>
    <w:p w14:paraId="2185CAB1" w14:textId="77777777" w:rsidR="00623434" w:rsidRPr="007E7B4F" w:rsidRDefault="00623434" w:rsidP="004A1D19">
      <w:pPr>
        <w:numPr>
          <w:ilvl w:val="0"/>
          <w:numId w:val="72"/>
        </w:numPr>
        <w:spacing w:before="120" w:after="120"/>
        <w:ind w:left="357" w:hanging="357"/>
      </w:pPr>
      <w:r w:rsidRPr="007E7B4F">
        <w:rPr>
          <w:b/>
        </w:rPr>
        <w:t>ΕΩΚ</w:t>
      </w:r>
      <w:r w:rsidRPr="007E7B4F">
        <w:t xml:space="preserve"> (επιπλέον ώρες κάλυψης): Το υπόλοιπο χρονικό διάστημα.</w:t>
      </w:r>
    </w:p>
    <w:p w14:paraId="24BDA7EB" w14:textId="77777777" w:rsidR="00623434" w:rsidRPr="007E7B4F" w:rsidRDefault="00623434" w:rsidP="004A1D19">
      <w:pPr>
        <w:numPr>
          <w:ilvl w:val="0"/>
          <w:numId w:val="72"/>
        </w:numPr>
        <w:spacing w:before="120" w:after="120"/>
        <w:rPr>
          <w:b/>
          <w:u w:val="single"/>
        </w:rPr>
      </w:pPr>
      <w:r w:rsidRPr="007E7B4F">
        <w:rPr>
          <w:b/>
        </w:rPr>
        <w:t xml:space="preserve">Χρόνος αποκατάστασης βλάβης </w:t>
      </w:r>
      <w:r w:rsidRPr="007E7B4F">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E7B4F">
        <w:rPr>
          <w:b/>
        </w:rPr>
        <w:t>αθροιστικά σε μηνιαία βάση.</w:t>
      </w:r>
      <w:r w:rsidRPr="007E7B4F">
        <w:t xml:space="preserve"> Ο χρόνος αυτός είναι:</w:t>
      </w:r>
    </w:p>
    <w:p w14:paraId="1ADF9E04" w14:textId="77777777" w:rsidR="00623434" w:rsidRPr="007E7B4F" w:rsidRDefault="00623434" w:rsidP="004A1D19">
      <w:pPr>
        <w:numPr>
          <w:ilvl w:val="0"/>
          <w:numId w:val="70"/>
        </w:numPr>
        <w:spacing w:before="120" w:after="120"/>
      </w:pPr>
      <w:r w:rsidRPr="007E7B4F">
        <w:t xml:space="preserve">έξι (6) ώρες από τη στιγμή της ανακοίνωσης της εμφάνισης της βλάβης αν η ανακοίνωση του προβλήματος πραγματοποιήθηκε εντός ΚΩΚ </w:t>
      </w:r>
    </w:p>
    <w:p w14:paraId="0FBDC969" w14:textId="77777777" w:rsidR="00623434" w:rsidRPr="007E7B4F" w:rsidRDefault="00623434" w:rsidP="004A1D19">
      <w:pPr>
        <w:numPr>
          <w:ilvl w:val="0"/>
          <w:numId w:val="70"/>
        </w:numPr>
        <w:spacing w:before="120" w:after="120"/>
      </w:pPr>
      <w:r w:rsidRPr="007E7B4F">
        <w:t xml:space="preserve">έξι (6) ώρες οι οποίες θα προσμετρούνται από τις </w:t>
      </w:r>
      <w:r w:rsidR="007E7B4F" w:rsidRPr="007E7B4F">
        <w:t>08</w:t>
      </w:r>
      <w:r w:rsidRPr="007E7B4F">
        <w:t>.</w:t>
      </w:r>
      <w:r w:rsidR="007E7B4F" w:rsidRPr="007E7B4F">
        <w:t>0</w:t>
      </w:r>
      <w:r w:rsidRPr="007E7B4F">
        <w:t>0 της επόμενης εργάσιμης ημέρας, για τις λοιπές ώρες ανακοίνωσης προβλήματος βλάβης</w:t>
      </w:r>
    </w:p>
    <w:p w14:paraId="7EE47F55" w14:textId="77777777" w:rsidR="00623434" w:rsidRPr="007E7B4F" w:rsidRDefault="00623434" w:rsidP="004A1D19">
      <w:pPr>
        <w:numPr>
          <w:ilvl w:val="0"/>
          <w:numId w:val="72"/>
        </w:numPr>
        <w:spacing w:before="120" w:after="120"/>
        <w:rPr>
          <w:b/>
          <w:bCs/>
          <w:u w:val="single"/>
        </w:rPr>
      </w:pPr>
      <w:r w:rsidRPr="007E7B4F">
        <w:rPr>
          <w:b/>
          <w:bCs/>
        </w:rPr>
        <w:t xml:space="preserve">Χρόνος αποκατάστασης δυσλειτουργίας </w:t>
      </w:r>
      <w:r w:rsidRPr="007E7B4F">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E7B4F">
        <w:rPr>
          <w:b/>
          <w:bCs/>
        </w:rPr>
        <w:t>αθροιστικά σε μηνιαία βάση.</w:t>
      </w:r>
      <w:r w:rsidRPr="007E7B4F">
        <w:t xml:space="preserve"> Ο χρόνος αυτός είναι:</w:t>
      </w:r>
    </w:p>
    <w:p w14:paraId="1EF5D6F1" w14:textId="77777777" w:rsidR="00623434" w:rsidRPr="007E7B4F" w:rsidRDefault="00623434" w:rsidP="004A1D19">
      <w:pPr>
        <w:numPr>
          <w:ilvl w:val="0"/>
          <w:numId w:val="70"/>
        </w:numPr>
        <w:spacing w:before="120" w:after="120"/>
      </w:pPr>
      <w:r w:rsidRPr="007E7B4F">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843A727" w14:textId="77777777" w:rsidR="00623434" w:rsidRPr="007E7B4F" w:rsidRDefault="00623434" w:rsidP="004A1D19">
      <w:pPr>
        <w:numPr>
          <w:ilvl w:val="0"/>
          <w:numId w:val="70"/>
        </w:numPr>
        <w:spacing w:before="120" w:after="120"/>
      </w:pPr>
      <w:r w:rsidRPr="007E7B4F">
        <w:t>είκοσι τέσσερις (24) ώρες οι οποίες θα προσμετρούνται από τις 0</w:t>
      </w:r>
      <w:r w:rsidR="007E7B4F" w:rsidRPr="007E7B4F">
        <w:t>8</w:t>
      </w:r>
      <w:r w:rsidRPr="007E7B4F">
        <w:t>.</w:t>
      </w:r>
      <w:r w:rsidR="007E7B4F" w:rsidRPr="007E7B4F">
        <w:t>00</w:t>
      </w:r>
      <w:r w:rsidRPr="007E7B4F">
        <w:t xml:space="preserve"> της επόμενης εργάσιμης ημέρας, για τις λοιπές ώρες ανακοίνωσης προβλήματος δυσλειτουργίας</w:t>
      </w:r>
    </w:p>
    <w:p w14:paraId="36706793" w14:textId="77777777" w:rsidR="00623434" w:rsidRPr="00274B25" w:rsidRDefault="00623434" w:rsidP="00623434">
      <w:pPr>
        <w:spacing w:before="120"/>
        <w:rPr>
          <w:b/>
          <w:highlight w:val="yellow"/>
          <w:u w:val="single"/>
        </w:rPr>
      </w:pPr>
    </w:p>
    <w:p w14:paraId="1142352B" w14:textId="77777777" w:rsidR="00623434" w:rsidRPr="00274B25" w:rsidRDefault="00623434" w:rsidP="00623434">
      <w:pPr>
        <w:spacing w:before="120"/>
        <w:rPr>
          <w:b/>
          <w:u w:val="single"/>
        </w:rPr>
      </w:pPr>
      <w:r w:rsidRPr="00274B25">
        <w:rPr>
          <w:b/>
          <w:u w:val="single"/>
        </w:rPr>
        <w:t xml:space="preserve">Μη διαθεσιμότητα – Ρήτρες: </w:t>
      </w:r>
    </w:p>
    <w:p w14:paraId="33FE6007" w14:textId="77777777" w:rsidR="00623434" w:rsidRPr="00274B25" w:rsidRDefault="00623434" w:rsidP="00623434">
      <w:pPr>
        <w:spacing w:before="120"/>
      </w:pPr>
      <w:bookmarkStart w:id="588" w:name="OLE_LINK5"/>
      <w:bookmarkStart w:id="589" w:name="OLE_LINK6"/>
      <w:r w:rsidRPr="00274B25">
        <w:t xml:space="preserve">Σε περίπτωση υπέρβασης του </w:t>
      </w:r>
      <w:r w:rsidRPr="00274B25">
        <w:rPr>
          <w:b/>
        </w:rPr>
        <w:t xml:space="preserve">μηνιαίου </w:t>
      </w:r>
      <w:r w:rsidRPr="00274B25">
        <w:rPr>
          <w:b/>
          <w:bCs/>
        </w:rPr>
        <w:t>χρόνου αποκατάστασης βλάβης</w:t>
      </w:r>
      <w:r w:rsidRPr="00274B25">
        <w:t>, επιβάλλεται στον Ανάδοχο ρήτρα ίση με το μεγαλύτερο εκ των δύο ακόλουθων τιμών:</w:t>
      </w:r>
    </w:p>
    <w:p w14:paraId="40B6C93B" w14:textId="77777777" w:rsidR="00623434" w:rsidRPr="00274B25" w:rsidRDefault="00623434" w:rsidP="004A1D19">
      <w:pPr>
        <w:numPr>
          <w:ilvl w:val="0"/>
          <w:numId w:val="71"/>
        </w:numPr>
        <w:spacing w:before="120" w:after="120"/>
      </w:pPr>
      <w:r w:rsidRPr="00274B25">
        <w:rPr>
          <w:b/>
        </w:rPr>
        <w:t>0,05%</w:t>
      </w:r>
      <w:r w:rsidRPr="00274B25">
        <w:t xml:space="preserve"> επί του συμβατικού τιμήματος της μονάδας/τμήματος που είναι εκτός λειτουργίας</w:t>
      </w:r>
    </w:p>
    <w:p w14:paraId="3F52AA5C" w14:textId="77777777" w:rsidR="00623434" w:rsidRPr="00274B25" w:rsidRDefault="00623434" w:rsidP="004A1D19">
      <w:pPr>
        <w:numPr>
          <w:ilvl w:val="0"/>
          <w:numId w:val="71"/>
        </w:numPr>
        <w:spacing w:before="120" w:after="120"/>
        <w:rPr>
          <w:rFonts w:eastAsia="SimSun"/>
          <w:sz w:val="24"/>
        </w:rPr>
      </w:pPr>
      <w:r w:rsidRPr="00274B25">
        <w:rPr>
          <w:b/>
        </w:rPr>
        <w:t>0,2%</w:t>
      </w:r>
      <w:r w:rsidRPr="00274B25">
        <w:t xml:space="preserve"> επί του τρέχοντος ετήσιου κόστους συντήρησης του συνόλου του συστήματος.</w:t>
      </w:r>
    </w:p>
    <w:p w14:paraId="615E61AA" w14:textId="77777777" w:rsidR="00623434" w:rsidRPr="00274B25" w:rsidRDefault="00623434" w:rsidP="00623434">
      <w:pPr>
        <w:spacing w:before="120"/>
      </w:pPr>
      <w:r w:rsidRPr="00274B25">
        <w:rPr>
          <w:b/>
        </w:rPr>
        <w:t>για κάθε επιπλέον ώρα βλάβης</w:t>
      </w:r>
      <w:r w:rsidRPr="00274B25">
        <w:t xml:space="preserve"> </w:t>
      </w:r>
      <w:r w:rsidRPr="00274B25">
        <w:rPr>
          <w:b/>
        </w:rPr>
        <w:t>(μη διαθεσιμότητας)/δυσλειτουργίας</w:t>
      </w:r>
      <w:r w:rsidRPr="00274B25">
        <w:t>, εφόσον αυτή είναι εντός ΚΩΚ, ή το ήμισυ του ως άνω υπολογιζόμενου ποσού, εφόσον η ώρα είναι εκτός ΚΩΚ.</w:t>
      </w:r>
    </w:p>
    <w:bookmarkEnd w:id="588"/>
    <w:bookmarkEnd w:id="589"/>
    <w:p w14:paraId="7CD59337" w14:textId="77777777" w:rsidR="00623434" w:rsidRPr="00274B25" w:rsidRDefault="00623434" w:rsidP="00623434">
      <w:pPr>
        <w:spacing w:before="120"/>
        <w:rPr>
          <w:i/>
          <w:u w:val="single"/>
        </w:rPr>
      </w:pPr>
    </w:p>
    <w:p w14:paraId="287DAABB" w14:textId="77777777" w:rsidR="00623434" w:rsidRPr="00274B25" w:rsidRDefault="00623434" w:rsidP="00623434">
      <w:pPr>
        <w:spacing w:before="120"/>
      </w:pPr>
      <w:r w:rsidRPr="00274B25">
        <w:t xml:space="preserve">Σε περίπτωση υπέρβασης του </w:t>
      </w:r>
      <w:r w:rsidRPr="00274B25">
        <w:rPr>
          <w:b/>
        </w:rPr>
        <w:t xml:space="preserve">μηνιαίου </w:t>
      </w:r>
      <w:r w:rsidRPr="00274B25">
        <w:rPr>
          <w:b/>
          <w:bCs/>
        </w:rPr>
        <w:t>χρόνου αποκατάστασης δυσλειτουργίας</w:t>
      </w:r>
      <w:r w:rsidRPr="00274B25">
        <w:t>, επιβάλλεται στον Ανάδοχο ρήτρα ίση με το μεγαλύτερο εκ των δύο ακόλουθων τιμών:</w:t>
      </w:r>
    </w:p>
    <w:p w14:paraId="780B843F" w14:textId="77777777" w:rsidR="00623434" w:rsidRPr="00274B25" w:rsidRDefault="00623434" w:rsidP="004A1D19">
      <w:pPr>
        <w:numPr>
          <w:ilvl w:val="0"/>
          <w:numId w:val="71"/>
        </w:numPr>
        <w:spacing w:before="120" w:after="120"/>
      </w:pPr>
      <w:r w:rsidRPr="00274B25">
        <w:rPr>
          <w:b/>
        </w:rPr>
        <w:t>0,02%</w:t>
      </w:r>
      <w:r w:rsidRPr="00274B25">
        <w:t xml:space="preserve"> επί του συμβατικού τιμήματος της μονάδας/τμήματος που είναι εκτός λειτουργίας</w:t>
      </w:r>
    </w:p>
    <w:p w14:paraId="6CDD6D8E" w14:textId="77777777" w:rsidR="00623434" w:rsidRPr="00274B25" w:rsidRDefault="00623434" w:rsidP="004A1D19">
      <w:pPr>
        <w:numPr>
          <w:ilvl w:val="0"/>
          <w:numId w:val="71"/>
        </w:numPr>
        <w:spacing w:before="120" w:after="120"/>
        <w:rPr>
          <w:rFonts w:eastAsia="SimSun"/>
          <w:sz w:val="24"/>
        </w:rPr>
      </w:pPr>
      <w:r w:rsidRPr="00274B25">
        <w:rPr>
          <w:b/>
        </w:rPr>
        <w:lastRenderedPageBreak/>
        <w:t>0,1%</w:t>
      </w:r>
      <w:r w:rsidRPr="00274B25">
        <w:t xml:space="preserve"> επί του τρέχοντος ετήσιου κόστους συντήρησης του συνόλου του συστήματος.</w:t>
      </w:r>
    </w:p>
    <w:p w14:paraId="05C0C66B" w14:textId="77777777" w:rsidR="00623434" w:rsidRPr="00274B25" w:rsidRDefault="00623434" w:rsidP="00623434">
      <w:pPr>
        <w:spacing w:before="120"/>
      </w:pPr>
      <w:r w:rsidRPr="00274B25">
        <w:rPr>
          <w:b/>
        </w:rPr>
        <w:t>για κάθε επιπλέον ώρα βλάβης</w:t>
      </w:r>
      <w:r w:rsidRPr="00274B25">
        <w:t xml:space="preserve"> </w:t>
      </w:r>
      <w:r w:rsidRPr="00274B25">
        <w:rPr>
          <w:b/>
        </w:rPr>
        <w:t>(μη διαθεσιμότητας)/δυσλειτουργίας</w:t>
      </w:r>
      <w:r w:rsidRPr="00274B25">
        <w:t>, εφόσον αυτή είναι εντός ΚΩΚ, ή το ήμισυ του ως άνω υπολογιζόμενου ποσού, εφόσον η ώρα είναι εκτός ΚΩΚ.</w:t>
      </w:r>
    </w:p>
    <w:p w14:paraId="4F88A4A7" w14:textId="77777777" w:rsidR="00623434" w:rsidRPr="00274B25" w:rsidRDefault="00623434" w:rsidP="00623434">
      <w:pPr>
        <w:spacing w:before="120"/>
        <w:rPr>
          <w:i/>
          <w:u w:val="single"/>
        </w:rPr>
      </w:pPr>
    </w:p>
    <w:p w14:paraId="482173D5" w14:textId="77777777" w:rsidR="00623434" w:rsidRPr="00274B25" w:rsidRDefault="00623434" w:rsidP="00623434">
      <w:pPr>
        <w:spacing w:before="120"/>
        <w:rPr>
          <w:i/>
          <w:u w:val="single"/>
        </w:rPr>
      </w:pPr>
      <w:r w:rsidRPr="00274B25">
        <w:rPr>
          <w:i/>
          <w:u w:val="single"/>
        </w:rPr>
        <w:t>Διευκρινίζεται ότι:</w:t>
      </w:r>
    </w:p>
    <w:p w14:paraId="46659210" w14:textId="77777777" w:rsidR="00623434" w:rsidRPr="00274B25" w:rsidRDefault="00623434" w:rsidP="004A1D19">
      <w:pPr>
        <w:numPr>
          <w:ilvl w:val="0"/>
          <w:numId w:val="73"/>
        </w:numPr>
        <w:spacing w:before="120" w:after="120"/>
        <w:rPr>
          <w:i/>
        </w:rPr>
      </w:pPr>
      <w:r w:rsidRPr="00274B25">
        <w:rPr>
          <w:i/>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1A147EE" w14:textId="77777777" w:rsidR="00623434" w:rsidRPr="00274B25" w:rsidRDefault="00623434" w:rsidP="004A1D19">
      <w:pPr>
        <w:numPr>
          <w:ilvl w:val="0"/>
          <w:numId w:val="73"/>
        </w:numPr>
        <w:spacing w:before="120" w:after="120"/>
        <w:rPr>
          <w:i/>
        </w:rPr>
      </w:pPr>
      <w:r w:rsidRPr="00274B25">
        <w:rPr>
          <w:i/>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3514050" w14:textId="77777777" w:rsidR="00623434" w:rsidRPr="00274B25" w:rsidRDefault="00623434" w:rsidP="00623434">
      <w:pPr>
        <w:spacing w:before="120"/>
        <w:rPr>
          <w:b/>
          <w:highlight w:val="yellow"/>
          <w:u w:val="single"/>
        </w:rPr>
      </w:pPr>
    </w:p>
    <w:p w14:paraId="3F1D2883" w14:textId="77777777" w:rsidR="00623434" w:rsidRPr="00274B25" w:rsidRDefault="00623434" w:rsidP="00623434">
      <w:pPr>
        <w:spacing w:before="120"/>
        <w:rPr>
          <w:b/>
          <w:u w:val="single"/>
        </w:rPr>
      </w:pPr>
      <w:r w:rsidRPr="00274B25">
        <w:rPr>
          <w:b/>
          <w:u w:val="single"/>
        </w:rPr>
        <w:t xml:space="preserve">Επιπρόσθετες ρήτρες </w:t>
      </w:r>
    </w:p>
    <w:p w14:paraId="5CA7EF32" w14:textId="77777777" w:rsidR="00623434" w:rsidRPr="00274B25" w:rsidRDefault="00623434" w:rsidP="004A1D19">
      <w:pPr>
        <w:numPr>
          <w:ilvl w:val="0"/>
          <w:numId w:val="74"/>
        </w:numPr>
        <w:tabs>
          <w:tab w:val="num" w:pos="284"/>
        </w:tabs>
        <w:spacing w:before="120" w:after="120"/>
        <w:ind w:left="284" w:hanging="291"/>
      </w:pPr>
      <w:r w:rsidRPr="00274B25">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3190478D" w14:textId="77777777" w:rsidR="00623434" w:rsidRPr="00274B25" w:rsidRDefault="00623434" w:rsidP="004A1D19">
      <w:pPr>
        <w:numPr>
          <w:ilvl w:val="0"/>
          <w:numId w:val="71"/>
        </w:numPr>
        <w:spacing w:before="120" w:after="120"/>
        <w:rPr>
          <w:b/>
        </w:rPr>
      </w:pPr>
      <w:r w:rsidRPr="00274B25">
        <w:t xml:space="preserve">επιβάλλεται στον Ανάδοχο ρήτρα ίση με </w:t>
      </w:r>
      <w:r w:rsidRPr="00274B25">
        <w:rPr>
          <w:b/>
        </w:rPr>
        <w:t>0,02%</w:t>
      </w:r>
      <w:r w:rsidRPr="00274B25">
        <w:t xml:space="preserve"> επί του συμβατικού τιμήματος της μονάδας/τμήματος που είναι εκτός λειτουργίας, κατά τη διάρκεια της περιόδου εγγύησης</w:t>
      </w:r>
    </w:p>
    <w:p w14:paraId="0715C5C4" w14:textId="77777777" w:rsidR="00623434" w:rsidRPr="00274B25" w:rsidRDefault="00623434" w:rsidP="004A1D19">
      <w:pPr>
        <w:numPr>
          <w:ilvl w:val="0"/>
          <w:numId w:val="71"/>
        </w:numPr>
        <w:spacing w:before="120" w:after="120"/>
      </w:pPr>
      <w:r w:rsidRPr="00274B25">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950A600" w14:textId="77777777" w:rsidR="00623434" w:rsidRPr="00274B25" w:rsidRDefault="00623434" w:rsidP="00623434">
      <w:pPr>
        <w:tabs>
          <w:tab w:val="center" w:pos="4153"/>
          <w:tab w:val="right" w:pos="8306"/>
        </w:tabs>
        <w:spacing w:before="120"/>
      </w:pPr>
    </w:p>
    <w:p w14:paraId="55FD37DF" w14:textId="77777777" w:rsidR="00623434" w:rsidRPr="00274B25" w:rsidRDefault="00623434" w:rsidP="00623434">
      <w:pPr>
        <w:tabs>
          <w:tab w:val="center" w:pos="4153"/>
          <w:tab w:val="right" w:pos="8306"/>
        </w:tabs>
        <w:spacing w:before="120"/>
      </w:pPr>
      <w:r w:rsidRPr="00274B25">
        <w:t xml:space="preserve">Οι ρήτρες της παρούσας παραγράφου </w:t>
      </w:r>
      <w:r w:rsidRPr="00274B25">
        <w:rPr>
          <w:u w:val="single"/>
        </w:rPr>
        <w:t>δεν ισχύουν</w:t>
      </w:r>
      <w:r w:rsidRPr="00274B25" w:rsidDel="00DB5A86">
        <w:t xml:space="preserve"> </w:t>
      </w:r>
      <w:r w:rsidRPr="00274B25">
        <w:t xml:space="preserve">στην περίπτωση που εξοπλισμός ή λογισμικό του Κυβερνητικού </w:t>
      </w:r>
      <w:r w:rsidRPr="00274B25">
        <w:rPr>
          <w:rFonts w:eastAsia="SimSun"/>
        </w:rPr>
        <w:t xml:space="preserve">Υπολογιστικού Νέφους G-Cloud </w:t>
      </w:r>
      <w:r w:rsidRPr="00274B25">
        <w:t xml:space="preserve">(Government Cloud) ή/και του ΣΥΖΕΥΞΙΣ προκαλέσει </w:t>
      </w:r>
      <w:r w:rsidRPr="00274B25">
        <w:rPr>
          <w:u w:val="single"/>
        </w:rPr>
        <w:t>αποδεδειγμένα</w:t>
      </w:r>
      <w:r w:rsidRPr="00274B25">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t>-</w:t>
      </w:r>
      <w:r w:rsidRPr="00274B25">
        <w:rPr>
          <w:lang w:val="en-US"/>
        </w:rPr>
        <w:t>Cloud</w:t>
      </w:r>
      <w:r w:rsidRPr="00274B25">
        <w:t>) σε παραδοτέο του Έργου.</w:t>
      </w:r>
    </w:p>
    <w:p w14:paraId="6E555919" w14:textId="77777777" w:rsidR="00623434" w:rsidRPr="00EF2204" w:rsidRDefault="00623434" w:rsidP="00623434">
      <w:pPr>
        <w:rPr>
          <w:rFonts w:eastAsia="SimSun"/>
        </w:rPr>
      </w:pPr>
    </w:p>
    <w:p w14:paraId="5B481448" w14:textId="77777777" w:rsidR="00623434" w:rsidRPr="00623434" w:rsidRDefault="00623434" w:rsidP="004A1D19">
      <w:pPr>
        <w:pStyle w:val="2"/>
        <w:numPr>
          <w:ilvl w:val="1"/>
          <w:numId w:val="96"/>
        </w:numPr>
      </w:pPr>
      <w:bookmarkStart w:id="590" w:name="_Toc131090424"/>
      <w:r w:rsidRPr="00623434">
        <w:t>Προγραμματισμένες Διακοπές Υπηρεσίας</w:t>
      </w:r>
      <w:bookmarkEnd w:id="590"/>
    </w:p>
    <w:p w14:paraId="773F0643" w14:textId="77777777" w:rsidR="00623434" w:rsidRPr="00274B25" w:rsidRDefault="00623434" w:rsidP="00623434">
      <w:pPr>
        <w:spacing w:before="120"/>
      </w:pPr>
      <w:r w:rsidRPr="00274B25">
        <w:t>Επιτρέπεται η διενέργεια προγραμματισμένων διακοπών της Υπηρεσίας (</w:t>
      </w:r>
      <w:r w:rsidRPr="00274B25">
        <w:rPr>
          <w:lang w:val="en-US"/>
        </w:rPr>
        <w:t>Planned</w:t>
      </w:r>
      <w:r w:rsidRPr="00274B25">
        <w:t xml:space="preserve"> </w:t>
      </w:r>
      <w:r w:rsidRPr="00274B25">
        <w:rPr>
          <w:lang w:val="en-US"/>
        </w:rPr>
        <w:t>Outages</w:t>
      </w:r>
      <w:r w:rsidRPr="00274B25">
        <w:t>), τόσο κατά την υλοποίηση του Έργου, όσο και κατά τη διάρκεια της ΠΕΣ, σύμφωνα με τις παρακάτω συνθήκες:</w:t>
      </w:r>
    </w:p>
    <w:p w14:paraId="47E03F10" w14:textId="77777777" w:rsidR="00623434" w:rsidRPr="00274B25" w:rsidRDefault="00623434" w:rsidP="004A1D19">
      <w:pPr>
        <w:widowControl w:val="0"/>
        <w:numPr>
          <w:ilvl w:val="0"/>
          <w:numId w:val="75"/>
        </w:numPr>
        <w:adjustRightInd w:val="0"/>
        <w:spacing w:before="120" w:after="120"/>
        <w:textAlignment w:val="baseline"/>
      </w:pPr>
      <w:r w:rsidRPr="00274B25">
        <w:t xml:space="preserve">Κάθε προγραμματισμένη διακοπή της υπηρεσίας από τον Ανάδοχο θα ανακοινώνεται τουλάχιστον </w:t>
      </w:r>
      <w:r w:rsidRPr="00274B25">
        <w:rPr>
          <w:b/>
        </w:rPr>
        <w:t>15 ημερολογιακές ημέρες</w:t>
      </w:r>
      <w:r w:rsidRPr="00274B25">
        <w:t xml:space="preserve"> νωρίτερα στο Φορέα, και θα πρέπει να τεκμηριώνεται κατάλληλα.</w:t>
      </w:r>
    </w:p>
    <w:p w14:paraId="00E01312" w14:textId="77777777" w:rsidR="00623434" w:rsidRPr="00274B25" w:rsidRDefault="00623434" w:rsidP="004A1D19">
      <w:pPr>
        <w:widowControl w:val="0"/>
        <w:numPr>
          <w:ilvl w:val="0"/>
          <w:numId w:val="75"/>
        </w:numPr>
        <w:adjustRightInd w:val="0"/>
        <w:spacing w:before="120" w:after="120"/>
        <w:textAlignment w:val="baseline"/>
      </w:pPr>
      <w:r w:rsidRPr="00274B25">
        <w:t>Κάθε προγραμματισμένη διακοπή της υπηρεσίας θα πραγματοποιείται μόνο εφόσον ρητά συμφωνηθεί μεταξύ των δύο μερών.</w:t>
      </w:r>
    </w:p>
    <w:p w14:paraId="2F484D3E" w14:textId="77777777" w:rsidR="00623434" w:rsidRPr="00274B25" w:rsidRDefault="00623434" w:rsidP="004A1D19">
      <w:pPr>
        <w:widowControl w:val="0"/>
        <w:numPr>
          <w:ilvl w:val="0"/>
          <w:numId w:val="75"/>
        </w:numPr>
        <w:adjustRightInd w:val="0"/>
        <w:spacing w:before="120" w:after="120"/>
        <w:textAlignment w:val="baseline"/>
      </w:pPr>
      <w:r w:rsidRPr="00274B25">
        <w:t>Η μέγιστη διάρκεια μίας προγραμματισμένης διακοπής υπηρεσιών θα συμφωνείται ρητά μεταξύ των δύο μερών.</w:t>
      </w:r>
    </w:p>
    <w:p w14:paraId="03C803BE" w14:textId="77777777" w:rsidR="00623434" w:rsidRPr="00274B25" w:rsidRDefault="00623434" w:rsidP="004A1D19">
      <w:pPr>
        <w:widowControl w:val="0"/>
        <w:numPr>
          <w:ilvl w:val="0"/>
          <w:numId w:val="75"/>
        </w:numPr>
        <w:adjustRightInd w:val="0"/>
        <w:spacing w:before="120" w:after="120"/>
        <w:textAlignment w:val="baseline"/>
      </w:pPr>
      <w:r w:rsidRPr="00274B25">
        <w:t xml:space="preserve">Θα πραγματοποιείται μόνο </w:t>
      </w:r>
      <w:r w:rsidRPr="00274B25">
        <w:rPr>
          <w:b/>
        </w:rPr>
        <w:t>σε ώρες ΕΩΚ</w:t>
      </w:r>
      <w:r w:rsidRPr="00274B25">
        <w:t xml:space="preserve"> (όπως αυτές ορίζονται στην προηγούμενη ενότητα).</w:t>
      </w:r>
    </w:p>
    <w:p w14:paraId="2B444231" w14:textId="77777777" w:rsidR="00623434" w:rsidRPr="00274B25" w:rsidRDefault="00623434" w:rsidP="004A1D19">
      <w:pPr>
        <w:widowControl w:val="0"/>
        <w:numPr>
          <w:ilvl w:val="0"/>
          <w:numId w:val="75"/>
        </w:numPr>
        <w:adjustRightInd w:val="0"/>
        <w:spacing w:before="120" w:after="120"/>
        <w:textAlignment w:val="baseline"/>
      </w:pPr>
      <w:r w:rsidRPr="00274B25">
        <w:t xml:space="preserve">Η χρονική περίοδος απώλειας της υπηρεσίας που οφείλεται σε προγραμματισμένη διακοπή </w:t>
      </w:r>
      <w:r w:rsidRPr="00274B25">
        <w:rPr>
          <w:b/>
        </w:rPr>
        <w:t>δε</w:t>
      </w:r>
      <w:r w:rsidRPr="00274B25">
        <w:t xml:space="preserve"> θα υπολογίζεται στη μέτρηση των Ποιοτικών Κριτηρίων.</w:t>
      </w:r>
    </w:p>
    <w:p w14:paraId="74AC096F" w14:textId="77777777" w:rsidR="00623434" w:rsidRPr="00274B25" w:rsidRDefault="00623434" w:rsidP="00623434">
      <w:pPr>
        <w:spacing w:before="120"/>
      </w:pPr>
      <w:r w:rsidRPr="00274B25">
        <w:lastRenderedPageBreak/>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06F2CF4B" w14:textId="77777777" w:rsidR="00623434" w:rsidRPr="00F65A0A" w:rsidRDefault="00623434" w:rsidP="00F65A0A"/>
    <w:p w14:paraId="2C071197" w14:textId="77777777" w:rsidR="001631BF" w:rsidRDefault="001631BF" w:rsidP="001631BF">
      <w:r>
        <w:br w:type="page"/>
      </w:r>
    </w:p>
    <w:p w14:paraId="263AA12D" w14:textId="77777777" w:rsidR="008F3462" w:rsidRPr="00897475" w:rsidRDefault="003A5377"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591" w:name="_ΠΑΡΑΡΤΗΜΑ_ΙΙ_–"/>
      <w:bookmarkStart w:id="592" w:name="_Toc31307758"/>
      <w:bookmarkStart w:id="593" w:name="_Toc131090425"/>
      <w:bookmarkEnd w:id="591"/>
      <w:r w:rsidRPr="00897475">
        <w:lastRenderedPageBreak/>
        <w:t>ΠΑΡΑΡΤΗΜΑ ΙΙ – Πίνακ</w:t>
      </w:r>
      <w:r w:rsidR="008B2CD6" w:rsidRPr="00897475">
        <w:t>α</w:t>
      </w:r>
      <w:r w:rsidRPr="00897475">
        <w:t>ς Συμμόρφωσης</w:t>
      </w:r>
      <w:bookmarkEnd w:id="592"/>
      <w:bookmarkEnd w:id="593"/>
    </w:p>
    <w:p w14:paraId="32461497" w14:textId="77777777" w:rsidR="008C2AA2" w:rsidRDefault="008C2AA2" w:rsidP="008C2AA2">
      <w:r w:rsidRPr="00944D7B">
        <w:t>Ο υποψήφιος ανάδοχος συμπληρώνει τον παρακάτω πίνακα συμμόρφωσης με την απόλυτη ευθύνη της ακρίβειας των δεδομένων.</w:t>
      </w:r>
    </w:p>
    <w:p w14:paraId="4590A525" w14:textId="77777777" w:rsidR="008C2AA2" w:rsidRPr="002B38BC" w:rsidRDefault="008C2AA2" w:rsidP="004A1D19">
      <w:pPr>
        <w:pStyle w:val="1"/>
        <w:numPr>
          <w:ilvl w:val="0"/>
          <w:numId w:val="96"/>
        </w:numPr>
        <w:rPr>
          <w:rFonts w:eastAsiaTheme="majorEastAsia" w:cstheme="majorBidi"/>
          <w:b w:val="0"/>
          <w:bCs w:val="0"/>
          <w:vanish/>
          <w:color w:val="000000" w:themeColor="text1"/>
          <w:szCs w:val="32"/>
        </w:rPr>
      </w:pPr>
      <w:r w:rsidRPr="002B38BC">
        <w:rPr>
          <w:rFonts w:eastAsiaTheme="majorEastAsia" w:cstheme="majorBidi"/>
          <w:b w:val="0"/>
          <w:bCs w:val="0"/>
          <w:vanish/>
          <w:color w:val="000000" w:themeColor="text1"/>
          <w:szCs w:val="32"/>
        </w:rPr>
        <w:t>ΠΙΝΑΚΕΣ ΣΥΜΜΟΡΦΩΣΗΣ</w:t>
      </w:r>
      <w:bookmarkStart w:id="594" w:name="_Toc57757282"/>
      <w:bookmarkStart w:id="595" w:name="_Toc57761775"/>
      <w:bookmarkStart w:id="596" w:name="_Toc57762445"/>
      <w:bookmarkStart w:id="597" w:name="_Toc57809363"/>
      <w:bookmarkStart w:id="598" w:name="_Toc57815971"/>
      <w:bookmarkStart w:id="599" w:name="_Toc57816633"/>
      <w:bookmarkStart w:id="600" w:name="_Toc57816818"/>
      <w:bookmarkStart w:id="601" w:name="_Toc57816950"/>
      <w:bookmarkStart w:id="602" w:name="_Toc57817081"/>
      <w:bookmarkStart w:id="603" w:name="_Toc57818121"/>
      <w:bookmarkStart w:id="604" w:name="_Toc57828243"/>
      <w:bookmarkStart w:id="605" w:name="_Toc57829865"/>
      <w:bookmarkStart w:id="606" w:name="_Toc57840900"/>
      <w:bookmarkStart w:id="607" w:name="_Toc57841304"/>
      <w:bookmarkStart w:id="608" w:name="_Toc57841432"/>
      <w:bookmarkStart w:id="609" w:name="_Toc62059413"/>
      <w:bookmarkStart w:id="610" w:name="_Toc62059632"/>
      <w:bookmarkStart w:id="611" w:name="_Toc62060253"/>
      <w:bookmarkStart w:id="612" w:name="_Toc62836083"/>
      <w:bookmarkStart w:id="613" w:name="_Toc75073560"/>
      <w:bookmarkStart w:id="614" w:name="_Toc131090426"/>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14:paraId="591C506F" w14:textId="77777777" w:rsidR="008C2AA2" w:rsidRPr="00EB5A42" w:rsidRDefault="008C2AA2" w:rsidP="004A1D19">
      <w:pPr>
        <w:pStyle w:val="a3"/>
        <w:numPr>
          <w:ilvl w:val="0"/>
          <w:numId w:val="47"/>
        </w:numPr>
        <w:rPr>
          <w:b/>
          <w:bCs/>
        </w:rPr>
      </w:pPr>
      <w:bookmarkStart w:id="615" w:name="_Toc57762446"/>
      <w:r w:rsidRPr="00EB5A42">
        <w:rPr>
          <w:b/>
          <w:bCs/>
        </w:rPr>
        <w:t>Γενικές Απαιτήσεις</w:t>
      </w:r>
      <w:bookmarkEnd w:id="615"/>
      <w:r w:rsidRPr="00EB5A42">
        <w:rPr>
          <w:b/>
          <w:bCs/>
          <w:lang w:val="en-US"/>
        </w:rPr>
        <w:t xml:space="preserve"> </w:t>
      </w:r>
    </w:p>
    <w:tbl>
      <w:tblPr>
        <w:tblStyle w:val="a5"/>
        <w:tblW w:w="0" w:type="auto"/>
        <w:jc w:val="center"/>
        <w:tblLook w:val="04A0" w:firstRow="1" w:lastRow="0" w:firstColumn="1" w:lastColumn="0" w:noHBand="0" w:noVBand="1"/>
      </w:tblPr>
      <w:tblGrid>
        <w:gridCol w:w="606"/>
        <w:gridCol w:w="4209"/>
        <w:gridCol w:w="1543"/>
        <w:gridCol w:w="1351"/>
        <w:gridCol w:w="1712"/>
      </w:tblGrid>
      <w:tr w:rsidR="008C2AA2" w:rsidRPr="00AB5146" w14:paraId="18C7693B" w14:textId="77777777" w:rsidTr="005939DD">
        <w:trPr>
          <w:jc w:val="center"/>
        </w:trPr>
        <w:tc>
          <w:tcPr>
            <w:tcW w:w="606" w:type="dxa"/>
            <w:vAlign w:val="center"/>
          </w:tcPr>
          <w:p w14:paraId="2E46A3EB"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670B2FEE"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333ABB31"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F2C18B2"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09BC52F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32E284FF" w14:textId="77777777" w:rsidTr="005939DD">
        <w:trPr>
          <w:jc w:val="center"/>
        </w:trPr>
        <w:tc>
          <w:tcPr>
            <w:tcW w:w="606" w:type="dxa"/>
          </w:tcPr>
          <w:p w14:paraId="351CC950" w14:textId="77777777" w:rsidR="008C2AA2" w:rsidRPr="00636410" w:rsidRDefault="008C2AA2" w:rsidP="005939DD">
            <w:pPr>
              <w:rPr>
                <w:sz w:val="20"/>
                <w:szCs w:val="20"/>
              </w:rPr>
            </w:pPr>
            <w:r>
              <w:rPr>
                <w:sz w:val="20"/>
                <w:szCs w:val="20"/>
              </w:rPr>
              <w:t>1</w:t>
            </w:r>
          </w:p>
        </w:tc>
        <w:tc>
          <w:tcPr>
            <w:tcW w:w="4209" w:type="dxa"/>
          </w:tcPr>
          <w:p w14:paraId="2C63C37A" w14:textId="77777777" w:rsidR="008C2AA2" w:rsidRPr="008C1720" w:rsidRDefault="008C2AA2" w:rsidP="005939DD">
            <w:pPr>
              <w:jc w:val="left"/>
            </w:pPr>
            <w:r>
              <w:t>Περιγραφή της προσέγγισης του υποψηφίου Αναδόχου σχετικά με τους στόχους, απαιτήσεις και εύρος του έργου</w:t>
            </w:r>
          </w:p>
        </w:tc>
        <w:tc>
          <w:tcPr>
            <w:tcW w:w="418" w:type="dxa"/>
            <w:vAlign w:val="center"/>
          </w:tcPr>
          <w:p w14:paraId="0A4EE8C1"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1043E7E4" w14:textId="77777777" w:rsidR="008C2AA2" w:rsidRPr="00AB5146" w:rsidRDefault="008C2AA2" w:rsidP="005939DD">
            <w:pPr>
              <w:jc w:val="right"/>
              <w:rPr>
                <w:sz w:val="20"/>
                <w:szCs w:val="20"/>
                <w:lang w:val="en-US"/>
              </w:rPr>
            </w:pPr>
          </w:p>
        </w:tc>
        <w:tc>
          <w:tcPr>
            <w:tcW w:w="1712" w:type="dxa"/>
          </w:tcPr>
          <w:p w14:paraId="1823DD03" w14:textId="77777777" w:rsidR="008C2AA2" w:rsidRPr="00AB5146" w:rsidRDefault="008C2AA2" w:rsidP="005939DD">
            <w:pPr>
              <w:jc w:val="right"/>
              <w:rPr>
                <w:sz w:val="20"/>
                <w:szCs w:val="20"/>
              </w:rPr>
            </w:pPr>
          </w:p>
        </w:tc>
      </w:tr>
      <w:tr w:rsidR="008C2AA2" w:rsidRPr="00AB5146" w14:paraId="22196996" w14:textId="77777777" w:rsidTr="005939DD">
        <w:trPr>
          <w:jc w:val="center"/>
        </w:trPr>
        <w:tc>
          <w:tcPr>
            <w:tcW w:w="606" w:type="dxa"/>
          </w:tcPr>
          <w:p w14:paraId="3714FA5C" w14:textId="77777777" w:rsidR="008C2AA2" w:rsidRDefault="008C2AA2" w:rsidP="005939DD">
            <w:pPr>
              <w:rPr>
                <w:sz w:val="20"/>
                <w:szCs w:val="20"/>
              </w:rPr>
            </w:pPr>
            <w:r>
              <w:rPr>
                <w:sz w:val="20"/>
                <w:szCs w:val="20"/>
              </w:rPr>
              <w:t>2</w:t>
            </w:r>
          </w:p>
        </w:tc>
        <w:tc>
          <w:tcPr>
            <w:tcW w:w="4209" w:type="dxa"/>
          </w:tcPr>
          <w:p w14:paraId="3AD57F74" w14:textId="77777777" w:rsidR="008C2AA2" w:rsidRDefault="008C2AA2" w:rsidP="005939DD">
            <w:pPr>
              <w:jc w:val="left"/>
            </w:pPr>
            <w:r>
              <w:t>Περιγραφή της προσέγγισης του υποψηφίου Αναδόχου σχετικά με τους κινδύνους, τους κρίσιμους παράγοντες επιτυχίας και τα κρίσιμα ορόσημα του Έργου</w:t>
            </w:r>
          </w:p>
        </w:tc>
        <w:tc>
          <w:tcPr>
            <w:tcW w:w="418" w:type="dxa"/>
            <w:vAlign w:val="center"/>
          </w:tcPr>
          <w:p w14:paraId="2B874B6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0065569D" w14:textId="77777777" w:rsidR="008C2AA2" w:rsidRPr="0033129B" w:rsidRDefault="008C2AA2" w:rsidP="005939DD">
            <w:pPr>
              <w:jc w:val="right"/>
              <w:rPr>
                <w:sz w:val="20"/>
                <w:szCs w:val="20"/>
              </w:rPr>
            </w:pPr>
          </w:p>
        </w:tc>
        <w:tc>
          <w:tcPr>
            <w:tcW w:w="1712" w:type="dxa"/>
          </w:tcPr>
          <w:p w14:paraId="4AB8797C" w14:textId="77777777" w:rsidR="008C2AA2" w:rsidRPr="00AB5146" w:rsidRDefault="008C2AA2" w:rsidP="005939DD">
            <w:pPr>
              <w:jc w:val="right"/>
              <w:rPr>
                <w:sz w:val="20"/>
                <w:szCs w:val="20"/>
              </w:rPr>
            </w:pPr>
          </w:p>
        </w:tc>
      </w:tr>
      <w:tr w:rsidR="008C2AA2" w:rsidRPr="00AB5146" w14:paraId="4143530F" w14:textId="77777777" w:rsidTr="005939DD">
        <w:trPr>
          <w:jc w:val="center"/>
        </w:trPr>
        <w:tc>
          <w:tcPr>
            <w:tcW w:w="606" w:type="dxa"/>
          </w:tcPr>
          <w:p w14:paraId="43F451B2" w14:textId="77777777" w:rsidR="008C2AA2" w:rsidRDefault="008C2AA2" w:rsidP="005939DD">
            <w:pPr>
              <w:rPr>
                <w:sz w:val="20"/>
                <w:szCs w:val="20"/>
              </w:rPr>
            </w:pPr>
            <w:r>
              <w:rPr>
                <w:sz w:val="20"/>
                <w:szCs w:val="20"/>
              </w:rPr>
              <w:t>3</w:t>
            </w:r>
          </w:p>
        </w:tc>
        <w:tc>
          <w:tcPr>
            <w:tcW w:w="4209" w:type="dxa"/>
          </w:tcPr>
          <w:p w14:paraId="0EEEE7F8" w14:textId="77777777" w:rsidR="008C2AA2" w:rsidRDefault="008C2AA2" w:rsidP="005939DD">
            <w:pPr>
              <w:jc w:val="left"/>
            </w:pPr>
            <w:r>
              <w:t>Περιγραφή της μεθοδολογίας υλοποίησης που θα ακολουθήσει ο υποψήφιος Ανάδοχος, με ανάλυση σε πακέτα εργασίας και παραδοτέα</w:t>
            </w:r>
          </w:p>
        </w:tc>
        <w:tc>
          <w:tcPr>
            <w:tcW w:w="418" w:type="dxa"/>
            <w:vAlign w:val="center"/>
          </w:tcPr>
          <w:p w14:paraId="7E45C17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51B46FF" w14:textId="77777777" w:rsidR="008C2AA2" w:rsidRPr="0033129B" w:rsidRDefault="008C2AA2" w:rsidP="005939DD">
            <w:pPr>
              <w:jc w:val="right"/>
              <w:rPr>
                <w:sz w:val="20"/>
                <w:szCs w:val="20"/>
              </w:rPr>
            </w:pPr>
          </w:p>
        </w:tc>
        <w:tc>
          <w:tcPr>
            <w:tcW w:w="1712" w:type="dxa"/>
          </w:tcPr>
          <w:p w14:paraId="127F85F9" w14:textId="77777777" w:rsidR="008C2AA2" w:rsidRPr="00AB5146" w:rsidRDefault="008C2AA2" w:rsidP="005939DD">
            <w:pPr>
              <w:jc w:val="right"/>
              <w:rPr>
                <w:sz w:val="20"/>
                <w:szCs w:val="20"/>
              </w:rPr>
            </w:pPr>
          </w:p>
        </w:tc>
      </w:tr>
      <w:tr w:rsidR="008C2AA2" w:rsidRPr="00AB5146" w14:paraId="65A402EF" w14:textId="77777777" w:rsidTr="005939DD">
        <w:trPr>
          <w:jc w:val="center"/>
        </w:trPr>
        <w:tc>
          <w:tcPr>
            <w:tcW w:w="606" w:type="dxa"/>
          </w:tcPr>
          <w:p w14:paraId="4ED649BB" w14:textId="77777777" w:rsidR="008C2AA2" w:rsidRDefault="008C2AA2" w:rsidP="005939DD">
            <w:pPr>
              <w:rPr>
                <w:sz w:val="20"/>
                <w:szCs w:val="20"/>
              </w:rPr>
            </w:pPr>
            <w:r>
              <w:rPr>
                <w:sz w:val="20"/>
                <w:szCs w:val="20"/>
              </w:rPr>
              <w:t>4</w:t>
            </w:r>
          </w:p>
        </w:tc>
        <w:tc>
          <w:tcPr>
            <w:tcW w:w="4209" w:type="dxa"/>
          </w:tcPr>
          <w:p w14:paraId="0DD75843" w14:textId="77777777" w:rsidR="00FB78AB" w:rsidRDefault="00305F06" w:rsidP="008E2117">
            <w:pPr>
              <w:jc w:val="left"/>
            </w:pPr>
            <w:r w:rsidRPr="00305F06">
              <w:t>Υλοποίηση του έργου σ</w:t>
            </w:r>
            <w:r w:rsidR="00FB78AB">
              <w:t xml:space="preserve">το χρονικό </w:t>
            </w:r>
          </w:p>
          <w:p w14:paraId="1961C734" w14:textId="1E68F55F" w:rsidR="008C2AA2" w:rsidRDefault="00305F06" w:rsidP="00BA00A2">
            <w:pPr>
              <w:jc w:val="left"/>
            </w:pPr>
            <w:r w:rsidRPr="00305F06">
              <w:t xml:space="preserve">διάστημα </w:t>
            </w:r>
            <w:r w:rsidR="008E2117">
              <w:t xml:space="preserve"> </w:t>
            </w:r>
            <w:r w:rsidR="00FB78AB">
              <w:t xml:space="preserve">που καθορίζεται στην παρ. </w:t>
            </w:r>
            <w:r w:rsidR="00BA00A2">
              <w:t xml:space="preserve"> </w:t>
            </w:r>
            <w:r w:rsidR="005E2470">
              <w:fldChar w:fldCharType="begin"/>
            </w:r>
            <w:r w:rsidR="005E2470">
              <w:instrText xml:space="preserve"> REF _Ref67669697 \r \h </w:instrText>
            </w:r>
            <w:r w:rsidR="005E2470">
              <w:fldChar w:fldCharType="separate"/>
            </w:r>
            <w:r w:rsidR="00A60AB0">
              <w:t>18.1</w:t>
            </w:r>
            <w:r w:rsidR="005E2470">
              <w:fldChar w:fldCharType="end"/>
            </w:r>
            <w:r w:rsidR="005E2470">
              <w:t xml:space="preserve"> </w:t>
            </w:r>
            <w:r w:rsidRPr="00305F06">
              <w:t>ή μικρότερο από την ημερομηνία υπογραφής της σύμβασης</w:t>
            </w:r>
          </w:p>
        </w:tc>
        <w:tc>
          <w:tcPr>
            <w:tcW w:w="418" w:type="dxa"/>
            <w:vAlign w:val="center"/>
          </w:tcPr>
          <w:p w14:paraId="5723C69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286919C" w14:textId="77777777" w:rsidR="008C2AA2" w:rsidRPr="0033129B" w:rsidRDefault="008C2AA2" w:rsidP="005939DD">
            <w:pPr>
              <w:jc w:val="right"/>
              <w:rPr>
                <w:sz w:val="20"/>
                <w:szCs w:val="20"/>
              </w:rPr>
            </w:pPr>
          </w:p>
        </w:tc>
        <w:tc>
          <w:tcPr>
            <w:tcW w:w="1712" w:type="dxa"/>
          </w:tcPr>
          <w:p w14:paraId="4F8CBFB9" w14:textId="77777777" w:rsidR="008C2AA2" w:rsidRPr="00AB5146" w:rsidRDefault="008C2AA2" w:rsidP="005939DD">
            <w:pPr>
              <w:jc w:val="right"/>
              <w:rPr>
                <w:sz w:val="20"/>
                <w:szCs w:val="20"/>
              </w:rPr>
            </w:pPr>
          </w:p>
        </w:tc>
      </w:tr>
      <w:tr w:rsidR="008C2AA2" w:rsidRPr="00AB5146" w14:paraId="66EFC9ED" w14:textId="77777777" w:rsidTr="005939DD">
        <w:trPr>
          <w:jc w:val="center"/>
        </w:trPr>
        <w:tc>
          <w:tcPr>
            <w:tcW w:w="606" w:type="dxa"/>
          </w:tcPr>
          <w:p w14:paraId="601165C9" w14:textId="77777777" w:rsidR="008C2AA2" w:rsidRDefault="008C2AA2" w:rsidP="005939DD">
            <w:pPr>
              <w:rPr>
                <w:sz w:val="20"/>
                <w:szCs w:val="20"/>
              </w:rPr>
            </w:pPr>
            <w:r>
              <w:rPr>
                <w:sz w:val="20"/>
                <w:szCs w:val="20"/>
              </w:rPr>
              <w:t>5</w:t>
            </w:r>
          </w:p>
        </w:tc>
        <w:tc>
          <w:tcPr>
            <w:tcW w:w="4209" w:type="dxa"/>
          </w:tcPr>
          <w:p w14:paraId="167ABD7E" w14:textId="77777777" w:rsidR="008C2AA2" w:rsidRDefault="008C2AA2" w:rsidP="005939DD">
            <w:pPr>
              <w:jc w:val="left"/>
            </w:pPr>
            <w:r w:rsidRPr="0036134B">
              <w:t>Αριθμός αδειών χρήσης του ΟΠΣ</w:t>
            </w:r>
          </w:p>
        </w:tc>
        <w:tc>
          <w:tcPr>
            <w:tcW w:w="418" w:type="dxa"/>
            <w:vAlign w:val="center"/>
          </w:tcPr>
          <w:p w14:paraId="7DC44CB5" w14:textId="77777777" w:rsidR="008C2AA2" w:rsidRPr="0033129B" w:rsidRDefault="008C2AA2" w:rsidP="005939DD">
            <w:pPr>
              <w:jc w:val="center"/>
              <w:rPr>
                <w:b/>
                <w:bCs/>
                <w:sz w:val="20"/>
                <w:szCs w:val="20"/>
              </w:rPr>
            </w:pPr>
            <w:r w:rsidRPr="0036134B">
              <w:rPr>
                <w:b/>
                <w:bCs/>
                <w:sz w:val="20"/>
                <w:szCs w:val="20"/>
              </w:rPr>
              <w:t>Απεριόριστος</w:t>
            </w:r>
          </w:p>
        </w:tc>
        <w:tc>
          <w:tcPr>
            <w:tcW w:w="1351" w:type="dxa"/>
          </w:tcPr>
          <w:p w14:paraId="6EBFB5F6" w14:textId="77777777" w:rsidR="008C2AA2" w:rsidRPr="0033129B" w:rsidRDefault="008C2AA2" w:rsidP="005939DD">
            <w:pPr>
              <w:jc w:val="right"/>
              <w:rPr>
                <w:sz w:val="20"/>
                <w:szCs w:val="20"/>
              </w:rPr>
            </w:pPr>
          </w:p>
        </w:tc>
        <w:tc>
          <w:tcPr>
            <w:tcW w:w="1712" w:type="dxa"/>
          </w:tcPr>
          <w:p w14:paraId="4BB48219" w14:textId="77777777" w:rsidR="008C2AA2" w:rsidRPr="00AB5146" w:rsidRDefault="008C2AA2" w:rsidP="005939DD">
            <w:pPr>
              <w:jc w:val="right"/>
              <w:rPr>
                <w:sz w:val="20"/>
                <w:szCs w:val="20"/>
              </w:rPr>
            </w:pPr>
          </w:p>
        </w:tc>
      </w:tr>
      <w:tr w:rsidR="008C2AA2" w:rsidRPr="00AB5146" w14:paraId="07804EC3" w14:textId="77777777" w:rsidTr="005939DD">
        <w:trPr>
          <w:jc w:val="center"/>
        </w:trPr>
        <w:tc>
          <w:tcPr>
            <w:tcW w:w="606" w:type="dxa"/>
          </w:tcPr>
          <w:p w14:paraId="182288EE" w14:textId="77777777" w:rsidR="008C2AA2" w:rsidRPr="00AB5146" w:rsidRDefault="008C2AA2" w:rsidP="005939DD">
            <w:pPr>
              <w:jc w:val="left"/>
              <w:rPr>
                <w:sz w:val="20"/>
                <w:szCs w:val="20"/>
              </w:rPr>
            </w:pPr>
            <w:r>
              <w:rPr>
                <w:sz w:val="20"/>
                <w:szCs w:val="20"/>
              </w:rPr>
              <w:t>6</w:t>
            </w:r>
          </w:p>
        </w:tc>
        <w:tc>
          <w:tcPr>
            <w:tcW w:w="4209" w:type="dxa"/>
          </w:tcPr>
          <w:p w14:paraId="7FEBC14A" w14:textId="77777777" w:rsidR="008C2AA2" w:rsidRPr="0036134B" w:rsidRDefault="000D5BD7" w:rsidP="005939DD">
            <w:pPr>
              <w:jc w:val="left"/>
            </w:pPr>
            <w:r>
              <w:t>Η προτεινόμενη λύση είναι ο</w:t>
            </w:r>
            <w:r w:rsidR="008C2AA2">
              <w:t xml:space="preserve">λοκληρωμένη </w:t>
            </w:r>
            <w:r w:rsidR="008C2AA2">
              <w:rPr>
                <w:lang w:val="en-US"/>
              </w:rPr>
              <w:t>web</w:t>
            </w:r>
            <w:r w:rsidR="008C2AA2" w:rsidRPr="008A198D">
              <w:t xml:space="preserve"> </w:t>
            </w:r>
            <w:r w:rsidR="008C2AA2">
              <w:rPr>
                <w:lang w:val="en-US"/>
              </w:rPr>
              <w:t>based</w:t>
            </w:r>
            <w:r w:rsidR="008C2AA2">
              <w:t xml:space="preserve"> λύση</w:t>
            </w:r>
          </w:p>
        </w:tc>
        <w:tc>
          <w:tcPr>
            <w:tcW w:w="418" w:type="dxa"/>
            <w:vAlign w:val="center"/>
          </w:tcPr>
          <w:p w14:paraId="126321E1" w14:textId="77777777" w:rsidR="008C2AA2" w:rsidRPr="00AB5146" w:rsidRDefault="008C2AA2" w:rsidP="005939DD">
            <w:pPr>
              <w:jc w:val="center"/>
              <w:rPr>
                <w:sz w:val="20"/>
                <w:szCs w:val="20"/>
              </w:rPr>
            </w:pPr>
            <w:r w:rsidRPr="007E6F8E">
              <w:rPr>
                <w:b/>
                <w:bCs/>
                <w:sz w:val="20"/>
                <w:szCs w:val="20"/>
                <w:lang w:val="en-US"/>
              </w:rPr>
              <w:t>NAI</w:t>
            </w:r>
          </w:p>
        </w:tc>
        <w:tc>
          <w:tcPr>
            <w:tcW w:w="1351" w:type="dxa"/>
          </w:tcPr>
          <w:p w14:paraId="00178118" w14:textId="77777777" w:rsidR="008C2AA2" w:rsidRPr="00AB5146" w:rsidRDefault="008C2AA2" w:rsidP="005939DD">
            <w:pPr>
              <w:jc w:val="right"/>
              <w:rPr>
                <w:sz w:val="20"/>
                <w:szCs w:val="20"/>
              </w:rPr>
            </w:pPr>
          </w:p>
        </w:tc>
        <w:tc>
          <w:tcPr>
            <w:tcW w:w="1712" w:type="dxa"/>
          </w:tcPr>
          <w:p w14:paraId="20C02CB8" w14:textId="77777777" w:rsidR="008C2AA2" w:rsidRPr="00AB5146" w:rsidRDefault="008C2AA2" w:rsidP="005939DD">
            <w:pPr>
              <w:jc w:val="right"/>
              <w:rPr>
                <w:sz w:val="20"/>
                <w:szCs w:val="20"/>
              </w:rPr>
            </w:pPr>
          </w:p>
        </w:tc>
      </w:tr>
      <w:tr w:rsidR="008C2AA2" w:rsidRPr="00AB5146" w14:paraId="31FE4CDE" w14:textId="77777777" w:rsidTr="005939DD">
        <w:trPr>
          <w:jc w:val="center"/>
        </w:trPr>
        <w:tc>
          <w:tcPr>
            <w:tcW w:w="606" w:type="dxa"/>
          </w:tcPr>
          <w:p w14:paraId="605A4DA1" w14:textId="77777777" w:rsidR="008C2AA2" w:rsidRDefault="008C2AA2" w:rsidP="005939DD">
            <w:pPr>
              <w:jc w:val="left"/>
              <w:rPr>
                <w:sz w:val="20"/>
                <w:szCs w:val="20"/>
              </w:rPr>
            </w:pPr>
            <w:r>
              <w:rPr>
                <w:sz w:val="20"/>
                <w:szCs w:val="20"/>
              </w:rPr>
              <w:t>7</w:t>
            </w:r>
          </w:p>
        </w:tc>
        <w:tc>
          <w:tcPr>
            <w:tcW w:w="4209" w:type="dxa"/>
          </w:tcPr>
          <w:p w14:paraId="0360FB93" w14:textId="77777777" w:rsidR="008C2AA2" w:rsidRDefault="008C2AA2" w:rsidP="005939DD">
            <w:pPr>
              <w:jc w:val="left"/>
            </w:pPr>
            <w:r w:rsidRPr="0036134B">
              <w:t>Όλα τα υποσυστήματα στηρίζονται σε open source τεχνολογίες</w:t>
            </w:r>
          </w:p>
        </w:tc>
        <w:tc>
          <w:tcPr>
            <w:tcW w:w="418" w:type="dxa"/>
            <w:vAlign w:val="center"/>
          </w:tcPr>
          <w:p w14:paraId="3A9FE0F6" w14:textId="77777777" w:rsidR="008C2AA2" w:rsidRPr="0036134B" w:rsidRDefault="008C2AA2" w:rsidP="005939DD">
            <w:pPr>
              <w:jc w:val="center"/>
              <w:rPr>
                <w:b/>
                <w:bCs/>
                <w:sz w:val="20"/>
                <w:szCs w:val="20"/>
              </w:rPr>
            </w:pPr>
            <w:r w:rsidRPr="007E6F8E">
              <w:rPr>
                <w:b/>
                <w:bCs/>
                <w:sz w:val="20"/>
                <w:szCs w:val="20"/>
                <w:lang w:val="en-US"/>
              </w:rPr>
              <w:t>NAI</w:t>
            </w:r>
          </w:p>
        </w:tc>
        <w:tc>
          <w:tcPr>
            <w:tcW w:w="1351" w:type="dxa"/>
          </w:tcPr>
          <w:p w14:paraId="22861DCD" w14:textId="77777777" w:rsidR="008C2AA2" w:rsidRPr="00AB5146" w:rsidRDefault="008C2AA2" w:rsidP="005939DD">
            <w:pPr>
              <w:jc w:val="right"/>
              <w:rPr>
                <w:sz w:val="20"/>
                <w:szCs w:val="20"/>
              </w:rPr>
            </w:pPr>
          </w:p>
        </w:tc>
        <w:tc>
          <w:tcPr>
            <w:tcW w:w="1712" w:type="dxa"/>
          </w:tcPr>
          <w:p w14:paraId="0E32128C" w14:textId="77777777" w:rsidR="008C2AA2" w:rsidRPr="00AB5146" w:rsidRDefault="008C2AA2" w:rsidP="005939DD">
            <w:pPr>
              <w:jc w:val="right"/>
              <w:rPr>
                <w:sz w:val="20"/>
                <w:szCs w:val="20"/>
              </w:rPr>
            </w:pPr>
          </w:p>
        </w:tc>
      </w:tr>
    </w:tbl>
    <w:p w14:paraId="03D7A97C" w14:textId="77777777" w:rsidR="00BF2AFC" w:rsidRDefault="00BF2AFC" w:rsidP="00BF2AFC">
      <w:pPr>
        <w:pStyle w:val="a3"/>
        <w:ind w:left="360"/>
        <w:rPr>
          <w:b/>
          <w:bCs/>
        </w:rPr>
      </w:pPr>
      <w:bookmarkStart w:id="616" w:name="_Toc57762447"/>
    </w:p>
    <w:p w14:paraId="038D9C71" w14:textId="77777777" w:rsidR="008C2AA2" w:rsidRDefault="008C2AA2" w:rsidP="004A1D19">
      <w:pPr>
        <w:pStyle w:val="a3"/>
        <w:numPr>
          <w:ilvl w:val="0"/>
          <w:numId w:val="47"/>
        </w:numPr>
        <w:rPr>
          <w:b/>
          <w:bCs/>
        </w:rPr>
      </w:pPr>
      <w:r w:rsidRPr="00EB5A42">
        <w:rPr>
          <w:b/>
          <w:bCs/>
        </w:rPr>
        <w:t>Αρχιτεκτονική Προτεινόμενης Λύσης</w:t>
      </w:r>
      <w:bookmarkEnd w:id="616"/>
    </w:p>
    <w:tbl>
      <w:tblPr>
        <w:tblStyle w:val="a5"/>
        <w:tblW w:w="0" w:type="auto"/>
        <w:tblInd w:w="279" w:type="dxa"/>
        <w:tblLook w:val="04A0" w:firstRow="1" w:lastRow="0" w:firstColumn="1" w:lastColumn="0" w:noHBand="0" w:noVBand="1"/>
      </w:tblPr>
      <w:tblGrid>
        <w:gridCol w:w="606"/>
        <w:gridCol w:w="4213"/>
        <w:gridCol w:w="1506"/>
        <w:gridCol w:w="1348"/>
        <w:gridCol w:w="1712"/>
      </w:tblGrid>
      <w:tr w:rsidR="00584DFE" w:rsidRPr="00AB5146" w14:paraId="71CB96FC" w14:textId="77777777" w:rsidTr="009A3681">
        <w:tc>
          <w:tcPr>
            <w:tcW w:w="606" w:type="dxa"/>
          </w:tcPr>
          <w:p w14:paraId="6AB75CD6" w14:textId="77777777" w:rsidR="00584DFE" w:rsidRPr="00AB5146" w:rsidRDefault="00584DFE" w:rsidP="005939DD">
            <w:pPr>
              <w:jc w:val="center"/>
              <w:rPr>
                <w:b/>
                <w:bCs/>
                <w:sz w:val="20"/>
                <w:szCs w:val="20"/>
              </w:rPr>
            </w:pPr>
            <w:r w:rsidRPr="00AB5146">
              <w:rPr>
                <w:b/>
                <w:bCs/>
                <w:sz w:val="20"/>
                <w:szCs w:val="20"/>
              </w:rPr>
              <w:t>Α/Α</w:t>
            </w:r>
          </w:p>
        </w:tc>
        <w:tc>
          <w:tcPr>
            <w:tcW w:w="4213" w:type="dxa"/>
          </w:tcPr>
          <w:p w14:paraId="17716A04" w14:textId="77777777" w:rsidR="00584DFE" w:rsidRPr="00AB5146" w:rsidRDefault="00584DFE" w:rsidP="005939DD">
            <w:pPr>
              <w:jc w:val="center"/>
              <w:rPr>
                <w:b/>
                <w:bCs/>
                <w:sz w:val="20"/>
                <w:szCs w:val="20"/>
              </w:rPr>
            </w:pPr>
            <w:r w:rsidRPr="00AB5146">
              <w:rPr>
                <w:b/>
                <w:bCs/>
                <w:sz w:val="20"/>
                <w:szCs w:val="20"/>
              </w:rPr>
              <w:t>ΠΡΟΔΙΑΦΡΑΦΗ</w:t>
            </w:r>
          </w:p>
        </w:tc>
        <w:tc>
          <w:tcPr>
            <w:tcW w:w="1506" w:type="dxa"/>
          </w:tcPr>
          <w:p w14:paraId="74FCE0FC" w14:textId="77777777" w:rsidR="00584DFE" w:rsidRPr="00AB5146" w:rsidRDefault="00584DFE" w:rsidP="005939DD">
            <w:pPr>
              <w:jc w:val="center"/>
              <w:rPr>
                <w:b/>
                <w:bCs/>
                <w:sz w:val="20"/>
                <w:szCs w:val="20"/>
              </w:rPr>
            </w:pPr>
            <w:r w:rsidRPr="00AB5146">
              <w:rPr>
                <w:b/>
                <w:bCs/>
                <w:sz w:val="20"/>
                <w:szCs w:val="20"/>
              </w:rPr>
              <w:t>ΑΠΑΙΤΗΣΗ</w:t>
            </w:r>
          </w:p>
        </w:tc>
        <w:tc>
          <w:tcPr>
            <w:tcW w:w="1348" w:type="dxa"/>
          </w:tcPr>
          <w:p w14:paraId="245012F8" w14:textId="77777777" w:rsidR="00584DFE" w:rsidRPr="00AB5146" w:rsidRDefault="00584DFE" w:rsidP="005939DD">
            <w:pPr>
              <w:jc w:val="center"/>
              <w:rPr>
                <w:b/>
                <w:bCs/>
                <w:sz w:val="20"/>
                <w:szCs w:val="20"/>
              </w:rPr>
            </w:pPr>
            <w:r w:rsidRPr="00AB5146">
              <w:rPr>
                <w:b/>
                <w:bCs/>
                <w:sz w:val="20"/>
                <w:szCs w:val="20"/>
              </w:rPr>
              <w:t>ΑΠΑΝΤΗΣΗ</w:t>
            </w:r>
          </w:p>
        </w:tc>
        <w:tc>
          <w:tcPr>
            <w:tcW w:w="1712" w:type="dxa"/>
          </w:tcPr>
          <w:p w14:paraId="2EF46B78" w14:textId="77777777" w:rsidR="00584DFE" w:rsidRPr="00AB5146" w:rsidRDefault="00584DFE" w:rsidP="005939DD">
            <w:pPr>
              <w:jc w:val="center"/>
              <w:rPr>
                <w:b/>
                <w:bCs/>
                <w:sz w:val="20"/>
                <w:szCs w:val="20"/>
              </w:rPr>
            </w:pPr>
            <w:r w:rsidRPr="00AB5146">
              <w:rPr>
                <w:b/>
                <w:bCs/>
                <w:sz w:val="20"/>
                <w:szCs w:val="20"/>
              </w:rPr>
              <w:t>ΠΑΡΑΠΟΜΠΗ ΤΕΚΜΗΡΙΩΣΗΣ</w:t>
            </w:r>
          </w:p>
        </w:tc>
      </w:tr>
      <w:tr w:rsidR="008C2AA2" w:rsidRPr="00AB5146" w14:paraId="10C2B1E8" w14:textId="77777777" w:rsidTr="009A3681">
        <w:tblPrEx>
          <w:jc w:val="center"/>
          <w:tblInd w:w="0" w:type="dxa"/>
        </w:tblPrEx>
        <w:trPr>
          <w:jc w:val="center"/>
        </w:trPr>
        <w:tc>
          <w:tcPr>
            <w:tcW w:w="606" w:type="dxa"/>
          </w:tcPr>
          <w:p w14:paraId="2A6C2AD3" w14:textId="77777777" w:rsidR="008C2AA2" w:rsidRPr="00AB5146" w:rsidRDefault="008C2AA2" w:rsidP="005939DD">
            <w:pPr>
              <w:rPr>
                <w:sz w:val="20"/>
                <w:szCs w:val="20"/>
              </w:rPr>
            </w:pPr>
            <w:r>
              <w:rPr>
                <w:sz w:val="20"/>
                <w:szCs w:val="20"/>
              </w:rPr>
              <w:t>1</w:t>
            </w:r>
          </w:p>
        </w:tc>
        <w:tc>
          <w:tcPr>
            <w:tcW w:w="4213" w:type="dxa"/>
          </w:tcPr>
          <w:p w14:paraId="12B39C13" w14:textId="77777777" w:rsidR="008C2AA2" w:rsidRPr="00830F18" w:rsidRDefault="008C2AA2" w:rsidP="005939DD">
            <w:pPr>
              <w:jc w:val="left"/>
            </w:pPr>
            <w:r>
              <w:t>Αναλυτική περιγραφή αρχιτεκτονικής</w:t>
            </w:r>
          </w:p>
        </w:tc>
        <w:tc>
          <w:tcPr>
            <w:tcW w:w="1506" w:type="dxa"/>
            <w:vAlign w:val="center"/>
          </w:tcPr>
          <w:p w14:paraId="0F7739F4"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6BF71031" w14:textId="77777777" w:rsidR="008C2AA2" w:rsidRPr="00AB5146" w:rsidRDefault="008C2AA2" w:rsidP="005939DD">
            <w:pPr>
              <w:jc w:val="right"/>
              <w:rPr>
                <w:sz w:val="20"/>
                <w:szCs w:val="20"/>
              </w:rPr>
            </w:pPr>
          </w:p>
        </w:tc>
        <w:tc>
          <w:tcPr>
            <w:tcW w:w="1712" w:type="dxa"/>
          </w:tcPr>
          <w:p w14:paraId="00351DBE" w14:textId="77777777" w:rsidR="008C2AA2" w:rsidRPr="00AB5146" w:rsidRDefault="008C2AA2" w:rsidP="005939DD">
            <w:pPr>
              <w:jc w:val="right"/>
              <w:rPr>
                <w:sz w:val="20"/>
                <w:szCs w:val="20"/>
              </w:rPr>
            </w:pPr>
          </w:p>
        </w:tc>
      </w:tr>
      <w:tr w:rsidR="008C2AA2" w:rsidRPr="00AB5146" w14:paraId="0C75A5D0" w14:textId="77777777" w:rsidTr="009A3681">
        <w:tblPrEx>
          <w:jc w:val="center"/>
          <w:tblInd w:w="0" w:type="dxa"/>
        </w:tblPrEx>
        <w:trPr>
          <w:jc w:val="center"/>
        </w:trPr>
        <w:tc>
          <w:tcPr>
            <w:tcW w:w="606" w:type="dxa"/>
          </w:tcPr>
          <w:p w14:paraId="182FC762" w14:textId="77777777" w:rsidR="008C2AA2" w:rsidRDefault="008C2AA2" w:rsidP="005939DD">
            <w:pPr>
              <w:rPr>
                <w:sz w:val="20"/>
                <w:szCs w:val="20"/>
              </w:rPr>
            </w:pPr>
            <w:r>
              <w:rPr>
                <w:sz w:val="20"/>
                <w:szCs w:val="20"/>
              </w:rPr>
              <w:t>2</w:t>
            </w:r>
          </w:p>
        </w:tc>
        <w:tc>
          <w:tcPr>
            <w:tcW w:w="4213" w:type="dxa"/>
          </w:tcPr>
          <w:p w14:paraId="7C00C1FC" w14:textId="77777777" w:rsidR="008C2AA2" w:rsidRDefault="008C2AA2" w:rsidP="005939DD">
            <w:pPr>
              <w:jc w:val="left"/>
            </w:pPr>
            <w:r>
              <w:t>Περιγραφή Υποσυστημάτων σε σχέση με την προτεινόμενη Αρχιτεκτονική</w:t>
            </w:r>
          </w:p>
        </w:tc>
        <w:tc>
          <w:tcPr>
            <w:tcW w:w="1506" w:type="dxa"/>
            <w:vAlign w:val="center"/>
          </w:tcPr>
          <w:p w14:paraId="441EEC92" w14:textId="77777777" w:rsidR="008C2AA2" w:rsidRPr="00F8325E" w:rsidRDefault="008C2AA2" w:rsidP="005939DD">
            <w:pPr>
              <w:jc w:val="center"/>
              <w:rPr>
                <w:b/>
                <w:bCs/>
                <w:sz w:val="20"/>
                <w:szCs w:val="20"/>
              </w:rPr>
            </w:pPr>
            <w:r w:rsidRPr="007E6F8E">
              <w:rPr>
                <w:b/>
                <w:bCs/>
                <w:sz w:val="20"/>
                <w:szCs w:val="20"/>
                <w:lang w:val="en-US"/>
              </w:rPr>
              <w:t>NAI</w:t>
            </w:r>
          </w:p>
        </w:tc>
        <w:tc>
          <w:tcPr>
            <w:tcW w:w="1348" w:type="dxa"/>
          </w:tcPr>
          <w:p w14:paraId="71666B09" w14:textId="77777777" w:rsidR="008C2AA2" w:rsidRPr="00AB5146" w:rsidRDefault="008C2AA2" w:rsidP="005939DD">
            <w:pPr>
              <w:jc w:val="right"/>
              <w:rPr>
                <w:sz w:val="20"/>
                <w:szCs w:val="20"/>
              </w:rPr>
            </w:pPr>
          </w:p>
        </w:tc>
        <w:tc>
          <w:tcPr>
            <w:tcW w:w="1712" w:type="dxa"/>
          </w:tcPr>
          <w:p w14:paraId="01253BD9" w14:textId="77777777" w:rsidR="008C2AA2" w:rsidRPr="00AB5146" w:rsidRDefault="008C2AA2" w:rsidP="005939DD">
            <w:pPr>
              <w:jc w:val="right"/>
              <w:rPr>
                <w:sz w:val="20"/>
                <w:szCs w:val="20"/>
              </w:rPr>
            </w:pPr>
          </w:p>
        </w:tc>
      </w:tr>
      <w:tr w:rsidR="008C2AA2" w:rsidRPr="00AB5146" w14:paraId="7FFA7A10" w14:textId="77777777" w:rsidTr="009A3681">
        <w:tblPrEx>
          <w:jc w:val="center"/>
          <w:tblInd w:w="0" w:type="dxa"/>
        </w:tblPrEx>
        <w:trPr>
          <w:jc w:val="center"/>
        </w:trPr>
        <w:tc>
          <w:tcPr>
            <w:tcW w:w="606" w:type="dxa"/>
          </w:tcPr>
          <w:p w14:paraId="1866D5F6" w14:textId="77777777" w:rsidR="008C2AA2" w:rsidRDefault="008C2AA2" w:rsidP="005939DD">
            <w:pPr>
              <w:rPr>
                <w:sz w:val="20"/>
                <w:szCs w:val="20"/>
              </w:rPr>
            </w:pPr>
            <w:r>
              <w:rPr>
                <w:sz w:val="20"/>
                <w:szCs w:val="20"/>
              </w:rPr>
              <w:t>3</w:t>
            </w:r>
          </w:p>
        </w:tc>
        <w:tc>
          <w:tcPr>
            <w:tcW w:w="4213" w:type="dxa"/>
          </w:tcPr>
          <w:p w14:paraId="3C2B0297" w14:textId="77777777" w:rsidR="008C2AA2" w:rsidRDefault="00F55566" w:rsidP="005939DD">
            <w:pPr>
              <w:jc w:val="left"/>
            </w:pPr>
            <w:r>
              <w:t xml:space="preserve">Στην τεχνική </w:t>
            </w:r>
            <w:r w:rsidR="00E42198">
              <w:t xml:space="preserve">περιγραφή </w:t>
            </w:r>
            <w:r>
              <w:t>πρέπει να συμπεριληφθεί ο σ</w:t>
            </w:r>
            <w:r w:rsidR="008C2AA2">
              <w:t xml:space="preserve">χεδιασμός </w:t>
            </w:r>
            <w:r w:rsidR="00E42198">
              <w:t xml:space="preserve">της </w:t>
            </w:r>
            <w:r w:rsidR="008C2AA2">
              <w:t xml:space="preserve">διαλειτουργικότητας </w:t>
            </w:r>
            <w:r>
              <w:t xml:space="preserve">των </w:t>
            </w:r>
            <w:r w:rsidR="008C2AA2">
              <w:t>υποσυστημάτων</w:t>
            </w:r>
          </w:p>
        </w:tc>
        <w:tc>
          <w:tcPr>
            <w:tcW w:w="1506" w:type="dxa"/>
            <w:vAlign w:val="center"/>
          </w:tcPr>
          <w:p w14:paraId="590F303C"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48" w:type="dxa"/>
          </w:tcPr>
          <w:p w14:paraId="36BA59FF" w14:textId="77777777" w:rsidR="008C2AA2" w:rsidRPr="00AB5146" w:rsidRDefault="008C2AA2" w:rsidP="005939DD">
            <w:pPr>
              <w:jc w:val="right"/>
              <w:rPr>
                <w:sz w:val="20"/>
                <w:szCs w:val="20"/>
              </w:rPr>
            </w:pPr>
          </w:p>
        </w:tc>
        <w:tc>
          <w:tcPr>
            <w:tcW w:w="1712" w:type="dxa"/>
          </w:tcPr>
          <w:p w14:paraId="261B4A34" w14:textId="77777777" w:rsidR="008C2AA2" w:rsidRPr="00AB5146" w:rsidRDefault="008C2AA2" w:rsidP="005939DD">
            <w:pPr>
              <w:jc w:val="right"/>
              <w:rPr>
                <w:sz w:val="20"/>
                <w:szCs w:val="20"/>
              </w:rPr>
            </w:pPr>
          </w:p>
        </w:tc>
      </w:tr>
      <w:tr w:rsidR="008C2AA2" w:rsidRPr="00AB5146" w14:paraId="01D71DC7" w14:textId="77777777" w:rsidTr="009A3681">
        <w:tblPrEx>
          <w:jc w:val="center"/>
          <w:tblInd w:w="0" w:type="dxa"/>
        </w:tblPrEx>
        <w:trPr>
          <w:jc w:val="center"/>
        </w:trPr>
        <w:tc>
          <w:tcPr>
            <w:tcW w:w="606" w:type="dxa"/>
          </w:tcPr>
          <w:p w14:paraId="4729BB76" w14:textId="77777777" w:rsidR="008C2AA2" w:rsidRDefault="008C2AA2" w:rsidP="005939DD">
            <w:pPr>
              <w:rPr>
                <w:sz w:val="20"/>
                <w:szCs w:val="20"/>
              </w:rPr>
            </w:pPr>
            <w:r>
              <w:rPr>
                <w:sz w:val="20"/>
                <w:szCs w:val="20"/>
              </w:rPr>
              <w:t>4</w:t>
            </w:r>
          </w:p>
        </w:tc>
        <w:tc>
          <w:tcPr>
            <w:tcW w:w="4213" w:type="dxa"/>
          </w:tcPr>
          <w:p w14:paraId="27097D41" w14:textId="77777777" w:rsidR="008C2AA2" w:rsidRDefault="0038578C"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Container</w:t>
            </w:r>
          </w:p>
        </w:tc>
        <w:tc>
          <w:tcPr>
            <w:tcW w:w="1506" w:type="dxa"/>
            <w:vAlign w:val="center"/>
          </w:tcPr>
          <w:p w14:paraId="3216E2D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48" w:type="dxa"/>
          </w:tcPr>
          <w:p w14:paraId="3309C6E6" w14:textId="77777777" w:rsidR="008C2AA2" w:rsidRPr="00AB5146" w:rsidRDefault="008C2AA2" w:rsidP="005939DD">
            <w:pPr>
              <w:jc w:val="right"/>
              <w:rPr>
                <w:sz w:val="20"/>
                <w:szCs w:val="20"/>
              </w:rPr>
            </w:pPr>
          </w:p>
        </w:tc>
        <w:tc>
          <w:tcPr>
            <w:tcW w:w="1712" w:type="dxa"/>
          </w:tcPr>
          <w:p w14:paraId="19202925" w14:textId="77777777" w:rsidR="008C2AA2" w:rsidRPr="00AB5146" w:rsidRDefault="008C2AA2" w:rsidP="005939DD">
            <w:pPr>
              <w:jc w:val="right"/>
              <w:rPr>
                <w:sz w:val="20"/>
                <w:szCs w:val="20"/>
              </w:rPr>
            </w:pPr>
          </w:p>
        </w:tc>
      </w:tr>
      <w:tr w:rsidR="008C2AA2" w:rsidRPr="00AB5146" w14:paraId="1BFA1BC8" w14:textId="77777777" w:rsidTr="009A3681">
        <w:tblPrEx>
          <w:jc w:val="center"/>
          <w:tblInd w:w="0" w:type="dxa"/>
        </w:tblPrEx>
        <w:trPr>
          <w:jc w:val="center"/>
        </w:trPr>
        <w:tc>
          <w:tcPr>
            <w:tcW w:w="606" w:type="dxa"/>
          </w:tcPr>
          <w:p w14:paraId="349E0AA6" w14:textId="77777777" w:rsidR="008C2AA2" w:rsidRPr="00AB5146" w:rsidRDefault="008C2AA2" w:rsidP="005939DD">
            <w:pPr>
              <w:jc w:val="left"/>
              <w:rPr>
                <w:sz w:val="20"/>
                <w:szCs w:val="20"/>
              </w:rPr>
            </w:pPr>
            <w:r>
              <w:rPr>
                <w:sz w:val="20"/>
                <w:szCs w:val="20"/>
              </w:rPr>
              <w:t>5</w:t>
            </w:r>
          </w:p>
        </w:tc>
        <w:tc>
          <w:tcPr>
            <w:tcW w:w="4213" w:type="dxa"/>
          </w:tcPr>
          <w:p w14:paraId="2E0B545B" w14:textId="77777777" w:rsidR="008C2AA2" w:rsidRPr="008C1720" w:rsidRDefault="00792A9C" w:rsidP="005939DD">
            <w:pPr>
              <w:jc w:val="left"/>
            </w:pPr>
            <w:r>
              <w:t>Να γίνει περιγραφή του τ</w:t>
            </w:r>
            <w:r w:rsidR="008C2AA2">
              <w:t>ρόπο</w:t>
            </w:r>
            <w:r>
              <w:t>υ</w:t>
            </w:r>
            <w:r w:rsidR="008C2AA2">
              <w:t xml:space="preserve"> ενορχήστρωσης </w:t>
            </w:r>
            <w:r w:rsidR="008C2AA2">
              <w:rPr>
                <w:lang w:val="en-US"/>
              </w:rPr>
              <w:t>container</w:t>
            </w:r>
          </w:p>
        </w:tc>
        <w:tc>
          <w:tcPr>
            <w:tcW w:w="1506" w:type="dxa"/>
            <w:vAlign w:val="center"/>
          </w:tcPr>
          <w:p w14:paraId="03AFED92"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0F39AA99" w14:textId="77777777" w:rsidR="008C2AA2" w:rsidRPr="00AB5146" w:rsidRDefault="008C2AA2" w:rsidP="005939DD">
            <w:pPr>
              <w:jc w:val="right"/>
              <w:rPr>
                <w:sz w:val="20"/>
                <w:szCs w:val="20"/>
              </w:rPr>
            </w:pPr>
          </w:p>
        </w:tc>
        <w:tc>
          <w:tcPr>
            <w:tcW w:w="1712" w:type="dxa"/>
          </w:tcPr>
          <w:p w14:paraId="325257AB" w14:textId="77777777" w:rsidR="008C2AA2" w:rsidRPr="00AB5146" w:rsidRDefault="008C2AA2" w:rsidP="005939DD">
            <w:pPr>
              <w:jc w:val="right"/>
              <w:rPr>
                <w:sz w:val="20"/>
                <w:szCs w:val="20"/>
              </w:rPr>
            </w:pPr>
          </w:p>
        </w:tc>
      </w:tr>
      <w:tr w:rsidR="008C2AA2" w:rsidRPr="00AB5146" w14:paraId="44754253" w14:textId="77777777" w:rsidTr="009A3681">
        <w:tblPrEx>
          <w:jc w:val="center"/>
          <w:tblInd w:w="0" w:type="dxa"/>
        </w:tblPrEx>
        <w:trPr>
          <w:jc w:val="center"/>
        </w:trPr>
        <w:tc>
          <w:tcPr>
            <w:tcW w:w="606" w:type="dxa"/>
          </w:tcPr>
          <w:p w14:paraId="65088745" w14:textId="77777777" w:rsidR="008C2AA2" w:rsidRPr="00AB5146" w:rsidRDefault="008C2AA2" w:rsidP="005939DD">
            <w:pPr>
              <w:jc w:val="left"/>
              <w:rPr>
                <w:sz w:val="20"/>
                <w:szCs w:val="20"/>
              </w:rPr>
            </w:pPr>
            <w:r>
              <w:rPr>
                <w:sz w:val="20"/>
                <w:szCs w:val="20"/>
              </w:rPr>
              <w:t>6</w:t>
            </w:r>
          </w:p>
        </w:tc>
        <w:tc>
          <w:tcPr>
            <w:tcW w:w="4213" w:type="dxa"/>
          </w:tcPr>
          <w:p w14:paraId="133A4413" w14:textId="77777777" w:rsidR="008C2AA2" w:rsidRPr="00AB7B89" w:rsidRDefault="00792A9C"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Web</w:t>
            </w:r>
            <w:r w:rsidR="00E31E3C" w:rsidRPr="00E31E3C">
              <w:t xml:space="preserve"> </w:t>
            </w:r>
            <w:r w:rsidR="00E31E3C">
              <w:rPr>
                <w:lang w:val="en-US"/>
              </w:rPr>
              <w:t>server</w:t>
            </w:r>
          </w:p>
        </w:tc>
        <w:tc>
          <w:tcPr>
            <w:tcW w:w="1506" w:type="dxa"/>
            <w:vAlign w:val="center"/>
          </w:tcPr>
          <w:p w14:paraId="3D5256DB" w14:textId="77777777" w:rsidR="008C2AA2" w:rsidRPr="00AB5146" w:rsidRDefault="008C2AA2" w:rsidP="005939DD">
            <w:pPr>
              <w:jc w:val="center"/>
              <w:rPr>
                <w:sz w:val="20"/>
                <w:szCs w:val="20"/>
              </w:rPr>
            </w:pPr>
            <w:r w:rsidRPr="007E6F8E">
              <w:rPr>
                <w:b/>
                <w:bCs/>
                <w:sz w:val="20"/>
                <w:szCs w:val="20"/>
                <w:lang w:val="en-US"/>
              </w:rPr>
              <w:t>NAI</w:t>
            </w:r>
          </w:p>
        </w:tc>
        <w:tc>
          <w:tcPr>
            <w:tcW w:w="1348" w:type="dxa"/>
          </w:tcPr>
          <w:p w14:paraId="1ADAF41D" w14:textId="77777777" w:rsidR="008C2AA2" w:rsidRPr="00AB5146" w:rsidRDefault="008C2AA2" w:rsidP="005939DD">
            <w:pPr>
              <w:jc w:val="right"/>
              <w:rPr>
                <w:sz w:val="20"/>
                <w:szCs w:val="20"/>
              </w:rPr>
            </w:pPr>
          </w:p>
        </w:tc>
        <w:tc>
          <w:tcPr>
            <w:tcW w:w="1712" w:type="dxa"/>
          </w:tcPr>
          <w:p w14:paraId="5CD3CD3B" w14:textId="77777777" w:rsidR="008C2AA2" w:rsidRPr="00AB5146" w:rsidRDefault="008C2AA2" w:rsidP="005939DD">
            <w:pPr>
              <w:jc w:val="right"/>
              <w:rPr>
                <w:sz w:val="20"/>
                <w:szCs w:val="20"/>
              </w:rPr>
            </w:pPr>
          </w:p>
        </w:tc>
      </w:tr>
      <w:tr w:rsidR="008C2AA2" w:rsidRPr="00AB5146" w14:paraId="20FFFABD" w14:textId="77777777" w:rsidTr="009A3681">
        <w:tblPrEx>
          <w:jc w:val="center"/>
          <w:tblInd w:w="0" w:type="dxa"/>
        </w:tblPrEx>
        <w:trPr>
          <w:jc w:val="center"/>
        </w:trPr>
        <w:tc>
          <w:tcPr>
            <w:tcW w:w="606" w:type="dxa"/>
          </w:tcPr>
          <w:p w14:paraId="617E4796" w14:textId="77777777" w:rsidR="008C2AA2" w:rsidRPr="00AB5146" w:rsidRDefault="008C2AA2" w:rsidP="005939DD">
            <w:pPr>
              <w:jc w:val="left"/>
              <w:rPr>
                <w:sz w:val="20"/>
                <w:szCs w:val="20"/>
              </w:rPr>
            </w:pPr>
            <w:r>
              <w:rPr>
                <w:sz w:val="20"/>
                <w:szCs w:val="20"/>
              </w:rPr>
              <w:lastRenderedPageBreak/>
              <w:t>7</w:t>
            </w:r>
          </w:p>
        </w:tc>
        <w:tc>
          <w:tcPr>
            <w:tcW w:w="4213" w:type="dxa"/>
          </w:tcPr>
          <w:p w14:paraId="448D32BD" w14:textId="77777777" w:rsidR="008C2AA2" w:rsidRPr="00E31E3C" w:rsidRDefault="00C231C4"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E31E3C">
              <w:rPr>
                <w:lang w:val="en-US"/>
              </w:rPr>
              <w:t>Database</w:t>
            </w:r>
            <w:r w:rsidR="00E31E3C" w:rsidRPr="00E31E3C">
              <w:t xml:space="preserve"> </w:t>
            </w:r>
            <w:r w:rsidR="00E31E3C">
              <w:rPr>
                <w:lang w:val="en-US"/>
              </w:rPr>
              <w:t>server</w:t>
            </w:r>
          </w:p>
        </w:tc>
        <w:tc>
          <w:tcPr>
            <w:tcW w:w="1506" w:type="dxa"/>
            <w:vAlign w:val="center"/>
          </w:tcPr>
          <w:p w14:paraId="77E0500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48" w:type="dxa"/>
          </w:tcPr>
          <w:p w14:paraId="736C094B" w14:textId="77777777" w:rsidR="008C2AA2" w:rsidRPr="00AB5146" w:rsidRDefault="008C2AA2" w:rsidP="005939DD">
            <w:pPr>
              <w:jc w:val="right"/>
              <w:rPr>
                <w:sz w:val="20"/>
                <w:szCs w:val="20"/>
                <w:highlight w:val="yellow"/>
              </w:rPr>
            </w:pPr>
          </w:p>
        </w:tc>
        <w:tc>
          <w:tcPr>
            <w:tcW w:w="1712" w:type="dxa"/>
          </w:tcPr>
          <w:p w14:paraId="12AD64C8" w14:textId="77777777" w:rsidR="008C2AA2" w:rsidRPr="00AB5146" w:rsidRDefault="008C2AA2" w:rsidP="005939DD">
            <w:pPr>
              <w:jc w:val="right"/>
              <w:rPr>
                <w:sz w:val="20"/>
                <w:szCs w:val="20"/>
                <w:highlight w:val="yellow"/>
              </w:rPr>
            </w:pPr>
          </w:p>
        </w:tc>
      </w:tr>
      <w:tr w:rsidR="008C2AA2" w:rsidRPr="00AB5146" w14:paraId="70C2A098" w14:textId="77777777" w:rsidTr="009A3681">
        <w:tblPrEx>
          <w:jc w:val="center"/>
          <w:tblInd w:w="0" w:type="dxa"/>
        </w:tblPrEx>
        <w:trPr>
          <w:jc w:val="center"/>
        </w:trPr>
        <w:tc>
          <w:tcPr>
            <w:tcW w:w="606" w:type="dxa"/>
          </w:tcPr>
          <w:p w14:paraId="1742F356" w14:textId="77777777" w:rsidR="008C2AA2" w:rsidRDefault="008C2AA2" w:rsidP="005939DD">
            <w:pPr>
              <w:jc w:val="left"/>
              <w:rPr>
                <w:sz w:val="20"/>
                <w:szCs w:val="20"/>
              </w:rPr>
            </w:pPr>
            <w:r>
              <w:rPr>
                <w:sz w:val="20"/>
                <w:szCs w:val="20"/>
              </w:rPr>
              <w:t>8</w:t>
            </w:r>
          </w:p>
        </w:tc>
        <w:tc>
          <w:tcPr>
            <w:tcW w:w="4213" w:type="dxa"/>
          </w:tcPr>
          <w:p w14:paraId="7E7DF970" w14:textId="77777777" w:rsidR="008C2AA2" w:rsidRPr="00A01BDE" w:rsidRDefault="008C2AA2" w:rsidP="005939DD">
            <w:pPr>
              <w:jc w:val="left"/>
            </w:pPr>
            <w:r>
              <w:t>Να υποστηρίζεται κρυπτογραφημένη επικοινωνία σε όλα τα υποσυστήματα</w:t>
            </w:r>
          </w:p>
        </w:tc>
        <w:tc>
          <w:tcPr>
            <w:tcW w:w="1506" w:type="dxa"/>
            <w:vAlign w:val="center"/>
          </w:tcPr>
          <w:p w14:paraId="41D73DAA" w14:textId="77777777" w:rsidR="008C2AA2" w:rsidRPr="00AB1BC7" w:rsidRDefault="008C2AA2" w:rsidP="005939DD">
            <w:pPr>
              <w:jc w:val="center"/>
              <w:rPr>
                <w:b/>
                <w:bCs/>
                <w:sz w:val="20"/>
                <w:szCs w:val="20"/>
              </w:rPr>
            </w:pPr>
            <w:r w:rsidRPr="007E6F8E">
              <w:rPr>
                <w:b/>
                <w:bCs/>
                <w:sz w:val="20"/>
                <w:szCs w:val="20"/>
                <w:lang w:val="en-US"/>
              </w:rPr>
              <w:t>NAI</w:t>
            </w:r>
          </w:p>
        </w:tc>
        <w:tc>
          <w:tcPr>
            <w:tcW w:w="1348" w:type="dxa"/>
          </w:tcPr>
          <w:p w14:paraId="796585E2" w14:textId="77777777" w:rsidR="008C2AA2" w:rsidRPr="00AB5146" w:rsidRDefault="008C2AA2" w:rsidP="005939DD">
            <w:pPr>
              <w:jc w:val="right"/>
              <w:rPr>
                <w:sz w:val="20"/>
                <w:szCs w:val="20"/>
                <w:highlight w:val="yellow"/>
              </w:rPr>
            </w:pPr>
          </w:p>
        </w:tc>
        <w:tc>
          <w:tcPr>
            <w:tcW w:w="1712" w:type="dxa"/>
          </w:tcPr>
          <w:p w14:paraId="46CE3B38" w14:textId="77777777" w:rsidR="008C2AA2" w:rsidRPr="00AB5146" w:rsidRDefault="008C2AA2" w:rsidP="005939DD">
            <w:pPr>
              <w:jc w:val="right"/>
              <w:rPr>
                <w:sz w:val="20"/>
                <w:szCs w:val="20"/>
                <w:highlight w:val="yellow"/>
              </w:rPr>
            </w:pPr>
          </w:p>
        </w:tc>
      </w:tr>
      <w:tr w:rsidR="008C2AA2" w:rsidRPr="00AB5146" w14:paraId="2D52B12F" w14:textId="77777777" w:rsidTr="009A3681">
        <w:tblPrEx>
          <w:jc w:val="center"/>
          <w:tblInd w:w="0" w:type="dxa"/>
        </w:tblPrEx>
        <w:trPr>
          <w:jc w:val="center"/>
        </w:trPr>
        <w:tc>
          <w:tcPr>
            <w:tcW w:w="606" w:type="dxa"/>
          </w:tcPr>
          <w:p w14:paraId="7597CB78" w14:textId="77777777" w:rsidR="008C2AA2" w:rsidRDefault="008C2AA2" w:rsidP="005939DD">
            <w:pPr>
              <w:jc w:val="left"/>
              <w:rPr>
                <w:sz w:val="20"/>
                <w:szCs w:val="20"/>
              </w:rPr>
            </w:pPr>
            <w:r>
              <w:rPr>
                <w:sz w:val="20"/>
                <w:szCs w:val="20"/>
              </w:rPr>
              <w:t>9</w:t>
            </w:r>
          </w:p>
        </w:tc>
        <w:tc>
          <w:tcPr>
            <w:tcW w:w="4213" w:type="dxa"/>
          </w:tcPr>
          <w:p w14:paraId="5B65BC4B" w14:textId="77777777" w:rsidR="008C2AA2" w:rsidRDefault="008C2AA2" w:rsidP="005939DD">
            <w:pPr>
              <w:jc w:val="left"/>
            </w:pPr>
            <w:r>
              <w:t>Χαρακτηριστικά προτεινόμενης λύσης:</w:t>
            </w:r>
          </w:p>
          <w:p w14:paraId="68F57344" w14:textId="77777777" w:rsidR="008C2AA2" w:rsidRDefault="008C2AA2" w:rsidP="004A1D19">
            <w:pPr>
              <w:pStyle w:val="a3"/>
              <w:numPr>
                <w:ilvl w:val="0"/>
                <w:numId w:val="45"/>
              </w:numPr>
              <w:spacing w:before="120" w:after="120"/>
              <w:jc w:val="left"/>
            </w:pPr>
            <w:r w:rsidRPr="00EB139E">
              <w:t>Διαφάνεια και εξωστρέφεια</w:t>
            </w:r>
          </w:p>
          <w:p w14:paraId="2B53F8BB" w14:textId="77777777" w:rsidR="008C2AA2" w:rsidRDefault="008C2AA2" w:rsidP="004A1D19">
            <w:pPr>
              <w:pStyle w:val="a3"/>
              <w:numPr>
                <w:ilvl w:val="0"/>
                <w:numId w:val="45"/>
              </w:numPr>
              <w:spacing w:before="120" w:after="120"/>
              <w:jc w:val="left"/>
            </w:pPr>
            <w:r w:rsidRPr="00EB139E">
              <w:t>Επαναχρησιμοποίηση στοιχείων</w:t>
            </w:r>
          </w:p>
          <w:p w14:paraId="4F79EF88" w14:textId="77777777" w:rsidR="008C2AA2" w:rsidRDefault="008C2AA2" w:rsidP="004A1D19">
            <w:pPr>
              <w:pStyle w:val="a3"/>
              <w:numPr>
                <w:ilvl w:val="0"/>
                <w:numId w:val="45"/>
              </w:numPr>
              <w:spacing w:before="120" w:after="120"/>
              <w:jc w:val="left"/>
            </w:pPr>
            <w:r w:rsidRPr="00EB139E">
              <w:t>Προσαρμοστικότητα</w:t>
            </w:r>
          </w:p>
          <w:p w14:paraId="13E706D5" w14:textId="77777777" w:rsidR="008C2AA2" w:rsidRDefault="008C2AA2" w:rsidP="004A1D19">
            <w:pPr>
              <w:pStyle w:val="a3"/>
              <w:numPr>
                <w:ilvl w:val="0"/>
                <w:numId w:val="45"/>
              </w:numPr>
              <w:spacing w:before="120" w:after="120"/>
              <w:jc w:val="left"/>
            </w:pPr>
            <w:r w:rsidRPr="00EB139E">
              <w:t>Πρότυπα</w:t>
            </w:r>
          </w:p>
          <w:p w14:paraId="20FDC55D" w14:textId="77777777" w:rsidR="008C2AA2" w:rsidRDefault="008C2AA2" w:rsidP="004A1D19">
            <w:pPr>
              <w:pStyle w:val="a3"/>
              <w:numPr>
                <w:ilvl w:val="0"/>
                <w:numId w:val="45"/>
              </w:numPr>
              <w:spacing w:before="120" w:after="120"/>
              <w:jc w:val="left"/>
            </w:pPr>
            <w:r w:rsidRPr="00F477B6">
              <w:t>Απόδοση και Απόκριση</w:t>
            </w:r>
          </w:p>
          <w:p w14:paraId="42894C2A" w14:textId="77777777" w:rsidR="008C2AA2" w:rsidRDefault="008C2AA2" w:rsidP="004A1D19">
            <w:pPr>
              <w:pStyle w:val="a3"/>
              <w:numPr>
                <w:ilvl w:val="0"/>
                <w:numId w:val="45"/>
              </w:numPr>
              <w:spacing w:before="120" w:after="120"/>
              <w:jc w:val="left"/>
            </w:pPr>
            <w:r w:rsidRPr="00F477B6">
              <w:t>Φιλικότητα προς το χρήστη</w:t>
            </w:r>
          </w:p>
          <w:p w14:paraId="283BB6C2" w14:textId="77777777" w:rsidR="008C2AA2" w:rsidRDefault="008C2AA2" w:rsidP="004A1D19">
            <w:pPr>
              <w:pStyle w:val="a3"/>
              <w:numPr>
                <w:ilvl w:val="0"/>
                <w:numId w:val="45"/>
              </w:numPr>
              <w:spacing w:before="120" w:after="120"/>
              <w:jc w:val="left"/>
            </w:pPr>
            <w:r w:rsidRPr="00F477B6">
              <w:t>Διαθεσιμότητα</w:t>
            </w:r>
          </w:p>
          <w:p w14:paraId="15DEFF9B" w14:textId="77777777" w:rsidR="008C2AA2" w:rsidRDefault="008C2AA2" w:rsidP="004A1D19">
            <w:pPr>
              <w:pStyle w:val="a3"/>
              <w:numPr>
                <w:ilvl w:val="0"/>
                <w:numId w:val="45"/>
              </w:numPr>
              <w:spacing w:before="120" w:after="120"/>
              <w:jc w:val="left"/>
            </w:pPr>
            <w:r w:rsidRPr="00F477B6">
              <w:t>Ανοχή σφαλμάτων</w:t>
            </w:r>
          </w:p>
          <w:p w14:paraId="27008998" w14:textId="77777777" w:rsidR="008C2AA2" w:rsidRDefault="008C2AA2" w:rsidP="004A1D19">
            <w:pPr>
              <w:pStyle w:val="a3"/>
              <w:numPr>
                <w:ilvl w:val="0"/>
                <w:numId w:val="45"/>
              </w:numPr>
              <w:spacing w:before="120" w:after="120"/>
              <w:jc w:val="left"/>
            </w:pPr>
            <w:r w:rsidRPr="00F477B6">
              <w:t>Συντήρηση και αναβάθμιση</w:t>
            </w:r>
          </w:p>
          <w:p w14:paraId="5AAB4D1B" w14:textId="77777777" w:rsidR="008C2AA2" w:rsidRDefault="008C2AA2" w:rsidP="004A1D19">
            <w:pPr>
              <w:pStyle w:val="a3"/>
              <w:numPr>
                <w:ilvl w:val="0"/>
                <w:numId w:val="45"/>
              </w:numPr>
              <w:spacing w:before="120" w:after="120"/>
              <w:jc w:val="left"/>
            </w:pPr>
            <w:r w:rsidRPr="00F477B6">
              <w:t>Επεκτασιμότητα</w:t>
            </w:r>
          </w:p>
          <w:p w14:paraId="78B9EA2F" w14:textId="77777777" w:rsidR="008C2AA2" w:rsidRDefault="008C2AA2" w:rsidP="004A1D19">
            <w:pPr>
              <w:pStyle w:val="a3"/>
              <w:numPr>
                <w:ilvl w:val="0"/>
                <w:numId w:val="45"/>
              </w:numPr>
              <w:spacing w:before="120" w:after="120"/>
              <w:jc w:val="left"/>
            </w:pPr>
            <w:r w:rsidRPr="00F477B6">
              <w:t>Χρηστικότητα</w:t>
            </w:r>
          </w:p>
          <w:p w14:paraId="0F5A0410" w14:textId="77777777" w:rsidR="008C2AA2" w:rsidRDefault="008C2AA2" w:rsidP="004A1D19">
            <w:pPr>
              <w:pStyle w:val="a3"/>
              <w:numPr>
                <w:ilvl w:val="0"/>
                <w:numId w:val="45"/>
              </w:numPr>
              <w:spacing w:before="120" w:after="120"/>
              <w:jc w:val="left"/>
            </w:pPr>
            <w:r w:rsidRPr="00F477B6">
              <w:t>Πολυεπίπεδη</w:t>
            </w:r>
          </w:p>
          <w:p w14:paraId="0B5A9E60" w14:textId="77777777" w:rsidR="008C2AA2" w:rsidRDefault="008C2AA2" w:rsidP="004A1D19">
            <w:pPr>
              <w:pStyle w:val="a3"/>
              <w:numPr>
                <w:ilvl w:val="0"/>
                <w:numId w:val="45"/>
              </w:numPr>
              <w:spacing w:before="120" w:after="120"/>
              <w:jc w:val="left"/>
            </w:pPr>
            <w:r>
              <w:t>Α</w:t>
            </w:r>
            <w:r w:rsidRPr="00EB139E">
              <w:t>ρθρωτή</w:t>
            </w:r>
          </w:p>
          <w:p w14:paraId="2E7A8412" w14:textId="77777777" w:rsidR="008C2AA2" w:rsidRPr="003B0644" w:rsidRDefault="008C2AA2" w:rsidP="004A1D19">
            <w:pPr>
              <w:pStyle w:val="a3"/>
              <w:numPr>
                <w:ilvl w:val="0"/>
                <w:numId w:val="45"/>
              </w:numPr>
              <w:spacing w:before="120" w:after="120"/>
              <w:jc w:val="left"/>
            </w:pPr>
            <w:r>
              <w:t>Ικανότητα κλιμάκωσης</w:t>
            </w:r>
          </w:p>
        </w:tc>
        <w:tc>
          <w:tcPr>
            <w:tcW w:w="1506" w:type="dxa"/>
            <w:vAlign w:val="center"/>
          </w:tcPr>
          <w:p w14:paraId="2D296D0C" w14:textId="77777777" w:rsidR="008C2AA2" w:rsidRPr="003B0644" w:rsidRDefault="008C2AA2" w:rsidP="005939DD">
            <w:pPr>
              <w:jc w:val="center"/>
              <w:rPr>
                <w:b/>
                <w:bCs/>
                <w:sz w:val="20"/>
                <w:szCs w:val="20"/>
              </w:rPr>
            </w:pPr>
            <w:r w:rsidRPr="007E6F8E">
              <w:rPr>
                <w:b/>
                <w:bCs/>
                <w:sz w:val="20"/>
                <w:szCs w:val="20"/>
                <w:lang w:val="en-US"/>
              </w:rPr>
              <w:t>NAI</w:t>
            </w:r>
          </w:p>
        </w:tc>
        <w:tc>
          <w:tcPr>
            <w:tcW w:w="1348" w:type="dxa"/>
          </w:tcPr>
          <w:p w14:paraId="29493C47" w14:textId="77777777" w:rsidR="008C2AA2" w:rsidRPr="00AB5146" w:rsidRDefault="008C2AA2" w:rsidP="005939DD">
            <w:pPr>
              <w:jc w:val="right"/>
              <w:rPr>
                <w:sz w:val="20"/>
                <w:szCs w:val="20"/>
                <w:highlight w:val="yellow"/>
              </w:rPr>
            </w:pPr>
          </w:p>
        </w:tc>
        <w:tc>
          <w:tcPr>
            <w:tcW w:w="1712" w:type="dxa"/>
          </w:tcPr>
          <w:p w14:paraId="799A3E3D" w14:textId="77777777" w:rsidR="008C2AA2" w:rsidRPr="00AB5146" w:rsidRDefault="008C2AA2" w:rsidP="005939DD">
            <w:pPr>
              <w:jc w:val="right"/>
              <w:rPr>
                <w:sz w:val="20"/>
                <w:szCs w:val="20"/>
                <w:highlight w:val="yellow"/>
              </w:rPr>
            </w:pPr>
          </w:p>
        </w:tc>
      </w:tr>
    </w:tbl>
    <w:p w14:paraId="586417D6" w14:textId="77777777" w:rsidR="008C2AA2" w:rsidRPr="00EB5A42" w:rsidRDefault="008C2AA2" w:rsidP="004A1D19">
      <w:pPr>
        <w:pStyle w:val="a3"/>
        <w:numPr>
          <w:ilvl w:val="0"/>
          <w:numId w:val="47"/>
        </w:numPr>
        <w:rPr>
          <w:b/>
          <w:bCs/>
        </w:rPr>
      </w:pPr>
      <w:bookmarkStart w:id="617" w:name="_Toc57762448"/>
      <w:r w:rsidRPr="00EB5A42">
        <w:rPr>
          <w:b/>
          <w:bCs/>
        </w:rPr>
        <w:t>Υποσύστημα Διαχείρισης και Δρομολόγηση Μηνυμάτων</w:t>
      </w:r>
      <w:bookmarkEnd w:id="617"/>
    </w:p>
    <w:tbl>
      <w:tblPr>
        <w:tblStyle w:val="a5"/>
        <w:tblW w:w="0" w:type="auto"/>
        <w:jc w:val="center"/>
        <w:tblLook w:val="04A0" w:firstRow="1" w:lastRow="0" w:firstColumn="1" w:lastColumn="0" w:noHBand="0" w:noVBand="1"/>
      </w:tblPr>
      <w:tblGrid>
        <w:gridCol w:w="606"/>
        <w:gridCol w:w="4351"/>
        <w:gridCol w:w="1290"/>
        <w:gridCol w:w="1351"/>
        <w:gridCol w:w="1712"/>
      </w:tblGrid>
      <w:tr w:rsidR="008C2AA2" w:rsidRPr="00AB5146" w14:paraId="4C89B237" w14:textId="77777777" w:rsidTr="005939DD">
        <w:trPr>
          <w:jc w:val="center"/>
        </w:trPr>
        <w:tc>
          <w:tcPr>
            <w:tcW w:w="606" w:type="dxa"/>
            <w:vAlign w:val="center"/>
          </w:tcPr>
          <w:p w14:paraId="12F35CB0"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1D378DA7" w14:textId="77777777" w:rsidR="008C2AA2" w:rsidRPr="00AB5146" w:rsidRDefault="008C2AA2" w:rsidP="005939DD">
            <w:pPr>
              <w:jc w:val="center"/>
              <w:rPr>
                <w:b/>
                <w:bCs/>
                <w:sz w:val="20"/>
                <w:szCs w:val="20"/>
              </w:rPr>
            </w:pPr>
            <w:r w:rsidRPr="00AB5146">
              <w:rPr>
                <w:b/>
                <w:bCs/>
                <w:sz w:val="20"/>
                <w:szCs w:val="20"/>
              </w:rPr>
              <w:t>ΠΡΟΔΙΑΦΡΑΦΗ</w:t>
            </w:r>
          </w:p>
        </w:tc>
        <w:tc>
          <w:tcPr>
            <w:tcW w:w="276" w:type="dxa"/>
            <w:vAlign w:val="center"/>
          </w:tcPr>
          <w:p w14:paraId="7741FE9B"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39D17054"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32CF0F4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673E767" w14:textId="77777777" w:rsidTr="005939DD">
        <w:trPr>
          <w:jc w:val="center"/>
        </w:trPr>
        <w:tc>
          <w:tcPr>
            <w:tcW w:w="606" w:type="dxa"/>
          </w:tcPr>
          <w:p w14:paraId="5986D440" w14:textId="77777777" w:rsidR="008C2AA2" w:rsidRPr="00636410" w:rsidRDefault="008C2AA2" w:rsidP="005939DD">
            <w:pPr>
              <w:rPr>
                <w:sz w:val="20"/>
                <w:szCs w:val="20"/>
              </w:rPr>
            </w:pPr>
            <w:r>
              <w:rPr>
                <w:sz w:val="20"/>
                <w:szCs w:val="20"/>
              </w:rPr>
              <w:t>1</w:t>
            </w:r>
          </w:p>
        </w:tc>
        <w:tc>
          <w:tcPr>
            <w:tcW w:w="4351" w:type="dxa"/>
          </w:tcPr>
          <w:p w14:paraId="24898726" w14:textId="77777777" w:rsidR="008C2AA2" w:rsidRPr="008C1720" w:rsidRDefault="008C2AA2" w:rsidP="005939DD">
            <w:pPr>
              <w:jc w:val="left"/>
            </w:pPr>
            <w:r>
              <w:t>Περιγραφή υποσυστήματος</w:t>
            </w:r>
          </w:p>
        </w:tc>
        <w:tc>
          <w:tcPr>
            <w:tcW w:w="276" w:type="dxa"/>
            <w:vAlign w:val="center"/>
          </w:tcPr>
          <w:p w14:paraId="4B1285DC"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20A62696" w14:textId="77777777" w:rsidR="008C2AA2" w:rsidRPr="00AB5146" w:rsidRDefault="008C2AA2" w:rsidP="005939DD">
            <w:pPr>
              <w:jc w:val="right"/>
              <w:rPr>
                <w:sz w:val="20"/>
                <w:szCs w:val="20"/>
                <w:lang w:val="en-US"/>
              </w:rPr>
            </w:pPr>
          </w:p>
        </w:tc>
        <w:tc>
          <w:tcPr>
            <w:tcW w:w="1712" w:type="dxa"/>
          </w:tcPr>
          <w:p w14:paraId="2122FDEB" w14:textId="77777777" w:rsidR="008C2AA2" w:rsidRPr="00AB5146" w:rsidRDefault="008C2AA2" w:rsidP="005939DD">
            <w:pPr>
              <w:jc w:val="right"/>
              <w:rPr>
                <w:sz w:val="20"/>
                <w:szCs w:val="20"/>
              </w:rPr>
            </w:pPr>
          </w:p>
        </w:tc>
      </w:tr>
      <w:tr w:rsidR="008C2AA2" w:rsidRPr="00AB5146" w14:paraId="1F6E5AA5" w14:textId="77777777" w:rsidTr="005939DD">
        <w:trPr>
          <w:jc w:val="center"/>
        </w:trPr>
        <w:tc>
          <w:tcPr>
            <w:tcW w:w="606" w:type="dxa"/>
          </w:tcPr>
          <w:p w14:paraId="37813BC0" w14:textId="77777777" w:rsidR="008C2AA2" w:rsidRDefault="008C2AA2" w:rsidP="005939DD">
            <w:pPr>
              <w:rPr>
                <w:sz w:val="20"/>
                <w:szCs w:val="20"/>
              </w:rPr>
            </w:pPr>
            <w:r>
              <w:rPr>
                <w:sz w:val="20"/>
                <w:szCs w:val="20"/>
              </w:rPr>
              <w:t>2</w:t>
            </w:r>
          </w:p>
        </w:tc>
        <w:tc>
          <w:tcPr>
            <w:tcW w:w="4351" w:type="dxa"/>
          </w:tcPr>
          <w:p w14:paraId="73DE0CB7" w14:textId="77777777" w:rsidR="008C2AA2" w:rsidRPr="002D67C6" w:rsidRDefault="00466297"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2D67C6" w:rsidRPr="002D67C6">
              <w:t>Message Broker</w:t>
            </w:r>
          </w:p>
        </w:tc>
        <w:tc>
          <w:tcPr>
            <w:tcW w:w="276" w:type="dxa"/>
            <w:vAlign w:val="center"/>
          </w:tcPr>
          <w:p w14:paraId="289AABC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0BC253D" w14:textId="77777777" w:rsidR="008C2AA2" w:rsidRPr="0033129B" w:rsidRDefault="008C2AA2" w:rsidP="005939DD">
            <w:pPr>
              <w:jc w:val="right"/>
              <w:rPr>
                <w:sz w:val="20"/>
                <w:szCs w:val="20"/>
              </w:rPr>
            </w:pPr>
          </w:p>
        </w:tc>
        <w:tc>
          <w:tcPr>
            <w:tcW w:w="1712" w:type="dxa"/>
          </w:tcPr>
          <w:p w14:paraId="5CED8759" w14:textId="77777777" w:rsidR="008C2AA2" w:rsidRPr="00AB5146" w:rsidRDefault="008C2AA2" w:rsidP="005939DD">
            <w:pPr>
              <w:jc w:val="right"/>
              <w:rPr>
                <w:sz w:val="20"/>
                <w:szCs w:val="20"/>
              </w:rPr>
            </w:pPr>
          </w:p>
        </w:tc>
      </w:tr>
      <w:tr w:rsidR="008C2AA2" w:rsidRPr="00AB5146" w14:paraId="0991D06B" w14:textId="77777777" w:rsidTr="005939DD">
        <w:trPr>
          <w:jc w:val="center"/>
        </w:trPr>
        <w:tc>
          <w:tcPr>
            <w:tcW w:w="606" w:type="dxa"/>
          </w:tcPr>
          <w:p w14:paraId="67982256" w14:textId="77777777" w:rsidR="008C2AA2" w:rsidRDefault="008C2AA2" w:rsidP="005939DD">
            <w:pPr>
              <w:rPr>
                <w:sz w:val="20"/>
                <w:szCs w:val="20"/>
              </w:rPr>
            </w:pPr>
            <w:r>
              <w:rPr>
                <w:sz w:val="20"/>
                <w:szCs w:val="20"/>
              </w:rPr>
              <w:t>3</w:t>
            </w:r>
          </w:p>
        </w:tc>
        <w:tc>
          <w:tcPr>
            <w:tcW w:w="4351" w:type="dxa"/>
          </w:tcPr>
          <w:p w14:paraId="526A3880" w14:textId="77777777" w:rsidR="008C2AA2" w:rsidRPr="001233A9" w:rsidRDefault="008C2AA2" w:rsidP="005939DD">
            <w:pPr>
              <w:jc w:val="left"/>
            </w:pPr>
            <w:r>
              <w:t xml:space="preserve">Περιγραφή </w:t>
            </w:r>
            <w:r w:rsidRPr="001233A9">
              <w:t>βασικ</w:t>
            </w:r>
            <w:r>
              <w:t>ών</w:t>
            </w:r>
            <w:r w:rsidRPr="001233A9">
              <w:t xml:space="preserve"> λειτουργ</w:t>
            </w:r>
            <w:r>
              <w:t>ιών</w:t>
            </w:r>
            <w:r w:rsidRPr="001233A9">
              <w:t xml:space="preserve"> του διαμεσολαβητή μηνυμάτων</w:t>
            </w:r>
          </w:p>
        </w:tc>
        <w:tc>
          <w:tcPr>
            <w:tcW w:w="276" w:type="dxa"/>
            <w:vAlign w:val="center"/>
          </w:tcPr>
          <w:p w14:paraId="5006589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E82A89A" w14:textId="77777777" w:rsidR="008C2AA2" w:rsidRPr="0033129B" w:rsidRDefault="008C2AA2" w:rsidP="005939DD">
            <w:pPr>
              <w:jc w:val="right"/>
              <w:rPr>
                <w:sz w:val="20"/>
                <w:szCs w:val="20"/>
              </w:rPr>
            </w:pPr>
          </w:p>
        </w:tc>
        <w:tc>
          <w:tcPr>
            <w:tcW w:w="1712" w:type="dxa"/>
          </w:tcPr>
          <w:p w14:paraId="158AD172" w14:textId="77777777" w:rsidR="008C2AA2" w:rsidRPr="00AB5146" w:rsidRDefault="008C2AA2" w:rsidP="005939DD">
            <w:pPr>
              <w:jc w:val="right"/>
              <w:rPr>
                <w:sz w:val="20"/>
                <w:szCs w:val="20"/>
              </w:rPr>
            </w:pPr>
          </w:p>
        </w:tc>
      </w:tr>
      <w:tr w:rsidR="008C2AA2" w:rsidRPr="00AB5146" w14:paraId="60FCC230" w14:textId="77777777" w:rsidTr="005939DD">
        <w:trPr>
          <w:jc w:val="center"/>
        </w:trPr>
        <w:tc>
          <w:tcPr>
            <w:tcW w:w="606" w:type="dxa"/>
          </w:tcPr>
          <w:p w14:paraId="39F54FB8" w14:textId="77777777" w:rsidR="008C2AA2" w:rsidRDefault="008C2AA2" w:rsidP="005939DD">
            <w:pPr>
              <w:rPr>
                <w:sz w:val="20"/>
                <w:szCs w:val="20"/>
              </w:rPr>
            </w:pPr>
            <w:r>
              <w:rPr>
                <w:sz w:val="20"/>
                <w:szCs w:val="20"/>
              </w:rPr>
              <w:t>4</w:t>
            </w:r>
          </w:p>
        </w:tc>
        <w:tc>
          <w:tcPr>
            <w:tcW w:w="4351" w:type="dxa"/>
          </w:tcPr>
          <w:p w14:paraId="13001E30" w14:textId="77777777" w:rsidR="008C2AA2" w:rsidRPr="000077D9" w:rsidRDefault="008C2AA2" w:rsidP="005939DD">
            <w:pPr>
              <w:jc w:val="left"/>
              <w:rPr>
                <w:lang w:val="en-US"/>
              </w:rPr>
            </w:pPr>
            <w:r>
              <w:rPr>
                <w:lang w:val="en-US"/>
              </w:rPr>
              <w:t>Open source</w:t>
            </w:r>
          </w:p>
        </w:tc>
        <w:tc>
          <w:tcPr>
            <w:tcW w:w="276" w:type="dxa"/>
            <w:vAlign w:val="center"/>
          </w:tcPr>
          <w:p w14:paraId="0692D0D6"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49625A76" w14:textId="77777777" w:rsidR="008C2AA2" w:rsidRPr="0033129B" w:rsidRDefault="008C2AA2" w:rsidP="005939DD">
            <w:pPr>
              <w:jc w:val="right"/>
              <w:rPr>
                <w:sz w:val="20"/>
                <w:szCs w:val="20"/>
              </w:rPr>
            </w:pPr>
          </w:p>
        </w:tc>
        <w:tc>
          <w:tcPr>
            <w:tcW w:w="1712" w:type="dxa"/>
          </w:tcPr>
          <w:p w14:paraId="5D354DF6" w14:textId="77777777" w:rsidR="008C2AA2" w:rsidRPr="00AB5146" w:rsidRDefault="008C2AA2" w:rsidP="005939DD">
            <w:pPr>
              <w:jc w:val="right"/>
              <w:rPr>
                <w:sz w:val="20"/>
                <w:szCs w:val="20"/>
              </w:rPr>
            </w:pPr>
          </w:p>
        </w:tc>
      </w:tr>
      <w:tr w:rsidR="008C2AA2" w:rsidRPr="00AB5146" w14:paraId="1EAB525D" w14:textId="77777777" w:rsidTr="005939DD">
        <w:trPr>
          <w:jc w:val="center"/>
        </w:trPr>
        <w:tc>
          <w:tcPr>
            <w:tcW w:w="606" w:type="dxa"/>
          </w:tcPr>
          <w:p w14:paraId="5BB293E3" w14:textId="77777777" w:rsidR="008C2AA2" w:rsidRDefault="008C2AA2" w:rsidP="005939DD">
            <w:pPr>
              <w:rPr>
                <w:sz w:val="20"/>
                <w:szCs w:val="20"/>
              </w:rPr>
            </w:pPr>
            <w:r>
              <w:rPr>
                <w:sz w:val="20"/>
                <w:szCs w:val="20"/>
              </w:rPr>
              <w:t>5</w:t>
            </w:r>
          </w:p>
        </w:tc>
        <w:tc>
          <w:tcPr>
            <w:tcW w:w="4351" w:type="dxa"/>
          </w:tcPr>
          <w:p w14:paraId="6CE04D3E" w14:textId="77777777" w:rsidR="008C2AA2" w:rsidRPr="00AC347E" w:rsidRDefault="00225AB9" w:rsidP="005939DD">
            <w:pPr>
              <w:jc w:val="left"/>
            </w:pPr>
            <w:r>
              <w:t xml:space="preserve">Στην Τεχνική Προσφορά να γίνει </w:t>
            </w:r>
            <w:r w:rsidR="00431740" w:rsidRPr="00D7009B">
              <w:t>Περιγραφή των σεναρίων χρήσης (</w:t>
            </w:r>
            <w:r w:rsidR="00431740" w:rsidRPr="00431740">
              <w:rPr>
                <w:lang w:val="en-US"/>
              </w:rPr>
              <w:t>use</w:t>
            </w:r>
            <w:r w:rsidR="00431740" w:rsidRPr="00D7009B">
              <w:t xml:space="preserve"> </w:t>
            </w:r>
            <w:r w:rsidR="00431740" w:rsidRPr="00431740">
              <w:rPr>
                <w:lang w:val="en-US"/>
              </w:rPr>
              <w:t>cases</w:t>
            </w:r>
            <w:r w:rsidR="00431740" w:rsidRPr="00D7009B">
              <w:t>)</w:t>
            </w:r>
            <w:r>
              <w:t xml:space="preserve"> του</w:t>
            </w:r>
            <w:r w:rsidR="00431740" w:rsidRPr="00D7009B">
              <w:t xml:space="preserve"> υποσυστήματος</w:t>
            </w:r>
          </w:p>
        </w:tc>
        <w:tc>
          <w:tcPr>
            <w:tcW w:w="276" w:type="dxa"/>
            <w:vAlign w:val="center"/>
          </w:tcPr>
          <w:p w14:paraId="7400454C" w14:textId="77777777" w:rsidR="008C2AA2" w:rsidRPr="00D7009B" w:rsidRDefault="00355A5E" w:rsidP="005939DD">
            <w:pPr>
              <w:jc w:val="center"/>
              <w:rPr>
                <w:b/>
                <w:bCs/>
                <w:sz w:val="20"/>
                <w:szCs w:val="20"/>
              </w:rPr>
            </w:pPr>
            <w:r w:rsidRPr="007E6F8E">
              <w:rPr>
                <w:b/>
                <w:bCs/>
                <w:sz w:val="20"/>
                <w:szCs w:val="20"/>
                <w:lang w:val="en-US"/>
              </w:rPr>
              <w:t>NAI</w:t>
            </w:r>
          </w:p>
        </w:tc>
        <w:tc>
          <w:tcPr>
            <w:tcW w:w="1351" w:type="dxa"/>
          </w:tcPr>
          <w:p w14:paraId="496F6587" w14:textId="77777777" w:rsidR="008C2AA2" w:rsidRPr="0033129B" w:rsidRDefault="008C2AA2" w:rsidP="005939DD">
            <w:pPr>
              <w:jc w:val="right"/>
              <w:rPr>
                <w:sz w:val="20"/>
                <w:szCs w:val="20"/>
              </w:rPr>
            </w:pPr>
          </w:p>
        </w:tc>
        <w:tc>
          <w:tcPr>
            <w:tcW w:w="1712" w:type="dxa"/>
          </w:tcPr>
          <w:p w14:paraId="5196BBB1" w14:textId="77777777" w:rsidR="008C2AA2" w:rsidRPr="00AB5146" w:rsidRDefault="008C2AA2" w:rsidP="005939DD">
            <w:pPr>
              <w:jc w:val="right"/>
              <w:rPr>
                <w:sz w:val="20"/>
                <w:szCs w:val="20"/>
              </w:rPr>
            </w:pPr>
          </w:p>
        </w:tc>
      </w:tr>
    </w:tbl>
    <w:p w14:paraId="2D838431" w14:textId="77777777" w:rsidR="008C2AA2" w:rsidRPr="00EB5A42" w:rsidRDefault="008C2AA2" w:rsidP="004A1D19">
      <w:pPr>
        <w:pStyle w:val="a3"/>
        <w:numPr>
          <w:ilvl w:val="0"/>
          <w:numId w:val="47"/>
        </w:numPr>
        <w:rPr>
          <w:b/>
          <w:bCs/>
        </w:rPr>
      </w:pPr>
      <w:bookmarkStart w:id="618" w:name="_Toc57762449"/>
      <w:r w:rsidRPr="00EB5A42">
        <w:rPr>
          <w:b/>
          <w:bCs/>
        </w:rPr>
        <w:t>Υποσύστημα Εγγύησης και Διασφάλιση του αμετάβλητου των δεδομένων</w:t>
      </w:r>
      <w:bookmarkEnd w:id="618"/>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2D0BD30E" w14:textId="77777777" w:rsidTr="005939DD">
        <w:trPr>
          <w:jc w:val="center"/>
        </w:trPr>
        <w:tc>
          <w:tcPr>
            <w:tcW w:w="606" w:type="dxa"/>
            <w:vAlign w:val="center"/>
          </w:tcPr>
          <w:p w14:paraId="29730D71"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3DD76006"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0A8B93F5"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27B7E650"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50B4967"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2F09D694" w14:textId="77777777" w:rsidTr="005939DD">
        <w:trPr>
          <w:jc w:val="center"/>
        </w:trPr>
        <w:tc>
          <w:tcPr>
            <w:tcW w:w="606" w:type="dxa"/>
          </w:tcPr>
          <w:p w14:paraId="39AC835F" w14:textId="77777777" w:rsidR="008C2AA2" w:rsidRPr="00636410" w:rsidRDefault="008C2AA2" w:rsidP="005939DD">
            <w:pPr>
              <w:rPr>
                <w:sz w:val="20"/>
                <w:szCs w:val="20"/>
              </w:rPr>
            </w:pPr>
            <w:r>
              <w:rPr>
                <w:sz w:val="20"/>
                <w:szCs w:val="20"/>
              </w:rPr>
              <w:t>1</w:t>
            </w:r>
          </w:p>
        </w:tc>
        <w:tc>
          <w:tcPr>
            <w:tcW w:w="4209" w:type="dxa"/>
          </w:tcPr>
          <w:p w14:paraId="2A38B1B3" w14:textId="77777777" w:rsidR="008C2AA2" w:rsidRPr="008C1720" w:rsidRDefault="008C2AA2" w:rsidP="005939DD">
            <w:pPr>
              <w:jc w:val="left"/>
            </w:pPr>
            <w:r>
              <w:t>Περιγραφή υποσυστήματος</w:t>
            </w:r>
          </w:p>
        </w:tc>
        <w:tc>
          <w:tcPr>
            <w:tcW w:w="418" w:type="dxa"/>
            <w:vAlign w:val="center"/>
          </w:tcPr>
          <w:p w14:paraId="5C05DFDD"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86A1832" w14:textId="77777777" w:rsidR="008C2AA2" w:rsidRPr="00AB5146" w:rsidRDefault="008C2AA2" w:rsidP="005939DD">
            <w:pPr>
              <w:jc w:val="right"/>
              <w:rPr>
                <w:sz w:val="20"/>
                <w:szCs w:val="20"/>
                <w:lang w:val="en-US"/>
              </w:rPr>
            </w:pPr>
          </w:p>
        </w:tc>
        <w:tc>
          <w:tcPr>
            <w:tcW w:w="1712" w:type="dxa"/>
          </w:tcPr>
          <w:p w14:paraId="492F1A1E" w14:textId="77777777" w:rsidR="008C2AA2" w:rsidRPr="00AB5146" w:rsidRDefault="008C2AA2" w:rsidP="005939DD">
            <w:pPr>
              <w:jc w:val="right"/>
              <w:rPr>
                <w:sz w:val="20"/>
                <w:szCs w:val="20"/>
              </w:rPr>
            </w:pPr>
          </w:p>
        </w:tc>
      </w:tr>
      <w:tr w:rsidR="008C2AA2" w:rsidRPr="00AB5146" w14:paraId="22F3757B" w14:textId="77777777" w:rsidTr="005939DD">
        <w:trPr>
          <w:jc w:val="center"/>
        </w:trPr>
        <w:tc>
          <w:tcPr>
            <w:tcW w:w="606" w:type="dxa"/>
          </w:tcPr>
          <w:p w14:paraId="2779B1E6" w14:textId="77777777" w:rsidR="008C2AA2" w:rsidRDefault="008C2AA2" w:rsidP="005939DD">
            <w:pPr>
              <w:rPr>
                <w:sz w:val="20"/>
                <w:szCs w:val="20"/>
              </w:rPr>
            </w:pPr>
            <w:r>
              <w:rPr>
                <w:sz w:val="20"/>
                <w:szCs w:val="20"/>
              </w:rPr>
              <w:t>2</w:t>
            </w:r>
          </w:p>
        </w:tc>
        <w:tc>
          <w:tcPr>
            <w:tcW w:w="4209" w:type="dxa"/>
          </w:tcPr>
          <w:p w14:paraId="02AA9EFF" w14:textId="77777777" w:rsidR="008C2AA2" w:rsidRPr="003D30BE" w:rsidRDefault="00FE6FB8" w:rsidP="005939DD">
            <w:pPr>
              <w:jc w:val="left"/>
            </w:pPr>
            <w:r w:rsidRPr="00FE6FB8">
              <w:t xml:space="preserve">Να αναφερθούν το όνομα – Έκδοση – Χρονολογία διάθεσης του </w:t>
            </w:r>
            <w:r w:rsidR="00B911AB">
              <w:t>π</w:t>
            </w:r>
            <w:r w:rsidR="00B911AB" w:rsidRPr="00CB3A4F">
              <w:t>ροτεινόμενο</w:t>
            </w:r>
            <w:r w:rsidR="00B911AB">
              <w:t>υ</w:t>
            </w:r>
            <w:r w:rsidR="00B911AB" w:rsidRPr="00CB3A4F">
              <w:t xml:space="preserve"> </w:t>
            </w:r>
            <w:r w:rsidRPr="00FE6FB8">
              <w:t>λογισμικού</w:t>
            </w:r>
            <w:r w:rsidR="009A5CED" w:rsidRPr="009A5CED">
              <w:t xml:space="preserve"> τεχνολογίας</w:t>
            </w:r>
            <w:r w:rsidR="003D30BE" w:rsidRPr="003D30BE">
              <w:t xml:space="preserve"> </w:t>
            </w:r>
            <w:r w:rsidR="009A3681">
              <w:rPr>
                <w:lang w:val="en-US"/>
              </w:rPr>
              <w:t>Blockchain</w:t>
            </w:r>
          </w:p>
        </w:tc>
        <w:tc>
          <w:tcPr>
            <w:tcW w:w="418" w:type="dxa"/>
            <w:vAlign w:val="center"/>
          </w:tcPr>
          <w:p w14:paraId="66A2595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D49CA4D" w14:textId="77777777" w:rsidR="008C2AA2" w:rsidRPr="0033129B" w:rsidRDefault="008C2AA2" w:rsidP="005939DD">
            <w:pPr>
              <w:jc w:val="right"/>
              <w:rPr>
                <w:sz w:val="20"/>
                <w:szCs w:val="20"/>
              </w:rPr>
            </w:pPr>
          </w:p>
        </w:tc>
        <w:tc>
          <w:tcPr>
            <w:tcW w:w="1712" w:type="dxa"/>
          </w:tcPr>
          <w:p w14:paraId="12E2D433" w14:textId="77777777" w:rsidR="008C2AA2" w:rsidRPr="00AB5146" w:rsidRDefault="008C2AA2" w:rsidP="005939DD">
            <w:pPr>
              <w:jc w:val="right"/>
              <w:rPr>
                <w:sz w:val="20"/>
                <w:szCs w:val="20"/>
              </w:rPr>
            </w:pPr>
          </w:p>
        </w:tc>
      </w:tr>
      <w:tr w:rsidR="008C2AA2" w:rsidRPr="00AB5146" w14:paraId="63B85922" w14:textId="77777777" w:rsidTr="005939DD">
        <w:trPr>
          <w:jc w:val="center"/>
        </w:trPr>
        <w:tc>
          <w:tcPr>
            <w:tcW w:w="606" w:type="dxa"/>
          </w:tcPr>
          <w:p w14:paraId="70EEB810" w14:textId="77777777" w:rsidR="008C2AA2" w:rsidRDefault="008C2AA2" w:rsidP="005939DD">
            <w:pPr>
              <w:rPr>
                <w:sz w:val="20"/>
                <w:szCs w:val="20"/>
              </w:rPr>
            </w:pPr>
            <w:r>
              <w:rPr>
                <w:sz w:val="20"/>
                <w:szCs w:val="20"/>
              </w:rPr>
              <w:t>3</w:t>
            </w:r>
          </w:p>
        </w:tc>
        <w:tc>
          <w:tcPr>
            <w:tcW w:w="4209" w:type="dxa"/>
          </w:tcPr>
          <w:p w14:paraId="1118297D" w14:textId="77777777" w:rsidR="008C2AA2" w:rsidRPr="00E23028" w:rsidRDefault="008C2AA2" w:rsidP="005939DD">
            <w:pPr>
              <w:jc w:val="left"/>
            </w:pPr>
            <w:r>
              <w:t xml:space="preserve">Προτεινόμενη υλοποίηση δικτύου και ανάλυση </w:t>
            </w:r>
            <w:r w:rsidRPr="00C01083">
              <w:t>του αμετάβλητου των δεδομένων</w:t>
            </w:r>
          </w:p>
        </w:tc>
        <w:tc>
          <w:tcPr>
            <w:tcW w:w="418" w:type="dxa"/>
            <w:vAlign w:val="center"/>
          </w:tcPr>
          <w:p w14:paraId="66FC54A2"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947BBD7" w14:textId="77777777" w:rsidR="008C2AA2" w:rsidRPr="0033129B" w:rsidRDefault="008C2AA2" w:rsidP="005939DD">
            <w:pPr>
              <w:jc w:val="right"/>
              <w:rPr>
                <w:sz w:val="20"/>
                <w:szCs w:val="20"/>
              </w:rPr>
            </w:pPr>
          </w:p>
        </w:tc>
        <w:tc>
          <w:tcPr>
            <w:tcW w:w="1712" w:type="dxa"/>
          </w:tcPr>
          <w:p w14:paraId="4FFE2403" w14:textId="77777777" w:rsidR="008C2AA2" w:rsidRPr="00AB5146" w:rsidRDefault="008C2AA2" w:rsidP="005939DD">
            <w:pPr>
              <w:jc w:val="right"/>
              <w:rPr>
                <w:sz w:val="20"/>
                <w:szCs w:val="20"/>
              </w:rPr>
            </w:pPr>
          </w:p>
        </w:tc>
      </w:tr>
      <w:tr w:rsidR="008C2AA2" w:rsidRPr="00AB5146" w14:paraId="3ACDCF93" w14:textId="77777777" w:rsidTr="005939DD">
        <w:trPr>
          <w:jc w:val="center"/>
        </w:trPr>
        <w:tc>
          <w:tcPr>
            <w:tcW w:w="606" w:type="dxa"/>
          </w:tcPr>
          <w:p w14:paraId="32406995" w14:textId="77777777" w:rsidR="008C2AA2" w:rsidRDefault="008C2AA2" w:rsidP="005939DD">
            <w:pPr>
              <w:rPr>
                <w:sz w:val="20"/>
                <w:szCs w:val="20"/>
              </w:rPr>
            </w:pPr>
            <w:r>
              <w:rPr>
                <w:sz w:val="20"/>
                <w:szCs w:val="20"/>
              </w:rPr>
              <w:t>4</w:t>
            </w:r>
          </w:p>
        </w:tc>
        <w:tc>
          <w:tcPr>
            <w:tcW w:w="4209" w:type="dxa"/>
          </w:tcPr>
          <w:p w14:paraId="6C1F591C" w14:textId="77777777" w:rsidR="008C2AA2" w:rsidRPr="00FE6FB8" w:rsidRDefault="008C2AA2" w:rsidP="005939DD">
            <w:pPr>
              <w:jc w:val="left"/>
            </w:pPr>
            <w:r>
              <w:rPr>
                <w:lang w:val="en-US"/>
              </w:rPr>
              <w:t>Open</w:t>
            </w:r>
            <w:r w:rsidRPr="00FE6FB8">
              <w:t xml:space="preserve"> </w:t>
            </w:r>
            <w:r>
              <w:rPr>
                <w:lang w:val="en-US"/>
              </w:rPr>
              <w:t>source</w:t>
            </w:r>
          </w:p>
        </w:tc>
        <w:tc>
          <w:tcPr>
            <w:tcW w:w="418" w:type="dxa"/>
            <w:vAlign w:val="center"/>
          </w:tcPr>
          <w:p w14:paraId="09AA7B2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6C43B4A0" w14:textId="77777777" w:rsidR="008C2AA2" w:rsidRPr="0033129B" w:rsidRDefault="008C2AA2" w:rsidP="005939DD">
            <w:pPr>
              <w:jc w:val="right"/>
              <w:rPr>
                <w:sz w:val="20"/>
                <w:szCs w:val="20"/>
              </w:rPr>
            </w:pPr>
          </w:p>
        </w:tc>
        <w:tc>
          <w:tcPr>
            <w:tcW w:w="1712" w:type="dxa"/>
          </w:tcPr>
          <w:p w14:paraId="7C754B11" w14:textId="77777777" w:rsidR="008C2AA2" w:rsidRPr="00AB5146" w:rsidRDefault="008C2AA2" w:rsidP="005939DD">
            <w:pPr>
              <w:jc w:val="right"/>
              <w:rPr>
                <w:sz w:val="20"/>
                <w:szCs w:val="20"/>
              </w:rPr>
            </w:pPr>
          </w:p>
        </w:tc>
      </w:tr>
      <w:tr w:rsidR="008C2AA2" w:rsidRPr="00AB5146" w14:paraId="49800046" w14:textId="77777777" w:rsidTr="005939DD">
        <w:trPr>
          <w:jc w:val="center"/>
        </w:trPr>
        <w:tc>
          <w:tcPr>
            <w:tcW w:w="606" w:type="dxa"/>
          </w:tcPr>
          <w:p w14:paraId="04A112BF" w14:textId="77777777" w:rsidR="008C2AA2" w:rsidRDefault="008C2AA2" w:rsidP="005939DD">
            <w:pPr>
              <w:rPr>
                <w:sz w:val="20"/>
                <w:szCs w:val="20"/>
              </w:rPr>
            </w:pPr>
            <w:r>
              <w:rPr>
                <w:sz w:val="20"/>
                <w:szCs w:val="20"/>
              </w:rPr>
              <w:lastRenderedPageBreak/>
              <w:t>5</w:t>
            </w:r>
          </w:p>
        </w:tc>
        <w:tc>
          <w:tcPr>
            <w:tcW w:w="4209" w:type="dxa"/>
          </w:tcPr>
          <w:p w14:paraId="3258E2C8" w14:textId="77777777" w:rsidR="008C2AA2" w:rsidRPr="00D7009B" w:rsidRDefault="00C12579"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418" w:type="dxa"/>
            <w:vAlign w:val="center"/>
          </w:tcPr>
          <w:p w14:paraId="1700F1BE"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A46CCC2" w14:textId="77777777" w:rsidR="008C2AA2" w:rsidRPr="0033129B" w:rsidRDefault="008C2AA2" w:rsidP="005939DD">
            <w:pPr>
              <w:jc w:val="right"/>
              <w:rPr>
                <w:sz w:val="20"/>
                <w:szCs w:val="20"/>
              </w:rPr>
            </w:pPr>
          </w:p>
        </w:tc>
        <w:tc>
          <w:tcPr>
            <w:tcW w:w="1712" w:type="dxa"/>
          </w:tcPr>
          <w:p w14:paraId="2929F3F0" w14:textId="77777777" w:rsidR="008C2AA2" w:rsidRPr="00AB5146" w:rsidRDefault="008C2AA2" w:rsidP="005939DD">
            <w:pPr>
              <w:jc w:val="right"/>
              <w:rPr>
                <w:sz w:val="20"/>
                <w:szCs w:val="20"/>
              </w:rPr>
            </w:pPr>
          </w:p>
        </w:tc>
      </w:tr>
    </w:tbl>
    <w:p w14:paraId="4E975F36" w14:textId="77777777" w:rsidR="008C2AA2" w:rsidRPr="00EB5A42" w:rsidRDefault="008C2AA2" w:rsidP="004A1D19">
      <w:pPr>
        <w:pStyle w:val="a3"/>
        <w:numPr>
          <w:ilvl w:val="0"/>
          <w:numId w:val="47"/>
        </w:numPr>
        <w:rPr>
          <w:b/>
          <w:bCs/>
        </w:rPr>
      </w:pPr>
      <w:bookmarkStart w:id="619" w:name="_Toc57762450"/>
      <w:r w:rsidRPr="00EB5A42">
        <w:rPr>
          <w:b/>
          <w:bCs/>
        </w:rPr>
        <w:t>Διαδικτυακή Πύλη govhub.gr</w:t>
      </w:r>
      <w:bookmarkEnd w:id="619"/>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18F32E5C" w14:textId="77777777" w:rsidTr="005939DD">
        <w:trPr>
          <w:jc w:val="center"/>
        </w:trPr>
        <w:tc>
          <w:tcPr>
            <w:tcW w:w="606" w:type="dxa"/>
            <w:vAlign w:val="center"/>
          </w:tcPr>
          <w:p w14:paraId="202C7608"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64B8DB75"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22C80D71"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FB87E24"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3CC1FF8"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60CBF2EC" w14:textId="77777777" w:rsidTr="005939DD">
        <w:trPr>
          <w:jc w:val="center"/>
        </w:trPr>
        <w:tc>
          <w:tcPr>
            <w:tcW w:w="606" w:type="dxa"/>
          </w:tcPr>
          <w:p w14:paraId="44463AEA" w14:textId="77777777" w:rsidR="008C2AA2" w:rsidRPr="00636410" w:rsidRDefault="008C2AA2" w:rsidP="005939DD">
            <w:pPr>
              <w:rPr>
                <w:sz w:val="20"/>
                <w:szCs w:val="20"/>
              </w:rPr>
            </w:pPr>
            <w:r>
              <w:rPr>
                <w:sz w:val="20"/>
                <w:szCs w:val="20"/>
              </w:rPr>
              <w:t>1</w:t>
            </w:r>
          </w:p>
        </w:tc>
        <w:tc>
          <w:tcPr>
            <w:tcW w:w="4209" w:type="dxa"/>
          </w:tcPr>
          <w:p w14:paraId="554F0563" w14:textId="77777777" w:rsidR="008C2AA2" w:rsidRPr="00F23811" w:rsidRDefault="008C2AA2" w:rsidP="005939DD">
            <w:pPr>
              <w:jc w:val="left"/>
            </w:pPr>
            <w:r>
              <w:t>Περιγραφή στησίματος διαδικτυακής πύλης</w:t>
            </w:r>
            <w:r w:rsidRPr="00F23811">
              <w:t xml:space="preserve"> </w:t>
            </w:r>
            <w:r>
              <w:t>και θεματικές ενότητες</w:t>
            </w:r>
          </w:p>
        </w:tc>
        <w:tc>
          <w:tcPr>
            <w:tcW w:w="418" w:type="dxa"/>
            <w:vAlign w:val="center"/>
          </w:tcPr>
          <w:p w14:paraId="538E93C3"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1FC76FCA" w14:textId="77777777" w:rsidR="008C2AA2" w:rsidRPr="00AB5146" w:rsidRDefault="008C2AA2" w:rsidP="005939DD">
            <w:pPr>
              <w:jc w:val="right"/>
              <w:rPr>
                <w:sz w:val="20"/>
                <w:szCs w:val="20"/>
                <w:lang w:val="en-US"/>
              </w:rPr>
            </w:pPr>
          </w:p>
        </w:tc>
        <w:tc>
          <w:tcPr>
            <w:tcW w:w="1712" w:type="dxa"/>
          </w:tcPr>
          <w:p w14:paraId="41186AF4" w14:textId="77777777" w:rsidR="008C2AA2" w:rsidRPr="00AB5146" w:rsidRDefault="008C2AA2" w:rsidP="005939DD">
            <w:pPr>
              <w:jc w:val="right"/>
              <w:rPr>
                <w:sz w:val="20"/>
                <w:szCs w:val="20"/>
              </w:rPr>
            </w:pPr>
          </w:p>
        </w:tc>
      </w:tr>
      <w:tr w:rsidR="008C2AA2" w:rsidRPr="00AB5146" w14:paraId="08C09D8B" w14:textId="77777777" w:rsidTr="005939DD">
        <w:trPr>
          <w:jc w:val="center"/>
        </w:trPr>
        <w:tc>
          <w:tcPr>
            <w:tcW w:w="606" w:type="dxa"/>
          </w:tcPr>
          <w:p w14:paraId="0B33313D" w14:textId="77777777" w:rsidR="008C2AA2" w:rsidRDefault="008C2AA2" w:rsidP="005939DD">
            <w:pPr>
              <w:rPr>
                <w:sz w:val="20"/>
                <w:szCs w:val="20"/>
              </w:rPr>
            </w:pPr>
            <w:r>
              <w:rPr>
                <w:sz w:val="20"/>
                <w:szCs w:val="20"/>
              </w:rPr>
              <w:t>2</w:t>
            </w:r>
          </w:p>
        </w:tc>
        <w:tc>
          <w:tcPr>
            <w:tcW w:w="4209" w:type="dxa"/>
          </w:tcPr>
          <w:p w14:paraId="45F49B0C" w14:textId="77777777" w:rsidR="008C2AA2" w:rsidRPr="0056180F" w:rsidRDefault="00D466C5" w:rsidP="005939DD">
            <w:pPr>
              <w:jc w:val="left"/>
            </w:pPr>
            <w:r>
              <w:t xml:space="preserve">Να ακολουθηθεί το </w:t>
            </w:r>
            <w:r w:rsidR="008C2AA2" w:rsidRPr="0056180F">
              <w:t>Responsive Web Design</w:t>
            </w:r>
          </w:p>
        </w:tc>
        <w:tc>
          <w:tcPr>
            <w:tcW w:w="418" w:type="dxa"/>
            <w:vAlign w:val="center"/>
          </w:tcPr>
          <w:p w14:paraId="53ECE37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1DE35DA" w14:textId="77777777" w:rsidR="008C2AA2" w:rsidRPr="00AB5146" w:rsidRDefault="008C2AA2" w:rsidP="005939DD">
            <w:pPr>
              <w:jc w:val="right"/>
              <w:rPr>
                <w:sz w:val="20"/>
                <w:szCs w:val="20"/>
                <w:lang w:val="en-US"/>
              </w:rPr>
            </w:pPr>
          </w:p>
        </w:tc>
        <w:tc>
          <w:tcPr>
            <w:tcW w:w="1712" w:type="dxa"/>
          </w:tcPr>
          <w:p w14:paraId="04C4B0D5" w14:textId="77777777" w:rsidR="008C2AA2" w:rsidRPr="00AB5146" w:rsidRDefault="008C2AA2" w:rsidP="005939DD">
            <w:pPr>
              <w:jc w:val="right"/>
              <w:rPr>
                <w:sz w:val="20"/>
                <w:szCs w:val="20"/>
              </w:rPr>
            </w:pPr>
          </w:p>
        </w:tc>
      </w:tr>
      <w:tr w:rsidR="008C2AA2" w:rsidRPr="00AB5146" w14:paraId="725FE9C6" w14:textId="77777777" w:rsidTr="005939DD">
        <w:trPr>
          <w:jc w:val="center"/>
        </w:trPr>
        <w:tc>
          <w:tcPr>
            <w:tcW w:w="606" w:type="dxa"/>
          </w:tcPr>
          <w:p w14:paraId="60689FE2" w14:textId="77777777" w:rsidR="008C2AA2" w:rsidRDefault="008C2AA2" w:rsidP="005939DD">
            <w:pPr>
              <w:rPr>
                <w:sz w:val="20"/>
                <w:szCs w:val="20"/>
              </w:rPr>
            </w:pPr>
            <w:r>
              <w:rPr>
                <w:sz w:val="20"/>
                <w:szCs w:val="20"/>
              </w:rPr>
              <w:t>3</w:t>
            </w:r>
          </w:p>
        </w:tc>
        <w:tc>
          <w:tcPr>
            <w:tcW w:w="4209" w:type="dxa"/>
          </w:tcPr>
          <w:p w14:paraId="28CA7865" w14:textId="77777777" w:rsidR="008C2AA2" w:rsidRPr="001E332B" w:rsidRDefault="00CB3A4F" w:rsidP="005939DD">
            <w:pPr>
              <w:jc w:val="left"/>
            </w:pPr>
            <w:r w:rsidRPr="00CB3A4F">
              <w:t>Να αναφερθεί το σύστημα CMS που θα χρησιμοποιηθεί, καθώς και η έκδοσή του</w:t>
            </w:r>
          </w:p>
        </w:tc>
        <w:tc>
          <w:tcPr>
            <w:tcW w:w="418" w:type="dxa"/>
            <w:vAlign w:val="center"/>
          </w:tcPr>
          <w:p w14:paraId="7A79859E"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2307F0D1" w14:textId="77777777" w:rsidR="008C2AA2" w:rsidRPr="0033129B" w:rsidRDefault="008C2AA2" w:rsidP="005939DD">
            <w:pPr>
              <w:jc w:val="right"/>
              <w:rPr>
                <w:sz w:val="20"/>
                <w:szCs w:val="20"/>
              </w:rPr>
            </w:pPr>
          </w:p>
        </w:tc>
        <w:tc>
          <w:tcPr>
            <w:tcW w:w="1712" w:type="dxa"/>
          </w:tcPr>
          <w:p w14:paraId="02AE437E" w14:textId="77777777" w:rsidR="008C2AA2" w:rsidRPr="00AB5146" w:rsidRDefault="008C2AA2" w:rsidP="005939DD">
            <w:pPr>
              <w:jc w:val="right"/>
              <w:rPr>
                <w:sz w:val="20"/>
                <w:szCs w:val="20"/>
              </w:rPr>
            </w:pPr>
          </w:p>
        </w:tc>
      </w:tr>
      <w:tr w:rsidR="008C2AA2" w:rsidRPr="00AB5146" w14:paraId="199A9BAF" w14:textId="77777777" w:rsidTr="005939DD">
        <w:trPr>
          <w:jc w:val="center"/>
        </w:trPr>
        <w:tc>
          <w:tcPr>
            <w:tcW w:w="606" w:type="dxa"/>
          </w:tcPr>
          <w:p w14:paraId="64984931" w14:textId="77777777" w:rsidR="008C2AA2" w:rsidRDefault="008C2AA2" w:rsidP="005939DD">
            <w:pPr>
              <w:rPr>
                <w:sz w:val="20"/>
                <w:szCs w:val="20"/>
              </w:rPr>
            </w:pPr>
            <w:r>
              <w:rPr>
                <w:sz w:val="20"/>
                <w:szCs w:val="20"/>
              </w:rPr>
              <w:t>4</w:t>
            </w:r>
          </w:p>
        </w:tc>
        <w:tc>
          <w:tcPr>
            <w:tcW w:w="4209" w:type="dxa"/>
          </w:tcPr>
          <w:p w14:paraId="413CBBBC" w14:textId="77777777" w:rsidR="008C2AA2" w:rsidRPr="001E332B" w:rsidRDefault="00CB3A4F"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1E332B">
              <w:rPr>
                <w:lang w:val="en-US"/>
              </w:rPr>
              <w:t>Web</w:t>
            </w:r>
            <w:r w:rsidR="001E332B" w:rsidRPr="001E332B">
              <w:t xml:space="preserve"> </w:t>
            </w:r>
            <w:r w:rsidR="001E332B">
              <w:rPr>
                <w:lang w:val="en-US"/>
              </w:rPr>
              <w:t>server</w:t>
            </w:r>
            <w:r w:rsidR="001E332B" w:rsidRPr="001E332B">
              <w:t xml:space="preserve"> </w:t>
            </w:r>
          </w:p>
        </w:tc>
        <w:tc>
          <w:tcPr>
            <w:tcW w:w="418" w:type="dxa"/>
            <w:vAlign w:val="center"/>
          </w:tcPr>
          <w:p w14:paraId="51FAFA7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24672835" w14:textId="77777777" w:rsidR="008C2AA2" w:rsidRPr="0033129B" w:rsidRDefault="008C2AA2" w:rsidP="005939DD">
            <w:pPr>
              <w:jc w:val="right"/>
              <w:rPr>
                <w:sz w:val="20"/>
                <w:szCs w:val="20"/>
              </w:rPr>
            </w:pPr>
          </w:p>
        </w:tc>
        <w:tc>
          <w:tcPr>
            <w:tcW w:w="1712" w:type="dxa"/>
          </w:tcPr>
          <w:p w14:paraId="247E3A98" w14:textId="77777777" w:rsidR="008C2AA2" w:rsidRPr="00AB5146" w:rsidRDefault="008C2AA2" w:rsidP="005939DD">
            <w:pPr>
              <w:jc w:val="right"/>
              <w:rPr>
                <w:sz w:val="20"/>
                <w:szCs w:val="20"/>
              </w:rPr>
            </w:pPr>
          </w:p>
        </w:tc>
      </w:tr>
      <w:tr w:rsidR="008C2AA2" w:rsidRPr="00AB5146" w14:paraId="56EE6464" w14:textId="77777777" w:rsidTr="005939DD">
        <w:trPr>
          <w:jc w:val="center"/>
        </w:trPr>
        <w:tc>
          <w:tcPr>
            <w:tcW w:w="606" w:type="dxa"/>
          </w:tcPr>
          <w:p w14:paraId="5B534078" w14:textId="77777777" w:rsidR="008C2AA2" w:rsidRDefault="008C2AA2" w:rsidP="005939DD">
            <w:pPr>
              <w:rPr>
                <w:sz w:val="20"/>
                <w:szCs w:val="20"/>
              </w:rPr>
            </w:pPr>
            <w:r>
              <w:rPr>
                <w:sz w:val="20"/>
                <w:szCs w:val="20"/>
              </w:rPr>
              <w:t>5</w:t>
            </w:r>
          </w:p>
        </w:tc>
        <w:tc>
          <w:tcPr>
            <w:tcW w:w="4209" w:type="dxa"/>
          </w:tcPr>
          <w:p w14:paraId="23DD28C4" w14:textId="77777777" w:rsidR="008C2AA2" w:rsidRPr="006F6A7D" w:rsidRDefault="00BE7002" w:rsidP="005939DD">
            <w:pPr>
              <w:jc w:val="left"/>
            </w:pPr>
            <w:r w:rsidRPr="00FE6FB8">
              <w:t xml:space="preserve">Να αναφερθούν το όνομα – Έκδοση – Χρονολογία διάθεσης του </w:t>
            </w:r>
            <w:r>
              <w:t>π</w:t>
            </w:r>
            <w:r w:rsidRPr="00CB3A4F">
              <w:t>ροτεινόμενο</w:t>
            </w:r>
            <w:r>
              <w:t>υ</w:t>
            </w:r>
            <w:r w:rsidRPr="00CB3A4F">
              <w:t xml:space="preserve"> </w:t>
            </w:r>
            <w:r w:rsidRPr="00FE6FB8">
              <w:t>λογισμικού</w:t>
            </w:r>
            <w:r w:rsidRPr="003D30BE">
              <w:t xml:space="preserve"> </w:t>
            </w:r>
            <w:r w:rsidR="001E332B">
              <w:rPr>
                <w:lang w:val="en-US"/>
              </w:rPr>
              <w:t>Database</w:t>
            </w:r>
            <w:r w:rsidR="001E332B" w:rsidRPr="001E332B">
              <w:t xml:space="preserve"> </w:t>
            </w:r>
            <w:r w:rsidR="001E332B">
              <w:rPr>
                <w:lang w:val="en-US"/>
              </w:rPr>
              <w:t>server</w:t>
            </w:r>
            <w:r w:rsidR="008C2AA2" w:rsidRPr="001E332B">
              <w:t xml:space="preserve"> </w:t>
            </w:r>
          </w:p>
        </w:tc>
        <w:tc>
          <w:tcPr>
            <w:tcW w:w="418" w:type="dxa"/>
            <w:vAlign w:val="center"/>
          </w:tcPr>
          <w:p w14:paraId="7671B3A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03050BD2" w14:textId="77777777" w:rsidR="008C2AA2" w:rsidRPr="0033129B" w:rsidRDefault="008C2AA2" w:rsidP="005939DD">
            <w:pPr>
              <w:jc w:val="right"/>
              <w:rPr>
                <w:sz w:val="20"/>
                <w:szCs w:val="20"/>
              </w:rPr>
            </w:pPr>
          </w:p>
        </w:tc>
        <w:tc>
          <w:tcPr>
            <w:tcW w:w="1712" w:type="dxa"/>
          </w:tcPr>
          <w:p w14:paraId="73A33327" w14:textId="77777777" w:rsidR="008C2AA2" w:rsidRPr="00AB5146" w:rsidRDefault="008C2AA2" w:rsidP="005939DD">
            <w:pPr>
              <w:jc w:val="right"/>
              <w:rPr>
                <w:sz w:val="20"/>
                <w:szCs w:val="20"/>
              </w:rPr>
            </w:pPr>
          </w:p>
        </w:tc>
      </w:tr>
      <w:tr w:rsidR="008C2AA2" w:rsidRPr="00AB5146" w14:paraId="56AFBBF2" w14:textId="77777777" w:rsidTr="005939DD">
        <w:trPr>
          <w:jc w:val="center"/>
        </w:trPr>
        <w:tc>
          <w:tcPr>
            <w:tcW w:w="606" w:type="dxa"/>
          </w:tcPr>
          <w:p w14:paraId="128E3F9A" w14:textId="77777777" w:rsidR="008C2AA2" w:rsidRDefault="008C2AA2" w:rsidP="005939DD">
            <w:pPr>
              <w:rPr>
                <w:sz w:val="20"/>
                <w:szCs w:val="20"/>
              </w:rPr>
            </w:pPr>
            <w:r>
              <w:rPr>
                <w:sz w:val="20"/>
                <w:szCs w:val="20"/>
              </w:rPr>
              <w:t>6</w:t>
            </w:r>
          </w:p>
        </w:tc>
        <w:tc>
          <w:tcPr>
            <w:tcW w:w="4209" w:type="dxa"/>
          </w:tcPr>
          <w:p w14:paraId="762AA04E" w14:textId="77777777" w:rsidR="008C2AA2" w:rsidRPr="00E23028" w:rsidRDefault="008C2AA2" w:rsidP="005939DD">
            <w:pPr>
              <w:jc w:val="left"/>
            </w:pPr>
            <w:r>
              <w:rPr>
                <w:lang w:val="en-US"/>
              </w:rPr>
              <w:t>E</w:t>
            </w:r>
            <w:r w:rsidRPr="000212A4">
              <w:t>πίπεδο προσβασιμότητας ΑΑ</w:t>
            </w:r>
            <w:r>
              <w:t xml:space="preserve"> ή ανώτερο</w:t>
            </w:r>
          </w:p>
        </w:tc>
        <w:tc>
          <w:tcPr>
            <w:tcW w:w="418" w:type="dxa"/>
            <w:vAlign w:val="center"/>
          </w:tcPr>
          <w:p w14:paraId="5C54B45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8984082" w14:textId="77777777" w:rsidR="008C2AA2" w:rsidRPr="0033129B" w:rsidRDefault="008C2AA2" w:rsidP="005939DD">
            <w:pPr>
              <w:jc w:val="right"/>
              <w:rPr>
                <w:sz w:val="20"/>
                <w:szCs w:val="20"/>
              </w:rPr>
            </w:pPr>
          </w:p>
        </w:tc>
        <w:tc>
          <w:tcPr>
            <w:tcW w:w="1712" w:type="dxa"/>
          </w:tcPr>
          <w:p w14:paraId="43EF8435" w14:textId="77777777" w:rsidR="008C2AA2" w:rsidRPr="00AB5146" w:rsidRDefault="008C2AA2" w:rsidP="005939DD">
            <w:pPr>
              <w:jc w:val="right"/>
              <w:rPr>
                <w:sz w:val="20"/>
                <w:szCs w:val="20"/>
              </w:rPr>
            </w:pPr>
          </w:p>
        </w:tc>
      </w:tr>
      <w:tr w:rsidR="008C2AA2" w:rsidRPr="00AB5146" w14:paraId="24538AFA" w14:textId="77777777" w:rsidTr="005939DD">
        <w:trPr>
          <w:jc w:val="center"/>
        </w:trPr>
        <w:tc>
          <w:tcPr>
            <w:tcW w:w="606" w:type="dxa"/>
          </w:tcPr>
          <w:p w14:paraId="2ECA12D3" w14:textId="77777777" w:rsidR="008C2AA2" w:rsidRDefault="008C2AA2" w:rsidP="005939DD">
            <w:pPr>
              <w:rPr>
                <w:sz w:val="20"/>
                <w:szCs w:val="20"/>
              </w:rPr>
            </w:pPr>
            <w:r>
              <w:rPr>
                <w:sz w:val="20"/>
                <w:szCs w:val="20"/>
              </w:rPr>
              <w:t>7</w:t>
            </w:r>
          </w:p>
        </w:tc>
        <w:tc>
          <w:tcPr>
            <w:tcW w:w="4209" w:type="dxa"/>
          </w:tcPr>
          <w:p w14:paraId="1940EF50" w14:textId="77777777" w:rsidR="008C2AA2" w:rsidRPr="000077D9" w:rsidRDefault="008C2AA2" w:rsidP="005939DD">
            <w:pPr>
              <w:jc w:val="left"/>
              <w:rPr>
                <w:lang w:val="en-US"/>
              </w:rPr>
            </w:pPr>
            <w:r>
              <w:rPr>
                <w:lang w:val="en-US"/>
              </w:rPr>
              <w:t>Open source</w:t>
            </w:r>
          </w:p>
        </w:tc>
        <w:tc>
          <w:tcPr>
            <w:tcW w:w="418" w:type="dxa"/>
            <w:vAlign w:val="center"/>
          </w:tcPr>
          <w:p w14:paraId="6B298E8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44EA3CB" w14:textId="77777777" w:rsidR="008C2AA2" w:rsidRPr="0033129B" w:rsidRDefault="008C2AA2" w:rsidP="005939DD">
            <w:pPr>
              <w:jc w:val="right"/>
              <w:rPr>
                <w:sz w:val="20"/>
                <w:szCs w:val="20"/>
              </w:rPr>
            </w:pPr>
          </w:p>
        </w:tc>
        <w:tc>
          <w:tcPr>
            <w:tcW w:w="1712" w:type="dxa"/>
          </w:tcPr>
          <w:p w14:paraId="47EE843A" w14:textId="77777777" w:rsidR="008C2AA2" w:rsidRPr="00AB5146" w:rsidRDefault="008C2AA2" w:rsidP="005939DD">
            <w:pPr>
              <w:jc w:val="right"/>
              <w:rPr>
                <w:sz w:val="20"/>
                <w:szCs w:val="20"/>
              </w:rPr>
            </w:pPr>
          </w:p>
        </w:tc>
      </w:tr>
      <w:tr w:rsidR="008C2AA2" w:rsidRPr="00AB5146" w14:paraId="123195DF" w14:textId="77777777" w:rsidTr="005939DD">
        <w:trPr>
          <w:jc w:val="center"/>
        </w:trPr>
        <w:tc>
          <w:tcPr>
            <w:tcW w:w="606" w:type="dxa"/>
          </w:tcPr>
          <w:p w14:paraId="34074D7F" w14:textId="77777777" w:rsidR="008C2AA2" w:rsidRDefault="008C2AA2" w:rsidP="005939DD">
            <w:pPr>
              <w:rPr>
                <w:sz w:val="20"/>
                <w:szCs w:val="20"/>
              </w:rPr>
            </w:pPr>
            <w:r>
              <w:rPr>
                <w:sz w:val="20"/>
                <w:szCs w:val="20"/>
              </w:rPr>
              <w:t>8</w:t>
            </w:r>
          </w:p>
        </w:tc>
        <w:tc>
          <w:tcPr>
            <w:tcW w:w="4209" w:type="dxa"/>
          </w:tcPr>
          <w:p w14:paraId="1734CF37" w14:textId="77777777" w:rsidR="008C2AA2" w:rsidRPr="000212A4" w:rsidRDefault="008C2AA2" w:rsidP="005939DD">
            <w:pPr>
              <w:jc w:val="left"/>
            </w:pPr>
            <w:r>
              <w:t xml:space="preserve">Ενσωμάτωση </w:t>
            </w:r>
            <w:r w:rsidRPr="000212A4">
              <w:rPr>
                <w:lang w:val="en-US"/>
              </w:rPr>
              <w:t>Google Analytics</w:t>
            </w:r>
          </w:p>
        </w:tc>
        <w:tc>
          <w:tcPr>
            <w:tcW w:w="418" w:type="dxa"/>
            <w:vAlign w:val="center"/>
          </w:tcPr>
          <w:p w14:paraId="5FFE2EC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35561C54" w14:textId="77777777" w:rsidR="008C2AA2" w:rsidRPr="0033129B" w:rsidRDefault="008C2AA2" w:rsidP="005939DD">
            <w:pPr>
              <w:jc w:val="right"/>
              <w:rPr>
                <w:sz w:val="20"/>
                <w:szCs w:val="20"/>
              </w:rPr>
            </w:pPr>
          </w:p>
        </w:tc>
        <w:tc>
          <w:tcPr>
            <w:tcW w:w="1712" w:type="dxa"/>
          </w:tcPr>
          <w:p w14:paraId="4389A2A6" w14:textId="77777777" w:rsidR="008C2AA2" w:rsidRPr="00AB5146" w:rsidRDefault="008C2AA2" w:rsidP="005939DD">
            <w:pPr>
              <w:jc w:val="right"/>
              <w:rPr>
                <w:sz w:val="20"/>
                <w:szCs w:val="20"/>
              </w:rPr>
            </w:pPr>
          </w:p>
        </w:tc>
      </w:tr>
      <w:tr w:rsidR="008C2AA2" w:rsidRPr="00AB5146" w14:paraId="3D1ED369" w14:textId="77777777" w:rsidTr="005939DD">
        <w:trPr>
          <w:jc w:val="center"/>
        </w:trPr>
        <w:tc>
          <w:tcPr>
            <w:tcW w:w="606" w:type="dxa"/>
          </w:tcPr>
          <w:p w14:paraId="134F3E24" w14:textId="77777777" w:rsidR="008C2AA2" w:rsidRDefault="008C2AA2" w:rsidP="005939DD">
            <w:pPr>
              <w:rPr>
                <w:sz w:val="20"/>
                <w:szCs w:val="20"/>
              </w:rPr>
            </w:pPr>
            <w:r>
              <w:rPr>
                <w:sz w:val="20"/>
                <w:szCs w:val="20"/>
              </w:rPr>
              <w:t>9</w:t>
            </w:r>
          </w:p>
        </w:tc>
        <w:tc>
          <w:tcPr>
            <w:tcW w:w="4209" w:type="dxa"/>
          </w:tcPr>
          <w:p w14:paraId="620FB268" w14:textId="77777777" w:rsidR="008C2AA2" w:rsidRPr="00A15EC3" w:rsidRDefault="008C2AA2" w:rsidP="005939DD">
            <w:pPr>
              <w:jc w:val="left"/>
              <w:rPr>
                <w:lang w:val="en-US"/>
              </w:rPr>
            </w:pPr>
            <w:r>
              <w:t xml:space="preserve">Υποστήριξη </w:t>
            </w:r>
            <w:r>
              <w:rPr>
                <w:lang w:val="en-US"/>
              </w:rPr>
              <w:t>SEO</w:t>
            </w:r>
          </w:p>
        </w:tc>
        <w:tc>
          <w:tcPr>
            <w:tcW w:w="418" w:type="dxa"/>
            <w:vAlign w:val="center"/>
          </w:tcPr>
          <w:p w14:paraId="0F3C3CFD"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4FC7D65" w14:textId="77777777" w:rsidR="008C2AA2" w:rsidRPr="0033129B" w:rsidRDefault="008C2AA2" w:rsidP="005939DD">
            <w:pPr>
              <w:jc w:val="right"/>
              <w:rPr>
                <w:sz w:val="20"/>
                <w:szCs w:val="20"/>
              </w:rPr>
            </w:pPr>
          </w:p>
        </w:tc>
        <w:tc>
          <w:tcPr>
            <w:tcW w:w="1712" w:type="dxa"/>
          </w:tcPr>
          <w:p w14:paraId="35634A1C" w14:textId="77777777" w:rsidR="008C2AA2" w:rsidRPr="00AB5146" w:rsidRDefault="008C2AA2" w:rsidP="005939DD">
            <w:pPr>
              <w:jc w:val="right"/>
              <w:rPr>
                <w:sz w:val="20"/>
                <w:szCs w:val="20"/>
              </w:rPr>
            </w:pPr>
          </w:p>
        </w:tc>
      </w:tr>
      <w:tr w:rsidR="008C2AA2" w:rsidRPr="00AB5146" w14:paraId="64D355E3" w14:textId="77777777" w:rsidTr="005939DD">
        <w:trPr>
          <w:jc w:val="center"/>
        </w:trPr>
        <w:tc>
          <w:tcPr>
            <w:tcW w:w="606" w:type="dxa"/>
          </w:tcPr>
          <w:p w14:paraId="62A148AC" w14:textId="77777777" w:rsidR="008C2AA2" w:rsidRDefault="008C2AA2" w:rsidP="005939DD">
            <w:pPr>
              <w:rPr>
                <w:sz w:val="20"/>
                <w:szCs w:val="20"/>
              </w:rPr>
            </w:pPr>
            <w:r>
              <w:rPr>
                <w:sz w:val="20"/>
                <w:szCs w:val="20"/>
              </w:rPr>
              <w:t>10</w:t>
            </w:r>
          </w:p>
        </w:tc>
        <w:tc>
          <w:tcPr>
            <w:tcW w:w="4209" w:type="dxa"/>
          </w:tcPr>
          <w:p w14:paraId="606DCD0B" w14:textId="77777777" w:rsidR="008C2AA2" w:rsidRDefault="008C2AA2" w:rsidP="005939DD">
            <w:pPr>
              <w:jc w:val="left"/>
            </w:pPr>
            <w:r>
              <w:t>Βασικά Χαρακτηριστικά:</w:t>
            </w:r>
          </w:p>
          <w:p w14:paraId="6F6001AD" w14:textId="77777777" w:rsidR="008C2AA2" w:rsidRDefault="008C2AA2" w:rsidP="004A1D19">
            <w:pPr>
              <w:pStyle w:val="a3"/>
              <w:numPr>
                <w:ilvl w:val="0"/>
                <w:numId w:val="46"/>
              </w:numPr>
              <w:spacing w:before="120" w:after="120"/>
              <w:jc w:val="left"/>
            </w:pPr>
            <w:r>
              <w:t>Ευχρηστία</w:t>
            </w:r>
          </w:p>
          <w:p w14:paraId="512D2C27" w14:textId="77777777" w:rsidR="008C2AA2" w:rsidRDefault="008C2AA2" w:rsidP="004A1D19">
            <w:pPr>
              <w:pStyle w:val="a3"/>
              <w:numPr>
                <w:ilvl w:val="0"/>
                <w:numId w:val="46"/>
              </w:numPr>
              <w:spacing w:before="120" w:after="120"/>
              <w:jc w:val="left"/>
            </w:pPr>
            <w:r>
              <w:t>Φιλικότητα</w:t>
            </w:r>
          </w:p>
          <w:p w14:paraId="4D03B9FF" w14:textId="77777777" w:rsidR="008C2AA2" w:rsidRDefault="008C2AA2" w:rsidP="004A1D19">
            <w:pPr>
              <w:pStyle w:val="a3"/>
              <w:numPr>
                <w:ilvl w:val="0"/>
                <w:numId w:val="46"/>
              </w:numPr>
              <w:spacing w:before="120" w:after="120"/>
              <w:jc w:val="left"/>
            </w:pPr>
            <w:r>
              <w:t>Προσβασιμότητα</w:t>
            </w:r>
          </w:p>
          <w:p w14:paraId="23033FB5" w14:textId="77777777" w:rsidR="008C2AA2" w:rsidRDefault="008C2AA2" w:rsidP="004A1D19">
            <w:pPr>
              <w:pStyle w:val="a3"/>
              <w:numPr>
                <w:ilvl w:val="0"/>
                <w:numId w:val="46"/>
              </w:numPr>
              <w:spacing w:before="120" w:after="120"/>
              <w:jc w:val="left"/>
            </w:pPr>
            <w:r>
              <w:t>Απρόσκοπτη Λειτουργία</w:t>
            </w:r>
          </w:p>
        </w:tc>
        <w:tc>
          <w:tcPr>
            <w:tcW w:w="418" w:type="dxa"/>
            <w:vAlign w:val="center"/>
          </w:tcPr>
          <w:p w14:paraId="4EAFD4F3"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A895215" w14:textId="77777777" w:rsidR="008C2AA2" w:rsidRPr="0033129B" w:rsidRDefault="008C2AA2" w:rsidP="005939DD">
            <w:pPr>
              <w:jc w:val="right"/>
              <w:rPr>
                <w:sz w:val="20"/>
                <w:szCs w:val="20"/>
              </w:rPr>
            </w:pPr>
          </w:p>
        </w:tc>
        <w:tc>
          <w:tcPr>
            <w:tcW w:w="1712" w:type="dxa"/>
          </w:tcPr>
          <w:p w14:paraId="111EC760" w14:textId="77777777" w:rsidR="008C2AA2" w:rsidRPr="00AB5146" w:rsidRDefault="008C2AA2" w:rsidP="005939DD">
            <w:pPr>
              <w:jc w:val="right"/>
              <w:rPr>
                <w:sz w:val="20"/>
                <w:szCs w:val="20"/>
              </w:rPr>
            </w:pPr>
          </w:p>
        </w:tc>
      </w:tr>
      <w:tr w:rsidR="008C2AA2" w:rsidRPr="00AB5146" w14:paraId="7FF19224" w14:textId="77777777" w:rsidTr="005939DD">
        <w:trPr>
          <w:jc w:val="center"/>
        </w:trPr>
        <w:tc>
          <w:tcPr>
            <w:tcW w:w="606" w:type="dxa"/>
          </w:tcPr>
          <w:p w14:paraId="1A92BF28" w14:textId="77777777" w:rsidR="008C2AA2" w:rsidRDefault="008C2AA2" w:rsidP="005939DD">
            <w:pPr>
              <w:rPr>
                <w:sz w:val="20"/>
                <w:szCs w:val="20"/>
              </w:rPr>
            </w:pPr>
            <w:r>
              <w:rPr>
                <w:sz w:val="20"/>
                <w:szCs w:val="20"/>
              </w:rPr>
              <w:t>11</w:t>
            </w:r>
          </w:p>
        </w:tc>
        <w:tc>
          <w:tcPr>
            <w:tcW w:w="4209" w:type="dxa"/>
          </w:tcPr>
          <w:p w14:paraId="0ABC2545" w14:textId="77777777" w:rsidR="008C2AA2" w:rsidRPr="00BE1472" w:rsidRDefault="008C2AA2" w:rsidP="005939DD">
            <w:pPr>
              <w:jc w:val="left"/>
            </w:pPr>
            <w:r>
              <w:t>Π</w:t>
            </w:r>
            <w:r w:rsidRPr="00AE4228">
              <w:t>ρωτότυπ</w:t>
            </w:r>
            <w:r>
              <w:t>η</w:t>
            </w:r>
            <w:r w:rsidRPr="00AE4228">
              <w:t xml:space="preserve"> εικαστικ</w:t>
            </w:r>
            <w:r>
              <w:t>ή</w:t>
            </w:r>
            <w:r w:rsidRPr="00AE4228">
              <w:t xml:space="preserve"> προσ</w:t>
            </w:r>
            <w:r>
              <w:t>έ</w:t>
            </w:r>
            <w:r w:rsidRPr="00AE4228">
              <w:t>γγ</w:t>
            </w:r>
            <w:r>
              <w:t>ι</w:t>
            </w:r>
            <w:r w:rsidRPr="00AE4228">
              <w:t>σ</w:t>
            </w:r>
            <w:r>
              <w:t>η (Μακέτα)</w:t>
            </w:r>
            <w:r w:rsidR="00BE1472">
              <w:t xml:space="preserve">, όχι χρήση έτοιμου </w:t>
            </w:r>
            <w:r w:rsidR="00BE1472">
              <w:rPr>
                <w:lang w:val="en-US"/>
              </w:rPr>
              <w:t>theme</w:t>
            </w:r>
          </w:p>
        </w:tc>
        <w:tc>
          <w:tcPr>
            <w:tcW w:w="418" w:type="dxa"/>
            <w:vAlign w:val="center"/>
          </w:tcPr>
          <w:p w14:paraId="6EEE8355" w14:textId="77777777" w:rsidR="008C2AA2" w:rsidRPr="00AE4228" w:rsidRDefault="008C2AA2" w:rsidP="005939DD">
            <w:pPr>
              <w:jc w:val="center"/>
              <w:rPr>
                <w:b/>
                <w:bCs/>
                <w:sz w:val="20"/>
                <w:szCs w:val="20"/>
              </w:rPr>
            </w:pPr>
            <w:r w:rsidRPr="007E6F8E">
              <w:rPr>
                <w:b/>
                <w:bCs/>
                <w:sz w:val="20"/>
                <w:szCs w:val="20"/>
                <w:lang w:val="en-US"/>
              </w:rPr>
              <w:t>NAI</w:t>
            </w:r>
          </w:p>
        </w:tc>
        <w:tc>
          <w:tcPr>
            <w:tcW w:w="1351" w:type="dxa"/>
          </w:tcPr>
          <w:p w14:paraId="4F3147B8" w14:textId="77777777" w:rsidR="008C2AA2" w:rsidRPr="0033129B" w:rsidRDefault="008C2AA2" w:rsidP="005939DD">
            <w:pPr>
              <w:jc w:val="right"/>
              <w:rPr>
                <w:sz w:val="20"/>
                <w:szCs w:val="20"/>
              </w:rPr>
            </w:pPr>
          </w:p>
        </w:tc>
        <w:tc>
          <w:tcPr>
            <w:tcW w:w="1712" w:type="dxa"/>
          </w:tcPr>
          <w:p w14:paraId="309930CA" w14:textId="77777777" w:rsidR="008C2AA2" w:rsidRPr="00AB5146" w:rsidRDefault="008C2AA2" w:rsidP="005939DD">
            <w:pPr>
              <w:jc w:val="right"/>
              <w:rPr>
                <w:sz w:val="20"/>
                <w:szCs w:val="20"/>
              </w:rPr>
            </w:pPr>
          </w:p>
        </w:tc>
      </w:tr>
      <w:tr w:rsidR="008C2AA2" w:rsidRPr="00AB5146" w14:paraId="0D7BC269" w14:textId="77777777" w:rsidTr="005939DD">
        <w:trPr>
          <w:jc w:val="center"/>
        </w:trPr>
        <w:tc>
          <w:tcPr>
            <w:tcW w:w="606" w:type="dxa"/>
          </w:tcPr>
          <w:p w14:paraId="71806A55" w14:textId="77777777" w:rsidR="008C2AA2" w:rsidRDefault="008C2AA2" w:rsidP="005939DD">
            <w:pPr>
              <w:rPr>
                <w:sz w:val="20"/>
                <w:szCs w:val="20"/>
              </w:rPr>
            </w:pPr>
            <w:r>
              <w:rPr>
                <w:sz w:val="20"/>
                <w:szCs w:val="20"/>
              </w:rPr>
              <w:t>12</w:t>
            </w:r>
          </w:p>
        </w:tc>
        <w:tc>
          <w:tcPr>
            <w:tcW w:w="4209" w:type="dxa"/>
          </w:tcPr>
          <w:p w14:paraId="667C3770" w14:textId="77777777" w:rsidR="008C2AA2" w:rsidRDefault="008C2AA2" w:rsidP="005939DD">
            <w:pPr>
              <w:jc w:val="left"/>
            </w:pPr>
            <w:r>
              <w:t>Υ</w:t>
            </w:r>
            <w:r w:rsidRPr="00AB512B">
              <w:t>ποστ</w:t>
            </w:r>
            <w:r>
              <w:t>ή</w:t>
            </w:r>
            <w:r w:rsidRPr="00AB512B">
              <w:t>ρ</w:t>
            </w:r>
            <w:r>
              <w:t>ιξη</w:t>
            </w:r>
            <w:r w:rsidRPr="00AB512B">
              <w:t xml:space="preserve"> RSS</w:t>
            </w:r>
            <w:r>
              <w:t xml:space="preserve">, </w:t>
            </w:r>
            <w:r w:rsidRPr="00AB512B">
              <w:t>JavaScript</w:t>
            </w:r>
          </w:p>
        </w:tc>
        <w:tc>
          <w:tcPr>
            <w:tcW w:w="418" w:type="dxa"/>
            <w:vAlign w:val="center"/>
          </w:tcPr>
          <w:p w14:paraId="4667A791"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11944463" w14:textId="77777777" w:rsidR="008C2AA2" w:rsidRPr="0033129B" w:rsidRDefault="008C2AA2" w:rsidP="005939DD">
            <w:pPr>
              <w:jc w:val="right"/>
              <w:rPr>
                <w:sz w:val="20"/>
                <w:szCs w:val="20"/>
              </w:rPr>
            </w:pPr>
          </w:p>
        </w:tc>
        <w:tc>
          <w:tcPr>
            <w:tcW w:w="1712" w:type="dxa"/>
          </w:tcPr>
          <w:p w14:paraId="00105439" w14:textId="77777777" w:rsidR="008C2AA2" w:rsidRPr="00AB5146" w:rsidRDefault="008C2AA2" w:rsidP="005939DD">
            <w:pPr>
              <w:jc w:val="right"/>
              <w:rPr>
                <w:sz w:val="20"/>
                <w:szCs w:val="20"/>
              </w:rPr>
            </w:pPr>
          </w:p>
        </w:tc>
      </w:tr>
      <w:tr w:rsidR="008C2AA2" w:rsidRPr="00AB5146" w14:paraId="2986AE40" w14:textId="77777777" w:rsidTr="005939DD">
        <w:trPr>
          <w:jc w:val="center"/>
        </w:trPr>
        <w:tc>
          <w:tcPr>
            <w:tcW w:w="606" w:type="dxa"/>
          </w:tcPr>
          <w:p w14:paraId="5FDDF65C" w14:textId="77777777" w:rsidR="008C2AA2" w:rsidRDefault="008C2AA2" w:rsidP="005939DD">
            <w:pPr>
              <w:rPr>
                <w:sz w:val="20"/>
                <w:szCs w:val="20"/>
              </w:rPr>
            </w:pPr>
            <w:r>
              <w:rPr>
                <w:sz w:val="20"/>
                <w:szCs w:val="20"/>
              </w:rPr>
              <w:t>13</w:t>
            </w:r>
          </w:p>
        </w:tc>
        <w:tc>
          <w:tcPr>
            <w:tcW w:w="4209" w:type="dxa"/>
          </w:tcPr>
          <w:p w14:paraId="6141021A" w14:textId="77777777" w:rsidR="008C2AA2" w:rsidRPr="00AB512B" w:rsidRDefault="008C2AA2" w:rsidP="005939DD">
            <w:pPr>
              <w:jc w:val="left"/>
            </w:pPr>
            <w:r>
              <w:t>Μ</w:t>
            </w:r>
            <w:r w:rsidRPr="00F23811">
              <w:t>έσα κοινωνικής δικτύωσης</w:t>
            </w:r>
          </w:p>
        </w:tc>
        <w:tc>
          <w:tcPr>
            <w:tcW w:w="418" w:type="dxa"/>
            <w:vAlign w:val="center"/>
          </w:tcPr>
          <w:p w14:paraId="15FA8F8A"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1" w:type="dxa"/>
          </w:tcPr>
          <w:p w14:paraId="486170C8" w14:textId="77777777" w:rsidR="008C2AA2" w:rsidRPr="0033129B" w:rsidRDefault="008C2AA2" w:rsidP="005939DD">
            <w:pPr>
              <w:jc w:val="right"/>
              <w:rPr>
                <w:sz w:val="20"/>
                <w:szCs w:val="20"/>
              </w:rPr>
            </w:pPr>
          </w:p>
        </w:tc>
        <w:tc>
          <w:tcPr>
            <w:tcW w:w="1712" w:type="dxa"/>
          </w:tcPr>
          <w:p w14:paraId="5D3085B7" w14:textId="77777777" w:rsidR="008C2AA2" w:rsidRPr="00AB5146" w:rsidRDefault="008C2AA2" w:rsidP="005939DD">
            <w:pPr>
              <w:jc w:val="right"/>
              <w:rPr>
                <w:sz w:val="20"/>
                <w:szCs w:val="20"/>
              </w:rPr>
            </w:pPr>
          </w:p>
        </w:tc>
      </w:tr>
      <w:tr w:rsidR="008C2AA2" w:rsidRPr="00AB5146" w14:paraId="29521E85" w14:textId="77777777" w:rsidTr="005939DD">
        <w:trPr>
          <w:jc w:val="center"/>
        </w:trPr>
        <w:tc>
          <w:tcPr>
            <w:tcW w:w="606" w:type="dxa"/>
          </w:tcPr>
          <w:p w14:paraId="2ED78EE3" w14:textId="77777777" w:rsidR="008C2AA2" w:rsidRPr="006F6A7D" w:rsidRDefault="008C2AA2" w:rsidP="005939DD">
            <w:pPr>
              <w:rPr>
                <w:sz w:val="20"/>
                <w:szCs w:val="20"/>
                <w:lang w:val="en-US"/>
              </w:rPr>
            </w:pPr>
            <w:r>
              <w:rPr>
                <w:sz w:val="20"/>
                <w:szCs w:val="20"/>
                <w:lang w:val="en-US"/>
              </w:rPr>
              <w:t>14</w:t>
            </w:r>
          </w:p>
        </w:tc>
        <w:tc>
          <w:tcPr>
            <w:tcW w:w="4209" w:type="dxa"/>
          </w:tcPr>
          <w:p w14:paraId="1E9178CD" w14:textId="77777777" w:rsidR="008C2AA2" w:rsidRDefault="008C2AA2" w:rsidP="005939DD">
            <w:pPr>
              <w:jc w:val="left"/>
            </w:pPr>
            <w:r>
              <w:t>Δ</w:t>
            </w:r>
            <w:r w:rsidRPr="00F23811">
              <w:t>ημιουργία σελίδων για την περίπτωση 404 ή 500/503/504</w:t>
            </w:r>
          </w:p>
        </w:tc>
        <w:tc>
          <w:tcPr>
            <w:tcW w:w="418" w:type="dxa"/>
            <w:vAlign w:val="center"/>
          </w:tcPr>
          <w:p w14:paraId="4DD41E3F" w14:textId="77777777" w:rsidR="008C2AA2" w:rsidRPr="00F23811" w:rsidRDefault="008C2AA2" w:rsidP="005939DD">
            <w:pPr>
              <w:jc w:val="center"/>
              <w:rPr>
                <w:b/>
                <w:bCs/>
                <w:sz w:val="20"/>
                <w:szCs w:val="20"/>
              </w:rPr>
            </w:pPr>
            <w:r w:rsidRPr="007E6F8E">
              <w:rPr>
                <w:b/>
                <w:bCs/>
                <w:sz w:val="20"/>
                <w:szCs w:val="20"/>
                <w:lang w:val="en-US"/>
              </w:rPr>
              <w:t>NAI</w:t>
            </w:r>
          </w:p>
        </w:tc>
        <w:tc>
          <w:tcPr>
            <w:tcW w:w="1351" w:type="dxa"/>
          </w:tcPr>
          <w:p w14:paraId="5D99458E" w14:textId="77777777" w:rsidR="008C2AA2" w:rsidRPr="0033129B" w:rsidRDefault="008C2AA2" w:rsidP="005939DD">
            <w:pPr>
              <w:jc w:val="right"/>
              <w:rPr>
                <w:sz w:val="20"/>
                <w:szCs w:val="20"/>
              </w:rPr>
            </w:pPr>
          </w:p>
        </w:tc>
        <w:tc>
          <w:tcPr>
            <w:tcW w:w="1712" w:type="dxa"/>
          </w:tcPr>
          <w:p w14:paraId="5C0E3D4A" w14:textId="77777777" w:rsidR="008C2AA2" w:rsidRPr="00AB5146" w:rsidRDefault="008C2AA2" w:rsidP="005939DD">
            <w:pPr>
              <w:jc w:val="right"/>
              <w:rPr>
                <w:sz w:val="20"/>
                <w:szCs w:val="20"/>
              </w:rPr>
            </w:pPr>
          </w:p>
        </w:tc>
      </w:tr>
      <w:tr w:rsidR="008C2AA2" w:rsidRPr="00AB5146" w14:paraId="780DC524" w14:textId="77777777" w:rsidTr="005939DD">
        <w:trPr>
          <w:jc w:val="center"/>
        </w:trPr>
        <w:tc>
          <w:tcPr>
            <w:tcW w:w="606" w:type="dxa"/>
          </w:tcPr>
          <w:p w14:paraId="4E69979A" w14:textId="77777777" w:rsidR="008C2AA2" w:rsidRPr="006F6A7D" w:rsidRDefault="008C2AA2" w:rsidP="005939DD">
            <w:pPr>
              <w:rPr>
                <w:sz w:val="20"/>
                <w:szCs w:val="20"/>
                <w:lang w:val="en-US"/>
              </w:rPr>
            </w:pPr>
            <w:r>
              <w:rPr>
                <w:sz w:val="20"/>
                <w:szCs w:val="20"/>
                <w:lang w:val="en-US"/>
              </w:rPr>
              <w:t>15</w:t>
            </w:r>
          </w:p>
        </w:tc>
        <w:tc>
          <w:tcPr>
            <w:tcW w:w="4209" w:type="dxa"/>
          </w:tcPr>
          <w:p w14:paraId="43E9CD21" w14:textId="77777777" w:rsidR="008C2AA2" w:rsidRPr="00F23811" w:rsidRDefault="008C2AA2" w:rsidP="005939DD">
            <w:pPr>
              <w:jc w:val="left"/>
            </w:pPr>
            <w:r>
              <w:t xml:space="preserve">Αναζήτηση σε όλο το </w:t>
            </w:r>
            <w:r>
              <w:rPr>
                <w:lang w:val="en-US"/>
              </w:rPr>
              <w:t>site</w:t>
            </w:r>
          </w:p>
        </w:tc>
        <w:tc>
          <w:tcPr>
            <w:tcW w:w="418" w:type="dxa"/>
            <w:vAlign w:val="center"/>
          </w:tcPr>
          <w:p w14:paraId="7B6F5130" w14:textId="77777777" w:rsidR="008C2AA2" w:rsidRPr="00F23811" w:rsidRDefault="008C2AA2" w:rsidP="005939DD">
            <w:pPr>
              <w:jc w:val="center"/>
              <w:rPr>
                <w:b/>
                <w:bCs/>
                <w:sz w:val="20"/>
                <w:szCs w:val="20"/>
              </w:rPr>
            </w:pPr>
            <w:r w:rsidRPr="007E6F8E">
              <w:rPr>
                <w:b/>
                <w:bCs/>
                <w:sz w:val="20"/>
                <w:szCs w:val="20"/>
                <w:lang w:val="en-US"/>
              </w:rPr>
              <w:t>NAI</w:t>
            </w:r>
          </w:p>
        </w:tc>
        <w:tc>
          <w:tcPr>
            <w:tcW w:w="1351" w:type="dxa"/>
          </w:tcPr>
          <w:p w14:paraId="788A9558" w14:textId="77777777" w:rsidR="008C2AA2" w:rsidRPr="0033129B" w:rsidRDefault="008C2AA2" w:rsidP="005939DD">
            <w:pPr>
              <w:jc w:val="right"/>
              <w:rPr>
                <w:sz w:val="20"/>
                <w:szCs w:val="20"/>
              </w:rPr>
            </w:pPr>
          </w:p>
        </w:tc>
        <w:tc>
          <w:tcPr>
            <w:tcW w:w="1712" w:type="dxa"/>
          </w:tcPr>
          <w:p w14:paraId="77905B5C" w14:textId="77777777" w:rsidR="008C2AA2" w:rsidRPr="00AB5146" w:rsidRDefault="008C2AA2" w:rsidP="005939DD">
            <w:pPr>
              <w:jc w:val="right"/>
              <w:rPr>
                <w:sz w:val="20"/>
                <w:szCs w:val="20"/>
              </w:rPr>
            </w:pPr>
          </w:p>
        </w:tc>
      </w:tr>
    </w:tbl>
    <w:p w14:paraId="4350E57F" w14:textId="77777777" w:rsidR="008C2AA2" w:rsidRPr="00EB5A42" w:rsidRDefault="008C2AA2" w:rsidP="004A1D19">
      <w:pPr>
        <w:pStyle w:val="a3"/>
        <w:numPr>
          <w:ilvl w:val="0"/>
          <w:numId w:val="47"/>
        </w:numPr>
        <w:rPr>
          <w:b/>
          <w:bCs/>
        </w:rPr>
      </w:pPr>
      <w:bookmarkStart w:id="620" w:name="_Toc57762451"/>
      <w:r w:rsidRPr="00EB5A42">
        <w:rPr>
          <w:b/>
          <w:bCs/>
        </w:rPr>
        <w:t>Υποσύστημα Ενεργοποίησης Φορέων</w:t>
      </w:r>
      <w:bookmarkEnd w:id="620"/>
    </w:p>
    <w:tbl>
      <w:tblPr>
        <w:tblStyle w:val="a5"/>
        <w:tblW w:w="0" w:type="auto"/>
        <w:jc w:val="center"/>
        <w:tblLook w:val="04A0" w:firstRow="1" w:lastRow="0" w:firstColumn="1" w:lastColumn="0" w:noHBand="0" w:noVBand="1"/>
      </w:tblPr>
      <w:tblGrid>
        <w:gridCol w:w="606"/>
        <w:gridCol w:w="4209"/>
        <w:gridCol w:w="1290"/>
        <w:gridCol w:w="1351"/>
        <w:gridCol w:w="1712"/>
      </w:tblGrid>
      <w:tr w:rsidR="008C2AA2" w:rsidRPr="00AB5146" w14:paraId="707BB595" w14:textId="77777777" w:rsidTr="005939DD">
        <w:trPr>
          <w:jc w:val="center"/>
        </w:trPr>
        <w:tc>
          <w:tcPr>
            <w:tcW w:w="606" w:type="dxa"/>
            <w:vAlign w:val="center"/>
          </w:tcPr>
          <w:p w14:paraId="118116E0"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20574BC5" w14:textId="77777777" w:rsidR="008C2AA2" w:rsidRPr="00AB5146" w:rsidRDefault="008C2AA2" w:rsidP="005939DD">
            <w:pPr>
              <w:jc w:val="center"/>
              <w:rPr>
                <w:b/>
                <w:bCs/>
                <w:sz w:val="20"/>
                <w:szCs w:val="20"/>
              </w:rPr>
            </w:pPr>
            <w:r w:rsidRPr="00AB5146">
              <w:rPr>
                <w:b/>
                <w:bCs/>
                <w:sz w:val="20"/>
                <w:szCs w:val="20"/>
              </w:rPr>
              <w:t>ΠΡΟΔΙΑΦΡΑΦΗ</w:t>
            </w:r>
          </w:p>
        </w:tc>
        <w:tc>
          <w:tcPr>
            <w:tcW w:w="418" w:type="dxa"/>
            <w:vAlign w:val="center"/>
          </w:tcPr>
          <w:p w14:paraId="5002877A"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0C143508"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E4321FC"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4C9E612A" w14:textId="77777777" w:rsidTr="005939DD">
        <w:trPr>
          <w:jc w:val="center"/>
        </w:trPr>
        <w:tc>
          <w:tcPr>
            <w:tcW w:w="606" w:type="dxa"/>
          </w:tcPr>
          <w:p w14:paraId="54F20AD7" w14:textId="77777777" w:rsidR="008C2AA2" w:rsidRPr="00636410" w:rsidRDefault="008C2AA2" w:rsidP="005939DD">
            <w:pPr>
              <w:rPr>
                <w:sz w:val="20"/>
                <w:szCs w:val="20"/>
              </w:rPr>
            </w:pPr>
            <w:r>
              <w:rPr>
                <w:sz w:val="20"/>
                <w:szCs w:val="20"/>
              </w:rPr>
              <w:t>1</w:t>
            </w:r>
          </w:p>
        </w:tc>
        <w:tc>
          <w:tcPr>
            <w:tcW w:w="4209" w:type="dxa"/>
          </w:tcPr>
          <w:p w14:paraId="6496C1BB" w14:textId="77777777" w:rsidR="008C2AA2" w:rsidRPr="008C1720" w:rsidRDefault="008C2AA2" w:rsidP="005939DD">
            <w:pPr>
              <w:jc w:val="left"/>
            </w:pPr>
            <w:r>
              <w:t>Περιγραφή υποσυστήματος</w:t>
            </w:r>
          </w:p>
        </w:tc>
        <w:tc>
          <w:tcPr>
            <w:tcW w:w="418" w:type="dxa"/>
            <w:vAlign w:val="center"/>
          </w:tcPr>
          <w:p w14:paraId="069304CB"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512B9BC3" w14:textId="77777777" w:rsidR="008C2AA2" w:rsidRPr="00AB5146" w:rsidRDefault="008C2AA2" w:rsidP="005939DD">
            <w:pPr>
              <w:jc w:val="right"/>
              <w:rPr>
                <w:sz w:val="20"/>
                <w:szCs w:val="20"/>
                <w:lang w:val="en-US"/>
              </w:rPr>
            </w:pPr>
          </w:p>
        </w:tc>
        <w:tc>
          <w:tcPr>
            <w:tcW w:w="1712" w:type="dxa"/>
          </w:tcPr>
          <w:p w14:paraId="110374A4" w14:textId="77777777" w:rsidR="008C2AA2" w:rsidRPr="00AB5146" w:rsidRDefault="008C2AA2" w:rsidP="005939DD">
            <w:pPr>
              <w:jc w:val="right"/>
              <w:rPr>
                <w:sz w:val="20"/>
                <w:szCs w:val="20"/>
              </w:rPr>
            </w:pPr>
          </w:p>
        </w:tc>
      </w:tr>
      <w:tr w:rsidR="008C2AA2" w:rsidRPr="00AB5146" w14:paraId="3126186E" w14:textId="77777777" w:rsidTr="005939DD">
        <w:trPr>
          <w:jc w:val="center"/>
        </w:trPr>
        <w:tc>
          <w:tcPr>
            <w:tcW w:w="606" w:type="dxa"/>
          </w:tcPr>
          <w:p w14:paraId="73025AD3" w14:textId="77777777" w:rsidR="008C2AA2" w:rsidRDefault="008C2AA2" w:rsidP="005939DD">
            <w:pPr>
              <w:rPr>
                <w:sz w:val="20"/>
                <w:szCs w:val="20"/>
              </w:rPr>
            </w:pPr>
            <w:r>
              <w:rPr>
                <w:sz w:val="20"/>
                <w:szCs w:val="20"/>
              </w:rPr>
              <w:t>2</w:t>
            </w:r>
          </w:p>
        </w:tc>
        <w:tc>
          <w:tcPr>
            <w:tcW w:w="4209" w:type="dxa"/>
          </w:tcPr>
          <w:p w14:paraId="3C63574D" w14:textId="77777777" w:rsidR="008C2AA2" w:rsidRPr="00C0557C" w:rsidRDefault="008C2AA2" w:rsidP="005939DD">
            <w:pPr>
              <w:jc w:val="left"/>
              <w:rPr>
                <w:lang w:val="en-US"/>
              </w:rPr>
            </w:pPr>
            <w:r w:rsidRPr="0056180F">
              <w:t>Responsive Web Design</w:t>
            </w:r>
          </w:p>
        </w:tc>
        <w:tc>
          <w:tcPr>
            <w:tcW w:w="418" w:type="dxa"/>
            <w:vAlign w:val="center"/>
          </w:tcPr>
          <w:p w14:paraId="4A18E82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38902A4B" w14:textId="77777777" w:rsidR="008C2AA2" w:rsidRPr="0033129B" w:rsidRDefault="008C2AA2" w:rsidP="005939DD">
            <w:pPr>
              <w:jc w:val="right"/>
              <w:rPr>
                <w:sz w:val="20"/>
                <w:szCs w:val="20"/>
              </w:rPr>
            </w:pPr>
          </w:p>
        </w:tc>
        <w:tc>
          <w:tcPr>
            <w:tcW w:w="1712" w:type="dxa"/>
          </w:tcPr>
          <w:p w14:paraId="0DB34336" w14:textId="77777777" w:rsidR="008C2AA2" w:rsidRPr="00AB5146" w:rsidRDefault="008C2AA2" w:rsidP="005939DD">
            <w:pPr>
              <w:jc w:val="right"/>
              <w:rPr>
                <w:sz w:val="20"/>
                <w:szCs w:val="20"/>
              </w:rPr>
            </w:pPr>
          </w:p>
        </w:tc>
      </w:tr>
      <w:tr w:rsidR="008C2AA2" w:rsidRPr="00AB5146" w14:paraId="454308AA" w14:textId="77777777" w:rsidTr="005939DD">
        <w:trPr>
          <w:jc w:val="center"/>
        </w:trPr>
        <w:tc>
          <w:tcPr>
            <w:tcW w:w="606" w:type="dxa"/>
          </w:tcPr>
          <w:p w14:paraId="1D83F513" w14:textId="77777777" w:rsidR="008C2AA2" w:rsidRDefault="008C2AA2" w:rsidP="005939DD">
            <w:pPr>
              <w:rPr>
                <w:sz w:val="20"/>
                <w:szCs w:val="20"/>
              </w:rPr>
            </w:pPr>
            <w:r>
              <w:rPr>
                <w:sz w:val="20"/>
                <w:szCs w:val="20"/>
              </w:rPr>
              <w:t>3</w:t>
            </w:r>
          </w:p>
        </w:tc>
        <w:tc>
          <w:tcPr>
            <w:tcW w:w="4209" w:type="dxa"/>
          </w:tcPr>
          <w:p w14:paraId="6A5DADD2" w14:textId="77777777" w:rsidR="008C2AA2" w:rsidRPr="001233A9" w:rsidRDefault="008C2AA2" w:rsidP="005939DD">
            <w:pPr>
              <w:jc w:val="left"/>
            </w:pPr>
            <w:r>
              <w:rPr>
                <w:lang w:val="en-US"/>
              </w:rPr>
              <w:t>Open source</w:t>
            </w:r>
          </w:p>
        </w:tc>
        <w:tc>
          <w:tcPr>
            <w:tcW w:w="418" w:type="dxa"/>
            <w:vAlign w:val="center"/>
          </w:tcPr>
          <w:p w14:paraId="26E23BE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02145B1" w14:textId="77777777" w:rsidR="008C2AA2" w:rsidRPr="0033129B" w:rsidRDefault="008C2AA2" w:rsidP="005939DD">
            <w:pPr>
              <w:jc w:val="right"/>
              <w:rPr>
                <w:sz w:val="20"/>
                <w:szCs w:val="20"/>
              </w:rPr>
            </w:pPr>
          </w:p>
        </w:tc>
        <w:tc>
          <w:tcPr>
            <w:tcW w:w="1712" w:type="dxa"/>
          </w:tcPr>
          <w:p w14:paraId="277B6E4B" w14:textId="77777777" w:rsidR="008C2AA2" w:rsidRPr="00AB5146" w:rsidRDefault="008C2AA2" w:rsidP="005939DD">
            <w:pPr>
              <w:jc w:val="right"/>
              <w:rPr>
                <w:sz w:val="20"/>
                <w:szCs w:val="20"/>
              </w:rPr>
            </w:pPr>
          </w:p>
        </w:tc>
      </w:tr>
      <w:tr w:rsidR="008C2AA2" w:rsidRPr="00AB5146" w14:paraId="4EED502C" w14:textId="77777777" w:rsidTr="005939DD">
        <w:trPr>
          <w:jc w:val="center"/>
        </w:trPr>
        <w:tc>
          <w:tcPr>
            <w:tcW w:w="606" w:type="dxa"/>
          </w:tcPr>
          <w:p w14:paraId="37B03E4C" w14:textId="77777777" w:rsidR="008C2AA2" w:rsidRDefault="008C2AA2" w:rsidP="005939DD">
            <w:pPr>
              <w:rPr>
                <w:sz w:val="20"/>
                <w:szCs w:val="20"/>
              </w:rPr>
            </w:pPr>
            <w:r>
              <w:rPr>
                <w:sz w:val="20"/>
                <w:szCs w:val="20"/>
              </w:rPr>
              <w:t>4</w:t>
            </w:r>
          </w:p>
        </w:tc>
        <w:tc>
          <w:tcPr>
            <w:tcW w:w="4209" w:type="dxa"/>
          </w:tcPr>
          <w:p w14:paraId="7F52A998" w14:textId="77777777" w:rsidR="008C2AA2" w:rsidRPr="00670757"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418" w:type="dxa"/>
            <w:vAlign w:val="center"/>
          </w:tcPr>
          <w:p w14:paraId="21413112"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D0434F6" w14:textId="77777777" w:rsidR="008C2AA2" w:rsidRPr="0033129B" w:rsidRDefault="008C2AA2" w:rsidP="005939DD">
            <w:pPr>
              <w:jc w:val="right"/>
              <w:rPr>
                <w:sz w:val="20"/>
                <w:szCs w:val="20"/>
              </w:rPr>
            </w:pPr>
          </w:p>
        </w:tc>
        <w:tc>
          <w:tcPr>
            <w:tcW w:w="1712" w:type="dxa"/>
          </w:tcPr>
          <w:p w14:paraId="0570AEC4" w14:textId="77777777" w:rsidR="008C2AA2" w:rsidRPr="00AB5146" w:rsidRDefault="008C2AA2" w:rsidP="005939DD">
            <w:pPr>
              <w:jc w:val="right"/>
              <w:rPr>
                <w:sz w:val="20"/>
                <w:szCs w:val="20"/>
              </w:rPr>
            </w:pPr>
          </w:p>
        </w:tc>
      </w:tr>
    </w:tbl>
    <w:p w14:paraId="01297FF4" w14:textId="77777777" w:rsidR="008C2AA2" w:rsidRPr="00EB5A42" w:rsidRDefault="008C2AA2" w:rsidP="004A1D19">
      <w:pPr>
        <w:pStyle w:val="a3"/>
        <w:numPr>
          <w:ilvl w:val="0"/>
          <w:numId w:val="47"/>
        </w:numPr>
        <w:rPr>
          <w:b/>
          <w:bCs/>
        </w:rPr>
      </w:pPr>
      <w:bookmarkStart w:id="621" w:name="_Toc57762452"/>
      <w:r w:rsidRPr="00EB5A42">
        <w:rPr>
          <w:b/>
          <w:bCs/>
        </w:rPr>
        <w:t>Υποσύστημα Ενημέρωσης Χρηστών</w:t>
      </w:r>
      <w:bookmarkEnd w:id="621"/>
    </w:p>
    <w:tbl>
      <w:tblPr>
        <w:tblStyle w:val="a5"/>
        <w:tblW w:w="0" w:type="auto"/>
        <w:jc w:val="center"/>
        <w:tblLook w:val="04A0" w:firstRow="1" w:lastRow="0" w:firstColumn="1" w:lastColumn="0" w:noHBand="0" w:noVBand="1"/>
      </w:tblPr>
      <w:tblGrid>
        <w:gridCol w:w="606"/>
        <w:gridCol w:w="4067"/>
        <w:gridCol w:w="1290"/>
        <w:gridCol w:w="1351"/>
        <w:gridCol w:w="1712"/>
      </w:tblGrid>
      <w:tr w:rsidR="008C2AA2" w:rsidRPr="00AB5146" w14:paraId="4E35092E" w14:textId="77777777" w:rsidTr="005939DD">
        <w:trPr>
          <w:jc w:val="center"/>
        </w:trPr>
        <w:tc>
          <w:tcPr>
            <w:tcW w:w="606" w:type="dxa"/>
            <w:vAlign w:val="center"/>
          </w:tcPr>
          <w:p w14:paraId="301E708F" w14:textId="77777777" w:rsidR="008C2AA2" w:rsidRPr="00AB5146" w:rsidRDefault="008C2AA2" w:rsidP="005939DD">
            <w:pPr>
              <w:jc w:val="center"/>
              <w:rPr>
                <w:b/>
                <w:bCs/>
                <w:sz w:val="20"/>
                <w:szCs w:val="20"/>
              </w:rPr>
            </w:pPr>
            <w:r w:rsidRPr="00AB5146">
              <w:rPr>
                <w:b/>
                <w:bCs/>
                <w:sz w:val="20"/>
                <w:szCs w:val="20"/>
              </w:rPr>
              <w:lastRenderedPageBreak/>
              <w:t>Α/Α</w:t>
            </w:r>
          </w:p>
        </w:tc>
        <w:tc>
          <w:tcPr>
            <w:tcW w:w="4067" w:type="dxa"/>
            <w:vAlign w:val="center"/>
          </w:tcPr>
          <w:p w14:paraId="1AD0EB47" w14:textId="77777777" w:rsidR="008C2AA2" w:rsidRPr="00AB5146" w:rsidRDefault="008C2AA2" w:rsidP="005939DD">
            <w:pPr>
              <w:jc w:val="center"/>
              <w:rPr>
                <w:b/>
                <w:bCs/>
                <w:sz w:val="20"/>
                <w:szCs w:val="20"/>
              </w:rPr>
            </w:pPr>
            <w:r w:rsidRPr="00AB5146">
              <w:rPr>
                <w:b/>
                <w:bCs/>
                <w:sz w:val="20"/>
                <w:szCs w:val="20"/>
              </w:rPr>
              <w:t>ΠΡΟΔΙΑΦΡΑΦΗ</w:t>
            </w:r>
          </w:p>
        </w:tc>
        <w:tc>
          <w:tcPr>
            <w:tcW w:w="560" w:type="dxa"/>
            <w:vAlign w:val="center"/>
          </w:tcPr>
          <w:p w14:paraId="5BDED327"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0E5764E3"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49C60EDD"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05C1DF2E" w14:textId="77777777" w:rsidTr="005939DD">
        <w:trPr>
          <w:jc w:val="center"/>
        </w:trPr>
        <w:tc>
          <w:tcPr>
            <w:tcW w:w="606" w:type="dxa"/>
          </w:tcPr>
          <w:p w14:paraId="63ADFBD5" w14:textId="77777777" w:rsidR="008C2AA2" w:rsidRPr="00636410" w:rsidRDefault="008C2AA2" w:rsidP="005939DD">
            <w:pPr>
              <w:rPr>
                <w:sz w:val="20"/>
                <w:szCs w:val="20"/>
              </w:rPr>
            </w:pPr>
            <w:r>
              <w:rPr>
                <w:sz w:val="20"/>
                <w:szCs w:val="20"/>
              </w:rPr>
              <w:t>1</w:t>
            </w:r>
          </w:p>
        </w:tc>
        <w:tc>
          <w:tcPr>
            <w:tcW w:w="4067" w:type="dxa"/>
          </w:tcPr>
          <w:p w14:paraId="24A2F738" w14:textId="77777777" w:rsidR="008C2AA2" w:rsidRPr="008C1720" w:rsidRDefault="008C2AA2" w:rsidP="005939DD">
            <w:pPr>
              <w:jc w:val="left"/>
            </w:pPr>
            <w:r>
              <w:t>Περιγραφή υποσυστήματος</w:t>
            </w:r>
          </w:p>
        </w:tc>
        <w:tc>
          <w:tcPr>
            <w:tcW w:w="560" w:type="dxa"/>
            <w:vAlign w:val="center"/>
          </w:tcPr>
          <w:p w14:paraId="1AF2D4D8"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70DC3077" w14:textId="77777777" w:rsidR="008C2AA2" w:rsidRPr="00AB5146" w:rsidRDefault="008C2AA2" w:rsidP="005939DD">
            <w:pPr>
              <w:jc w:val="right"/>
              <w:rPr>
                <w:sz w:val="20"/>
                <w:szCs w:val="20"/>
                <w:lang w:val="en-US"/>
              </w:rPr>
            </w:pPr>
          </w:p>
        </w:tc>
        <w:tc>
          <w:tcPr>
            <w:tcW w:w="1712" w:type="dxa"/>
          </w:tcPr>
          <w:p w14:paraId="4A3C48CE" w14:textId="77777777" w:rsidR="008C2AA2" w:rsidRPr="00AB5146" w:rsidRDefault="008C2AA2" w:rsidP="005939DD">
            <w:pPr>
              <w:jc w:val="right"/>
              <w:rPr>
                <w:sz w:val="20"/>
                <w:szCs w:val="20"/>
              </w:rPr>
            </w:pPr>
          </w:p>
        </w:tc>
      </w:tr>
      <w:tr w:rsidR="008C2AA2" w:rsidRPr="00AB5146" w14:paraId="3DDCD654" w14:textId="77777777" w:rsidTr="005939DD">
        <w:trPr>
          <w:jc w:val="center"/>
        </w:trPr>
        <w:tc>
          <w:tcPr>
            <w:tcW w:w="606" w:type="dxa"/>
          </w:tcPr>
          <w:p w14:paraId="799BA11A" w14:textId="77777777" w:rsidR="008C2AA2" w:rsidRDefault="008C2AA2" w:rsidP="005939DD">
            <w:pPr>
              <w:rPr>
                <w:sz w:val="20"/>
                <w:szCs w:val="20"/>
              </w:rPr>
            </w:pPr>
            <w:r>
              <w:rPr>
                <w:sz w:val="20"/>
                <w:szCs w:val="20"/>
              </w:rPr>
              <w:t>2</w:t>
            </w:r>
          </w:p>
        </w:tc>
        <w:tc>
          <w:tcPr>
            <w:tcW w:w="4067" w:type="dxa"/>
          </w:tcPr>
          <w:p w14:paraId="628067E4" w14:textId="77777777" w:rsidR="008C2AA2" w:rsidRPr="00C0557C" w:rsidRDefault="008C2AA2" w:rsidP="005939DD">
            <w:pPr>
              <w:jc w:val="left"/>
              <w:rPr>
                <w:lang w:val="en-US"/>
              </w:rPr>
            </w:pPr>
            <w:r w:rsidRPr="0056180F">
              <w:t>Responsive Web Design</w:t>
            </w:r>
          </w:p>
        </w:tc>
        <w:tc>
          <w:tcPr>
            <w:tcW w:w="560" w:type="dxa"/>
            <w:vAlign w:val="center"/>
          </w:tcPr>
          <w:p w14:paraId="731E82FF"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494636D" w14:textId="77777777" w:rsidR="008C2AA2" w:rsidRPr="0033129B" w:rsidRDefault="008C2AA2" w:rsidP="005939DD">
            <w:pPr>
              <w:jc w:val="right"/>
              <w:rPr>
                <w:sz w:val="20"/>
                <w:szCs w:val="20"/>
              </w:rPr>
            </w:pPr>
          </w:p>
        </w:tc>
        <w:tc>
          <w:tcPr>
            <w:tcW w:w="1712" w:type="dxa"/>
          </w:tcPr>
          <w:p w14:paraId="7BB730EC" w14:textId="77777777" w:rsidR="008C2AA2" w:rsidRPr="00AB5146" w:rsidRDefault="008C2AA2" w:rsidP="005939DD">
            <w:pPr>
              <w:jc w:val="right"/>
              <w:rPr>
                <w:sz w:val="20"/>
                <w:szCs w:val="20"/>
              </w:rPr>
            </w:pPr>
          </w:p>
        </w:tc>
      </w:tr>
      <w:tr w:rsidR="008C2AA2" w:rsidRPr="00AB5146" w14:paraId="7E984519" w14:textId="77777777" w:rsidTr="005939DD">
        <w:trPr>
          <w:jc w:val="center"/>
        </w:trPr>
        <w:tc>
          <w:tcPr>
            <w:tcW w:w="606" w:type="dxa"/>
          </w:tcPr>
          <w:p w14:paraId="5C173373" w14:textId="77777777" w:rsidR="008C2AA2" w:rsidRDefault="008C2AA2" w:rsidP="005939DD">
            <w:pPr>
              <w:rPr>
                <w:sz w:val="20"/>
                <w:szCs w:val="20"/>
              </w:rPr>
            </w:pPr>
            <w:r>
              <w:rPr>
                <w:sz w:val="20"/>
                <w:szCs w:val="20"/>
              </w:rPr>
              <w:t>3</w:t>
            </w:r>
          </w:p>
        </w:tc>
        <w:tc>
          <w:tcPr>
            <w:tcW w:w="4067" w:type="dxa"/>
          </w:tcPr>
          <w:p w14:paraId="011DA1F1" w14:textId="77777777" w:rsidR="008C2AA2" w:rsidRPr="001233A9" w:rsidRDefault="008C2AA2" w:rsidP="005939DD">
            <w:pPr>
              <w:jc w:val="left"/>
            </w:pPr>
            <w:r>
              <w:rPr>
                <w:lang w:val="en-US"/>
              </w:rPr>
              <w:t>Open source</w:t>
            </w:r>
          </w:p>
        </w:tc>
        <w:tc>
          <w:tcPr>
            <w:tcW w:w="560" w:type="dxa"/>
            <w:vAlign w:val="center"/>
          </w:tcPr>
          <w:p w14:paraId="68DA41E3"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81E892B" w14:textId="77777777" w:rsidR="008C2AA2" w:rsidRPr="0033129B" w:rsidRDefault="008C2AA2" w:rsidP="005939DD">
            <w:pPr>
              <w:jc w:val="right"/>
              <w:rPr>
                <w:sz w:val="20"/>
                <w:szCs w:val="20"/>
              </w:rPr>
            </w:pPr>
          </w:p>
        </w:tc>
        <w:tc>
          <w:tcPr>
            <w:tcW w:w="1712" w:type="dxa"/>
          </w:tcPr>
          <w:p w14:paraId="6681048B" w14:textId="77777777" w:rsidR="008C2AA2" w:rsidRPr="00AB5146" w:rsidRDefault="008C2AA2" w:rsidP="005939DD">
            <w:pPr>
              <w:jc w:val="right"/>
              <w:rPr>
                <w:sz w:val="20"/>
                <w:szCs w:val="20"/>
              </w:rPr>
            </w:pPr>
          </w:p>
        </w:tc>
      </w:tr>
      <w:tr w:rsidR="008C2AA2" w:rsidRPr="00AB5146" w14:paraId="262318EC" w14:textId="77777777" w:rsidTr="005939DD">
        <w:trPr>
          <w:jc w:val="center"/>
        </w:trPr>
        <w:tc>
          <w:tcPr>
            <w:tcW w:w="606" w:type="dxa"/>
          </w:tcPr>
          <w:p w14:paraId="329FD2E8" w14:textId="77777777" w:rsidR="008C2AA2" w:rsidRDefault="008C2AA2" w:rsidP="005939DD">
            <w:pPr>
              <w:rPr>
                <w:sz w:val="20"/>
                <w:szCs w:val="20"/>
              </w:rPr>
            </w:pPr>
            <w:r>
              <w:rPr>
                <w:sz w:val="20"/>
                <w:szCs w:val="20"/>
              </w:rPr>
              <w:t>4</w:t>
            </w:r>
          </w:p>
        </w:tc>
        <w:tc>
          <w:tcPr>
            <w:tcW w:w="4067" w:type="dxa"/>
          </w:tcPr>
          <w:p w14:paraId="386AEDD1" w14:textId="77777777" w:rsidR="008C2AA2" w:rsidRPr="00670757"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560" w:type="dxa"/>
            <w:vAlign w:val="center"/>
          </w:tcPr>
          <w:p w14:paraId="7932351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62C1FE8" w14:textId="77777777" w:rsidR="008C2AA2" w:rsidRPr="0033129B" w:rsidRDefault="008C2AA2" w:rsidP="005939DD">
            <w:pPr>
              <w:jc w:val="right"/>
              <w:rPr>
                <w:sz w:val="20"/>
                <w:szCs w:val="20"/>
              </w:rPr>
            </w:pPr>
          </w:p>
        </w:tc>
        <w:tc>
          <w:tcPr>
            <w:tcW w:w="1712" w:type="dxa"/>
          </w:tcPr>
          <w:p w14:paraId="35D0CBB1" w14:textId="77777777" w:rsidR="008C2AA2" w:rsidRPr="00AB5146" w:rsidRDefault="008C2AA2" w:rsidP="005939DD">
            <w:pPr>
              <w:jc w:val="right"/>
              <w:rPr>
                <w:sz w:val="20"/>
                <w:szCs w:val="20"/>
              </w:rPr>
            </w:pPr>
          </w:p>
        </w:tc>
      </w:tr>
    </w:tbl>
    <w:p w14:paraId="2B7FE47C" w14:textId="77777777" w:rsidR="008C2AA2" w:rsidRPr="00EB5A42" w:rsidRDefault="008C2AA2" w:rsidP="004A1D19">
      <w:pPr>
        <w:pStyle w:val="a3"/>
        <w:numPr>
          <w:ilvl w:val="0"/>
          <w:numId w:val="47"/>
        </w:numPr>
        <w:rPr>
          <w:b/>
          <w:bCs/>
        </w:rPr>
      </w:pPr>
      <w:bookmarkStart w:id="622" w:name="_Toc57762453"/>
      <w:r w:rsidRPr="00EB5A42">
        <w:rPr>
          <w:b/>
          <w:bCs/>
        </w:rPr>
        <w:t>Υποσύστημα Αυτεπάγγελτης Αναζήτησης Εγγράφων</w:t>
      </w:r>
      <w:bookmarkEnd w:id="622"/>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5158C6BE" w14:textId="77777777" w:rsidTr="005939DD">
        <w:trPr>
          <w:jc w:val="center"/>
        </w:trPr>
        <w:tc>
          <w:tcPr>
            <w:tcW w:w="606" w:type="dxa"/>
            <w:vAlign w:val="center"/>
          </w:tcPr>
          <w:p w14:paraId="646D3F36"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4E1EF679"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14E26377"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4C0E8819"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648805F0"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87B569C" w14:textId="77777777" w:rsidTr="005939DD">
        <w:trPr>
          <w:jc w:val="center"/>
        </w:trPr>
        <w:tc>
          <w:tcPr>
            <w:tcW w:w="606" w:type="dxa"/>
          </w:tcPr>
          <w:p w14:paraId="55CD38D8" w14:textId="77777777" w:rsidR="008C2AA2" w:rsidRPr="00636410" w:rsidRDefault="008C2AA2" w:rsidP="005939DD">
            <w:pPr>
              <w:rPr>
                <w:sz w:val="20"/>
                <w:szCs w:val="20"/>
              </w:rPr>
            </w:pPr>
            <w:r>
              <w:rPr>
                <w:sz w:val="20"/>
                <w:szCs w:val="20"/>
              </w:rPr>
              <w:t>1</w:t>
            </w:r>
          </w:p>
        </w:tc>
        <w:tc>
          <w:tcPr>
            <w:tcW w:w="3925" w:type="dxa"/>
          </w:tcPr>
          <w:p w14:paraId="3D0A9DCC" w14:textId="77777777" w:rsidR="008C2AA2" w:rsidRPr="008C1720" w:rsidRDefault="008C2AA2" w:rsidP="005939DD">
            <w:pPr>
              <w:jc w:val="left"/>
            </w:pPr>
            <w:r>
              <w:t>Περιγραφή υποσυστήματος</w:t>
            </w:r>
          </w:p>
        </w:tc>
        <w:tc>
          <w:tcPr>
            <w:tcW w:w="702" w:type="dxa"/>
            <w:vAlign w:val="center"/>
          </w:tcPr>
          <w:p w14:paraId="5B546117"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4F1DA238" w14:textId="77777777" w:rsidR="008C2AA2" w:rsidRPr="00AB5146" w:rsidRDefault="008C2AA2" w:rsidP="005939DD">
            <w:pPr>
              <w:jc w:val="right"/>
              <w:rPr>
                <w:sz w:val="20"/>
                <w:szCs w:val="20"/>
                <w:lang w:val="en-US"/>
              </w:rPr>
            </w:pPr>
          </w:p>
        </w:tc>
        <w:tc>
          <w:tcPr>
            <w:tcW w:w="1712" w:type="dxa"/>
          </w:tcPr>
          <w:p w14:paraId="3EE529A4" w14:textId="77777777" w:rsidR="008C2AA2" w:rsidRPr="00AB5146" w:rsidRDefault="008C2AA2" w:rsidP="005939DD">
            <w:pPr>
              <w:jc w:val="right"/>
              <w:rPr>
                <w:sz w:val="20"/>
                <w:szCs w:val="20"/>
              </w:rPr>
            </w:pPr>
          </w:p>
        </w:tc>
      </w:tr>
      <w:tr w:rsidR="008C2AA2" w:rsidRPr="00AB5146" w14:paraId="3237BC15" w14:textId="77777777" w:rsidTr="005939DD">
        <w:trPr>
          <w:jc w:val="center"/>
        </w:trPr>
        <w:tc>
          <w:tcPr>
            <w:tcW w:w="606" w:type="dxa"/>
          </w:tcPr>
          <w:p w14:paraId="2EB69D4D" w14:textId="77777777" w:rsidR="008C2AA2" w:rsidRDefault="008C2AA2" w:rsidP="005939DD">
            <w:pPr>
              <w:rPr>
                <w:sz w:val="20"/>
                <w:szCs w:val="20"/>
              </w:rPr>
            </w:pPr>
            <w:r>
              <w:rPr>
                <w:sz w:val="20"/>
                <w:szCs w:val="20"/>
              </w:rPr>
              <w:t>2</w:t>
            </w:r>
          </w:p>
        </w:tc>
        <w:tc>
          <w:tcPr>
            <w:tcW w:w="3925" w:type="dxa"/>
          </w:tcPr>
          <w:p w14:paraId="2EBD6BEA" w14:textId="77777777" w:rsidR="008C2AA2" w:rsidRPr="00C0557C" w:rsidRDefault="008C2AA2" w:rsidP="005939DD">
            <w:pPr>
              <w:jc w:val="left"/>
              <w:rPr>
                <w:lang w:val="en-US"/>
              </w:rPr>
            </w:pPr>
            <w:r w:rsidRPr="0056180F">
              <w:t>Responsive Web Design</w:t>
            </w:r>
          </w:p>
        </w:tc>
        <w:tc>
          <w:tcPr>
            <w:tcW w:w="702" w:type="dxa"/>
            <w:vAlign w:val="center"/>
          </w:tcPr>
          <w:p w14:paraId="33E1BACA"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5C7957F" w14:textId="77777777" w:rsidR="008C2AA2" w:rsidRPr="0033129B" w:rsidRDefault="008C2AA2" w:rsidP="005939DD">
            <w:pPr>
              <w:jc w:val="right"/>
              <w:rPr>
                <w:sz w:val="20"/>
                <w:szCs w:val="20"/>
              </w:rPr>
            </w:pPr>
          </w:p>
        </w:tc>
        <w:tc>
          <w:tcPr>
            <w:tcW w:w="1712" w:type="dxa"/>
          </w:tcPr>
          <w:p w14:paraId="04BF193C" w14:textId="77777777" w:rsidR="008C2AA2" w:rsidRPr="00AB5146" w:rsidRDefault="008C2AA2" w:rsidP="005939DD">
            <w:pPr>
              <w:jc w:val="right"/>
              <w:rPr>
                <w:sz w:val="20"/>
                <w:szCs w:val="20"/>
              </w:rPr>
            </w:pPr>
          </w:p>
        </w:tc>
      </w:tr>
      <w:tr w:rsidR="008C2AA2" w:rsidRPr="00AB5146" w14:paraId="4BB63013" w14:textId="77777777" w:rsidTr="005939DD">
        <w:trPr>
          <w:jc w:val="center"/>
        </w:trPr>
        <w:tc>
          <w:tcPr>
            <w:tcW w:w="606" w:type="dxa"/>
          </w:tcPr>
          <w:p w14:paraId="1F374EB1" w14:textId="77777777" w:rsidR="008C2AA2" w:rsidRDefault="008C2AA2" w:rsidP="005939DD">
            <w:pPr>
              <w:rPr>
                <w:sz w:val="20"/>
                <w:szCs w:val="20"/>
              </w:rPr>
            </w:pPr>
            <w:r>
              <w:rPr>
                <w:sz w:val="20"/>
                <w:szCs w:val="20"/>
              </w:rPr>
              <w:t>3</w:t>
            </w:r>
          </w:p>
        </w:tc>
        <w:tc>
          <w:tcPr>
            <w:tcW w:w="3925" w:type="dxa"/>
          </w:tcPr>
          <w:p w14:paraId="27D2A6B5" w14:textId="77777777" w:rsidR="008C2AA2" w:rsidRPr="001233A9" w:rsidRDefault="008C2AA2" w:rsidP="005939DD">
            <w:pPr>
              <w:jc w:val="left"/>
            </w:pPr>
            <w:r>
              <w:rPr>
                <w:lang w:val="en-US"/>
              </w:rPr>
              <w:t>Open source</w:t>
            </w:r>
          </w:p>
        </w:tc>
        <w:tc>
          <w:tcPr>
            <w:tcW w:w="702" w:type="dxa"/>
            <w:vAlign w:val="center"/>
          </w:tcPr>
          <w:p w14:paraId="57522F6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06F0EDAB" w14:textId="77777777" w:rsidR="008C2AA2" w:rsidRPr="0033129B" w:rsidRDefault="008C2AA2" w:rsidP="005939DD">
            <w:pPr>
              <w:jc w:val="right"/>
              <w:rPr>
                <w:sz w:val="20"/>
                <w:szCs w:val="20"/>
              </w:rPr>
            </w:pPr>
          </w:p>
        </w:tc>
        <w:tc>
          <w:tcPr>
            <w:tcW w:w="1712" w:type="dxa"/>
          </w:tcPr>
          <w:p w14:paraId="63DA6088" w14:textId="77777777" w:rsidR="008C2AA2" w:rsidRPr="00AB5146" w:rsidRDefault="008C2AA2" w:rsidP="005939DD">
            <w:pPr>
              <w:jc w:val="right"/>
              <w:rPr>
                <w:sz w:val="20"/>
                <w:szCs w:val="20"/>
              </w:rPr>
            </w:pPr>
          </w:p>
        </w:tc>
      </w:tr>
      <w:tr w:rsidR="008C2AA2" w:rsidRPr="00AB5146" w14:paraId="0B028C57" w14:textId="77777777" w:rsidTr="005939DD">
        <w:trPr>
          <w:jc w:val="center"/>
        </w:trPr>
        <w:tc>
          <w:tcPr>
            <w:tcW w:w="606" w:type="dxa"/>
          </w:tcPr>
          <w:p w14:paraId="275F2D9C" w14:textId="77777777" w:rsidR="008C2AA2" w:rsidRDefault="008C2AA2" w:rsidP="005939DD">
            <w:pPr>
              <w:rPr>
                <w:sz w:val="20"/>
                <w:szCs w:val="20"/>
              </w:rPr>
            </w:pPr>
            <w:r>
              <w:rPr>
                <w:sz w:val="20"/>
                <w:szCs w:val="20"/>
              </w:rPr>
              <w:t>4</w:t>
            </w:r>
          </w:p>
        </w:tc>
        <w:tc>
          <w:tcPr>
            <w:tcW w:w="3925" w:type="dxa"/>
          </w:tcPr>
          <w:p w14:paraId="096571F2" w14:textId="77777777" w:rsidR="008C2AA2" w:rsidRPr="00674706" w:rsidRDefault="001B3382"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13D1143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700C6B6" w14:textId="77777777" w:rsidR="008C2AA2" w:rsidRPr="0033129B" w:rsidRDefault="008C2AA2" w:rsidP="005939DD">
            <w:pPr>
              <w:jc w:val="right"/>
              <w:rPr>
                <w:sz w:val="20"/>
                <w:szCs w:val="20"/>
              </w:rPr>
            </w:pPr>
          </w:p>
        </w:tc>
        <w:tc>
          <w:tcPr>
            <w:tcW w:w="1712" w:type="dxa"/>
          </w:tcPr>
          <w:p w14:paraId="53D41A52" w14:textId="77777777" w:rsidR="008C2AA2" w:rsidRPr="00AB5146" w:rsidRDefault="008C2AA2" w:rsidP="005939DD">
            <w:pPr>
              <w:jc w:val="right"/>
              <w:rPr>
                <w:sz w:val="20"/>
                <w:szCs w:val="20"/>
              </w:rPr>
            </w:pPr>
          </w:p>
        </w:tc>
      </w:tr>
    </w:tbl>
    <w:p w14:paraId="7BCEA331" w14:textId="77777777" w:rsidR="008C2AA2" w:rsidRPr="00EB5A42" w:rsidRDefault="008C2AA2" w:rsidP="004A1D19">
      <w:pPr>
        <w:pStyle w:val="a3"/>
        <w:numPr>
          <w:ilvl w:val="0"/>
          <w:numId w:val="47"/>
        </w:numPr>
        <w:rPr>
          <w:b/>
          <w:bCs/>
        </w:rPr>
      </w:pPr>
      <w:bookmarkStart w:id="623" w:name="_Toc57762454"/>
      <w:r w:rsidRPr="00EB5A42">
        <w:rPr>
          <w:b/>
          <w:bCs/>
        </w:rPr>
        <w:t>Υποσύστημα Χορήγησης Επιδομάτων σε πληγέντες από Φυσικές Καταστροφές</w:t>
      </w:r>
      <w:bookmarkEnd w:id="623"/>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51DC3784" w14:textId="77777777" w:rsidTr="005939DD">
        <w:trPr>
          <w:jc w:val="center"/>
        </w:trPr>
        <w:tc>
          <w:tcPr>
            <w:tcW w:w="606" w:type="dxa"/>
            <w:vAlign w:val="center"/>
          </w:tcPr>
          <w:p w14:paraId="41579AD8"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58DC16AD"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0E5ECC42"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65CEB88C"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468AB205"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44748AA1" w14:textId="77777777" w:rsidTr="005939DD">
        <w:trPr>
          <w:jc w:val="center"/>
        </w:trPr>
        <w:tc>
          <w:tcPr>
            <w:tcW w:w="606" w:type="dxa"/>
          </w:tcPr>
          <w:p w14:paraId="084AAAA8" w14:textId="77777777" w:rsidR="008C2AA2" w:rsidRPr="00636410" w:rsidRDefault="008C2AA2" w:rsidP="005939DD">
            <w:pPr>
              <w:rPr>
                <w:sz w:val="20"/>
                <w:szCs w:val="20"/>
              </w:rPr>
            </w:pPr>
            <w:r>
              <w:rPr>
                <w:sz w:val="20"/>
                <w:szCs w:val="20"/>
              </w:rPr>
              <w:t>1</w:t>
            </w:r>
          </w:p>
        </w:tc>
        <w:tc>
          <w:tcPr>
            <w:tcW w:w="3925" w:type="dxa"/>
          </w:tcPr>
          <w:p w14:paraId="3381B17E" w14:textId="77777777" w:rsidR="008C2AA2" w:rsidRPr="008C1720" w:rsidRDefault="008C2AA2" w:rsidP="005939DD">
            <w:pPr>
              <w:jc w:val="left"/>
            </w:pPr>
            <w:r>
              <w:t>Περιγραφή υποσυστήματος</w:t>
            </w:r>
          </w:p>
        </w:tc>
        <w:tc>
          <w:tcPr>
            <w:tcW w:w="702" w:type="dxa"/>
            <w:vAlign w:val="center"/>
          </w:tcPr>
          <w:p w14:paraId="11830D09"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B97D913" w14:textId="77777777" w:rsidR="008C2AA2" w:rsidRPr="00AB5146" w:rsidRDefault="008C2AA2" w:rsidP="005939DD">
            <w:pPr>
              <w:jc w:val="right"/>
              <w:rPr>
                <w:sz w:val="20"/>
                <w:szCs w:val="20"/>
                <w:lang w:val="en-US"/>
              </w:rPr>
            </w:pPr>
          </w:p>
        </w:tc>
        <w:tc>
          <w:tcPr>
            <w:tcW w:w="1712" w:type="dxa"/>
          </w:tcPr>
          <w:p w14:paraId="3B6FA0B1" w14:textId="77777777" w:rsidR="008C2AA2" w:rsidRPr="00AB5146" w:rsidRDefault="008C2AA2" w:rsidP="005939DD">
            <w:pPr>
              <w:jc w:val="right"/>
              <w:rPr>
                <w:sz w:val="20"/>
                <w:szCs w:val="20"/>
              </w:rPr>
            </w:pPr>
          </w:p>
        </w:tc>
      </w:tr>
      <w:tr w:rsidR="008C2AA2" w:rsidRPr="00AB5146" w14:paraId="155DE18A" w14:textId="77777777" w:rsidTr="005939DD">
        <w:trPr>
          <w:jc w:val="center"/>
        </w:trPr>
        <w:tc>
          <w:tcPr>
            <w:tcW w:w="606" w:type="dxa"/>
          </w:tcPr>
          <w:p w14:paraId="45F724A5" w14:textId="77777777" w:rsidR="008C2AA2" w:rsidRDefault="008C2AA2" w:rsidP="005939DD">
            <w:pPr>
              <w:rPr>
                <w:sz w:val="20"/>
                <w:szCs w:val="20"/>
              </w:rPr>
            </w:pPr>
            <w:r>
              <w:rPr>
                <w:sz w:val="20"/>
                <w:szCs w:val="20"/>
              </w:rPr>
              <w:t>2</w:t>
            </w:r>
          </w:p>
        </w:tc>
        <w:tc>
          <w:tcPr>
            <w:tcW w:w="3925" w:type="dxa"/>
          </w:tcPr>
          <w:p w14:paraId="3545A5D5" w14:textId="77777777" w:rsidR="008C2AA2" w:rsidRPr="00C0557C" w:rsidRDefault="008C2AA2" w:rsidP="005939DD">
            <w:pPr>
              <w:jc w:val="left"/>
              <w:rPr>
                <w:lang w:val="en-US"/>
              </w:rPr>
            </w:pPr>
            <w:r w:rsidRPr="0056180F">
              <w:t>Responsive Web Design</w:t>
            </w:r>
          </w:p>
        </w:tc>
        <w:tc>
          <w:tcPr>
            <w:tcW w:w="702" w:type="dxa"/>
            <w:vAlign w:val="center"/>
          </w:tcPr>
          <w:p w14:paraId="4BF7B8B1"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9752FBF" w14:textId="77777777" w:rsidR="008C2AA2" w:rsidRPr="0033129B" w:rsidRDefault="008C2AA2" w:rsidP="005939DD">
            <w:pPr>
              <w:jc w:val="right"/>
              <w:rPr>
                <w:sz w:val="20"/>
                <w:szCs w:val="20"/>
              </w:rPr>
            </w:pPr>
          </w:p>
        </w:tc>
        <w:tc>
          <w:tcPr>
            <w:tcW w:w="1712" w:type="dxa"/>
          </w:tcPr>
          <w:p w14:paraId="1FB59D3D" w14:textId="77777777" w:rsidR="008C2AA2" w:rsidRPr="00AB5146" w:rsidRDefault="008C2AA2" w:rsidP="005939DD">
            <w:pPr>
              <w:jc w:val="right"/>
              <w:rPr>
                <w:sz w:val="20"/>
                <w:szCs w:val="20"/>
              </w:rPr>
            </w:pPr>
          </w:p>
        </w:tc>
      </w:tr>
      <w:tr w:rsidR="008C2AA2" w:rsidRPr="00AB5146" w14:paraId="662A6A04" w14:textId="77777777" w:rsidTr="005939DD">
        <w:trPr>
          <w:jc w:val="center"/>
        </w:trPr>
        <w:tc>
          <w:tcPr>
            <w:tcW w:w="606" w:type="dxa"/>
          </w:tcPr>
          <w:p w14:paraId="4DA21D56" w14:textId="77777777" w:rsidR="008C2AA2" w:rsidRDefault="008C2AA2" w:rsidP="005939DD">
            <w:pPr>
              <w:rPr>
                <w:sz w:val="20"/>
                <w:szCs w:val="20"/>
              </w:rPr>
            </w:pPr>
            <w:r>
              <w:rPr>
                <w:sz w:val="20"/>
                <w:szCs w:val="20"/>
              </w:rPr>
              <w:t>3</w:t>
            </w:r>
          </w:p>
        </w:tc>
        <w:tc>
          <w:tcPr>
            <w:tcW w:w="3925" w:type="dxa"/>
          </w:tcPr>
          <w:p w14:paraId="5F4C3A8A" w14:textId="77777777" w:rsidR="008C2AA2" w:rsidRPr="001233A9" w:rsidRDefault="008C2AA2" w:rsidP="005939DD">
            <w:pPr>
              <w:jc w:val="left"/>
            </w:pPr>
            <w:r>
              <w:rPr>
                <w:lang w:val="en-US"/>
              </w:rPr>
              <w:t>Open source</w:t>
            </w:r>
          </w:p>
        </w:tc>
        <w:tc>
          <w:tcPr>
            <w:tcW w:w="702" w:type="dxa"/>
            <w:vAlign w:val="center"/>
          </w:tcPr>
          <w:p w14:paraId="0A6EB93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54C46133" w14:textId="77777777" w:rsidR="008C2AA2" w:rsidRPr="0033129B" w:rsidRDefault="008C2AA2" w:rsidP="005939DD">
            <w:pPr>
              <w:jc w:val="right"/>
              <w:rPr>
                <w:sz w:val="20"/>
                <w:szCs w:val="20"/>
              </w:rPr>
            </w:pPr>
          </w:p>
        </w:tc>
        <w:tc>
          <w:tcPr>
            <w:tcW w:w="1712" w:type="dxa"/>
          </w:tcPr>
          <w:p w14:paraId="0CD1C2CA" w14:textId="77777777" w:rsidR="008C2AA2" w:rsidRPr="00AB5146" w:rsidRDefault="008C2AA2" w:rsidP="005939DD">
            <w:pPr>
              <w:jc w:val="right"/>
              <w:rPr>
                <w:sz w:val="20"/>
                <w:szCs w:val="20"/>
              </w:rPr>
            </w:pPr>
          </w:p>
        </w:tc>
      </w:tr>
      <w:tr w:rsidR="008C2AA2" w:rsidRPr="00AB5146" w14:paraId="64094D73" w14:textId="77777777" w:rsidTr="005939DD">
        <w:trPr>
          <w:jc w:val="center"/>
        </w:trPr>
        <w:tc>
          <w:tcPr>
            <w:tcW w:w="606" w:type="dxa"/>
          </w:tcPr>
          <w:p w14:paraId="043202DC" w14:textId="77777777" w:rsidR="008C2AA2" w:rsidRDefault="008C2AA2" w:rsidP="005939DD">
            <w:pPr>
              <w:rPr>
                <w:sz w:val="20"/>
                <w:szCs w:val="20"/>
              </w:rPr>
            </w:pPr>
            <w:r>
              <w:rPr>
                <w:sz w:val="20"/>
                <w:szCs w:val="20"/>
              </w:rPr>
              <w:t>4</w:t>
            </w:r>
          </w:p>
        </w:tc>
        <w:tc>
          <w:tcPr>
            <w:tcW w:w="3925" w:type="dxa"/>
          </w:tcPr>
          <w:p w14:paraId="0DA45883" w14:textId="77777777" w:rsidR="008C2AA2" w:rsidRPr="00674706" w:rsidRDefault="00640CA7"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74E461F8"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788F52C3" w14:textId="77777777" w:rsidR="008C2AA2" w:rsidRPr="0033129B" w:rsidRDefault="008C2AA2" w:rsidP="005939DD">
            <w:pPr>
              <w:jc w:val="right"/>
              <w:rPr>
                <w:sz w:val="20"/>
                <w:szCs w:val="20"/>
              </w:rPr>
            </w:pPr>
          </w:p>
        </w:tc>
        <w:tc>
          <w:tcPr>
            <w:tcW w:w="1712" w:type="dxa"/>
          </w:tcPr>
          <w:p w14:paraId="2D6703CB" w14:textId="77777777" w:rsidR="008C2AA2" w:rsidRPr="00AB5146" w:rsidRDefault="008C2AA2" w:rsidP="005939DD">
            <w:pPr>
              <w:jc w:val="right"/>
              <w:rPr>
                <w:sz w:val="20"/>
                <w:szCs w:val="20"/>
              </w:rPr>
            </w:pPr>
          </w:p>
        </w:tc>
      </w:tr>
    </w:tbl>
    <w:p w14:paraId="53ED1249" w14:textId="77777777" w:rsidR="008C2AA2" w:rsidRDefault="008C2AA2" w:rsidP="004A1D19">
      <w:pPr>
        <w:pStyle w:val="a3"/>
        <w:numPr>
          <w:ilvl w:val="0"/>
          <w:numId w:val="47"/>
        </w:numPr>
      </w:pPr>
      <w:bookmarkStart w:id="624" w:name="_Toc57762455"/>
      <w:r w:rsidRPr="00EB5A42">
        <w:rPr>
          <w:b/>
          <w:bCs/>
        </w:rPr>
        <w:t>Υποσύστημα Στατιστικών Στοιχείων και Γραφημάτων</w:t>
      </w:r>
      <w:bookmarkEnd w:id="624"/>
    </w:p>
    <w:tbl>
      <w:tblPr>
        <w:tblStyle w:val="a5"/>
        <w:tblW w:w="0" w:type="auto"/>
        <w:jc w:val="center"/>
        <w:tblLook w:val="04A0" w:firstRow="1" w:lastRow="0" w:firstColumn="1" w:lastColumn="0" w:noHBand="0" w:noVBand="1"/>
      </w:tblPr>
      <w:tblGrid>
        <w:gridCol w:w="606"/>
        <w:gridCol w:w="3925"/>
        <w:gridCol w:w="1290"/>
        <w:gridCol w:w="1351"/>
        <w:gridCol w:w="1712"/>
      </w:tblGrid>
      <w:tr w:rsidR="008C2AA2" w:rsidRPr="00AB5146" w14:paraId="08E89D3F" w14:textId="77777777" w:rsidTr="005939DD">
        <w:trPr>
          <w:jc w:val="center"/>
        </w:trPr>
        <w:tc>
          <w:tcPr>
            <w:tcW w:w="606" w:type="dxa"/>
            <w:vAlign w:val="center"/>
          </w:tcPr>
          <w:p w14:paraId="48E36EBC"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581BF192" w14:textId="77777777" w:rsidR="008C2AA2" w:rsidRPr="00AB5146" w:rsidRDefault="008C2AA2" w:rsidP="005939DD">
            <w:pPr>
              <w:jc w:val="center"/>
              <w:rPr>
                <w:b/>
                <w:bCs/>
                <w:sz w:val="20"/>
                <w:szCs w:val="20"/>
              </w:rPr>
            </w:pPr>
            <w:r w:rsidRPr="00AB5146">
              <w:rPr>
                <w:b/>
                <w:bCs/>
                <w:sz w:val="20"/>
                <w:szCs w:val="20"/>
              </w:rPr>
              <w:t>ΠΡΟΔΙΑΦΡΑΦΗ</w:t>
            </w:r>
          </w:p>
        </w:tc>
        <w:tc>
          <w:tcPr>
            <w:tcW w:w="702" w:type="dxa"/>
            <w:vAlign w:val="center"/>
          </w:tcPr>
          <w:p w14:paraId="430F4E9F" w14:textId="77777777" w:rsidR="008C2AA2" w:rsidRPr="00AB5146" w:rsidRDefault="008C2AA2" w:rsidP="005939DD">
            <w:pPr>
              <w:jc w:val="center"/>
              <w:rPr>
                <w:b/>
                <w:bCs/>
                <w:sz w:val="20"/>
                <w:szCs w:val="20"/>
              </w:rPr>
            </w:pPr>
            <w:r w:rsidRPr="00AB5146">
              <w:rPr>
                <w:b/>
                <w:bCs/>
                <w:sz w:val="20"/>
                <w:szCs w:val="20"/>
              </w:rPr>
              <w:t>ΑΠΑΙΤΗΣΗ</w:t>
            </w:r>
          </w:p>
        </w:tc>
        <w:tc>
          <w:tcPr>
            <w:tcW w:w="1351" w:type="dxa"/>
            <w:vAlign w:val="center"/>
          </w:tcPr>
          <w:p w14:paraId="3D4808C5"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0F8553B2"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32F2E867" w14:textId="77777777" w:rsidTr="005939DD">
        <w:trPr>
          <w:jc w:val="center"/>
        </w:trPr>
        <w:tc>
          <w:tcPr>
            <w:tcW w:w="606" w:type="dxa"/>
          </w:tcPr>
          <w:p w14:paraId="5EE53B99" w14:textId="77777777" w:rsidR="008C2AA2" w:rsidRPr="00636410" w:rsidRDefault="008C2AA2" w:rsidP="005939DD">
            <w:pPr>
              <w:rPr>
                <w:sz w:val="20"/>
                <w:szCs w:val="20"/>
              </w:rPr>
            </w:pPr>
            <w:r>
              <w:rPr>
                <w:sz w:val="20"/>
                <w:szCs w:val="20"/>
              </w:rPr>
              <w:t>1</w:t>
            </w:r>
          </w:p>
        </w:tc>
        <w:tc>
          <w:tcPr>
            <w:tcW w:w="3925" w:type="dxa"/>
          </w:tcPr>
          <w:p w14:paraId="1B2C41E3" w14:textId="77777777" w:rsidR="008C2AA2" w:rsidRPr="008C1720" w:rsidRDefault="008C2AA2" w:rsidP="005939DD">
            <w:pPr>
              <w:jc w:val="left"/>
            </w:pPr>
            <w:r>
              <w:t>Περιγραφή υποσυστήματος</w:t>
            </w:r>
          </w:p>
        </w:tc>
        <w:tc>
          <w:tcPr>
            <w:tcW w:w="702" w:type="dxa"/>
            <w:vAlign w:val="center"/>
          </w:tcPr>
          <w:p w14:paraId="0BE86B1F" w14:textId="77777777" w:rsidR="008C2AA2" w:rsidRPr="00AB5146" w:rsidRDefault="008C2AA2" w:rsidP="005939DD">
            <w:pPr>
              <w:jc w:val="center"/>
              <w:rPr>
                <w:sz w:val="20"/>
                <w:szCs w:val="20"/>
                <w:lang w:val="en-US"/>
              </w:rPr>
            </w:pPr>
            <w:r w:rsidRPr="007E6F8E">
              <w:rPr>
                <w:b/>
                <w:bCs/>
                <w:sz w:val="20"/>
                <w:szCs w:val="20"/>
                <w:lang w:val="en-US"/>
              </w:rPr>
              <w:t>NAI</w:t>
            </w:r>
          </w:p>
        </w:tc>
        <w:tc>
          <w:tcPr>
            <w:tcW w:w="1351" w:type="dxa"/>
          </w:tcPr>
          <w:p w14:paraId="6E624CF1" w14:textId="77777777" w:rsidR="008C2AA2" w:rsidRPr="00AB5146" w:rsidRDefault="008C2AA2" w:rsidP="005939DD">
            <w:pPr>
              <w:jc w:val="right"/>
              <w:rPr>
                <w:sz w:val="20"/>
                <w:szCs w:val="20"/>
                <w:lang w:val="en-US"/>
              </w:rPr>
            </w:pPr>
          </w:p>
        </w:tc>
        <w:tc>
          <w:tcPr>
            <w:tcW w:w="1712" w:type="dxa"/>
          </w:tcPr>
          <w:p w14:paraId="4C2E9ABB" w14:textId="77777777" w:rsidR="008C2AA2" w:rsidRPr="00AB5146" w:rsidRDefault="008C2AA2" w:rsidP="005939DD">
            <w:pPr>
              <w:jc w:val="right"/>
              <w:rPr>
                <w:sz w:val="20"/>
                <w:szCs w:val="20"/>
              </w:rPr>
            </w:pPr>
          </w:p>
        </w:tc>
      </w:tr>
      <w:tr w:rsidR="008C2AA2" w:rsidRPr="00AB5146" w14:paraId="6653133A" w14:textId="77777777" w:rsidTr="005939DD">
        <w:trPr>
          <w:jc w:val="center"/>
        </w:trPr>
        <w:tc>
          <w:tcPr>
            <w:tcW w:w="606" w:type="dxa"/>
          </w:tcPr>
          <w:p w14:paraId="2BCA838C" w14:textId="77777777" w:rsidR="008C2AA2" w:rsidRDefault="0017551D" w:rsidP="005939DD">
            <w:pPr>
              <w:rPr>
                <w:sz w:val="20"/>
                <w:szCs w:val="20"/>
              </w:rPr>
            </w:pPr>
            <w:r>
              <w:rPr>
                <w:sz w:val="20"/>
                <w:szCs w:val="20"/>
              </w:rPr>
              <w:t>2</w:t>
            </w:r>
          </w:p>
        </w:tc>
        <w:tc>
          <w:tcPr>
            <w:tcW w:w="3925" w:type="dxa"/>
          </w:tcPr>
          <w:p w14:paraId="13255A51" w14:textId="77777777" w:rsidR="008C2AA2" w:rsidRPr="0017551D" w:rsidRDefault="0017551D" w:rsidP="005939DD">
            <w:pPr>
              <w:jc w:val="left"/>
              <w:rPr>
                <w:highlight w:val="yellow"/>
              </w:rPr>
            </w:pPr>
            <w:r w:rsidRPr="003D30BE">
              <w:t>Προτεινόμενο λογισμικό, αναφέροντας την τελευταία έκδοση</w:t>
            </w:r>
            <w:r w:rsidR="008C2AA2" w:rsidRPr="0017551D">
              <w:rPr>
                <w:highlight w:val="yellow"/>
              </w:rPr>
              <w:t xml:space="preserve"> </w:t>
            </w:r>
          </w:p>
        </w:tc>
        <w:tc>
          <w:tcPr>
            <w:tcW w:w="702" w:type="dxa"/>
            <w:vAlign w:val="center"/>
          </w:tcPr>
          <w:p w14:paraId="1B06A1B5" w14:textId="77777777" w:rsidR="008C2AA2" w:rsidRPr="007E6F8E" w:rsidRDefault="00830D81" w:rsidP="005939DD">
            <w:pPr>
              <w:jc w:val="center"/>
              <w:rPr>
                <w:b/>
                <w:bCs/>
                <w:sz w:val="20"/>
                <w:szCs w:val="20"/>
                <w:lang w:val="en-US"/>
              </w:rPr>
            </w:pPr>
            <w:r w:rsidRPr="004D73E3">
              <w:rPr>
                <w:b/>
                <w:bCs/>
                <w:sz w:val="20"/>
                <w:szCs w:val="20"/>
                <w:lang w:val="en-US"/>
              </w:rPr>
              <w:t>NAI</w:t>
            </w:r>
          </w:p>
        </w:tc>
        <w:tc>
          <w:tcPr>
            <w:tcW w:w="1351" w:type="dxa"/>
          </w:tcPr>
          <w:p w14:paraId="68764CC8" w14:textId="77777777" w:rsidR="008C2AA2" w:rsidRPr="00AB5146" w:rsidRDefault="008C2AA2" w:rsidP="005939DD">
            <w:pPr>
              <w:jc w:val="right"/>
              <w:rPr>
                <w:sz w:val="20"/>
                <w:szCs w:val="20"/>
                <w:lang w:val="en-US"/>
              </w:rPr>
            </w:pPr>
          </w:p>
        </w:tc>
        <w:tc>
          <w:tcPr>
            <w:tcW w:w="1712" w:type="dxa"/>
          </w:tcPr>
          <w:p w14:paraId="1D6C7F0F" w14:textId="77777777" w:rsidR="008C2AA2" w:rsidRPr="00AB5146" w:rsidRDefault="008C2AA2" w:rsidP="005939DD">
            <w:pPr>
              <w:jc w:val="right"/>
              <w:rPr>
                <w:sz w:val="20"/>
                <w:szCs w:val="20"/>
              </w:rPr>
            </w:pPr>
          </w:p>
        </w:tc>
      </w:tr>
      <w:tr w:rsidR="008C2AA2" w:rsidRPr="00AB5146" w14:paraId="1CF996B4" w14:textId="77777777" w:rsidTr="005939DD">
        <w:trPr>
          <w:jc w:val="center"/>
        </w:trPr>
        <w:tc>
          <w:tcPr>
            <w:tcW w:w="606" w:type="dxa"/>
          </w:tcPr>
          <w:p w14:paraId="1C157B6E" w14:textId="77777777" w:rsidR="008C2AA2" w:rsidRDefault="0017551D" w:rsidP="005939DD">
            <w:pPr>
              <w:rPr>
                <w:sz w:val="20"/>
                <w:szCs w:val="20"/>
              </w:rPr>
            </w:pPr>
            <w:r>
              <w:rPr>
                <w:sz w:val="20"/>
                <w:szCs w:val="20"/>
              </w:rPr>
              <w:t>3</w:t>
            </w:r>
          </w:p>
        </w:tc>
        <w:tc>
          <w:tcPr>
            <w:tcW w:w="3925" w:type="dxa"/>
          </w:tcPr>
          <w:p w14:paraId="7F2CD8E3" w14:textId="77777777" w:rsidR="008C2AA2" w:rsidRPr="00C0557C" w:rsidRDefault="008C2AA2" w:rsidP="005939DD">
            <w:pPr>
              <w:jc w:val="left"/>
              <w:rPr>
                <w:lang w:val="en-US"/>
              </w:rPr>
            </w:pPr>
            <w:r>
              <w:rPr>
                <w:lang w:val="en-US"/>
              </w:rPr>
              <w:t>Open source</w:t>
            </w:r>
          </w:p>
        </w:tc>
        <w:tc>
          <w:tcPr>
            <w:tcW w:w="702" w:type="dxa"/>
            <w:vAlign w:val="center"/>
          </w:tcPr>
          <w:p w14:paraId="768989ED"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157D46E8" w14:textId="77777777" w:rsidR="008C2AA2" w:rsidRPr="0033129B" w:rsidRDefault="008C2AA2" w:rsidP="005939DD">
            <w:pPr>
              <w:jc w:val="right"/>
              <w:rPr>
                <w:sz w:val="20"/>
                <w:szCs w:val="20"/>
              </w:rPr>
            </w:pPr>
          </w:p>
        </w:tc>
        <w:tc>
          <w:tcPr>
            <w:tcW w:w="1712" w:type="dxa"/>
          </w:tcPr>
          <w:p w14:paraId="0215E4DD" w14:textId="77777777" w:rsidR="008C2AA2" w:rsidRPr="00AB5146" w:rsidRDefault="008C2AA2" w:rsidP="005939DD">
            <w:pPr>
              <w:jc w:val="right"/>
              <w:rPr>
                <w:sz w:val="20"/>
                <w:szCs w:val="20"/>
              </w:rPr>
            </w:pPr>
          </w:p>
        </w:tc>
      </w:tr>
      <w:tr w:rsidR="008C2AA2" w:rsidRPr="00AB5146" w14:paraId="28C90F87" w14:textId="77777777" w:rsidTr="005939DD">
        <w:trPr>
          <w:jc w:val="center"/>
        </w:trPr>
        <w:tc>
          <w:tcPr>
            <w:tcW w:w="606" w:type="dxa"/>
          </w:tcPr>
          <w:p w14:paraId="2E173583" w14:textId="77777777" w:rsidR="008C2AA2" w:rsidRDefault="0017551D" w:rsidP="005939DD">
            <w:pPr>
              <w:rPr>
                <w:sz w:val="20"/>
                <w:szCs w:val="20"/>
              </w:rPr>
            </w:pPr>
            <w:r>
              <w:rPr>
                <w:sz w:val="20"/>
                <w:szCs w:val="20"/>
              </w:rPr>
              <w:t>4</w:t>
            </w:r>
          </w:p>
        </w:tc>
        <w:tc>
          <w:tcPr>
            <w:tcW w:w="3925" w:type="dxa"/>
          </w:tcPr>
          <w:p w14:paraId="4B6C9CF5" w14:textId="77777777" w:rsidR="008C2AA2" w:rsidRPr="00AF618E" w:rsidRDefault="00640CA7" w:rsidP="005939DD">
            <w:pPr>
              <w:jc w:val="left"/>
            </w:pPr>
            <w:r>
              <w:t xml:space="preserve">Στην Τεχνική Προσφορά να γίνει </w:t>
            </w:r>
            <w:r w:rsidRPr="00D7009B">
              <w:t>Περιγραφή των σεναρίων χρήσης (</w:t>
            </w:r>
            <w:r w:rsidRPr="00431740">
              <w:rPr>
                <w:lang w:val="en-US"/>
              </w:rPr>
              <w:t>use</w:t>
            </w:r>
            <w:r w:rsidRPr="00D7009B">
              <w:t xml:space="preserve"> </w:t>
            </w:r>
            <w:r w:rsidRPr="00431740">
              <w:rPr>
                <w:lang w:val="en-US"/>
              </w:rPr>
              <w:t>cases</w:t>
            </w:r>
            <w:r w:rsidRPr="00D7009B">
              <w:t>)</w:t>
            </w:r>
            <w:r>
              <w:t xml:space="preserve"> του</w:t>
            </w:r>
            <w:r w:rsidRPr="00D7009B">
              <w:t xml:space="preserve"> υποσυστήματος</w:t>
            </w:r>
          </w:p>
        </w:tc>
        <w:tc>
          <w:tcPr>
            <w:tcW w:w="702" w:type="dxa"/>
            <w:vAlign w:val="center"/>
          </w:tcPr>
          <w:p w14:paraId="20CE4FF4" w14:textId="77777777" w:rsidR="008C2AA2" w:rsidRPr="0033129B" w:rsidRDefault="008C2AA2" w:rsidP="005939DD">
            <w:pPr>
              <w:jc w:val="center"/>
              <w:rPr>
                <w:b/>
                <w:bCs/>
                <w:sz w:val="20"/>
                <w:szCs w:val="20"/>
              </w:rPr>
            </w:pPr>
            <w:r w:rsidRPr="007E6F8E">
              <w:rPr>
                <w:b/>
                <w:bCs/>
                <w:sz w:val="20"/>
                <w:szCs w:val="20"/>
                <w:lang w:val="en-US"/>
              </w:rPr>
              <w:t>NAI</w:t>
            </w:r>
          </w:p>
        </w:tc>
        <w:tc>
          <w:tcPr>
            <w:tcW w:w="1351" w:type="dxa"/>
          </w:tcPr>
          <w:p w14:paraId="25DDFB2A" w14:textId="77777777" w:rsidR="008C2AA2" w:rsidRPr="0033129B" w:rsidRDefault="008C2AA2" w:rsidP="005939DD">
            <w:pPr>
              <w:jc w:val="right"/>
              <w:rPr>
                <w:sz w:val="20"/>
                <w:szCs w:val="20"/>
              </w:rPr>
            </w:pPr>
          </w:p>
        </w:tc>
        <w:tc>
          <w:tcPr>
            <w:tcW w:w="1712" w:type="dxa"/>
          </w:tcPr>
          <w:p w14:paraId="4FF94496" w14:textId="77777777" w:rsidR="008C2AA2" w:rsidRPr="00AB5146" w:rsidRDefault="008C2AA2" w:rsidP="005939DD">
            <w:pPr>
              <w:jc w:val="right"/>
              <w:rPr>
                <w:sz w:val="20"/>
                <w:szCs w:val="20"/>
              </w:rPr>
            </w:pPr>
          </w:p>
        </w:tc>
      </w:tr>
    </w:tbl>
    <w:p w14:paraId="44656A23" w14:textId="77777777" w:rsidR="008C2AA2" w:rsidRPr="00EB5A42" w:rsidRDefault="008C2AA2" w:rsidP="004A1D19">
      <w:pPr>
        <w:pStyle w:val="a3"/>
        <w:numPr>
          <w:ilvl w:val="0"/>
          <w:numId w:val="47"/>
        </w:numPr>
        <w:rPr>
          <w:b/>
          <w:bCs/>
        </w:rPr>
      </w:pPr>
      <w:bookmarkStart w:id="625" w:name="_Toc57762456"/>
      <w:r w:rsidRPr="00EB5A42">
        <w:rPr>
          <w:b/>
          <w:bCs/>
        </w:rPr>
        <w:t>Υπηρεσίες Ασφάλειας</w:t>
      </w:r>
      <w:bookmarkEnd w:id="625"/>
    </w:p>
    <w:p w14:paraId="01A58E1F" w14:textId="77777777" w:rsidR="008C2AA2" w:rsidRPr="00EB5A42" w:rsidRDefault="008C2AA2" w:rsidP="004A1D19">
      <w:pPr>
        <w:pStyle w:val="a3"/>
        <w:numPr>
          <w:ilvl w:val="1"/>
          <w:numId w:val="48"/>
        </w:numPr>
        <w:rPr>
          <w:b/>
          <w:bCs/>
        </w:rPr>
      </w:pPr>
      <w:bookmarkStart w:id="626" w:name="_Toc57762457"/>
      <w:r w:rsidRPr="00EB5A42">
        <w:rPr>
          <w:b/>
          <w:bCs/>
        </w:rPr>
        <w:t>Γενικές Απαιτήσεις</w:t>
      </w:r>
      <w:bookmarkEnd w:id="626"/>
    </w:p>
    <w:tbl>
      <w:tblPr>
        <w:tblStyle w:val="a5"/>
        <w:tblW w:w="0" w:type="auto"/>
        <w:jc w:val="center"/>
        <w:tblLook w:val="04A0" w:firstRow="1" w:lastRow="0" w:firstColumn="1" w:lastColumn="0" w:noHBand="0" w:noVBand="1"/>
      </w:tblPr>
      <w:tblGrid>
        <w:gridCol w:w="606"/>
        <w:gridCol w:w="3925"/>
        <w:gridCol w:w="1290"/>
        <w:gridCol w:w="1352"/>
        <w:gridCol w:w="1712"/>
      </w:tblGrid>
      <w:tr w:rsidR="008C2AA2" w:rsidRPr="00AB5146" w14:paraId="6DC63F62" w14:textId="77777777" w:rsidTr="00C65950">
        <w:trPr>
          <w:jc w:val="center"/>
        </w:trPr>
        <w:tc>
          <w:tcPr>
            <w:tcW w:w="606" w:type="dxa"/>
            <w:vAlign w:val="center"/>
          </w:tcPr>
          <w:p w14:paraId="4749E0BA" w14:textId="77777777" w:rsidR="008C2AA2" w:rsidRPr="00AB5146" w:rsidRDefault="008C2AA2" w:rsidP="005939DD">
            <w:pPr>
              <w:jc w:val="center"/>
              <w:rPr>
                <w:b/>
                <w:bCs/>
                <w:sz w:val="20"/>
                <w:szCs w:val="20"/>
              </w:rPr>
            </w:pPr>
            <w:r w:rsidRPr="00AB5146">
              <w:rPr>
                <w:b/>
                <w:bCs/>
                <w:sz w:val="20"/>
                <w:szCs w:val="20"/>
              </w:rPr>
              <w:t>Α/Α</w:t>
            </w:r>
          </w:p>
        </w:tc>
        <w:tc>
          <w:tcPr>
            <w:tcW w:w="3925" w:type="dxa"/>
            <w:vAlign w:val="center"/>
          </w:tcPr>
          <w:p w14:paraId="783F1284" w14:textId="77777777" w:rsidR="008C2AA2" w:rsidRPr="00AB5146" w:rsidRDefault="008C2AA2" w:rsidP="005939DD">
            <w:pPr>
              <w:jc w:val="center"/>
              <w:rPr>
                <w:b/>
                <w:bCs/>
                <w:sz w:val="20"/>
                <w:szCs w:val="20"/>
              </w:rPr>
            </w:pPr>
            <w:r w:rsidRPr="00AB5146">
              <w:rPr>
                <w:b/>
                <w:bCs/>
                <w:sz w:val="20"/>
                <w:szCs w:val="20"/>
              </w:rPr>
              <w:t>ΠΡΟΔΙΑΦΡΑΦΗ</w:t>
            </w:r>
          </w:p>
        </w:tc>
        <w:tc>
          <w:tcPr>
            <w:tcW w:w="1290" w:type="dxa"/>
            <w:vAlign w:val="center"/>
          </w:tcPr>
          <w:p w14:paraId="26B63A2E"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37E2C3AA"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1791924"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C65950" w:rsidRPr="00AB5146" w14:paraId="29417FE0" w14:textId="77777777" w:rsidTr="00C65950">
        <w:trPr>
          <w:jc w:val="center"/>
        </w:trPr>
        <w:tc>
          <w:tcPr>
            <w:tcW w:w="606" w:type="dxa"/>
          </w:tcPr>
          <w:p w14:paraId="697A937A" w14:textId="77777777" w:rsidR="00C65950" w:rsidRDefault="00C65950" w:rsidP="00C65950">
            <w:pPr>
              <w:rPr>
                <w:sz w:val="20"/>
                <w:szCs w:val="20"/>
                <w:lang w:val="en-US"/>
              </w:rPr>
            </w:pPr>
            <w:r>
              <w:rPr>
                <w:sz w:val="20"/>
                <w:szCs w:val="20"/>
                <w:lang w:val="en-US"/>
              </w:rPr>
              <w:t>1</w:t>
            </w:r>
          </w:p>
        </w:tc>
        <w:tc>
          <w:tcPr>
            <w:tcW w:w="3925" w:type="dxa"/>
          </w:tcPr>
          <w:p w14:paraId="1E789959" w14:textId="77777777" w:rsidR="00C65950" w:rsidRPr="00773828" w:rsidRDefault="00C65950" w:rsidP="00C65950">
            <w:r>
              <w:t>Πρέπει επί ποινή αποκλεισμού να υπάρχει ε</w:t>
            </w:r>
            <w:r w:rsidRPr="00C65950">
              <w:t>νιαίο περιβάλλον Διαχείρισης για όλες τις λειτουργίες που αναφέρονται στην ενότητα Υπηρεσίες Ασφάλειας</w:t>
            </w:r>
          </w:p>
        </w:tc>
        <w:tc>
          <w:tcPr>
            <w:tcW w:w="1290" w:type="dxa"/>
            <w:vAlign w:val="center"/>
          </w:tcPr>
          <w:p w14:paraId="139F9FA3" w14:textId="77777777" w:rsidR="00C65950" w:rsidRPr="00C65950" w:rsidRDefault="00C65950" w:rsidP="00C65950">
            <w:pPr>
              <w:jc w:val="center"/>
              <w:rPr>
                <w:b/>
                <w:bCs/>
                <w:sz w:val="20"/>
                <w:szCs w:val="20"/>
              </w:rPr>
            </w:pPr>
            <w:r w:rsidRPr="007E6F8E">
              <w:rPr>
                <w:b/>
                <w:bCs/>
                <w:sz w:val="20"/>
                <w:szCs w:val="20"/>
                <w:lang w:val="en-US"/>
              </w:rPr>
              <w:t>NAI</w:t>
            </w:r>
          </w:p>
        </w:tc>
        <w:tc>
          <w:tcPr>
            <w:tcW w:w="1352" w:type="dxa"/>
          </w:tcPr>
          <w:p w14:paraId="6DBBDB72" w14:textId="77777777" w:rsidR="00C65950" w:rsidRPr="002E0381" w:rsidRDefault="00C65950" w:rsidP="00C65950">
            <w:pPr>
              <w:jc w:val="right"/>
              <w:rPr>
                <w:sz w:val="20"/>
                <w:szCs w:val="20"/>
              </w:rPr>
            </w:pPr>
          </w:p>
        </w:tc>
        <w:tc>
          <w:tcPr>
            <w:tcW w:w="1712" w:type="dxa"/>
          </w:tcPr>
          <w:p w14:paraId="5ADE9D32" w14:textId="77777777" w:rsidR="00C65950" w:rsidRPr="00AB5146" w:rsidRDefault="00C65950" w:rsidP="00C65950">
            <w:pPr>
              <w:jc w:val="right"/>
              <w:rPr>
                <w:sz w:val="20"/>
                <w:szCs w:val="20"/>
              </w:rPr>
            </w:pPr>
          </w:p>
        </w:tc>
      </w:tr>
      <w:tr w:rsidR="00C65950" w:rsidRPr="00AB5146" w14:paraId="18F090FC" w14:textId="77777777" w:rsidTr="00C65950">
        <w:trPr>
          <w:jc w:val="center"/>
        </w:trPr>
        <w:tc>
          <w:tcPr>
            <w:tcW w:w="606" w:type="dxa"/>
          </w:tcPr>
          <w:p w14:paraId="50D37FC1" w14:textId="77777777" w:rsidR="00C65950" w:rsidRPr="00AB5146" w:rsidRDefault="00C65950" w:rsidP="00C65950">
            <w:pPr>
              <w:rPr>
                <w:sz w:val="20"/>
                <w:szCs w:val="20"/>
                <w:lang w:val="en-US"/>
              </w:rPr>
            </w:pPr>
            <w:r>
              <w:rPr>
                <w:sz w:val="20"/>
                <w:szCs w:val="20"/>
                <w:lang w:val="en-US"/>
              </w:rPr>
              <w:lastRenderedPageBreak/>
              <w:t>2</w:t>
            </w:r>
          </w:p>
        </w:tc>
        <w:tc>
          <w:tcPr>
            <w:tcW w:w="3925" w:type="dxa"/>
          </w:tcPr>
          <w:p w14:paraId="5CD8DE9C" w14:textId="77777777" w:rsidR="00C65950" w:rsidRPr="002E0381" w:rsidRDefault="00C65950" w:rsidP="00C65950">
            <w:pPr>
              <w:rPr>
                <w:sz w:val="20"/>
                <w:szCs w:val="20"/>
              </w:rPr>
            </w:pPr>
            <w:r w:rsidRPr="00773828">
              <w:t>Η προτεινόμενη λύση θα πρέπει να μπορεί να δοθεί σε εικονική μορφή με υποστήριξη σε HyperV, Vmware και Openstack.</w:t>
            </w:r>
          </w:p>
        </w:tc>
        <w:tc>
          <w:tcPr>
            <w:tcW w:w="1290" w:type="dxa"/>
            <w:vAlign w:val="center"/>
          </w:tcPr>
          <w:p w14:paraId="06E0FC2A" w14:textId="77777777" w:rsidR="00C65950" w:rsidRPr="007E6F8E" w:rsidRDefault="00C65950" w:rsidP="00C65950">
            <w:pPr>
              <w:jc w:val="center"/>
              <w:rPr>
                <w:b/>
                <w:bCs/>
                <w:sz w:val="20"/>
                <w:szCs w:val="20"/>
                <w:lang w:val="en-US"/>
              </w:rPr>
            </w:pPr>
            <w:r w:rsidRPr="007E6F8E">
              <w:rPr>
                <w:b/>
                <w:bCs/>
                <w:sz w:val="20"/>
                <w:szCs w:val="20"/>
                <w:lang w:val="en-US"/>
              </w:rPr>
              <w:t>NAI</w:t>
            </w:r>
          </w:p>
        </w:tc>
        <w:tc>
          <w:tcPr>
            <w:tcW w:w="1352" w:type="dxa"/>
          </w:tcPr>
          <w:p w14:paraId="0036838B" w14:textId="77777777" w:rsidR="00C65950" w:rsidRPr="002E0381" w:rsidRDefault="00C65950" w:rsidP="00C65950">
            <w:pPr>
              <w:jc w:val="right"/>
              <w:rPr>
                <w:sz w:val="20"/>
                <w:szCs w:val="20"/>
              </w:rPr>
            </w:pPr>
          </w:p>
        </w:tc>
        <w:tc>
          <w:tcPr>
            <w:tcW w:w="1712" w:type="dxa"/>
          </w:tcPr>
          <w:p w14:paraId="46612C62" w14:textId="77777777" w:rsidR="00C65950" w:rsidRPr="00AB5146" w:rsidRDefault="00C65950" w:rsidP="00C65950">
            <w:pPr>
              <w:jc w:val="right"/>
              <w:rPr>
                <w:sz w:val="20"/>
                <w:szCs w:val="20"/>
              </w:rPr>
            </w:pPr>
          </w:p>
        </w:tc>
      </w:tr>
      <w:tr w:rsidR="00C65950" w:rsidRPr="00AB5146" w14:paraId="3E9EA61B" w14:textId="77777777" w:rsidTr="00C65950">
        <w:trPr>
          <w:jc w:val="center"/>
        </w:trPr>
        <w:tc>
          <w:tcPr>
            <w:tcW w:w="606" w:type="dxa"/>
          </w:tcPr>
          <w:p w14:paraId="5FF6CC31" w14:textId="77777777" w:rsidR="00C65950" w:rsidRPr="003F4F49" w:rsidRDefault="00C65950" w:rsidP="00C65950">
            <w:pPr>
              <w:jc w:val="left"/>
              <w:rPr>
                <w:sz w:val="20"/>
                <w:szCs w:val="20"/>
                <w:lang w:val="en-US"/>
              </w:rPr>
            </w:pPr>
            <w:r>
              <w:rPr>
                <w:sz w:val="20"/>
                <w:szCs w:val="20"/>
                <w:lang w:val="en-US"/>
              </w:rPr>
              <w:t>3</w:t>
            </w:r>
          </w:p>
        </w:tc>
        <w:tc>
          <w:tcPr>
            <w:tcW w:w="3925" w:type="dxa"/>
          </w:tcPr>
          <w:p w14:paraId="1A0459EE" w14:textId="77777777" w:rsidR="00C65950" w:rsidRPr="00AB5146" w:rsidRDefault="00C65950" w:rsidP="00C65950">
            <w:pPr>
              <w:jc w:val="left"/>
              <w:rPr>
                <w:sz w:val="20"/>
                <w:szCs w:val="20"/>
              </w:rPr>
            </w:pPr>
            <w:r w:rsidRPr="00773828">
              <w:t>Η προτεινόμενη λύση θα πρέπει να μπορεί να διαχειριστεί τουλάχιστον 1Gbps L7 κίνησης.</w:t>
            </w:r>
          </w:p>
        </w:tc>
        <w:tc>
          <w:tcPr>
            <w:tcW w:w="1290" w:type="dxa"/>
            <w:vAlign w:val="center"/>
          </w:tcPr>
          <w:p w14:paraId="33FAC90B"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36FF6CB6" w14:textId="77777777" w:rsidR="00C65950" w:rsidRPr="00AB5146" w:rsidRDefault="00C65950" w:rsidP="00C65950">
            <w:pPr>
              <w:jc w:val="right"/>
              <w:rPr>
                <w:sz w:val="20"/>
                <w:szCs w:val="20"/>
              </w:rPr>
            </w:pPr>
          </w:p>
        </w:tc>
        <w:tc>
          <w:tcPr>
            <w:tcW w:w="1712" w:type="dxa"/>
          </w:tcPr>
          <w:p w14:paraId="7FFA410E" w14:textId="77777777" w:rsidR="00C65950" w:rsidRPr="00AB5146" w:rsidRDefault="00C65950" w:rsidP="00C65950">
            <w:pPr>
              <w:jc w:val="right"/>
              <w:rPr>
                <w:sz w:val="20"/>
                <w:szCs w:val="20"/>
              </w:rPr>
            </w:pPr>
          </w:p>
        </w:tc>
      </w:tr>
      <w:tr w:rsidR="00C65950" w:rsidRPr="00AB5146" w14:paraId="58C51704" w14:textId="77777777" w:rsidTr="00C65950">
        <w:trPr>
          <w:jc w:val="center"/>
        </w:trPr>
        <w:tc>
          <w:tcPr>
            <w:tcW w:w="606" w:type="dxa"/>
          </w:tcPr>
          <w:p w14:paraId="67572290" w14:textId="77777777" w:rsidR="00C65950" w:rsidRPr="003F4F49" w:rsidRDefault="00C65950" w:rsidP="00C65950">
            <w:pPr>
              <w:rPr>
                <w:sz w:val="20"/>
                <w:szCs w:val="20"/>
                <w:lang w:val="en-US"/>
              </w:rPr>
            </w:pPr>
            <w:r>
              <w:rPr>
                <w:sz w:val="20"/>
                <w:szCs w:val="20"/>
                <w:lang w:val="en-US"/>
              </w:rPr>
              <w:t>4</w:t>
            </w:r>
          </w:p>
        </w:tc>
        <w:tc>
          <w:tcPr>
            <w:tcW w:w="3925" w:type="dxa"/>
          </w:tcPr>
          <w:p w14:paraId="14D5D677" w14:textId="77777777" w:rsidR="00C65950" w:rsidRPr="00AB5146" w:rsidRDefault="00C65950" w:rsidP="00C65950">
            <w:pPr>
              <w:rPr>
                <w:sz w:val="20"/>
                <w:szCs w:val="20"/>
              </w:rPr>
            </w:pPr>
            <w:r w:rsidRPr="00773828">
              <w:t>Υποστήριξη για IPv6 χωρίς χρήση επιπλέον υλικού ή άδειας.</w:t>
            </w:r>
          </w:p>
        </w:tc>
        <w:tc>
          <w:tcPr>
            <w:tcW w:w="1290" w:type="dxa"/>
            <w:vAlign w:val="center"/>
          </w:tcPr>
          <w:p w14:paraId="6A915923"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65157F9C" w14:textId="77777777" w:rsidR="00C65950" w:rsidRPr="00AB5146" w:rsidRDefault="00C65950" w:rsidP="00C65950">
            <w:pPr>
              <w:jc w:val="right"/>
              <w:rPr>
                <w:sz w:val="20"/>
                <w:szCs w:val="20"/>
              </w:rPr>
            </w:pPr>
          </w:p>
        </w:tc>
        <w:tc>
          <w:tcPr>
            <w:tcW w:w="1712" w:type="dxa"/>
          </w:tcPr>
          <w:p w14:paraId="04CD7318" w14:textId="77777777" w:rsidR="00C65950" w:rsidRPr="00AB5146" w:rsidRDefault="00C65950" w:rsidP="00C65950">
            <w:pPr>
              <w:jc w:val="right"/>
              <w:rPr>
                <w:sz w:val="20"/>
                <w:szCs w:val="20"/>
              </w:rPr>
            </w:pPr>
          </w:p>
        </w:tc>
      </w:tr>
      <w:tr w:rsidR="00C65950" w:rsidRPr="00AB5146" w14:paraId="4CC6D001" w14:textId="77777777" w:rsidTr="00C65950">
        <w:trPr>
          <w:jc w:val="center"/>
        </w:trPr>
        <w:tc>
          <w:tcPr>
            <w:tcW w:w="606" w:type="dxa"/>
          </w:tcPr>
          <w:p w14:paraId="1C10D03E" w14:textId="77777777" w:rsidR="00C65950" w:rsidRPr="003F4F49" w:rsidRDefault="00C65950" w:rsidP="00C65950">
            <w:pPr>
              <w:jc w:val="left"/>
              <w:rPr>
                <w:sz w:val="20"/>
                <w:szCs w:val="20"/>
                <w:lang w:val="en-US"/>
              </w:rPr>
            </w:pPr>
            <w:r>
              <w:rPr>
                <w:sz w:val="20"/>
                <w:szCs w:val="20"/>
                <w:lang w:val="en-US"/>
              </w:rPr>
              <w:t>5</w:t>
            </w:r>
          </w:p>
        </w:tc>
        <w:tc>
          <w:tcPr>
            <w:tcW w:w="3925" w:type="dxa"/>
          </w:tcPr>
          <w:p w14:paraId="4C11A18E" w14:textId="77777777" w:rsidR="00C65950" w:rsidRPr="00AB5146" w:rsidRDefault="00C65950" w:rsidP="00C65950">
            <w:pPr>
              <w:jc w:val="left"/>
              <w:rPr>
                <w:sz w:val="20"/>
                <w:szCs w:val="20"/>
              </w:rPr>
            </w:pPr>
            <w:r w:rsidRPr="00773828">
              <w:t>Η προτεινόμενη λύση να είναι της αρχιτεκτονικής full proxy.</w:t>
            </w:r>
          </w:p>
        </w:tc>
        <w:tc>
          <w:tcPr>
            <w:tcW w:w="1290" w:type="dxa"/>
            <w:vAlign w:val="center"/>
          </w:tcPr>
          <w:p w14:paraId="5B6FA5EB"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653D0056" w14:textId="77777777" w:rsidR="00C65950" w:rsidRPr="00AB5146" w:rsidRDefault="00C65950" w:rsidP="00C65950">
            <w:pPr>
              <w:jc w:val="right"/>
              <w:rPr>
                <w:sz w:val="20"/>
                <w:szCs w:val="20"/>
              </w:rPr>
            </w:pPr>
          </w:p>
        </w:tc>
        <w:tc>
          <w:tcPr>
            <w:tcW w:w="1712" w:type="dxa"/>
          </w:tcPr>
          <w:p w14:paraId="7042C685" w14:textId="77777777" w:rsidR="00C65950" w:rsidRPr="00AB5146" w:rsidRDefault="00C65950" w:rsidP="00C65950">
            <w:pPr>
              <w:jc w:val="right"/>
              <w:rPr>
                <w:sz w:val="20"/>
                <w:szCs w:val="20"/>
              </w:rPr>
            </w:pPr>
          </w:p>
        </w:tc>
      </w:tr>
      <w:tr w:rsidR="00C65950" w:rsidRPr="00AB5146" w14:paraId="3F6B43E0" w14:textId="77777777" w:rsidTr="00C65950">
        <w:trPr>
          <w:jc w:val="center"/>
        </w:trPr>
        <w:tc>
          <w:tcPr>
            <w:tcW w:w="606" w:type="dxa"/>
          </w:tcPr>
          <w:p w14:paraId="0226A197" w14:textId="77777777" w:rsidR="00C65950" w:rsidRPr="003F4F49" w:rsidRDefault="00C65950" w:rsidP="00C65950">
            <w:pPr>
              <w:jc w:val="left"/>
              <w:rPr>
                <w:sz w:val="20"/>
                <w:szCs w:val="20"/>
                <w:lang w:val="en-US"/>
              </w:rPr>
            </w:pPr>
            <w:r>
              <w:rPr>
                <w:sz w:val="20"/>
                <w:szCs w:val="20"/>
                <w:lang w:val="en-US"/>
              </w:rPr>
              <w:t>6</w:t>
            </w:r>
          </w:p>
        </w:tc>
        <w:tc>
          <w:tcPr>
            <w:tcW w:w="3925" w:type="dxa"/>
          </w:tcPr>
          <w:p w14:paraId="1F11CE90" w14:textId="77777777" w:rsidR="00C65950" w:rsidRPr="00AB5146" w:rsidRDefault="00C65950" w:rsidP="00C65950">
            <w:pPr>
              <w:jc w:val="left"/>
              <w:rPr>
                <w:sz w:val="20"/>
                <w:szCs w:val="20"/>
              </w:rPr>
            </w:pPr>
            <w:r w:rsidRPr="00773828">
              <w:t>Δυνατότητα διαχείρισης μέσω CLI και απομακρυσμένη σύνδεση με πρωτόκολλα Telnet / ssh</w:t>
            </w:r>
          </w:p>
        </w:tc>
        <w:tc>
          <w:tcPr>
            <w:tcW w:w="1290" w:type="dxa"/>
            <w:vAlign w:val="center"/>
          </w:tcPr>
          <w:p w14:paraId="092E2058" w14:textId="77777777" w:rsidR="00C65950" w:rsidRPr="00AB5146" w:rsidRDefault="00C65950" w:rsidP="00C65950">
            <w:pPr>
              <w:jc w:val="center"/>
              <w:rPr>
                <w:sz w:val="20"/>
                <w:szCs w:val="20"/>
              </w:rPr>
            </w:pPr>
            <w:r w:rsidRPr="007E6F8E">
              <w:rPr>
                <w:b/>
                <w:bCs/>
                <w:sz w:val="20"/>
                <w:szCs w:val="20"/>
                <w:lang w:val="en-US"/>
              </w:rPr>
              <w:t>NAI</w:t>
            </w:r>
          </w:p>
        </w:tc>
        <w:tc>
          <w:tcPr>
            <w:tcW w:w="1352" w:type="dxa"/>
          </w:tcPr>
          <w:p w14:paraId="499B72A9" w14:textId="77777777" w:rsidR="00C65950" w:rsidRPr="00AB5146" w:rsidRDefault="00C65950" w:rsidP="00C65950">
            <w:pPr>
              <w:jc w:val="right"/>
              <w:rPr>
                <w:sz w:val="20"/>
                <w:szCs w:val="20"/>
              </w:rPr>
            </w:pPr>
          </w:p>
        </w:tc>
        <w:tc>
          <w:tcPr>
            <w:tcW w:w="1712" w:type="dxa"/>
          </w:tcPr>
          <w:p w14:paraId="6B8A9B0D" w14:textId="77777777" w:rsidR="00C65950" w:rsidRPr="00AB5146" w:rsidRDefault="00C65950" w:rsidP="00C65950">
            <w:pPr>
              <w:jc w:val="right"/>
              <w:rPr>
                <w:sz w:val="20"/>
                <w:szCs w:val="20"/>
              </w:rPr>
            </w:pPr>
          </w:p>
        </w:tc>
      </w:tr>
      <w:tr w:rsidR="00C65950" w:rsidRPr="00AB5146" w14:paraId="677FCF4F" w14:textId="77777777" w:rsidTr="00C65950">
        <w:trPr>
          <w:jc w:val="center"/>
        </w:trPr>
        <w:tc>
          <w:tcPr>
            <w:tcW w:w="606" w:type="dxa"/>
          </w:tcPr>
          <w:p w14:paraId="1117AF7C" w14:textId="77777777" w:rsidR="00C65950" w:rsidRPr="003F4F49" w:rsidRDefault="00C65950" w:rsidP="00C65950">
            <w:pPr>
              <w:jc w:val="left"/>
              <w:rPr>
                <w:sz w:val="20"/>
                <w:szCs w:val="20"/>
                <w:lang w:val="en-US"/>
              </w:rPr>
            </w:pPr>
            <w:r>
              <w:rPr>
                <w:sz w:val="20"/>
                <w:szCs w:val="20"/>
                <w:lang w:val="en-US"/>
              </w:rPr>
              <w:t>7</w:t>
            </w:r>
          </w:p>
        </w:tc>
        <w:tc>
          <w:tcPr>
            <w:tcW w:w="3925" w:type="dxa"/>
          </w:tcPr>
          <w:p w14:paraId="54B3E9FC" w14:textId="77777777" w:rsidR="00C65950" w:rsidRPr="00AB5146" w:rsidRDefault="00C65950" w:rsidP="00C65950">
            <w:pPr>
              <w:jc w:val="left"/>
              <w:rPr>
                <w:sz w:val="20"/>
                <w:szCs w:val="20"/>
              </w:rPr>
            </w:pPr>
            <w:r w:rsidRPr="00773828">
              <w:t>Υποστήριξη πρωτοκόλλου NTP.</w:t>
            </w:r>
          </w:p>
        </w:tc>
        <w:tc>
          <w:tcPr>
            <w:tcW w:w="1290" w:type="dxa"/>
            <w:vAlign w:val="center"/>
          </w:tcPr>
          <w:p w14:paraId="15243C65"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2A2DABFC" w14:textId="77777777" w:rsidR="00C65950" w:rsidRPr="00AB5146" w:rsidRDefault="00C65950" w:rsidP="00C65950">
            <w:pPr>
              <w:jc w:val="right"/>
              <w:rPr>
                <w:sz w:val="20"/>
                <w:szCs w:val="20"/>
                <w:highlight w:val="yellow"/>
              </w:rPr>
            </w:pPr>
          </w:p>
        </w:tc>
        <w:tc>
          <w:tcPr>
            <w:tcW w:w="1712" w:type="dxa"/>
          </w:tcPr>
          <w:p w14:paraId="352BAC5A" w14:textId="77777777" w:rsidR="00C65950" w:rsidRPr="00AB5146" w:rsidRDefault="00C65950" w:rsidP="00C65950">
            <w:pPr>
              <w:jc w:val="right"/>
              <w:rPr>
                <w:sz w:val="20"/>
                <w:szCs w:val="20"/>
                <w:highlight w:val="yellow"/>
              </w:rPr>
            </w:pPr>
          </w:p>
        </w:tc>
      </w:tr>
      <w:tr w:rsidR="00C65950" w:rsidRPr="00AB5146" w14:paraId="030EA0FD" w14:textId="77777777" w:rsidTr="00C65950">
        <w:trPr>
          <w:jc w:val="center"/>
        </w:trPr>
        <w:tc>
          <w:tcPr>
            <w:tcW w:w="606" w:type="dxa"/>
          </w:tcPr>
          <w:p w14:paraId="2D410901" w14:textId="77777777" w:rsidR="00C65950" w:rsidRDefault="00C65950" w:rsidP="00C65950">
            <w:pPr>
              <w:jc w:val="left"/>
              <w:rPr>
                <w:sz w:val="20"/>
                <w:szCs w:val="20"/>
                <w:lang w:val="en-US"/>
              </w:rPr>
            </w:pPr>
            <w:r>
              <w:rPr>
                <w:sz w:val="20"/>
                <w:szCs w:val="20"/>
                <w:lang w:val="en-US"/>
              </w:rPr>
              <w:t>8</w:t>
            </w:r>
          </w:p>
        </w:tc>
        <w:tc>
          <w:tcPr>
            <w:tcW w:w="3925" w:type="dxa"/>
          </w:tcPr>
          <w:p w14:paraId="33033625" w14:textId="77777777" w:rsidR="00C65950" w:rsidRPr="00AB5146" w:rsidRDefault="00C65950" w:rsidP="00C65950">
            <w:pPr>
              <w:jc w:val="left"/>
              <w:rPr>
                <w:sz w:val="20"/>
                <w:szCs w:val="20"/>
              </w:rPr>
            </w:pPr>
            <w:r w:rsidRPr="00773828">
              <w:t>Διαχείριση web-GUI  μέσω ενσωματωμένου διακομιστή HTTPS</w:t>
            </w:r>
          </w:p>
        </w:tc>
        <w:tc>
          <w:tcPr>
            <w:tcW w:w="1290" w:type="dxa"/>
            <w:vAlign w:val="center"/>
          </w:tcPr>
          <w:p w14:paraId="1D40E78F"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E0022AD" w14:textId="77777777" w:rsidR="00C65950" w:rsidRPr="00AB5146" w:rsidRDefault="00C65950" w:rsidP="00C65950">
            <w:pPr>
              <w:jc w:val="right"/>
              <w:rPr>
                <w:sz w:val="20"/>
                <w:szCs w:val="20"/>
                <w:highlight w:val="yellow"/>
              </w:rPr>
            </w:pPr>
          </w:p>
        </w:tc>
        <w:tc>
          <w:tcPr>
            <w:tcW w:w="1712" w:type="dxa"/>
          </w:tcPr>
          <w:p w14:paraId="463F3CDC" w14:textId="77777777" w:rsidR="00C65950" w:rsidRPr="00AB5146" w:rsidRDefault="00C65950" w:rsidP="00C65950">
            <w:pPr>
              <w:jc w:val="right"/>
              <w:rPr>
                <w:sz w:val="20"/>
                <w:szCs w:val="20"/>
                <w:highlight w:val="yellow"/>
              </w:rPr>
            </w:pPr>
          </w:p>
        </w:tc>
      </w:tr>
      <w:tr w:rsidR="00C65950" w:rsidRPr="00AB5146" w14:paraId="53BE552E" w14:textId="77777777" w:rsidTr="00C65950">
        <w:trPr>
          <w:jc w:val="center"/>
        </w:trPr>
        <w:tc>
          <w:tcPr>
            <w:tcW w:w="606" w:type="dxa"/>
          </w:tcPr>
          <w:p w14:paraId="6342ADF3" w14:textId="77777777" w:rsidR="00C65950" w:rsidRDefault="00C65950" w:rsidP="00C65950">
            <w:pPr>
              <w:jc w:val="left"/>
              <w:rPr>
                <w:sz w:val="20"/>
                <w:szCs w:val="20"/>
                <w:lang w:val="en-US"/>
              </w:rPr>
            </w:pPr>
            <w:r>
              <w:rPr>
                <w:sz w:val="20"/>
                <w:szCs w:val="20"/>
                <w:lang w:val="en-US"/>
              </w:rPr>
              <w:t>9</w:t>
            </w:r>
          </w:p>
        </w:tc>
        <w:tc>
          <w:tcPr>
            <w:tcW w:w="3925" w:type="dxa"/>
          </w:tcPr>
          <w:p w14:paraId="10182B49" w14:textId="77777777" w:rsidR="00C65950" w:rsidRPr="00AB5146" w:rsidRDefault="00C65950" w:rsidP="00C65950">
            <w:pPr>
              <w:jc w:val="left"/>
              <w:rPr>
                <w:sz w:val="20"/>
                <w:szCs w:val="20"/>
              </w:rPr>
            </w:pPr>
            <w:r w:rsidRPr="00773828">
              <w:t xml:space="preserve">Αναβάθμιση λογισμικού μέσω Web-GUI, USB και FTP. </w:t>
            </w:r>
          </w:p>
        </w:tc>
        <w:tc>
          <w:tcPr>
            <w:tcW w:w="1290" w:type="dxa"/>
            <w:vAlign w:val="center"/>
          </w:tcPr>
          <w:p w14:paraId="0A413822"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03133511" w14:textId="77777777" w:rsidR="00C65950" w:rsidRPr="00AB5146" w:rsidRDefault="00C65950" w:rsidP="00C65950">
            <w:pPr>
              <w:jc w:val="right"/>
              <w:rPr>
                <w:sz w:val="20"/>
                <w:szCs w:val="20"/>
                <w:highlight w:val="yellow"/>
              </w:rPr>
            </w:pPr>
          </w:p>
        </w:tc>
        <w:tc>
          <w:tcPr>
            <w:tcW w:w="1712" w:type="dxa"/>
          </w:tcPr>
          <w:p w14:paraId="12E76FF2" w14:textId="77777777" w:rsidR="00C65950" w:rsidRPr="00AB5146" w:rsidRDefault="00C65950" w:rsidP="00C65950">
            <w:pPr>
              <w:jc w:val="right"/>
              <w:rPr>
                <w:sz w:val="20"/>
                <w:szCs w:val="20"/>
                <w:highlight w:val="yellow"/>
              </w:rPr>
            </w:pPr>
          </w:p>
        </w:tc>
      </w:tr>
      <w:tr w:rsidR="00C65950" w:rsidRPr="00AB5146" w14:paraId="5A1BDE87" w14:textId="77777777" w:rsidTr="00C65950">
        <w:trPr>
          <w:jc w:val="center"/>
        </w:trPr>
        <w:tc>
          <w:tcPr>
            <w:tcW w:w="606" w:type="dxa"/>
          </w:tcPr>
          <w:p w14:paraId="47D6B461" w14:textId="77777777" w:rsidR="00C65950" w:rsidRDefault="00C65950" w:rsidP="00C65950">
            <w:pPr>
              <w:jc w:val="left"/>
              <w:rPr>
                <w:sz w:val="20"/>
                <w:szCs w:val="20"/>
                <w:lang w:val="en-US"/>
              </w:rPr>
            </w:pPr>
            <w:r>
              <w:rPr>
                <w:sz w:val="20"/>
                <w:szCs w:val="20"/>
                <w:lang w:val="en-US"/>
              </w:rPr>
              <w:t>10</w:t>
            </w:r>
          </w:p>
        </w:tc>
        <w:tc>
          <w:tcPr>
            <w:tcW w:w="3925" w:type="dxa"/>
          </w:tcPr>
          <w:p w14:paraId="12D2D1F2" w14:textId="77777777" w:rsidR="00C65950" w:rsidRPr="00AB5146" w:rsidRDefault="00C65950" w:rsidP="00C65950">
            <w:pPr>
              <w:jc w:val="left"/>
              <w:rPr>
                <w:sz w:val="20"/>
                <w:szCs w:val="20"/>
              </w:rPr>
            </w:pPr>
            <w:r w:rsidRPr="00773828">
              <w:t>Η προτεινόμενη λύση θα πρέπει να μπορεί να διαχειριστεί 10Gbps throughput κίνησης με χρήση άδειας αναβάθμισης.</w:t>
            </w:r>
          </w:p>
        </w:tc>
        <w:tc>
          <w:tcPr>
            <w:tcW w:w="1290" w:type="dxa"/>
            <w:vAlign w:val="center"/>
          </w:tcPr>
          <w:p w14:paraId="3CCCE930"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1C1A99BA" w14:textId="77777777" w:rsidR="00C65950" w:rsidRPr="00AB5146" w:rsidRDefault="00C65950" w:rsidP="00C65950">
            <w:pPr>
              <w:jc w:val="right"/>
              <w:rPr>
                <w:sz w:val="20"/>
                <w:szCs w:val="20"/>
                <w:highlight w:val="yellow"/>
              </w:rPr>
            </w:pPr>
          </w:p>
        </w:tc>
        <w:tc>
          <w:tcPr>
            <w:tcW w:w="1712" w:type="dxa"/>
          </w:tcPr>
          <w:p w14:paraId="43882C64" w14:textId="77777777" w:rsidR="00C65950" w:rsidRPr="00AB5146" w:rsidRDefault="00C65950" w:rsidP="00C65950">
            <w:pPr>
              <w:jc w:val="right"/>
              <w:rPr>
                <w:sz w:val="20"/>
                <w:szCs w:val="20"/>
                <w:highlight w:val="yellow"/>
              </w:rPr>
            </w:pPr>
          </w:p>
        </w:tc>
      </w:tr>
      <w:tr w:rsidR="00C65950" w:rsidRPr="00AB5146" w14:paraId="629CF855" w14:textId="77777777" w:rsidTr="00C65950">
        <w:trPr>
          <w:jc w:val="center"/>
        </w:trPr>
        <w:tc>
          <w:tcPr>
            <w:tcW w:w="606" w:type="dxa"/>
          </w:tcPr>
          <w:p w14:paraId="7A34D7F3" w14:textId="77777777" w:rsidR="00C65950" w:rsidRDefault="00C65950" w:rsidP="00C65950">
            <w:pPr>
              <w:jc w:val="left"/>
              <w:rPr>
                <w:sz w:val="20"/>
                <w:szCs w:val="20"/>
                <w:lang w:val="en-US"/>
              </w:rPr>
            </w:pPr>
            <w:r>
              <w:rPr>
                <w:sz w:val="20"/>
                <w:szCs w:val="20"/>
                <w:lang w:val="en-US"/>
              </w:rPr>
              <w:t>11</w:t>
            </w:r>
          </w:p>
        </w:tc>
        <w:tc>
          <w:tcPr>
            <w:tcW w:w="3925" w:type="dxa"/>
          </w:tcPr>
          <w:p w14:paraId="584D8F98" w14:textId="1D0C1FF3" w:rsidR="00C65950" w:rsidRPr="00AB5146" w:rsidRDefault="00C65950" w:rsidP="00C65950">
            <w:pPr>
              <w:jc w:val="left"/>
              <w:rPr>
                <w:sz w:val="20"/>
                <w:szCs w:val="20"/>
              </w:rPr>
            </w:pPr>
            <w:r w:rsidRPr="00773828">
              <w:t xml:space="preserve">Η προτεινόμενη λύση θα πρέπει να μπορεί να προσφέρει ενιαία διεπαφή διαχείρισης για την κάλυψη όλων των απαιτήσεων </w:t>
            </w:r>
            <w:r w:rsidR="00C60C00" w:rsidRPr="00C60C00">
              <w:t>της παρούσας</w:t>
            </w:r>
          </w:p>
        </w:tc>
        <w:tc>
          <w:tcPr>
            <w:tcW w:w="1290" w:type="dxa"/>
            <w:vAlign w:val="center"/>
          </w:tcPr>
          <w:p w14:paraId="328AA00C"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0B2AC06F" w14:textId="77777777" w:rsidR="00C65950" w:rsidRPr="00AB5146" w:rsidRDefault="00C65950" w:rsidP="00C65950">
            <w:pPr>
              <w:jc w:val="right"/>
              <w:rPr>
                <w:sz w:val="20"/>
                <w:szCs w:val="20"/>
                <w:highlight w:val="yellow"/>
              </w:rPr>
            </w:pPr>
          </w:p>
        </w:tc>
        <w:tc>
          <w:tcPr>
            <w:tcW w:w="1712" w:type="dxa"/>
          </w:tcPr>
          <w:p w14:paraId="02250E29" w14:textId="77777777" w:rsidR="00C65950" w:rsidRPr="00AB5146" w:rsidRDefault="00C65950" w:rsidP="00C65950">
            <w:pPr>
              <w:jc w:val="right"/>
              <w:rPr>
                <w:sz w:val="20"/>
                <w:szCs w:val="20"/>
                <w:highlight w:val="yellow"/>
              </w:rPr>
            </w:pPr>
          </w:p>
        </w:tc>
      </w:tr>
      <w:tr w:rsidR="00C65950" w:rsidRPr="00AB5146" w14:paraId="3ED89A59" w14:textId="77777777" w:rsidTr="00C65950">
        <w:trPr>
          <w:jc w:val="center"/>
        </w:trPr>
        <w:tc>
          <w:tcPr>
            <w:tcW w:w="606" w:type="dxa"/>
          </w:tcPr>
          <w:p w14:paraId="3AEFD2FC" w14:textId="77777777" w:rsidR="00C65950" w:rsidRDefault="00C65950" w:rsidP="00C65950">
            <w:pPr>
              <w:jc w:val="left"/>
              <w:rPr>
                <w:sz w:val="20"/>
                <w:szCs w:val="20"/>
                <w:lang w:val="en-US"/>
              </w:rPr>
            </w:pPr>
            <w:r>
              <w:rPr>
                <w:sz w:val="20"/>
                <w:szCs w:val="20"/>
                <w:lang w:val="en-US"/>
              </w:rPr>
              <w:t>12</w:t>
            </w:r>
          </w:p>
        </w:tc>
        <w:tc>
          <w:tcPr>
            <w:tcW w:w="3925" w:type="dxa"/>
          </w:tcPr>
          <w:p w14:paraId="1D7DF2ED" w14:textId="77777777" w:rsidR="00C65950" w:rsidRPr="00AB5146" w:rsidRDefault="00C65950" w:rsidP="00C65950">
            <w:pPr>
              <w:jc w:val="left"/>
              <w:rPr>
                <w:sz w:val="20"/>
                <w:szCs w:val="20"/>
              </w:rPr>
            </w:pPr>
            <w:r w:rsidRPr="00773828">
              <w:t>Η προτεινόμενη λύση θα πρέπει να μπορεί να προσφέρει L3-L7 monitoring σε back-end origin διακομιστών.</w:t>
            </w:r>
          </w:p>
        </w:tc>
        <w:tc>
          <w:tcPr>
            <w:tcW w:w="1290" w:type="dxa"/>
            <w:vAlign w:val="center"/>
          </w:tcPr>
          <w:p w14:paraId="03DD3EB9"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9BC03C4" w14:textId="77777777" w:rsidR="00C65950" w:rsidRPr="00AB5146" w:rsidRDefault="00C65950" w:rsidP="00C65950">
            <w:pPr>
              <w:jc w:val="right"/>
              <w:rPr>
                <w:sz w:val="20"/>
                <w:szCs w:val="20"/>
                <w:highlight w:val="yellow"/>
              </w:rPr>
            </w:pPr>
          </w:p>
        </w:tc>
        <w:tc>
          <w:tcPr>
            <w:tcW w:w="1712" w:type="dxa"/>
          </w:tcPr>
          <w:p w14:paraId="1CE957C3" w14:textId="77777777" w:rsidR="00C65950" w:rsidRPr="00AB5146" w:rsidRDefault="00C65950" w:rsidP="00C65950">
            <w:pPr>
              <w:jc w:val="right"/>
              <w:rPr>
                <w:sz w:val="20"/>
                <w:szCs w:val="20"/>
                <w:highlight w:val="yellow"/>
              </w:rPr>
            </w:pPr>
          </w:p>
        </w:tc>
      </w:tr>
      <w:tr w:rsidR="00C65950" w:rsidRPr="002E0381" w14:paraId="57934FAF" w14:textId="77777777" w:rsidTr="00C65950">
        <w:trPr>
          <w:jc w:val="center"/>
        </w:trPr>
        <w:tc>
          <w:tcPr>
            <w:tcW w:w="606" w:type="dxa"/>
          </w:tcPr>
          <w:p w14:paraId="16A61F40" w14:textId="77777777" w:rsidR="00C65950" w:rsidRDefault="00C65950" w:rsidP="00C65950">
            <w:pPr>
              <w:jc w:val="left"/>
              <w:rPr>
                <w:sz w:val="20"/>
                <w:szCs w:val="20"/>
                <w:lang w:val="en-US"/>
              </w:rPr>
            </w:pPr>
            <w:r>
              <w:rPr>
                <w:sz w:val="20"/>
                <w:szCs w:val="20"/>
                <w:lang w:val="en-US"/>
              </w:rPr>
              <w:t>13</w:t>
            </w:r>
          </w:p>
        </w:tc>
        <w:tc>
          <w:tcPr>
            <w:tcW w:w="3925" w:type="dxa"/>
          </w:tcPr>
          <w:p w14:paraId="7E09A8B2" w14:textId="77777777" w:rsidR="00C65950" w:rsidRDefault="00C65950" w:rsidP="00C65950">
            <w:pPr>
              <w:jc w:val="left"/>
            </w:pPr>
            <w:r w:rsidRPr="00773828">
              <w:t>Η προτεινόμενη λύση θα πρέπει να υποστηρίζει μηχανισμό διαμοιρασμού της κίνησης κατ ελάχιστον με τους παρακάτω αλγόριθμους:</w:t>
            </w:r>
          </w:p>
          <w:p w14:paraId="5399BBAF" w14:textId="77777777" w:rsidR="00C65950" w:rsidRDefault="00C65950" w:rsidP="004A1D19">
            <w:pPr>
              <w:pStyle w:val="a3"/>
              <w:numPr>
                <w:ilvl w:val="0"/>
                <w:numId w:val="43"/>
              </w:numPr>
              <w:spacing w:before="120" w:after="120"/>
              <w:jc w:val="left"/>
              <w:rPr>
                <w:lang w:val="en-US"/>
              </w:rPr>
            </w:pPr>
            <w:r w:rsidRPr="002E0381">
              <w:rPr>
                <w:lang w:val="en-US"/>
              </w:rPr>
              <w:t xml:space="preserve">Round Robin, </w:t>
            </w:r>
          </w:p>
          <w:p w14:paraId="4BC20EB3" w14:textId="77777777" w:rsidR="00C65950" w:rsidRPr="002E0381" w:rsidRDefault="00C65950" w:rsidP="004A1D19">
            <w:pPr>
              <w:pStyle w:val="a3"/>
              <w:numPr>
                <w:ilvl w:val="0"/>
                <w:numId w:val="43"/>
              </w:numPr>
              <w:spacing w:before="120" w:after="120"/>
              <w:jc w:val="left"/>
              <w:rPr>
                <w:lang w:val="en-US"/>
              </w:rPr>
            </w:pPr>
            <w:r w:rsidRPr="002E0381">
              <w:rPr>
                <w:lang w:val="en-US"/>
              </w:rPr>
              <w:t xml:space="preserve">Active Passive, </w:t>
            </w:r>
          </w:p>
          <w:p w14:paraId="6EBAD8F8" w14:textId="77777777" w:rsidR="00C65950" w:rsidRPr="002E0381" w:rsidRDefault="00C65950" w:rsidP="004A1D19">
            <w:pPr>
              <w:pStyle w:val="a3"/>
              <w:numPr>
                <w:ilvl w:val="0"/>
                <w:numId w:val="43"/>
              </w:numPr>
              <w:spacing w:before="120" w:after="120"/>
              <w:jc w:val="left"/>
              <w:rPr>
                <w:sz w:val="20"/>
                <w:szCs w:val="20"/>
                <w:lang w:val="en-US"/>
              </w:rPr>
            </w:pPr>
            <w:r w:rsidRPr="002E0381">
              <w:rPr>
                <w:lang w:val="en-US"/>
              </w:rPr>
              <w:t>Least Connections</w:t>
            </w:r>
          </w:p>
        </w:tc>
        <w:tc>
          <w:tcPr>
            <w:tcW w:w="1290" w:type="dxa"/>
            <w:vAlign w:val="center"/>
          </w:tcPr>
          <w:p w14:paraId="11228A2C" w14:textId="77777777" w:rsidR="00C65950" w:rsidRPr="002E0381" w:rsidRDefault="00C65950" w:rsidP="00C65950">
            <w:pPr>
              <w:jc w:val="center"/>
              <w:rPr>
                <w:sz w:val="20"/>
                <w:szCs w:val="20"/>
                <w:highlight w:val="yellow"/>
                <w:lang w:val="en-US"/>
              </w:rPr>
            </w:pPr>
            <w:r w:rsidRPr="007E6F8E">
              <w:rPr>
                <w:b/>
                <w:bCs/>
                <w:sz w:val="20"/>
                <w:szCs w:val="20"/>
                <w:lang w:val="en-US"/>
              </w:rPr>
              <w:t>NAI</w:t>
            </w:r>
          </w:p>
        </w:tc>
        <w:tc>
          <w:tcPr>
            <w:tcW w:w="1352" w:type="dxa"/>
          </w:tcPr>
          <w:p w14:paraId="751B78FF" w14:textId="77777777" w:rsidR="00C65950" w:rsidRPr="002E0381" w:rsidRDefault="00C65950" w:rsidP="00C65950">
            <w:pPr>
              <w:jc w:val="right"/>
              <w:rPr>
                <w:sz w:val="20"/>
                <w:szCs w:val="20"/>
                <w:highlight w:val="yellow"/>
                <w:lang w:val="en-US"/>
              </w:rPr>
            </w:pPr>
          </w:p>
        </w:tc>
        <w:tc>
          <w:tcPr>
            <w:tcW w:w="1712" w:type="dxa"/>
          </w:tcPr>
          <w:p w14:paraId="39FDC5A0" w14:textId="77777777" w:rsidR="00C65950" w:rsidRPr="002E0381" w:rsidRDefault="00C65950" w:rsidP="00C65950">
            <w:pPr>
              <w:jc w:val="right"/>
              <w:rPr>
                <w:sz w:val="20"/>
                <w:szCs w:val="20"/>
                <w:highlight w:val="yellow"/>
                <w:lang w:val="en-US"/>
              </w:rPr>
            </w:pPr>
          </w:p>
        </w:tc>
      </w:tr>
      <w:tr w:rsidR="00C65950" w:rsidRPr="00AB5146" w14:paraId="388E6880" w14:textId="77777777" w:rsidTr="00C65950">
        <w:trPr>
          <w:jc w:val="center"/>
        </w:trPr>
        <w:tc>
          <w:tcPr>
            <w:tcW w:w="606" w:type="dxa"/>
          </w:tcPr>
          <w:p w14:paraId="4964CE21" w14:textId="77777777" w:rsidR="00C65950" w:rsidRDefault="00C65950" w:rsidP="00C65950">
            <w:pPr>
              <w:jc w:val="left"/>
              <w:rPr>
                <w:sz w:val="20"/>
                <w:szCs w:val="20"/>
                <w:lang w:val="en-US"/>
              </w:rPr>
            </w:pPr>
            <w:r>
              <w:rPr>
                <w:sz w:val="20"/>
                <w:szCs w:val="20"/>
                <w:lang w:val="en-US"/>
              </w:rPr>
              <w:t>14</w:t>
            </w:r>
          </w:p>
        </w:tc>
        <w:tc>
          <w:tcPr>
            <w:tcW w:w="3925" w:type="dxa"/>
          </w:tcPr>
          <w:p w14:paraId="3B44B4DC" w14:textId="77777777" w:rsidR="00C65950" w:rsidRPr="00AB5146" w:rsidRDefault="00C65950" w:rsidP="00C65950">
            <w:pPr>
              <w:jc w:val="left"/>
              <w:rPr>
                <w:sz w:val="20"/>
                <w:szCs w:val="20"/>
              </w:rPr>
            </w:pPr>
            <w:r w:rsidRPr="0069114E">
              <w:t>Η προτεινόμενη λύση πρέπει να επιτρέπει την επιλογή διακομιστή ανά URI</w:t>
            </w:r>
          </w:p>
        </w:tc>
        <w:tc>
          <w:tcPr>
            <w:tcW w:w="1290" w:type="dxa"/>
            <w:vAlign w:val="center"/>
          </w:tcPr>
          <w:p w14:paraId="55DB32D6"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553A308E" w14:textId="77777777" w:rsidR="00C65950" w:rsidRPr="00AB5146" w:rsidRDefault="00C65950" w:rsidP="00C65950">
            <w:pPr>
              <w:jc w:val="right"/>
              <w:rPr>
                <w:sz w:val="20"/>
                <w:szCs w:val="20"/>
                <w:highlight w:val="yellow"/>
              </w:rPr>
            </w:pPr>
          </w:p>
        </w:tc>
        <w:tc>
          <w:tcPr>
            <w:tcW w:w="1712" w:type="dxa"/>
          </w:tcPr>
          <w:p w14:paraId="3465983F" w14:textId="77777777" w:rsidR="00C65950" w:rsidRPr="00AB5146" w:rsidRDefault="00C65950" w:rsidP="00C65950">
            <w:pPr>
              <w:jc w:val="right"/>
              <w:rPr>
                <w:sz w:val="20"/>
                <w:szCs w:val="20"/>
                <w:highlight w:val="yellow"/>
              </w:rPr>
            </w:pPr>
          </w:p>
        </w:tc>
      </w:tr>
      <w:tr w:rsidR="00C65950" w:rsidRPr="00AB5146" w14:paraId="58383659" w14:textId="77777777" w:rsidTr="00C65950">
        <w:trPr>
          <w:jc w:val="center"/>
        </w:trPr>
        <w:tc>
          <w:tcPr>
            <w:tcW w:w="606" w:type="dxa"/>
          </w:tcPr>
          <w:p w14:paraId="4A4BD882" w14:textId="77777777" w:rsidR="00C65950" w:rsidRPr="00C65950" w:rsidRDefault="00C65950" w:rsidP="00C65950">
            <w:pPr>
              <w:jc w:val="left"/>
              <w:rPr>
                <w:sz w:val="20"/>
                <w:szCs w:val="20"/>
              </w:rPr>
            </w:pPr>
            <w:r>
              <w:rPr>
                <w:sz w:val="20"/>
                <w:szCs w:val="20"/>
                <w:lang w:val="en-US"/>
              </w:rPr>
              <w:t>1</w:t>
            </w:r>
            <w:r>
              <w:rPr>
                <w:sz w:val="20"/>
                <w:szCs w:val="20"/>
              </w:rPr>
              <w:t>5</w:t>
            </w:r>
          </w:p>
        </w:tc>
        <w:tc>
          <w:tcPr>
            <w:tcW w:w="3925" w:type="dxa"/>
          </w:tcPr>
          <w:p w14:paraId="5ABDBD2E" w14:textId="77777777" w:rsidR="00C65950" w:rsidRPr="00AB5146" w:rsidRDefault="00C65950" w:rsidP="00C65950">
            <w:pPr>
              <w:jc w:val="left"/>
              <w:rPr>
                <w:sz w:val="20"/>
                <w:szCs w:val="20"/>
              </w:rPr>
            </w:pPr>
            <w:r w:rsidRPr="0069114E">
              <w:t>Συμβατότητα με Οδηγίες Ευρωπαϊκής Επιτροπής 2011/65/EU (RoHS)</w:t>
            </w:r>
          </w:p>
        </w:tc>
        <w:tc>
          <w:tcPr>
            <w:tcW w:w="1290" w:type="dxa"/>
            <w:vAlign w:val="center"/>
          </w:tcPr>
          <w:p w14:paraId="3C0F7244" w14:textId="77777777" w:rsidR="00C65950" w:rsidRPr="00AB5146" w:rsidRDefault="00C65950" w:rsidP="00C65950">
            <w:pPr>
              <w:jc w:val="center"/>
              <w:rPr>
                <w:sz w:val="20"/>
                <w:szCs w:val="20"/>
                <w:highlight w:val="yellow"/>
              </w:rPr>
            </w:pPr>
            <w:r w:rsidRPr="007E6F8E">
              <w:rPr>
                <w:b/>
                <w:bCs/>
                <w:sz w:val="20"/>
                <w:szCs w:val="20"/>
                <w:lang w:val="en-US"/>
              </w:rPr>
              <w:t>NAI</w:t>
            </w:r>
          </w:p>
        </w:tc>
        <w:tc>
          <w:tcPr>
            <w:tcW w:w="1352" w:type="dxa"/>
          </w:tcPr>
          <w:p w14:paraId="379F6B67" w14:textId="77777777" w:rsidR="00C65950" w:rsidRPr="00AB5146" w:rsidRDefault="00C65950" w:rsidP="00C65950">
            <w:pPr>
              <w:jc w:val="right"/>
              <w:rPr>
                <w:sz w:val="20"/>
                <w:szCs w:val="20"/>
                <w:highlight w:val="yellow"/>
              </w:rPr>
            </w:pPr>
          </w:p>
        </w:tc>
        <w:tc>
          <w:tcPr>
            <w:tcW w:w="1712" w:type="dxa"/>
          </w:tcPr>
          <w:p w14:paraId="79E819F1" w14:textId="77777777" w:rsidR="00C65950" w:rsidRPr="00AB5146" w:rsidRDefault="00C65950" w:rsidP="00C65950">
            <w:pPr>
              <w:jc w:val="right"/>
              <w:rPr>
                <w:sz w:val="20"/>
                <w:szCs w:val="20"/>
                <w:highlight w:val="yellow"/>
              </w:rPr>
            </w:pPr>
          </w:p>
        </w:tc>
      </w:tr>
    </w:tbl>
    <w:p w14:paraId="7F89E1A6" w14:textId="77777777" w:rsidR="008C2AA2" w:rsidRPr="00EB5A42" w:rsidRDefault="008C2AA2" w:rsidP="004A1D19">
      <w:pPr>
        <w:pStyle w:val="a3"/>
        <w:numPr>
          <w:ilvl w:val="1"/>
          <w:numId w:val="48"/>
        </w:numPr>
        <w:rPr>
          <w:b/>
          <w:bCs/>
        </w:rPr>
      </w:pPr>
      <w:bookmarkStart w:id="627" w:name="_Toc57762458"/>
      <w:r w:rsidRPr="00EB5A42">
        <w:rPr>
          <w:b/>
          <w:bCs/>
        </w:rPr>
        <w:t>Συσκευή προστασίας διαδικτυακών εφαρμογών (Web Application Firewall)</w:t>
      </w:r>
      <w:bookmarkEnd w:id="627"/>
    </w:p>
    <w:tbl>
      <w:tblPr>
        <w:tblStyle w:val="a5"/>
        <w:tblW w:w="0" w:type="auto"/>
        <w:jc w:val="center"/>
        <w:tblLook w:val="04A0" w:firstRow="1" w:lastRow="0" w:firstColumn="1" w:lastColumn="0" w:noHBand="0" w:noVBand="1"/>
      </w:tblPr>
      <w:tblGrid>
        <w:gridCol w:w="606"/>
        <w:gridCol w:w="4067"/>
        <w:gridCol w:w="1290"/>
        <w:gridCol w:w="1352"/>
        <w:gridCol w:w="1712"/>
      </w:tblGrid>
      <w:tr w:rsidR="008C2AA2" w:rsidRPr="00AB5146" w14:paraId="52FCC170" w14:textId="77777777" w:rsidTr="00F94BCF">
        <w:trPr>
          <w:jc w:val="center"/>
        </w:trPr>
        <w:tc>
          <w:tcPr>
            <w:tcW w:w="606" w:type="dxa"/>
            <w:vAlign w:val="center"/>
          </w:tcPr>
          <w:p w14:paraId="67A29E08" w14:textId="77777777" w:rsidR="008C2AA2" w:rsidRPr="00AB5146" w:rsidRDefault="008C2AA2" w:rsidP="005939DD">
            <w:pPr>
              <w:jc w:val="center"/>
              <w:rPr>
                <w:b/>
                <w:bCs/>
                <w:sz w:val="20"/>
                <w:szCs w:val="20"/>
              </w:rPr>
            </w:pPr>
            <w:r w:rsidRPr="00AB5146">
              <w:rPr>
                <w:b/>
                <w:bCs/>
                <w:sz w:val="20"/>
                <w:szCs w:val="20"/>
              </w:rPr>
              <w:t>Α/Α</w:t>
            </w:r>
          </w:p>
        </w:tc>
        <w:tc>
          <w:tcPr>
            <w:tcW w:w="4067" w:type="dxa"/>
            <w:vAlign w:val="center"/>
          </w:tcPr>
          <w:p w14:paraId="64957524" w14:textId="77777777" w:rsidR="008C2AA2" w:rsidRPr="00AB5146" w:rsidRDefault="008C2AA2" w:rsidP="005939DD">
            <w:pPr>
              <w:jc w:val="center"/>
              <w:rPr>
                <w:b/>
                <w:bCs/>
                <w:sz w:val="20"/>
                <w:szCs w:val="20"/>
              </w:rPr>
            </w:pPr>
            <w:r w:rsidRPr="00AB5146">
              <w:rPr>
                <w:b/>
                <w:bCs/>
                <w:sz w:val="20"/>
                <w:szCs w:val="20"/>
              </w:rPr>
              <w:t>ΠΡΟΔΙΑΦΡΑΦΗ</w:t>
            </w:r>
          </w:p>
        </w:tc>
        <w:tc>
          <w:tcPr>
            <w:tcW w:w="1148" w:type="dxa"/>
            <w:vAlign w:val="center"/>
          </w:tcPr>
          <w:p w14:paraId="54BBD6E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4530E457"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FB4B7D1"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3140B47" w14:textId="77777777" w:rsidTr="00F94BCF">
        <w:trPr>
          <w:jc w:val="center"/>
        </w:trPr>
        <w:tc>
          <w:tcPr>
            <w:tcW w:w="606" w:type="dxa"/>
          </w:tcPr>
          <w:p w14:paraId="4595D0E9" w14:textId="77777777" w:rsidR="008C2AA2" w:rsidRPr="00AB5146" w:rsidRDefault="008C2AA2" w:rsidP="005939DD">
            <w:pPr>
              <w:rPr>
                <w:sz w:val="20"/>
                <w:szCs w:val="20"/>
                <w:lang w:val="en-US"/>
              </w:rPr>
            </w:pPr>
            <w:r>
              <w:rPr>
                <w:sz w:val="20"/>
                <w:szCs w:val="20"/>
                <w:lang w:val="en-US"/>
              </w:rPr>
              <w:lastRenderedPageBreak/>
              <w:t>1</w:t>
            </w:r>
          </w:p>
        </w:tc>
        <w:tc>
          <w:tcPr>
            <w:tcW w:w="4067" w:type="dxa"/>
          </w:tcPr>
          <w:p w14:paraId="1F7C51B7" w14:textId="77777777" w:rsidR="008C2AA2" w:rsidRPr="002E0381" w:rsidRDefault="008C2AA2" w:rsidP="005939DD">
            <w:pPr>
              <w:rPr>
                <w:sz w:val="20"/>
                <w:szCs w:val="20"/>
              </w:rPr>
            </w:pPr>
            <w:r w:rsidRPr="005C4397">
              <w:t>Η προτεινόμενη λύση πρέπει να παρέχει προστασία από κοινές διαδικτυακές επιθέσεις, όπως το OWASP Top 10. Παρακαλούμε δώστε λεπτομέρειες για την άμυνα της πλατφόρμας για κάθε απειλή στο OWASP Top 10 και εάν απαιτείται πρόσθετη παραμετροποίηση για κάθε μία.</w:t>
            </w:r>
          </w:p>
        </w:tc>
        <w:tc>
          <w:tcPr>
            <w:tcW w:w="1148" w:type="dxa"/>
            <w:vAlign w:val="center"/>
          </w:tcPr>
          <w:p w14:paraId="7F578F80"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5D292047" w14:textId="77777777" w:rsidR="008C2AA2" w:rsidRPr="002E0381" w:rsidRDefault="008C2AA2" w:rsidP="005939DD">
            <w:pPr>
              <w:jc w:val="right"/>
              <w:rPr>
                <w:sz w:val="20"/>
                <w:szCs w:val="20"/>
              </w:rPr>
            </w:pPr>
          </w:p>
        </w:tc>
        <w:tc>
          <w:tcPr>
            <w:tcW w:w="1712" w:type="dxa"/>
          </w:tcPr>
          <w:p w14:paraId="0DC82A86" w14:textId="77777777" w:rsidR="008C2AA2" w:rsidRPr="00AB5146" w:rsidRDefault="008C2AA2" w:rsidP="005939DD">
            <w:pPr>
              <w:jc w:val="right"/>
              <w:rPr>
                <w:sz w:val="20"/>
                <w:szCs w:val="20"/>
              </w:rPr>
            </w:pPr>
          </w:p>
        </w:tc>
      </w:tr>
      <w:tr w:rsidR="008C2AA2" w:rsidRPr="00AB5146" w14:paraId="6E07C878" w14:textId="77777777" w:rsidTr="00F94BCF">
        <w:trPr>
          <w:jc w:val="center"/>
        </w:trPr>
        <w:tc>
          <w:tcPr>
            <w:tcW w:w="606" w:type="dxa"/>
          </w:tcPr>
          <w:p w14:paraId="43019043" w14:textId="77777777" w:rsidR="008C2AA2" w:rsidRPr="003F4F49" w:rsidRDefault="008C2AA2" w:rsidP="005939DD">
            <w:pPr>
              <w:jc w:val="left"/>
              <w:rPr>
                <w:sz w:val="20"/>
                <w:szCs w:val="20"/>
                <w:lang w:val="en-US"/>
              </w:rPr>
            </w:pPr>
            <w:r>
              <w:rPr>
                <w:sz w:val="20"/>
                <w:szCs w:val="20"/>
                <w:lang w:val="en-US"/>
              </w:rPr>
              <w:t>2</w:t>
            </w:r>
          </w:p>
        </w:tc>
        <w:tc>
          <w:tcPr>
            <w:tcW w:w="4067" w:type="dxa"/>
          </w:tcPr>
          <w:p w14:paraId="2E0842A4" w14:textId="77777777" w:rsidR="008C2AA2" w:rsidRPr="00AB5146" w:rsidRDefault="008C2AA2" w:rsidP="005939DD">
            <w:pPr>
              <w:jc w:val="left"/>
              <w:rPr>
                <w:sz w:val="20"/>
                <w:szCs w:val="20"/>
              </w:rPr>
            </w:pPr>
            <w:r w:rsidRPr="005C4397">
              <w:t>Η προτεινόμενη λύση θα πρέπει να είναι σε θέση να προσδιορίζει και να αποτρέπει τις τεχνικές διαφυγής(evasion). Περιγράψτε πώς αποτρέπονται οι παραβιάσεις.</w:t>
            </w:r>
          </w:p>
        </w:tc>
        <w:tc>
          <w:tcPr>
            <w:tcW w:w="1148" w:type="dxa"/>
            <w:vAlign w:val="center"/>
          </w:tcPr>
          <w:p w14:paraId="0DF1616D"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0334FE5" w14:textId="77777777" w:rsidR="008C2AA2" w:rsidRPr="00AB5146" w:rsidRDefault="008C2AA2" w:rsidP="005939DD">
            <w:pPr>
              <w:jc w:val="right"/>
              <w:rPr>
                <w:sz w:val="20"/>
                <w:szCs w:val="20"/>
              </w:rPr>
            </w:pPr>
          </w:p>
        </w:tc>
        <w:tc>
          <w:tcPr>
            <w:tcW w:w="1712" w:type="dxa"/>
          </w:tcPr>
          <w:p w14:paraId="4B8CA7A2" w14:textId="77777777" w:rsidR="008C2AA2" w:rsidRPr="00AB5146" w:rsidRDefault="008C2AA2" w:rsidP="005939DD">
            <w:pPr>
              <w:jc w:val="right"/>
              <w:rPr>
                <w:sz w:val="20"/>
                <w:szCs w:val="20"/>
              </w:rPr>
            </w:pPr>
          </w:p>
        </w:tc>
      </w:tr>
      <w:tr w:rsidR="008C2AA2" w:rsidRPr="00AB5146" w14:paraId="45E17B4B" w14:textId="77777777" w:rsidTr="00F94BCF">
        <w:trPr>
          <w:jc w:val="center"/>
        </w:trPr>
        <w:tc>
          <w:tcPr>
            <w:tcW w:w="606" w:type="dxa"/>
          </w:tcPr>
          <w:p w14:paraId="3BA28AEC" w14:textId="77777777" w:rsidR="008C2AA2" w:rsidRPr="003F4F49" w:rsidRDefault="008C2AA2" w:rsidP="005939DD">
            <w:pPr>
              <w:rPr>
                <w:sz w:val="20"/>
                <w:szCs w:val="20"/>
                <w:lang w:val="en-US"/>
              </w:rPr>
            </w:pPr>
            <w:r>
              <w:rPr>
                <w:sz w:val="20"/>
                <w:szCs w:val="20"/>
                <w:lang w:val="en-US"/>
              </w:rPr>
              <w:t>3</w:t>
            </w:r>
          </w:p>
        </w:tc>
        <w:tc>
          <w:tcPr>
            <w:tcW w:w="4067" w:type="dxa"/>
          </w:tcPr>
          <w:p w14:paraId="65B845CA" w14:textId="77777777" w:rsidR="008C2AA2" w:rsidRPr="00AB5146" w:rsidRDefault="008C2AA2" w:rsidP="005939DD">
            <w:pPr>
              <w:rPr>
                <w:sz w:val="20"/>
                <w:szCs w:val="20"/>
              </w:rPr>
            </w:pPr>
            <w:r w:rsidRPr="00A9705C">
              <w:t xml:space="preserve">Η προτεινόμενη λύση από προεπιλογή πρέπει να προστατεύει από γνωστά τρωτά σημεία στον διακομιστή Web αλλά και την βάση δεδομένων που χρησιμοποιείται </w:t>
            </w:r>
            <w:r w:rsidR="00217D94" w:rsidRPr="00A9705C">
              <w:t>από</w:t>
            </w:r>
            <w:r w:rsidRPr="00A9705C">
              <w:t xml:space="preserve"> τον διακομιστή αυτόν. Εξηγήστε πώς επιτυγχάνεται αυτό.</w:t>
            </w:r>
          </w:p>
        </w:tc>
        <w:tc>
          <w:tcPr>
            <w:tcW w:w="1148" w:type="dxa"/>
            <w:vAlign w:val="center"/>
          </w:tcPr>
          <w:p w14:paraId="695A503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8C43528" w14:textId="77777777" w:rsidR="008C2AA2" w:rsidRPr="00AB5146" w:rsidRDefault="008C2AA2" w:rsidP="005939DD">
            <w:pPr>
              <w:jc w:val="right"/>
              <w:rPr>
                <w:sz w:val="20"/>
                <w:szCs w:val="20"/>
              </w:rPr>
            </w:pPr>
          </w:p>
        </w:tc>
        <w:tc>
          <w:tcPr>
            <w:tcW w:w="1712" w:type="dxa"/>
          </w:tcPr>
          <w:p w14:paraId="2A381DF1" w14:textId="77777777" w:rsidR="008C2AA2" w:rsidRPr="00AB5146" w:rsidRDefault="008C2AA2" w:rsidP="005939DD">
            <w:pPr>
              <w:jc w:val="right"/>
              <w:rPr>
                <w:sz w:val="20"/>
                <w:szCs w:val="20"/>
              </w:rPr>
            </w:pPr>
          </w:p>
        </w:tc>
      </w:tr>
      <w:tr w:rsidR="008C2AA2" w:rsidRPr="00AB5146" w14:paraId="6CE72EB6" w14:textId="77777777" w:rsidTr="00F94BCF">
        <w:trPr>
          <w:jc w:val="center"/>
        </w:trPr>
        <w:tc>
          <w:tcPr>
            <w:tcW w:w="606" w:type="dxa"/>
          </w:tcPr>
          <w:p w14:paraId="7643D6CB" w14:textId="77777777" w:rsidR="008C2AA2" w:rsidRPr="003F4F49" w:rsidRDefault="008C2AA2" w:rsidP="005939DD">
            <w:pPr>
              <w:jc w:val="left"/>
              <w:rPr>
                <w:sz w:val="20"/>
                <w:szCs w:val="20"/>
                <w:lang w:val="en-US"/>
              </w:rPr>
            </w:pPr>
            <w:r>
              <w:rPr>
                <w:sz w:val="20"/>
                <w:szCs w:val="20"/>
                <w:lang w:val="en-US"/>
              </w:rPr>
              <w:t>4</w:t>
            </w:r>
          </w:p>
        </w:tc>
        <w:tc>
          <w:tcPr>
            <w:tcW w:w="4067" w:type="dxa"/>
          </w:tcPr>
          <w:p w14:paraId="23940ED4" w14:textId="77777777" w:rsidR="008C2AA2" w:rsidRPr="00AB5146" w:rsidRDefault="008C2AA2" w:rsidP="005939DD">
            <w:pPr>
              <w:jc w:val="left"/>
              <w:rPr>
                <w:sz w:val="20"/>
                <w:szCs w:val="20"/>
              </w:rPr>
            </w:pPr>
            <w:r w:rsidRPr="00A9705C">
              <w:t>Δυνατότητα αποκλεισμού αιτήματος από συγκεκριμένη χώρα χρησιμοποιώντας κωδικό χώρας.</w:t>
            </w:r>
          </w:p>
        </w:tc>
        <w:tc>
          <w:tcPr>
            <w:tcW w:w="1148" w:type="dxa"/>
            <w:vAlign w:val="center"/>
          </w:tcPr>
          <w:p w14:paraId="02098FD8"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3E0071E" w14:textId="77777777" w:rsidR="008C2AA2" w:rsidRPr="00AB5146" w:rsidRDefault="008C2AA2" w:rsidP="005939DD">
            <w:pPr>
              <w:jc w:val="right"/>
              <w:rPr>
                <w:sz w:val="20"/>
                <w:szCs w:val="20"/>
              </w:rPr>
            </w:pPr>
          </w:p>
        </w:tc>
        <w:tc>
          <w:tcPr>
            <w:tcW w:w="1712" w:type="dxa"/>
          </w:tcPr>
          <w:p w14:paraId="047DE5D7" w14:textId="77777777" w:rsidR="008C2AA2" w:rsidRPr="00AB5146" w:rsidRDefault="008C2AA2" w:rsidP="005939DD">
            <w:pPr>
              <w:jc w:val="right"/>
              <w:rPr>
                <w:sz w:val="20"/>
                <w:szCs w:val="20"/>
              </w:rPr>
            </w:pPr>
          </w:p>
        </w:tc>
      </w:tr>
      <w:tr w:rsidR="008C2AA2" w:rsidRPr="00AB5146" w14:paraId="76374244" w14:textId="77777777" w:rsidTr="00F94BCF">
        <w:trPr>
          <w:jc w:val="center"/>
        </w:trPr>
        <w:tc>
          <w:tcPr>
            <w:tcW w:w="606" w:type="dxa"/>
          </w:tcPr>
          <w:p w14:paraId="7BF7F280" w14:textId="77777777" w:rsidR="008C2AA2" w:rsidRPr="003F4F49" w:rsidRDefault="008C2AA2" w:rsidP="005939DD">
            <w:pPr>
              <w:jc w:val="left"/>
              <w:rPr>
                <w:sz w:val="20"/>
                <w:szCs w:val="20"/>
                <w:lang w:val="en-US"/>
              </w:rPr>
            </w:pPr>
            <w:r>
              <w:rPr>
                <w:sz w:val="20"/>
                <w:szCs w:val="20"/>
                <w:lang w:val="en-US"/>
              </w:rPr>
              <w:t>5</w:t>
            </w:r>
          </w:p>
        </w:tc>
        <w:tc>
          <w:tcPr>
            <w:tcW w:w="4067" w:type="dxa"/>
          </w:tcPr>
          <w:p w14:paraId="721F1866" w14:textId="77777777" w:rsidR="008C2AA2" w:rsidRPr="00AB5146" w:rsidRDefault="008C2AA2" w:rsidP="005939DD">
            <w:pPr>
              <w:jc w:val="left"/>
              <w:rPr>
                <w:sz w:val="20"/>
                <w:szCs w:val="20"/>
              </w:rPr>
            </w:pPr>
            <w:r w:rsidRPr="00A9705C">
              <w:t>Η προτεινόμενη λύση θα πρέπει να διατηρεί χαμηλό ποσοστό false positives, χωρίς να θέτει σε κίνδυνο το επίπεδο ασφαλείας. Εξηγήστε πως επιτυγχάνεται αυτό.</w:t>
            </w:r>
          </w:p>
        </w:tc>
        <w:tc>
          <w:tcPr>
            <w:tcW w:w="1148" w:type="dxa"/>
            <w:vAlign w:val="center"/>
          </w:tcPr>
          <w:p w14:paraId="2DF803A8"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EB10E96" w14:textId="77777777" w:rsidR="008C2AA2" w:rsidRPr="00AB5146" w:rsidRDefault="008C2AA2" w:rsidP="005939DD">
            <w:pPr>
              <w:jc w:val="right"/>
              <w:rPr>
                <w:sz w:val="20"/>
                <w:szCs w:val="20"/>
              </w:rPr>
            </w:pPr>
          </w:p>
        </w:tc>
        <w:tc>
          <w:tcPr>
            <w:tcW w:w="1712" w:type="dxa"/>
          </w:tcPr>
          <w:p w14:paraId="09896012" w14:textId="77777777" w:rsidR="008C2AA2" w:rsidRPr="00AB5146" w:rsidRDefault="008C2AA2" w:rsidP="005939DD">
            <w:pPr>
              <w:jc w:val="right"/>
              <w:rPr>
                <w:sz w:val="20"/>
                <w:szCs w:val="20"/>
              </w:rPr>
            </w:pPr>
          </w:p>
        </w:tc>
      </w:tr>
      <w:tr w:rsidR="008C2AA2" w:rsidRPr="00AB5146" w14:paraId="262296EA" w14:textId="77777777" w:rsidTr="00F94BCF">
        <w:trPr>
          <w:jc w:val="center"/>
        </w:trPr>
        <w:tc>
          <w:tcPr>
            <w:tcW w:w="606" w:type="dxa"/>
          </w:tcPr>
          <w:p w14:paraId="40F61F97" w14:textId="77777777" w:rsidR="008C2AA2" w:rsidRPr="003F4F49" w:rsidRDefault="008C2AA2" w:rsidP="005939DD">
            <w:pPr>
              <w:jc w:val="left"/>
              <w:rPr>
                <w:sz w:val="20"/>
                <w:szCs w:val="20"/>
                <w:lang w:val="en-US"/>
              </w:rPr>
            </w:pPr>
            <w:r>
              <w:rPr>
                <w:sz w:val="20"/>
                <w:szCs w:val="20"/>
                <w:lang w:val="en-US"/>
              </w:rPr>
              <w:t>6</w:t>
            </w:r>
          </w:p>
        </w:tc>
        <w:tc>
          <w:tcPr>
            <w:tcW w:w="4067" w:type="dxa"/>
          </w:tcPr>
          <w:p w14:paraId="3D26CB7B" w14:textId="77777777" w:rsidR="008C2AA2" w:rsidRPr="00391D56" w:rsidRDefault="008C2AA2" w:rsidP="005939DD">
            <w:pPr>
              <w:jc w:val="left"/>
            </w:pPr>
            <w:r w:rsidRPr="00391D56">
              <w:t>Η προτεινόμενη λύση θα πρέπει να υποστηρίζει την ενσωμάτωση εργαλείων DAST (Dynamic Application Security Testing)</w:t>
            </w:r>
          </w:p>
        </w:tc>
        <w:tc>
          <w:tcPr>
            <w:tcW w:w="1148" w:type="dxa"/>
            <w:vAlign w:val="center"/>
          </w:tcPr>
          <w:p w14:paraId="14590F8B"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7B60384" w14:textId="77777777" w:rsidR="008C2AA2" w:rsidRPr="00AB5146" w:rsidRDefault="008C2AA2" w:rsidP="005939DD">
            <w:pPr>
              <w:jc w:val="right"/>
              <w:rPr>
                <w:sz w:val="20"/>
                <w:szCs w:val="20"/>
                <w:highlight w:val="yellow"/>
              </w:rPr>
            </w:pPr>
          </w:p>
        </w:tc>
        <w:tc>
          <w:tcPr>
            <w:tcW w:w="1712" w:type="dxa"/>
          </w:tcPr>
          <w:p w14:paraId="5CB1A562" w14:textId="77777777" w:rsidR="008C2AA2" w:rsidRPr="00AB5146" w:rsidRDefault="008C2AA2" w:rsidP="005939DD">
            <w:pPr>
              <w:jc w:val="right"/>
              <w:rPr>
                <w:sz w:val="20"/>
                <w:szCs w:val="20"/>
                <w:highlight w:val="yellow"/>
              </w:rPr>
            </w:pPr>
          </w:p>
        </w:tc>
      </w:tr>
      <w:tr w:rsidR="008C2AA2" w:rsidRPr="00AB5146" w14:paraId="442F07F9" w14:textId="77777777" w:rsidTr="00F94BCF">
        <w:trPr>
          <w:jc w:val="center"/>
        </w:trPr>
        <w:tc>
          <w:tcPr>
            <w:tcW w:w="606" w:type="dxa"/>
          </w:tcPr>
          <w:p w14:paraId="18046195" w14:textId="77777777" w:rsidR="008C2AA2" w:rsidRDefault="008C2AA2" w:rsidP="005939DD">
            <w:pPr>
              <w:jc w:val="left"/>
              <w:rPr>
                <w:sz w:val="20"/>
                <w:szCs w:val="20"/>
                <w:lang w:val="en-US"/>
              </w:rPr>
            </w:pPr>
            <w:r>
              <w:rPr>
                <w:sz w:val="20"/>
                <w:szCs w:val="20"/>
                <w:lang w:val="en-US"/>
              </w:rPr>
              <w:t>7</w:t>
            </w:r>
          </w:p>
        </w:tc>
        <w:tc>
          <w:tcPr>
            <w:tcW w:w="4067" w:type="dxa"/>
          </w:tcPr>
          <w:p w14:paraId="7B204B0C" w14:textId="77777777" w:rsidR="008C2AA2" w:rsidRPr="00AB5146" w:rsidRDefault="008C2AA2" w:rsidP="005939DD">
            <w:pPr>
              <w:jc w:val="left"/>
              <w:rPr>
                <w:sz w:val="20"/>
                <w:szCs w:val="20"/>
              </w:rPr>
            </w:pPr>
            <w:r w:rsidRPr="00BE6256">
              <w:t>Η προτεινόμενη λύση πρέπει να υποστηρίζει προσαρμοσμένες σελίδες σφαλμάτων</w:t>
            </w:r>
          </w:p>
        </w:tc>
        <w:tc>
          <w:tcPr>
            <w:tcW w:w="1148" w:type="dxa"/>
            <w:vAlign w:val="center"/>
          </w:tcPr>
          <w:p w14:paraId="20EBF4D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71D6C2C" w14:textId="77777777" w:rsidR="008C2AA2" w:rsidRPr="00AB5146" w:rsidRDefault="008C2AA2" w:rsidP="005939DD">
            <w:pPr>
              <w:jc w:val="right"/>
              <w:rPr>
                <w:sz w:val="20"/>
                <w:szCs w:val="20"/>
                <w:highlight w:val="yellow"/>
              </w:rPr>
            </w:pPr>
          </w:p>
        </w:tc>
        <w:tc>
          <w:tcPr>
            <w:tcW w:w="1712" w:type="dxa"/>
          </w:tcPr>
          <w:p w14:paraId="5ECB9C10" w14:textId="77777777" w:rsidR="008C2AA2" w:rsidRPr="00AB5146" w:rsidRDefault="008C2AA2" w:rsidP="005939DD">
            <w:pPr>
              <w:jc w:val="right"/>
              <w:rPr>
                <w:sz w:val="20"/>
                <w:szCs w:val="20"/>
                <w:highlight w:val="yellow"/>
              </w:rPr>
            </w:pPr>
          </w:p>
        </w:tc>
      </w:tr>
      <w:tr w:rsidR="008C2AA2" w:rsidRPr="00AB5146" w14:paraId="0ED349B9" w14:textId="77777777" w:rsidTr="00F94BCF">
        <w:trPr>
          <w:jc w:val="center"/>
        </w:trPr>
        <w:tc>
          <w:tcPr>
            <w:tcW w:w="606" w:type="dxa"/>
          </w:tcPr>
          <w:p w14:paraId="5B51C674" w14:textId="77777777" w:rsidR="008C2AA2" w:rsidRDefault="008C2AA2" w:rsidP="005939DD">
            <w:pPr>
              <w:jc w:val="left"/>
              <w:rPr>
                <w:sz w:val="20"/>
                <w:szCs w:val="20"/>
                <w:lang w:val="en-US"/>
              </w:rPr>
            </w:pPr>
            <w:r>
              <w:rPr>
                <w:sz w:val="20"/>
                <w:szCs w:val="20"/>
                <w:lang w:val="en-US"/>
              </w:rPr>
              <w:t>8</w:t>
            </w:r>
          </w:p>
        </w:tc>
        <w:tc>
          <w:tcPr>
            <w:tcW w:w="4067" w:type="dxa"/>
          </w:tcPr>
          <w:p w14:paraId="6B3738AA" w14:textId="77777777" w:rsidR="008C2AA2" w:rsidRPr="00AB5146" w:rsidRDefault="008C2AA2" w:rsidP="005939DD">
            <w:pPr>
              <w:jc w:val="left"/>
              <w:rPr>
                <w:sz w:val="20"/>
                <w:szCs w:val="20"/>
              </w:rPr>
            </w:pPr>
            <w:r w:rsidRPr="00BE6256">
              <w:t>Η προτεινόμενη λύση πρέπει να παρέχει τακτικές ενημερώσεις υπογραφών επίθεσης.</w:t>
            </w:r>
          </w:p>
        </w:tc>
        <w:tc>
          <w:tcPr>
            <w:tcW w:w="1148" w:type="dxa"/>
            <w:vAlign w:val="center"/>
          </w:tcPr>
          <w:p w14:paraId="4085BA82"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550E4AA" w14:textId="77777777" w:rsidR="008C2AA2" w:rsidRPr="00AB5146" w:rsidRDefault="008C2AA2" w:rsidP="005939DD">
            <w:pPr>
              <w:jc w:val="right"/>
              <w:rPr>
                <w:sz w:val="20"/>
                <w:szCs w:val="20"/>
                <w:highlight w:val="yellow"/>
              </w:rPr>
            </w:pPr>
          </w:p>
        </w:tc>
        <w:tc>
          <w:tcPr>
            <w:tcW w:w="1712" w:type="dxa"/>
          </w:tcPr>
          <w:p w14:paraId="6B614CFC" w14:textId="77777777" w:rsidR="008C2AA2" w:rsidRPr="00AB5146" w:rsidRDefault="008C2AA2" w:rsidP="005939DD">
            <w:pPr>
              <w:jc w:val="right"/>
              <w:rPr>
                <w:sz w:val="20"/>
                <w:szCs w:val="20"/>
                <w:highlight w:val="yellow"/>
              </w:rPr>
            </w:pPr>
          </w:p>
        </w:tc>
      </w:tr>
      <w:tr w:rsidR="008C2AA2" w:rsidRPr="00AB5146" w14:paraId="0994F77F" w14:textId="77777777" w:rsidTr="00F94BCF">
        <w:trPr>
          <w:jc w:val="center"/>
        </w:trPr>
        <w:tc>
          <w:tcPr>
            <w:tcW w:w="606" w:type="dxa"/>
          </w:tcPr>
          <w:p w14:paraId="5AC00084" w14:textId="77777777" w:rsidR="008C2AA2" w:rsidRDefault="008C2AA2" w:rsidP="005939DD">
            <w:pPr>
              <w:jc w:val="left"/>
              <w:rPr>
                <w:sz w:val="20"/>
                <w:szCs w:val="20"/>
                <w:lang w:val="en-US"/>
              </w:rPr>
            </w:pPr>
            <w:r>
              <w:rPr>
                <w:sz w:val="20"/>
                <w:szCs w:val="20"/>
                <w:lang w:val="en-US"/>
              </w:rPr>
              <w:t>9</w:t>
            </w:r>
          </w:p>
        </w:tc>
        <w:tc>
          <w:tcPr>
            <w:tcW w:w="4067" w:type="dxa"/>
          </w:tcPr>
          <w:p w14:paraId="12E0BEA5" w14:textId="77777777" w:rsidR="008C2AA2" w:rsidRPr="00AB5146" w:rsidRDefault="008C2AA2" w:rsidP="005939DD">
            <w:pPr>
              <w:jc w:val="left"/>
              <w:rPr>
                <w:sz w:val="20"/>
                <w:szCs w:val="20"/>
              </w:rPr>
            </w:pPr>
            <w:r w:rsidRPr="00BE6256">
              <w:t>Η προτεινόμενη λύση θα πρέπει να μπορεί να εφαρμόζει απρόσκοπτα ενημερώσεις υπογραφών με αυτόματο τρόπο.</w:t>
            </w:r>
          </w:p>
        </w:tc>
        <w:tc>
          <w:tcPr>
            <w:tcW w:w="1148" w:type="dxa"/>
            <w:vAlign w:val="center"/>
          </w:tcPr>
          <w:p w14:paraId="52FE68A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500B42B" w14:textId="77777777" w:rsidR="008C2AA2" w:rsidRPr="00AB5146" w:rsidRDefault="008C2AA2" w:rsidP="005939DD">
            <w:pPr>
              <w:jc w:val="right"/>
              <w:rPr>
                <w:sz w:val="20"/>
                <w:szCs w:val="20"/>
                <w:highlight w:val="yellow"/>
              </w:rPr>
            </w:pPr>
          </w:p>
        </w:tc>
        <w:tc>
          <w:tcPr>
            <w:tcW w:w="1712" w:type="dxa"/>
          </w:tcPr>
          <w:p w14:paraId="070C9AA2" w14:textId="77777777" w:rsidR="008C2AA2" w:rsidRPr="00AB5146" w:rsidRDefault="008C2AA2" w:rsidP="005939DD">
            <w:pPr>
              <w:jc w:val="right"/>
              <w:rPr>
                <w:sz w:val="20"/>
                <w:szCs w:val="20"/>
                <w:highlight w:val="yellow"/>
              </w:rPr>
            </w:pPr>
          </w:p>
        </w:tc>
      </w:tr>
      <w:tr w:rsidR="008C2AA2" w:rsidRPr="00AB5146" w14:paraId="64609D5A" w14:textId="77777777" w:rsidTr="00F94BCF">
        <w:trPr>
          <w:jc w:val="center"/>
        </w:trPr>
        <w:tc>
          <w:tcPr>
            <w:tcW w:w="606" w:type="dxa"/>
          </w:tcPr>
          <w:p w14:paraId="32E770EB" w14:textId="77777777" w:rsidR="008C2AA2" w:rsidRDefault="008C2AA2" w:rsidP="005939DD">
            <w:pPr>
              <w:jc w:val="left"/>
              <w:rPr>
                <w:sz w:val="20"/>
                <w:szCs w:val="20"/>
                <w:lang w:val="en-US"/>
              </w:rPr>
            </w:pPr>
            <w:r>
              <w:rPr>
                <w:sz w:val="20"/>
                <w:szCs w:val="20"/>
                <w:lang w:val="en-US"/>
              </w:rPr>
              <w:t>10</w:t>
            </w:r>
          </w:p>
        </w:tc>
        <w:tc>
          <w:tcPr>
            <w:tcW w:w="4067" w:type="dxa"/>
          </w:tcPr>
          <w:p w14:paraId="73E3C088" w14:textId="77777777" w:rsidR="008C2AA2" w:rsidRPr="00AB5146" w:rsidRDefault="008C2AA2" w:rsidP="005939DD">
            <w:pPr>
              <w:jc w:val="left"/>
              <w:rPr>
                <w:sz w:val="20"/>
                <w:szCs w:val="20"/>
              </w:rPr>
            </w:pPr>
            <w:r w:rsidRPr="00BE6256">
              <w:t xml:space="preserve">Η προτεινόμενη λύση θα πρέπει να παρέχει υποστήριξη από τον προμηθευτή για ορθή ρύθμιση των false positives τόσο κατά την διάρκεια της υλοποίησης όσο και κατά τη διάρκεια της σύμβασης. Η ορθή </w:t>
            </w:r>
            <w:r w:rsidRPr="00BE6256">
              <w:lastRenderedPageBreak/>
              <w:t>ρύθμιση των false positives δεν θα πρέπει να επιτυγχάνεται μέσω της πλήρους απενεργοποίησης ενός κανόνα για έναν ιστότοπο.</w:t>
            </w:r>
          </w:p>
        </w:tc>
        <w:tc>
          <w:tcPr>
            <w:tcW w:w="1148" w:type="dxa"/>
            <w:vAlign w:val="center"/>
          </w:tcPr>
          <w:p w14:paraId="035E2775" w14:textId="77777777" w:rsidR="008C2AA2" w:rsidRPr="00AB5146" w:rsidRDefault="008C2AA2" w:rsidP="005939DD">
            <w:pPr>
              <w:jc w:val="center"/>
              <w:rPr>
                <w:sz w:val="20"/>
                <w:szCs w:val="20"/>
                <w:highlight w:val="yellow"/>
              </w:rPr>
            </w:pPr>
            <w:r w:rsidRPr="007E6F8E">
              <w:rPr>
                <w:b/>
                <w:bCs/>
                <w:sz w:val="20"/>
                <w:szCs w:val="20"/>
                <w:lang w:val="en-US"/>
              </w:rPr>
              <w:lastRenderedPageBreak/>
              <w:t>NAI</w:t>
            </w:r>
          </w:p>
        </w:tc>
        <w:tc>
          <w:tcPr>
            <w:tcW w:w="1352" w:type="dxa"/>
          </w:tcPr>
          <w:p w14:paraId="4E1C6555" w14:textId="77777777" w:rsidR="008C2AA2" w:rsidRPr="00AB5146" w:rsidRDefault="008C2AA2" w:rsidP="005939DD">
            <w:pPr>
              <w:jc w:val="right"/>
              <w:rPr>
                <w:sz w:val="20"/>
                <w:szCs w:val="20"/>
                <w:highlight w:val="yellow"/>
              </w:rPr>
            </w:pPr>
          </w:p>
        </w:tc>
        <w:tc>
          <w:tcPr>
            <w:tcW w:w="1712" w:type="dxa"/>
          </w:tcPr>
          <w:p w14:paraId="32683FB4" w14:textId="77777777" w:rsidR="008C2AA2" w:rsidRPr="00AB5146" w:rsidRDefault="008C2AA2" w:rsidP="005939DD">
            <w:pPr>
              <w:jc w:val="right"/>
              <w:rPr>
                <w:sz w:val="20"/>
                <w:szCs w:val="20"/>
                <w:highlight w:val="yellow"/>
              </w:rPr>
            </w:pPr>
          </w:p>
        </w:tc>
      </w:tr>
      <w:tr w:rsidR="008C2AA2" w:rsidRPr="00AB5146" w14:paraId="1F1290BB" w14:textId="77777777" w:rsidTr="00F94BCF">
        <w:trPr>
          <w:jc w:val="center"/>
        </w:trPr>
        <w:tc>
          <w:tcPr>
            <w:tcW w:w="606" w:type="dxa"/>
          </w:tcPr>
          <w:p w14:paraId="6981720A" w14:textId="77777777" w:rsidR="008C2AA2" w:rsidRDefault="008C2AA2" w:rsidP="005939DD">
            <w:pPr>
              <w:jc w:val="left"/>
              <w:rPr>
                <w:sz w:val="20"/>
                <w:szCs w:val="20"/>
                <w:lang w:val="en-US"/>
              </w:rPr>
            </w:pPr>
            <w:r>
              <w:rPr>
                <w:sz w:val="20"/>
                <w:szCs w:val="20"/>
                <w:lang w:val="en-US"/>
              </w:rPr>
              <w:t>11</w:t>
            </w:r>
          </w:p>
        </w:tc>
        <w:tc>
          <w:tcPr>
            <w:tcW w:w="4067" w:type="dxa"/>
          </w:tcPr>
          <w:p w14:paraId="2600DC80" w14:textId="77777777" w:rsidR="008C2AA2" w:rsidRPr="00287A2C" w:rsidRDefault="008C2AA2" w:rsidP="005939DD">
            <w:pPr>
              <w:jc w:val="left"/>
              <w:rPr>
                <w:sz w:val="20"/>
                <w:szCs w:val="20"/>
                <w:lang w:val="en-US"/>
              </w:rPr>
            </w:pPr>
            <w:r w:rsidRPr="004F0BF2">
              <w:t>Υποστήριξη</w:t>
            </w:r>
            <w:r w:rsidRPr="00287A2C">
              <w:rPr>
                <w:lang w:val="en-US"/>
              </w:rPr>
              <w:t xml:space="preserve"> XFF (X-Forwarded-For)</w:t>
            </w:r>
          </w:p>
        </w:tc>
        <w:tc>
          <w:tcPr>
            <w:tcW w:w="1148" w:type="dxa"/>
            <w:vAlign w:val="center"/>
          </w:tcPr>
          <w:p w14:paraId="0A17DF7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0E3835C" w14:textId="77777777" w:rsidR="008C2AA2" w:rsidRPr="00AB5146" w:rsidRDefault="008C2AA2" w:rsidP="005939DD">
            <w:pPr>
              <w:jc w:val="right"/>
              <w:rPr>
                <w:sz w:val="20"/>
                <w:szCs w:val="20"/>
                <w:highlight w:val="yellow"/>
              </w:rPr>
            </w:pPr>
          </w:p>
        </w:tc>
        <w:tc>
          <w:tcPr>
            <w:tcW w:w="1712" w:type="dxa"/>
          </w:tcPr>
          <w:p w14:paraId="433338B0" w14:textId="77777777" w:rsidR="008C2AA2" w:rsidRPr="00AB5146" w:rsidRDefault="008C2AA2" w:rsidP="005939DD">
            <w:pPr>
              <w:jc w:val="right"/>
              <w:rPr>
                <w:sz w:val="20"/>
                <w:szCs w:val="20"/>
                <w:highlight w:val="yellow"/>
              </w:rPr>
            </w:pPr>
          </w:p>
        </w:tc>
      </w:tr>
      <w:tr w:rsidR="008C2AA2" w:rsidRPr="002E0381" w14:paraId="60557284" w14:textId="77777777" w:rsidTr="00F94BCF">
        <w:trPr>
          <w:jc w:val="center"/>
        </w:trPr>
        <w:tc>
          <w:tcPr>
            <w:tcW w:w="606" w:type="dxa"/>
          </w:tcPr>
          <w:p w14:paraId="264712C7" w14:textId="77777777" w:rsidR="008C2AA2" w:rsidRDefault="008C2AA2" w:rsidP="005939DD">
            <w:pPr>
              <w:jc w:val="left"/>
              <w:rPr>
                <w:sz w:val="20"/>
                <w:szCs w:val="20"/>
                <w:lang w:val="en-US"/>
              </w:rPr>
            </w:pPr>
            <w:r>
              <w:rPr>
                <w:sz w:val="20"/>
                <w:szCs w:val="20"/>
                <w:lang w:val="en-US"/>
              </w:rPr>
              <w:t>12</w:t>
            </w:r>
          </w:p>
        </w:tc>
        <w:tc>
          <w:tcPr>
            <w:tcW w:w="4067" w:type="dxa"/>
          </w:tcPr>
          <w:p w14:paraId="0FA822A7" w14:textId="77777777" w:rsidR="008C2AA2" w:rsidRPr="00287A2C" w:rsidRDefault="008C2AA2" w:rsidP="005939DD">
            <w:pPr>
              <w:jc w:val="left"/>
              <w:rPr>
                <w:sz w:val="20"/>
                <w:szCs w:val="20"/>
              </w:rPr>
            </w:pPr>
            <w:r w:rsidRPr="004F0BF2">
              <w:t>Η προτεινόμενη λύση πρέπει να υποστηρίζει την εφαρμογή λεπτομερών και πολυεπίπεδων κανόνων μέχρι του σημείου επιλογής συγκεκριμένου URI.</w:t>
            </w:r>
          </w:p>
        </w:tc>
        <w:tc>
          <w:tcPr>
            <w:tcW w:w="1148" w:type="dxa"/>
            <w:vAlign w:val="center"/>
          </w:tcPr>
          <w:p w14:paraId="404629A6"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5EB89BFF" w14:textId="77777777" w:rsidR="008C2AA2" w:rsidRPr="002E0381" w:rsidRDefault="008C2AA2" w:rsidP="005939DD">
            <w:pPr>
              <w:jc w:val="right"/>
              <w:rPr>
                <w:sz w:val="20"/>
                <w:szCs w:val="20"/>
                <w:highlight w:val="yellow"/>
                <w:lang w:val="en-US"/>
              </w:rPr>
            </w:pPr>
          </w:p>
        </w:tc>
        <w:tc>
          <w:tcPr>
            <w:tcW w:w="1712" w:type="dxa"/>
          </w:tcPr>
          <w:p w14:paraId="6B45658B" w14:textId="77777777" w:rsidR="008C2AA2" w:rsidRPr="002E0381" w:rsidRDefault="008C2AA2" w:rsidP="005939DD">
            <w:pPr>
              <w:jc w:val="right"/>
              <w:rPr>
                <w:sz w:val="20"/>
                <w:szCs w:val="20"/>
                <w:highlight w:val="yellow"/>
                <w:lang w:val="en-US"/>
              </w:rPr>
            </w:pPr>
          </w:p>
        </w:tc>
      </w:tr>
      <w:tr w:rsidR="008C2AA2" w:rsidRPr="00AB5146" w14:paraId="5E73A217" w14:textId="77777777" w:rsidTr="00F94BCF">
        <w:trPr>
          <w:jc w:val="center"/>
        </w:trPr>
        <w:tc>
          <w:tcPr>
            <w:tcW w:w="606" w:type="dxa"/>
          </w:tcPr>
          <w:p w14:paraId="491716E2" w14:textId="77777777" w:rsidR="008C2AA2" w:rsidRDefault="008C2AA2" w:rsidP="005939DD">
            <w:pPr>
              <w:jc w:val="left"/>
              <w:rPr>
                <w:sz w:val="20"/>
                <w:szCs w:val="20"/>
                <w:lang w:val="en-US"/>
              </w:rPr>
            </w:pPr>
            <w:r>
              <w:rPr>
                <w:sz w:val="20"/>
                <w:szCs w:val="20"/>
                <w:lang w:val="en-US"/>
              </w:rPr>
              <w:t>13</w:t>
            </w:r>
          </w:p>
        </w:tc>
        <w:tc>
          <w:tcPr>
            <w:tcW w:w="4067" w:type="dxa"/>
          </w:tcPr>
          <w:p w14:paraId="15D5A948" w14:textId="77777777" w:rsidR="008C2AA2" w:rsidRPr="00AB5146" w:rsidRDefault="008C2AA2" w:rsidP="005939DD">
            <w:pPr>
              <w:jc w:val="left"/>
              <w:rPr>
                <w:sz w:val="20"/>
                <w:szCs w:val="20"/>
              </w:rPr>
            </w:pPr>
            <w:r w:rsidRPr="004F0BF2">
              <w:t>Η προτεινόμενη λύση θα πρέπει να υποστηρίζει την προσαρμογή των σελίδων αποκλεισμού με βάση το FQDN.</w:t>
            </w:r>
          </w:p>
        </w:tc>
        <w:tc>
          <w:tcPr>
            <w:tcW w:w="1148" w:type="dxa"/>
            <w:vAlign w:val="center"/>
          </w:tcPr>
          <w:p w14:paraId="40CBE614"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9466C92" w14:textId="77777777" w:rsidR="008C2AA2" w:rsidRPr="00AB5146" w:rsidRDefault="008C2AA2" w:rsidP="005939DD">
            <w:pPr>
              <w:jc w:val="right"/>
              <w:rPr>
                <w:sz w:val="20"/>
                <w:szCs w:val="20"/>
                <w:highlight w:val="yellow"/>
              </w:rPr>
            </w:pPr>
          </w:p>
        </w:tc>
        <w:tc>
          <w:tcPr>
            <w:tcW w:w="1712" w:type="dxa"/>
          </w:tcPr>
          <w:p w14:paraId="4DC01F0A" w14:textId="77777777" w:rsidR="008C2AA2" w:rsidRPr="00AB5146" w:rsidRDefault="008C2AA2" w:rsidP="005939DD">
            <w:pPr>
              <w:jc w:val="right"/>
              <w:rPr>
                <w:sz w:val="20"/>
                <w:szCs w:val="20"/>
                <w:highlight w:val="yellow"/>
              </w:rPr>
            </w:pPr>
          </w:p>
        </w:tc>
      </w:tr>
    </w:tbl>
    <w:p w14:paraId="151E35EF" w14:textId="77777777" w:rsidR="008C2AA2" w:rsidRPr="00EB5A42" w:rsidRDefault="008C2AA2" w:rsidP="004A1D19">
      <w:pPr>
        <w:pStyle w:val="a3"/>
        <w:numPr>
          <w:ilvl w:val="1"/>
          <w:numId w:val="48"/>
        </w:numPr>
        <w:rPr>
          <w:b/>
          <w:bCs/>
        </w:rPr>
      </w:pPr>
      <w:bookmarkStart w:id="628" w:name="_Toc57762459"/>
      <w:r w:rsidRPr="00EB5A42">
        <w:rPr>
          <w:b/>
          <w:bCs/>
        </w:rPr>
        <w:t>Προστασία API</w:t>
      </w:r>
      <w:bookmarkEnd w:id="628"/>
    </w:p>
    <w:tbl>
      <w:tblPr>
        <w:tblStyle w:val="a5"/>
        <w:tblW w:w="0" w:type="auto"/>
        <w:jc w:val="center"/>
        <w:tblLook w:val="04A0" w:firstRow="1" w:lastRow="0" w:firstColumn="1" w:lastColumn="0" w:noHBand="0" w:noVBand="1"/>
      </w:tblPr>
      <w:tblGrid>
        <w:gridCol w:w="606"/>
        <w:gridCol w:w="4209"/>
        <w:gridCol w:w="1290"/>
        <w:gridCol w:w="1352"/>
        <w:gridCol w:w="1712"/>
      </w:tblGrid>
      <w:tr w:rsidR="008C2AA2" w:rsidRPr="00AB5146" w14:paraId="61CD0390" w14:textId="77777777" w:rsidTr="00F94BCF">
        <w:trPr>
          <w:jc w:val="center"/>
        </w:trPr>
        <w:tc>
          <w:tcPr>
            <w:tcW w:w="606" w:type="dxa"/>
            <w:vAlign w:val="center"/>
          </w:tcPr>
          <w:p w14:paraId="4307C2AD" w14:textId="77777777" w:rsidR="008C2AA2" w:rsidRPr="00AB5146" w:rsidRDefault="008C2AA2" w:rsidP="005939DD">
            <w:pPr>
              <w:jc w:val="center"/>
              <w:rPr>
                <w:b/>
                <w:bCs/>
                <w:sz w:val="20"/>
                <w:szCs w:val="20"/>
              </w:rPr>
            </w:pPr>
            <w:r w:rsidRPr="00AB5146">
              <w:rPr>
                <w:b/>
                <w:bCs/>
                <w:sz w:val="20"/>
                <w:szCs w:val="20"/>
              </w:rPr>
              <w:t>Α/Α</w:t>
            </w:r>
          </w:p>
        </w:tc>
        <w:tc>
          <w:tcPr>
            <w:tcW w:w="4209" w:type="dxa"/>
            <w:vAlign w:val="center"/>
          </w:tcPr>
          <w:p w14:paraId="1BC4512C" w14:textId="77777777" w:rsidR="008C2AA2" w:rsidRPr="00AB5146" w:rsidRDefault="008C2AA2" w:rsidP="005939DD">
            <w:pPr>
              <w:jc w:val="center"/>
              <w:rPr>
                <w:b/>
                <w:bCs/>
                <w:sz w:val="20"/>
                <w:szCs w:val="20"/>
              </w:rPr>
            </w:pPr>
            <w:r w:rsidRPr="00AB5146">
              <w:rPr>
                <w:b/>
                <w:bCs/>
                <w:sz w:val="20"/>
                <w:szCs w:val="20"/>
              </w:rPr>
              <w:t>ΠΡΟΔΙΑΦΡΑΦΗ</w:t>
            </w:r>
          </w:p>
        </w:tc>
        <w:tc>
          <w:tcPr>
            <w:tcW w:w="1148" w:type="dxa"/>
            <w:vAlign w:val="center"/>
          </w:tcPr>
          <w:p w14:paraId="556AD528"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7E804701"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A30EBA6"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229605F" w14:textId="77777777" w:rsidTr="00F94BCF">
        <w:trPr>
          <w:jc w:val="center"/>
        </w:trPr>
        <w:tc>
          <w:tcPr>
            <w:tcW w:w="606" w:type="dxa"/>
          </w:tcPr>
          <w:p w14:paraId="110E975D" w14:textId="77777777" w:rsidR="008C2AA2" w:rsidRPr="00AB5146" w:rsidRDefault="008C2AA2" w:rsidP="005939DD">
            <w:pPr>
              <w:rPr>
                <w:sz w:val="20"/>
                <w:szCs w:val="20"/>
                <w:lang w:val="en-US"/>
              </w:rPr>
            </w:pPr>
            <w:r>
              <w:rPr>
                <w:sz w:val="20"/>
                <w:szCs w:val="20"/>
                <w:lang w:val="en-US"/>
              </w:rPr>
              <w:t>1</w:t>
            </w:r>
          </w:p>
        </w:tc>
        <w:tc>
          <w:tcPr>
            <w:tcW w:w="4209" w:type="dxa"/>
          </w:tcPr>
          <w:p w14:paraId="77D17B69" w14:textId="77777777" w:rsidR="008C2AA2" w:rsidRPr="002E0381" w:rsidRDefault="008C2AA2" w:rsidP="005939DD">
            <w:pPr>
              <w:rPr>
                <w:sz w:val="20"/>
                <w:szCs w:val="20"/>
              </w:rPr>
            </w:pPr>
            <w:r w:rsidRPr="00B36E02">
              <w:t>Η προτεινόμενη λύση πρέπει να παρέχει ικανοποιητική προστασία των API. Εξηγήστε τις διαθέσιμες δυνατότητες ασφαλείας.</w:t>
            </w:r>
          </w:p>
        </w:tc>
        <w:tc>
          <w:tcPr>
            <w:tcW w:w="1148" w:type="dxa"/>
            <w:vAlign w:val="center"/>
          </w:tcPr>
          <w:p w14:paraId="3A7866ED"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38116EA3" w14:textId="77777777" w:rsidR="008C2AA2" w:rsidRPr="002E0381" w:rsidRDefault="008C2AA2" w:rsidP="005939DD">
            <w:pPr>
              <w:jc w:val="right"/>
              <w:rPr>
                <w:sz w:val="20"/>
                <w:szCs w:val="20"/>
              </w:rPr>
            </w:pPr>
          </w:p>
        </w:tc>
        <w:tc>
          <w:tcPr>
            <w:tcW w:w="1712" w:type="dxa"/>
          </w:tcPr>
          <w:p w14:paraId="0FCE2335" w14:textId="77777777" w:rsidR="008C2AA2" w:rsidRPr="00AB5146" w:rsidRDefault="008C2AA2" w:rsidP="005939DD">
            <w:pPr>
              <w:jc w:val="right"/>
              <w:rPr>
                <w:sz w:val="20"/>
                <w:szCs w:val="20"/>
              </w:rPr>
            </w:pPr>
          </w:p>
        </w:tc>
      </w:tr>
      <w:tr w:rsidR="008C2AA2" w:rsidRPr="00AB5146" w14:paraId="67927715" w14:textId="77777777" w:rsidTr="00F94BCF">
        <w:trPr>
          <w:jc w:val="center"/>
        </w:trPr>
        <w:tc>
          <w:tcPr>
            <w:tcW w:w="606" w:type="dxa"/>
          </w:tcPr>
          <w:p w14:paraId="38631E97" w14:textId="77777777" w:rsidR="008C2AA2" w:rsidRPr="003F4F49" w:rsidRDefault="008C2AA2" w:rsidP="005939DD">
            <w:pPr>
              <w:jc w:val="left"/>
              <w:rPr>
                <w:sz w:val="20"/>
                <w:szCs w:val="20"/>
                <w:lang w:val="en-US"/>
              </w:rPr>
            </w:pPr>
            <w:r>
              <w:rPr>
                <w:sz w:val="20"/>
                <w:szCs w:val="20"/>
                <w:lang w:val="en-US"/>
              </w:rPr>
              <w:t>2</w:t>
            </w:r>
          </w:p>
        </w:tc>
        <w:tc>
          <w:tcPr>
            <w:tcW w:w="4209" w:type="dxa"/>
          </w:tcPr>
          <w:p w14:paraId="4D9946EB" w14:textId="77777777" w:rsidR="008C2AA2" w:rsidRPr="00AB5146" w:rsidRDefault="008C2AA2" w:rsidP="005939DD">
            <w:pPr>
              <w:jc w:val="left"/>
              <w:rPr>
                <w:sz w:val="20"/>
                <w:szCs w:val="20"/>
              </w:rPr>
            </w:pPr>
            <w:r w:rsidRPr="00B36E02">
              <w:t>Η προτεινόμενη λύση πρέπει να υποστηρίζει τον τρόπο μάθησης(learning mode) για να βοηθήσει στην ενσωμάτωση νέων εφαρμογών στο WAF</w:t>
            </w:r>
          </w:p>
        </w:tc>
        <w:tc>
          <w:tcPr>
            <w:tcW w:w="1148" w:type="dxa"/>
            <w:vAlign w:val="center"/>
          </w:tcPr>
          <w:p w14:paraId="0C428AD4"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6FD4983E" w14:textId="77777777" w:rsidR="008C2AA2" w:rsidRPr="00AB5146" w:rsidRDefault="008C2AA2" w:rsidP="005939DD">
            <w:pPr>
              <w:jc w:val="right"/>
              <w:rPr>
                <w:sz w:val="20"/>
                <w:szCs w:val="20"/>
              </w:rPr>
            </w:pPr>
          </w:p>
        </w:tc>
        <w:tc>
          <w:tcPr>
            <w:tcW w:w="1712" w:type="dxa"/>
          </w:tcPr>
          <w:p w14:paraId="49E16953" w14:textId="77777777" w:rsidR="008C2AA2" w:rsidRPr="00AB5146" w:rsidRDefault="008C2AA2" w:rsidP="005939DD">
            <w:pPr>
              <w:jc w:val="right"/>
              <w:rPr>
                <w:sz w:val="20"/>
                <w:szCs w:val="20"/>
              </w:rPr>
            </w:pPr>
          </w:p>
        </w:tc>
      </w:tr>
      <w:tr w:rsidR="008C2AA2" w:rsidRPr="00AB5146" w14:paraId="45519FEF" w14:textId="77777777" w:rsidTr="00F94BCF">
        <w:trPr>
          <w:jc w:val="center"/>
        </w:trPr>
        <w:tc>
          <w:tcPr>
            <w:tcW w:w="606" w:type="dxa"/>
          </w:tcPr>
          <w:p w14:paraId="78EF49FA" w14:textId="77777777" w:rsidR="008C2AA2" w:rsidRPr="003F4F49" w:rsidRDefault="008C2AA2" w:rsidP="005939DD">
            <w:pPr>
              <w:rPr>
                <w:sz w:val="20"/>
                <w:szCs w:val="20"/>
                <w:lang w:val="en-US"/>
              </w:rPr>
            </w:pPr>
            <w:r>
              <w:rPr>
                <w:sz w:val="20"/>
                <w:szCs w:val="20"/>
                <w:lang w:val="en-US"/>
              </w:rPr>
              <w:t>3</w:t>
            </w:r>
          </w:p>
        </w:tc>
        <w:tc>
          <w:tcPr>
            <w:tcW w:w="4209" w:type="dxa"/>
          </w:tcPr>
          <w:p w14:paraId="0EF5E480" w14:textId="77777777" w:rsidR="008C2AA2" w:rsidRPr="00AB5146" w:rsidRDefault="008C2AA2" w:rsidP="005939DD">
            <w:pPr>
              <w:rPr>
                <w:sz w:val="20"/>
                <w:szCs w:val="20"/>
              </w:rPr>
            </w:pPr>
            <w:r w:rsidRPr="00B36E02">
              <w:t>Η προτεινόμενη λύση πρέπει να υποστηρίζει το OpenAPI Specification 3.0 - Swagger file</w:t>
            </w:r>
          </w:p>
        </w:tc>
        <w:tc>
          <w:tcPr>
            <w:tcW w:w="1148" w:type="dxa"/>
            <w:vAlign w:val="center"/>
          </w:tcPr>
          <w:p w14:paraId="0A4BAC8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426D9CA" w14:textId="77777777" w:rsidR="008C2AA2" w:rsidRPr="00AB5146" w:rsidRDefault="008C2AA2" w:rsidP="005939DD">
            <w:pPr>
              <w:jc w:val="right"/>
              <w:rPr>
                <w:sz w:val="20"/>
                <w:szCs w:val="20"/>
              </w:rPr>
            </w:pPr>
          </w:p>
        </w:tc>
        <w:tc>
          <w:tcPr>
            <w:tcW w:w="1712" w:type="dxa"/>
          </w:tcPr>
          <w:p w14:paraId="317DE1F1" w14:textId="77777777" w:rsidR="008C2AA2" w:rsidRPr="00AB5146" w:rsidRDefault="008C2AA2" w:rsidP="005939DD">
            <w:pPr>
              <w:jc w:val="right"/>
              <w:rPr>
                <w:sz w:val="20"/>
                <w:szCs w:val="20"/>
              </w:rPr>
            </w:pPr>
          </w:p>
        </w:tc>
      </w:tr>
      <w:tr w:rsidR="008C2AA2" w:rsidRPr="00AB5146" w14:paraId="7A31FBD7" w14:textId="77777777" w:rsidTr="00F94BCF">
        <w:trPr>
          <w:jc w:val="center"/>
        </w:trPr>
        <w:tc>
          <w:tcPr>
            <w:tcW w:w="606" w:type="dxa"/>
          </w:tcPr>
          <w:p w14:paraId="6771754E" w14:textId="77777777" w:rsidR="008C2AA2" w:rsidRPr="003F4F49" w:rsidRDefault="008C2AA2" w:rsidP="005939DD">
            <w:pPr>
              <w:jc w:val="left"/>
              <w:rPr>
                <w:sz w:val="20"/>
                <w:szCs w:val="20"/>
                <w:lang w:val="en-US"/>
              </w:rPr>
            </w:pPr>
            <w:r>
              <w:rPr>
                <w:sz w:val="20"/>
                <w:szCs w:val="20"/>
                <w:lang w:val="en-US"/>
              </w:rPr>
              <w:t>4</w:t>
            </w:r>
          </w:p>
        </w:tc>
        <w:tc>
          <w:tcPr>
            <w:tcW w:w="4209" w:type="dxa"/>
          </w:tcPr>
          <w:p w14:paraId="06AE173E" w14:textId="77777777" w:rsidR="008C2AA2" w:rsidRPr="00AB5146" w:rsidRDefault="008C2AA2" w:rsidP="005939DD">
            <w:pPr>
              <w:jc w:val="left"/>
              <w:rPr>
                <w:sz w:val="20"/>
                <w:szCs w:val="20"/>
              </w:rPr>
            </w:pPr>
            <w:r w:rsidRPr="00B36E02">
              <w:t>Η προτεινόμενη λύση πρέπει να υποστηρίζει την ενσωμάτωση Ci \ Cd χρησιμοποιώντας declarative πολιτικές API για εύκολο αυτοματισμό.</w:t>
            </w:r>
          </w:p>
        </w:tc>
        <w:tc>
          <w:tcPr>
            <w:tcW w:w="1148" w:type="dxa"/>
            <w:vAlign w:val="center"/>
          </w:tcPr>
          <w:p w14:paraId="5FBE5A3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497249B" w14:textId="77777777" w:rsidR="008C2AA2" w:rsidRPr="00AB5146" w:rsidRDefault="008C2AA2" w:rsidP="005939DD">
            <w:pPr>
              <w:jc w:val="right"/>
              <w:rPr>
                <w:sz w:val="20"/>
                <w:szCs w:val="20"/>
              </w:rPr>
            </w:pPr>
          </w:p>
        </w:tc>
        <w:tc>
          <w:tcPr>
            <w:tcW w:w="1712" w:type="dxa"/>
          </w:tcPr>
          <w:p w14:paraId="55640C20" w14:textId="77777777" w:rsidR="008C2AA2" w:rsidRPr="00AB5146" w:rsidRDefault="008C2AA2" w:rsidP="005939DD">
            <w:pPr>
              <w:jc w:val="right"/>
              <w:rPr>
                <w:sz w:val="20"/>
                <w:szCs w:val="20"/>
              </w:rPr>
            </w:pPr>
          </w:p>
        </w:tc>
      </w:tr>
      <w:tr w:rsidR="008C2AA2" w:rsidRPr="00AB5146" w14:paraId="4A4568A7" w14:textId="77777777" w:rsidTr="00F94BCF">
        <w:trPr>
          <w:jc w:val="center"/>
        </w:trPr>
        <w:tc>
          <w:tcPr>
            <w:tcW w:w="606" w:type="dxa"/>
          </w:tcPr>
          <w:p w14:paraId="6A976D99" w14:textId="77777777" w:rsidR="008C2AA2" w:rsidRPr="003F4F49" w:rsidRDefault="008C2AA2" w:rsidP="005939DD">
            <w:pPr>
              <w:jc w:val="left"/>
              <w:rPr>
                <w:sz w:val="20"/>
                <w:szCs w:val="20"/>
                <w:lang w:val="en-US"/>
              </w:rPr>
            </w:pPr>
            <w:r>
              <w:rPr>
                <w:sz w:val="20"/>
                <w:szCs w:val="20"/>
                <w:lang w:val="en-US"/>
              </w:rPr>
              <w:t>5</w:t>
            </w:r>
          </w:p>
        </w:tc>
        <w:tc>
          <w:tcPr>
            <w:tcW w:w="4209" w:type="dxa"/>
          </w:tcPr>
          <w:p w14:paraId="4E548895" w14:textId="77777777" w:rsidR="008C2AA2" w:rsidRPr="00AB5146" w:rsidRDefault="008C2AA2" w:rsidP="005939DD">
            <w:pPr>
              <w:jc w:val="left"/>
              <w:rPr>
                <w:sz w:val="20"/>
                <w:szCs w:val="20"/>
              </w:rPr>
            </w:pPr>
            <w:r w:rsidRPr="00B36E02">
              <w:t>Δυνατότητα υποστήριξης ICAP server για εξωτερικό φιλτράρισμα της κίνησης.</w:t>
            </w:r>
          </w:p>
        </w:tc>
        <w:tc>
          <w:tcPr>
            <w:tcW w:w="1148" w:type="dxa"/>
            <w:vAlign w:val="center"/>
          </w:tcPr>
          <w:p w14:paraId="1C089B9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145B312" w14:textId="77777777" w:rsidR="008C2AA2" w:rsidRPr="00AB5146" w:rsidRDefault="008C2AA2" w:rsidP="005939DD">
            <w:pPr>
              <w:jc w:val="right"/>
              <w:rPr>
                <w:sz w:val="20"/>
                <w:szCs w:val="20"/>
              </w:rPr>
            </w:pPr>
          </w:p>
        </w:tc>
        <w:tc>
          <w:tcPr>
            <w:tcW w:w="1712" w:type="dxa"/>
          </w:tcPr>
          <w:p w14:paraId="39F36A65" w14:textId="77777777" w:rsidR="008C2AA2" w:rsidRPr="00AB5146" w:rsidRDefault="008C2AA2" w:rsidP="005939DD">
            <w:pPr>
              <w:jc w:val="right"/>
              <w:rPr>
                <w:sz w:val="20"/>
                <w:szCs w:val="20"/>
              </w:rPr>
            </w:pPr>
          </w:p>
        </w:tc>
      </w:tr>
      <w:tr w:rsidR="008C2AA2" w:rsidRPr="00AB5146" w14:paraId="1C6A9660" w14:textId="77777777" w:rsidTr="00F94BCF">
        <w:trPr>
          <w:jc w:val="center"/>
        </w:trPr>
        <w:tc>
          <w:tcPr>
            <w:tcW w:w="606" w:type="dxa"/>
          </w:tcPr>
          <w:p w14:paraId="63CC9ED7" w14:textId="77777777" w:rsidR="008C2AA2" w:rsidRPr="003F4F49" w:rsidRDefault="008C2AA2" w:rsidP="005939DD">
            <w:pPr>
              <w:jc w:val="left"/>
              <w:rPr>
                <w:sz w:val="20"/>
                <w:szCs w:val="20"/>
                <w:lang w:val="en-US"/>
              </w:rPr>
            </w:pPr>
            <w:r>
              <w:rPr>
                <w:sz w:val="20"/>
                <w:szCs w:val="20"/>
                <w:lang w:val="en-US"/>
              </w:rPr>
              <w:t>6</w:t>
            </w:r>
          </w:p>
        </w:tc>
        <w:tc>
          <w:tcPr>
            <w:tcW w:w="4209" w:type="dxa"/>
          </w:tcPr>
          <w:p w14:paraId="3BF68595" w14:textId="77777777" w:rsidR="008C2AA2" w:rsidRPr="00391D56" w:rsidRDefault="008C2AA2" w:rsidP="005939DD">
            <w:pPr>
              <w:jc w:val="left"/>
            </w:pPr>
            <w:r w:rsidRPr="00D26E84">
              <w:t>Η προτεινόμενη λύση πρέπει να υποστηρίζει προστασία για το top 10  OWASP API Security</w:t>
            </w:r>
          </w:p>
        </w:tc>
        <w:tc>
          <w:tcPr>
            <w:tcW w:w="1148" w:type="dxa"/>
            <w:vAlign w:val="center"/>
          </w:tcPr>
          <w:p w14:paraId="7B6F790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E83ABFB" w14:textId="77777777" w:rsidR="008C2AA2" w:rsidRPr="00AB5146" w:rsidRDefault="008C2AA2" w:rsidP="005939DD">
            <w:pPr>
              <w:jc w:val="right"/>
              <w:rPr>
                <w:sz w:val="20"/>
                <w:szCs w:val="20"/>
                <w:highlight w:val="yellow"/>
              </w:rPr>
            </w:pPr>
          </w:p>
        </w:tc>
        <w:tc>
          <w:tcPr>
            <w:tcW w:w="1712" w:type="dxa"/>
          </w:tcPr>
          <w:p w14:paraId="1C69A84F" w14:textId="77777777" w:rsidR="008C2AA2" w:rsidRPr="00AB5146" w:rsidRDefault="008C2AA2" w:rsidP="005939DD">
            <w:pPr>
              <w:jc w:val="right"/>
              <w:rPr>
                <w:sz w:val="20"/>
                <w:szCs w:val="20"/>
                <w:highlight w:val="yellow"/>
              </w:rPr>
            </w:pPr>
          </w:p>
        </w:tc>
      </w:tr>
      <w:tr w:rsidR="008C2AA2" w:rsidRPr="00AB5146" w14:paraId="42EDC729" w14:textId="77777777" w:rsidTr="00F94BCF">
        <w:trPr>
          <w:jc w:val="center"/>
        </w:trPr>
        <w:tc>
          <w:tcPr>
            <w:tcW w:w="606" w:type="dxa"/>
          </w:tcPr>
          <w:p w14:paraId="401792C7" w14:textId="77777777" w:rsidR="008C2AA2" w:rsidRDefault="008C2AA2" w:rsidP="005939DD">
            <w:pPr>
              <w:jc w:val="left"/>
              <w:rPr>
                <w:sz w:val="20"/>
                <w:szCs w:val="20"/>
                <w:lang w:val="en-US"/>
              </w:rPr>
            </w:pPr>
            <w:r>
              <w:rPr>
                <w:sz w:val="20"/>
                <w:szCs w:val="20"/>
                <w:lang w:val="en-US"/>
              </w:rPr>
              <w:t>7</w:t>
            </w:r>
          </w:p>
        </w:tc>
        <w:tc>
          <w:tcPr>
            <w:tcW w:w="4209" w:type="dxa"/>
          </w:tcPr>
          <w:p w14:paraId="6366B515" w14:textId="77777777" w:rsidR="008C2AA2" w:rsidRPr="00AB5146" w:rsidRDefault="008C2AA2" w:rsidP="005939DD">
            <w:pPr>
              <w:jc w:val="left"/>
              <w:rPr>
                <w:sz w:val="20"/>
                <w:szCs w:val="20"/>
              </w:rPr>
            </w:pPr>
            <w:r w:rsidRPr="00D26E84">
              <w:t>Η προτεινόμενη λύση πρέπει να υποστηρίζει τείχος προστασίας XML.</w:t>
            </w:r>
          </w:p>
        </w:tc>
        <w:tc>
          <w:tcPr>
            <w:tcW w:w="1148" w:type="dxa"/>
            <w:vAlign w:val="center"/>
          </w:tcPr>
          <w:p w14:paraId="763DC9D5"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B74DD1A" w14:textId="77777777" w:rsidR="008C2AA2" w:rsidRPr="00AB5146" w:rsidRDefault="008C2AA2" w:rsidP="005939DD">
            <w:pPr>
              <w:jc w:val="right"/>
              <w:rPr>
                <w:sz w:val="20"/>
                <w:szCs w:val="20"/>
                <w:highlight w:val="yellow"/>
              </w:rPr>
            </w:pPr>
          </w:p>
        </w:tc>
        <w:tc>
          <w:tcPr>
            <w:tcW w:w="1712" w:type="dxa"/>
          </w:tcPr>
          <w:p w14:paraId="0D52F781" w14:textId="77777777" w:rsidR="008C2AA2" w:rsidRPr="00AB5146" w:rsidRDefault="008C2AA2" w:rsidP="005939DD">
            <w:pPr>
              <w:jc w:val="right"/>
              <w:rPr>
                <w:sz w:val="20"/>
                <w:szCs w:val="20"/>
                <w:highlight w:val="yellow"/>
              </w:rPr>
            </w:pPr>
          </w:p>
        </w:tc>
      </w:tr>
      <w:tr w:rsidR="008C2AA2" w:rsidRPr="00AB5146" w14:paraId="391713B2" w14:textId="77777777" w:rsidTr="00F94BCF">
        <w:trPr>
          <w:jc w:val="center"/>
        </w:trPr>
        <w:tc>
          <w:tcPr>
            <w:tcW w:w="606" w:type="dxa"/>
          </w:tcPr>
          <w:p w14:paraId="36FE4BAF" w14:textId="77777777" w:rsidR="008C2AA2" w:rsidRDefault="008C2AA2" w:rsidP="005939DD">
            <w:pPr>
              <w:jc w:val="left"/>
              <w:rPr>
                <w:sz w:val="20"/>
                <w:szCs w:val="20"/>
                <w:lang w:val="en-US"/>
              </w:rPr>
            </w:pPr>
            <w:r>
              <w:rPr>
                <w:sz w:val="20"/>
                <w:szCs w:val="20"/>
                <w:lang w:val="en-US"/>
              </w:rPr>
              <w:t>8</w:t>
            </w:r>
          </w:p>
        </w:tc>
        <w:tc>
          <w:tcPr>
            <w:tcW w:w="4209" w:type="dxa"/>
          </w:tcPr>
          <w:p w14:paraId="54AA3F9B" w14:textId="77777777" w:rsidR="008C2AA2" w:rsidRPr="00AB5146" w:rsidRDefault="008C2AA2" w:rsidP="005939DD">
            <w:pPr>
              <w:jc w:val="left"/>
              <w:rPr>
                <w:sz w:val="20"/>
                <w:szCs w:val="20"/>
              </w:rPr>
            </w:pPr>
            <w:r w:rsidRPr="00D26E84">
              <w:t>Η προτεινόμενη λύση πρέπει να υποστηρίζει την επικύρωση σχήματος προστασίας JSON και XML</w:t>
            </w:r>
          </w:p>
        </w:tc>
        <w:tc>
          <w:tcPr>
            <w:tcW w:w="1148" w:type="dxa"/>
            <w:vAlign w:val="center"/>
          </w:tcPr>
          <w:p w14:paraId="2256FEA5"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E73B18A" w14:textId="77777777" w:rsidR="008C2AA2" w:rsidRPr="00AB5146" w:rsidRDefault="008C2AA2" w:rsidP="005939DD">
            <w:pPr>
              <w:jc w:val="right"/>
              <w:rPr>
                <w:sz w:val="20"/>
                <w:szCs w:val="20"/>
                <w:highlight w:val="yellow"/>
              </w:rPr>
            </w:pPr>
          </w:p>
        </w:tc>
        <w:tc>
          <w:tcPr>
            <w:tcW w:w="1712" w:type="dxa"/>
          </w:tcPr>
          <w:p w14:paraId="376F04C7" w14:textId="77777777" w:rsidR="008C2AA2" w:rsidRPr="00AB5146" w:rsidRDefault="008C2AA2" w:rsidP="005939DD">
            <w:pPr>
              <w:jc w:val="right"/>
              <w:rPr>
                <w:sz w:val="20"/>
                <w:szCs w:val="20"/>
                <w:highlight w:val="yellow"/>
              </w:rPr>
            </w:pPr>
          </w:p>
        </w:tc>
      </w:tr>
      <w:tr w:rsidR="008C2AA2" w:rsidRPr="00AB5146" w14:paraId="036911CE" w14:textId="77777777" w:rsidTr="00F94BCF">
        <w:trPr>
          <w:jc w:val="center"/>
        </w:trPr>
        <w:tc>
          <w:tcPr>
            <w:tcW w:w="606" w:type="dxa"/>
          </w:tcPr>
          <w:p w14:paraId="455B5F7E" w14:textId="77777777" w:rsidR="008C2AA2" w:rsidRDefault="008C2AA2" w:rsidP="005939DD">
            <w:pPr>
              <w:jc w:val="left"/>
              <w:rPr>
                <w:sz w:val="20"/>
                <w:szCs w:val="20"/>
                <w:lang w:val="en-US"/>
              </w:rPr>
            </w:pPr>
            <w:r>
              <w:rPr>
                <w:sz w:val="20"/>
                <w:szCs w:val="20"/>
                <w:lang w:val="en-US"/>
              </w:rPr>
              <w:t>9</w:t>
            </w:r>
          </w:p>
        </w:tc>
        <w:tc>
          <w:tcPr>
            <w:tcW w:w="4209" w:type="dxa"/>
          </w:tcPr>
          <w:p w14:paraId="5D6B37B8" w14:textId="77777777" w:rsidR="008C2AA2" w:rsidRPr="00AB5146" w:rsidRDefault="008C2AA2" w:rsidP="005939DD">
            <w:pPr>
              <w:jc w:val="left"/>
              <w:rPr>
                <w:sz w:val="20"/>
                <w:szCs w:val="20"/>
              </w:rPr>
            </w:pPr>
            <w:r w:rsidRPr="00D26E84">
              <w:t>Η προτεινόμενη λύση πρέπει να υποστηρίζει βασικό έλεγχο ταυτότητας (Basic Auth) και έλεγχο ταυτότητας OAuth 2.0 (επικύρωση Token JWT)</w:t>
            </w:r>
          </w:p>
        </w:tc>
        <w:tc>
          <w:tcPr>
            <w:tcW w:w="1148" w:type="dxa"/>
            <w:vAlign w:val="center"/>
          </w:tcPr>
          <w:p w14:paraId="75456A9A"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3179135" w14:textId="77777777" w:rsidR="008C2AA2" w:rsidRPr="00AB5146" w:rsidRDefault="008C2AA2" w:rsidP="005939DD">
            <w:pPr>
              <w:jc w:val="right"/>
              <w:rPr>
                <w:sz w:val="20"/>
                <w:szCs w:val="20"/>
                <w:highlight w:val="yellow"/>
              </w:rPr>
            </w:pPr>
          </w:p>
        </w:tc>
        <w:tc>
          <w:tcPr>
            <w:tcW w:w="1712" w:type="dxa"/>
          </w:tcPr>
          <w:p w14:paraId="3A2A4A16" w14:textId="77777777" w:rsidR="008C2AA2" w:rsidRPr="00AB5146" w:rsidRDefault="008C2AA2" w:rsidP="005939DD">
            <w:pPr>
              <w:jc w:val="right"/>
              <w:rPr>
                <w:sz w:val="20"/>
                <w:szCs w:val="20"/>
                <w:highlight w:val="yellow"/>
              </w:rPr>
            </w:pPr>
          </w:p>
        </w:tc>
      </w:tr>
      <w:tr w:rsidR="008C2AA2" w:rsidRPr="00AB5146" w14:paraId="6CD13D24" w14:textId="77777777" w:rsidTr="00F94BCF">
        <w:trPr>
          <w:jc w:val="center"/>
        </w:trPr>
        <w:tc>
          <w:tcPr>
            <w:tcW w:w="606" w:type="dxa"/>
          </w:tcPr>
          <w:p w14:paraId="70DCADDA" w14:textId="77777777" w:rsidR="008C2AA2" w:rsidRDefault="008C2AA2" w:rsidP="005939DD">
            <w:pPr>
              <w:jc w:val="left"/>
              <w:rPr>
                <w:sz w:val="20"/>
                <w:szCs w:val="20"/>
                <w:lang w:val="en-US"/>
              </w:rPr>
            </w:pPr>
            <w:r>
              <w:rPr>
                <w:sz w:val="20"/>
                <w:szCs w:val="20"/>
                <w:lang w:val="en-US"/>
              </w:rPr>
              <w:t>10</w:t>
            </w:r>
          </w:p>
        </w:tc>
        <w:tc>
          <w:tcPr>
            <w:tcW w:w="4209" w:type="dxa"/>
          </w:tcPr>
          <w:p w14:paraId="5D066FDE" w14:textId="77777777" w:rsidR="008C2AA2" w:rsidRPr="00AB5146" w:rsidRDefault="008C2AA2" w:rsidP="005939DD">
            <w:pPr>
              <w:jc w:val="left"/>
              <w:rPr>
                <w:sz w:val="20"/>
                <w:szCs w:val="20"/>
              </w:rPr>
            </w:pPr>
            <w:r w:rsidRPr="00D26E84">
              <w:t>Δυνατότητα πιστοποίησης με χρήση certificate και υποστήριξη OCSP</w:t>
            </w:r>
          </w:p>
        </w:tc>
        <w:tc>
          <w:tcPr>
            <w:tcW w:w="1148" w:type="dxa"/>
            <w:vAlign w:val="center"/>
          </w:tcPr>
          <w:p w14:paraId="5AFE723C"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E7158C9" w14:textId="77777777" w:rsidR="008C2AA2" w:rsidRPr="00AB5146" w:rsidRDefault="008C2AA2" w:rsidP="005939DD">
            <w:pPr>
              <w:jc w:val="right"/>
              <w:rPr>
                <w:sz w:val="20"/>
                <w:szCs w:val="20"/>
                <w:highlight w:val="yellow"/>
              </w:rPr>
            </w:pPr>
          </w:p>
        </w:tc>
        <w:tc>
          <w:tcPr>
            <w:tcW w:w="1712" w:type="dxa"/>
          </w:tcPr>
          <w:p w14:paraId="0D6813EE" w14:textId="77777777" w:rsidR="008C2AA2" w:rsidRPr="00AB5146" w:rsidRDefault="008C2AA2" w:rsidP="005939DD">
            <w:pPr>
              <w:jc w:val="right"/>
              <w:rPr>
                <w:sz w:val="20"/>
                <w:szCs w:val="20"/>
                <w:highlight w:val="yellow"/>
              </w:rPr>
            </w:pPr>
          </w:p>
        </w:tc>
      </w:tr>
      <w:tr w:rsidR="008C2AA2" w:rsidRPr="00AB5146" w14:paraId="71C9625B" w14:textId="77777777" w:rsidTr="00F94BCF">
        <w:trPr>
          <w:jc w:val="center"/>
        </w:trPr>
        <w:tc>
          <w:tcPr>
            <w:tcW w:w="606" w:type="dxa"/>
          </w:tcPr>
          <w:p w14:paraId="32238A4F" w14:textId="77777777" w:rsidR="008C2AA2" w:rsidRDefault="008C2AA2" w:rsidP="005939DD">
            <w:pPr>
              <w:jc w:val="left"/>
              <w:rPr>
                <w:sz w:val="20"/>
                <w:szCs w:val="20"/>
                <w:lang w:val="en-US"/>
              </w:rPr>
            </w:pPr>
            <w:r>
              <w:rPr>
                <w:sz w:val="20"/>
                <w:szCs w:val="20"/>
                <w:lang w:val="en-US"/>
              </w:rPr>
              <w:lastRenderedPageBreak/>
              <w:t>11</w:t>
            </w:r>
          </w:p>
        </w:tc>
        <w:tc>
          <w:tcPr>
            <w:tcW w:w="4209" w:type="dxa"/>
          </w:tcPr>
          <w:p w14:paraId="187DD8D6" w14:textId="77777777" w:rsidR="008C2AA2" w:rsidRPr="001A049E" w:rsidRDefault="008C2AA2" w:rsidP="005939DD">
            <w:pPr>
              <w:jc w:val="left"/>
              <w:rPr>
                <w:sz w:val="20"/>
                <w:szCs w:val="20"/>
              </w:rPr>
            </w:pPr>
            <w:r w:rsidRPr="00D26E84">
              <w:t>Δυνατότητα υποστήριξης πιστοποίησης ταυτότητας πολλαπλών παραγόντων(multi-factor) για συγκεκριμένους ιστότοπους και συγκεκριμένες διευθύνσεις URL.</w:t>
            </w:r>
          </w:p>
        </w:tc>
        <w:tc>
          <w:tcPr>
            <w:tcW w:w="1148" w:type="dxa"/>
            <w:vAlign w:val="center"/>
          </w:tcPr>
          <w:p w14:paraId="2EF43EF1"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B1F7C0A" w14:textId="77777777" w:rsidR="008C2AA2" w:rsidRPr="00AB5146" w:rsidRDefault="008C2AA2" w:rsidP="005939DD">
            <w:pPr>
              <w:jc w:val="right"/>
              <w:rPr>
                <w:sz w:val="20"/>
                <w:szCs w:val="20"/>
                <w:highlight w:val="yellow"/>
              </w:rPr>
            </w:pPr>
          </w:p>
        </w:tc>
        <w:tc>
          <w:tcPr>
            <w:tcW w:w="1712" w:type="dxa"/>
          </w:tcPr>
          <w:p w14:paraId="31E67954" w14:textId="77777777" w:rsidR="008C2AA2" w:rsidRPr="00AB5146" w:rsidRDefault="008C2AA2" w:rsidP="005939DD">
            <w:pPr>
              <w:jc w:val="right"/>
              <w:rPr>
                <w:sz w:val="20"/>
                <w:szCs w:val="20"/>
                <w:highlight w:val="yellow"/>
              </w:rPr>
            </w:pPr>
          </w:p>
        </w:tc>
      </w:tr>
      <w:tr w:rsidR="008C2AA2" w:rsidRPr="002E0381" w14:paraId="692286B1" w14:textId="77777777" w:rsidTr="00F94BCF">
        <w:trPr>
          <w:jc w:val="center"/>
        </w:trPr>
        <w:tc>
          <w:tcPr>
            <w:tcW w:w="606" w:type="dxa"/>
          </w:tcPr>
          <w:p w14:paraId="55CF2AE7" w14:textId="77777777" w:rsidR="008C2AA2" w:rsidRDefault="008C2AA2" w:rsidP="005939DD">
            <w:pPr>
              <w:jc w:val="left"/>
              <w:rPr>
                <w:sz w:val="20"/>
                <w:szCs w:val="20"/>
                <w:lang w:val="en-US"/>
              </w:rPr>
            </w:pPr>
            <w:r>
              <w:rPr>
                <w:sz w:val="20"/>
                <w:szCs w:val="20"/>
                <w:lang w:val="en-US"/>
              </w:rPr>
              <w:t>12</w:t>
            </w:r>
          </w:p>
        </w:tc>
        <w:tc>
          <w:tcPr>
            <w:tcW w:w="4209" w:type="dxa"/>
          </w:tcPr>
          <w:p w14:paraId="07ADC4DA" w14:textId="77777777" w:rsidR="008C2AA2" w:rsidRPr="00287A2C" w:rsidRDefault="008C2AA2" w:rsidP="005939DD">
            <w:pPr>
              <w:jc w:val="left"/>
              <w:rPr>
                <w:sz w:val="20"/>
                <w:szCs w:val="20"/>
              </w:rPr>
            </w:pPr>
            <w:r w:rsidRPr="00D26E84">
              <w:t>Η προτεινόμενη λύση πρέπει να υποστηρίζει παρόχους OAuth όπως: Facebook, Google, Okta, Ping και Azure.</w:t>
            </w:r>
          </w:p>
        </w:tc>
        <w:tc>
          <w:tcPr>
            <w:tcW w:w="1148" w:type="dxa"/>
            <w:vAlign w:val="center"/>
          </w:tcPr>
          <w:p w14:paraId="30658602"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41D2D803" w14:textId="77777777" w:rsidR="008C2AA2" w:rsidRPr="002E0381" w:rsidRDefault="008C2AA2" w:rsidP="005939DD">
            <w:pPr>
              <w:jc w:val="right"/>
              <w:rPr>
                <w:sz w:val="20"/>
                <w:szCs w:val="20"/>
                <w:highlight w:val="yellow"/>
                <w:lang w:val="en-US"/>
              </w:rPr>
            </w:pPr>
          </w:p>
        </w:tc>
        <w:tc>
          <w:tcPr>
            <w:tcW w:w="1712" w:type="dxa"/>
          </w:tcPr>
          <w:p w14:paraId="50B5CA66" w14:textId="77777777" w:rsidR="008C2AA2" w:rsidRPr="002E0381" w:rsidRDefault="008C2AA2" w:rsidP="005939DD">
            <w:pPr>
              <w:jc w:val="right"/>
              <w:rPr>
                <w:sz w:val="20"/>
                <w:szCs w:val="20"/>
                <w:highlight w:val="yellow"/>
                <w:lang w:val="en-US"/>
              </w:rPr>
            </w:pPr>
          </w:p>
        </w:tc>
      </w:tr>
      <w:tr w:rsidR="008C2AA2" w:rsidRPr="00AB5146" w14:paraId="10636699" w14:textId="77777777" w:rsidTr="00F94BCF">
        <w:trPr>
          <w:jc w:val="center"/>
        </w:trPr>
        <w:tc>
          <w:tcPr>
            <w:tcW w:w="606" w:type="dxa"/>
          </w:tcPr>
          <w:p w14:paraId="6C9613C2" w14:textId="77777777" w:rsidR="008C2AA2" w:rsidRDefault="008C2AA2" w:rsidP="005939DD">
            <w:pPr>
              <w:jc w:val="left"/>
              <w:rPr>
                <w:sz w:val="20"/>
                <w:szCs w:val="20"/>
                <w:lang w:val="en-US"/>
              </w:rPr>
            </w:pPr>
            <w:r>
              <w:rPr>
                <w:sz w:val="20"/>
                <w:szCs w:val="20"/>
                <w:lang w:val="en-US"/>
              </w:rPr>
              <w:t>13</w:t>
            </w:r>
          </w:p>
        </w:tc>
        <w:tc>
          <w:tcPr>
            <w:tcW w:w="4209" w:type="dxa"/>
          </w:tcPr>
          <w:p w14:paraId="5480E30D" w14:textId="77777777" w:rsidR="008C2AA2" w:rsidRPr="00AB5146" w:rsidRDefault="008C2AA2" w:rsidP="005939DD">
            <w:pPr>
              <w:jc w:val="left"/>
              <w:rPr>
                <w:sz w:val="20"/>
                <w:szCs w:val="20"/>
              </w:rPr>
            </w:pPr>
            <w:r w:rsidRPr="00D26E84">
              <w:t>Υποστήριξη oAuth 2.0 (RFC 6749), με δυνατότητα λειτουργίας τόσο σε ρόλο authorization server (AS), όσο και ως resource server (API server).</w:t>
            </w:r>
          </w:p>
        </w:tc>
        <w:tc>
          <w:tcPr>
            <w:tcW w:w="1148" w:type="dxa"/>
            <w:vAlign w:val="center"/>
          </w:tcPr>
          <w:p w14:paraId="6F93410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F320161" w14:textId="77777777" w:rsidR="008C2AA2" w:rsidRPr="00AB5146" w:rsidRDefault="008C2AA2" w:rsidP="005939DD">
            <w:pPr>
              <w:jc w:val="right"/>
              <w:rPr>
                <w:sz w:val="20"/>
                <w:szCs w:val="20"/>
                <w:highlight w:val="yellow"/>
              </w:rPr>
            </w:pPr>
          </w:p>
        </w:tc>
        <w:tc>
          <w:tcPr>
            <w:tcW w:w="1712" w:type="dxa"/>
          </w:tcPr>
          <w:p w14:paraId="3C6BD8A8" w14:textId="77777777" w:rsidR="008C2AA2" w:rsidRPr="00AB5146" w:rsidRDefault="008C2AA2" w:rsidP="005939DD">
            <w:pPr>
              <w:jc w:val="right"/>
              <w:rPr>
                <w:sz w:val="20"/>
                <w:szCs w:val="20"/>
                <w:highlight w:val="yellow"/>
              </w:rPr>
            </w:pPr>
          </w:p>
        </w:tc>
      </w:tr>
      <w:tr w:rsidR="008C2AA2" w:rsidRPr="00AB5146" w14:paraId="743769FA" w14:textId="77777777" w:rsidTr="00F94BCF">
        <w:trPr>
          <w:jc w:val="center"/>
        </w:trPr>
        <w:tc>
          <w:tcPr>
            <w:tcW w:w="606" w:type="dxa"/>
          </w:tcPr>
          <w:p w14:paraId="5063AC96" w14:textId="77777777" w:rsidR="008C2AA2" w:rsidRDefault="008C2AA2" w:rsidP="005939DD">
            <w:pPr>
              <w:jc w:val="left"/>
              <w:rPr>
                <w:sz w:val="20"/>
                <w:szCs w:val="20"/>
                <w:lang w:val="en-US"/>
              </w:rPr>
            </w:pPr>
            <w:r>
              <w:rPr>
                <w:sz w:val="20"/>
                <w:szCs w:val="20"/>
                <w:lang w:val="en-US"/>
              </w:rPr>
              <w:t>14</w:t>
            </w:r>
          </w:p>
        </w:tc>
        <w:tc>
          <w:tcPr>
            <w:tcW w:w="4209" w:type="dxa"/>
          </w:tcPr>
          <w:p w14:paraId="1AE0C864" w14:textId="77777777" w:rsidR="008C2AA2" w:rsidRPr="00AB5146" w:rsidRDefault="008C2AA2" w:rsidP="005939DD">
            <w:pPr>
              <w:jc w:val="left"/>
              <w:rPr>
                <w:sz w:val="20"/>
                <w:szCs w:val="20"/>
              </w:rPr>
            </w:pPr>
            <w:r w:rsidRPr="00D26E84">
              <w:t>Η προτεινόμενη λύση πρέπει να υποστηρίζει SSO cache token για επαναχρησιμοποίηση του session, προκειμένου να βελτιωθεί η απόδοση.</w:t>
            </w:r>
          </w:p>
        </w:tc>
        <w:tc>
          <w:tcPr>
            <w:tcW w:w="1148" w:type="dxa"/>
            <w:vAlign w:val="center"/>
          </w:tcPr>
          <w:p w14:paraId="3C746C43"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596A0833" w14:textId="77777777" w:rsidR="008C2AA2" w:rsidRPr="00AB5146" w:rsidRDefault="008C2AA2" w:rsidP="005939DD">
            <w:pPr>
              <w:jc w:val="right"/>
              <w:rPr>
                <w:sz w:val="20"/>
                <w:szCs w:val="20"/>
                <w:highlight w:val="yellow"/>
              </w:rPr>
            </w:pPr>
          </w:p>
        </w:tc>
        <w:tc>
          <w:tcPr>
            <w:tcW w:w="1712" w:type="dxa"/>
          </w:tcPr>
          <w:p w14:paraId="53C97FC4" w14:textId="77777777" w:rsidR="008C2AA2" w:rsidRPr="00AB5146" w:rsidRDefault="008C2AA2" w:rsidP="005939DD">
            <w:pPr>
              <w:jc w:val="right"/>
              <w:rPr>
                <w:sz w:val="20"/>
                <w:szCs w:val="20"/>
                <w:highlight w:val="yellow"/>
              </w:rPr>
            </w:pPr>
          </w:p>
        </w:tc>
      </w:tr>
      <w:tr w:rsidR="008C2AA2" w:rsidRPr="00AB5146" w14:paraId="5F5B65D4" w14:textId="77777777" w:rsidTr="00F94BCF">
        <w:trPr>
          <w:jc w:val="center"/>
        </w:trPr>
        <w:tc>
          <w:tcPr>
            <w:tcW w:w="606" w:type="dxa"/>
          </w:tcPr>
          <w:p w14:paraId="0CE98B9E" w14:textId="77777777" w:rsidR="008C2AA2" w:rsidRDefault="008C2AA2" w:rsidP="005939DD">
            <w:pPr>
              <w:jc w:val="left"/>
              <w:rPr>
                <w:sz w:val="20"/>
                <w:szCs w:val="20"/>
                <w:lang w:val="en-US"/>
              </w:rPr>
            </w:pPr>
            <w:r>
              <w:rPr>
                <w:sz w:val="20"/>
                <w:szCs w:val="20"/>
                <w:lang w:val="en-US"/>
              </w:rPr>
              <w:t>15</w:t>
            </w:r>
          </w:p>
        </w:tc>
        <w:tc>
          <w:tcPr>
            <w:tcW w:w="4209" w:type="dxa"/>
          </w:tcPr>
          <w:p w14:paraId="769DE02C" w14:textId="77777777" w:rsidR="008C2AA2" w:rsidRPr="00AB5146" w:rsidRDefault="008C2AA2" w:rsidP="005939DD">
            <w:pPr>
              <w:jc w:val="left"/>
              <w:rPr>
                <w:sz w:val="20"/>
                <w:szCs w:val="20"/>
              </w:rPr>
            </w:pPr>
            <w:r w:rsidRPr="00D26E84">
              <w:t>Η προτεινόμενη λύση πρέπει να επιτρέπει την αποστολή διαφορετικών απαντήσεων στον χρήστη ανάλογα με το αποτέλεσμα αξιολόγησης της πολιτικής ασφαλείας.</w:t>
            </w:r>
          </w:p>
        </w:tc>
        <w:tc>
          <w:tcPr>
            <w:tcW w:w="1148" w:type="dxa"/>
            <w:vAlign w:val="center"/>
          </w:tcPr>
          <w:p w14:paraId="21ADE588"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274B5B77" w14:textId="77777777" w:rsidR="008C2AA2" w:rsidRPr="00AB5146" w:rsidRDefault="008C2AA2" w:rsidP="005939DD">
            <w:pPr>
              <w:jc w:val="right"/>
              <w:rPr>
                <w:sz w:val="20"/>
                <w:szCs w:val="20"/>
                <w:highlight w:val="yellow"/>
              </w:rPr>
            </w:pPr>
          </w:p>
        </w:tc>
        <w:tc>
          <w:tcPr>
            <w:tcW w:w="1712" w:type="dxa"/>
          </w:tcPr>
          <w:p w14:paraId="11009B88" w14:textId="77777777" w:rsidR="008C2AA2" w:rsidRPr="00AB5146" w:rsidRDefault="008C2AA2" w:rsidP="005939DD">
            <w:pPr>
              <w:jc w:val="right"/>
              <w:rPr>
                <w:sz w:val="20"/>
                <w:szCs w:val="20"/>
                <w:highlight w:val="yellow"/>
              </w:rPr>
            </w:pPr>
          </w:p>
        </w:tc>
      </w:tr>
      <w:tr w:rsidR="008C2AA2" w:rsidRPr="00AB5146" w14:paraId="396CED55" w14:textId="77777777" w:rsidTr="00F94BCF">
        <w:trPr>
          <w:jc w:val="center"/>
        </w:trPr>
        <w:tc>
          <w:tcPr>
            <w:tcW w:w="606" w:type="dxa"/>
          </w:tcPr>
          <w:p w14:paraId="505E6369" w14:textId="77777777" w:rsidR="008C2AA2" w:rsidRDefault="008C2AA2" w:rsidP="005939DD">
            <w:pPr>
              <w:jc w:val="left"/>
              <w:rPr>
                <w:sz w:val="20"/>
                <w:szCs w:val="20"/>
                <w:lang w:val="en-US"/>
              </w:rPr>
            </w:pPr>
            <w:r>
              <w:rPr>
                <w:sz w:val="20"/>
                <w:szCs w:val="20"/>
                <w:lang w:val="en-US"/>
              </w:rPr>
              <w:t>16</w:t>
            </w:r>
          </w:p>
        </w:tc>
        <w:tc>
          <w:tcPr>
            <w:tcW w:w="4209" w:type="dxa"/>
          </w:tcPr>
          <w:p w14:paraId="5018947A" w14:textId="77777777" w:rsidR="008C2AA2" w:rsidRPr="00AB5146" w:rsidRDefault="008C2AA2" w:rsidP="005939DD">
            <w:pPr>
              <w:jc w:val="left"/>
              <w:rPr>
                <w:sz w:val="20"/>
                <w:szCs w:val="20"/>
              </w:rPr>
            </w:pPr>
            <w:r w:rsidRPr="00D26E84">
              <w:t>Η προτεινόμενη λύση πρέπει να επιτρέπει “allow list” και “deny list”.</w:t>
            </w:r>
          </w:p>
        </w:tc>
        <w:tc>
          <w:tcPr>
            <w:tcW w:w="1148" w:type="dxa"/>
            <w:vAlign w:val="center"/>
          </w:tcPr>
          <w:p w14:paraId="5A04E449"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08B6A7CE" w14:textId="77777777" w:rsidR="008C2AA2" w:rsidRPr="00AB5146" w:rsidRDefault="008C2AA2" w:rsidP="005939DD">
            <w:pPr>
              <w:jc w:val="right"/>
              <w:rPr>
                <w:sz w:val="20"/>
                <w:szCs w:val="20"/>
                <w:highlight w:val="yellow"/>
              </w:rPr>
            </w:pPr>
          </w:p>
        </w:tc>
        <w:tc>
          <w:tcPr>
            <w:tcW w:w="1712" w:type="dxa"/>
          </w:tcPr>
          <w:p w14:paraId="625030CC" w14:textId="77777777" w:rsidR="008C2AA2" w:rsidRPr="00AB5146" w:rsidRDefault="008C2AA2" w:rsidP="005939DD">
            <w:pPr>
              <w:jc w:val="right"/>
              <w:rPr>
                <w:sz w:val="20"/>
                <w:szCs w:val="20"/>
                <w:highlight w:val="yellow"/>
              </w:rPr>
            </w:pPr>
          </w:p>
        </w:tc>
      </w:tr>
      <w:tr w:rsidR="008C2AA2" w:rsidRPr="00AB5146" w14:paraId="2E3716D0" w14:textId="77777777" w:rsidTr="00F94BCF">
        <w:trPr>
          <w:jc w:val="center"/>
        </w:trPr>
        <w:tc>
          <w:tcPr>
            <w:tcW w:w="606" w:type="dxa"/>
          </w:tcPr>
          <w:p w14:paraId="22D9ACF3" w14:textId="77777777" w:rsidR="008C2AA2" w:rsidRDefault="008C2AA2" w:rsidP="005939DD">
            <w:pPr>
              <w:jc w:val="left"/>
              <w:rPr>
                <w:sz w:val="20"/>
                <w:szCs w:val="20"/>
                <w:lang w:val="en-US"/>
              </w:rPr>
            </w:pPr>
            <w:r>
              <w:rPr>
                <w:sz w:val="20"/>
                <w:szCs w:val="20"/>
                <w:lang w:val="en-US"/>
              </w:rPr>
              <w:t>17</w:t>
            </w:r>
          </w:p>
        </w:tc>
        <w:tc>
          <w:tcPr>
            <w:tcW w:w="4209" w:type="dxa"/>
          </w:tcPr>
          <w:p w14:paraId="13CC9C4E" w14:textId="77777777" w:rsidR="008C2AA2" w:rsidRPr="00AB5146" w:rsidRDefault="008C2AA2" w:rsidP="005939DD">
            <w:pPr>
              <w:jc w:val="left"/>
              <w:rPr>
                <w:sz w:val="20"/>
                <w:szCs w:val="20"/>
              </w:rPr>
            </w:pPr>
            <w:r w:rsidRPr="00D26E84">
              <w:t>Η προτεινόμενη λύση πρέπει να υποστηρίζει τη μετατροπή JWT SSO Token όπου το σύστημα θα δημιουργεί ένα custom JWT Token και θα το στέλνει ως ένα Token  OAuth φορέα προς το εξερχόμενο αίτημα API.</w:t>
            </w:r>
          </w:p>
        </w:tc>
        <w:tc>
          <w:tcPr>
            <w:tcW w:w="1148" w:type="dxa"/>
            <w:vAlign w:val="center"/>
          </w:tcPr>
          <w:p w14:paraId="2B950E6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1055D2B2" w14:textId="77777777" w:rsidR="008C2AA2" w:rsidRPr="00AB5146" w:rsidRDefault="008C2AA2" w:rsidP="005939DD">
            <w:pPr>
              <w:jc w:val="right"/>
              <w:rPr>
                <w:sz w:val="20"/>
                <w:szCs w:val="20"/>
                <w:highlight w:val="yellow"/>
              </w:rPr>
            </w:pPr>
          </w:p>
        </w:tc>
        <w:tc>
          <w:tcPr>
            <w:tcW w:w="1712" w:type="dxa"/>
          </w:tcPr>
          <w:p w14:paraId="4780AB43" w14:textId="77777777" w:rsidR="008C2AA2" w:rsidRPr="00AB5146" w:rsidRDefault="008C2AA2" w:rsidP="005939DD">
            <w:pPr>
              <w:jc w:val="right"/>
              <w:rPr>
                <w:sz w:val="20"/>
                <w:szCs w:val="20"/>
                <w:highlight w:val="yellow"/>
              </w:rPr>
            </w:pPr>
          </w:p>
        </w:tc>
      </w:tr>
      <w:tr w:rsidR="008C2AA2" w:rsidRPr="00AB5146" w14:paraId="27EA6035" w14:textId="77777777" w:rsidTr="00F94BCF">
        <w:trPr>
          <w:jc w:val="center"/>
        </w:trPr>
        <w:tc>
          <w:tcPr>
            <w:tcW w:w="606" w:type="dxa"/>
          </w:tcPr>
          <w:p w14:paraId="1272EB81" w14:textId="77777777" w:rsidR="008C2AA2" w:rsidRDefault="008C2AA2" w:rsidP="005939DD">
            <w:pPr>
              <w:jc w:val="left"/>
              <w:rPr>
                <w:sz w:val="20"/>
                <w:szCs w:val="20"/>
                <w:lang w:val="en-US"/>
              </w:rPr>
            </w:pPr>
            <w:r>
              <w:rPr>
                <w:sz w:val="20"/>
                <w:szCs w:val="20"/>
                <w:lang w:val="en-US"/>
              </w:rPr>
              <w:t>18</w:t>
            </w:r>
          </w:p>
        </w:tc>
        <w:tc>
          <w:tcPr>
            <w:tcW w:w="4209" w:type="dxa"/>
          </w:tcPr>
          <w:p w14:paraId="5DC16158" w14:textId="77777777" w:rsidR="008C2AA2" w:rsidRPr="001A049E" w:rsidRDefault="008C2AA2" w:rsidP="005939DD">
            <w:pPr>
              <w:jc w:val="left"/>
            </w:pPr>
            <w:r w:rsidRPr="001A049E">
              <w:t>Η προτεινόμενη λύση θα πρέπει να επιτρέπει την αυτόματη ανακάλυψη JSON Web Tokens και κλειδιών παραμετροποίησης από τον πάροχο.</w:t>
            </w:r>
          </w:p>
        </w:tc>
        <w:tc>
          <w:tcPr>
            <w:tcW w:w="1148" w:type="dxa"/>
            <w:vAlign w:val="center"/>
          </w:tcPr>
          <w:p w14:paraId="5EC0509F"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12E1D3EF" w14:textId="77777777" w:rsidR="008C2AA2" w:rsidRPr="00AB5146" w:rsidRDefault="008C2AA2" w:rsidP="005939DD">
            <w:pPr>
              <w:jc w:val="right"/>
              <w:rPr>
                <w:sz w:val="20"/>
                <w:szCs w:val="20"/>
                <w:highlight w:val="yellow"/>
              </w:rPr>
            </w:pPr>
          </w:p>
        </w:tc>
        <w:tc>
          <w:tcPr>
            <w:tcW w:w="1712" w:type="dxa"/>
          </w:tcPr>
          <w:p w14:paraId="7C8C2813" w14:textId="77777777" w:rsidR="008C2AA2" w:rsidRPr="00AB5146" w:rsidRDefault="008C2AA2" w:rsidP="005939DD">
            <w:pPr>
              <w:jc w:val="right"/>
              <w:rPr>
                <w:sz w:val="20"/>
                <w:szCs w:val="20"/>
                <w:highlight w:val="yellow"/>
              </w:rPr>
            </w:pPr>
          </w:p>
        </w:tc>
      </w:tr>
      <w:tr w:rsidR="008C2AA2" w:rsidRPr="00AB5146" w14:paraId="7B10B502" w14:textId="77777777" w:rsidTr="00F94BCF">
        <w:trPr>
          <w:jc w:val="center"/>
        </w:trPr>
        <w:tc>
          <w:tcPr>
            <w:tcW w:w="606" w:type="dxa"/>
          </w:tcPr>
          <w:p w14:paraId="65799C1B" w14:textId="77777777" w:rsidR="008C2AA2" w:rsidRDefault="008C2AA2" w:rsidP="005939DD">
            <w:pPr>
              <w:jc w:val="left"/>
              <w:rPr>
                <w:sz w:val="20"/>
                <w:szCs w:val="20"/>
                <w:lang w:val="en-US"/>
              </w:rPr>
            </w:pPr>
            <w:r>
              <w:rPr>
                <w:sz w:val="20"/>
                <w:szCs w:val="20"/>
                <w:lang w:val="en-US"/>
              </w:rPr>
              <w:t>19</w:t>
            </w:r>
          </w:p>
        </w:tc>
        <w:tc>
          <w:tcPr>
            <w:tcW w:w="4209" w:type="dxa"/>
          </w:tcPr>
          <w:p w14:paraId="0566A342" w14:textId="77777777" w:rsidR="008C2AA2" w:rsidRPr="001A049E" w:rsidRDefault="008C2AA2" w:rsidP="005939DD">
            <w:pPr>
              <w:jc w:val="left"/>
            </w:pPr>
            <w:r w:rsidRPr="002A1D4E">
              <w:t>Η προτεινόμενη λύση θα πρέπει να επιτρέπει τον περιορισμό του rate για ένα API, την επιβολή ποσοστώσεων και τον έλεγχο των απότομων αυξήσεων(spikes)  βάση L3 έως L7.</w:t>
            </w:r>
          </w:p>
        </w:tc>
        <w:tc>
          <w:tcPr>
            <w:tcW w:w="1148" w:type="dxa"/>
            <w:vAlign w:val="center"/>
          </w:tcPr>
          <w:p w14:paraId="4D91E096"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061AA83" w14:textId="77777777" w:rsidR="008C2AA2" w:rsidRPr="00AB5146" w:rsidRDefault="008C2AA2" w:rsidP="005939DD">
            <w:pPr>
              <w:jc w:val="right"/>
              <w:rPr>
                <w:sz w:val="20"/>
                <w:szCs w:val="20"/>
                <w:highlight w:val="yellow"/>
              </w:rPr>
            </w:pPr>
          </w:p>
        </w:tc>
        <w:tc>
          <w:tcPr>
            <w:tcW w:w="1712" w:type="dxa"/>
          </w:tcPr>
          <w:p w14:paraId="6DD7637D" w14:textId="77777777" w:rsidR="008C2AA2" w:rsidRPr="00AB5146" w:rsidRDefault="008C2AA2" w:rsidP="005939DD">
            <w:pPr>
              <w:jc w:val="right"/>
              <w:rPr>
                <w:sz w:val="20"/>
                <w:szCs w:val="20"/>
                <w:highlight w:val="yellow"/>
              </w:rPr>
            </w:pPr>
          </w:p>
        </w:tc>
      </w:tr>
    </w:tbl>
    <w:p w14:paraId="4AFCFEA5" w14:textId="77777777" w:rsidR="008C2AA2" w:rsidRPr="00EB5A42" w:rsidRDefault="008C2AA2" w:rsidP="004A1D19">
      <w:pPr>
        <w:pStyle w:val="a3"/>
        <w:numPr>
          <w:ilvl w:val="1"/>
          <w:numId w:val="48"/>
        </w:numPr>
        <w:rPr>
          <w:b/>
          <w:bCs/>
        </w:rPr>
      </w:pPr>
      <w:bookmarkStart w:id="629" w:name="_Toc57762460"/>
      <w:r w:rsidRPr="00EB5A42">
        <w:rPr>
          <w:b/>
          <w:bCs/>
        </w:rPr>
        <w:t>Προστασία από BOT</w:t>
      </w:r>
      <w:bookmarkEnd w:id="629"/>
    </w:p>
    <w:tbl>
      <w:tblPr>
        <w:tblStyle w:val="a5"/>
        <w:tblW w:w="0" w:type="auto"/>
        <w:jc w:val="center"/>
        <w:tblLook w:val="04A0" w:firstRow="1" w:lastRow="0" w:firstColumn="1" w:lastColumn="0" w:noHBand="0" w:noVBand="1"/>
      </w:tblPr>
      <w:tblGrid>
        <w:gridCol w:w="606"/>
        <w:gridCol w:w="4351"/>
        <w:gridCol w:w="1290"/>
        <w:gridCol w:w="1352"/>
        <w:gridCol w:w="1712"/>
      </w:tblGrid>
      <w:tr w:rsidR="008C2AA2" w:rsidRPr="00AB5146" w14:paraId="325DE7E3" w14:textId="77777777" w:rsidTr="00F94BCF">
        <w:trPr>
          <w:jc w:val="center"/>
        </w:trPr>
        <w:tc>
          <w:tcPr>
            <w:tcW w:w="606" w:type="dxa"/>
            <w:vAlign w:val="center"/>
          </w:tcPr>
          <w:p w14:paraId="66C1CF97"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3445B0EB" w14:textId="77777777" w:rsidR="008C2AA2" w:rsidRPr="00AB5146" w:rsidRDefault="008C2AA2" w:rsidP="005939DD">
            <w:pPr>
              <w:jc w:val="center"/>
              <w:rPr>
                <w:b/>
                <w:bCs/>
                <w:sz w:val="20"/>
                <w:szCs w:val="20"/>
              </w:rPr>
            </w:pPr>
            <w:r w:rsidRPr="00AB5146">
              <w:rPr>
                <w:b/>
                <w:bCs/>
                <w:sz w:val="20"/>
                <w:szCs w:val="20"/>
              </w:rPr>
              <w:t>ΠΡΟΔΙΑΦΡΑΦΗ</w:t>
            </w:r>
          </w:p>
        </w:tc>
        <w:tc>
          <w:tcPr>
            <w:tcW w:w="1006" w:type="dxa"/>
            <w:vAlign w:val="center"/>
          </w:tcPr>
          <w:p w14:paraId="70A0F1C6"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696820EE"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AC428CB"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6667721B" w14:textId="77777777" w:rsidTr="00F94BCF">
        <w:trPr>
          <w:jc w:val="center"/>
        </w:trPr>
        <w:tc>
          <w:tcPr>
            <w:tcW w:w="606" w:type="dxa"/>
          </w:tcPr>
          <w:p w14:paraId="5795B7C5" w14:textId="77777777" w:rsidR="008C2AA2" w:rsidRPr="00AB5146" w:rsidRDefault="008C2AA2" w:rsidP="005939DD">
            <w:pPr>
              <w:rPr>
                <w:sz w:val="20"/>
                <w:szCs w:val="20"/>
                <w:lang w:val="en-US"/>
              </w:rPr>
            </w:pPr>
            <w:r>
              <w:rPr>
                <w:sz w:val="20"/>
                <w:szCs w:val="20"/>
                <w:lang w:val="en-US"/>
              </w:rPr>
              <w:t>1</w:t>
            </w:r>
          </w:p>
        </w:tc>
        <w:tc>
          <w:tcPr>
            <w:tcW w:w="4351" w:type="dxa"/>
          </w:tcPr>
          <w:p w14:paraId="25B7E546" w14:textId="77777777" w:rsidR="008C2AA2" w:rsidRPr="00B97A67" w:rsidRDefault="008C2AA2" w:rsidP="005939DD">
            <w:r w:rsidRPr="00B97A67">
              <w:t>Γενικά Χαρακτηριστικά</w:t>
            </w:r>
          </w:p>
        </w:tc>
        <w:tc>
          <w:tcPr>
            <w:tcW w:w="1006" w:type="dxa"/>
            <w:vAlign w:val="center"/>
          </w:tcPr>
          <w:p w14:paraId="1AE366B4"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20E7CAAE" w14:textId="77777777" w:rsidR="008C2AA2" w:rsidRPr="002E0381" w:rsidRDefault="008C2AA2" w:rsidP="005939DD">
            <w:pPr>
              <w:jc w:val="right"/>
              <w:rPr>
                <w:sz w:val="20"/>
                <w:szCs w:val="20"/>
              </w:rPr>
            </w:pPr>
          </w:p>
        </w:tc>
        <w:tc>
          <w:tcPr>
            <w:tcW w:w="1712" w:type="dxa"/>
          </w:tcPr>
          <w:p w14:paraId="77572D08" w14:textId="77777777" w:rsidR="008C2AA2" w:rsidRPr="00AB5146" w:rsidRDefault="008C2AA2" w:rsidP="005939DD">
            <w:pPr>
              <w:jc w:val="right"/>
              <w:rPr>
                <w:sz w:val="20"/>
                <w:szCs w:val="20"/>
              </w:rPr>
            </w:pPr>
          </w:p>
        </w:tc>
      </w:tr>
      <w:tr w:rsidR="008C2AA2" w:rsidRPr="00AB5146" w14:paraId="13320163" w14:textId="77777777" w:rsidTr="00F94BCF">
        <w:trPr>
          <w:jc w:val="center"/>
        </w:trPr>
        <w:tc>
          <w:tcPr>
            <w:tcW w:w="606" w:type="dxa"/>
          </w:tcPr>
          <w:p w14:paraId="29916CB9" w14:textId="77777777" w:rsidR="008C2AA2" w:rsidRPr="003F4F49" w:rsidRDefault="008C2AA2" w:rsidP="005939DD">
            <w:pPr>
              <w:jc w:val="left"/>
              <w:rPr>
                <w:sz w:val="20"/>
                <w:szCs w:val="20"/>
                <w:lang w:val="en-US"/>
              </w:rPr>
            </w:pPr>
            <w:r>
              <w:rPr>
                <w:sz w:val="20"/>
                <w:szCs w:val="20"/>
                <w:lang w:val="en-US"/>
              </w:rPr>
              <w:t>2</w:t>
            </w:r>
          </w:p>
        </w:tc>
        <w:tc>
          <w:tcPr>
            <w:tcW w:w="4351" w:type="dxa"/>
          </w:tcPr>
          <w:p w14:paraId="4B04B2CC" w14:textId="77777777" w:rsidR="008C2AA2" w:rsidRPr="00AB5146" w:rsidRDefault="008C2AA2" w:rsidP="005939DD">
            <w:pPr>
              <w:jc w:val="left"/>
              <w:rPr>
                <w:sz w:val="20"/>
                <w:szCs w:val="20"/>
              </w:rPr>
            </w:pPr>
            <w:r w:rsidRPr="003A2C17">
              <w:t>Η προτεινόμενη λύση πρέπει να υποστηρίζει προστασία έναντι επιθέσεων BOT. Εξηγήστε τις διαθέσιμες δυνατότητες ασφαλείας.</w:t>
            </w:r>
          </w:p>
        </w:tc>
        <w:tc>
          <w:tcPr>
            <w:tcW w:w="1006" w:type="dxa"/>
            <w:vAlign w:val="center"/>
          </w:tcPr>
          <w:p w14:paraId="0E4C21C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9B90885" w14:textId="77777777" w:rsidR="008C2AA2" w:rsidRPr="00AB5146" w:rsidRDefault="008C2AA2" w:rsidP="005939DD">
            <w:pPr>
              <w:jc w:val="right"/>
              <w:rPr>
                <w:sz w:val="20"/>
                <w:szCs w:val="20"/>
              </w:rPr>
            </w:pPr>
          </w:p>
        </w:tc>
        <w:tc>
          <w:tcPr>
            <w:tcW w:w="1712" w:type="dxa"/>
          </w:tcPr>
          <w:p w14:paraId="6A888A64" w14:textId="77777777" w:rsidR="008C2AA2" w:rsidRPr="00AB5146" w:rsidRDefault="008C2AA2" w:rsidP="005939DD">
            <w:pPr>
              <w:jc w:val="right"/>
              <w:rPr>
                <w:sz w:val="20"/>
                <w:szCs w:val="20"/>
              </w:rPr>
            </w:pPr>
          </w:p>
        </w:tc>
      </w:tr>
      <w:tr w:rsidR="008C2AA2" w:rsidRPr="00AB5146" w14:paraId="62BBD0B6" w14:textId="77777777" w:rsidTr="00F94BCF">
        <w:trPr>
          <w:jc w:val="center"/>
        </w:trPr>
        <w:tc>
          <w:tcPr>
            <w:tcW w:w="606" w:type="dxa"/>
          </w:tcPr>
          <w:p w14:paraId="006BEB64" w14:textId="77777777" w:rsidR="008C2AA2" w:rsidRPr="003F4F49" w:rsidRDefault="008C2AA2" w:rsidP="005939DD">
            <w:pPr>
              <w:rPr>
                <w:sz w:val="20"/>
                <w:szCs w:val="20"/>
                <w:lang w:val="en-US"/>
              </w:rPr>
            </w:pPr>
            <w:r>
              <w:rPr>
                <w:sz w:val="20"/>
                <w:szCs w:val="20"/>
                <w:lang w:val="en-US"/>
              </w:rPr>
              <w:t>3</w:t>
            </w:r>
          </w:p>
        </w:tc>
        <w:tc>
          <w:tcPr>
            <w:tcW w:w="4351" w:type="dxa"/>
          </w:tcPr>
          <w:p w14:paraId="47320630" w14:textId="77777777" w:rsidR="008C2AA2" w:rsidRPr="00AB5146" w:rsidRDefault="008C2AA2" w:rsidP="005939DD">
            <w:pPr>
              <w:jc w:val="left"/>
              <w:rPr>
                <w:sz w:val="20"/>
                <w:szCs w:val="20"/>
              </w:rPr>
            </w:pPr>
            <w:r w:rsidRPr="003A2C17">
              <w:t xml:space="preserve">Η προτεινόμενη λύση πρέπει να έχει τη δυνατότητα να ανιχνεύει την κίνηση που </w:t>
            </w:r>
            <w:r w:rsidRPr="003A2C17">
              <w:lastRenderedPageBreak/>
              <w:t>παράγετε απο BOT, χρησιμοποιώντας μεθόδους διαφορετικές από τη μέθοδο με reputation based IPs. Εξηγήστε πώς επιτυγχάνεται ο μετριασμός των bot.</w:t>
            </w:r>
          </w:p>
        </w:tc>
        <w:tc>
          <w:tcPr>
            <w:tcW w:w="1006" w:type="dxa"/>
            <w:vAlign w:val="center"/>
          </w:tcPr>
          <w:p w14:paraId="65243561" w14:textId="77777777" w:rsidR="008C2AA2" w:rsidRPr="00AB5146" w:rsidRDefault="008C2AA2" w:rsidP="005939DD">
            <w:pPr>
              <w:jc w:val="center"/>
              <w:rPr>
                <w:sz w:val="20"/>
                <w:szCs w:val="20"/>
              </w:rPr>
            </w:pPr>
            <w:r w:rsidRPr="007E6F8E">
              <w:rPr>
                <w:b/>
                <w:bCs/>
                <w:sz w:val="20"/>
                <w:szCs w:val="20"/>
                <w:lang w:val="en-US"/>
              </w:rPr>
              <w:lastRenderedPageBreak/>
              <w:t>NAI</w:t>
            </w:r>
          </w:p>
        </w:tc>
        <w:tc>
          <w:tcPr>
            <w:tcW w:w="1352" w:type="dxa"/>
          </w:tcPr>
          <w:p w14:paraId="3920BCA8" w14:textId="77777777" w:rsidR="008C2AA2" w:rsidRPr="00AB5146" w:rsidRDefault="008C2AA2" w:rsidP="005939DD">
            <w:pPr>
              <w:jc w:val="right"/>
              <w:rPr>
                <w:sz w:val="20"/>
                <w:szCs w:val="20"/>
              </w:rPr>
            </w:pPr>
          </w:p>
        </w:tc>
        <w:tc>
          <w:tcPr>
            <w:tcW w:w="1712" w:type="dxa"/>
          </w:tcPr>
          <w:p w14:paraId="37F23A85" w14:textId="77777777" w:rsidR="008C2AA2" w:rsidRPr="00AB5146" w:rsidRDefault="008C2AA2" w:rsidP="005939DD">
            <w:pPr>
              <w:jc w:val="right"/>
              <w:rPr>
                <w:sz w:val="20"/>
                <w:szCs w:val="20"/>
              </w:rPr>
            </w:pPr>
          </w:p>
        </w:tc>
      </w:tr>
      <w:tr w:rsidR="008C2AA2" w:rsidRPr="00AB5146" w14:paraId="13FD42B1" w14:textId="77777777" w:rsidTr="00F94BCF">
        <w:trPr>
          <w:jc w:val="center"/>
        </w:trPr>
        <w:tc>
          <w:tcPr>
            <w:tcW w:w="606" w:type="dxa"/>
          </w:tcPr>
          <w:p w14:paraId="5A42D27F" w14:textId="77777777" w:rsidR="008C2AA2" w:rsidRPr="003F4F49" w:rsidRDefault="008C2AA2" w:rsidP="005939DD">
            <w:pPr>
              <w:jc w:val="left"/>
              <w:rPr>
                <w:sz w:val="20"/>
                <w:szCs w:val="20"/>
                <w:lang w:val="en-US"/>
              </w:rPr>
            </w:pPr>
            <w:r>
              <w:rPr>
                <w:sz w:val="20"/>
                <w:szCs w:val="20"/>
                <w:lang w:val="en-US"/>
              </w:rPr>
              <w:t>4</w:t>
            </w:r>
          </w:p>
        </w:tc>
        <w:tc>
          <w:tcPr>
            <w:tcW w:w="4351" w:type="dxa"/>
          </w:tcPr>
          <w:p w14:paraId="5092400E" w14:textId="77777777" w:rsidR="008C2AA2" w:rsidRPr="00AB5146" w:rsidRDefault="008C2AA2" w:rsidP="005939DD">
            <w:pPr>
              <w:jc w:val="left"/>
              <w:rPr>
                <w:sz w:val="20"/>
                <w:szCs w:val="20"/>
              </w:rPr>
            </w:pPr>
            <w:r w:rsidRPr="003A2C17">
              <w:t>Η προτεινόμενη λύση θα πρέπει να υποστηρίζει προστασία από BOTs για microservices.</w:t>
            </w:r>
          </w:p>
        </w:tc>
        <w:tc>
          <w:tcPr>
            <w:tcW w:w="1006" w:type="dxa"/>
            <w:vAlign w:val="center"/>
          </w:tcPr>
          <w:p w14:paraId="15B044D6"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64D80DD" w14:textId="77777777" w:rsidR="008C2AA2" w:rsidRPr="00AB5146" w:rsidRDefault="008C2AA2" w:rsidP="005939DD">
            <w:pPr>
              <w:jc w:val="right"/>
              <w:rPr>
                <w:sz w:val="20"/>
                <w:szCs w:val="20"/>
              </w:rPr>
            </w:pPr>
          </w:p>
        </w:tc>
        <w:tc>
          <w:tcPr>
            <w:tcW w:w="1712" w:type="dxa"/>
          </w:tcPr>
          <w:p w14:paraId="06555DD4" w14:textId="77777777" w:rsidR="008C2AA2" w:rsidRPr="00AB5146" w:rsidRDefault="008C2AA2" w:rsidP="005939DD">
            <w:pPr>
              <w:jc w:val="right"/>
              <w:rPr>
                <w:sz w:val="20"/>
                <w:szCs w:val="20"/>
              </w:rPr>
            </w:pPr>
          </w:p>
        </w:tc>
      </w:tr>
      <w:tr w:rsidR="008C2AA2" w:rsidRPr="00AB5146" w14:paraId="07D3203B" w14:textId="77777777" w:rsidTr="00F94BCF">
        <w:trPr>
          <w:jc w:val="center"/>
        </w:trPr>
        <w:tc>
          <w:tcPr>
            <w:tcW w:w="606" w:type="dxa"/>
          </w:tcPr>
          <w:p w14:paraId="75F44E60" w14:textId="77777777" w:rsidR="008C2AA2" w:rsidRPr="003F4F49" w:rsidRDefault="008C2AA2" w:rsidP="005939DD">
            <w:pPr>
              <w:jc w:val="left"/>
              <w:rPr>
                <w:sz w:val="20"/>
                <w:szCs w:val="20"/>
                <w:lang w:val="en-US"/>
              </w:rPr>
            </w:pPr>
            <w:r>
              <w:rPr>
                <w:sz w:val="20"/>
                <w:szCs w:val="20"/>
                <w:lang w:val="en-US"/>
              </w:rPr>
              <w:t>5</w:t>
            </w:r>
          </w:p>
        </w:tc>
        <w:tc>
          <w:tcPr>
            <w:tcW w:w="4351" w:type="dxa"/>
          </w:tcPr>
          <w:p w14:paraId="386F9D0E" w14:textId="77777777" w:rsidR="008C2AA2" w:rsidRPr="00FF472F" w:rsidRDefault="008C2AA2" w:rsidP="005939DD">
            <w:pPr>
              <w:jc w:val="left"/>
            </w:pPr>
            <w:r w:rsidRPr="00FF472F">
              <w:t>Η προτεινόμενη λύση πρέπει να υποστηρίζει προστασία BOT για εφαρμογές για κινητά χρησιμοποιώντας SDK</w:t>
            </w:r>
          </w:p>
        </w:tc>
        <w:tc>
          <w:tcPr>
            <w:tcW w:w="1006" w:type="dxa"/>
            <w:vAlign w:val="center"/>
          </w:tcPr>
          <w:p w14:paraId="2CE8F66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040CE58" w14:textId="77777777" w:rsidR="008C2AA2" w:rsidRPr="00AB5146" w:rsidRDefault="008C2AA2" w:rsidP="005939DD">
            <w:pPr>
              <w:jc w:val="right"/>
              <w:rPr>
                <w:sz w:val="20"/>
                <w:szCs w:val="20"/>
              </w:rPr>
            </w:pPr>
          </w:p>
        </w:tc>
        <w:tc>
          <w:tcPr>
            <w:tcW w:w="1712" w:type="dxa"/>
          </w:tcPr>
          <w:p w14:paraId="5138B70C" w14:textId="77777777" w:rsidR="008C2AA2" w:rsidRPr="00AB5146" w:rsidRDefault="008C2AA2" w:rsidP="005939DD">
            <w:pPr>
              <w:jc w:val="right"/>
              <w:rPr>
                <w:sz w:val="20"/>
                <w:szCs w:val="20"/>
              </w:rPr>
            </w:pPr>
          </w:p>
        </w:tc>
      </w:tr>
      <w:tr w:rsidR="008C2AA2" w:rsidRPr="00AB5146" w14:paraId="6A8E2241" w14:textId="77777777" w:rsidTr="00F94BCF">
        <w:trPr>
          <w:jc w:val="center"/>
        </w:trPr>
        <w:tc>
          <w:tcPr>
            <w:tcW w:w="606" w:type="dxa"/>
          </w:tcPr>
          <w:p w14:paraId="49882344" w14:textId="77777777" w:rsidR="008C2AA2" w:rsidRPr="003F4F49" w:rsidRDefault="008C2AA2" w:rsidP="005939DD">
            <w:pPr>
              <w:jc w:val="left"/>
              <w:rPr>
                <w:sz w:val="20"/>
                <w:szCs w:val="20"/>
                <w:lang w:val="en-US"/>
              </w:rPr>
            </w:pPr>
            <w:r>
              <w:rPr>
                <w:sz w:val="20"/>
                <w:szCs w:val="20"/>
                <w:lang w:val="en-US"/>
              </w:rPr>
              <w:t>6</w:t>
            </w:r>
          </w:p>
        </w:tc>
        <w:tc>
          <w:tcPr>
            <w:tcW w:w="4351" w:type="dxa"/>
          </w:tcPr>
          <w:p w14:paraId="06BDCB83" w14:textId="77777777" w:rsidR="008C2AA2" w:rsidRPr="00391D56" w:rsidRDefault="008C2AA2" w:rsidP="005939DD">
            <w:pPr>
              <w:jc w:val="left"/>
            </w:pPr>
            <w:r w:rsidRPr="00FF472F">
              <w:t>Η προτεινόμενη λύση πρέπει να υποστηρίζει stress-based και behavioral προστασία από DOS.</w:t>
            </w:r>
          </w:p>
        </w:tc>
        <w:tc>
          <w:tcPr>
            <w:tcW w:w="1006" w:type="dxa"/>
            <w:vAlign w:val="center"/>
          </w:tcPr>
          <w:p w14:paraId="3A3511F8"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20FF2579" w14:textId="77777777" w:rsidR="008C2AA2" w:rsidRPr="00AB5146" w:rsidRDefault="008C2AA2" w:rsidP="005939DD">
            <w:pPr>
              <w:jc w:val="right"/>
              <w:rPr>
                <w:sz w:val="20"/>
                <w:szCs w:val="20"/>
                <w:highlight w:val="yellow"/>
              </w:rPr>
            </w:pPr>
          </w:p>
        </w:tc>
        <w:tc>
          <w:tcPr>
            <w:tcW w:w="1712" w:type="dxa"/>
          </w:tcPr>
          <w:p w14:paraId="774D4648" w14:textId="77777777" w:rsidR="008C2AA2" w:rsidRPr="00AB5146" w:rsidRDefault="008C2AA2" w:rsidP="005939DD">
            <w:pPr>
              <w:jc w:val="right"/>
              <w:rPr>
                <w:sz w:val="20"/>
                <w:szCs w:val="20"/>
                <w:highlight w:val="yellow"/>
              </w:rPr>
            </w:pPr>
          </w:p>
        </w:tc>
      </w:tr>
      <w:tr w:rsidR="008C2AA2" w:rsidRPr="00AB5146" w14:paraId="6463DBAA" w14:textId="77777777" w:rsidTr="00F94BCF">
        <w:trPr>
          <w:jc w:val="center"/>
        </w:trPr>
        <w:tc>
          <w:tcPr>
            <w:tcW w:w="606" w:type="dxa"/>
          </w:tcPr>
          <w:p w14:paraId="69C4F93E" w14:textId="77777777" w:rsidR="008C2AA2" w:rsidRDefault="008C2AA2" w:rsidP="005939DD">
            <w:pPr>
              <w:jc w:val="left"/>
              <w:rPr>
                <w:sz w:val="20"/>
                <w:szCs w:val="20"/>
                <w:lang w:val="en-US"/>
              </w:rPr>
            </w:pPr>
            <w:r>
              <w:rPr>
                <w:sz w:val="20"/>
                <w:szCs w:val="20"/>
                <w:lang w:val="en-US"/>
              </w:rPr>
              <w:t>7</w:t>
            </w:r>
          </w:p>
        </w:tc>
        <w:tc>
          <w:tcPr>
            <w:tcW w:w="4351" w:type="dxa"/>
          </w:tcPr>
          <w:p w14:paraId="449AB35D" w14:textId="77777777" w:rsidR="008C2AA2" w:rsidRPr="00FF472F" w:rsidRDefault="008C2AA2" w:rsidP="005939DD">
            <w:pPr>
              <w:jc w:val="left"/>
            </w:pPr>
            <w:r w:rsidRPr="00FF472F">
              <w:t>Δυνατότητα ανίχνευσης κίνησης από bot χρησιμοποιώντας αναλυτικά στοιχεία συμπεριφοράς χρηστών όπως κλικ / μετακίνηση του mouse χρησιμοποιώντας js header insertion και άλλων τεχνικών.</w:t>
            </w:r>
          </w:p>
        </w:tc>
        <w:tc>
          <w:tcPr>
            <w:tcW w:w="1006" w:type="dxa"/>
            <w:vAlign w:val="center"/>
          </w:tcPr>
          <w:p w14:paraId="7DDFC994"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D4527F5" w14:textId="77777777" w:rsidR="008C2AA2" w:rsidRPr="00AB5146" w:rsidRDefault="008C2AA2" w:rsidP="005939DD">
            <w:pPr>
              <w:jc w:val="right"/>
              <w:rPr>
                <w:sz w:val="20"/>
                <w:szCs w:val="20"/>
                <w:highlight w:val="yellow"/>
              </w:rPr>
            </w:pPr>
          </w:p>
        </w:tc>
        <w:tc>
          <w:tcPr>
            <w:tcW w:w="1712" w:type="dxa"/>
          </w:tcPr>
          <w:p w14:paraId="311A98C7" w14:textId="77777777" w:rsidR="008C2AA2" w:rsidRPr="00AB5146" w:rsidRDefault="008C2AA2" w:rsidP="005939DD">
            <w:pPr>
              <w:jc w:val="right"/>
              <w:rPr>
                <w:sz w:val="20"/>
                <w:szCs w:val="20"/>
                <w:highlight w:val="yellow"/>
              </w:rPr>
            </w:pPr>
          </w:p>
        </w:tc>
      </w:tr>
      <w:tr w:rsidR="008C2AA2" w:rsidRPr="00AB5146" w14:paraId="6C71351D" w14:textId="77777777" w:rsidTr="00F94BCF">
        <w:trPr>
          <w:jc w:val="center"/>
        </w:trPr>
        <w:tc>
          <w:tcPr>
            <w:tcW w:w="606" w:type="dxa"/>
          </w:tcPr>
          <w:p w14:paraId="65EEECA3" w14:textId="77777777" w:rsidR="008C2AA2" w:rsidRDefault="008C2AA2" w:rsidP="005939DD">
            <w:pPr>
              <w:jc w:val="left"/>
              <w:rPr>
                <w:sz w:val="20"/>
                <w:szCs w:val="20"/>
                <w:lang w:val="en-US"/>
              </w:rPr>
            </w:pPr>
            <w:r>
              <w:rPr>
                <w:sz w:val="20"/>
                <w:szCs w:val="20"/>
                <w:lang w:val="en-US"/>
              </w:rPr>
              <w:t>8</w:t>
            </w:r>
          </w:p>
        </w:tc>
        <w:tc>
          <w:tcPr>
            <w:tcW w:w="4351" w:type="dxa"/>
          </w:tcPr>
          <w:p w14:paraId="19F907ED" w14:textId="77777777" w:rsidR="008C2AA2" w:rsidRPr="00AB5146" w:rsidRDefault="008C2AA2" w:rsidP="005939DD">
            <w:pPr>
              <w:jc w:val="left"/>
              <w:rPr>
                <w:sz w:val="20"/>
                <w:szCs w:val="20"/>
              </w:rPr>
            </w:pPr>
            <w:r w:rsidRPr="00204D2D">
              <w:t>Η προτεινόμενη λύση θα υποστηρίζει την ενημέρωση υπογραφών BOTs και για "καλά" και για "κακά" BOTs.</w:t>
            </w:r>
          </w:p>
        </w:tc>
        <w:tc>
          <w:tcPr>
            <w:tcW w:w="1006" w:type="dxa"/>
            <w:vAlign w:val="center"/>
          </w:tcPr>
          <w:p w14:paraId="01B1D95B"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EEC2BC3" w14:textId="77777777" w:rsidR="008C2AA2" w:rsidRPr="00AB5146" w:rsidRDefault="008C2AA2" w:rsidP="005939DD">
            <w:pPr>
              <w:jc w:val="right"/>
              <w:rPr>
                <w:sz w:val="20"/>
                <w:szCs w:val="20"/>
                <w:highlight w:val="yellow"/>
              </w:rPr>
            </w:pPr>
          </w:p>
        </w:tc>
        <w:tc>
          <w:tcPr>
            <w:tcW w:w="1712" w:type="dxa"/>
          </w:tcPr>
          <w:p w14:paraId="6557980E" w14:textId="77777777" w:rsidR="008C2AA2" w:rsidRPr="00AB5146" w:rsidRDefault="008C2AA2" w:rsidP="005939DD">
            <w:pPr>
              <w:jc w:val="right"/>
              <w:rPr>
                <w:sz w:val="20"/>
                <w:szCs w:val="20"/>
                <w:highlight w:val="yellow"/>
              </w:rPr>
            </w:pPr>
          </w:p>
        </w:tc>
      </w:tr>
      <w:tr w:rsidR="008C2AA2" w:rsidRPr="00AB5146" w14:paraId="4F298D22" w14:textId="77777777" w:rsidTr="00F94BCF">
        <w:trPr>
          <w:jc w:val="center"/>
        </w:trPr>
        <w:tc>
          <w:tcPr>
            <w:tcW w:w="606" w:type="dxa"/>
          </w:tcPr>
          <w:p w14:paraId="4E0F862E" w14:textId="77777777" w:rsidR="008C2AA2" w:rsidRDefault="008C2AA2" w:rsidP="005939DD">
            <w:pPr>
              <w:jc w:val="left"/>
              <w:rPr>
                <w:sz w:val="20"/>
                <w:szCs w:val="20"/>
                <w:lang w:val="en-US"/>
              </w:rPr>
            </w:pPr>
            <w:r>
              <w:rPr>
                <w:sz w:val="20"/>
                <w:szCs w:val="20"/>
                <w:lang w:val="en-US"/>
              </w:rPr>
              <w:t>9</w:t>
            </w:r>
          </w:p>
        </w:tc>
        <w:tc>
          <w:tcPr>
            <w:tcW w:w="4351" w:type="dxa"/>
          </w:tcPr>
          <w:p w14:paraId="449B7B3C" w14:textId="77777777" w:rsidR="008C2AA2" w:rsidRPr="00AB5146" w:rsidRDefault="008C2AA2" w:rsidP="005939DD">
            <w:pPr>
              <w:jc w:val="left"/>
              <w:rPr>
                <w:sz w:val="20"/>
                <w:szCs w:val="20"/>
              </w:rPr>
            </w:pPr>
            <w:r w:rsidRPr="00204D2D">
              <w:t>Η προτεινόμενη λύση πρέπει να υποστηρίζει πίνακα ελέγχου προστασίας BOT</w:t>
            </w:r>
          </w:p>
        </w:tc>
        <w:tc>
          <w:tcPr>
            <w:tcW w:w="1006" w:type="dxa"/>
            <w:vAlign w:val="center"/>
          </w:tcPr>
          <w:p w14:paraId="1BD3958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F1CF327" w14:textId="77777777" w:rsidR="008C2AA2" w:rsidRPr="00AB5146" w:rsidRDefault="008C2AA2" w:rsidP="005939DD">
            <w:pPr>
              <w:jc w:val="right"/>
              <w:rPr>
                <w:sz w:val="20"/>
                <w:szCs w:val="20"/>
                <w:highlight w:val="yellow"/>
              </w:rPr>
            </w:pPr>
          </w:p>
        </w:tc>
        <w:tc>
          <w:tcPr>
            <w:tcW w:w="1712" w:type="dxa"/>
          </w:tcPr>
          <w:p w14:paraId="34A8EA19" w14:textId="77777777" w:rsidR="008C2AA2" w:rsidRPr="00AB5146" w:rsidRDefault="008C2AA2" w:rsidP="005939DD">
            <w:pPr>
              <w:jc w:val="right"/>
              <w:rPr>
                <w:sz w:val="20"/>
                <w:szCs w:val="20"/>
                <w:highlight w:val="yellow"/>
              </w:rPr>
            </w:pPr>
          </w:p>
        </w:tc>
      </w:tr>
      <w:tr w:rsidR="008C2AA2" w:rsidRPr="00AB5146" w14:paraId="4A74CCDF" w14:textId="77777777" w:rsidTr="00F94BCF">
        <w:trPr>
          <w:jc w:val="center"/>
        </w:trPr>
        <w:tc>
          <w:tcPr>
            <w:tcW w:w="606" w:type="dxa"/>
          </w:tcPr>
          <w:p w14:paraId="08183935" w14:textId="77777777" w:rsidR="008C2AA2" w:rsidRDefault="008C2AA2" w:rsidP="005939DD">
            <w:pPr>
              <w:jc w:val="left"/>
              <w:rPr>
                <w:sz w:val="20"/>
                <w:szCs w:val="20"/>
                <w:lang w:val="en-US"/>
              </w:rPr>
            </w:pPr>
            <w:r>
              <w:rPr>
                <w:sz w:val="20"/>
                <w:szCs w:val="20"/>
                <w:lang w:val="en-US"/>
              </w:rPr>
              <w:t>10</w:t>
            </w:r>
          </w:p>
        </w:tc>
        <w:tc>
          <w:tcPr>
            <w:tcW w:w="4351" w:type="dxa"/>
          </w:tcPr>
          <w:p w14:paraId="2457504A" w14:textId="77777777" w:rsidR="008C2AA2" w:rsidRPr="00AB5146" w:rsidRDefault="008C2AA2" w:rsidP="005939DD">
            <w:pPr>
              <w:jc w:val="left"/>
              <w:rPr>
                <w:sz w:val="20"/>
                <w:szCs w:val="20"/>
              </w:rPr>
            </w:pPr>
            <w:r w:rsidRPr="00204D2D">
              <w:t>Η προτεινόμενη λύση πρέπει να υποστηρίζει αναφορές προστασίας BOT</w:t>
            </w:r>
          </w:p>
        </w:tc>
        <w:tc>
          <w:tcPr>
            <w:tcW w:w="1006" w:type="dxa"/>
            <w:vAlign w:val="center"/>
          </w:tcPr>
          <w:p w14:paraId="44AFFCE7"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2E85F17A" w14:textId="77777777" w:rsidR="008C2AA2" w:rsidRPr="00AB5146" w:rsidRDefault="008C2AA2" w:rsidP="005939DD">
            <w:pPr>
              <w:jc w:val="right"/>
              <w:rPr>
                <w:sz w:val="20"/>
                <w:szCs w:val="20"/>
                <w:highlight w:val="yellow"/>
              </w:rPr>
            </w:pPr>
          </w:p>
        </w:tc>
        <w:tc>
          <w:tcPr>
            <w:tcW w:w="1712" w:type="dxa"/>
          </w:tcPr>
          <w:p w14:paraId="638D9AB4" w14:textId="77777777" w:rsidR="008C2AA2" w:rsidRPr="00AB5146" w:rsidRDefault="008C2AA2" w:rsidP="005939DD">
            <w:pPr>
              <w:jc w:val="right"/>
              <w:rPr>
                <w:sz w:val="20"/>
                <w:szCs w:val="20"/>
                <w:highlight w:val="yellow"/>
              </w:rPr>
            </w:pPr>
          </w:p>
        </w:tc>
      </w:tr>
      <w:tr w:rsidR="008C2AA2" w:rsidRPr="00AB5146" w14:paraId="5AB21AF7" w14:textId="77777777" w:rsidTr="00F94BCF">
        <w:trPr>
          <w:jc w:val="center"/>
        </w:trPr>
        <w:tc>
          <w:tcPr>
            <w:tcW w:w="606" w:type="dxa"/>
          </w:tcPr>
          <w:p w14:paraId="7DE46CE9" w14:textId="77777777" w:rsidR="008C2AA2" w:rsidRDefault="008C2AA2" w:rsidP="005939DD">
            <w:pPr>
              <w:jc w:val="left"/>
              <w:rPr>
                <w:sz w:val="20"/>
                <w:szCs w:val="20"/>
                <w:lang w:val="en-US"/>
              </w:rPr>
            </w:pPr>
            <w:r>
              <w:rPr>
                <w:sz w:val="20"/>
                <w:szCs w:val="20"/>
                <w:lang w:val="en-US"/>
              </w:rPr>
              <w:t>11</w:t>
            </w:r>
          </w:p>
        </w:tc>
        <w:tc>
          <w:tcPr>
            <w:tcW w:w="4351" w:type="dxa"/>
          </w:tcPr>
          <w:p w14:paraId="3F33280C" w14:textId="77777777" w:rsidR="008C2AA2" w:rsidRPr="00FF472F" w:rsidRDefault="008C2AA2" w:rsidP="005939DD">
            <w:pPr>
              <w:jc w:val="left"/>
              <w:rPr>
                <w:sz w:val="20"/>
                <w:szCs w:val="20"/>
              </w:rPr>
            </w:pPr>
            <w:r w:rsidRPr="00204D2D">
              <w:t>Η προτεινόμενη λύση πρέπει να υποστηρίζει καταγραφή προστασίας BOT και ειδοποιήσεις.</w:t>
            </w:r>
          </w:p>
        </w:tc>
        <w:tc>
          <w:tcPr>
            <w:tcW w:w="1006" w:type="dxa"/>
            <w:vAlign w:val="center"/>
          </w:tcPr>
          <w:p w14:paraId="2894228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5FCC05F" w14:textId="77777777" w:rsidR="008C2AA2" w:rsidRPr="00AB5146" w:rsidRDefault="008C2AA2" w:rsidP="005939DD">
            <w:pPr>
              <w:jc w:val="right"/>
              <w:rPr>
                <w:sz w:val="20"/>
                <w:szCs w:val="20"/>
                <w:highlight w:val="yellow"/>
              </w:rPr>
            </w:pPr>
          </w:p>
        </w:tc>
        <w:tc>
          <w:tcPr>
            <w:tcW w:w="1712" w:type="dxa"/>
          </w:tcPr>
          <w:p w14:paraId="5C6CF2F9" w14:textId="77777777" w:rsidR="008C2AA2" w:rsidRPr="00AB5146" w:rsidRDefault="008C2AA2" w:rsidP="005939DD">
            <w:pPr>
              <w:jc w:val="right"/>
              <w:rPr>
                <w:sz w:val="20"/>
                <w:szCs w:val="20"/>
                <w:highlight w:val="yellow"/>
              </w:rPr>
            </w:pPr>
          </w:p>
        </w:tc>
      </w:tr>
      <w:tr w:rsidR="008C2AA2" w:rsidRPr="002E0381" w14:paraId="12469BDD" w14:textId="77777777" w:rsidTr="00F94BCF">
        <w:trPr>
          <w:jc w:val="center"/>
        </w:trPr>
        <w:tc>
          <w:tcPr>
            <w:tcW w:w="606" w:type="dxa"/>
          </w:tcPr>
          <w:p w14:paraId="7DC14DC5" w14:textId="77777777" w:rsidR="008C2AA2" w:rsidRDefault="008C2AA2" w:rsidP="005939DD">
            <w:pPr>
              <w:jc w:val="left"/>
              <w:rPr>
                <w:sz w:val="20"/>
                <w:szCs w:val="20"/>
                <w:lang w:val="en-US"/>
              </w:rPr>
            </w:pPr>
            <w:r>
              <w:rPr>
                <w:sz w:val="20"/>
                <w:szCs w:val="20"/>
                <w:lang w:val="en-US"/>
              </w:rPr>
              <w:t>12</w:t>
            </w:r>
          </w:p>
        </w:tc>
        <w:tc>
          <w:tcPr>
            <w:tcW w:w="4351" w:type="dxa"/>
          </w:tcPr>
          <w:p w14:paraId="7BD168D0" w14:textId="77777777" w:rsidR="008C2AA2" w:rsidRPr="00287A2C" w:rsidRDefault="008C2AA2" w:rsidP="005939DD">
            <w:pPr>
              <w:jc w:val="left"/>
              <w:rPr>
                <w:sz w:val="20"/>
                <w:szCs w:val="20"/>
              </w:rPr>
            </w:pPr>
            <w:r w:rsidRPr="00204D2D">
              <w:t>Η προτεινόμενη λύση θα υποστηρίζει την υπηρεσία IP Reputation.</w:t>
            </w:r>
          </w:p>
        </w:tc>
        <w:tc>
          <w:tcPr>
            <w:tcW w:w="1006" w:type="dxa"/>
            <w:vAlign w:val="center"/>
          </w:tcPr>
          <w:p w14:paraId="2BAEE348" w14:textId="77777777" w:rsidR="008C2AA2" w:rsidRPr="002E0381" w:rsidRDefault="008C2AA2" w:rsidP="005939DD">
            <w:pPr>
              <w:jc w:val="center"/>
              <w:rPr>
                <w:sz w:val="20"/>
                <w:szCs w:val="20"/>
                <w:highlight w:val="yellow"/>
                <w:lang w:val="en-US"/>
              </w:rPr>
            </w:pPr>
            <w:r w:rsidRPr="007E6F8E">
              <w:rPr>
                <w:b/>
                <w:bCs/>
                <w:sz w:val="20"/>
                <w:szCs w:val="20"/>
                <w:lang w:val="en-US"/>
              </w:rPr>
              <w:t>NAI</w:t>
            </w:r>
          </w:p>
        </w:tc>
        <w:tc>
          <w:tcPr>
            <w:tcW w:w="1352" w:type="dxa"/>
          </w:tcPr>
          <w:p w14:paraId="6F521466" w14:textId="77777777" w:rsidR="008C2AA2" w:rsidRPr="002E0381" w:rsidRDefault="008C2AA2" w:rsidP="005939DD">
            <w:pPr>
              <w:jc w:val="right"/>
              <w:rPr>
                <w:sz w:val="20"/>
                <w:szCs w:val="20"/>
                <w:highlight w:val="yellow"/>
                <w:lang w:val="en-US"/>
              </w:rPr>
            </w:pPr>
          </w:p>
        </w:tc>
        <w:tc>
          <w:tcPr>
            <w:tcW w:w="1712" w:type="dxa"/>
          </w:tcPr>
          <w:p w14:paraId="3AE585B1" w14:textId="77777777" w:rsidR="008C2AA2" w:rsidRPr="002E0381" w:rsidRDefault="008C2AA2" w:rsidP="005939DD">
            <w:pPr>
              <w:jc w:val="right"/>
              <w:rPr>
                <w:sz w:val="20"/>
                <w:szCs w:val="20"/>
                <w:highlight w:val="yellow"/>
                <w:lang w:val="en-US"/>
              </w:rPr>
            </w:pPr>
          </w:p>
        </w:tc>
      </w:tr>
    </w:tbl>
    <w:p w14:paraId="39D6287B" w14:textId="77777777" w:rsidR="008C2AA2" w:rsidRPr="00293998" w:rsidRDefault="008C2AA2" w:rsidP="004A1D19">
      <w:pPr>
        <w:pStyle w:val="a3"/>
        <w:numPr>
          <w:ilvl w:val="1"/>
          <w:numId w:val="48"/>
        </w:numPr>
        <w:rPr>
          <w:b/>
          <w:bCs/>
          <w:lang w:val="en-US"/>
        </w:rPr>
      </w:pPr>
      <w:bookmarkStart w:id="630" w:name="_Toc57762461"/>
      <w:r w:rsidRPr="00AA63AA">
        <w:rPr>
          <w:b/>
          <w:bCs/>
        </w:rPr>
        <w:t>Προστασία</w:t>
      </w:r>
      <w:r w:rsidRPr="00293998">
        <w:rPr>
          <w:b/>
          <w:bCs/>
          <w:lang w:val="en-US"/>
        </w:rPr>
        <w:t xml:space="preserve"> </w:t>
      </w:r>
      <w:r w:rsidRPr="00AA63AA">
        <w:rPr>
          <w:b/>
          <w:bCs/>
        </w:rPr>
        <w:t>από</w:t>
      </w:r>
      <w:r w:rsidRPr="00293998">
        <w:rPr>
          <w:b/>
          <w:bCs/>
          <w:lang w:val="en-US"/>
        </w:rPr>
        <w:t xml:space="preserve"> Distributed Denial Of Service</w:t>
      </w:r>
      <w:bookmarkEnd w:id="630"/>
    </w:p>
    <w:tbl>
      <w:tblPr>
        <w:tblStyle w:val="a5"/>
        <w:tblW w:w="0" w:type="auto"/>
        <w:jc w:val="center"/>
        <w:tblLook w:val="04A0" w:firstRow="1" w:lastRow="0" w:firstColumn="1" w:lastColumn="0" w:noHBand="0" w:noVBand="1"/>
      </w:tblPr>
      <w:tblGrid>
        <w:gridCol w:w="606"/>
        <w:gridCol w:w="4492"/>
        <w:gridCol w:w="1290"/>
        <w:gridCol w:w="1352"/>
        <w:gridCol w:w="1712"/>
      </w:tblGrid>
      <w:tr w:rsidR="008C2AA2" w:rsidRPr="00AB5146" w14:paraId="2949653D" w14:textId="77777777" w:rsidTr="00F94BCF">
        <w:trPr>
          <w:jc w:val="center"/>
        </w:trPr>
        <w:tc>
          <w:tcPr>
            <w:tcW w:w="606" w:type="dxa"/>
            <w:vAlign w:val="center"/>
          </w:tcPr>
          <w:p w14:paraId="67DBBD30" w14:textId="77777777" w:rsidR="008C2AA2" w:rsidRPr="00AB5146" w:rsidRDefault="008C2AA2" w:rsidP="005939DD">
            <w:pPr>
              <w:jc w:val="center"/>
              <w:rPr>
                <w:b/>
                <w:bCs/>
                <w:sz w:val="20"/>
                <w:szCs w:val="20"/>
              </w:rPr>
            </w:pPr>
            <w:r w:rsidRPr="00AB5146">
              <w:rPr>
                <w:b/>
                <w:bCs/>
                <w:sz w:val="20"/>
                <w:szCs w:val="20"/>
              </w:rPr>
              <w:t>Α/Α</w:t>
            </w:r>
          </w:p>
        </w:tc>
        <w:tc>
          <w:tcPr>
            <w:tcW w:w="4492" w:type="dxa"/>
            <w:vAlign w:val="center"/>
          </w:tcPr>
          <w:p w14:paraId="73F5D7B7" w14:textId="77777777" w:rsidR="008C2AA2" w:rsidRPr="00AB5146" w:rsidRDefault="008C2AA2" w:rsidP="005939DD">
            <w:pPr>
              <w:jc w:val="center"/>
              <w:rPr>
                <w:b/>
                <w:bCs/>
                <w:sz w:val="20"/>
                <w:szCs w:val="20"/>
              </w:rPr>
            </w:pPr>
            <w:r w:rsidRPr="00AB5146">
              <w:rPr>
                <w:b/>
                <w:bCs/>
                <w:sz w:val="20"/>
                <w:szCs w:val="20"/>
              </w:rPr>
              <w:t>ΠΡΟΔΙΑΦΡΑΦΗ</w:t>
            </w:r>
          </w:p>
        </w:tc>
        <w:tc>
          <w:tcPr>
            <w:tcW w:w="1149" w:type="dxa"/>
            <w:vAlign w:val="center"/>
          </w:tcPr>
          <w:p w14:paraId="39617C4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6BEA29FA"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115948C5"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7163CB3F" w14:textId="77777777" w:rsidTr="00F94BCF">
        <w:trPr>
          <w:jc w:val="center"/>
        </w:trPr>
        <w:tc>
          <w:tcPr>
            <w:tcW w:w="606" w:type="dxa"/>
          </w:tcPr>
          <w:p w14:paraId="7FBDAD6C" w14:textId="77777777" w:rsidR="008C2AA2" w:rsidRPr="00AB5146" w:rsidRDefault="008C2AA2" w:rsidP="005939DD">
            <w:pPr>
              <w:rPr>
                <w:sz w:val="20"/>
                <w:szCs w:val="20"/>
                <w:lang w:val="en-US"/>
              </w:rPr>
            </w:pPr>
            <w:r>
              <w:rPr>
                <w:sz w:val="20"/>
                <w:szCs w:val="20"/>
                <w:lang w:val="en-US"/>
              </w:rPr>
              <w:t>1</w:t>
            </w:r>
          </w:p>
        </w:tc>
        <w:tc>
          <w:tcPr>
            <w:tcW w:w="4492" w:type="dxa"/>
          </w:tcPr>
          <w:p w14:paraId="2AB30764" w14:textId="77777777" w:rsidR="008C2AA2" w:rsidRPr="002E0381" w:rsidRDefault="008C2AA2" w:rsidP="005939DD">
            <w:pPr>
              <w:jc w:val="left"/>
              <w:rPr>
                <w:sz w:val="20"/>
                <w:szCs w:val="20"/>
              </w:rPr>
            </w:pPr>
            <w:r w:rsidRPr="0039534A">
              <w:t xml:space="preserve">Η προτεινόμενη λύση πρέπει να υποστηρίζει προστασία έναντι επιθέσεων DDOS επιπέδου εφαρμογής. Εξηγήστε τις διαθέσιμες δυνατότητες ασφαλείας. </w:t>
            </w:r>
          </w:p>
        </w:tc>
        <w:tc>
          <w:tcPr>
            <w:tcW w:w="1149" w:type="dxa"/>
            <w:vAlign w:val="center"/>
          </w:tcPr>
          <w:p w14:paraId="312F443F"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D59F236" w14:textId="77777777" w:rsidR="008C2AA2" w:rsidRPr="002E0381" w:rsidRDefault="008C2AA2" w:rsidP="005939DD">
            <w:pPr>
              <w:jc w:val="right"/>
              <w:rPr>
                <w:sz w:val="20"/>
                <w:szCs w:val="20"/>
              </w:rPr>
            </w:pPr>
          </w:p>
        </w:tc>
        <w:tc>
          <w:tcPr>
            <w:tcW w:w="1712" w:type="dxa"/>
          </w:tcPr>
          <w:p w14:paraId="7EADECD6" w14:textId="77777777" w:rsidR="008C2AA2" w:rsidRPr="00AB5146" w:rsidRDefault="008C2AA2" w:rsidP="005939DD">
            <w:pPr>
              <w:jc w:val="right"/>
              <w:rPr>
                <w:sz w:val="20"/>
                <w:szCs w:val="20"/>
              </w:rPr>
            </w:pPr>
          </w:p>
        </w:tc>
      </w:tr>
      <w:tr w:rsidR="008C2AA2" w:rsidRPr="00AB5146" w14:paraId="0949AD61" w14:textId="77777777" w:rsidTr="00F94BCF">
        <w:trPr>
          <w:jc w:val="center"/>
        </w:trPr>
        <w:tc>
          <w:tcPr>
            <w:tcW w:w="606" w:type="dxa"/>
          </w:tcPr>
          <w:p w14:paraId="1C791352" w14:textId="77777777" w:rsidR="008C2AA2" w:rsidRPr="003F4F49" w:rsidRDefault="008C2AA2" w:rsidP="005939DD">
            <w:pPr>
              <w:jc w:val="left"/>
              <w:rPr>
                <w:sz w:val="20"/>
                <w:szCs w:val="20"/>
                <w:lang w:val="en-US"/>
              </w:rPr>
            </w:pPr>
            <w:r>
              <w:rPr>
                <w:sz w:val="20"/>
                <w:szCs w:val="20"/>
                <w:lang w:val="en-US"/>
              </w:rPr>
              <w:t>2</w:t>
            </w:r>
          </w:p>
        </w:tc>
        <w:tc>
          <w:tcPr>
            <w:tcW w:w="4492" w:type="dxa"/>
          </w:tcPr>
          <w:p w14:paraId="6BE6E5C3" w14:textId="77777777" w:rsidR="008C2AA2" w:rsidRPr="00AB5146" w:rsidRDefault="008C2AA2" w:rsidP="005939DD">
            <w:pPr>
              <w:jc w:val="left"/>
              <w:rPr>
                <w:sz w:val="20"/>
                <w:szCs w:val="20"/>
              </w:rPr>
            </w:pPr>
            <w:r w:rsidRPr="0039534A">
              <w:t>Η προτεινόμενη λύση πρέπει να υποστηρίζει αυτόματη αλλά και βάση συμπεριφοράς (behavioural) εκμάθηση για την ρύθμιση των thresholds.</w:t>
            </w:r>
          </w:p>
        </w:tc>
        <w:tc>
          <w:tcPr>
            <w:tcW w:w="1149" w:type="dxa"/>
            <w:vAlign w:val="center"/>
          </w:tcPr>
          <w:p w14:paraId="140953CB"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44E0403A" w14:textId="77777777" w:rsidR="008C2AA2" w:rsidRPr="00AB5146" w:rsidRDefault="008C2AA2" w:rsidP="005939DD">
            <w:pPr>
              <w:jc w:val="right"/>
              <w:rPr>
                <w:sz w:val="20"/>
                <w:szCs w:val="20"/>
              </w:rPr>
            </w:pPr>
          </w:p>
        </w:tc>
        <w:tc>
          <w:tcPr>
            <w:tcW w:w="1712" w:type="dxa"/>
          </w:tcPr>
          <w:p w14:paraId="6A0CD4B9" w14:textId="77777777" w:rsidR="008C2AA2" w:rsidRPr="00AB5146" w:rsidRDefault="008C2AA2" w:rsidP="005939DD">
            <w:pPr>
              <w:jc w:val="right"/>
              <w:rPr>
                <w:sz w:val="20"/>
                <w:szCs w:val="20"/>
              </w:rPr>
            </w:pPr>
          </w:p>
        </w:tc>
      </w:tr>
      <w:tr w:rsidR="008C2AA2" w:rsidRPr="00AB5146" w14:paraId="2E203672" w14:textId="77777777" w:rsidTr="00F94BCF">
        <w:trPr>
          <w:jc w:val="center"/>
        </w:trPr>
        <w:tc>
          <w:tcPr>
            <w:tcW w:w="606" w:type="dxa"/>
          </w:tcPr>
          <w:p w14:paraId="6A8D127D" w14:textId="77777777" w:rsidR="008C2AA2" w:rsidRPr="003F4F49" w:rsidRDefault="008C2AA2" w:rsidP="005939DD">
            <w:pPr>
              <w:rPr>
                <w:sz w:val="20"/>
                <w:szCs w:val="20"/>
                <w:lang w:val="en-US"/>
              </w:rPr>
            </w:pPr>
            <w:r>
              <w:rPr>
                <w:sz w:val="20"/>
                <w:szCs w:val="20"/>
                <w:lang w:val="en-US"/>
              </w:rPr>
              <w:t>3</w:t>
            </w:r>
          </w:p>
        </w:tc>
        <w:tc>
          <w:tcPr>
            <w:tcW w:w="4492" w:type="dxa"/>
          </w:tcPr>
          <w:p w14:paraId="410B44B7" w14:textId="77777777" w:rsidR="008C2AA2" w:rsidRPr="00AB5146" w:rsidRDefault="008C2AA2" w:rsidP="005939DD">
            <w:pPr>
              <w:jc w:val="left"/>
              <w:rPr>
                <w:sz w:val="20"/>
                <w:szCs w:val="20"/>
              </w:rPr>
            </w:pPr>
            <w:r w:rsidRPr="0039534A">
              <w:t>Η προτεινόμενη λύση πρέπει να υποστηρίζει stress-based και behavioural προστασία από DOS.</w:t>
            </w:r>
          </w:p>
        </w:tc>
        <w:tc>
          <w:tcPr>
            <w:tcW w:w="1149" w:type="dxa"/>
            <w:vAlign w:val="center"/>
          </w:tcPr>
          <w:p w14:paraId="6857EB42"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0FE92775" w14:textId="77777777" w:rsidR="008C2AA2" w:rsidRPr="00AB5146" w:rsidRDefault="008C2AA2" w:rsidP="005939DD">
            <w:pPr>
              <w:jc w:val="right"/>
              <w:rPr>
                <w:sz w:val="20"/>
                <w:szCs w:val="20"/>
              </w:rPr>
            </w:pPr>
          </w:p>
        </w:tc>
        <w:tc>
          <w:tcPr>
            <w:tcW w:w="1712" w:type="dxa"/>
          </w:tcPr>
          <w:p w14:paraId="7E9B7D3B" w14:textId="77777777" w:rsidR="008C2AA2" w:rsidRPr="00AB5146" w:rsidRDefault="008C2AA2" w:rsidP="005939DD">
            <w:pPr>
              <w:jc w:val="right"/>
              <w:rPr>
                <w:sz w:val="20"/>
                <w:szCs w:val="20"/>
              </w:rPr>
            </w:pPr>
          </w:p>
        </w:tc>
      </w:tr>
      <w:tr w:rsidR="008C2AA2" w:rsidRPr="00AB5146" w14:paraId="3F8CF624" w14:textId="77777777" w:rsidTr="00F94BCF">
        <w:trPr>
          <w:jc w:val="center"/>
        </w:trPr>
        <w:tc>
          <w:tcPr>
            <w:tcW w:w="606" w:type="dxa"/>
          </w:tcPr>
          <w:p w14:paraId="24D5908D" w14:textId="77777777" w:rsidR="008C2AA2" w:rsidRPr="003F4F49" w:rsidRDefault="008C2AA2" w:rsidP="005939DD">
            <w:pPr>
              <w:jc w:val="left"/>
              <w:rPr>
                <w:sz w:val="20"/>
                <w:szCs w:val="20"/>
                <w:lang w:val="en-US"/>
              </w:rPr>
            </w:pPr>
            <w:r>
              <w:rPr>
                <w:sz w:val="20"/>
                <w:szCs w:val="20"/>
                <w:lang w:val="en-US"/>
              </w:rPr>
              <w:t>4</w:t>
            </w:r>
          </w:p>
        </w:tc>
        <w:tc>
          <w:tcPr>
            <w:tcW w:w="4492" w:type="dxa"/>
          </w:tcPr>
          <w:p w14:paraId="30174299" w14:textId="77777777" w:rsidR="008C2AA2" w:rsidRPr="00AB5146" w:rsidRDefault="008C2AA2" w:rsidP="005939DD">
            <w:pPr>
              <w:jc w:val="left"/>
              <w:rPr>
                <w:sz w:val="20"/>
                <w:szCs w:val="20"/>
              </w:rPr>
            </w:pPr>
            <w:r w:rsidRPr="0039534A">
              <w:t xml:space="preserve">Η προτεινόμενη λύση πρέπει να υποστηρίζει αυτόματη και ακριβή δημιουργία </w:t>
            </w:r>
            <w:r w:rsidRPr="0039534A">
              <w:lastRenderedPageBreak/>
              <w:t>υπογραφών για να αποκλείει την κακόβουλη ενέργεια.</w:t>
            </w:r>
          </w:p>
        </w:tc>
        <w:tc>
          <w:tcPr>
            <w:tcW w:w="1149" w:type="dxa"/>
            <w:vAlign w:val="center"/>
          </w:tcPr>
          <w:p w14:paraId="0762A51A" w14:textId="77777777" w:rsidR="008C2AA2" w:rsidRPr="00AB5146" w:rsidRDefault="008C2AA2" w:rsidP="005939DD">
            <w:pPr>
              <w:jc w:val="center"/>
              <w:rPr>
                <w:sz w:val="20"/>
                <w:szCs w:val="20"/>
              </w:rPr>
            </w:pPr>
            <w:r w:rsidRPr="007E6F8E">
              <w:rPr>
                <w:b/>
                <w:bCs/>
                <w:sz w:val="20"/>
                <w:szCs w:val="20"/>
                <w:lang w:val="en-US"/>
              </w:rPr>
              <w:lastRenderedPageBreak/>
              <w:t>NAI</w:t>
            </w:r>
          </w:p>
        </w:tc>
        <w:tc>
          <w:tcPr>
            <w:tcW w:w="1352" w:type="dxa"/>
          </w:tcPr>
          <w:p w14:paraId="6E648ECA" w14:textId="77777777" w:rsidR="008C2AA2" w:rsidRPr="00AB5146" w:rsidRDefault="008C2AA2" w:rsidP="005939DD">
            <w:pPr>
              <w:jc w:val="right"/>
              <w:rPr>
                <w:sz w:val="20"/>
                <w:szCs w:val="20"/>
              </w:rPr>
            </w:pPr>
          </w:p>
        </w:tc>
        <w:tc>
          <w:tcPr>
            <w:tcW w:w="1712" w:type="dxa"/>
          </w:tcPr>
          <w:p w14:paraId="22C6CC01" w14:textId="77777777" w:rsidR="008C2AA2" w:rsidRPr="00AB5146" w:rsidRDefault="008C2AA2" w:rsidP="005939DD">
            <w:pPr>
              <w:jc w:val="right"/>
              <w:rPr>
                <w:sz w:val="20"/>
                <w:szCs w:val="20"/>
              </w:rPr>
            </w:pPr>
          </w:p>
        </w:tc>
      </w:tr>
      <w:tr w:rsidR="008C2AA2" w:rsidRPr="00AB5146" w14:paraId="615E9ABA" w14:textId="77777777" w:rsidTr="00F94BCF">
        <w:trPr>
          <w:jc w:val="center"/>
        </w:trPr>
        <w:tc>
          <w:tcPr>
            <w:tcW w:w="606" w:type="dxa"/>
          </w:tcPr>
          <w:p w14:paraId="1DCB8A43" w14:textId="77777777" w:rsidR="008C2AA2" w:rsidRPr="003F4F49" w:rsidRDefault="008C2AA2" w:rsidP="005939DD">
            <w:pPr>
              <w:jc w:val="left"/>
              <w:rPr>
                <w:sz w:val="20"/>
                <w:szCs w:val="20"/>
                <w:lang w:val="en-US"/>
              </w:rPr>
            </w:pPr>
            <w:r>
              <w:rPr>
                <w:sz w:val="20"/>
                <w:szCs w:val="20"/>
                <w:lang w:val="en-US"/>
              </w:rPr>
              <w:t>5</w:t>
            </w:r>
          </w:p>
        </w:tc>
        <w:tc>
          <w:tcPr>
            <w:tcW w:w="4492" w:type="dxa"/>
          </w:tcPr>
          <w:p w14:paraId="2483F53F" w14:textId="77777777" w:rsidR="008C2AA2" w:rsidRPr="00FF472F" w:rsidRDefault="008C2AA2" w:rsidP="005939DD">
            <w:pPr>
              <w:jc w:val="left"/>
            </w:pPr>
            <w:r w:rsidRPr="0039534A">
              <w:t>Η προτεινόμενη λύση πρέπει να υποστηρίζει προστασία έναντι επιθέσεων επιπέδου εφαρμογής DDOS χρησιμοποιώντας TLS fingerprint.</w:t>
            </w:r>
          </w:p>
        </w:tc>
        <w:tc>
          <w:tcPr>
            <w:tcW w:w="1149" w:type="dxa"/>
            <w:vAlign w:val="center"/>
          </w:tcPr>
          <w:p w14:paraId="7564419C"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235E1B4" w14:textId="77777777" w:rsidR="008C2AA2" w:rsidRPr="00AB5146" w:rsidRDefault="008C2AA2" w:rsidP="005939DD">
            <w:pPr>
              <w:jc w:val="right"/>
              <w:rPr>
                <w:sz w:val="20"/>
                <w:szCs w:val="20"/>
              </w:rPr>
            </w:pPr>
          </w:p>
        </w:tc>
        <w:tc>
          <w:tcPr>
            <w:tcW w:w="1712" w:type="dxa"/>
          </w:tcPr>
          <w:p w14:paraId="08207CC1" w14:textId="77777777" w:rsidR="008C2AA2" w:rsidRPr="00AB5146" w:rsidRDefault="008C2AA2" w:rsidP="005939DD">
            <w:pPr>
              <w:jc w:val="right"/>
              <w:rPr>
                <w:sz w:val="20"/>
                <w:szCs w:val="20"/>
              </w:rPr>
            </w:pPr>
          </w:p>
        </w:tc>
      </w:tr>
      <w:tr w:rsidR="008C2AA2" w:rsidRPr="00AB5146" w14:paraId="65B2973D" w14:textId="77777777" w:rsidTr="00F94BCF">
        <w:trPr>
          <w:jc w:val="center"/>
        </w:trPr>
        <w:tc>
          <w:tcPr>
            <w:tcW w:w="606" w:type="dxa"/>
          </w:tcPr>
          <w:p w14:paraId="0562CEA1" w14:textId="77777777" w:rsidR="008C2AA2" w:rsidRPr="003F4F49" w:rsidRDefault="008C2AA2" w:rsidP="005939DD">
            <w:pPr>
              <w:jc w:val="left"/>
              <w:rPr>
                <w:sz w:val="20"/>
                <w:szCs w:val="20"/>
                <w:lang w:val="en-US"/>
              </w:rPr>
            </w:pPr>
            <w:r>
              <w:rPr>
                <w:sz w:val="20"/>
                <w:szCs w:val="20"/>
                <w:lang w:val="en-US"/>
              </w:rPr>
              <w:t>6</w:t>
            </w:r>
          </w:p>
        </w:tc>
        <w:tc>
          <w:tcPr>
            <w:tcW w:w="4492" w:type="dxa"/>
          </w:tcPr>
          <w:p w14:paraId="3A9DB009" w14:textId="77777777" w:rsidR="008C2AA2" w:rsidRPr="00ED1FDE" w:rsidRDefault="008C2AA2" w:rsidP="005939DD">
            <w:pPr>
              <w:jc w:val="left"/>
            </w:pPr>
            <w:r w:rsidRPr="0039534A">
              <w:t>Η προτεινόμενη λύση πρέπει να υποστηρίζει προστασία από HTTP floods ή heavy URL</w:t>
            </w:r>
            <w:r w:rsidRPr="00ED1FDE">
              <w:t xml:space="preserve"> resource επιθέσεων.</w:t>
            </w:r>
          </w:p>
        </w:tc>
        <w:tc>
          <w:tcPr>
            <w:tcW w:w="1149" w:type="dxa"/>
            <w:vAlign w:val="center"/>
          </w:tcPr>
          <w:p w14:paraId="4E770FED"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48AADBF3" w14:textId="77777777" w:rsidR="008C2AA2" w:rsidRPr="00AB5146" w:rsidRDefault="008C2AA2" w:rsidP="005939DD">
            <w:pPr>
              <w:jc w:val="right"/>
              <w:rPr>
                <w:sz w:val="20"/>
                <w:szCs w:val="20"/>
                <w:highlight w:val="yellow"/>
              </w:rPr>
            </w:pPr>
          </w:p>
        </w:tc>
        <w:tc>
          <w:tcPr>
            <w:tcW w:w="1712" w:type="dxa"/>
          </w:tcPr>
          <w:p w14:paraId="5DC4E5D9" w14:textId="77777777" w:rsidR="008C2AA2" w:rsidRPr="00AB5146" w:rsidRDefault="008C2AA2" w:rsidP="005939DD">
            <w:pPr>
              <w:jc w:val="right"/>
              <w:rPr>
                <w:sz w:val="20"/>
                <w:szCs w:val="20"/>
                <w:highlight w:val="yellow"/>
              </w:rPr>
            </w:pPr>
          </w:p>
        </w:tc>
      </w:tr>
      <w:tr w:rsidR="008C2AA2" w:rsidRPr="00AB5146" w14:paraId="38E903E5" w14:textId="77777777" w:rsidTr="00F94BCF">
        <w:trPr>
          <w:jc w:val="center"/>
        </w:trPr>
        <w:tc>
          <w:tcPr>
            <w:tcW w:w="606" w:type="dxa"/>
          </w:tcPr>
          <w:p w14:paraId="0F60DE19" w14:textId="77777777" w:rsidR="008C2AA2" w:rsidRDefault="008C2AA2" w:rsidP="005939DD">
            <w:pPr>
              <w:jc w:val="left"/>
              <w:rPr>
                <w:sz w:val="20"/>
                <w:szCs w:val="20"/>
                <w:lang w:val="en-US"/>
              </w:rPr>
            </w:pPr>
            <w:r>
              <w:rPr>
                <w:sz w:val="20"/>
                <w:szCs w:val="20"/>
                <w:lang w:val="en-US"/>
              </w:rPr>
              <w:t>7</w:t>
            </w:r>
          </w:p>
        </w:tc>
        <w:tc>
          <w:tcPr>
            <w:tcW w:w="4492" w:type="dxa"/>
          </w:tcPr>
          <w:p w14:paraId="12351DE1" w14:textId="77777777" w:rsidR="008C2AA2" w:rsidRDefault="008C2AA2" w:rsidP="005939DD">
            <w:pPr>
              <w:jc w:val="left"/>
            </w:pPr>
            <w:r>
              <w:t>Η προτεινόμενη λύση παρέχει προστασία από:</w:t>
            </w:r>
          </w:p>
          <w:p w14:paraId="1AC80E71" w14:textId="77777777" w:rsidR="008C2AA2" w:rsidRPr="00ED1FDE" w:rsidRDefault="008C2AA2" w:rsidP="004A1D19">
            <w:pPr>
              <w:pStyle w:val="a3"/>
              <w:numPr>
                <w:ilvl w:val="0"/>
                <w:numId w:val="44"/>
              </w:numPr>
              <w:spacing w:before="120" w:after="120"/>
              <w:jc w:val="left"/>
              <w:rPr>
                <w:lang w:val="en-US"/>
              </w:rPr>
            </w:pPr>
            <w:r w:rsidRPr="00ED1FDE">
              <w:rPr>
                <w:lang w:val="en-US"/>
              </w:rPr>
              <w:t>Buffer Overflow</w:t>
            </w:r>
          </w:p>
          <w:p w14:paraId="07DEC664" w14:textId="77777777" w:rsidR="008C2AA2" w:rsidRPr="00ED1FDE" w:rsidRDefault="008C2AA2" w:rsidP="004A1D19">
            <w:pPr>
              <w:pStyle w:val="a3"/>
              <w:numPr>
                <w:ilvl w:val="0"/>
                <w:numId w:val="44"/>
              </w:numPr>
              <w:spacing w:before="120" w:after="120"/>
              <w:jc w:val="left"/>
              <w:rPr>
                <w:lang w:val="en-US"/>
              </w:rPr>
            </w:pPr>
            <w:r w:rsidRPr="00ED1FDE">
              <w:rPr>
                <w:lang w:val="en-US"/>
              </w:rPr>
              <w:t>Brute Force</w:t>
            </w:r>
          </w:p>
          <w:p w14:paraId="086DACCB" w14:textId="77777777" w:rsidR="008C2AA2" w:rsidRPr="00ED1FDE" w:rsidRDefault="008C2AA2" w:rsidP="004A1D19">
            <w:pPr>
              <w:pStyle w:val="a3"/>
              <w:numPr>
                <w:ilvl w:val="0"/>
                <w:numId w:val="44"/>
              </w:numPr>
              <w:spacing w:before="120" w:after="120"/>
              <w:jc w:val="left"/>
              <w:rPr>
                <w:lang w:val="en-US"/>
              </w:rPr>
            </w:pPr>
            <w:r w:rsidRPr="00ED1FDE">
              <w:rPr>
                <w:lang w:val="en-US"/>
              </w:rPr>
              <w:t>Forceful browsing</w:t>
            </w:r>
          </w:p>
          <w:p w14:paraId="728A9FA4" w14:textId="77777777" w:rsidR="008C2AA2" w:rsidRPr="00FF472F" w:rsidRDefault="008C2AA2" w:rsidP="004A1D19">
            <w:pPr>
              <w:pStyle w:val="a3"/>
              <w:numPr>
                <w:ilvl w:val="0"/>
                <w:numId w:val="44"/>
              </w:numPr>
              <w:spacing w:before="120" w:after="120"/>
              <w:jc w:val="left"/>
            </w:pPr>
            <w:r>
              <w:t>Cookie Tampering</w:t>
            </w:r>
          </w:p>
        </w:tc>
        <w:tc>
          <w:tcPr>
            <w:tcW w:w="1149" w:type="dxa"/>
            <w:vAlign w:val="center"/>
          </w:tcPr>
          <w:p w14:paraId="4B1B43C0"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7002E940" w14:textId="77777777" w:rsidR="008C2AA2" w:rsidRPr="00AB5146" w:rsidRDefault="008C2AA2" w:rsidP="005939DD">
            <w:pPr>
              <w:jc w:val="right"/>
              <w:rPr>
                <w:sz w:val="20"/>
                <w:szCs w:val="20"/>
                <w:highlight w:val="yellow"/>
              </w:rPr>
            </w:pPr>
          </w:p>
        </w:tc>
        <w:tc>
          <w:tcPr>
            <w:tcW w:w="1712" w:type="dxa"/>
          </w:tcPr>
          <w:p w14:paraId="3ABB278C" w14:textId="77777777" w:rsidR="008C2AA2" w:rsidRPr="00AB5146" w:rsidRDefault="008C2AA2" w:rsidP="005939DD">
            <w:pPr>
              <w:jc w:val="right"/>
              <w:rPr>
                <w:sz w:val="20"/>
                <w:szCs w:val="20"/>
                <w:highlight w:val="yellow"/>
              </w:rPr>
            </w:pPr>
          </w:p>
        </w:tc>
      </w:tr>
      <w:tr w:rsidR="008C2AA2" w:rsidRPr="00AB5146" w14:paraId="72DE795F" w14:textId="77777777" w:rsidTr="00F94BCF">
        <w:trPr>
          <w:jc w:val="center"/>
        </w:trPr>
        <w:tc>
          <w:tcPr>
            <w:tcW w:w="606" w:type="dxa"/>
          </w:tcPr>
          <w:p w14:paraId="5E474075" w14:textId="77777777" w:rsidR="008C2AA2" w:rsidRDefault="008C2AA2" w:rsidP="005939DD">
            <w:pPr>
              <w:jc w:val="left"/>
              <w:rPr>
                <w:sz w:val="20"/>
                <w:szCs w:val="20"/>
                <w:lang w:val="en-US"/>
              </w:rPr>
            </w:pPr>
            <w:r>
              <w:rPr>
                <w:sz w:val="20"/>
                <w:szCs w:val="20"/>
                <w:lang w:val="en-US"/>
              </w:rPr>
              <w:t>8</w:t>
            </w:r>
          </w:p>
        </w:tc>
        <w:tc>
          <w:tcPr>
            <w:tcW w:w="4492" w:type="dxa"/>
          </w:tcPr>
          <w:p w14:paraId="6E80A14B" w14:textId="77777777" w:rsidR="008C2AA2" w:rsidRPr="00AB5146" w:rsidRDefault="008C2AA2" w:rsidP="005939DD">
            <w:pPr>
              <w:jc w:val="left"/>
              <w:rPr>
                <w:sz w:val="20"/>
                <w:szCs w:val="20"/>
              </w:rPr>
            </w:pPr>
            <w:r w:rsidRPr="00596D05">
              <w:t>Η προτεινόμενη λύση πρέπει να υποστηρίζει πίνακα ελέγχου προστασίας DDOS στο επιπέδου εφαρμογής.</w:t>
            </w:r>
          </w:p>
        </w:tc>
        <w:tc>
          <w:tcPr>
            <w:tcW w:w="1149" w:type="dxa"/>
            <w:vAlign w:val="center"/>
          </w:tcPr>
          <w:p w14:paraId="57B89D7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607D317F" w14:textId="77777777" w:rsidR="008C2AA2" w:rsidRPr="00AB5146" w:rsidRDefault="008C2AA2" w:rsidP="005939DD">
            <w:pPr>
              <w:jc w:val="right"/>
              <w:rPr>
                <w:sz w:val="20"/>
                <w:szCs w:val="20"/>
                <w:highlight w:val="yellow"/>
              </w:rPr>
            </w:pPr>
          </w:p>
        </w:tc>
        <w:tc>
          <w:tcPr>
            <w:tcW w:w="1712" w:type="dxa"/>
          </w:tcPr>
          <w:p w14:paraId="3DE0C47B" w14:textId="77777777" w:rsidR="008C2AA2" w:rsidRPr="00AB5146" w:rsidRDefault="008C2AA2" w:rsidP="005939DD">
            <w:pPr>
              <w:jc w:val="right"/>
              <w:rPr>
                <w:sz w:val="20"/>
                <w:szCs w:val="20"/>
                <w:highlight w:val="yellow"/>
              </w:rPr>
            </w:pPr>
          </w:p>
        </w:tc>
      </w:tr>
      <w:tr w:rsidR="008C2AA2" w:rsidRPr="00AB5146" w14:paraId="70F08AD7" w14:textId="77777777" w:rsidTr="00F94BCF">
        <w:trPr>
          <w:jc w:val="center"/>
        </w:trPr>
        <w:tc>
          <w:tcPr>
            <w:tcW w:w="606" w:type="dxa"/>
          </w:tcPr>
          <w:p w14:paraId="5BE337C8" w14:textId="77777777" w:rsidR="008C2AA2" w:rsidRDefault="008C2AA2" w:rsidP="005939DD">
            <w:pPr>
              <w:jc w:val="left"/>
              <w:rPr>
                <w:sz w:val="20"/>
                <w:szCs w:val="20"/>
                <w:lang w:val="en-US"/>
              </w:rPr>
            </w:pPr>
            <w:r>
              <w:rPr>
                <w:sz w:val="20"/>
                <w:szCs w:val="20"/>
                <w:lang w:val="en-US"/>
              </w:rPr>
              <w:t>9</w:t>
            </w:r>
          </w:p>
        </w:tc>
        <w:tc>
          <w:tcPr>
            <w:tcW w:w="4492" w:type="dxa"/>
          </w:tcPr>
          <w:p w14:paraId="36DFE0AE" w14:textId="77777777" w:rsidR="008C2AA2" w:rsidRPr="00AB5146" w:rsidRDefault="008C2AA2" w:rsidP="005939DD">
            <w:pPr>
              <w:jc w:val="left"/>
              <w:rPr>
                <w:sz w:val="20"/>
                <w:szCs w:val="20"/>
              </w:rPr>
            </w:pPr>
            <w:r w:rsidRPr="00596D05">
              <w:t>Η προτεινόμενη λύση πρέπει να υποστηρίζει την δημιουργία αναφορών προστασίας DDOS στο επιπέδου εφαρμογής.</w:t>
            </w:r>
          </w:p>
        </w:tc>
        <w:tc>
          <w:tcPr>
            <w:tcW w:w="1149" w:type="dxa"/>
            <w:vAlign w:val="center"/>
          </w:tcPr>
          <w:p w14:paraId="45BB31B3"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396E8C99" w14:textId="77777777" w:rsidR="008C2AA2" w:rsidRPr="00AB5146" w:rsidRDefault="008C2AA2" w:rsidP="005939DD">
            <w:pPr>
              <w:jc w:val="right"/>
              <w:rPr>
                <w:sz w:val="20"/>
                <w:szCs w:val="20"/>
                <w:highlight w:val="yellow"/>
              </w:rPr>
            </w:pPr>
          </w:p>
        </w:tc>
        <w:tc>
          <w:tcPr>
            <w:tcW w:w="1712" w:type="dxa"/>
          </w:tcPr>
          <w:p w14:paraId="6114AAFD" w14:textId="77777777" w:rsidR="008C2AA2" w:rsidRPr="00AB5146" w:rsidRDefault="008C2AA2" w:rsidP="005939DD">
            <w:pPr>
              <w:jc w:val="right"/>
              <w:rPr>
                <w:sz w:val="20"/>
                <w:szCs w:val="20"/>
                <w:highlight w:val="yellow"/>
              </w:rPr>
            </w:pPr>
          </w:p>
        </w:tc>
      </w:tr>
      <w:tr w:rsidR="008C2AA2" w:rsidRPr="00AB5146" w14:paraId="5B80D13C" w14:textId="77777777" w:rsidTr="00F94BCF">
        <w:trPr>
          <w:jc w:val="center"/>
        </w:trPr>
        <w:tc>
          <w:tcPr>
            <w:tcW w:w="606" w:type="dxa"/>
          </w:tcPr>
          <w:p w14:paraId="570B5FA0" w14:textId="77777777" w:rsidR="008C2AA2" w:rsidRDefault="008C2AA2" w:rsidP="005939DD">
            <w:pPr>
              <w:jc w:val="left"/>
              <w:rPr>
                <w:sz w:val="20"/>
                <w:szCs w:val="20"/>
                <w:lang w:val="en-US"/>
              </w:rPr>
            </w:pPr>
            <w:r>
              <w:rPr>
                <w:sz w:val="20"/>
                <w:szCs w:val="20"/>
                <w:lang w:val="en-US"/>
              </w:rPr>
              <w:t>10</w:t>
            </w:r>
          </w:p>
        </w:tc>
        <w:tc>
          <w:tcPr>
            <w:tcW w:w="4492" w:type="dxa"/>
          </w:tcPr>
          <w:p w14:paraId="6A607156" w14:textId="77777777" w:rsidR="008C2AA2" w:rsidRPr="00AB5146" w:rsidRDefault="008C2AA2" w:rsidP="005939DD">
            <w:pPr>
              <w:jc w:val="left"/>
              <w:rPr>
                <w:sz w:val="20"/>
                <w:szCs w:val="20"/>
              </w:rPr>
            </w:pPr>
            <w:r w:rsidRPr="00596D05">
              <w:t>Η προτεινόμενη λύση πρέπει να υποστηρίζει καταγραφή και ειδοποίηση προστασίας επιπέδου εφαρμογής DDOS.</w:t>
            </w:r>
          </w:p>
        </w:tc>
        <w:tc>
          <w:tcPr>
            <w:tcW w:w="1149" w:type="dxa"/>
            <w:vAlign w:val="center"/>
          </w:tcPr>
          <w:p w14:paraId="10E8E5E2"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51C7C952" w14:textId="77777777" w:rsidR="008C2AA2" w:rsidRPr="00AB5146" w:rsidRDefault="008C2AA2" w:rsidP="005939DD">
            <w:pPr>
              <w:jc w:val="right"/>
              <w:rPr>
                <w:sz w:val="20"/>
                <w:szCs w:val="20"/>
                <w:highlight w:val="yellow"/>
              </w:rPr>
            </w:pPr>
          </w:p>
        </w:tc>
        <w:tc>
          <w:tcPr>
            <w:tcW w:w="1712" w:type="dxa"/>
          </w:tcPr>
          <w:p w14:paraId="78832DCC" w14:textId="77777777" w:rsidR="008C2AA2" w:rsidRPr="00AB5146" w:rsidRDefault="008C2AA2" w:rsidP="005939DD">
            <w:pPr>
              <w:jc w:val="right"/>
              <w:rPr>
                <w:sz w:val="20"/>
                <w:szCs w:val="20"/>
                <w:highlight w:val="yellow"/>
              </w:rPr>
            </w:pPr>
          </w:p>
        </w:tc>
      </w:tr>
    </w:tbl>
    <w:p w14:paraId="77E7DAD0" w14:textId="77777777" w:rsidR="008C2AA2" w:rsidRPr="00EB5A42" w:rsidRDefault="008C2AA2" w:rsidP="004A1D19">
      <w:pPr>
        <w:pStyle w:val="a3"/>
        <w:numPr>
          <w:ilvl w:val="1"/>
          <w:numId w:val="48"/>
        </w:numPr>
        <w:rPr>
          <w:b/>
          <w:bCs/>
        </w:rPr>
      </w:pPr>
      <w:bookmarkStart w:id="631" w:name="_Toc57762462"/>
      <w:r w:rsidRPr="00EB5A42">
        <w:rPr>
          <w:b/>
          <w:bCs/>
        </w:rPr>
        <w:t>Αναφορές / Πίνακας Ελέγχου</w:t>
      </w:r>
      <w:bookmarkEnd w:id="631"/>
    </w:p>
    <w:tbl>
      <w:tblPr>
        <w:tblStyle w:val="a5"/>
        <w:tblW w:w="0" w:type="auto"/>
        <w:jc w:val="center"/>
        <w:tblLook w:val="04A0" w:firstRow="1" w:lastRow="0" w:firstColumn="1" w:lastColumn="0" w:noHBand="0" w:noVBand="1"/>
      </w:tblPr>
      <w:tblGrid>
        <w:gridCol w:w="606"/>
        <w:gridCol w:w="4634"/>
        <w:gridCol w:w="1290"/>
        <w:gridCol w:w="1352"/>
        <w:gridCol w:w="1712"/>
      </w:tblGrid>
      <w:tr w:rsidR="008C2AA2" w:rsidRPr="00AB5146" w14:paraId="77B55C8D" w14:textId="77777777" w:rsidTr="00F94BCF">
        <w:trPr>
          <w:jc w:val="center"/>
        </w:trPr>
        <w:tc>
          <w:tcPr>
            <w:tcW w:w="606" w:type="dxa"/>
            <w:vAlign w:val="center"/>
          </w:tcPr>
          <w:p w14:paraId="14C24C9C" w14:textId="77777777" w:rsidR="008C2AA2" w:rsidRPr="00AB5146" w:rsidRDefault="008C2AA2" w:rsidP="005939DD">
            <w:pPr>
              <w:jc w:val="center"/>
              <w:rPr>
                <w:b/>
                <w:bCs/>
                <w:sz w:val="20"/>
                <w:szCs w:val="20"/>
              </w:rPr>
            </w:pPr>
            <w:r w:rsidRPr="00AB5146">
              <w:rPr>
                <w:b/>
                <w:bCs/>
                <w:sz w:val="20"/>
                <w:szCs w:val="20"/>
              </w:rPr>
              <w:t>Α/Α</w:t>
            </w:r>
          </w:p>
        </w:tc>
        <w:tc>
          <w:tcPr>
            <w:tcW w:w="4634" w:type="dxa"/>
            <w:vAlign w:val="center"/>
          </w:tcPr>
          <w:p w14:paraId="7D01B7A3" w14:textId="77777777" w:rsidR="008C2AA2" w:rsidRPr="00AB5146" w:rsidRDefault="008C2AA2" w:rsidP="005939DD">
            <w:pPr>
              <w:jc w:val="center"/>
              <w:rPr>
                <w:b/>
                <w:bCs/>
                <w:sz w:val="20"/>
                <w:szCs w:val="20"/>
              </w:rPr>
            </w:pPr>
            <w:r w:rsidRPr="00AB5146">
              <w:rPr>
                <w:b/>
                <w:bCs/>
                <w:sz w:val="20"/>
                <w:szCs w:val="20"/>
              </w:rPr>
              <w:t>ΠΡΟΔΙΑΦΡΑΦΗ</w:t>
            </w:r>
          </w:p>
        </w:tc>
        <w:tc>
          <w:tcPr>
            <w:tcW w:w="1007" w:type="dxa"/>
            <w:vAlign w:val="center"/>
          </w:tcPr>
          <w:p w14:paraId="45EEE68B"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790F45EC"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59FA705C"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014C5BAF" w14:textId="77777777" w:rsidTr="00F94BCF">
        <w:trPr>
          <w:jc w:val="center"/>
        </w:trPr>
        <w:tc>
          <w:tcPr>
            <w:tcW w:w="606" w:type="dxa"/>
          </w:tcPr>
          <w:p w14:paraId="03AC72FB" w14:textId="77777777" w:rsidR="008C2AA2" w:rsidRPr="00AB5146" w:rsidRDefault="008C2AA2" w:rsidP="005939DD">
            <w:pPr>
              <w:rPr>
                <w:sz w:val="20"/>
                <w:szCs w:val="20"/>
                <w:lang w:val="en-US"/>
              </w:rPr>
            </w:pPr>
            <w:r>
              <w:rPr>
                <w:sz w:val="20"/>
                <w:szCs w:val="20"/>
                <w:lang w:val="en-US"/>
              </w:rPr>
              <w:t>1</w:t>
            </w:r>
          </w:p>
        </w:tc>
        <w:tc>
          <w:tcPr>
            <w:tcW w:w="4634" w:type="dxa"/>
          </w:tcPr>
          <w:p w14:paraId="09C3AE13" w14:textId="77777777" w:rsidR="008C2AA2" w:rsidRPr="002E0381" w:rsidRDefault="008C2AA2" w:rsidP="005939DD">
            <w:pPr>
              <w:jc w:val="left"/>
              <w:rPr>
                <w:sz w:val="20"/>
                <w:szCs w:val="20"/>
              </w:rPr>
            </w:pPr>
            <w:r w:rsidRPr="008C233F">
              <w:t>Ο πίνακας ελέγχου θα πρέπει να συνοψίζει πληροφορίες σχετικά με το συνολικό σύστημα όπως και για όλες τις δυνατότητες του.</w:t>
            </w:r>
          </w:p>
        </w:tc>
        <w:tc>
          <w:tcPr>
            <w:tcW w:w="1007" w:type="dxa"/>
            <w:vAlign w:val="center"/>
          </w:tcPr>
          <w:p w14:paraId="32F9CCCB"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343262EF" w14:textId="77777777" w:rsidR="008C2AA2" w:rsidRPr="002E0381" w:rsidRDefault="008C2AA2" w:rsidP="005939DD">
            <w:pPr>
              <w:jc w:val="right"/>
              <w:rPr>
                <w:sz w:val="20"/>
                <w:szCs w:val="20"/>
              </w:rPr>
            </w:pPr>
          </w:p>
        </w:tc>
        <w:tc>
          <w:tcPr>
            <w:tcW w:w="1712" w:type="dxa"/>
          </w:tcPr>
          <w:p w14:paraId="0C0A46D7" w14:textId="77777777" w:rsidR="008C2AA2" w:rsidRPr="00AB5146" w:rsidRDefault="008C2AA2" w:rsidP="005939DD">
            <w:pPr>
              <w:jc w:val="right"/>
              <w:rPr>
                <w:sz w:val="20"/>
                <w:szCs w:val="20"/>
              </w:rPr>
            </w:pPr>
          </w:p>
        </w:tc>
      </w:tr>
      <w:tr w:rsidR="008C2AA2" w:rsidRPr="00AB5146" w14:paraId="0A5ACB26" w14:textId="77777777" w:rsidTr="00F94BCF">
        <w:trPr>
          <w:jc w:val="center"/>
        </w:trPr>
        <w:tc>
          <w:tcPr>
            <w:tcW w:w="606" w:type="dxa"/>
          </w:tcPr>
          <w:p w14:paraId="6965F72D" w14:textId="77777777" w:rsidR="008C2AA2" w:rsidRPr="003F4F49" w:rsidRDefault="008C2AA2" w:rsidP="005939DD">
            <w:pPr>
              <w:jc w:val="left"/>
              <w:rPr>
                <w:sz w:val="20"/>
                <w:szCs w:val="20"/>
                <w:lang w:val="en-US"/>
              </w:rPr>
            </w:pPr>
            <w:r>
              <w:rPr>
                <w:sz w:val="20"/>
                <w:szCs w:val="20"/>
                <w:lang w:val="en-US"/>
              </w:rPr>
              <w:t>2</w:t>
            </w:r>
          </w:p>
        </w:tc>
        <w:tc>
          <w:tcPr>
            <w:tcW w:w="4634" w:type="dxa"/>
          </w:tcPr>
          <w:p w14:paraId="07C878CE" w14:textId="77777777" w:rsidR="008C2AA2" w:rsidRPr="00AB5146" w:rsidRDefault="008C2AA2" w:rsidP="005939DD">
            <w:pPr>
              <w:jc w:val="left"/>
              <w:rPr>
                <w:sz w:val="20"/>
                <w:szCs w:val="20"/>
              </w:rPr>
            </w:pPr>
            <w:r w:rsidRPr="008C233F">
              <w:t>Στατιστικά στοιχεία της κίνησης (traffic) ώστε να φαίνεται ποιο ποσοστό προβλημάτων παρουσιάζονται στον διακομιστή μεσολάβησης προστασίας API (API Protection Proxy) και ποια εμφανίζονται στον διακομιστή API (API Server).</w:t>
            </w:r>
          </w:p>
        </w:tc>
        <w:tc>
          <w:tcPr>
            <w:tcW w:w="1007" w:type="dxa"/>
            <w:vAlign w:val="center"/>
          </w:tcPr>
          <w:p w14:paraId="30CF34A7"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823BEE4" w14:textId="77777777" w:rsidR="008C2AA2" w:rsidRPr="00AB5146" w:rsidRDefault="008C2AA2" w:rsidP="005939DD">
            <w:pPr>
              <w:jc w:val="right"/>
              <w:rPr>
                <w:sz w:val="20"/>
                <w:szCs w:val="20"/>
              </w:rPr>
            </w:pPr>
          </w:p>
        </w:tc>
        <w:tc>
          <w:tcPr>
            <w:tcW w:w="1712" w:type="dxa"/>
          </w:tcPr>
          <w:p w14:paraId="2E5EEA99" w14:textId="77777777" w:rsidR="008C2AA2" w:rsidRPr="00AB5146" w:rsidRDefault="008C2AA2" w:rsidP="005939DD">
            <w:pPr>
              <w:jc w:val="right"/>
              <w:rPr>
                <w:sz w:val="20"/>
                <w:szCs w:val="20"/>
              </w:rPr>
            </w:pPr>
          </w:p>
        </w:tc>
      </w:tr>
      <w:tr w:rsidR="008C2AA2" w:rsidRPr="00AB5146" w14:paraId="3651B759" w14:textId="77777777" w:rsidTr="00F94BCF">
        <w:trPr>
          <w:jc w:val="center"/>
        </w:trPr>
        <w:tc>
          <w:tcPr>
            <w:tcW w:w="606" w:type="dxa"/>
          </w:tcPr>
          <w:p w14:paraId="583022EE" w14:textId="77777777" w:rsidR="008C2AA2" w:rsidRPr="003F4F49" w:rsidRDefault="008C2AA2" w:rsidP="005939DD">
            <w:pPr>
              <w:rPr>
                <w:sz w:val="20"/>
                <w:szCs w:val="20"/>
                <w:lang w:val="en-US"/>
              </w:rPr>
            </w:pPr>
            <w:r>
              <w:rPr>
                <w:sz w:val="20"/>
                <w:szCs w:val="20"/>
                <w:lang w:val="en-US"/>
              </w:rPr>
              <w:t>3</w:t>
            </w:r>
          </w:p>
        </w:tc>
        <w:tc>
          <w:tcPr>
            <w:tcW w:w="4634" w:type="dxa"/>
          </w:tcPr>
          <w:p w14:paraId="49B8F228" w14:textId="77777777" w:rsidR="008C2AA2" w:rsidRPr="00AC3D41" w:rsidRDefault="008C2AA2" w:rsidP="005939DD">
            <w:pPr>
              <w:jc w:val="left"/>
              <w:rPr>
                <w:sz w:val="20"/>
                <w:szCs w:val="20"/>
                <w:lang w:val="en-US"/>
              </w:rPr>
            </w:pPr>
            <w:r w:rsidRPr="008C233F">
              <w:t xml:space="preserve">Απεικόνιση απορρίψεων και σφαλμάτων  ταξινομημένα ανά αιτία. </w:t>
            </w:r>
            <w:r w:rsidRPr="00AC3D41">
              <w:rPr>
                <w:lang w:val="en-US"/>
              </w:rPr>
              <w:t>(</w:t>
            </w:r>
            <w:r w:rsidRPr="008C233F">
              <w:t>για</w:t>
            </w:r>
            <w:r w:rsidRPr="00AC3D41">
              <w:rPr>
                <w:lang w:val="en-US"/>
              </w:rPr>
              <w:t xml:space="preserve"> </w:t>
            </w:r>
            <w:r w:rsidRPr="008C233F">
              <w:t>παράδειγμα</w:t>
            </w:r>
            <w:r w:rsidRPr="00AC3D41">
              <w:rPr>
                <w:lang w:val="en-US"/>
              </w:rPr>
              <w:t xml:space="preserve"> 4xx, 5xx, invalid signature, expired token </w:t>
            </w:r>
            <w:r w:rsidRPr="008C233F">
              <w:t>κ</w:t>
            </w:r>
            <w:r w:rsidRPr="00AC3D41">
              <w:rPr>
                <w:lang w:val="en-US"/>
              </w:rPr>
              <w:t>.</w:t>
            </w:r>
            <w:r w:rsidRPr="008C233F">
              <w:t>ο</w:t>
            </w:r>
            <w:r w:rsidRPr="00AC3D41">
              <w:rPr>
                <w:lang w:val="en-US"/>
              </w:rPr>
              <w:t>.</w:t>
            </w:r>
            <w:r w:rsidRPr="008C233F">
              <w:t>κ</w:t>
            </w:r>
            <w:r w:rsidRPr="00AC3D41">
              <w:rPr>
                <w:lang w:val="en-US"/>
              </w:rPr>
              <w:t xml:space="preserve">) </w:t>
            </w:r>
          </w:p>
        </w:tc>
        <w:tc>
          <w:tcPr>
            <w:tcW w:w="1007" w:type="dxa"/>
            <w:vAlign w:val="center"/>
          </w:tcPr>
          <w:p w14:paraId="572EBF5F"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37708D5C" w14:textId="77777777" w:rsidR="008C2AA2" w:rsidRPr="00AB5146" w:rsidRDefault="008C2AA2" w:rsidP="005939DD">
            <w:pPr>
              <w:jc w:val="right"/>
              <w:rPr>
                <w:sz w:val="20"/>
                <w:szCs w:val="20"/>
              </w:rPr>
            </w:pPr>
          </w:p>
        </w:tc>
        <w:tc>
          <w:tcPr>
            <w:tcW w:w="1712" w:type="dxa"/>
          </w:tcPr>
          <w:p w14:paraId="73EBC0D6" w14:textId="77777777" w:rsidR="008C2AA2" w:rsidRPr="00AB5146" w:rsidRDefault="008C2AA2" w:rsidP="005939DD">
            <w:pPr>
              <w:jc w:val="right"/>
              <w:rPr>
                <w:sz w:val="20"/>
                <w:szCs w:val="20"/>
              </w:rPr>
            </w:pPr>
          </w:p>
        </w:tc>
      </w:tr>
      <w:tr w:rsidR="008C2AA2" w:rsidRPr="00AB5146" w14:paraId="37F15274" w14:textId="77777777" w:rsidTr="00F94BCF">
        <w:trPr>
          <w:jc w:val="center"/>
        </w:trPr>
        <w:tc>
          <w:tcPr>
            <w:tcW w:w="606" w:type="dxa"/>
          </w:tcPr>
          <w:p w14:paraId="77F3907E" w14:textId="77777777" w:rsidR="008C2AA2" w:rsidRPr="003F4F49" w:rsidRDefault="008C2AA2" w:rsidP="005939DD">
            <w:pPr>
              <w:jc w:val="left"/>
              <w:rPr>
                <w:sz w:val="20"/>
                <w:szCs w:val="20"/>
                <w:lang w:val="en-US"/>
              </w:rPr>
            </w:pPr>
            <w:r>
              <w:rPr>
                <w:sz w:val="20"/>
                <w:szCs w:val="20"/>
                <w:lang w:val="en-US"/>
              </w:rPr>
              <w:t>4</w:t>
            </w:r>
          </w:p>
        </w:tc>
        <w:tc>
          <w:tcPr>
            <w:tcW w:w="4634" w:type="dxa"/>
          </w:tcPr>
          <w:p w14:paraId="55FB36B2" w14:textId="77777777" w:rsidR="008C2AA2" w:rsidRPr="00AB5146" w:rsidRDefault="008C2AA2" w:rsidP="005939DD">
            <w:pPr>
              <w:jc w:val="left"/>
              <w:rPr>
                <w:sz w:val="20"/>
                <w:szCs w:val="20"/>
              </w:rPr>
            </w:pPr>
            <w:r w:rsidRPr="008C233F">
              <w:t>Απεικόνιση χρόνου απόκρισης των APIs, δηλαδή χρόνος που απαιτείται από τη στιγμή που το σύστημα λαμβάνει ένα αίτημα API έως ότου επιστρέφεται το τελευταίο πακέτο της απόκρισης στον πελάτη.</w:t>
            </w:r>
          </w:p>
        </w:tc>
        <w:tc>
          <w:tcPr>
            <w:tcW w:w="1007" w:type="dxa"/>
            <w:vAlign w:val="center"/>
          </w:tcPr>
          <w:p w14:paraId="216E2D7F"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1AD42B05" w14:textId="77777777" w:rsidR="008C2AA2" w:rsidRPr="00AB5146" w:rsidRDefault="008C2AA2" w:rsidP="005939DD">
            <w:pPr>
              <w:jc w:val="right"/>
              <w:rPr>
                <w:sz w:val="20"/>
                <w:szCs w:val="20"/>
              </w:rPr>
            </w:pPr>
          </w:p>
        </w:tc>
        <w:tc>
          <w:tcPr>
            <w:tcW w:w="1712" w:type="dxa"/>
          </w:tcPr>
          <w:p w14:paraId="5883160A" w14:textId="77777777" w:rsidR="008C2AA2" w:rsidRPr="00AB5146" w:rsidRDefault="008C2AA2" w:rsidP="005939DD">
            <w:pPr>
              <w:jc w:val="right"/>
              <w:rPr>
                <w:sz w:val="20"/>
                <w:szCs w:val="20"/>
              </w:rPr>
            </w:pPr>
          </w:p>
        </w:tc>
      </w:tr>
      <w:tr w:rsidR="008C2AA2" w:rsidRPr="00AB5146" w14:paraId="60E598B6" w14:textId="77777777" w:rsidTr="00F94BCF">
        <w:trPr>
          <w:jc w:val="center"/>
        </w:trPr>
        <w:tc>
          <w:tcPr>
            <w:tcW w:w="606" w:type="dxa"/>
          </w:tcPr>
          <w:p w14:paraId="3FF4F74B" w14:textId="77777777" w:rsidR="008C2AA2" w:rsidRPr="003F4F49" w:rsidRDefault="008C2AA2" w:rsidP="005939DD">
            <w:pPr>
              <w:jc w:val="left"/>
              <w:rPr>
                <w:sz w:val="20"/>
                <w:szCs w:val="20"/>
                <w:lang w:val="en-US"/>
              </w:rPr>
            </w:pPr>
            <w:r>
              <w:rPr>
                <w:sz w:val="20"/>
                <w:szCs w:val="20"/>
                <w:lang w:val="en-US"/>
              </w:rPr>
              <w:lastRenderedPageBreak/>
              <w:t>5</w:t>
            </w:r>
          </w:p>
        </w:tc>
        <w:tc>
          <w:tcPr>
            <w:tcW w:w="4634" w:type="dxa"/>
          </w:tcPr>
          <w:p w14:paraId="33BFD934" w14:textId="77777777" w:rsidR="008C2AA2" w:rsidRPr="00FF472F" w:rsidRDefault="008C2AA2" w:rsidP="005939DD">
            <w:pPr>
              <w:jc w:val="left"/>
            </w:pPr>
            <w:r w:rsidRPr="008C233F">
              <w:t>Απεικόνιση της κίνησης ανά τύπο πελάτη, λειτουργικό σύστημα πελάτη και μέθοδο ελέγχου ταυτότητας</w:t>
            </w:r>
          </w:p>
        </w:tc>
        <w:tc>
          <w:tcPr>
            <w:tcW w:w="1007" w:type="dxa"/>
            <w:vAlign w:val="center"/>
          </w:tcPr>
          <w:p w14:paraId="61FC7B60"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2E1609C3" w14:textId="77777777" w:rsidR="008C2AA2" w:rsidRPr="00AB5146" w:rsidRDefault="008C2AA2" w:rsidP="005939DD">
            <w:pPr>
              <w:jc w:val="right"/>
              <w:rPr>
                <w:sz w:val="20"/>
                <w:szCs w:val="20"/>
              </w:rPr>
            </w:pPr>
          </w:p>
        </w:tc>
        <w:tc>
          <w:tcPr>
            <w:tcW w:w="1712" w:type="dxa"/>
          </w:tcPr>
          <w:p w14:paraId="1E81494C" w14:textId="77777777" w:rsidR="008C2AA2" w:rsidRPr="00AB5146" w:rsidRDefault="008C2AA2" w:rsidP="005939DD">
            <w:pPr>
              <w:jc w:val="right"/>
              <w:rPr>
                <w:sz w:val="20"/>
                <w:szCs w:val="20"/>
              </w:rPr>
            </w:pPr>
          </w:p>
        </w:tc>
      </w:tr>
      <w:tr w:rsidR="008C2AA2" w:rsidRPr="00AB5146" w14:paraId="1C1FC956" w14:textId="77777777" w:rsidTr="00F94BCF">
        <w:trPr>
          <w:jc w:val="center"/>
        </w:trPr>
        <w:tc>
          <w:tcPr>
            <w:tcW w:w="606" w:type="dxa"/>
          </w:tcPr>
          <w:p w14:paraId="63206F7B" w14:textId="77777777" w:rsidR="008C2AA2" w:rsidRPr="003F4F49" w:rsidRDefault="008C2AA2" w:rsidP="005939DD">
            <w:pPr>
              <w:jc w:val="left"/>
              <w:rPr>
                <w:sz w:val="20"/>
                <w:szCs w:val="20"/>
                <w:lang w:val="en-US"/>
              </w:rPr>
            </w:pPr>
            <w:r>
              <w:rPr>
                <w:sz w:val="20"/>
                <w:szCs w:val="20"/>
                <w:lang w:val="en-US"/>
              </w:rPr>
              <w:t>6</w:t>
            </w:r>
          </w:p>
        </w:tc>
        <w:tc>
          <w:tcPr>
            <w:tcW w:w="4634" w:type="dxa"/>
          </w:tcPr>
          <w:p w14:paraId="6E61BB11" w14:textId="77777777" w:rsidR="008C2AA2" w:rsidRPr="00ED1FDE" w:rsidRDefault="008C2AA2" w:rsidP="005939DD">
            <w:pPr>
              <w:jc w:val="left"/>
            </w:pPr>
            <w:r w:rsidRPr="008C233F">
              <w:t>Απεικόνισης της κίνησης βάσει τη χώρας προέλευσης.</w:t>
            </w:r>
          </w:p>
        </w:tc>
        <w:tc>
          <w:tcPr>
            <w:tcW w:w="1007" w:type="dxa"/>
            <w:vAlign w:val="center"/>
          </w:tcPr>
          <w:p w14:paraId="36525EE8"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110FBB22" w14:textId="77777777" w:rsidR="008C2AA2" w:rsidRPr="00AB5146" w:rsidRDefault="008C2AA2" w:rsidP="005939DD">
            <w:pPr>
              <w:jc w:val="right"/>
              <w:rPr>
                <w:sz w:val="20"/>
                <w:szCs w:val="20"/>
                <w:highlight w:val="yellow"/>
              </w:rPr>
            </w:pPr>
          </w:p>
        </w:tc>
        <w:tc>
          <w:tcPr>
            <w:tcW w:w="1712" w:type="dxa"/>
          </w:tcPr>
          <w:p w14:paraId="238ABA74" w14:textId="77777777" w:rsidR="008C2AA2" w:rsidRPr="00AB5146" w:rsidRDefault="008C2AA2" w:rsidP="005939DD">
            <w:pPr>
              <w:jc w:val="right"/>
              <w:rPr>
                <w:sz w:val="20"/>
                <w:szCs w:val="20"/>
                <w:highlight w:val="yellow"/>
              </w:rPr>
            </w:pPr>
          </w:p>
        </w:tc>
      </w:tr>
      <w:tr w:rsidR="008C2AA2" w:rsidRPr="00AB5146" w14:paraId="7AAD6C0C" w14:textId="77777777" w:rsidTr="00F94BCF">
        <w:trPr>
          <w:jc w:val="center"/>
        </w:trPr>
        <w:tc>
          <w:tcPr>
            <w:tcW w:w="606" w:type="dxa"/>
          </w:tcPr>
          <w:p w14:paraId="0A7BAFE1" w14:textId="77777777" w:rsidR="008C2AA2" w:rsidRDefault="008C2AA2" w:rsidP="005939DD">
            <w:pPr>
              <w:jc w:val="left"/>
              <w:rPr>
                <w:sz w:val="20"/>
                <w:szCs w:val="20"/>
                <w:lang w:val="en-US"/>
              </w:rPr>
            </w:pPr>
            <w:r>
              <w:rPr>
                <w:sz w:val="20"/>
                <w:szCs w:val="20"/>
                <w:lang w:val="en-US"/>
              </w:rPr>
              <w:t>7</w:t>
            </w:r>
          </w:p>
        </w:tc>
        <w:tc>
          <w:tcPr>
            <w:tcW w:w="4634" w:type="dxa"/>
          </w:tcPr>
          <w:p w14:paraId="4616F0BA" w14:textId="77777777" w:rsidR="008C2AA2" w:rsidRPr="00FF472F" w:rsidRDefault="008C2AA2" w:rsidP="005939DD">
            <w:pPr>
              <w:jc w:val="left"/>
            </w:pPr>
            <w:r w:rsidRPr="008C233F">
              <w:t>Απεικόνιση συμβάντων ασφαλειας συμπεριλαμβανομένων του αριθμού των επιθέσεων σε εφαρμογές ιστού, των IP διευθύνσεων που έκαναν την παραβίαση και των κακόβουλων συναλλαγών, ανά IP που έκανε τη παράβαση, ανά παραβίαση και ανά βαρύτητα παραβίασης.</w:t>
            </w:r>
          </w:p>
        </w:tc>
        <w:tc>
          <w:tcPr>
            <w:tcW w:w="1007" w:type="dxa"/>
            <w:vAlign w:val="center"/>
          </w:tcPr>
          <w:p w14:paraId="791DECEE" w14:textId="77777777" w:rsidR="008C2AA2" w:rsidRPr="00AB5146" w:rsidRDefault="008C2AA2" w:rsidP="005939DD">
            <w:pPr>
              <w:jc w:val="center"/>
              <w:rPr>
                <w:sz w:val="20"/>
                <w:szCs w:val="20"/>
                <w:highlight w:val="yellow"/>
              </w:rPr>
            </w:pPr>
            <w:r w:rsidRPr="007E6F8E">
              <w:rPr>
                <w:b/>
                <w:bCs/>
                <w:sz w:val="20"/>
                <w:szCs w:val="20"/>
                <w:lang w:val="en-US"/>
              </w:rPr>
              <w:t>NAI</w:t>
            </w:r>
          </w:p>
        </w:tc>
        <w:tc>
          <w:tcPr>
            <w:tcW w:w="1352" w:type="dxa"/>
          </w:tcPr>
          <w:p w14:paraId="0C174CBE" w14:textId="77777777" w:rsidR="008C2AA2" w:rsidRPr="00AB5146" w:rsidRDefault="008C2AA2" w:rsidP="005939DD">
            <w:pPr>
              <w:jc w:val="right"/>
              <w:rPr>
                <w:sz w:val="20"/>
                <w:szCs w:val="20"/>
                <w:highlight w:val="yellow"/>
              </w:rPr>
            </w:pPr>
          </w:p>
        </w:tc>
        <w:tc>
          <w:tcPr>
            <w:tcW w:w="1712" w:type="dxa"/>
          </w:tcPr>
          <w:p w14:paraId="74E7C640" w14:textId="77777777" w:rsidR="008C2AA2" w:rsidRPr="00AB5146" w:rsidRDefault="008C2AA2" w:rsidP="005939DD">
            <w:pPr>
              <w:jc w:val="right"/>
              <w:rPr>
                <w:sz w:val="20"/>
                <w:szCs w:val="20"/>
                <w:highlight w:val="yellow"/>
              </w:rPr>
            </w:pPr>
          </w:p>
        </w:tc>
      </w:tr>
    </w:tbl>
    <w:p w14:paraId="6A1710A7" w14:textId="77777777" w:rsidR="008C2AA2" w:rsidRPr="00EB5A42" w:rsidRDefault="008C2AA2" w:rsidP="004A1D19">
      <w:pPr>
        <w:pStyle w:val="a3"/>
        <w:numPr>
          <w:ilvl w:val="0"/>
          <w:numId w:val="47"/>
        </w:numPr>
        <w:rPr>
          <w:b/>
          <w:bCs/>
        </w:rPr>
      </w:pPr>
      <w:bookmarkStart w:id="632" w:name="_Toc57762463"/>
      <w:r w:rsidRPr="00EB5A42">
        <w:rPr>
          <w:b/>
          <w:bCs/>
        </w:rPr>
        <w:t>Υπηρεσίες Εγγύησης Καλής Λειτουργίας και Συντήρησης Συστήματος</w:t>
      </w:r>
      <w:bookmarkEnd w:id="632"/>
    </w:p>
    <w:tbl>
      <w:tblPr>
        <w:tblStyle w:val="a5"/>
        <w:tblW w:w="0" w:type="auto"/>
        <w:jc w:val="center"/>
        <w:tblLook w:val="04A0" w:firstRow="1" w:lastRow="0" w:firstColumn="1" w:lastColumn="0" w:noHBand="0" w:noVBand="1"/>
      </w:tblPr>
      <w:tblGrid>
        <w:gridCol w:w="606"/>
        <w:gridCol w:w="4351"/>
        <w:gridCol w:w="1290"/>
        <w:gridCol w:w="1352"/>
        <w:gridCol w:w="1712"/>
      </w:tblGrid>
      <w:tr w:rsidR="008C2AA2" w:rsidRPr="00AB5146" w14:paraId="26FF31E6" w14:textId="77777777" w:rsidTr="00B104BE">
        <w:trPr>
          <w:jc w:val="center"/>
        </w:trPr>
        <w:tc>
          <w:tcPr>
            <w:tcW w:w="606" w:type="dxa"/>
            <w:vAlign w:val="center"/>
          </w:tcPr>
          <w:p w14:paraId="11E6C018" w14:textId="77777777" w:rsidR="008C2AA2" w:rsidRPr="00AB5146" w:rsidRDefault="008C2AA2" w:rsidP="005939DD">
            <w:pPr>
              <w:jc w:val="center"/>
              <w:rPr>
                <w:b/>
                <w:bCs/>
                <w:sz w:val="20"/>
                <w:szCs w:val="20"/>
              </w:rPr>
            </w:pPr>
            <w:r w:rsidRPr="00AB5146">
              <w:rPr>
                <w:b/>
                <w:bCs/>
                <w:sz w:val="20"/>
                <w:szCs w:val="20"/>
              </w:rPr>
              <w:t>Α/Α</w:t>
            </w:r>
          </w:p>
        </w:tc>
        <w:tc>
          <w:tcPr>
            <w:tcW w:w="4351" w:type="dxa"/>
            <w:vAlign w:val="center"/>
          </w:tcPr>
          <w:p w14:paraId="5C6421FF" w14:textId="77777777" w:rsidR="008C2AA2" w:rsidRPr="00AB5146" w:rsidRDefault="008C2AA2" w:rsidP="005939DD">
            <w:pPr>
              <w:jc w:val="center"/>
              <w:rPr>
                <w:b/>
                <w:bCs/>
                <w:sz w:val="20"/>
                <w:szCs w:val="20"/>
              </w:rPr>
            </w:pPr>
            <w:r w:rsidRPr="00AB5146">
              <w:rPr>
                <w:b/>
                <w:bCs/>
                <w:sz w:val="20"/>
                <w:szCs w:val="20"/>
              </w:rPr>
              <w:t>ΠΡΟΔΙΑΦΡΑΦΗ</w:t>
            </w:r>
          </w:p>
        </w:tc>
        <w:tc>
          <w:tcPr>
            <w:tcW w:w="1290" w:type="dxa"/>
            <w:vAlign w:val="center"/>
          </w:tcPr>
          <w:p w14:paraId="08792635" w14:textId="77777777" w:rsidR="008C2AA2" w:rsidRPr="00AB5146" w:rsidRDefault="008C2AA2" w:rsidP="005939DD">
            <w:pPr>
              <w:jc w:val="center"/>
              <w:rPr>
                <w:b/>
                <w:bCs/>
                <w:sz w:val="20"/>
                <w:szCs w:val="20"/>
              </w:rPr>
            </w:pPr>
            <w:r w:rsidRPr="00AB5146">
              <w:rPr>
                <w:b/>
                <w:bCs/>
                <w:sz w:val="20"/>
                <w:szCs w:val="20"/>
              </w:rPr>
              <w:t>ΑΠΑΙΤΗΣΗ</w:t>
            </w:r>
          </w:p>
        </w:tc>
        <w:tc>
          <w:tcPr>
            <w:tcW w:w="1352" w:type="dxa"/>
            <w:vAlign w:val="center"/>
          </w:tcPr>
          <w:p w14:paraId="2ABB6851" w14:textId="77777777" w:rsidR="008C2AA2" w:rsidRPr="00AB5146" w:rsidRDefault="008C2AA2" w:rsidP="005939DD">
            <w:pPr>
              <w:jc w:val="center"/>
              <w:rPr>
                <w:b/>
                <w:bCs/>
                <w:sz w:val="20"/>
                <w:szCs w:val="20"/>
              </w:rPr>
            </w:pPr>
            <w:r w:rsidRPr="00AB5146">
              <w:rPr>
                <w:b/>
                <w:bCs/>
                <w:sz w:val="20"/>
                <w:szCs w:val="20"/>
              </w:rPr>
              <w:t>ΑΠΑΝΤΗΣΗ</w:t>
            </w:r>
          </w:p>
        </w:tc>
        <w:tc>
          <w:tcPr>
            <w:tcW w:w="1712" w:type="dxa"/>
            <w:vAlign w:val="center"/>
          </w:tcPr>
          <w:p w14:paraId="729DB394" w14:textId="77777777" w:rsidR="008C2AA2" w:rsidRPr="00AB5146" w:rsidRDefault="008C2AA2" w:rsidP="005939DD">
            <w:pPr>
              <w:jc w:val="center"/>
              <w:rPr>
                <w:b/>
                <w:bCs/>
                <w:sz w:val="20"/>
                <w:szCs w:val="20"/>
              </w:rPr>
            </w:pPr>
            <w:r w:rsidRPr="00AB5146">
              <w:rPr>
                <w:b/>
                <w:bCs/>
                <w:sz w:val="20"/>
                <w:szCs w:val="20"/>
              </w:rPr>
              <w:t>ΠΑΡΑΠΟΜΠΗ ΤΕΚΜΗΡΙΩΣΗΣ</w:t>
            </w:r>
          </w:p>
        </w:tc>
      </w:tr>
      <w:tr w:rsidR="008C2AA2" w:rsidRPr="00AB5146" w14:paraId="551A7405" w14:textId="77777777" w:rsidTr="00B104BE">
        <w:trPr>
          <w:jc w:val="center"/>
        </w:trPr>
        <w:tc>
          <w:tcPr>
            <w:tcW w:w="606" w:type="dxa"/>
          </w:tcPr>
          <w:p w14:paraId="272A0538" w14:textId="77777777" w:rsidR="008C2AA2" w:rsidRPr="00AB5146" w:rsidRDefault="008C2AA2" w:rsidP="005939DD">
            <w:pPr>
              <w:rPr>
                <w:sz w:val="20"/>
                <w:szCs w:val="20"/>
                <w:lang w:val="en-US"/>
              </w:rPr>
            </w:pPr>
            <w:r>
              <w:rPr>
                <w:sz w:val="20"/>
                <w:szCs w:val="20"/>
                <w:lang w:val="en-US"/>
              </w:rPr>
              <w:t>1</w:t>
            </w:r>
          </w:p>
        </w:tc>
        <w:tc>
          <w:tcPr>
            <w:tcW w:w="4351" w:type="dxa"/>
          </w:tcPr>
          <w:p w14:paraId="121705D2" w14:textId="30FF18CB" w:rsidR="008C2AA2" w:rsidRPr="00670757" w:rsidRDefault="008C2AA2" w:rsidP="005939DD">
            <w:pPr>
              <w:jc w:val="left"/>
            </w:pPr>
            <w:r w:rsidRPr="00670757">
              <w:t xml:space="preserve">Η Περίοδος Εγγύησης – Συντήρησης θα πρέπει να είναι σύμφωνη με τα αναφερόμενα στην </w:t>
            </w:r>
            <w:r w:rsidR="001D7B82">
              <w:t>Πρόσκληση</w:t>
            </w:r>
            <w:r w:rsidRPr="00670757">
              <w:t xml:space="preserve"> και πλήρης συμμόρφωση στις απαιτήσεις της παραγράφου αυτής</w:t>
            </w:r>
          </w:p>
        </w:tc>
        <w:tc>
          <w:tcPr>
            <w:tcW w:w="1290" w:type="dxa"/>
            <w:vAlign w:val="center"/>
          </w:tcPr>
          <w:p w14:paraId="1846FFEA" w14:textId="77777777" w:rsidR="008C2AA2" w:rsidRPr="007E6F8E" w:rsidRDefault="008C2AA2" w:rsidP="005939DD">
            <w:pPr>
              <w:jc w:val="center"/>
              <w:rPr>
                <w:b/>
                <w:bCs/>
                <w:sz w:val="20"/>
                <w:szCs w:val="20"/>
                <w:lang w:val="en-US"/>
              </w:rPr>
            </w:pPr>
            <w:r w:rsidRPr="007E6F8E">
              <w:rPr>
                <w:b/>
                <w:bCs/>
                <w:sz w:val="20"/>
                <w:szCs w:val="20"/>
                <w:lang w:val="en-US"/>
              </w:rPr>
              <w:t>NAI</w:t>
            </w:r>
          </w:p>
        </w:tc>
        <w:tc>
          <w:tcPr>
            <w:tcW w:w="1352" w:type="dxa"/>
          </w:tcPr>
          <w:p w14:paraId="76D47771" w14:textId="77777777" w:rsidR="008C2AA2" w:rsidRPr="002E0381" w:rsidRDefault="008C2AA2" w:rsidP="005939DD">
            <w:pPr>
              <w:jc w:val="right"/>
              <w:rPr>
                <w:sz w:val="20"/>
                <w:szCs w:val="20"/>
              </w:rPr>
            </w:pPr>
          </w:p>
        </w:tc>
        <w:tc>
          <w:tcPr>
            <w:tcW w:w="1712" w:type="dxa"/>
          </w:tcPr>
          <w:p w14:paraId="4FF7162C" w14:textId="77777777" w:rsidR="008C2AA2" w:rsidRPr="00AB5146" w:rsidRDefault="008C2AA2" w:rsidP="005939DD">
            <w:pPr>
              <w:jc w:val="right"/>
              <w:rPr>
                <w:sz w:val="20"/>
                <w:szCs w:val="20"/>
              </w:rPr>
            </w:pPr>
          </w:p>
        </w:tc>
      </w:tr>
      <w:tr w:rsidR="008C2AA2" w:rsidRPr="00AB5146" w14:paraId="22B8BCB5" w14:textId="77777777" w:rsidTr="00B104BE">
        <w:trPr>
          <w:jc w:val="center"/>
        </w:trPr>
        <w:tc>
          <w:tcPr>
            <w:tcW w:w="606" w:type="dxa"/>
          </w:tcPr>
          <w:p w14:paraId="72E1BC14" w14:textId="77777777" w:rsidR="008C2AA2" w:rsidRPr="003F4F49" w:rsidRDefault="008C2AA2" w:rsidP="005939DD">
            <w:pPr>
              <w:jc w:val="left"/>
              <w:rPr>
                <w:sz w:val="20"/>
                <w:szCs w:val="20"/>
                <w:lang w:val="en-US"/>
              </w:rPr>
            </w:pPr>
            <w:r>
              <w:rPr>
                <w:sz w:val="20"/>
                <w:szCs w:val="20"/>
                <w:lang w:val="en-US"/>
              </w:rPr>
              <w:t>2</w:t>
            </w:r>
          </w:p>
        </w:tc>
        <w:tc>
          <w:tcPr>
            <w:tcW w:w="4351" w:type="dxa"/>
          </w:tcPr>
          <w:p w14:paraId="58F94A6B" w14:textId="77777777" w:rsidR="008C2AA2" w:rsidRPr="00670757" w:rsidRDefault="008C2AA2" w:rsidP="005939DD">
            <w:pPr>
              <w:jc w:val="left"/>
            </w:pPr>
            <w:r w:rsidRPr="00670757">
              <w:t xml:space="preserve">Χρονικό Διάστημα Εγγύησης σε </w:t>
            </w:r>
            <w:r w:rsidR="00674706">
              <w:t>μήνες</w:t>
            </w:r>
          </w:p>
        </w:tc>
        <w:tc>
          <w:tcPr>
            <w:tcW w:w="1290" w:type="dxa"/>
            <w:vAlign w:val="center"/>
          </w:tcPr>
          <w:p w14:paraId="6EA8CE26" w14:textId="77777777" w:rsidR="008C2AA2" w:rsidRPr="0071315A" w:rsidRDefault="00401C38" w:rsidP="005939DD">
            <w:pPr>
              <w:jc w:val="center"/>
              <w:rPr>
                <w:sz w:val="20"/>
                <w:szCs w:val="20"/>
              </w:rPr>
            </w:pPr>
            <w:r w:rsidRPr="00401C38">
              <w:rPr>
                <w:b/>
                <w:bCs/>
                <w:sz w:val="20"/>
                <w:szCs w:val="20"/>
              </w:rPr>
              <w:t>≥24</w:t>
            </w:r>
          </w:p>
        </w:tc>
        <w:tc>
          <w:tcPr>
            <w:tcW w:w="1352" w:type="dxa"/>
          </w:tcPr>
          <w:p w14:paraId="5CF97B7E" w14:textId="77777777" w:rsidR="008C2AA2" w:rsidRPr="00AB5146" w:rsidRDefault="008C2AA2" w:rsidP="005939DD">
            <w:pPr>
              <w:jc w:val="right"/>
              <w:rPr>
                <w:sz w:val="20"/>
                <w:szCs w:val="20"/>
              </w:rPr>
            </w:pPr>
          </w:p>
        </w:tc>
        <w:tc>
          <w:tcPr>
            <w:tcW w:w="1712" w:type="dxa"/>
          </w:tcPr>
          <w:p w14:paraId="6A037BFE" w14:textId="77777777" w:rsidR="008C2AA2" w:rsidRPr="00AB5146" w:rsidRDefault="008C2AA2" w:rsidP="005939DD">
            <w:pPr>
              <w:jc w:val="right"/>
              <w:rPr>
                <w:sz w:val="20"/>
                <w:szCs w:val="20"/>
              </w:rPr>
            </w:pPr>
          </w:p>
        </w:tc>
      </w:tr>
      <w:tr w:rsidR="008C2AA2" w:rsidRPr="00AB5146" w14:paraId="13D31586" w14:textId="77777777" w:rsidTr="00B104BE">
        <w:trPr>
          <w:jc w:val="center"/>
        </w:trPr>
        <w:tc>
          <w:tcPr>
            <w:tcW w:w="606" w:type="dxa"/>
          </w:tcPr>
          <w:p w14:paraId="242C21C7" w14:textId="77777777" w:rsidR="008C2AA2" w:rsidRPr="003F4F49" w:rsidRDefault="008C2AA2" w:rsidP="005939DD">
            <w:pPr>
              <w:rPr>
                <w:sz w:val="20"/>
                <w:szCs w:val="20"/>
                <w:lang w:val="en-US"/>
              </w:rPr>
            </w:pPr>
            <w:r>
              <w:rPr>
                <w:sz w:val="20"/>
                <w:szCs w:val="20"/>
                <w:lang w:val="en-US"/>
              </w:rPr>
              <w:t>3</w:t>
            </w:r>
          </w:p>
        </w:tc>
        <w:tc>
          <w:tcPr>
            <w:tcW w:w="4351" w:type="dxa"/>
          </w:tcPr>
          <w:p w14:paraId="4C18A7B5" w14:textId="4566E47C" w:rsidR="008C2AA2" w:rsidRPr="00670757" w:rsidRDefault="008C2AA2" w:rsidP="005939DD">
            <w:pPr>
              <w:jc w:val="left"/>
            </w:pPr>
            <w:r w:rsidRPr="00670757">
              <w:t xml:space="preserve">Παροχή Υπηρεσιών Εγγύησης σύμφωνα με τα αναφερόμενα στην </w:t>
            </w:r>
            <w:r w:rsidR="001D7B82">
              <w:t>Πρόσκληση</w:t>
            </w:r>
          </w:p>
        </w:tc>
        <w:tc>
          <w:tcPr>
            <w:tcW w:w="1290" w:type="dxa"/>
            <w:vAlign w:val="center"/>
          </w:tcPr>
          <w:p w14:paraId="68E6B17A" w14:textId="77777777" w:rsidR="008C2AA2" w:rsidRPr="00AB5146" w:rsidRDefault="008C2AA2" w:rsidP="005939DD">
            <w:pPr>
              <w:jc w:val="center"/>
              <w:rPr>
                <w:sz w:val="20"/>
                <w:szCs w:val="20"/>
              </w:rPr>
            </w:pPr>
            <w:r w:rsidRPr="007E6F8E">
              <w:rPr>
                <w:b/>
                <w:bCs/>
                <w:sz w:val="20"/>
                <w:szCs w:val="20"/>
                <w:lang w:val="en-US"/>
              </w:rPr>
              <w:t>NAI</w:t>
            </w:r>
          </w:p>
        </w:tc>
        <w:tc>
          <w:tcPr>
            <w:tcW w:w="1352" w:type="dxa"/>
          </w:tcPr>
          <w:p w14:paraId="753396A5" w14:textId="77777777" w:rsidR="008C2AA2" w:rsidRPr="00AB5146" w:rsidRDefault="008C2AA2" w:rsidP="005939DD">
            <w:pPr>
              <w:jc w:val="right"/>
              <w:rPr>
                <w:sz w:val="20"/>
                <w:szCs w:val="20"/>
              </w:rPr>
            </w:pPr>
          </w:p>
        </w:tc>
        <w:tc>
          <w:tcPr>
            <w:tcW w:w="1712" w:type="dxa"/>
          </w:tcPr>
          <w:p w14:paraId="57272569" w14:textId="77777777" w:rsidR="008C2AA2" w:rsidRPr="00AB5146" w:rsidRDefault="008C2AA2" w:rsidP="005939DD">
            <w:pPr>
              <w:jc w:val="right"/>
              <w:rPr>
                <w:sz w:val="20"/>
                <w:szCs w:val="20"/>
              </w:rPr>
            </w:pPr>
          </w:p>
        </w:tc>
      </w:tr>
    </w:tbl>
    <w:p w14:paraId="23ED6A22" w14:textId="77777777" w:rsidR="008B2CD6" w:rsidRPr="00897475" w:rsidRDefault="008B2CD6" w:rsidP="00F95A68">
      <w:pPr>
        <w:spacing w:before="240"/>
      </w:pPr>
      <w:r w:rsidRPr="00897475">
        <w:t>Τονίζεται ότι είναι υποχρεωτική η απάντηση σε όλα τα σημεία του Πινάκων συμμόρφωσης και η παροχή όλων των πληροφοριών που ζητούνται. Η επιτροπή θα αξιολογήσει τα παρεχόμενα από τους υποψήφιους Αναδόχους στοιχεία κατά την αξιολόγηση των Τεχνικών Προσφορών. Σε περίπτωση που δεν έχει απαντηθεί οποιοσδήποτε όρος των πινάκων, τότε η απάντηση θεωρείται αρνητική.</w:t>
      </w:r>
    </w:p>
    <w:p w14:paraId="660D5385" w14:textId="77777777" w:rsidR="00EB5360" w:rsidRPr="00897475" w:rsidRDefault="00EB5360"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33" w:name="_ΠΑΡΑΡΤΗΜΑ_ΙΙI_–"/>
      <w:bookmarkStart w:id="634" w:name="_Toc31307759"/>
      <w:bookmarkStart w:id="635" w:name="_Ref77946434"/>
      <w:bookmarkStart w:id="636" w:name="_Ref77946784"/>
      <w:bookmarkStart w:id="637" w:name="_Toc131090427"/>
      <w:bookmarkEnd w:id="633"/>
      <w:r w:rsidRPr="00897475">
        <w:lastRenderedPageBreak/>
        <w:t>ΠΑΡΑΡΤΗΜΑ ΙΙI – ΕΥΡΩΠΑΙΚΟ ΕΝΙΑΙΟ ΕΓΓΡΑΦΟ ΣΥΜΒΑΣΗΣ (ΕΕΕΣ)</w:t>
      </w:r>
      <w:bookmarkEnd w:id="634"/>
      <w:bookmarkEnd w:id="635"/>
      <w:bookmarkEnd w:id="636"/>
      <w:bookmarkEnd w:id="637"/>
      <w:r w:rsidRPr="00897475">
        <w:t xml:space="preserve"> </w:t>
      </w:r>
    </w:p>
    <w:p w14:paraId="284A05DC" w14:textId="77777777" w:rsidR="0064637A" w:rsidRPr="00A4737C" w:rsidRDefault="0064637A" w:rsidP="0064637A">
      <w:pPr>
        <w:pStyle w:val="normalwithoutspacing"/>
        <w:rPr>
          <w:rFonts w:cs="Tahoma"/>
          <w:szCs w:val="22"/>
        </w:rPr>
      </w:pPr>
      <w:r w:rsidRPr="00A4737C">
        <w:rPr>
          <w:rFonts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ACF9C05" w14:textId="1758407E" w:rsidR="0064637A" w:rsidRPr="00A4737C" w:rsidRDefault="0064637A" w:rsidP="0064637A">
      <w:pPr>
        <w:pStyle w:val="normalwithoutspacing"/>
        <w:rPr>
          <w:rFonts w:cs="Tahoma"/>
          <w:szCs w:val="22"/>
        </w:rPr>
      </w:pPr>
      <w:r w:rsidRPr="00A4737C">
        <w:rPr>
          <w:rFonts w:cs="Tahoma"/>
          <w:szCs w:val="22"/>
        </w:rPr>
        <w:t xml:space="preserve">Συνημμένα της παρούσας </w:t>
      </w:r>
      <w:r w:rsidR="001D7B82" w:rsidRPr="001D7B82">
        <w:rPr>
          <w:color w:val="000000"/>
        </w:rPr>
        <w:t>Πρόσκλησης</w:t>
      </w:r>
      <w:r w:rsidRPr="00A4737C">
        <w:rPr>
          <w:rFonts w:cs="Tahoma"/>
          <w:szCs w:val="22"/>
        </w:rPr>
        <w:t xml:space="preserve"> περιλαμβάνονται: </w:t>
      </w:r>
    </w:p>
    <w:p w14:paraId="49A13027" w14:textId="61126B9A" w:rsidR="0064637A" w:rsidRPr="00A4737C" w:rsidRDefault="0064637A" w:rsidP="004A1D19">
      <w:pPr>
        <w:pStyle w:val="normalwithoutspacing"/>
        <w:numPr>
          <w:ilvl w:val="0"/>
          <w:numId w:val="54"/>
        </w:numPr>
        <w:rPr>
          <w:rFonts w:cs="Tahoma"/>
          <w:szCs w:val="22"/>
        </w:rPr>
      </w:pPr>
      <w:r w:rsidRPr="00A4737C">
        <w:rPr>
          <w:rFonts w:cs="Tahoma"/>
          <w:szCs w:val="22"/>
        </w:rPr>
        <w:t xml:space="preserve">Πρότυπο του Ευρωπαϊκού Ενιαίου Εγγράφου Σύμβασης (ΕΕΕΣ) της παρούσας </w:t>
      </w:r>
      <w:r w:rsidR="001D7B82" w:rsidRPr="001D7B82">
        <w:rPr>
          <w:color w:val="000000"/>
        </w:rPr>
        <w:t>Πρόσκλησης</w:t>
      </w:r>
      <w:r w:rsidRPr="00A4737C">
        <w:rPr>
          <w:rFonts w:cs="Tahoma"/>
          <w:szCs w:val="22"/>
        </w:rPr>
        <w:t xml:space="preserve"> σε μορφή αρχείου pdf ψηφιακά υπογεγραμμένο, το οποίο αποτελεί αναπόσπαστο μέρος της </w:t>
      </w:r>
      <w:r w:rsidR="001D7B82" w:rsidRPr="001D7B82">
        <w:rPr>
          <w:color w:val="000000"/>
        </w:rPr>
        <w:t>Πρόσκλησης</w:t>
      </w:r>
      <w:r w:rsidRPr="00A4737C">
        <w:rPr>
          <w:rFonts w:cs="Tahoma"/>
          <w:szCs w:val="22"/>
        </w:rPr>
        <w:t xml:space="preserve">. </w:t>
      </w:r>
    </w:p>
    <w:p w14:paraId="47C114D2" w14:textId="77777777" w:rsidR="00530880" w:rsidRDefault="0064637A" w:rsidP="004A1D19">
      <w:pPr>
        <w:pStyle w:val="normalwithoutspacing"/>
        <w:numPr>
          <w:ilvl w:val="0"/>
          <w:numId w:val="54"/>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530880">
        <w:rPr>
          <w:rFonts w:cs="Tahoma"/>
          <w:szCs w:val="22"/>
        </w:rPr>
        <w:t>.</w:t>
      </w:r>
      <w:r w:rsidRPr="00780173">
        <w:rPr>
          <w:rFonts w:cs="Tahoma"/>
          <w:szCs w:val="22"/>
        </w:rPr>
        <w:t xml:space="preserve"> </w:t>
      </w:r>
    </w:p>
    <w:p w14:paraId="55488F29" w14:textId="77777777" w:rsidR="0064637A" w:rsidRPr="00780173" w:rsidRDefault="0064637A" w:rsidP="004A1D19">
      <w:pPr>
        <w:pStyle w:val="normalwithoutspacing"/>
        <w:numPr>
          <w:ilvl w:val="0"/>
          <w:numId w:val="54"/>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BA8EDB0" w14:textId="77777777" w:rsidR="0064637A" w:rsidRPr="00603221" w:rsidRDefault="0064637A" w:rsidP="0064637A">
      <w:pPr>
        <w:pStyle w:val="normalwithoutspacing"/>
        <w:rPr>
          <w:rFonts w:cs="Tahoma"/>
          <w:i/>
          <w:color w:val="5B9BD5"/>
          <w:szCs w:val="22"/>
        </w:rPr>
      </w:pPr>
    </w:p>
    <w:p w14:paraId="7AB351F3" w14:textId="77777777" w:rsidR="00EB5360" w:rsidRPr="00897475" w:rsidRDefault="00EB5360" w:rsidP="00EB5360"/>
    <w:p w14:paraId="4C5BCF63" w14:textId="77777777" w:rsidR="00D76980" w:rsidRPr="00897475" w:rsidRDefault="00D76980"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38" w:name="_Toc31307760"/>
      <w:bookmarkStart w:id="639" w:name="_Ref62041784"/>
      <w:bookmarkStart w:id="640" w:name="_Ref77946712"/>
      <w:bookmarkStart w:id="641" w:name="_Toc131090428"/>
      <w:r w:rsidRPr="00897475">
        <w:lastRenderedPageBreak/>
        <w:t>ΠΑΡΑΡΤΗΜΑ ΙV – Υπόδειγμα Βιογραφικού Σημειώματος</w:t>
      </w:r>
      <w:bookmarkEnd w:id="638"/>
      <w:bookmarkEnd w:id="639"/>
      <w:bookmarkEnd w:id="640"/>
      <w:bookmarkEnd w:id="641"/>
    </w:p>
    <w:tbl>
      <w:tblPr>
        <w:tblW w:w="5004" w:type="pct"/>
        <w:tblInd w:w="-8" w:type="dxa"/>
        <w:tblLook w:val="0000" w:firstRow="0" w:lastRow="0" w:firstColumn="0" w:lastColumn="0" w:noHBand="0" w:noVBand="0"/>
      </w:tblPr>
      <w:tblGrid>
        <w:gridCol w:w="1500"/>
        <w:gridCol w:w="297"/>
        <w:gridCol w:w="143"/>
        <w:gridCol w:w="48"/>
        <w:gridCol w:w="167"/>
        <w:gridCol w:w="169"/>
        <w:gridCol w:w="167"/>
        <w:gridCol w:w="18"/>
        <w:gridCol w:w="3840"/>
        <w:gridCol w:w="1315"/>
        <w:gridCol w:w="416"/>
        <w:gridCol w:w="102"/>
        <w:gridCol w:w="249"/>
        <w:gridCol w:w="1533"/>
      </w:tblGrid>
      <w:tr w:rsidR="00897475" w:rsidRPr="00897475" w14:paraId="3E19BF21" w14:textId="77777777" w:rsidTr="0032767D">
        <w:trPr>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92FE965" w14:textId="77777777" w:rsidR="0032767D" w:rsidRPr="00897475" w:rsidRDefault="0032767D" w:rsidP="00E366D3">
            <w:pPr>
              <w:spacing w:line="276" w:lineRule="auto"/>
              <w:jc w:val="center"/>
              <w:rPr>
                <w:b/>
              </w:rPr>
            </w:pPr>
            <w:r w:rsidRPr="00897475">
              <w:rPr>
                <w:b/>
              </w:rPr>
              <w:t>ΒΙΟΓΡΑΦΙΚΟ ΣΗΜΕΙΩΜΑ</w:t>
            </w:r>
          </w:p>
        </w:tc>
      </w:tr>
      <w:tr w:rsidR="00897475" w:rsidRPr="00897475" w14:paraId="5758EB35" w14:textId="77777777" w:rsidTr="0032767D">
        <w:tc>
          <w:tcPr>
            <w:tcW w:w="4996" w:type="pct"/>
            <w:gridSpan w:val="14"/>
          </w:tcPr>
          <w:p w14:paraId="7CC61D24" w14:textId="77777777" w:rsidR="0032767D" w:rsidRPr="00897475" w:rsidRDefault="0032767D" w:rsidP="00E366D3">
            <w:pPr>
              <w:spacing w:line="276" w:lineRule="auto"/>
            </w:pPr>
          </w:p>
        </w:tc>
      </w:tr>
      <w:tr w:rsidR="00897475" w:rsidRPr="00897475" w14:paraId="1FBE1E7A" w14:textId="77777777" w:rsidTr="0032767D">
        <w:tc>
          <w:tcPr>
            <w:tcW w:w="318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443749" w14:textId="77777777" w:rsidR="0032767D" w:rsidRPr="00897475" w:rsidRDefault="0032767D" w:rsidP="00E366D3">
            <w:pPr>
              <w:spacing w:line="276" w:lineRule="auto"/>
              <w:rPr>
                <w:b/>
              </w:rPr>
            </w:pPr>
            <w:r w:rsidRPr="00897475">
              <w:rPr>
                <w:b/>
              </w:rPr>
              <w:t>ΠΡΟΣΩΠΙΚΑ ΣΤΟΙΧΕΙΑ</w:t>
            </w:r>
          </w:p>
        </w:tc>
        <w:tc>
          <w:tcPr>
            <w:tcW w:w="1814" w:type="pct"/>
            <w:gridSpan w:val="5"/>
            <w:vAlign w:val="center"/>
          </w:tcPr>
          <w:p w14:paraId="190995A2" w14:textId="77777777" w:rsidR="0032767D" w:rsidRPr="00897475" w:rsidRDefault="0032767D" w:rsidP="00E366D3">
            <w:pPr>
              <w:spacing w:line="276" w:lineRule="auto"/>
            </w:pPr>
          </w:p>
        </w:tc>
      </w:tr>
      <w:tr w:rsidR="00897475" w:rsidRPr="00897475" w14:paraId="244BEBEB" w14:textId="77777777" w:rsidTr="0032767D">
        <w:tc>
          <w:tcPr>
            <w:tcW w:w="752" w:type="pct"/>
            <w:tcBorders>
              <w:top w:val="double" w:sz="6" w:space="0" w:color="auto"/>
              <w:left w:val="double" w:sz="6" w:space="0" w:color="auto"/>
              <w:bottom w:val="nil"/>
              <w:right w:val="nil"/>
            </w:tcBorders>
            <w:vAlign w:val="center"/>
          </w:tcPr>
          <w:p w14:paraId="5BA3F1C1" w14:textId="77777777" w:rsidR="0032767D" w:rsidRPr="00897475" w:rsidRDefault="0032767D" w:rsidP="00E366D3">
            <w:pPr>
              <w:spacing w:line="276" w:lineRule="auto"/>
              <w:rPr>
                <w:b/>
              </w:rPr>
            </w:pPr>
            <w:r w:rsidRPr="00897475">
              <w:rPr>
                <w:b/>
              </w:rPr>
              <w:t>Επώνυμο:</w:t>
            </w:r>
          </w:p>
        </w:tc>
        <w:tc>
          <w:tcPr>
            <w:tcW w:w="2430" w:type="pct"/>
            <w:gridSpan w:val="8"/>
            <w:tcBorders>
              <w:top w:val="double" w:sz="6" w:space="0" w:color="auto"/>
              <w:left w:val="nil"/>
              <w:bottom w:val="single" w:sz="6" w:space="0" w:color="auto"/>
              <w:right w:val="nil"/>
            </w:tcBorders>
            <w:vAlign w:val="center"/>
          </w:tcPr>
          <w:p w14:paraId="3B7E653C" w14:textId="77777777" w:rsidR="0032767D" w:rsidRPr="00897475" w:rsidRDefault="0032767D" w:rsidP="00E366D3">
            <w:pPr>
              <w:spacing w:line="276" w:lineRule="auto"/>
            </w:pPr>
          </w:p>
        </w:tc>
        <w:tc>
          <w:tcPr>
            <w:tcW w:w="660" w:type="pct"/>
            <w:tcBorders>
              <w:top w:val="double" w:sz="6" w:space="0" w:color="auto"/>
              <w:left w:val="nil"/>
              <w:bottom w:val="nil"/>
              <w:right w:val="nil"/>
            </w:tcBorders>
            <w:vAlign w:val="center"/>
          </w:tcPr>
          <w:p w14:paraId="7AFE8CC1" w14:textId="77777777" w:rsidR="0032767D" w:rsidRPr="00897475" w:rsidRDefault="0032767D" w:rsidP="00E366D3">
            <w:pPr>
              <w:spacing w:line="276" w:lineRule="auto"/>
              <w:rPr>
                <w:b/>
              </w:rPr>
            </w:pPr>
            <w:r w:rsidRPr="00897475">
              <w:rPr>
                <w:b/>
              </w:rPr>
              <w:t>Όνομα:</w:t>
            </w:r>
          </w:p>
        </w:tc>
        <w:tc>
          <w:tcPr>
            <w:tcW w:w="1154" w:type="pct"/>
            <w:gridSpan w:val="4"/>
            <w:tcBorders>
              <w:top w:val="double" w:sz="6" w:space="0" w:color="auto"/>
              <w:left w:val="nil"/>
              <w:bottom w:val="single" w:sz="6" w:space="0" w:color="auto"/>
              <w:right w:val="double" w:sz="6" w:space="0" w:color="auto"/>
            </w:tcBorders>
            <w:vAlign w:val="center"/>
          </w:tcPr>
          <w:p w14:paraId="126ABFC7" w14:textId="77777777" w:rsidR="0032767D" w:rsidRPr="00897475" w:rsidRDefault="0032767D" w:rsidP="00E366D3">
            <w:pPr>
              <w:spacing w:line="276" w:lineRule="auto"/>
            </w:pPr>
          </w:p>
        </w:tc>
      </w:tr>
      <w:tr w:rsidR="00897475" w:rsidRPr="00897475" w14:paraId="7BD01FF4" w14:textId="77777777" w:rsidTr="0032767D">
        <w:trPr>
          <w:trHeight w:val="247"/>
        </w:trPr>
        <w:tc>
          <w:tcPr>
            <w:tcW w:w="4996" w:type="pct"/>
            <w:gridSpan w:val="14"/>
            <w:tcBorders>
              <w:top w:val="nil"/>
              <w:left w:val="double" w:sz="6" w:space="0" w:color="auto"/>
              <w:bottom w:val="nil"/>
              <w:right w:val="double" w:sz="6" w:space="0" w:color="auto"/>
            </w:tcBorders>
            <w:vAlign w:val="center"/>
          </w:tcPr>
          <w:p w14:paraId="0FA659CF" w14:textId="77777777" w:rsidR="0032767D" w:rsidRPr="00897475" w:rsidRDefault="0032767D" w:rsidP="00E366D3">
            <w:pPr>
              <w:spacing w:line="276" w:lineRule="auto"/>
            </w:pPr>
          </w:p>
        </w:tc>
      </w:tr>
      <w:tr w:rsidR="00897475" w:rsidRPr="00897475" w14:paraId="75F079A1" w14:textId="77777777" w:rsidTr="0032767D">
        <w:tc>
          <w:tcPr>
            <w:tcW w:w="901" w:type="pct"/>
            <w:gridSpan w:val="2"/>
            <w:tcBorders>
              <w:top w:val="nil"/>
              <w:left w:val="double" w:sz="6" w:space="0" w:color="auto"/>
              <w:bottom w:val="nil"/>
              <w:right w:val="nil"/>
            </w:tcBorders>
            <w:vAlign w:val="center"/>
          </w:tcPr>
          <w:p w14:paraId="7A66D7F6" w14:textId="77777777" w:rsidR="0032767D" w:rsidRPr="00897475" w:rsidRDefault="0032767D" w:rsidP="00E366D3">
            <w:pPr>
              <w:spacing w:line="276" w:lineRule="auto"/>
              <w:rPr>
                <w:b/>
              </w:rPr>
            </w:pPr>
            <w:r w:rsidRPr="00897475">
              <w:rPr>
                <w:b/>
              </w:rPr>
              <w:t>Πατρώνυμο:</w:t>
            </w:r>
          </w:p>
        </w:tc>
        <w:tc>
          <w:tcPr>
            <w:tcW w:w="2281" w:type="pct"/>
            <w:gridSpan w:val="7"/>
            <w:tcBorders>
              <w:top w:val="nil"/>
              <w:left w:val="nil"/>
              <w:bottom w:val="single" w:sz="6" w:space="0" w:color="auto"/>
              <w:right w:val="nil"/>
            </w:tcBorders>
            <w:vAlign w:val="center"/>
          </w:tcPr>
          <w:p w14:paraId="5677F02D" w14:textId="77777777" w:rsidR="0032767D" w:rsidRPr="00897475" w:rsidRDefault="0032767D" w:rsidP="00E366D3">
            <w:pPr>
              <w:spacing w:line="276" w:lineRule="auto"/>
            </w:pPr>
          </w:p>
        </w:tc>
        <w:tc>
          <w:tcPr>
            <w:tcW w:w="920" w:type="pct"/>
            <w:gridSpan w:val="3"/>
            <w:vAlign w:val="center"/>
          </w:tcPr>
          <w:p w14:paraId="5245D945" w14:textId="77777777" w:rsidR="0032767D" w:rsidRPr="00897475" w:rsidRDefault="0032767D" w:rsidP="00E366D3">
            <w:pPr>
              <w:spacing w:line="276" w:lineRule="auto"/>
              <w:rPr>
                <w:b/>
              </w:rPr>
            </w:pPr>
            <w:r w:rsidRPr="00897475">
              <w:rPr>
                <w:b/>
              </w:rPr>
              <w:t>Μητρώνυμο:</w:t>
            </w:r>
          </w:p>
        </w:tc>
        <w:tc>
          <w:tcPr>
            <w:tcW w:w="894" w:type="pct"/>
            <w:gridSpan w:val="2"/>
            <w:tcBorders>
              <w:top w:val="nil"/>
              <w:left w:val="nil"/>
              <w:bottom w:val="single" w:sz="6" w:space="0" w:color="auto"/>
              <w:right w:val="double" w:sz="6" w:space="0" w:color="auto"/>
            </w:tcBorders>
            <w:vAlign w:val="center"/>
          </w:tcPr>
          <w:p w14:paraId="5CAD0D9F" w14:textId="77777777" w:rsidR="0032767D" w:rsidRPr="00897475" w:rsidRDefault="0032767D" w:rsidP="00E366D3">
            <w:pPr>
              <w:spacing w:line="276" w:lineRule="auto"/>
            </w:pPr>
          </w:p>
        </w:tc>
      </w:tr>
      <w:tr w:rsidR="00897475" w:rsidRPr="00897475" w14:paraId="6417DE04" w14:textId="77777777" w:rsidTr="0032767D">
        <w:tc>
          <w:tcPr>
            <w:tcW w:w="4996" w:type="pct"/>
            <w:gridSpan w:val="14"/>
            <w:tcBorders>
              <w:top w:val="nil"/>
              <w:left w:val="double" w:sz="6" w:space="0" w:color="auto"/>
              <w:bottom w:val="nil"/>
              <w:right w:val="double" w:sz="6" w:space="0" w:color="auto"/>
            </w:tcBorders>
            <w:vAlign w:val="center"/>
          </w:tcPr>
          <w:p w14:paraId="257712C5" w14:textId="77777777" w:rsidR="0032767D" w:rsidRPr="00897475" w:rsidRDefault="0032767D" w:rsidP="00E366D3">
            <w:pPr>
              <w:spacing w:line="276" w:lineRule="auto"/>
            </w:pPr>
          </w:p>
        </w:tc>
      </w:tr>
      <w:tr w:rsidR="00897475" w:rsidRPr="00897475" w14:paraId="2A5228CE" w14:textId="77777777" w:rsidTr="0032767D">
        <w:tc>
          <w:tcPr>
            <w:tcW w:w="997" w:type="pct"/>
            <w:gridSpan w:val="4"/>
            <w:tcBorders>
              <w:top w:val="nil"/>
              <w:left w:val="double" w:sz="6" w:space="0" w:color="auto"/>
              <w:bottom w:val="nil"/>
              <w:right w:val="nil"/>
            </w:tcBorders>
            <w:vAlign w:val="center"/>
          </w:tcPr>
          <w:p w14:paraId="02AD201D" w14:textId="77777777" w:rsidR="0032767D" w:rsidRPr="00897475" w:rsidRDefault="0032767D" w:rsidP="00E366D3">
            <w:pPr>
              <w:spacing w:line="276" w:lineRule="auto"/>
              <w:rPr>
                <w:b/>
              </w:rPr>
            </w:pPr>
            <w:r w:rsidRPr="00897475">
              <w:rPr>
                <w:b/>
              </w:rPr>
              <w:t>Ημερομηνία Γέννησης:</w:t>
            </w:r>
          </w:p>
        </w:tc>
        <w:tc>
          <w:tcPr>
            <w:tcW w:w="2185" w:type="pct"/>
            <w:gridSpan w:val="5"/>
            <w:tcBorders>
              <w:top w:val="nil"/>
              <w:left w:val="nil"/>
              <w:bottom w:val="single" w:sz="6" w:space="0" w:color="auto"/>
              <w:right w:val="nil"/>
            </w:tcBorders>
            <w:vAlign w:val="center"/>
          </w:tcPr>
          <w:p w14:paraId="46B5B826" w14:textId="77777777" w:rsidR="0032767D" w:rsidRPr="00897475" w:rsidRDefault="0032767D" w:rsidP="00E366D3">
            <w:pPr>
              <w:spacing w:line="276" w:lineRule="auto"/>
            </w:pPr>
            <w:r w:rsidRPr="00897475">
              <w:t>__ /__ / ____</w:t>
            </w:r>
          </w:p>
        </w:tc>
        <w:tc>
          <w:tcPr>
            <w:tcW w:w="1045" w:type="pct"/>
            <w:gridSpan w:val="4"/>
            <w:vAlign w:val="center"/>
          </w:tcPr>
          <w:p w14:paraId="44666BD0" w14:textId="77777777" w:rsidR="0032767D" w:rsidRPr="00897475" w:rsidRDefault="0032767D" w:rsidP="00E366D3">
            <w:pPr>
              <w:spacing w:line="276" w:lineRule="auto"/>
              <w:rPr>
                <w:b/>
              </w:rPr>
            </w:pPr>
            <w:r w:rsidRPr="00897475">
              <w:rPr>
                <w:b/>
              </w:rPr>
              <w:t>Τόπος Γέννησης:</w:t>
            </w:r>
          </w:p>
        </w:tc>
        <w:tc>
          <w:tcPr>
            <w:tcW w:w="769" w:type="pct"/>
            <w:tcBorders>
              <w:top w:val="nil"/>
              <w:left w:val="nil"/>
              <w:bottom w:val="single" w:sz="6" w:space="0" w:color="auto"/>
              <w:right w:val="double" w:sz="6" w:space="0" w:color="auto"/>
            </w:tcBorders>
            <w:vAlign w:val="center"/>
          </w:tcPr>
          <w:p w14:paraId="2842EB85" w14:textId="77777777" w:rsidR="0032767D" w:rsidRPr="00897475" w:rsidRDefault="0032767D" w:rsidP="00E366D3">
            <w:pPr>
              <w:spacing w:line="276" w:lineRule="auto"/>
            </w:pPr>
          </w:p>
        </w:tc>
      </w:tr>
      <w:tr w:rsidR="00897475" w:rsidRPr="00897475" w14:paraId="3022ECE0" w14:textId="77777777" w:rsidTr="0032767D">
        <w:tc>
          <w:tcPr>
            <w:tcW w:w="4996" w:type="pct"/>
            <w:gridSpan w:val="14"/>
            <w:tcBorders>
              <w:top w:val="nil"/>
              <w:left w:val="double" w:sz="6" w:space="0" w:color="auto"/>
              <w:bottom w:val="nil"/>
              <w:right w:val="double" w:sz="6" w:space="0" w:color="auto"/>
            </w:tcBorders>
            <w:vAlign w:val="center"/>
          </w:tcPr>
          <w:p w14:paraId="2CF4385C" w14:textId="77777777" w:rsidR="0032767D" w:rsidRPr="00897475" w:rsidRDefault="0032767D" w:rsidP="00E366D3">
            <w:pPr>
              <w:spacing w:line="276" w:lineRule="auto"/>
            </w:pPr>
          </w:p>
        </w:tc>
      </w:tr>
      <w:tr w:rsidR="00897475" w:rsidRPr="00897475" w14:paraId="1C1B97FF" w14:textId="77777777" w:rsidTr="0032767D">
        <w:tc>
          <w:tcPr>
            <w:tcW w:w="1250" w:type="pct"/>
            <w:gridSpan w:val="7"/>
            <w:tcBorders>
              <w:top w:val="nil"/>
              <w:left w:val="double" w:sz="6" w:space="0" w:color="auto"/>
              <w:bottom w:val="nil"/>
              <w:right w:val="nil"/>
            </w:tcBorders>
            <w:vAlign w:val="center"/>
          </w:tcPr>
          <w:p w14:paraId="46E623D8" w14:textId="77777777" w:rsidR="0032767D" w:rsidRPr="00897475" w:rsidRDefault="0032767D" w:rsidP="00E366D3">
            <w:pPr>
              <w:spacing w:line="276" w:lineRule="auto"/>
              <w:rPr>
                <w:b/>
              </w:rPr>
            </w:pPr>
            <w:r w:rsidRPr="00897475">
              <w:rPr>
                <w:b/>
              </w:rPr>
              <w:t>Τηλέφωνο:</w:t>
            </w:r>
          </w:p>
        </w:tc>
        <w:tc>
          <w:tcPr>
            <w:tcW w:w="1932" w:type="pct"/>
            <w:gridSpan w:val="2"/>
            <w:tcBorders>
              <w:top w:val="nil"/>
              <w:left w:val="nil"/>
              <w:bottom w:val="single" w:sz="6" w:space="0" w:color="auto"/>
              <w:right w:val="nil"/>
            </w:tcBorders>
            <w:vAlign w:val="center"/>
          </w:tcPr>
          <w:p w14:paraId="05F9E07A" w14:textId="77777777" w:rsidR="0032767D" w:rsidRPr="00897475" w:rsidRDefault="0032767D" w:rsidP="00E366D3">
            <w:pPr>
              <w:spacing w:line="276" w:lineRule="auto"/>
            </w:pPr>
          </w:p>
        </w:tc>
        <w:tc>
          <w:tcPr>
            <w:tcW w:w="869" w:type="pct"/>
            <w:gridSpan w:val="2"/>
            <w:vAlign w:val="center"/>
          </w:tcPr>
          <w:p w14:paraId="5E2554FA" w14:textId="77777777" w:rsidR="0032767D" w:rsidRPr="00897475" w:rsidRDefault="0032767D" w:rsidP="00E366D3">
            <w:pPr>
              <w:spacing w:line="276" w:lineRule="auto"/>
              <w:rPr>
                <w:b/>
              </w:rPr>
            </w:pPr>
            <w:r w:rsidRPr="00897475">
              <w:rPr>
                <w:b/>
              </w:rPr>
              <w:t>E-mail:</w:t>
            </w:r>
          </w:p>
        </w:tc>
        <w:tc>
          <w:tcPr>
            <w:tcW w:w="945" w:type="pct"/>
            <w:gridSpan w:val="3"/>
            <w:tcBorders>
              <w:top w:val="nil"/>
              <w:left w:val="nil"/>
              <w:bottom w:val="single" w:sz="6" w:space="0" w:color="auto"/>
              <w:right w:val="double" w:sz="6" w:space="0" w:color="auto"/>
            </w:tcBorders>
            <w:vAlign w:val="center"/>
          </w:tcPr>
          <w:p w14:paraId="5939DE8C" w14:textId="77777777" w:rsidR="0032767D" w:rsidRPr="00897475" w:rsidRDefault="0032767D" w:rsidP="00E366D3">
            <w:pPr>
              <w:spacing w:line="276" w:lineRule="auto"/>
            </w:pPr>
          </w:p>
        </w:tc>
      </w:tr>
      <w:tr w:rsidR="00897475" w:rsidRPr="00897475" w14:paraId="7DC23122" w14:textId="77777777" w:rsidTr="0032767D">
        <w:tc>
          <w:tcPr>
            <w:tcW w:w="1250" w:type="pct"/>
            <w:gridSpan w:val="7"/>
            <w:tcBorders>
              <w:top w:val="nil"/>
              <w:left w:val="double" w:sz="6" w:space="0" w:color="auto"/>
              <w:bottom w:val="nil"/>
              <w:right w:val="nil"/>
            </w:tcBorders>
            <w:vAlign w:val="center"/>
          </w:tcPr>
          <w:p w14:paraId="69A2E421" w14:textId="77777777" w:rsidR="0032767D" w:rsidRPr="00897475" w:rsidRDefault="0032767D" w:rsidP="00E366D3">
            <w:pPr>
              <w:spacing w:line="276" w:lineRule="auto"/>
              <w:rPr>
                <w:b/>
              </w:rPr>
            </w:pPr>
            <w:r w:rsidRPr="00897475">
              <w:rPr>
                <w:b/>
              </w:rPr>
              <w:t>Fax:</w:t>
            </w:r>
          </w:p>
        </w:tc>
        <w:tc>
          <w:tcPr>
            <w:tcW w:w="1932" w:type="pct"/>
            <w:gridSpan w:val="2"/>
            <w:tcBorders>
              <w:top w:val="nil"/>
              <w:left w:val="nil"/>
              <w:bottom w:val="single" w:sz="6" w:space="0" w:color="auto"/>
              <w:right w:val="nil"/>
            </w:tcBorders>
            <w:vAlign w:val="center"/>
          </w:tcPr>
          <w:p w14:paraId="2916C5AB" w14:textId="77777777" w:rsidR="0032767D" w:rsidRPr="00897475" w:rsidRDefault="0032767D" w:rsidP="00E366D3">
            <w:pPr>
              <w:spacing w:line="276" w:lineRule="auto"/>
            </w:pPr>
          </w:p>
        </w:tc>
        <w:tc>
          <w:tcPr>
            <w:tcW w:w="869" w:type="pct"/>
            <w:gridSpan w:val="2"/>
            <w:vAlign w:val="center"/>
          </w:tcPr>
          <w:p w14:paraId="69A9F860" w14:textId="77777777" w:rsidR="0032767D" w:rsidRPr="00897475" w:rsidRDefault="0032767D" w:rsidP="00E366D3">
            <w:pPr>
              <w:spacing w:line="276" w:lineRule="auto"/>
              <w:rPr>
                <w:b/>
              </w:rPr>
            </w:pPr>
          </w:p>
        </w:tc>
        <w:tc>
          <w:tcPr>
            <w:tcW w:w="945" w:type="pct"/>
            <w:gridSpan w:val="3"/>
            <w:tcBorders>
              <w:top w:val="single" w:sz="6" w:space="0" w:color="auto"/>
              <w:left w:val="nil"/>
              <w:bottom w:val="nil"/>
              <w:right w:val="double" w:sz="6" w:space="0" w:color="auto"/>
            </w:tcBorders>
            <w:vAlign w:val="center"/>
          </w:tcPr>
          <w:p w14:paraId="38AA711D" w14:textId="77777777" w:rsidR="0032767D" w:rsidRPr="00897475" w:rsidRDefault="0032767D" w:rsidP="00E366D3">
            <w:pPr>
              <w:spacing w:line="276" w:lineRule="auto"/>
            </w:pPr>
          </w:p>
        </w:tc>
      </w:tr>
      <w:tr w:rsidR="00897475" w:rsidRPr="00897475" w14:paraId="281578A8" w14:textId="77777777" w:rsidTr="0032767D">
        <w:tc>
          <w:tcPr>
            <w:tcW w:w="1081" w:type="pct"/>
            <w:gridSpan w:val="5"/>
            <w:tcBorders>
              <w:top w:val="nil"/>
              <w:left w:val="double" w:sz="6" w:space="0" w:color="auto"/>
              <w:bottom w:val="nil"/>
              <w:right w:val="nil"/>
            </w:tcBorders>
            <w:vAlign w:val="center"/>
          </w:tcPr>
          <w:p w14:paraId="1DE3F01F" w14:textId="77777777" w:rsidR="0032767D" w:rsidRPr="00897475" w:rsidRDefault="0032767D" w:rsidP="00E366D3">
            <w:pPr>
              <w:spacing w:line="276" w:lineRule="auto"/>
            </w:pPr>
          </w:p>
        </w:tc>
        <w:tc>
          <w:tcPr>
            <w:tcW w:w="2101" w:type="pct"/>
            <w:gridSpan w:val="4"/>
            <w:vAlign w:val="center"/>
          </w:tcPr>
          <w:p w14:paraId="4C7F9806" w14:textId="77777777" w:rsidR="0032767D" w:rsidRPr="00897475" w:rsidRDefault="0032767D" w:rsidP="00E366D3">
            <w:pPr>
              <w:spacing w:line="276" w:lineRule="auto"/>
            </w:pPr>
          </w:p>
        </w:tc>
        <w:tc>
          <w:tcPr>
            <w:tcW w:w="1045" w:type="pct"/>
            <w:gridSpan w:val="4"/>
            <w:vAlign w:val="center"/>
          </w:tcPr>
          <w:p w14:paraId="55F7F1F3" w14:textId="77777777" w:rsidR="0032767D" w:rsidRPr="00897475" w:rsidRDefault="0032767D" w:rsidP="00E366D3">
            <w:pPr>
              <w:spacing w:line="276" w:lineRule="auto"/>
            </w:pPr>
          </w:p>
        </w:tc>
        <w:tc>
          <w:tcPr>
            <w:tcW w:w="769" w:type="pct"/>
            <w:tcBorders>
              <w:top w:val="nil"/>
              <w:left w:val="nil"/>
              <w:bottom w:val="nil"/>
              <w:right w:val="double" w:sz="6" w:space="0" w:color="auto"/>
            </w:tcBorders>
            <w:vAlign w:val="center"/>
          </w:tcPr>
          <w:p w14:paraId="2409D3F7" w14:textId="77777777" w:rsidR="0032767D" w:rsidRPr="00897475" w:rsidRDefault="0032767D" w:rsidP="00E366D3">
            <w:pPr>
              <w:spacing w:line="276" w:lineRule="auto"/>
            </w:pPr>
          </w:p>
        </w:tc>
      </w:tr>
      <w:tr w:rsidR="00897475" w:rsidRPr="00897475" w14:paraId="7C5E39FD" w14:textId="77777777" w:rsidTr="0032767D">
        <w:tc>
          <w:tcPr>
            <w:tcW w:w="1166" w:type="pct"/>
            <w:gridSpan w:val="6"/>
            <w:tcBorders>
              <w:top w:val="nil"/>
              <w:left w:val="double" w:sz="6" w:space="0" w:color="auto"/>
              <w:bottom w:val="nil"/>
              <w:right w:val="nil"/>
            </w:tcBorders>
            <w:vAlign w:val="center"/>
          </w:tcPr>
          <w:p w14:paraId="5AC29B46" w14:textId="77777777" w:rsidR="0032767D" w:rsidRPr="00897475" w:rsidRDefault="0032767D" w:rsidP="00E366D3">
            <w:pPr>
              <w:spacing w:line="276" w:lineRule="auto"/>
              <w:rPr>
                <w:b/>
              </w:rPr>
            </w:pPr>
            <w:r w:rsidRPr="00897475">
              <w:rPr>
                <w:b/>
              </w:rPr>
              <w:t>Διεύθυνση Κατοικίας:</w:t>
            </w:r>
          </w:p>
        </w:tc>
        <w:tc>
          <w:tcPr>
            <w:tcW w:w="2016" w:type="pct"/>
            <w:gridSpan w:val="3"/>
            <w:tcBorders>
              <w:top w:val="nil"/>
              <w:left w:val="nil"/>
              <w:bottom w:val="single" w:sz="6" w:space="0" w:color="auto"/>
              <w:right w:val="nil"/>
            </w:tcBorders>
            <w:vAlign w:val="center"/>
          </w:tcPr>
          <w:p w14:paraId="76CBA8E3"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7E1B1235"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6F96844C" w14:textId="77777777" w:rsidR="0032767D" w:rsidRPr="00897475" w:rsidRDefault="0032767D" w:rsidP="00E366D3">
            <w:pPr>
              <w:spacing w:line="276" w:lineRule="auto"/>
            </w:pPr>
          </w:p>
        </w:tc>
      </w:tr>
      <w:tr w:rsidR="00897475" w:rsidRPr="00897475" w14:paraId="43812360" w14:textId="77777777" w:rsidTr="0032767D">
        <w:tc>
          <w:tcPr>
            <w:tcW w:w="1166" w:type="pct"/>
            <w:gridSpan w:val="6"/>
            <w:tcBorders>
              <w:top w:val="nil"/>
              <w:left w:val="double" w:sz="6" w:space="0" w:color="auto"/>
              <w:bottom w:val="nil"/>
              <w:right w:val="nil"/>
            </w:tcBorders>
            <w:vAlign w:val="center"/>
          </w:tcPr>
          <w:p w14:paraId="45E38BC8" w14:textId="77777777" w:rsidR="0032767D" w:rsidRPr="00897475" w:rsidRDefault="0032767D" w:rsidP="00E366D3">
            <w:pPr>
              <w:spacing w:line="276" w:lineRule="auto"/>
            </w:pPr>
          </w:p>
        </w:tc>
        <w:tc>
          <w:tcPr>
            <w:tcW w:w="2016" w:type="pct"/>
            <w:gridSpan w:val="3"/>
            <w:tcBorders>
              <w:top w:val="nil"/>
              <w:left w:val="nil"/>
              <w:bottom w:val="single" w:sz="6" w:space="0" w:color="auto"/>
              <w:right w:val="nil"/>
            </w:tcBorders>
            <w:vAlign w:val="center"/>
          </w:tcPr>
          <w:p w14:paraId="45764EA6"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66B40BB9"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243294BF" w14:textId="77777777" w:rsidR="0032767D" w:rsidRPr="00897475" w:rsidRDefault="0032767D" w:rsidP="00E366D3">
            <w:pPr>
              <w:spacing w:line="276" w:lineRule="auto"/>
            </w:pPr>
          </w:p>
        </w:tc>
      </w:tr>
      <w:tr w:rsidR="00897475" w:rsidRPr="00897475" w14:paraId="0A96F0DA" w14:textId="77777777" w:rsidTr="0032767D">
        <w:tc>
          <w:tcPr>
            <w:tcW w:w="1081" w:type="pct"/>
            <w:gridSpan w:val="5"/>
            <w:tcBorders>
              <w:top w:val="nil"/>
              <w:left w:val="double" w:sz="6" w:space="0" w:color="auto"/>
              <w:bottom w:val="double" w:sz="6" w:space="0" w:color="auto"/>
              <w:right w:val="nil"/>
            </w:tcBorders>
            <w:vAlign w:val="center"/>
          </w:tcPr>
          <w:p w14:paraId="4C36F85C" w14:textId="77777777" w:rsidR="0032767D" w:rsidRPr="00897475" w:rsidRDefault="0032767D" w:rsidP="00E366D3">
            <w:pPr>
              <w:spacing w:line="276" w:lineRule="auto"/>
            </w:pPr>
          </w:p>
        </w:tc>
        <w:tc>
          <w:tcPr>
            <w:tcW w:w="2101" w:type="pct"/>
            <w:gridSpan w:val="4"/>
            <w:tcBorders>
              <w:top w:val="nil"/>
              <w:left w:val="nil"/>
              <w:bottom w:val="double" w:sz="6" w:space="0" w:color="auto"/>
              <w:right w:val="nil"/>
            </w:tcBorders>
            <w:vAlign w:val="center"/>
          </w:tcPr>
          <w:p w14:paraId="73E2BD22" w14:textId="77777777" w:rsidR="0032767D" w:rsidRPr="00897475" w:rsidRDefault="0032767D" w:rsidP="00E366D3">
            <w:pPr>
              <w:spacing w:line="276" w:lineRule="auto"/>
            </w:pPr>
          </w:p>
        </w:tc>
        <w:tc>
          <w:tcPr>
            <w:tcW w:w="1045" w:type="pct"/>
            <w:gridSpan w:val="4"/>
            <w:tcBorders>
              <w:top w:val="nil"/>
              <w:left w:val="nil"/>
              <w:bottom w:val="double" w:sz="6" w:space="0" w:color="auto"/>
              <w:right w:val="nil"/>
            </w:tcBorders>
            <w:vAlign w:val="center"/>
          </w:tcPr>
          <w:p w14:paraId="5C7EA7C7" w14:textId="77777777" w:rsidR="0032767D" w:rsidRPr="00897475" w:rsidRDefault="0032767D" w:rsidP="00E366D3">
            <w:pPr>
              <w:spacing w:line="276" w:lineRule="auto"/>
            </w:pPr>
          </w:p>
        </w:tc>
        <w:tc>
          <w:tcPr>
            <w:tcW w:w="769" w:type="pct"/>
            <w:tcBorders>
              <w:top w:val="nil"/>
              <w:left w:val="nil"/>
              <w:bottom w:val="double" w:sz="6" w:space="0" w:color="auto"/>
              <w:right w:val="double" w:sz="6" w:space="0" w:color="auto"/>
            </w:tcBorders>
            <w:vAlign w:val="center"/>
          </w:tcPr>
          <w:p w14:paraId="01F762D3" w14:textId="77777777" w:rsidR="0032767D" w:rsidRPr="00897475" w:rsidRDefault="0032767D" w:rsidP="00E366D3">
            <w:pPr>
              <w:spacing w:line="276" w:lineRule="auto"/>
            </w:pPr>
          </w:p>
        </w:tc>
      </w:tr>
      <w:tr w:rsidR="00897475" w:rsidRPr="00897475" w14:paraId="079B75E5" w14:textId="77777777" w:rsidTr="0032767D">
        <w:tc>
          <w:tcPr>
            <w:tcW w:w="4996" w:type="pct"/>
            <w:gridSpan w:val="14"/>
          </w:tcPr>
          <w:p w14:paraId="5BA29783" w14:textId="77777777" w:rsidR="0032767D" w:rsidRPr="00897475" w:rsidRDefault="0032767D" w:rsidP="00E366D3">
            <w:pPr>
              <w:spacing w:line="276" w:lineRule="auto"/>
            </w:pPr>
          </w:p>
        </w:tc>
      </w:tr>
      <w:tr w:rsidR="00897475" w:rsidRPr="00897475" w14:paraId="2BD57F41" w14:textId="77777777" w:rsidTr="0032767D">
        <w:tc>
          <w:tcPr>
            <w:tcW w:w="973" w:type="pct"/>
            <w:gridSpan w:val="3"/>
            <w:tcBorders>
              <w:top w:val="single" w:sz="6" w:space="0" w:color="auto"/>
              <w:left w:val="single" w:sz="6" w:space="0" w:color="auto"/>
              <w:bottom w:val="single" w:sz="6" w:space="0" w:color="auto"/>
              <w:right w:val="single" w:sz="6" w:space="0" w:color="auto"/>
            </w:tcBorders>
            <w:shd w:val="pct10" w:color="auto" w:fill="auto"/>
          </w:tcPr>
          <w:p w14:paraId="7206794D" w14:textId="77777777" w:rsidR="0032767D" w:rsidRPr="00897475" w:rsidRDefault="0032767D" w:rsidP="00E366D3">
            <w:pPr>
              <w:spacing w:line="276" w:lineRule="auto"/>
              <w:rPr>
                <w:b/>
              </w:rPr>
            </w:pPr>
            <w:r w:rsidRPr="00897475">
              <w:rPr>
                <w:b/>
              </w:rPr>
              <w:t>ΕΚΠΑΙΔΕΥΣΗ</w:t>
            </w:r>
          </w:p>
        </w:tc>
        <w:tc>
          <w:tcPr>
            <w:tcW w:w="4023" w:type="pct"/>
            <w:gridSpan w:val="11"/>
          </w:tcPr>
          <w:p w14:paraId="7D687821" w14:textId="77777777" w:rsidR="0032767D" w:rsidRPr="00897475" w:rsidRDefault="0032767D" w:rsidP="00E366D3">
            <w:pPr>
              <w:spacing w:line="276" w:lineRule="auto"/>
            </w:pPr>
          </w:p>
        </w:tc>
      </w:tr>
      <w:tr w:rsidR="00897475" w:rsidRPr="00897475" w14:paraId="5E258F65" w14:textId="77777777" w:rsidTr="0032767D">
        <w:tc>
          <w:tcPr>
            <w:tcW w:w="1259" w:type="pct"/>
            <w:gridSpan w:val="8"/>
            <w:tcBorders>
              <w:top w:val="double" w:sz="6" w:space="0" w:color="auto"/>
              <w:left w:val="double" w:sz="6" w:space="0" w:color="auto"/>
              <w:bottom w:val="nil"/>
              <w:right w:val="single" w:sz="6" w:space="0" w:color="auto"/>
            </w:tcBorders>
            <w:vAlign w:val="center"/>
          </w:tcPr>
          <w:p w14:paraId="387F9E6E" w14:textId="77777777" w:rsidR="0032767D" w:rsidRPr="00897475" w:rsidRDefault="0032767D" w:rsidP="00E366D3">
            <w:pPr>
              <w:spacing w:line="276" w:lineRule="auto"/>
              <w:jc w:val="center"/>
              <w:rPr>
                <w:b/>
              </w:rPr>
            </w:pPr>
            <w:r w:rsidRPr="00897475">
              <w:rPr>
                <w:b/>
              </w:rPr>
              <w:t>Όνομα Ιδρύματος</w:t>
            </w:r>
          </w:p>
        </w:tc>
        <w:tc>
          <w:tcPr>
            <w:tcW w:w="1923" w:type="pct"/>
            <w:tcBorders>
              <w:top w:val="double" w:sz="6" w:space="0" w:color="auto"/>
              <w:left w:val="nil"/>
              <w:bottom w:val="nil"/>
              <w:right w:val="single" w:sz="6" w:space="0" w:color="auto"/>
            </w:tcBorders>
            <w:vAlign w:val="center"/>
          </w:tcPr>
          <w:p w14:paraId="12EDB62F" w14:textId="77777777" w:rsidR="0032767D" w:rsidRPr="00897475" w:rsidRDefault="0032767D" w:rsidP="00E366D3">
            <w:pPr>
              <w:spacing w:line="276" w:lineRule="auto"/>
              <w:jc w:val="center"/>
              <w:rPr>
                <w:b/>
              </w:rPr>
            </w:pPr>
            <w:r w:rsidRPr="00897475">
              <w:rPr>
                <w:b/>
              </w:rPr>
              <w:t>Τίτλος Πτυχίου</w:t>
            </w:r>
          </w:p>
        </w:tc>
        <w:tc>
          <w:tcPr>
            <w:tcW w:w="1045" w:type="pct"/>
            <w:gridSpan w:val="4"/>
            <w:tcBorders>
              <w:top w:val="double" w:sz="6" w:space="0" w:color="auto"/>
              <w:left w:val="nil"/>
              <w:bottom w:val="nil"/>
              <w:right w:val="single" w:sz="6" w:space="0" w:color="auto"/>
            </w:tcBorders>
            <w:vAlign w:val="center"/>
          </w:tcPr>
          <w:p w14:paraId="4472E2D8" w14:textId="77777777" w:rsidR="0032767D" w:rsidRPr="00897475" w:rsidRDefault="0032767D" w:rsidP="00E366D3">
            <w:pPr>
              <w:spacing w:line="276" w:lineRule="auto"/>
              <w:jc w:val="center"/>
              <w:rPr>
                <w:b/>
              </w:rPr>
            </w:pPr>
            <w:r w:rsidRPr="00897475">
              <w:rPr>
                <w:b/>
              </w:rPr>
              <w:t>Ειδικότητα</w:t>
            </w:r>
          </w:p>
        </w:tc>
        <w:tc>
          <w:tcPr>
            <w:tcW w:w="769" w:type="pct"/>
            <w:tcBorders>
              <w:top w:val="double" w:sz="6" w:space="0" w:color="auto"/>
              <w:left w:val="nil"/>
              <w:bottom w:val="nil"/>
              <w:right w:val="double" w:sz="6" w:space="0" w:color="auto"/>
            </w:tcBorders>
            <w:vAlign w:val="center"/>
          </w:tcPr>
          <w:p w14:paraId="06755409" w14:textId="77777777" w:rsidR="0032767D" w:rsidRPr="00897475" w:rsidRDefault="0032767D" w:rsidP="00E366D3">
            <w:pPr>
              <w:spacing w:line="276" w:lineRule="auto"/>
              <w:jc w:val="center"/>
              <w:rPr>
                <w:b/>
              </w:rPr>
            </w:pPr>
            <w:r w:rsidRPr="00897475">
              <w:rPr>
                <w:b/>
              </w:rPr>
              <w:t>Ημερομηνία Απόκτησης Πτυχίου</w:t>
            </w:r>
          </w:p>
        </w:tc>
      </w:tr>
      <w:tr w:rsidR="00897475" w:rsidRPr="00897475" w14:paraId="66164541" w14:textId="77777777" w:rsidTr="0032767D">
        <w:tc>
          <w:tcPr>
            <w:tcW w:w="1259" w:type="pct"/>
            <w:gridSpan w:val="8"/>
            <w:tcBorders>
              <w:top w:val="double" w:sz="6" w:space="0" w:color="auto"/>
              <w:left w:val="double" w:sz="6" w:space="0" w:color="auto"/>
              <w:bottom w:val="single" w:sz="6" w:space="0" w:color="auto"/>
              <w:right w:val="single" w:sz="6" w:space="0" w:color="auto"/>
            </w:tcBorders>
          </w:tcPr>
          <w:p w14:paraId="61FB0362" w14:textId="77777777" w:rsidR="0032767D" w:rsidRPr="00897475" w:rsidRDefault="0032767D" w:rsidP="00E366D3">
            <w:pPr>
              <w:spacing w:line="276" w:lineRule="auto"/>
            </w:pPr>
          </w:p>
        </w:tc>
        <w:tc>
          <w:tcPr>
            <w:tcW w:w="1923" w:type="pct"/>
            <w:tcBorders>
              <w:top w:val="double" w:sz="6" w:space="0" w:color="auto"/>
              <w:left w:val="nil"/>
              <w:bottom w:val="single" w:sz="6" w:space="0" w:color="auto"/>
              <w:right w:val="single" w:sz="6" w:space="0" w:color="auto"/>
            </w:tcBorders>
          </w:tcPr>
          <w:p w14:paraId="75BDC3CE" w14:textId="77777777" w:rsidR="0032767D" w:rsidRPr="00897475" w:rsidRDefault="0032767D" w:rsidP="00E366D3">
            <w:pPr>
              <w:spacing w:line="276" w:lineRule="auto"/>
            </w:pPr>
          </w:p>
        </w:tc>
        <w:tc>
          <w:tcPr>
            <w:tcW w:w="1045" w:type="pct"/>
            <w:gridSpan w:val="4"/>
            <w:tcBorders>
              <w:top w:val="double" w:sz="6" w:space="0" w:color="auto"/>
              <w:left w:val="nil"/>
              <w:bottom w:val="single" w:sz="6" w:space="0" w:color="auto"/>
              <w:right w:val="single" w:sz="6" w:space="0" w:color="auto"/>
            </w:tcBorders>
          </w:tcPr>
          <w:p w14:paraId="0C0DA3AF" w14:textId="77777777" w:rsidR="0032767D" w:rsidRPr="00897475" w:rsidRDefault="0032767D" w:rsidP="00E366D3">
            <w:pPr>
              <w:spacing w:line="276" w:lineRule="auto"/>
            </w:pPr>
          </w:p>
        </w:tc>
        <w:tc>
          <w:tcPr>
            <w:tcW w:w="769" w:type="pct"/>
            <w:tcBorders>
              <w:top w:val="double" w:sz="6" w:space="0" w:color="auto"/>
              <w:left w:val="nil"/>
              <w:bottom w:val="single" w:sz="6" w:space="0" w:color="auto"/>
              <w:right w:val="double" w:sz="6" w:space="0" w:color="auto"/>
            </w:tcBorders>
          </w:tcPr>
          <w:p w14:paraId="024D2F25" w14:textId="77777777" w:rsidR="0032767D" w:rsidRPr="00897475" w:rsidRDefault="0032767D" w:rsidP="00E366D3">
            <w:pPr>
              <w:spacing w:line="276" w:lineRule="auto"/>
            </w:pPr>
          </w:p>
        </w:tc>
      </w:tr>
      <w:tr w:rsidR="00897475" w:rsidRPr="00897475" w14:paraId="3430CC84" w14:textId="77777777" w:rsidTr="0032767D">
        <w:tc>
          <w:tcPr>
            <w:tcW w:w="1259" w:type="pct"/>
            <w:gridSpan w:val="8"/>
            <w:tcBorders>
              <w:top w:val="nil"/>
              <w:left w:val="double" w:sz="6" w:space="0" w:color="auto"/>
              <w:bottom w:val="nil"/>
              <w:right w:val="single" w:sz="6" w:space="0" w:color="auto"/>
            </w:tcBorders>
          </w:tcPr>
          <w:p w14:paraId="7F6BABE6" w14:textId="77777777" w:rsidR="0032767D" w:rsidRPr="00897475" w:rsidRDefault="0032767D" w:rsidP="00E366D3">
            <w:pPr>
              <w:spacing w:line="276" w:lineRule="auto"/>
            </w:pPr>
          </w:p>
        </w:tc>
        <w:tc>
          <w:tcPr>
            <w:tcW w:w="1923" w:type="pct"/>
            <w:tcBorders>
              <w:top w:val="nil"/>
              <w:left w:val="nil"/>
              <w:bottom w:val="nil"/>
              <w:right w:val="single" w:sz="6" w:space="0" w:color="auto"/>
            </w:tcBorders>
          </w:tcPr>
          <w:p w14:paraId="60AE8CDD" w14:textId="77777777" w:rsidR="0032767D" w:rsidRPr="00897475" w:rsidRDefault="0032767D" w:rsidP="00E366D3">
            <w:pPr>
              <w:spacing w:line="276" w:lineRule="auto"/>
            </w:pPr>
          </w:p>
        </w:tc>
        <w:tc>
          <w:tcPr>
            <w:tcW w:w="1045" w:type="pct"/>
            <w:gridSpan w:val="4"/>
            <w:tcBorders>
              <w:top w:val="nil"/>
              <w:left w:val="nil"/>
              <w:bottom w:val="nil"/>
              <w:right w:val="single" w:sz="6" w:space="0" w:color="auto"/>
            </w:tcBorders>
          </w:tcPr>
          <w:p w14:paraId="235EF34C" w14:textId="77777777" w:rsidR="0032767D" w:rsidRPr="00897475" w:rsidRDefault="0032767D" w:rsidP="00E366D3">
            <w:pPr>
              <w:spacing w:line="276" w:lineRule="auto"/>
            </w:pPr>
          </w:p>
        </w:tc>
        <w:tc>
          <w:tcPr>
            <w:tcW w:w="769" w:type="pct"/>
            <w:tcBorders>
              <w:top w:val="nil"/>
              <w:left w:val="nil"/>
              <w:bottom w:val="nil"/>
              <w:right w:val="double" w:sz="6" w:space="0" w:color="auto"/>
            </w:tcBorders>
          </w:tcPr>
          <w:p w14:paraId="0CA86B80" w14:textId="77777777" w:rsidR="0032767D" w:rsidRPr="00897475" w:rsidRDefault="0032767D" w:rsidP="00E366D3">
            <w:pPr>
              <w:spacing w:line="276" w:lineRule="auto"/>
            </w:pPr>
          </w:p>
        </w:tc>
      </w:tr>
      <w:tr w:rsidR="00897475" w:rsidRPr="00897475" w14:paraId="2DA67F8B" w14:textId="77777777" w:rsidTr="0032767D">
        <w:tc>
          <w:tcPr>
            <w:tcW w:w="1259" w:type="pct"/>
            <w:gridSpan w:val="8"/>
            <w:tcBorders>
              <w:top w:val="single" w:sz="6" w:space="0" w:color="auto"/>
              <w:left w:val="double" w:sz="6" w:space="0" w:color="auto"/>
              <w:bottom w:val="double" w:sz="4" w:space="0" w:color="auto"/>
              <w:right w:val="single" w:sz="6" w:space="0" w:color="auto"/>
            </w:tcBorders>
          </w:tcPr>
          <w:p w14:paraId="4F22B493" w14:textId="77777777" w:rsidR="0032767D" w:rsidRPr="00897475" w:rsidRDefault="0032767D" w:rsidP="00E366D3">
            <w:pPr>
              <w:spacing w:line="276" w:lineRule="auto"/>
            </w:pPr>
          </w:p>
        </w:tc>
        <w:tc>
          <w:tcPr>
            <w:tcW w:w="1923" w:type="pct"/>
            <w:tcBorders>
              <w:top w:val="single" w:sz="6" w:space="0" w:color="auto"/>
              <w:left w:val="nil"/>
              <w:bottom w:val="double" w:sz="4" w:space="0" w:color="auto"/>
              <w:right w:val="single" w:sz="6" w:space="0" w:color="auto"/>
            </w:tcBorders>
          </w:tcPr>
          <w:p w14:paraId="01765654" w14:textId="77777777" w:rsidR="0032767D" w:rsidRPr="00897475" w:rsidRDefault="0032767D" w:rsidP="00E366D3">
            <w:pPr>
              <w:spacing w:line="276" w:lineRule="auto"/>
            </w:pPr>
          </w:p>
        </w:tc>
        <w:tc>
          <w:tcPr>
            <w:tcW w:w="1045" w:type="pct"/>
            <w:gridSpan w:val="4"/>
            <w:tcBorders>
              <w:top w:val="single" w:sz="6" w:space="0" w:color="auto"/>
              <w:left w:val="nil"/>
              <w:bottom w:val="double" w:sz="4" w:space="0" w:color="auto"/>
              <w:right w:val="single" w:sz="6" w:space="0" w:color="auto"/>
            </w:tcBorders>
          </w:tcPr>
          <w:p w14:paraId="33DA8FB6" w14:textId="77777777" w:rsidR="0032767D" w:rsidRPr="00897475" w:rsidRDefault="0032767D" w:rsidP="00E366D3">
            <w:pPr>
              <w:spacing w:line="276" w:lineRule="auto"/>
            </w:pPr>
          </w:p>
        </w:tc>
        <w:tc>
          <w:tcPr>
            <w:tcW w:w="769" w:type="pct"/>
            <w:tcBorders>
              <w:top w:val="single" w:sz="6" w:space="0" w:color="auto"/>
              <w:left w:val="nil"/>
              <w:bottom w:val="double" w:sz="4" w:space="0" w:color="auto"/>
              <w:right w:val="double" w:sz="6" w:space="0" w:color="auto"/>
            </w:tcBorders>
          </w:tcPr>
          <w:p w14:paraId="62C7FFA0" w14:textId="77777777" w:rsidR="0032767D" w:rsidRPr="00897475" w:rsidRDefault="0032767D" w:rsidP="00E366D3">
            <w:pPr>
              <w:spacing w:line="276" w:lineRule="auto"/>
            </w:pPr>
          </w:p>
        </w:tc>
      </w:tr>
      <w:tr w:rsidR="00897475" w:rsidRPr="00897475" w14:paraId="16C2FB00" w14:textId="77777777" w:rsidTr="0032767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6" w:type="pct"/>
            <w:gridSpan w:val="9"/>
            <w:tcBorders>
              <w:top w:val="double" w:sz="6" w:space="0" w:color="auto"/>
              <w:left w:val="double" w:sz="6" w:space="0" w:color="auto"/>
              <w:bottom w:val="double" w:sz="6" w:space="0" w:color="auto"/>
              <w:right w:val="double" w:sz="6" w:space="0" w:color="auto"/>
            </w:tcBorders>
            <w:shd w:val="pct10" w:color="auto" w:fill="auto"/>
          </w:tcPr>
          <w:p w14:paraId="6777D48E" w14:textId="77777777" w:rsidR="0032767D" w:rsidRPr="00897475" w:rsidRDefault="0032767D" w:rsidP="00E366D3">
            <w:pPr>
              <w:spacing w:after="0" w:line="276" w:lineRule="auto"/>
              <w:jc w:val="center"/>
              <w:rPr>
                <w:b/>
              </w:rPr>
            </w:pPr>
            <w:r w:rsidRPr="00897475">
              <w:rPr>
                <w:b/>
              </w:rPr>
              <w:t xml:space="preserve">ΚΑΤΗΓΟΡΙΑ ΣΤΕΛΕΧΟΥΣ </w:t>
            </w:r>
          </w:p>
          <w:p w14:paraId="7B223C5A" w14:textId="77777777" w:rsidR="0032767D" w:rsidRPr="00897475" w:rsidRDefault="0032767D" w:rsidP="00E366D3">
            <w:pPr>
              <w:spacing w:after="0" w:line="276" w:lineRule="auto"/>
              <w:jc w:val="center"/>
            </w:pPr>
            <w:r w:rsidRPr="00897475">
              <w:t>(στο προτεινόμενο, από τον υποψήφιο Οικονομικό Φορέα, σχήμα διοίκησης Έργου)</w:t>
            </w:r>
          </w:p>
        </w:tc>
        <w:tc>
          <w:tcPr>
            <w:tcW w:w="1814" w:type="pct"/>
            <w:gridSpan w:val="5"/>
            <w:tcBorders>
              <w:top w:val="double" w:sz="6" w:space="0" w:color="auto"/>
              <w:left w:val="double" w:sz="6" w:space="0" w:color="auto"/>
              <w:bottom w:val="double" w:sz="6" w:space="0" w:color="auto"/>
              <w:right w:val="double" w:sz="6" w:space="0" w:color="auto"/>
            </w:tcBorders>
          </w:tcPr>
          <w:p w14:paraId="6B7230B2" w14:textId="77777777" w:rsidR="0032767D" w:rsidRPr="00897475" w:rsidRDefault="0032767D" w:rsidP="00E366D3">
            <w:pPr>
              <w:spacing w:line="276" w:lineRule="auto"/>
            </w:pPr>
          </w:p>
        </w:tc>
      </w:tr>
    </w:tbl>
    <w:p w14:paraId="5123FCDA" w14:textId="77777777" w:rsidR="002111ED" w:rsidRPr="00897475" w:rsidRDefault="002111ED"/>
    <w:p w14:paraId="6CA80678" w14:textId="77777777" w:rsidR="0032767D" w:rsidRPr="00897475" w:rsidRDefault="0032767D"/>
    <w:tbl>
      <w:tblPr>
        <w:tblW w:w="5148" w:type="pct"/>
        <w:tblInd w:w="-2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879"/>
        <w:gridCol w:w="2513"/>
        <w:gridCol w:w="2129"/>
        <w:gridCol w:w="1975"/>
        <w:gridCol w:w="761"/>
      </w:tblGrid>
      <w:tr w:rsidR="00897475" w:rsidRPr="00897475" w14:paraId="604C3F6E" w14:textId="77777777" w:rsidTr="002111ED">
        <w:trPr>
          <w:cantSplit/>
        </w:trPr>
        <w:tc>
          <w:tcPr>
            <w:tcW w:w="5000" w:type="pct"/>
            <w:gridSpan w:val="5"/>
            <w:shd w:val="clear" w:color="auto" w:fill="E6E6E6"/>
            <w:vAlign w:val="center"/>
          </w:tcPr>
          <w:p w14:paraId="050D0A2E" w14:textId="77777777" w:rsidR="002111ED" w:rsidRPr="00897475" w:rsidRDefault="002111ED" w:rsidP="00E366D3">
            <w:pPr>
              <w:spacing w:before="120" w:after="0" w:line="276" w:lineRule="auto"/>
              <w:jc w:val="center"/>
              <w:rPr>
                <w:b/>
              </w:rPr>
            </w:pPr>
            <w:r w:rsidRPr="00897475">
              <w:rPr>
                <w:b/>
              </w:rPr>
              <w:t>ΕΠΑΓΓΕΛΜΑΤΙΚΗ ΕΜΠΕΙΡΙΑ</w:t>
            </w:r>
          </w:p>
        </w:tc>
      </w:tr>
      <w:tr w:rsidR="00897475" w:rsidRPr="00897475" w14:paraId="073F5EE6" w14:textId="77777777" w:rsidTr="002111ED">
        <w:trPr>
          <w:cantSplit/>
        </w:trPr>
        <w:tc>
          <w:tcPr>
            <w:tcW w:w="1403" w:type="pct"/>
            <w:vMerge w:val="restart"/>
            <w:shd w:val="clear" w:color="auto" w:fill="E6E6E6"/>
            <w:vAlign w:val="center"/>
          </w:tcPr>
          <w:p w14:paraId="682A4C0E" w14:textId="77777777" w:rsidR="002111ED" w:rsidRPr="00897475" w:rsidRDefault="002111ED" w:rsidP="00E366D3">
            <w:pPr>
              <w:spacing w:before="120" w:after="0" w:line="276" w:lineRule="auto"/>
              <w:jc w:val="center"/>
              <w:rPr>
                <w:b/>
              </w:rPr>
            </w:pPr>
            <w:r w:rsidRPr="00897475">
              <w:rPr>
                <w:b/>
              </w:rPr>
              <w:t>Έργο</w:t>
            </w:r>
          </w:p>
        </w:tc>
        <w:tc>
          <w:tcPr>
            <w:tcW w:w="1225" w:type="pct"/>
            <w:vMerge w:val="restart"/>
            <w:shd w:val="clear" w:color="auto" w:fill="E6E6E6"/>
            <w:vAlign w:val="center"/>
          </w:tcPr>
          <w:p w14:paraId="39B4A0E9" w14:textId="77777777" w:rsidR="002111ED" w:rsidRPr="00897475" w:rsidRDefault="002111ED" w:rsidP="00E366D3">
            <w:pPr>
              <w:spacing w:before="120" w:after="0" w:line="276" w:lineRule="auto"/>
              <w:jc w:val="center"/>
              <w:rPr>
                <w:b/>
              </w:rPr>
            </w:pPr>
            <w:r w:rsidRPr="00897475">
              <w:rPr>
                <w:b/>
              </w:rPr>
              <w:t>Εργοδότης</w:t>
            </w:r>
          </w:p>
        </w:tc>
        <w:tc>
          <w:tcPr>
            <w:tcW w:w="1038" w:type="pct"/>
            <w:vMerge w:val="restart"/>
            <w:shd w:val="clear" w:color="auto" w:fill="E6E6E6"/>
            <w:vAlign w:val="center"/>
          </w:tcPr>
          <w:p w14:paraId="618DCCBB" w14:textId="77777777" w:rsidR="002111ED" w:rsidRPr="00897475" w:rsidRDefault="002111ED" w:rsidP="00E366D3">
            <w:pPr>
              <w:spacing w:after="0" w:line="276" w:lineRule="auto"/>
              <w:jc w:val="center"/>
            </w:pPr>
            <w:r w:rsidRPr="00897475">
              <w:rPr>
                <w:b/>
              </w:rPr>
              <w:t>Θέση</w:t>
            </w:r>
            <w:r w:rsidRPr="00897475">
              <w:rPr>
                <w:rStyle w:val="af1"/>
              </w:rPr>
              <w:footnoteReference w:id="23"/>
            </w:r>
            <w:r w:rsidRPr="00897475">
              <w:rPr>
                <w:b/>
              </w:rPr>
              <w:t xml:space="preserve"> και Καθήκοντα στο Έργο </w:t>
            </w:r>
          </w:p>
        </w:tc>
        <w:tc>
          <w:tcPr>
            <w:tcW w:w="1334" w:type="pct"/>
            <w:gridSpan w:val="2"/>
            <w:shd w:val="clear" w:color="auto" w:fill="E6E6E6"/>
            <w:vAlign w:val="center"/>
          </w:tcPr>
          <w:p w14:paraId="17F403B8" w14:textId="77777777" w:rsidR="002111ED" w:rsidRPr="00897475" w:rsidRDefault="002111ED" w:rsidP="00E366D3">
            <w:pPr>
              <w:spacing w:before="120" w:after="0" w:line="276" w:lineRule="auto"/>
              <w:jc w:val="center"/>
              <w:rPr>
                <w:b/>
              </w:rPr>
            </w:pPr>
            <w:r w:rsidRPr="00897475">
              <w:rPr>
                <w:b/>
              </w:rPr>
              <w:t>Απασχόληση στο Έργο</w:t>
            </w:r>
          </w:p>
        </w:tc>
      </w:tr>
      <w:tr w:rsidR="00897475" w:rsidRPr="00897475" w14:paraId="76AACAD0" w14:textId="77777777" w:rsidTr="002111ED">
        <w:trPr>
          <w:cantSplit/>
        </w:trPr>
        <w:tc>
          <w:tcPr>
            <w:tcW w:w="1403" w:type="pct"/>
            <w:vMerge/>
            <w:shd w:val="clear" w:color="auto" w:fill="E6E6E6"/>
            <w:vAlign w:val="center"/>
          </w:tcPr>
          <w:p w14:paraId="252841BF" w14:textId="77777777" w:rsidR="002111ED" w:rsidRPr="00897475" w:rsidRDefault="002111ED" w:rsidP="00E366D3">
            <w:pPr>
              <w:spacing w:before="120" w:after="0" w:line="276" w:lineRule="auto"/>
              <w:jc w:val="left"/>
              <w:rPr>
                <w:b/>
              </w:rPr>
            </w:pPr>
          </w:p>
        </w:tc>
        <w:tc>
          <w:tcPr>
            <w:tcW w:w="1225" w:type="pct"/>
            <w:vMerge/>
            <w:shd w:val="clear" w:color="auto" w:fill="E6E6E6"/>
            <w:vAlign w:val="center"/>
          </w:tcPr>
          <w:p w14:paraId="146F0BF7" w14:textId="77777777" w:rsidR="002111ED" w:rsidRPr="00897475" w:rsidRDefault="002111ED" w:rsidP="00E366D3">
            <w:pPr>
              <w:spacing w:before="120" w:after="0" w:line="276" w:lineRule="auto"/>
              <w:jc w:val="left"/>
              <w:rPr>
                <w:b/>
              </w:rPr>
            </w:pPr>
          </w:p>
        </w:tc>
        <w:tc>
          <w:tcPr>
            <w:tcW w:w="1038" w:type="pct"/>
            <w:vMerge/>
            <w:shd w:val="clear" w:color="auto" w:fill="E6E6E6"/>
            <w:vAlign w:val="center"/>
          </w:tcPr>
          <w:p w14:paraId="032AB277" w14:textId="77777777" w:rsidR="002111ED" w:rsidRPr="00897475" w:rsidRDefault="002111ED" w:rsidP="00E366D3">
            <w:pPr>
              <w:spacing w:before="120" w:after="0" w:line="276" w:lineRule="auto"/>
              <w:jc w:val="left"/>
              <w:rPr>
                <w:b/>
              </w:rPr>
            </w:pPr>
          </w:p>
        </w:tc>
        <w:tc>
          <w:tcPr>
            <w:tcW w:w="963" w:type="pct"/>
            <w:shd w:val="clear" w:color="auto" w:fill="E6E6E6"/>
            <w:vAlign w:val="center"/>
          </w:tcPr>
          <w:p w14:paraId="180D2765" w14:textId="77777777" w:rsidR="002111ED" w:rsidRPr="00897475" w:rsidRDefault="002111ED" w:rsidP="00E366D3">
            <w:pPr>
              <w:spacing w:after="0" w:line="276" w:lineRule="auto"/>
              <w:jc w:val="center"/>
              <w:rPr>
                <w:b/>
              </w:rPr>
            </w:pPr>
            <w:r w:rsidRPr="00897475">
              <w:rPr>
                <w:b/>
              </w:rPr>
              <w:t>Περίοδος</w:t>
            </w:r>
          </w:p>
          <w:p w14:paraId="4BAD0EF5" w14:textId="77777777" w:rsidR="002111ED" w:rsidRPr="00897475" w:rsidRDefault="002111ED" w:rsidP="00E366D3">
            <w:pPr>
              <w:spacing w:after="0" w:line="276" w:lineRule="auto"/>
              <w:jc w:val="center"/>
              <w:rPr>
                <w:b/>
              </w:rPr>
            </w:pPr>
            <w:r w:rsidRPr="00897475">
              <w:t xml:space="preserve">(από </w:t>
            </w:r>
            <w:r w:rsidRPr="00897475">
              <w:rPr>
                <w:b/>
              </w:rPr>
              <w:t>-</w:t>
            </w:r>
            <w:r w:rsidRPr="00897475">
              <w:t xml:space="preserve"> έως)</w:t>
            </w:r>
          </w:p>
        </w:tc>
        <w:tc>
          <w:tcPr>
            <w:tcW w:w="371" w:type="pct"/>
            <w:shd w:val="clear" w:color="auto" w:fill="E6E6E6"/>
            <w:vAlign w:val="center"/>
          </w:tcPr>
          <w:p w14:paraId="49239F80" w14:textId="77777777" w:rsidR="002111ED" w:rsidRPr="00897475" w:rsidRDefault="002111ED" w:rsidP="00E366D3">
            <w:pPr>
              <w:spacing w:before="120" w:after="0" w:line="276" w:lineRule="auto"/>
              <w:jc w:val="center"/>
              <w:rPr>
                <w:b/>
              </w:rPr>
            </w:pPr>
            <w:r w:rsidRPr="00897475">
              <w:rPr>
                <w:b/>
              </w:rPr>
              <w:t>Α/Μ</w:t>
            </w:r>
          </w:p>
        </w:tc>
      </w:tr>
      <w:tr w:rsidR="00897475" w:rsidRPr="00897475" w14:paraId="6997408B" w14:textId="77777777" w:rsidTr="002111ED">
        <w:tc>
          <w:tcPr>
            <w:tcW w:w="1403" w:type="pct"/>
          </w:tcPr>
          <w:p w14:paraId="11337B30" w14:textId="77777777" w:rsidR="002111ED" w:rsidRPr="00897475" w:rsidRDefault="002111ED" w:rsidP="00E366D3">
            <w:pPr>
              <w:spacing w:before="120" w:after="0" w:line="276" w:lineRule="auto"/>
            </w:pPr>
          </w:p>
          <w:p w14:paraId="7F098A05" w14:textId="77777777" w:rsidR="002111ED" w:rsidRPr="00897475" w:rsidRDefault="002111ED" w:rsidP="00E366D3">
            <w:pPr>
              <w:spacing w:before="120" w:after="0" w:line="276" w:lineRule="auto"/>
            </w:pPr>
          </w:p>
        </w:tc>
        <w:tc>
          <w:tcPr>
            <w:tcW w:w="1225" w:type="pct"/>
          </w:tcPr>
          <w:p w14:paraId="2C00DAC1" w14:textId="77777777" w:rsidR="002111ED" w:rsidRPr="00897475" w:rsidRDefault="002111ED" w:rsidP="00E366D3">
            <w:pPr>
              <w:spacing w:before="120" w:after="0" w:line="276" w:lineRule="auto"/>
            </w:pPr>
          </w:p>
        </w:tc>
        <w:tc>
          <w:tcPr>
            <w:tcW w:w="1038" w:type="pct"/>
          </w:tcPr>
          <w:p w14:paraId="37D4D82F" w14:textId="77777777" w:rsidR="002111ED" w:rsidRPr="00897475" w:rsidRDefault="002111ED" w:rsidP="00E366D3">
            <w:pPr>
              <w:spacing w:before="120" w:after="0" w:line="276" w:lineRule="auto"/>
            </w:pPr>
          </w:p>
          <w:p w14:paraId="7B765425" w14:textId="77777777" w:rsidR="002111ED" w:rsidRPr="00897475" w:rsidRDefault="002111ED" w:rsidP="00E366D3">
            <w:pPr>
              <w:spacing w:before="120" w:after="0" w:line="276" w:lineRule="auto"/>
            </w:pPr>
          </w:p>
          <w:p w14:paraId="0586FDD1" w14:textId="77777777" w:rsidR="002111ED" w:rsidRPr="00897475" w:rsidRDefault="002111ED" w:rsidP="00E366D3">
            <w:pPr>
              <w:spacing w:before="120" w:after="0" w:line="276" w:lineRule="auto"/>
            </w:pPr>
          </w:p>
        </w:tc>
        <w:tc>
          <w:tcPr>
            <w:tcW w:w="963" w:type="pct"/>
          </w:tcPr>
          <w:p w14:paraId="26C3DD78" w14:textId="77777777" w:rsidR="002111ED" w:rsidRPr="00897475" w:rsidRDefault="002111ED" w:rsidP="00E366D3">
            <w:pPr>
              <w:spacing w:before="120" w:after="0" w:line="276" w:lineRule="auto"/>
              <w:jc w:val="center"/>
            </w:pPr>
            <w:r w:rsidRPr="00897475">
              <w:t>__ /__ / ___</w:t>
            </w:r>
          </w:p>
          <w:p w14:paraId="43141451" w14:textId="77777777" w:rsidR="002111ED" w:rsidRPr="00897475" w:rsidRDefault="002111ED" w:rsidP="00E366D3">
            <w:pPr>
              <w:spacing w:before="120" w:after="0" w:line="276" w:lineRule="auto"/>
              <w:jc w:val="center"/>
            </w:pPr>
            <w:r w:rsidRPr="00897475">
              <w:t>-</w:t>
            </w:r>
          </w:p>
          <w:p w14:paraId="745C4B74" w14:textId="77777777" w:rsidR="002111ED" w:rsidRPr="00897475" w:rsidRDefault="002111ED" w:rsidP="00E366D3">
            <w:pPr>
              <w:spacing w:before="120" w:after="0" w:line="276" w:lineRule="auto"/>
              <w:jc w:val="center"/>
            </w:pPr>
            <w:r w:rsidRPr="00897475">
              <w:t>__ /__ / ___</w:t>
            </w:r>
          </w:p>
        </w:tc>
        <w:tc>
          <w:tcPr>
            <w:tcW w:w="371" w:type="pct"/>
          </w:tcPr>
          <w:p w14:paraId="13C78DCA" w14:textId="77777777" w:rsidR="002111ED" w:rsidRPr="00897475" w:rsidRDefault="002111ED" w:rsidP="00E366D3">
            <w:pPr>
              <w:spacing w:before="120" w:after="0" w:line="276" w:lineRule="auto"/>
              <w:jc w:val="center"/>
            </w:pPr>
          </w:p>
        </w:tc>
      </w:tr>
      <w:tr w:rsidR="00897475" w:rsidRPr="00897475" w14:paraId="0C1B005D" w14:textId="77777777" w:rsidTr="002111ED">
        <w:tc>
          <w:tcPr>
            <w:tcW w:w="1403" w:type="pct"/>
          </w:tcPr>
          <w:p w14:paraId="6A93FD3E" w14:textId="77777777" w:rsidR="002111ED" w:rsidRPr="00897475" w:rsidRDefault="002111ED" w:rsidP="00E366D3">
            <w:pPr>
              <w:spacing w:before="120" w:after="0" w:line="276" w:lineRule="auto"/>
            </w:pPr>
          </w:p>
        </w:tc>
        <w:tc>
          <w:tcPr>
            <w:tcW w:w="1225" w:type="pct"/>
          </w:tcPr>
          <w:p w14:paraId="4A67312E" w14:textId="77777777" w:rsidR="002111ED" w:rsidRPr="00897475" w:rsidRDefault="002111ED" w:rsidP="00E366D3">
            <w:pPr>
              <w:spacing w:before="120" w:after="0" w:line="276" w:lineRule="auto"/>
            </w:pPr>
          </w:p>
        </w:tc>
        <w:tc>
          <w:tcPr>
            <w:tcW w:w="1038" w:type="pct"/>
          </w:tcPr>
          <w:p w14:paraId="73D67CA3" w14:textId="77777777" w:rsidR="002111ED" w:rsidRPr="00897475" w:rsidRDefault="002111ED" w:rsidP="00E366D3">
            <w:pPr>
              <w:spacing w:before="120" w:after="0" w:line="276" w:lineRule="auto"/>
            </w:pPr>
          </w:p>
        </w:tc>
        <w:tc>
          <w:tcPr>
            <w:tcW w:w="963" w:type="pct"/>
          </w:tcPr>
          <w:p w14:paraId="06786BA2" w14:textId="77777777" w:rsidR="002111ED" w:rsidRPr="00897475" w:rsidRDefault="002111ED" w:rsidP="00E366D3">
            <w:pPr>
              <w:spacing w:before="120" w:after="0" w:line="276" w:lineRule="auto"/>
              <w:jc w:val="center"/>
            </w:pPr>
            <w:r w:rsidRPr="00897475">
              <w:t>__ /__ / ___</w:t>
            </w:r>
          </w:p>
          <w:p w14:paraId="54C5E76A" w14:textId="77777777" w:rsidR="002111ED" w:rsidRPr="00897475" w:rsidRDefault="002111ED" w:rsidP="00E366D3">
            <w:pPr>
              <w:spacing w:before="120" w:after="0" w:line="276" w:lineRule="auto"/>
              <w:jc w:val="center"/>
            </w:pPr>
            <w:r w:rsidRPr="00897475">
              <w:t>-</w:t>
            </w:r>
          </w:p>
          <w:p w14:paraId="474BA4E0" w14:textId="77777777" w:rsidR="002111ED" w:rsidRPr="00897475" w:rsidRDefault="002111ED" w:rsidP="00E366D3">
            <w:pPr>
              <w:spacing w:before="120" w:after="0" w:line="276" w:lineRule="auto"/>
              <w:jc w:val="center"/>
            </w:pPr>
            <w:r w:rsidRPr="00897475">
              <w:t>__ /__ / ___</w:t>
            </w:r>
          </w:p>
        </w:tc>
        <w:tc>
          <w:tcPr>
            <w:tcW w:w="371" w:type="pct"/>
          </w:tcPr>
          <w:p w14:paraId="3C00F746" w14:textId="77777777" w:rsidR="002111ED" w:rsidRPr="00897475" w:rsidRDefault="002111ED" w:rsidP="00E366D3">
            <w:pPr>
              <w:spacing w:before="120" w:after="0" w:line="276" w:lineRule="auto"/>
              <w:jc w:val="center"/>
            </w:pPr>
          </w:p>
        </w:tc>
      </w:tr>
      <w:tr w:rsidR="00897475" w:rsidRPr="00897475" w14:paraId="4EEC869F" w14:textId="77777777" w:rsidTr="002111ED">
        <w:tc>
          <w:tcPr>
            <w:tcW w:w="1403" w:type="pct"/>
          </w:tcPr>
          <w:p w14:paraId="02E9B1A7" w14:textId="77777777" w:rsidR="002111ED" w:rsidRPr="00897475" w:rsidRDefault="002111ED" w:rsidP="00E366D3">
            <w:pPr>
              <w:spacing w:before="120" w:after="0" w:line="276" w:lineRule="auto"/>
            </w:pPr>
          </w:p>
        </w:tc>
        <w:tc>
          <w:tcPr>
            <w:tcW w:w="1225" w:type="pct"/>
          </w:tcPr>
          <w:p w14:paraId="5A50FA2E" w14:textId="77777777" w:rsidR="002111ED" w:rsidRPr="00897475" w:rsidRDefault="002111ED" w:rsidP="00E366D3">
            <w:pPr>
              <w:spacing w:before="120" w:after="0" w:line="276" w:lineRule="auto"/>
            </w:pPr>
          </w:p>
        </w:tc>
        <w:tc>
          <w:tcPr>
            <w:tcW w:w="1038" w:type="pct"/>
          </w:tcPr>
          <w:p w14:paraId="6F9A9E7D" w14:textId="77777777" w:rsidR="002111ED" w:rsidRPr="00897475" w:rsidRDefault="002111ED" w:rsidP="00E366D3">
            <w:pPr>
              <w:spacing w:before="120" w:after="0" w:line="276" w:lineRule="auto"/>
            </w:pPr>
          </w:p>
        </w:tc>
        <w:tc>
          <w:tcPr>
            <w:tcW w:w="963" w:type="pct"/>
          </w:tcPr>
          <w:p w14:paraId="19BF01D8" w14:textId="77777777" w:rsidR="002111ED" w:rsidRPr="00897475" w:rsidRDefault="002111ED" w:rsidP="00E366D3">
            <w:pPr>
              <w:spacing w:before="120" w:after="0" w:line="276" w:lineRule="auto"/>
              <w:jc w:val="center"/>
            </w:pPr>
            <w:r w:rsidRPr="00897475">
              <w:t>__ /__ / ___</w:t>
            </w:r>
          </w:p>
          <w:p w14:paraId="4FB68C9E" w14:textId="77777777" w:rsidR="002111ED" w:rsidRPr="00897475" w:rsidRDefault="002111ED" w:rsidP="00E366D3">
            <w:pPr>
              <w:spacing w:before="120" w:after="0" w:line="276" w:lineRule="auto"/>
              <w:jc w:val="center"/>
            </w:pPr>
            <w:r w:rsidRPr="00897475">
              <w:t>-</w:t>
            </w:r>
          </w:p>
          <w:p w14:paraId="293D5860" w14:textId="77777777" w:rsidR="002111ED" w:rsidRPr="00897475" w:rsidRDefault="002111ED" w:rsidP="00E366D3">
            <w:pPr>
              <w:spacing w:before="120" w:after="0" w:line="276" w:lineRule="auto"/>
              <w:jc w:val="center"/>
            </w:pPr>
            <w:r w:rsidRPr="00897475">
              <w:t>__ /__ / ___</w:t>
            </w:r>
          </w:p>
        </w:tc>
        <w:tc>
          <w:tcPr>
            <w:tcW w:w="371" w:type="pct"/>
          </w:tcPr>
          <w:p w14:paraId="31741F96" w14:textId="77777777" w:rsidR="002111ED" w:rsidRPr="00897475" w:rsidRDefault="002111ED" w:rsidP="00E366D3">
            <w:pPr>
              <w:spacing w:before="120" w:after="0" w:line="276" w:lineRule="auto"/>
              <w:jc w:val="center"/>
            </w:pPr>
          </w:p>
        </w:tc>
      </w:tr>
    </w:tbl>
    <w:p w14:paraId="62F56663" w14:textId="77777777" w:rsidR="00526E24" w:rsidRDefault="00526E24" w:rsidP="00BE5D16">
      <w:bookmarkStart w:id="642" w:name="_Toc496694236"/>
      <w:bookmarkStart w:id="643" w:name="_Ref510087097"/>
      <w:bookmarkStart w:id="644" w:name="_Ref40980475"/>
      <w:bookmarkStart w:id="645" w:name="_Ref55324393"/>
      <w:bookmarkStart w:id="646" w:name="_Toc31307762"/>
    </w:p>
    <w:p w14:paraId="7B65E1FE" w14:textId="77777777" w:rsidR="00526E24" w:rsidRDefault="00526E24" w:rsidP="00BE5D16"/>
    <w:p w14:paraId="0E9BBB0C" w14:textId="77777777" w:rsidR="00526E24" w:rsidRPr="00897475" w:rsidRDefault="00526E24"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47" w:name="_ΠΑΡΑΡΤΗΜΑ_V_–"/>
      <w:bookmarkStart w:id="648" w:name="_Toc131090429"/>
      <w:bookmarkEnd w:id="647"/>
      <w:r>
        <w:lastRenderedPageBreak/>
        <w:t xml:space="preserve">ΠΑΡΑΡΤΗΜΑ </w:t>
      </w:r>
      <w:r w:rsidRPr="00897475">
        <w:t xml:space="preserve">V – </w:t>
      </w:r>
      <w:r w:rsidRPr="00603221">
        <w:t>Υπόδειγμα Τεχνικής Προσφοράς</w:t>
      </w:r>
      <w:bookmarkEnd w:id="648"/>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5833"/>
        <w:gridCol w:w="3118"/>
      </w:tblGrid>
      <w:tr w:rsidR="003F427B" w:rsidRPr="00AA1361" w14:paraId="0D3B126F" w14:textId="77777777" w:rsidTr="003F427B">
        <w:trPr>
          <w:trHeight w:val="775"/>
          <w:tblHeader/>
        </w:trPr>
        <w:tc>
          <w:tcPr>
            <w:tcW w:w="9634" w:type="dxa"/>
            <w:gridSpan w:val="3"/>
            <w:shd w:val="clear" w:color="000000" w:fill="B3B3B3"/>
            <w:vAlign w:val="center"/>
          </w:tcPr>
          <w:p w14:paraId="076372E3" w14:textId="77777777" w:rsidR="003F427B" w:rsidRPr="00DF5475" w:rsidRDefault="003F427B" w:rsidP="00330F2F">
            <w:pPr>
              <w:spacing w:before="60" w:after="60"/>
              <w:jc w:val="center"/>
              <w:rPr>
                <w:b/>
              </w:rPr>
            </w:pPr>
            <w:r w:rsidRPr="00DF5475">
              <w:rPr>
                <w:b/>
              </w:rPr>
              <w:t>Περιεχόμενα Τεχνικής Προσφοράς</w:t>
            </w:r>
          </w:p>
        </w:tc>
      </w:tr>
      <w:bookmarkEnd w:id="642"/>
      <w:bookmarkEnd w:id="643"/>
      <w:bookmarkEnd w:id="644"/>
      <w:bookmarkEnd w:id="645"/>
      <w:tr w:rsidR="00330F2F" w:rsidRPr="00AA1361" w14:paraId="2AD4D612" w14:textId="77777777" w:rsidTr="00D9556B">
        <w:trPr>
          <w:trHeight w:val="513"/>
          <w:tblHeader/>
        </w:trPr>
        <w:tc>
          <w:tcPr>
            <w:tcW w:w="683" w:type="dxa"/>
            <w:shd w:val="clear" w:color="000000" w:fill="B3B3B3"/>
            <w:vAlign w:val="center"/>
            <w:hideMark/>
          </w:tcPr>
          <w:p w14:paraId="2E3EE6FF" w14:textId="77777777" w:rsidR="00330F2F" w:rsidRPr="00274B25" w:rsidRDefault="00330F2F" w:rsidP="007D7BF4">
            <w:pPr>
              <w:spacing w:after="0"/>
              <w:jc w:val="center"/>
              <w:rPr>
                <w:b/>
                <w:lang w:eastAsia="el-GR"/>
              </w:rPr>
            </w:pPr>
            <w:r w:rsidRPr="00274B25">
              <w:rPr>
                <w:b/>
                <w:lang w:eastAsia="el-GR"/>
              </w:rPr>
              <w:t>Α/Α</w:t>
            </w:r>
          </w:p>
        </w:tc>
        <w:tc>
          <w:tcPr>
            <w:tcW w:w="5833" w:type="dxa"/>
            <w:shd w:val="clear" w:color="000000" w:fill="B3B3B3"/>
            <w:vAlign w:val="center"/>
            <w:hideMark/>
          </w:tcPr>
          <w:p w14:paraId="3E3080BB" w14:textId="77777777" w:rsidR="00330F2F" w:rsidRPr="00274B25" w:rsidRDefault="00330F2F" w:rsidP="007D7BF4">
            <w:pPr>
              <w:spacing w:after="0"/>
              <w:jc w:val="center"/>
              <w:rPr>
                <w:b/>
                <w:lang w:eastAsia="el-GR"/>
              </w:rPr>
            </w:pPr>
            <w:r>
              <w:rPr>
                <w:b/>
                <w:lang w:eastAsia="el-GR"/>
              </w:rPr>
              <w:t xml:space="preserve">Τίτλος ενότητας </w:t>
            </w:r>
          </w:p>
        </w:tc>
        <w:tc>
          <w:tcPr>
            <w:tcW w:w="3118" w:type="dxa"/>
            <w:shd w:val="clear" w:color="000000" w:fill="B3B3B3"/>
          </w:tcPr>
          <w:p w14:paraId="65C75355" w14:textId="77777777" w:rsidR="00330F2F" w:rsidRPr="00274B25" w:rsidRDefault="00330F2F" w:rsidP="00D9556B">
            <w:pPr>
              <w:spacing w:before="60" w:after="60"/>
              <w:jc w:val="center"/>
              <w:rPr>
                <w:b/>
                <w:lang w:eastAsia="el-GR"/>
              </w:rPr>
            </w:pPr>
            <w:r w:rsidRPr="00DF5475">
              <w:rPr>
                <w:b/>
              </w:rPr>
              <w:t>Σύμφωνα με παραγράφους:</w:t>
            </w:r>
          </w:p>
        </w:tc>
      </w:tr>
      <w:tr w:rsidR="00330F2F" w:rsidRPr="00274B25" w14:paraId="6D89A4D6" w14:textId="77777777" w:rsidTr="00D9556B">
        <w:trPr>
          <w:trHeight w:val="419"/>
        </w:trPr>
        <w:tc>
          <w:tcPr>
            <w:tcW w:w="683" w:type="dxa"/>
            <w:shd w:val="clear" w:color="auto" w:fill="F7CAAC" w:themeFill="accent2" w:themeFillTint="66"/>
            <w:vAlign w:val="center"/>
          </w:tcPr>
          <w:p w14:paraId="4225437C" w14:textId="77777777" w:rsidR="00330F2F" w:rsidRPr="00274B25" w:rsidRDefault="00330F2F"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tcPr>
          <w:p w14:paraId="2A9AC8CF" w14:textId="77777777" w:rsidR="00330F2F" w:rsidRPr="00274B25" w:rsidRDefault="00330F2F" w:rsidP="007D7BF4">
            <w:pPr>
              <w:spacing w:after="0"/>
              <w:rPr>
                <w:b/>
                <w:lang w:eastAsia="el-GR"/>
              </w:rPr>
            </w:pPr>
            <w:r w:rsidRPr="00274B25">
              <w:rPr>
                <w:b/>
                <w:lang w:eastAsia="el-GR"/>
              </w:rPr>
              <w:t>Γενικές Αρχές &amp; Απαιτήσεις</w:t>
            </w:r>
          </w:p>
        </w:tc>
        <w:tc>
          <w:tcPr>
            <w:tcW w:w="3118" w:type="dxa"/>
            <w:shd w:val="clear" w:color="auto" w:fill="F7CAAC" w:themeFill="accent2" w:themeFillTint="66"/>
          </w:tcPr>
          <w:p w14:paraId="0F168219" w14:textId="77777777" w:rsidR="00330F2F" w:rsidRPr="00274B25" w:rsidRDefault="00330F2F" w:rsidP="007D7BF4">
            <w:pPr>
              <w:spacing w:after="0"/>
              <w:rPr>
                <w:b/>
                <w:lang w:eastAsia="el-GR"/>
              </w:rPr>
            </w:pPr>
          </w:p>
        </w:tc>
      </w:tr>
      <w:tr w:rsidR="00B55B53" w:rsidRPr="00274B25" w14:paraId="77177B53" w14:textId="77777777" w:rsidTr="00D9556B">
        <w:trPr>
          <w:trHeight w:val="315"/>
        </w:trPr>
        <w:tc>
          <w:tcPr>
            <w:tcW w:w="683" w:type="dxa"/>
            <w:shd w:val="clear" w:color="auto" w:fill="auto"/>
            <w:vAlign w:val="center"/>
          </w:tcPr>
          <w:p w14:paraId="5485A8F1" w14:textId="77777777" w:rsidR="00B55B53" w:rsidRPr="00274B25" w:rsidRDefault="00B55B53" w:rsidP="00B55B53">
            <w:pPr>
              <w:suppressAutoHyphens/>
              <w:spacing w:before="120" w:after="0"/>
              <w:contextualSpacing/>
              <w:jc w:val="center"/>
              <w:rPr>
                <w:lang w:eastAsia="el-GR"/>
              </w:rPr>
            </w:pPr>
          </w:p>
        </w:tc>
        <w:tc>
          <w:tcPr>
            <w:tcW w:w="5833" w:type="dxa"/>
            <w:shd w:val="clear" w:color="auto" w:fill="auto"/>
            <w:vAlign w:val="center"/>
          </w:tcPr>
          <w:p w14:paraId="26AF017D" w14:textId="77777777" w:rsidR="00B55B53" w:rsidRPr="00274B25" w:rsidRDefault="00B55B53" w:rsidP="00B55B53">
            <w:pPr>
              <w:spacing w:after="0"/>
              <w:jc w:val="left"/>
              <w:rPr>
                <w:lang w:eastAsia="el-GR"/>
              </w:rPr>
            </w:pPr>
            <w:r w:rsidRPr="00274B25">
              <w:rPr>
                <w:lang w:eastAsia="el-GR"/>
              </w:rPr>
              <w:t>Κατανόηση Έργου</w:t>
            </w:r>
          </w:p>
        </w:tc>
        <w:tc>
          <w:tcPr>
            <w:tcW w:w="3118" w:type="dxa"/>
            <w:shd w:val="clear" w:color="auto" w:fill="auto"/>
          </w:tcPr>
          <w:p w14:paraId="22D8ED62" w14:textId="6FE20EF5" w:rsidR="00B55B53" w:rsidRPr="00274B25" w:rsidRDefault="00B55B53" w:rsidP="00B55B53">
            <w:pPr>
              <w:spacing w:after="0"/>
              <w:rPr>
                <w:lang w:eastAsia="el-GR"/>
              </w:rPr>
            </w:pPr>
            <w:r>
              <w:rPr>
                <w:lang w:eastAsia="el-GR"/>
              </w:rPr>
              <w:t xml:space="preserve">ΠΑΡΑΡΤΗΜΑ Ι - </w:t>
            </w:r>
            <w:r>
              <w:rPr>
                <w:lang w:eastAsia="el-GR"/>
              </w:rPr>
              <w:fldChar w:fldCharType="begin"/>
            </w:r>
            <w:r>
              <w:rPr>
                <w:lang w:eastAsia="el-GR"/>
              </w:rPr>
              <w:instrText xml:space="preserve"> REF _Ref62058113 \r \h </w:instrText>
            </w:r>
            <w:r>
              <w:rPr>
                <w:lang w:eastAsia="el-GR"/>
              </w:rPr>
            </w:r>
            <w:r>
              <w:rPr>
                <w:lang w:eastAsia="el-GR"/>
              </w:rPr>
              <w:fldChar w:fldCharType="separate"/>
            </w:r>
            <w:r w:rsidR="00A60AB0">
              <w:rPr>
                <w:lang w:eastAsia="el-GR"/>
              </w:rPr>
              <w:t>7</w:t>
            </w:r>
            <w:r>
              <w:rPr>
                <w:lang w:eastAsia="el-GR"/>
              </w:rPr>
              <w:fldChar w:fldCharType="end"/>
            </w:r>
            <w:r>
              <w:rPr>
                <w:lang w:eastAsia="el-GR"/>
              </w:rPr>
              <w:t xml:space="preserve">, </w:t>
            </w:r>
            <w:r>
              <w:rPr>
                <w:lang w:eastAsia="el-GR"/>
              </w:rPr>
              <w:fldChar w:fldCharType="begin"/>
            </w:r>
            <w:r>
              <w:rPr>
                <w:lang w:eastAsia="el-GR"/>
              </w:rPr>
              <w:instrText xml:space="preserve"> REF _Ref62058133 \r \h </w:instrText>
            </w:r>
            <w:r>
              <w:rPr>
                <w:lang w:eastAsia="el-GR"/>
              </w:rPr>
            </w:r>
            <w:r>
              <w:rPr>
                <w:lang w:eastAsia="el-GR"/>
              </w:rPr>
              <w:fldChar w:fldCharType="separate"/>
            </w:r>
            <w:r w:rsidR="00A60AB0">
              <w:rPr>
                <w:lang w:eastAsia="el-GR"/>
              </w:rPr>
              <w:t>8</w:t>
            </w:r>
            <w:r>
              <w:rPr>
                <w:lang w:eastAsia="el-GR"/>
              </w:rPr>
              <w:fldChar w:fldCharType="end"/>
            </w:r>
            <w:r>
              <w:rPr>
                <w:lang w:eastAsia="el-GR"/>
              </w:rPr>
              <w:t xml:space="preserve">, </w:t>
            </w:r>
            <w:r>
              <w:rPr>
                <w:lang w:eastAsia="el-GR"/>
              </w:rPr>
              <w:fldChar w:fldCharType="begin"/>
            </w:r>
            <w:r>
              <w:rPr>
                <w:lang w:eastAsia="el-GR"/>
              </w:rPr>
              <w:instrText xml:space="preserve"> REF _Ref62058121 \r \h </w:instrText>
            </w:r>
            <w:r>
              <w:rPr>
                <w:lang w:eastAsia="el-GR"/>
              </w:rPr>
            </w:r>
            <w:r>
              <w:rPr>
                <w:lang w:eastAsia="el-GR"/>
              </w:rPr>
              <w:fldChar w:fldCharType="separate"/>
            </w:r>
            <w:r w:rsidR="00A60AB0">
              <w:rPr>
                <w:lang w:eastAsia="el-GR"/>
              </w:rPr>
              <w:t>9</w:t>
            </w:r>
            <w:r>
              <w:rPr>
                <w:lang w:eastAsia="el-GR"/>
              </w:rPr>
              <w:fldChar w:fldCharType="end"/>
            </w:r>
          </w:p>
        </w:tc>
      </w:tr>
      <w:tr w:rsidR="00B55B53" w:rsidRPr="00274B25" w14:paraId="77A43D55" w14:textId="77777777" w:rsidTr="00D9556B">
        <w:trPr>
          <w:trHeight w:val="315"/>
        </w:trPr>
        <w:tc>
          <w:tcPr>
            <w:tcW w:w="683" w:type="dxa"/>
            <w:shd w:val="clear" w:color="auto" w:fill="auto"/>
            <w:vAlign w:val="center"/>
          </w:tcPr>
          <w:p w14:paraId="5AE31E3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hideMark/>
          </w:tcPr>
          <w:p w14:paraId="560B99AB" w14:textId="77777777" w:rsidR="00B55B53" w:rsidRPr="00274B25" w:rsidRDefault="00B55B53" w:rsidP="00B55B53">
            <w:pPr>
              <w:spacing w:after="0"/>
              <w:jc w:val="left"/>
              <w:rPr>
                <w:lang w:eastAsia="el-GR"/>
              </w:rPr>
            </w:pPr>
            <w:r w:rsidRPr="00274B25">
              <w:rPr>
                <w:lang w:eastAsia="el-GR"/>
              </w:rPr>
              <w:t xml:space="preserve">Αρχιτεκτονική </w:t>
            </w:r>
          </w:p>
        </w:tc>
        <w:tc>
          <w:tcPr>
            <w:tcW w:w="3118" w:type="dxa"/>
          </w:tcPr>
          <w:p w14:paraId="161325F7" w14:textId="0B01C8F0" w:rsidR="00B55B53" w:rsidRPr="00274B25" w:rsidRDefault="00B55B53" w:rsidP="00B55B53">
            <w:pPr>
              <w:spacing w:after="0"/>
              <w:rPr>
                <w:lang w:eastAsia="el-GR"/>
              </w:rPr>
            </w:pPr>
            <w:r>
              <w:rPr>
                <w:lang w:eastAsia="el-GR"/>
              </w:rPr>
              <w:t xml:space="preserve">ΠΑΡΑΡΤΗΜΑ Ι - </w:t>
            </w:r>
            <w:r>
              <w:rPr>
                <w:lang w:eastAsia="el-GR"/>
              </w:rPr>
              <w:fldChar w:fldCharType="begin"/>
            </w:r>
            <w:r>
              <w:rPr>
                <w:lang w:eastAsia="el-GR"/>
              </w:rPr>
              <w:instrText xml:space="preserve"> REF _Ref62058168 \r \h </w:instrText>
            </w:r>
            <w:r>
              <w:rPr>
                <w:lang w:eastAsia="el-GR"/>
              </w:rPr>
            </w:r>
            <w:r>
              <w:rPr>
                <w:lang w:eastAsia="el-GR"/>
              </w:rPr>
              <w:fldChar w:fldCharType="separate"/>
            </w:r>
            <w:r w:rsidR="00A60AB0">
              <w:rPr>
                <w:lang w:eastAsia="el-GR"/>
              </w:rPr>
              <w:t>10.1</w:t>
            </w:r>
            <w:r>
              <w:rPr>
                <w:lang w:eastAsia="el-GR"/>
              </w:rPr>
              <w:fldChar w:fldCharType="end"/>
            </w:r>
          </w:p>
        </w:tc>
      </w:tr>
      <w:tr w:rsidR="00B55B53" w:rsidRPr="00274B25" w14:paraId="3FD692F8" w14:textId="77777777" w:rsidTr="00D9556B">
        <w:trPr>
          <w:trHeight w:val="315"/>
        </w:trPr>
        <w:tc>
          <w:tcPr>
            <w:tcW w:w="683" w:type="dxa"/>
            <w:shd w:val="clear" w:color="auto" w:fill="F7CAAC" w:themeFill="accent2" w:themeFillTint="66"/>
            <w:vAlign w:val="center"/>
            <w:hideMark/>
          </w:tcPr>
          <w:p w14:paraId="72D1E674"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hideMark/>
          </w:tcPr>
          <w:p w14:paraId="7982E4A7" w14:textId="77777777" w:rsidR="00B55B53" w:rsidRPr="00274B25" w:rsidRDefault="00B55B53" w:rsidP="00B55B53">
            <w:pPr>
              <w:spacing w:after="0"/>
              <w:jc w:val="left"/>
              <w:rPr>
                <w:b/>
                <w:lang w:eastAsia="el-GR"/>
              </w:rPr>
            </w:pPr>
            <w:r w:rsidRPr="00274B25">
              <w:rPr>
                <w:b/>
                <w:lang w:eastAsia="el-GR"/>
              </w:rPr>
              <w:t>Λειτουργικές Δυνατότητες Συστήματος</w:t>
            </w:r>
          </w:p>
        </w:tc>
        <w:tc>
          <w:tcPr>
            <w:tcW w:w="3118" w:type="dxa"/>
            <w:shd w:val="clear" w:color="auto" w:fill="F7CAAC" w:themeFill="accent2" w:themeFillTint="66"/>
          </w:tcPr>
          <w:p w14:paraId="2D8AC5E4" w14:textId="77777777" w:rsidR="00B55B53" w:rsidRPr="00274B25" w:rsidRDefault="00B55B53" w:rsidP="00B55B53">
            <w:pPr>
              <w:spacing w:after="0"/>
              <w:rPr>
                <w:lang w:eastAsia="el-GR"/>
              </w:rPr>
            </w:pPr>
          </w:p>
        </w:tc>
      </w:tr>
      <w:tr w:rsidR="00B55B53" w:rsidRPr="00274B25" w14:paraId="38FE0305" w14:textId="77777777" w:rsidTr="00D9556B">
        <w:trPr>
          <w:trHeight w:val="315"/>
        </w:trPr>
        <w:tc>
          <w:tcPr>
            <w:tcW w:w="683" w:type="dxa"/>
            <w:shd w:val="clear" w:color="auto" w:fill="auto"/>
            <w:vAlign w:val="center"/>
          </w:tcPr>
          <w:p w14:paraId="25D11773"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17D6B12" w14:textId="77777777" w:rsidR="00B55B53" w:rsidRPr="00274B25" w:rsidRDefault="00B55B53" w:rsidP="00B55B53">
            <w:pPr>
              <w:spacing w:after="0"/>
              <w:jc w:val="left"/>
            </w:pPr>
            <w:r w:rsidRPr="00F549F0">
              <w:t xml:space="preserve">Υποσύστημα </w:t>
            </w:r>
            <w:r w:rsidRPr="00F549F0">
              <w:rPr>
                <w:iCs/>
              </w:rPr>
              <w:t>Διαχείρισης Και Δρομολόγηση Μηνυμάτων</w:t>
            </w:r>
          </w:p>
        </w:tc>
        <w:tc>
          <w:tcPr>
            <w:tcW w:w="3118" w:type="dxa"/>
            <w:shd w:val="clear" w:color="auto" w:fill="auto"/>
          </w:tcPr>
          <w:p w14:paraId="238178A4" w14:textId="619CBB3F" w:rsidR="00B55B53" w:rsidRPr="00EE59E8" w:rsidRDefault="00B55B53" w:rsidP="00B55B53">
            <w:pPr>
              <w:spacing w:after="0"/>
              <w:rPr>
                <w:color w:val="000000" w:themeColor="text1"/>
                <w:lang w:eastAsia="el-GR"/>
              </w:rPr>
            </w:pPr>
            <w:r>
              <w:rPr>
                <w:lang w:eastAsia="el-GR"/>
              </w:rPr>
              <w:t>ΠΑΡΑΡΤΗΜΑ Ι -</w:t>
            </w:r>
            <w:r>
              <w:rPr>
                <w:color w:val="000000" w:themeColor="text1"/>
                <w:lang w:eastAsia="el-GR"/>
              </w:rPr>
              <w:t xml:space="preserve"> </w:t>
            </w:r>
            <w:r>
              <w:rPr>
                <w:color w:val="000000" w:themeColor="text1"/>
                <w:lang w:eastAsia="el-GR"/>
              </w:rPr>
              <w:fldChar w:fldCharType="begin"/>
            </w:r>
            <w:r>
              <w:rPr>
                <w:color w:val="000000" w:themeColor="text1"/>
                <w:lang w:eastAsia="el-GR"/>
              </w:rPr>
              <w:instrText xml:space="preserve"> REF _Ref62058188 \r \h </w:instrText>
            </w:r>
            <w:r>
              <w:rPr>
                <w:color w:val="000000" w:themeColor="text1"/>
                <w:lang w:eastAsia="el-GR"/>
              </w:rPr>
            </w:r>
            <w:r>
              <w:rPr>
                <w:color w:val="000000" w:themeColor="text1"/>
                <w:lang w:eastAsia="el-GR"/>
              </w:rPr>
              <w:fldChar w:fldCharType="separate"/>
            </w:r>
            <w:r w:rsidR="00A60AB0">
              <w:rPr>
                <w:color w:val="000000" w:themeColor="text1"/>
                <w:lang w:eastAsia="el-GR"/>
              </w:rPr>
              <w:t>11.1</w:t>
            </w:r>
            <w:r>
              <w:rPr>
                <w:color w:val="000000" w:themeColor="text1"/>
                <w:lang w:eastAsia="el-GR"/>
              </w:rPr>
              <w:fldChar w:fldCharType="end"/>
            </w:r>
          </w:p>
        </w:tc>
      </w:tr>
      <w:tr w:rsidR="00B55B53" w:rsidRPr="00274B25" w14:paraId="72A9DC3E" w14:textId="77777777" w:rsidTr="00D9556B">
        <w:trPr>
          <w:trHeight w:val="315"/>
        </w:trPr>
        <w:tc>
          <w:tcPr>
            <w:tcW w:w="683" w:type="dxa"/>
            <w:shd w:val="clear" w:color="auto" w:fill="auto"/>
            <w:vAlign w:val="center"/>
          </w:tcPr>
          <w:p w14:paraId="03C6AFAF"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84E9062" w14:textId="77777777" w:rsidR="00B55B53" w:rsidRPr="00274B25" w:rsidRDefault="00B55B53" w:rsidP="00B55B53">
            <w:pPr>
              <w:spacing w:after="0"/>
              <w:jc w:val="left"/>
            </w:pPr>
            <w:r w:rsidRPr="00F549F0">
              <w:t>Υποσύστημα Εγγύησης Και Διασφάλισης Του Αμετάβλητου Των Δεδομένων</w:t>
            </w:r>
          </w:p>
        </w:tc>
        <w:tc>
          <w:tcPr>
            <w:tcW w:w="3118" w:type="dxa"/>
          </w:tcPr>
          <w:p w14:paraId="7905E833" w14:textId="25158FCC"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_Ref62058199 \r \h </w:instrText>
            </w:r>
            <w:r>
              <w:rPr>
                <w:lang w:eastAsia="el-GR"/>
              </w:rPr>
            </w:r>
            <w:r>
              <w:rPr>
                <w:lang w:eastAsia="el-GR"/>
              </w:rPr>
              <w:fldChar w:fldCharType="separate"/>
            </w:r>
            <w:r w:rsidR="00A60AB0">
              <w:rPr>
                <w:lang w:eastAsia="el-GR"/>
              </w:rPr>
              <w:t>11.2</w:t>
            </w:r>
            <w:r>
              <w:rPr>
                <w:lang w:eastAsia="el-GR"/>
              </w:rPr>
              <w:fldChar w:fldCharType="end"/>
            </w:r>
          </w:p>
        </w:tc>
      </w:tr>
      <w:tr w:rsidR="00B55B53" w:rsidRPr="00274B25" w14:paraId="578A5526" w14:textId="77777777" w:rsidTr="00D9556B">
        <w:trPr>
          <w:trHeight w:val="315"/>
        </w:trPr>
        <w:tc>
          <w:tcPr>
            <w:tcW w:w="683" w:type="dxa"/>
            <w:shd w:val="clear" w:color="auto" w:fill="auto"/>
            <w:vAlign w:val="center"/>
          </w:tcPr>
          <w:p w14:paraId="7973302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530A5AB2" w14:textId="77777777" w:rsidR="00B55B53" w:rsidRPr="00274B25" w:rsidRDefault="00B55B53" w:rsidP="00B55B53">
            <w:pPr>
              <w:spacing w:after="0"/>
              <w:jc w:val="left"/>
            </w:pPr>
            <w:r w:rsidRPr="00BF5655">
              <w:rPr>
                <w:iCs/>
              </w:rPr>
              <w:t>Διαδικτυακή Πύλη Govhub.Gr</w:t>
            </w:r>
          </w:p>
        </w:tc>
        <w:tc>
          <w:tcPr>
            <w:tcW w:w="3118" w:type="dxa"/>
          </w:tcPr>
          <w:p w14:paraId="4F46507B" w14:textId="23FD919A"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_Ref62058231 \r \h </w:instrText>
            </w:r>
            <w:r>
              <w:rPr>
                <w:lang w:eastAsia="el-GR"/>
              </w:rPr>
            </w:r>
            <w:r>
              <w:rPr>
                <w:lang w:eastAsia="el-GR"/>
              </w:rPr>
              <w:fldChar w:fldCharType="separate"/>
            </w:r>
            <w:r w:rsidR="00A60AB0">
              <w:rPr>
                <w:lang w:eastAsia="el-GR"/>
              </w:rPr>
              <w:t>11.3</w:t>
            </w:r>
            <w:r>
              <w:rPr>
                <w:lang w:eastAsia="el-GR"/>
              </w:rPr>
              <w:fldChar w:fldCharType="end"/>
            </w:r>
          </w:p>
        </w:tc>
      </w:tr>
      <w:tr w:rsidR="00B55B53" w:rsidRPr="00274B25" w14:paraId="7B5EA290" w14:textId="77777777" w:rsidTr="00D9556B">
        <w:trPr>
          <w:trHeight w:val="315"/>
        </w:trPr>
        <w:tc>
          <w:tcPr>
            <w:tcW w:w="683" w:type="dxa"/>
            <w:shd w:val="clear" w:color="auto" w:fill="auto"/>
            <w:vAlign w:val="center"/>
          </w:tcPr>
          <w:p w14:paraId="70F1842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C685F00" w14:textId="77777777" w:rsidR="00B55B53" w:rsidRPr="00274B25" w:rsidRDefault="00B55B53" w:rsidP="00B55B53">
            <w:pPr>
              <w:spacing w:after="0"/>
              <w:jc w:val="left"/>
            </w:pPr>
            <w:r w:rsidRPr="00BF5655">
              <w:rPr>
                <w:iCs/>
              </w:rPr>
              <w:t>Υποσύστημα Ενεργοποίησης Φορέων</w:t>
            </w:r>
          </w:p>
        </w:tc>
        <w:tc>
          <w:tcPr>
            <w:tcW w:w="3118" w:type="dxa"/>
          </w:tcPr>
          <w:p w14:paraId="4B118D18" w14:textId="6BB605CF"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_Ref62058239 \r \h </w:instrText>
            </w:r>
            <w:r>
              <w:rPr>
                <w:lang w:eastAsia="el-GR"/>
              </w:rPr>
            </w:r>
            <w:r>
              <w:rPr>
                <w:lang w:eastAsia="el-GR"/>
              </w:rPr>
              <w:fldChar w:fldCharType="separate"/>
            </w:r>
            <w:r w:rsidR="00A60AB0">
              <w:rPr>
                <w:lang w:eastAsia="el-GR"/>
              </w:rPr>
              <w:t>11.4</w:t>
            </w:r>
            <w:r>
              <w:rPr>
                <w:lang w:eastAsia="el-GR"/>
              </w:rPr>
              <w:fldChar w:fldCharType="end"/>
            </w:r>
          </w:p>
        </w:tc>
      </w:tr>
      <w:tr w:rsidR="00B55B53" w:rsidRPr="00274B25" w14:paraId="522FA6D1" w14:textId="77777777" w:rsidTr="00D9556B">
        <w:trPr>
          <w:trHeight w:val="315"/>
        </w:trPr>
        <w:tc>
          <w:tcPr>
            <w:tcW w:w="683" w:type="dxa"/>
            <w:shd w:val="clear" w:color="auto" w:fill="auto"/>
            <w:vAlign w:val="center"/>
          </w:tcPr>
          <w:p w14:paraId="788F6E23"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3181306C" w14:textId="77777777" w:rsidR="00B55B53" w:rsidRPr="00274B25" w:rsidRDefault="00B55B53" w:rsidP="00B55B53">
            <w:pPr>
              <w:spacing w:after="0"/>
              <w:jc w:val="left"/>
            </w:pPr>
            <w:r w:rsidRPr="00BF5655">
              <w:rPr>
                <w:iCs/>
              </w:rPr>
              <w:t>Υποσύστημα Ενημέρωσης Χρηστών</w:t>
            </w:r>
          </w:p>
        </w:tc>
        <w:tc>
          <w:tcPr>
            <w:tcW w:w="3118" w:type="dxa"/>
          </w:tcPr>
          <w:p w14:paraId="442B74E1" w14:textId="2FF4B071"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_Ref62058244 \r \h </w:instrText>
            </w:r>
            <w:r>
              <w:rPr>
                <w:lang w:eastAsia="el-GR"/>
              </w:rPr>
            </w:r>
            <w:r>
              <w:rPr>
                <w:lang w:eastAsia="el-GR"/>
              </w:rPr>
              <w:fldChar w:fldCharType="separate"/>
            </w:r>
            <w:r w:rsidR="00A60AB0">
              <w:rPr>
                <w:lang w:eastAsia="el-GR"/>
              </w:rPr>
              <w:t>11.5</w:t>
            </w:r>
            <w:r>
              <w:rPr>
                <w:lang w:eastAsia="el-GR"/>
              </w:rPr>
              <w:fldChar w:fldCharType="end"/>
            </w:r>
          </w:p>
        </w:tc>
      </w:tr>
      <w:tr w:rsidR="00B55B53" w:rsidRPr="00274B25" w14:paraId="2E105CD6" w14:textId="77777777" w:rsidTr="00D9556B">
        <w:trPr>
          <w:trHeight w:val="315"/>
        </w:trPr>
        <w:tc>
          <w:tcPr>
            <w:tcW w:w="683" w:type="dxa"/>
            <w:shd w:val="clear" w:color="auto" w:fill="auto"/>
            <w:vAlign w:val="center"/>
          </w:tcPr>
          <w:p w14:paraId="091F79EB"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1794E59E" w14:textId="77777777" w:rsidR="00B55B53" w:rsidRPr="00274B25" w:rsidRDefault="00B55B53" w:rsidP="00B55B53">
            <w:pPr>
              <w:spacing w:after="0"/>
              <w:jc w:val="left"/>
            </w:pPr>
            <w:r w:rsidRPr="00BF5655">
              <w:rPr>
                <w:iCs/>
              </w:rPr>
              <w:t>Υποσύστημα Αυτεπάγγελτης Αναζήτησης Εγγράφων</w:t>
            </w:r>
            <w:r w:rsidRPr="00BF5655">
              <w:rPr>
                <w:iCs/>
              </w:rPr>
              <w:tab/>
            </w:r>
          </w:p>
        </w:tc>
        <w:tc>
          <w:tcPr>
            <w:tcW w:w="3118" w:type="dxa"/>
          </w:tcPr>
          <w:p w14:paraId="4639AF8C" w14:textId="7BAB0C6C" w:rsidR="00B55B53" w:rsidRPr="00EE59E8" w:rsidRDefault="00B55B53" w:rsidP="00B55B53">
            <w:pPr>
              <w:spacing w:after="0"/>
              <w:rPr>
                <w:color w:val="000000" w:themeColor="text1"/>
                <w:lang w:eastAsia="el-GR"/>
              </w:rPr>
            </w:pPr>
            <w:r w:rsidRPr="003D0757">
              <w:rPr>
                <w:lang w:eastAsia="el-GR"/>
              </w:rPr>
              <w:t xml:space="preserve">ΠΑΡΑΡΤΗΜΑ Ι - </w:t>
            </w:r>
            <w:r>
              <w:rPr>
                <w:lang w:eastAsia="el-GR"/>
              </w:rPr>
              <w:fldChar w:fldCharType="begin"/>
            </w:r>
            <w:r>
              <w:rPr>
                <w:lang w:eastAsia="el-GR"/>
              </w:rPr>
              <w:instrText xml:space="preserve"> REF _Ref62058248 \r \h </w:instrText>
            </w:r>
            <w:r>
              <w:rPr>
                <w:lang w:eastAsia="el-GR"/>
              </w:rPr>
            </w:r>
            <w:r>
              <w:rPr>
                <w:lang w:eastAsia="el-GR"/>
              </w:rPr>
              <w:fldChar w:fldCharType="separate"/>
            </w:r>
            <w:r w:rsidR="00A60AB0">
              <w:rPr>
                <w:lang w:eastAsia="el-GR"/>
              </w:rPr>
              <w:t>11.6</w:t>
            </w:r>
            <w:r>
              <w:rPr>
                <w:lang w:eastAsia="el-GR"/>
              </w:rPr>
              <w:fldChar w:fldCharType="end"/>
            </w:r>
          </w:p>
        </w:tc>
      </w:tr>
      <w:tr w:rsidR="00B55B53" w:rsidRPr="00274B25" w14:paraId="2C380055" w14:textId="77777777" w:rsidTr="00D9556B">
        <w:trPr>
          <w:trHeight w:val="315"/>
        </w:trPr>
        <w:tc>
          <w:tcPr>
            <w:tcW w:w="683" w:type="dxa"/>
            <w:shd w:val="clear" w:color="auto" w:fill="auto"/>
            <w:vAlign w:val="center"/>
          </w:tcPr>
          <w:p w14:paraId="44C64274"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04F02546" w14:textId="77777777" w:rsidR="00B55B53" w:rsidRPr="00274B25" w:rsidRDefault="00B55B53" w:rsidP="00B55B53">
            <w:pPr>
              <w:spacing w:after="0"/>
              <w:jc w:val="left"/>
            </w:pPr>
            <w:r w:rsidRPr="00BF5655">
              <w:rPr>
                <w:iCs/>
              </w:rPr>
              <w:t>Υποσύστημα Χορήγησης Επιδομάτων Σε Πληγέντες Από Φυσικές Καταστροφές</w:t>
            </w:r>
          </w:p>
        </w:tc>
        <w:tc>
          <w:tcPr>
            <w:tcW w:w="3118" w:type="dxa"/>
          </w:tcPr>
          <w:p w14:paraId="0BD2ACB3" w14:textId="1E0E028B" w:rsidR="00B55B53" w:rsidRPr="0071375B" w:rsidRDefault="00B55B53" w:rsidP="00B55B53">
            <w:pPr>
              <w:spacing w:after="0"/>
              <w:rPr>
                <w:color w:val="000000" w:themeColor="text1"/>
                <w:highlight w:val="yellow"/>
                <w:lang w:eastAsia="el-GR"/>
              </w:rPr>
            </w:pPr>
            <w:r w:rsidRPr="003D0757">
              <w:rPr>
                <w:lang w:eastAsia="el-GR"/>
              </w:rPr>
              <w:t xml:space="preserve">ΠΑΡΑΡΤΗΜΑ Ι - </w:t>
            </w:r>
            <w:r>
              <w:rPr>
                <w:lang w:eastAsia="el-GR"/>
              </w:rPr>
              <w:fldChar w:fldCharType="begin"/>
            </w:r>
            <w:r>
              <w:rPr>
                <w:lang w:eastAsia="el-GR"/>
              </w:rPr>
              <w:instrText xml:space="preserve"> REF _Ref62058266 \r \h </w:instrText>
            </w:r>
            <w:r>
              <w:rPr>
                <w:lang w:eastAsia="el-GR"/>
              </w:rPr>
            </w:r>
            <w:r>
              <w:rPr>
                <w:lang w:eastAsia="el-GR"/>
              </w:rPr>
              <w:fldChar w:fldCharType="separate"/>
            </w:r>
            <w:r w:rsidR="00A60AB0">
              <w:rPr>
                <w:lang w:eastAsia="el-GR"/>
              </w:rPr>
              <w:t>11.7</w:t>
            </w:r>
            <w:r>
              <w:rPr>
                <w:lang w:eastAsia="el-GR"/>
              </w:rPr>
              <w:fldChar w:fldCharType="end"/>
            </w:r>
          </w:p>
        </w:tc>
      </w:tr>
      <w:tr w:rsidR="00B55B53" w:rsidRPr="00274B25" w14:paraId="2B77DB51" w14:textId="77777777" w:rsidTr="00D9556B">
        <w:trPr>
          <w:trHeight w:val="315"/>
        </w:trPr>
        <w:tc>
          <w:tcPr>
            <w:tcW w:w="683" w:type="dxa"/>
            <w:shd w:val="clear" w:color="auto" w:fill="auto"/>
            <w:vAlign w:val="center"/>
          </w:tcPr>
          <w:p w14:paraId="7B718448"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4CECC254" w14:textId="77777777" w:rsidR="00B55B53" w:rsidRPr="00274B25" w:rsidRDefault="00B55B53" w:rsidP="00B55B53">
            <w:pPr>
              <w:spacing w:after="0"/>
              <w:jc w:val="left"/>
            </w:pPr>
            <w:r w:rsidRPr="00BF5655">
              <w:rPr>
                <w:iCs/>
              </w:rPr>
              <w:t>Υποσύστημα Στατιστικών Στοιχείων Και Γραφημάτων</w:t>
            </w:r>
          </w:p>
        </w:tc>
        <w:tc>
          <w:tcPr>
            <w:tcW w:w="3118" w:type="dxa"/>
          </w:tcPr>
          <w:p w14:paraId="31E7FA3E" w14:textId="62701643" w:rsidR="00B55B53" w:rsidRPr="0071375B" w:rsidRDefault="00B55B53" w:rsidP="00B55B53">
            <w:pPr>
              <w:spacing w:after="0"/>
              <w:rPr>
                <w:color w:val="000000" w:themeColor="text1"/>
                <w:highlight w:val="yellow"/>
                <w:lang w:eastAsia="el-GR"/>
              </w:rPr>
            </w:pPr>
            <w:r w:rsidRPr="00F83EB9">
              <w:rPr>
                <w:lang w:eastAsia="el-GR"/>
              </w:rPr>
              <w:t xml:space="preserve">ΠΑΡΑΡΤΗΜΑ Ι - </w:t>
            </w:r>
            <w:r>
              <w:rPr>
                <w:lang w:eastAsia="el-GR"/>
              </w:rPr>
              <w:fldChar w:fldCharType="begin"/>
            </w:r>
            <w:r>
              <w:rPr>
                <w:lang w:eastAsia="el-GR"/>
              </w:rPr>
              <w:instrText xml:space="preserve"> REF _Ref62058314 \r \h </w:instrText>
            </w:r>
            <w:r>
              <w:rPr>
                <w:lang w:eastAsia="el-GR"/>
              </w:rPr>
            </w:r>
            <w:r>
              <w:rPr>
                <w:lang w:eastAsia="el-GR"/>
              </w:rPr>
              <w:fldChar w:fldCharType="separate"/>
            </w:r>
            <w:r w:rsidR="00A60AB0">
              <w:rPr>
                <w:lang w:eastAsia="el-GR"/>
              </w:rPr>
              <w:t>11.8</w:t>
            </w:r>
            <w:r>
              <w:rPr>
                <w:lang w:eastAsia="el-GR"/>
              </w:rPr>
              <w:fldChar w:fldCharType="end"/>
            </w:r>
          </w:p>
        </w:tc>
      </w:tr>
      <w:tr w:rsidR="00B55B53" w:rsidRPr="00274B25" w14:paraId="3AB4276B" w14:textId="77777777" w:rsidTr="00D9556B">
        <w:trPr>
          <w:trHeight w:val="315"/>
        </w:trPr>
        <w:tc>
          <w:tcPr>
            <w:tcW w:w="683" w:type="dxa"/>
            <w:shd w:val="clear" w:color="auto" w:fill="auto"/>
            <w:vAlign w:val="center"/>
          </w:tcPr>
          <w:p w14:paraId="30256E25"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26FF525E" w14:textId="77777777" w:rsidR="00B55B53" w:rsidRPr="00274B25" w:rsidRDefault="00B55B53" w:rsidP="00B55B53">
            <w:pPr>
              <w:spacing w:after="0"/>
              <w:jc w:val="left"/>
            </w:pPr>
            <w:r w:rsidRPr="00BF5655">
              <w:rPr>
                <w:iCs/>
              </w:rPr>
              <w:t>Υπηρεσίες Ασφάλειας</w:t>
            </w:r>
          </w:p>
        </w:tc>
        <w:tc>
          <w:tcPr>
            <w:tcW w:w="3118" w:type="dxa"/>
          </w:tcPr>
          <w:p w14:paraId="2C079A38" w14:textId="4CBB0D8A" w:rsidR="00B55B53" w:rsidRPr="00EE59E8" w:rsidRDefault="00B55B53" w:rsidP="00B55B53">
            <w:pPr>
              <w:spacing w:after="0"/>
              <w:rPr>
                <w:color w:val="000000" w:themeColor="text1"/>
                <w:lang w:eastAsia="el-GR"/>
              </w:rPr>
            </w:pPr>
            <w:r w:rsidRPr="00F83EB9">
              <w:rPr>
                <w:lang w:eastAsia="el-GR"/>
              </w:rPr>
              <w:t xml:space="preserve">ΠΑΡΑΡΤΗΜΑ Ι - </w:t>
            </w:r>
            <w:r>
              <w:rPr>
                <w:lang w:eastAsia="el-GR"/>
              </w:rPr>
              <w:fldChar w:fldCharType="begin"/>
            </w:r>
            <w:r>
              <w:rPr>
                <w:lang w:eastAsia="el-GR"/>
              </w:rPr>
              <w:instrText xml:space="preserve"> REF _Ref62058323 \r \h </w:instrText>
            </w:r>
            <w:r>
              <w:rPr>
                <w:lang w:eastAsia="el-GR"/>
              </w:rPr>
            </w:r>
            <w:r>
              <w:rPr>
                <w:lang w:eastAsia="el-GR"/>
              </w:rPr>
              <w:fldChar w:fldCharType="separate"/>
            </w:r>
            <w:r w:rsidR="00A60AB0">
              <w:rPr>
                <w:lang w:eastAsia="el-GR"/>
              </w:rPr>
              <w:t>12</w:t>
            </w:r>
            <w:r>
              <w:rPr>
                <w:lang w:eastAsia="el-GR"/>
              </w:rPr>
              <w:fldChar w:fldCharType="end"/>
            </w:r>
          </w:p>
        </w:tc>
      </w:tr>
      <w:tr w:rsidR="00B55B53" w:rsidRPr="00274B25" w14:paraId="0AB01FFA" w14:textId="77777777" w:rsidTr="00D9556B">
        <w:trPr>
          <w:trHeight w:val="315"/>
        </w:trPr>
        <w:tc>
          <w:tcPr>
            <w:tcW w:w="683" w:type="dxa"/>
            <w:shd w:val="clear" w:color="auto" w:fill="auto"/>
            <w:vAlign w:val="center"/>
          </w:tcPr>
          <w:p w14:paraId="2C58FBE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CC3AF91" w14:textId="77777777" w:rsidR="00B55B53" w:rsidRPr="00274B25" w:rsidRDefault="00B55B53" w:rsidP="00B55B53">
            <w:pPr>
              <w:spacing w:after="0"/>
              <w:jc w:val="left"/>
              <w:rPr>
                <w:lang w:eastAsia="el-GR"/>
              </w:rPr>
            </w:pPr>
            <w:r w:rsidRPr="00BF5655">
              <w:rPr>
                <w:iCs/>
              </w:rPr>
              <w:t>Υπηρεσίες Μετάπτωσης Συστήματος</w:t>
            </w:r>
            <w:r w:rsidRPr="00BF5655">
              <w:rPr>
                <w:iCs/>
              </w:rPr>
              <w:tab/>
            </w:r>
          </w:p>
        </w:tc>
        <w:tc>
          <w:tcPr>
            <w:tcW w:w="3118" w:type="dxa"/>
          </w:tcPr>
          <w:p w14:paraId="2A333CCC" w14:textId="78B8866C"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_Ref62058354 \r \h </w:instrText>
            </w:r>
            <w:r>
              <w:rPr>
                <w:lang w:eastAsia="el-GR"/>
              </w:rPr>
            </w:r>
            <w:r>
              <w:rPr>
                <w:lang w:eastAsia="el-GR"/>
              </w:rPr>
              <w:fldChar w:fldCharType="separate"/>
            </w:r>
            <w:r w:rsidR="00A60AB0">
              <w:rPr>
                <w:lang w:eastAsia="el-GR"/>
              </w:rPr>
              <w:t>14</w:t>
            </w:r>
            <w:r>
              <w:rPr>
                <w:lang w:eastAsia="el-GR"/>
              </w:rPr>
              <w:fldChar w:fldCharType="end"/>
            </w:r>
          </w:p>
        </w:tc>
      </w:tr>
      <w:tr w:rsidR="00B55B53" w:rsidRPr="00274B25" w14:paraId="37878B02" w14:textId="77777777" w:rsidTr="00D9556B">
        <w:trPr>
          <w:trHeight w:val="315"/>
        </w:trPr>
        <w:tc>
          <w:tcPr>
            <w:tcW w:w="683" w:type="dxa"/>
            <w:shd w:val="clear" w:color="auto" w:fill="auto"/>
            <w:vAlign w:val="center"/>
          </w:tcPr>
          <w:p w14:paraId="21C76056"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8C784A7" w14:textId="77777777" w:rsidR="00B55B53" w:rsidRPr="00274B25" w:rsidRDefault="00B55B53" w:rsidP="00B55B53">
            <w:pPr>
              <w:spacing w:after="0"/>
              <w:jc w:val="left"/>
              <w:rPr>
                <w:lang w:eastAsia="el-GR"/>
              </w:rPr>
            </w:pPr>
            <w:r w:rsidRPr="00BF5655">
              <w:rPr>
                <w:iCs/>
              </w:rPr>
              <w:t>Υπηρεσίες Εκπαίδευσης</w:t>
            </w:r>
          </w:p>
        </w:tc>
        <w:tc>
          <w:tcPr>
            <w:tcW w:w="3118" w:type="dxa"/>
          </w:tcPr>
          <w:p w14:paraId="1938EA77" w14:textId="44142AF4"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_Ref62058364 \r \h </w:instrText>
            </w:r>
            <w:r>
              <w:rPr>
                <w:lang w:eastAsia="el-GR"/>
              </w:rPr>
            </w:r>
            <w:r>
              <w:rPr>
                <w:lang w:eastAsia="el-GR"/>
              </w:rPr>
              <w:fldChar w:fldCharType="separate"/>
            </w:r>
            <w:r w:rsidR="00A60AB0">
              <w:rPr>
                <w:lang w:eastAsia="el-GR"/>
              </w:rPr>
              <w:t>15</w:t>
            </w:r>
            <w:r>
              <w:rPr>
                <w:lang w:eastAsia="el-GR"/>
              </w:rPr>
              <w:fldChar w:fldCharType="end"/>
            </w:r>
          </w:p>
        </w:tc>
      </w:tr>
      <w:tr w:rsidR="00B55B53" w:rsidRPr="00274B25" w14:paraId="426EBCF2" w14:textId="77777777" w:rsidTr="00D9556B">
        <w:trPr>
          <w:trHeight w:val="315"/>
        </w:trPr>
        <w:tc>
          <w:tcPr>
            <w:tcW w:w="683" w:type="dxa"/>
            <w:shd w:val="clear" w:color="auto" w:fill="auto"/>
            <w:vAlign w:val="center"/>
          </w:tcPr>
          <w:p w14:paraId="65EC92E8"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3FCCBD8D" w14:textId="77777777" w:rsidR="00B55B53" w:rsidRPr="00274B25" w:rsidRDefault="00B55B53" w:rsidP="00B55B53">
            <w:pPr>
              <w:spacing w:after="0"/>
              <w:jc w:val="left"/>
            </w:pPr>
            <w:r w:rsidRPr="00414A26">
              <w:rPr>
                <w:iCs/>
              </w:rPr>
              <w:t>Υπηρεσίες Πιλοτικής Λειτουργίας</w:t>
            </w:r>
          </w:p>
        </w:tc>
        <w:tc>
          <w:tcPr>
            <w:tcW w:w="3118" w:type="dxa"/>
          </w:tcPr>
          <w:p w14:paraId="2C9099F3" w14:textId="7F4F54B9" w:rsidR="00B55B53" w:rsidRPr="00EE59E8" w:rsidRDefault="00B55B53" w:rsidP="00B55B53">
            <w:pPr>
              <w:spacing w:after="0"/>
              <w:rPr>
                <w:lang w:eastAsia="el-GR"/>
              </w:rPr>
            </w:pPr>
            <w:r w:rsidRPr="00F83EB9">
              <w:rPr>
                <w:lang w:eastAsia="el-GR"/>
              </w:rPr>
              <w:t xml:space="preserve">ΠΑΡΑΡΤΗΜΑ Ι - </w:t>
            </w:r>
            <w:r>
              <w:rPr>
                <w:lang w:eastAsia="el-GR"/>
              </w:rPr>
              <w:fldChar w:fldCharType="begin"/>
            </w:r>
            <w:r>
              <w:rPr>
                <w:lang w:eastAsia="el-GR"/>
              </w:rPr>
              <w:instrText xml:space="preserve"> REF _Ref62058378 \r \h </w:instrText>
            </w:r>
            <w:r>
              <w:rPr>
                <w:lang w:eastAsia="el-GR"/>
              </w:rPr>
            </w:r>
            <w:r>
              <w:rPr>
                <w:lang w:eastAsia="el-GR"/>
              </w:rPr>
              <w:fldChar w:fldCharType="separate"/>
            </w:r>
            <w:r w:rsidR="00A60AB0">
              <w:rPr>
                <w:lang w:eastAsia="el-GR"/>
              </w:rPr>
              <w:t>16</w:t>
            </w:r>
            <w:r>
              <w:rPr>
                <w:lang w:eastAsia="el-GR"/>
              </w:rPr>
              <w:fldChar w:fldCharType="end"/>
            </w:r>
          </w:p>
        </w:tc>
      </w:tr>
      <w:tr w:rsidR="00B55B53" w:rsidRPr="00274B25" w14:paraId="3CB24F73" w14:textId="77777777" w:rsidTr="00D9556B">
        <w:trPr>
          <w:trHeight w:val="315"/>
        </w:trPr>
        <w:tc>
          <w:tcPr>
            <w:tcW w:w="683" w:type="dxa"/>
            <w:shd w:val="clear" w:color="auto" w:fill="F7CAAC" w:themeFill="accent2" w:themeFillTint="66"/>
            <w:vAlign w:val="center"/>
            <w:hideMark/>
          </w:tcPr>
          <w:p w14:paraId="2D535633"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hideMark/>
          </w:tcPr>
          <w:p w14:paraId="711EA489" w14:textId="77777777" w:rsidR="00B55B53" w:rsidRPr="00274B25" w:rsidRDefault="00B55B53" w:rsidP="00B55B53">
            <w:pPr>
              <w:spacing w:after="0"/>
              <w:jc w:val="left"/>
              <w:rPr>
                <w:b/>
                <w:lang w:eastAsia="el-GR"/>
              </w:rPr>
            </w:pPr>
            <w:r w:rsidRPr="00316B1E">
              <w:rPr>
                <w:b/>
                <w:bCs/>
              </w:rPr>
              <w:t>Υπηρεσίες Εγγύησης Καλής Λειτουργίας και Συντήρησης Συστήματος</w:t>
            </w:r>
          </w:p>
        </w:tc>
        <w:tc>
          <w:tcPr>
            <w:tcW w:w="3118" w:type="dxa"/>
            <w:shd w:val="clear" w:color="auto" w:fill="F7CAAC" w:themeFill="accent2" w:themeFillTint="66"/>
          </w:tcPr>
          <w:p w14:paraId="3F9B1CF2" w14:textId="77777777" w:rsidR="00B55B53" w:rsidRPr="00274B25" w:rsidRDefault="00B55B53" w:rsidP="00B55B53">
            <w:pPr>
              <w:spacing w:after="0"/>
              <w:rPr>
                <w:lang w:eastAsia="el-GR"/>
              </w:rPr>
            </w:pPr>
          </w:p>
        </w:tc>
      </w:tr>
      <w:tr w:rsidR="00B55B53" w:rsidRPr="00274B25" w14:paraId="11EF1C50" w14:textId="77777777" w:rsidTr="00D9556B">
        <w:trPr>
          <w:trHeight w:val="315"/>
        </w:trPr>
        <w:tc>
          <w:tcPr>
            <w:tcW w:w="683" w:type="dxa"/>
            <w:shd w:val="clear" w:color="auto" w:fill="auto"/>
            <w:vAlign w:val="center"/>
            <w:hideMark/>
          </w:tcPr>
          <w:p w14:paraId="1F9EB8F5" w14:textId="77777777" w:rsidR="00B55B53" w:rsidRPr="00274B25" w:rsidRDefault="00B55B53" w:rsidP="004A1D19">
            <w:pPr>
              <w:numPr>
                <w:ilvl w:val="1"/>
                <w:numId w:val="60"/>
              </w:numPr>
              <w:suppressAutoHyphens/>
              <w:spacing w:before="120" w:after="0"/>
              <w:ind w:left="0" w:firstLine="0"/>
              <w:contextualSpacing/>
              <w:jc w:val="center"/>
            </w:pPr>
          </w:p>
        </w:tc>
        <w:tc>
          <w:tcPr>
            <w:tcW w:w="5833" w:type="dxa"/>
            <w:shd w:val="clear" w:color="auto" w:fill="auto"/>
            <w:vAlign w:val="center"/>
            <w:hideMark/>
          </w:tcPr>
          <w:p w14:paraId="272A621A" w14:textId="77777777" w:rsidR="00B55B53" w:rsidRPr="003D1077" w:rsidRDefault="00B55B53" w:rsidP="00B55B53">
            <w:pPr>
              <w:spacing w:after="0"/>
              <w:jc w:val="left"/>
            </w:pPr>
            <w:r w:rsidRPr="003D1077">
              <w:rPr>
                <w:bCs/>
              </w:rPr>
              <w:t>Υπηρεσίες Εγγύησης Καλής Λειτουργίας και Συντήρησης Συστήματος</w:t>
            </w:r>
          </w:p>
        </w:tc>
        <w:tc>
          <w:tcPr>
            <w:tcW w:w="3118" w:type="dxa"/>
            <w:vAlign w:val="center"/>
          </w:tcPr>
          <w:p w14:paraId="200243C8" w14:textId="7891625A" w:rsidR="00B55B53" w:rsidRPr="00274B25" w:rsidRDefault="00B55B53" w:rsidP="00B55B53">
            <w:pPr>
              <w:spacing w:after="0"/>
              <w:rPr>
                <w:lang w:eastAsia="el-GR"/>
              </w:rPr>
            </w:pPr>
            <w:r w:rsidRPr="00F83EB9">
              <w:rPr>
                <w:lang w:eastAsia="el-GR"/>
              </w:rPr>
              <w:t>ΠΑΡΑΡΤΗΜΑ Ι -</w:t>
            </w:r>
            <w:r>
              <w:rPr>
                <w:lang w:eastAsia="el-GR"/>
              </w:rPr>
              <w:t xml:space="preserve"> </w:t>
            </w:r>
            <w:r>
              <w:rPr>
                <w:lang w:eastAsia="el-GR"/>
              </w:rPr>
              <w:fldChar w:fldCharType="begin"/>
            </w:r>
            <w:r>
              <w:rPr>
                <w:lang w:eastAsia="el-GR"/>
              </w:rPr>
              <w:instrText xml:space="preserve"> REF _Ref62058393 \r \h </w:instrText>
            </w:r>
            <w:r>
              <w:rPr>
                <w:lang w:eastAsia="el-GR"/>
              </w:rPr>
            </w:r>
            <w:r>
              <w:rPr>
                <w:lang w:eastAsia="el-GR"/>
              </w:rPr>
              <w:fldChar w:fldCharType="separate"/>
            </w:r>
            <w:r w:rsidR="00A60AB0">
              <w:rPr>
                <w:lang w:eastAsia="el-GR"/>
              </w:rPr>
              <w:t>17</w:t>
            </w:r>
            <w:r>
              <w:rPr>
                <w:lang w:eastAsia="el-GR"/>
              </w:rPr>
              <w:fldChar w:fldCharType="end"/>
            </w:r>
            <w:r>
              <w:rPr>
                <w:lang w:eastAsia="el-GR"/>
              </w:rPr>
              <w:t>,</w:t>
            </w:r>
            <w:r>
              <w:rPr>
                <w:lang w:eastAsia="el-GR"/>
              </w:rPr>
              <w:fldChar w:fldCharType="begin"/>
            </w:r>
            <w:r>
              <w:rPr>
                <w:lang w:eastAsia="el-GR"/>
              </w:rPr>
              <w:instrText xml:space="preserve"> REF _Ref62058415 \r \h </w:instrText>
            </w:r>
            <w:r>
              <w:rPr>
                <w:lang w:eastAsia="el-GR"/>
              </w:rPr>
            </w:r>
            <w:r>
              <w:rPr>
                <w:lang w:eastAsia="el-GR"/>
              </w:rPr>
              <w:fldChar w:fldCharType="separate"/>
            </w:r>
            <w:r w:rsidR="00A60AB0">
              <w:rPr>
                <w:lang w:eastAsia="el-GR"/>
              </w:rPr>
              <w:t>20</w:t>
            </w:r>
            <w:r>
              <w:rPr>
                <w:lang w:eastAsia="el-GR"/>
              </w:rPr>
              <w:fldChar w:fldCharType="end"/>
            </w:r>
          </w:p>
        </w:tc>
      </w:tr>
      <w:tr w:rsidR="00B55B53" w:rsidRPr="00274B25" w14:paraId="47133770" w14:textId="77777777" w:rsidTr="00D9556B">
        <w:tblPrEx>
          <w:jc w:val="center"/>
          <w:tblLook w:val="00A0" w:firstRow="1" w:lastRow="0" w:firstColumn="1" w:lastColumn="0" w:noHBand="0" w:noVBand="0"/>
        </w:tblPrEx>
        <w:trPr>
          <w:trHeight w:val="377"/>
          <w:jc w:val="center"/>
        </w:trPr>
        <w:tc>
          <w:tcPr>
            <w:tcW w:w="683" w:type="dxa"/>
            <w:shd w:val="clear" w:color="auto" w:fill="F7CAAC" w:themeFill="accent2" w:themeFillTint="66"/>
            <w:vAlign w:val="center"/>
          </w:tcPr>
          <w:p w14:paraId="1D1DD593" w14:textId="77777777" w:rsidR="00B55B53" w:rsidRPr="00274B25" w:rsidRDefault="00B55B53" w:rsidP="004A1D19">
            <w:pPr>
              <w:numPr>
                <w:ilvl w:val="0"/>
                <w:numId w:val="60"/>
              </w:numPr>
              <w:suppressAutoHyphens/>
              <w:spacing w:before="120" w:after="0"/>
              <w:ind w:left="0" w:firstLine="0"/>
              <w:contextualSpacing/>
              <w:jc w:val="center"/>
              <w:rPr>
                <w:b/>
                <w:lang w:eastAsia="el-GR"/>
              </w:rPr>
            </w:pPr>
          </w:p>
        </w:tc>
        <w:tc>
          <w:tcPr>
            <w:tcW w:w="5833" w:type="dxa"/>
            <w:shd w:val="clear" w:color="auto" w:fill="F7CAAC" w:themeFill="accent2" w:themeFillTint="66"/>
            <w:vAlign w:val="center"/>
          </w:tcPr>
          <w:p w14:paraId="1C9717D6" w14:textId="77777777" w:rsidR="00B55B53" w:rsidRPr="00274B25" w:rsidRDefault="00B55B53" w:rsidP="00B55B53">
            <w:pPr>
              <w:numPr>
                <w:ilvl w:val="12"/>
                <w:numId w:val="0"/>
              </w:numPr>
              <w:spacing w:after="0"/>
              <w:jc w:val="left"/>
              <w:rPr>
                <w:b/>
                <w:lang w:eastAsia="el-GR"/>
              </w:rPr>
            </w:pPr>
            <w:r w:rsidRPr="00274B25">
              <w:rPr>
                <w:b/>
                <w:lang w:eastAsia="el-GR"/>
              </w:rPr>
              <w:t>Μεθοδολογία Υλοποίησης - Διοίκησης</w:t>
            </w:r>
          </w:p>
        </w:tc>
        <w:tc>
          <w:tcPr>
            <w:tcW w:w="3118" w:type="dxa"/>
            <w:shd w:val="clear" w:color="auto" w:fill="F7CAAC" w:themeFill="accent2" w:themeFillTint="66"/>
            <w:vAlign w:val="center"/>
          </w:tcPr>
          <w:p w14:paraId="6B7A1F64" w14:textId="77777777" w:rsidR="00B55B53" w:rsidRPr="00274B25" w:rsidRDefault="00B55B53" w:rsidP="00B55B53">
            <w:pPr>
              <w:numPr>
                <w:ilvl w:val="12"/>
                <w:numId w:val="0"/>
              </w:numPr>
              <w:jc w:val="center"/>
            </w:pPr>
          </w:p>
        </w:tc>
      </w:tr>
      <w:tr w:rsidR="00B55B53" w:rsidRPr="00274B25" w14:paraId="120C5915" w14:textId="77777777" w:rsidTr="00D9556B">
        <w:tblPrEx>
          <w:jc w:val="center"/>
          <w:tblLook w:val="00A0" w:firstRow="1" w:lastRow="0" w:firstColumn="1" w:lastColumn="0" w:noHBand="0" w:noVBand="0"/>
        </w:tblPrEx>
        <w:trPr>
          <w:jc w:val="center"/>
        </w:trPr>
        <w:tc>
          <w:tcPr>
            <w:tcW w:w="683" w:type="dxa"/>
            <w:vAlign w:val="center"/>
          </w:tcPr>
          <w:p w14:paraId="4742A41F"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629F0A55" w14:textId="77777777" w:rsidR="00B55B53" w:rsidRPr="00274B25" w:rsidRDefault="00B55B53" w:rsidP="00B55B53">
            <w:pPr>
              <w:numPr>
                <w:ilvl w:val="12"/>
                <w:numId w:val="0"/>
              </w:numPr>
              <w:jc w:val="left"/>
            </w:pPr>
            <w:r w:rsidRPr="009C095A">
              <w:t>Σχήμα Διοίκησης</w:t>
            </w:r>
            <w:r>
              <w:t xml:space="preserve">, </w:t>
            </w:r>
            <w:r w:rsidRPr="001143FD">
              <w:t>Μεθοδολογία διοίκησης &amp; διασφάλισης ποιότητας του έργου</w:t>
            </w:r>
            <w:r>
              <w:t>, Ομάδα Έργου</w:t>
            </w:r>
          </w:p>
        </w:tc>
        <w:tc>
          <w:tcPr>
            <w:tcW w:w="3118" w:type="dxa"/>
          </w:tcPr>
          <w:p w14:paraId="0A5C4D40" w14:textId="001522F7" w:rsidR="00B55B53" w:rsidRPr="00274B25" w:rsidRDefault="00B55B53" w:rsidP="00B55B53">
            <w:pPr>
              <w:numPr>
                <w:ilvl w:val="12"/>
                <w:numId w:val="0"/>
              </w:numPr>
            </w:pPr>
            <w:r w:rsidRPr="00F83EB9">
              <w:rPr>
                <w:lang w:eastAsia="el-GR"/>
              </w:rPr>
              <w:t>ΠΑΡΑΡΤΗΜΑ Ι -</w:t>
            </w:r>
            <w:r>
              <w:rPr>
                <w:lang w:eastAsia="el-GR"/>
              </w:rPr>
              <w:t xml:space="preserve"> </w:t>
            </w:r>
            <w:r>
              <w:rPr>
                <w:lang w:eastAsia="el-GR"/>
              </w:rPr>
              <w:fldChar w:fldCharType="begin"/>
            </w:r>
            <w:r>
              <w:rPr>
                <w:lang w:eastAsia="el-GR"/>
              </w:rPr>
              <w:instrText xml:space="preserve"> REF _Ref62058511 \r \h </w:instrText>
            </w:r>
            <w:r>
              <w:rPr>
                <w:lang w:eastAsia="el-GR"/>
              </w:rPr>
            </w:r>
            <w:r>
              <w:rPr>
                <w:lang w:eastAsia="el-GR"/>
              </w:rPr>
              <w:fldChar w:fldCharType="separate"/>
            </w:r>
            <w:r w:rsidR="00A60AB0">
              <w:rPr>
                <w:lang w:eastAsia="el-GR"/>
              </w:rPr>
              <w:t>19</w:t>
            </w:r>
            <w:r>
              <w:rPr>
                <w:lang w:eastAsia="el-GR"/>
              </w:rPr>
              <w:fldChar w:fldCharType="end"/>
            </w:r>
          </w:p>
        </w:tc>
      </w:tr>
      <w:tr w:rsidR="00B55B53" w:rsidRPr="00274B25" w14:paraId="70ECF387" w14:textId="77777777" w:rsidTr="00D9556B">
        <w:tblPrEx>
          <w:jc w:val="center"/>
          <w:tblLook w:val="00A0" w:firstRow="1" w:lastRow="0" w:firstColumn="1" w:lastColumn="0" w:noHBand="0" w:noVBand="0"/>
        </w:tblPrEx>
        <w:trPr>
          <w:jc w:val="center"/>
        </w:trPr>
        <w:tc>
          <w:tcPr>
            <w:tcW w:w="683" w:type="dxa"/>
            <w:vAlign w:val="center"/>
          </w:tcPr>
          <w:p w14:paraId="7EC24361" w14:textId="77777777" w:rsidR="00B55B53" w:rsidRPr="00274B25" w:rsidRDefault="00B55B53" w:rsidP="004A1D19">
            <w:pPr>
              <w:numPr>
                <w:ilvl w:val="1"/>
                <w:numId w:val="60"/>
              </w:numPr>
              <w:suppressAutoHyphens/>
              <w:spacing w:before="120" w:after="0"/>
              <w:ind w:left="0" w:firstLine="0"/>
              <w:contextualSpacing/>
              <w:jc w:val="center"/>
              <w:rPr>
                <w:lang w:eastAsia="el-GR"/>
              </w:rPr>
            </w:pPr>
          </w:p>
        </w:tc>
        <w:tc>
          <w:tcPr>
            <w:tcW w:w="5833" w:type="dxa"/>
            <w:shd w:val="clear" w:color="auto" w:fill="auto"/>
            <w:vAlign w:val="center"/>
          </w:tcPr>
          <w:p w14:paraId="7D9FEEC0" w14:textId="77777777" w:rsidR="00B55B53" w:rsidRPr="00274B25" w:rsidRDefault="00B55B53" w:rsidP="00B55B53">
            <w:pPr>
              <w:numPr>
                <w:ilvl w:val="12"/>
                <w:numId w:val="0"/>
              </w:numPr>
              <w:jc w:val="left"/>
              <w:rPr>
                <w:b/>
              </w:rPr>
            </w:pPr>
            <w:r>
              <w:t>Χρονοδιάγραμμα, παραδοτέα και ορόσημα έργου</w:t>
            </w:r>
          </w:p>
        </w:tc>
        <w:tc>
          <w:tcPr>
            <w:tcW w:w="3118" w:type="dxa"/>
          </w:tcPr>
          <w:p w14:paraId="7B97282B" w14:textId="62CF94A7" w:rsidR="00B55B53" w:rsidRPr="00274B25" w:rsidRDefault="00B55B53" w:rsidP="00B55B53">
            <w:r w:rsidRPr="00F83EB9">
              <w:rPr>
                <w:lang w:eastAsia="el-GR"/>
              </w:rPr>
              <w:t>ΠΑΡΑΡΤΗΜΑ Ι -</w:t>
            </w:r>
            <w:r>
              <w:t xml:space="preserve"> </w:t>
            </w:r>
            <w:r>
              <w:fldChar w:fldCharType="begin"/>
            </w:r>
            <w:r>
              <w:instrText xml:space="preserve"> REF _Ref62058550 \r \h </w:instrText>
            </w:r>
            <w:r>
              <w:fldChar w:fldCharType="separate"/>
            </w:r>
            <w:r w:rsidR="00A60AB0">
              <w:t>18</w:t>
            </w:r>
            <w:r>
              <w:fldChar w:fldCharType="end"/>
            </w:r>
          </w:p>
        </w:tc>
      </w:tr>
      <w:tr w:rsidR="00B55B53" w:rsidRPr="00E36548" w14:paraId="5AFC380E" w14:textId="77777777" w:rsidTr="00D9556B">
        <w:trPr>
          <w:trHeight w:val="315"/>
        </w:trPr>
        <w:tc>
          <w:tcPr>
            <w:tcW w:w="68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D477043" w14:textId="77777777" w:rsidR="00B55B53" w:rsidRPr="003F427B" w:rsidRDefault="00B55B53" w:rsidP="00B55B53">
            <w:pPr>
              <w:suppressAutoHyphens/>
              <w:spacing w:before="60" w:after="60"/>
              <w:jc w:val="center"/>
              <w:rPr>
                <w:b/>
                <w:lang w:eastAsia="el-GR"/>
              </w:rPr>
            </w:pPr>
            <w:r w:rsidRPr="003F427B">
              <w:rPr>
                <w:b/>
                <w:lang w:eastAsia="el-GR"/>
              </w:rPr>
              <w:t>5</w:t>
            </w:r>
          </w:p>
        </w:tc>
        <w:tc>
          <w:tcPr>
            <w:tcW w:w="583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8AA9BAC" w14:textId="77777777" w:rsidR="00B55B53" w:rsidRPr="00252398" w:rsidRDefault="00B55B53" w:rsidP="00B55B53">
            <w:pPr>
              <w:spacing w:after="0"/>
              <w:rPr>
                <w:b/>
                <w:lang w:eastAsia="el-GR"/>
              </w:rPr>
            </w:pPr>
            <w:r w:rsidRPr="00DF5475">
              <w:rPr>
                <w:b/>
                <w:lang w:eastAsia="el-GR"/>
              </w:rPr>
              <w:t>Πίνακες Συμμόρφωσης</w:t>
            </w:r>
          </w:p>
        </w:tc>
        <w:tc>
          <w:tcPr>
            <w:tcW w:w="31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422ED73" w14:textId="77777777" w:rsidR="00B55B53" w:rsidRPr="00C00860" w:rsidRDefault="00530880" w:rsidP="00B55B53">
            <w:pPr>
              <w:spacing w:after="0"/>
              <w:rPr>
                <w:b/>
                <w:lang w:eastAsia="el-GR"/>
              </w:rPr>
            </w:pPr>
            <w:r>
              <w:rPr>
                <w:lang w:eastAsia="el-GR"/>
              </w:rPr>
              <w:t>ΠΑΡΑΡΤΗΜΑ ΙΙ</w:t>
            </w:r>
          </w:p>
        </w:tc>
      </w:tr>
      <w:tr w:rsidR="00B55B53" w:rsidRPr="00B42BA2" w14:paraId="3AC8137E" w14:textId="77777777" w:rsidTr="00D9556B">
        <w:trPr>
          <w:trHeight w:val="315"/>
        </w:trPr>
        <w:tc>
          <w:tcPr>
            <w:tcW w:w="68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8FF64C7" w14:textId="77777777" w:rsidR="00B55B53" w:rsidRPr="003F427B" w:rsidRDefault="00B55B53" w:rsidP="00B55B53">
            <w:pPr>
              <w:suppressAutoHyphens/>
              <w:spacing w:before="60" w:after="60"/>
              <w:jc w:val="center"/>
              <w:rPr>
                <w:b/>
                <w:lang w:eastAsia="el-GR"/>
              </w:rPr>
            </w:pPr>
            <w:r>
              <w:rPr>
                <w:b/>
                <w:lang w:eastAsia="el-GR"/>
              </w:rPr>
              <w:t>6.</w:t>
            </w:r>
          </w:p>
        </w:tc>
        <w:tc>
          <w:tcPr>
            <w:tcW w:w="5833"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8C9EB28" w14:textId="77777777" w:rsidR="00B55B53" w:rsidRPr="003F427B" w:rsidRDefault="00B55B53" w:rsidP="00B55B53">
            <w:pPr>
              <w:spacing w:after="0"/>
              <w:rPr>
                <w:b/>
                <w:lang w:eastAsia="el-GR"/>
              </w:rPr>
            </w:pPr>
            <w:r w:rsidRPr="00DF5475">
              <w:rPr>
                <w:b/>
                <w:lang w:eastAsia="el-GR"/>
              </w:rPr>
              <w:t xml:space="preserve">Πίνακες Οικονομικής Προσφοράς, </w:t>
            </w:r>
            <w:r w:rsidRPr="003F427B">
              <w:rPr>
                <w:b/>
                <w:lang w:eastAsia="el-GR"/>
              </w:rPr>
              <w:t>χωρίς τιμές</w:t>
            </w:r>
          </w:p>
          <w:p w14:paraId="154F0E3D" w14:textId="77777777" w:rsidR="00B55B53" w:rsidRPr="003F427B" w:rsidRDefault="00B55B53" w:rsidP="00B55B53">
            <w:pPr>
              <w:spacing w:after="0"/>
              <w:rPr>
                <w:b/>
                <w:i/>
                <w:sz w:val="20"/>
                <w:szCs w:val="20"/>
                <w:lang w:eastAsia="el-GR"/>
              </w:rPr>
            </w:pPr>
            <w:r w:rsidRPr="003F427B">
              <w:rPr>
                <w:b/>
                <w:i/>
                <w:sz w:val="20"/>
                <w:szCs w:val="20"/>
                <w:lang w:eastAsia="el-GR"/>
              </w:rPr>
              <w:t>(Η εμφάνιση τιμής/ τιμών στον εν λόγω πίνακα αποτελεί λόγο απόρριψης της προσφοράς)</w:t>
            </w:r>
          </w:p>
        </w:tc>
        <w:tc>
          <w:tcPr>
            <w:tcW w:w="311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E1F030" w14:textId="77777777" w:rsidR="00B55B53" w:rsidRPr="00252398" w:rsidRDefault="00B55B53" w:rsidP="00B55B53">
            <w:pPr>
              <w:spacing w:after="0"/>
              <w:rPr>
                <w:b/>
                <w:lang w:eastAsia="el-GR"/>
              </w:rPr>
            </w:pPr>
          </w:p>
        </w:tc>
      </w:tr>
      <w:bookmarkEnd w:id="646"/>
    </w:tbl>
    <w:p w14:paraId="28A08923" w14:textId="77777777" w:rsidR="009954B5" w:rsidRPr="00897475" w:rsidRDefault="009954B5" w:rsidP="00F75107"/>
    <w:p w14:paraId="31B9DEAE" w14:textId="77777777" w:rsidR="00F75107" w:rsidRPr="00897475" w:rsidRDefault="00F75107" w:rsidP="00F75107">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649" w:name="_ΠΑΡΑΡΤΗΜΑ_VΙ_–"/>
      <w:bookmarkStart w:id="650" w:name="_Ref62050548"/>
      <w:bookmarkStart w:id="651" w:name="_Toc131090430"/>
      <w:bookmarkEnd w:id="649"/>
      <w:r>
        <w:lastRenderedPageBreak/>
        <w:t xml:space="preserve">ΠΑΡΑΡΤΗΜΑ </w:t>
      </w:r>
      <w:r w:rsidRPr="00897475">
        <w:t>V</w:t>
      </w:r>
      <w:r>
        <w:t>Ι</w:t>
      </w:r>
      <w:r w:rsidRPr="00897475">
        <w:t xml:space="preserve"> – </w:t>
      </w:r>
      <w:r w:rsidRPr="00603221">
        <w:t xml:space="preserve">Υπόδειγμα </w:t>
      </w:r>
      <w:r>
        <w:t xml:space="preserve">Οικονομικής </w:t>
      </w:r>
      <w:r w:rsidRPr="00603221">
        <w:t>Προσφοράς</w:t>
      </w:r>
      <w:bookmarkEnd w:id="650"/>
      <w:bookmarkEnd w:id="651"/>
    </w:p>
    <w:p w14:paraId="42A08051" w14:textId="77777777" w:rsidR="009954B5" w:rsidRDefault="009954B5" w:rsidP="009954B5"/>
    <w:p w14:paraId="22678BBA" w14:textId="77777777" w:rsidR="002809D0" w:rsidRPr="00C4217E" w:rsidRDefault="002809D0" w:rsidP="004A1D19">
      <w:pPr>
        <w:pStyle w:val="3"/>
        <w:numPr>
          <w:ilvl w:val="2"/>
          <w:numId w:val="55"/>
        </w:numPr>
        <w:ind w:left="1134" w:hanging="414"/>
      </w:pPr>
      <w:bookmarkStart w:id="652" w:name="_Toc62059418"/>
      <w:bookmarkStart w:id="653" w:name="_Toc62059637"/>
      <w:bookmarkStart w:id="654" w:name="_Toc62060258"/>
      <w:bookmarkStart w:id="655" w:name="_Toc62059436"/>
      <w:bookmarkStart w:id="656" w:name="_Toc62059655"/>
      <w:bookmarkStart w:id="657" w:name="_Toc62060276"/>
      <w:bookmarkStart w:id="658" w:name="_Toc62059448"/>
      <w:bookmarkStart w:id="659" w:name="_Toc62059667"/>
      <w:bookmarkStart w:id="660" w:name="_Toc62060288"/>
      <w:bookmarkStart w:id="661" w:name="_Toc62059460"/>
      <w:bookmarkStart w:id="662" w:name="_Toc62059679"/>
      <w:bookmarkStart w:id="663" w:name="_Toc62060300"/>
      <w:bookmarkStart w:id="664" w:name="_Toc62059480"/>
      <w:bookmarkStart w:id="665" w:name="_Toc62059699"/>
      <w:bookmarkStart w:id="666" w:name="_Toc62060320"/>
      <w:bookmarkStart w:id="667" w:name="_Toc366852697"/>
      <w:bookmarkStart w:id="668" w:name="_Ref508304036"/>
      <w:bookmarkStart w:id="669" w:name="_Toc10632750"/>
      <w:bookmarkStart w:id="670" w:name="_Toc42167517"/>
      <w:bookmarkStart w:id="671" w:name="_Toc53671370"/>
      <w:bookmarkStart w:id="672" w:name="_Toc13109043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C4217E">
        <w:t>Έτοιμο Λογισμικό</w:t>
      </w:r>
      <w:bookmarkEnd w:id="667"/>
      <w:bookmarkEnd w:id="668"/>
      <w:bookmarkEnd w:id="669"/>
      <w:bookmarkEnd w:id="670"/>
      <w:bookmarkEnd w:id="671"/>
      <w:bookmarkEnd w:id="672"/>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676"/>
        <w:gridCol w:w="659"/>
        <w:gridCol w:w="831"/>
        <w:gridCol w:w="843"/>
        <w:gridCol w:w="729"/>
        <w:gridCol w:w="727"/>
        <w:gridCol w:w="1178"/>
        <w:gridCol w:w="992"/>
        <w:gridCol w:w="994"/>
        <w:gridCol w:w="883"/>
      </w:tblGrid>
      <w:tr w:rsidR="002809D0" w:rsidRPr="00C4217E" w14:paraId="5532ABC2" w14:textId="77777777" w:rsidTr="00DA2E02">
        <w:trPr>
          <w:cantSplit/>
          <w:tblHeader/>
        </w:trPr>
        <w:tc>
          <w:tcPr>
            <w:tcW w:w="226" w:type="pct"/>
            <w:vMerge w:val="restart"/>
            <w:shd w:val="pct15" w:color="auto" w:fill="FFFFFF"/>
            <w:vAlign w:val="center"/>
          </w:tcPr>
          <w:p w14:paraId="79683269" w14:textId="77777777" w:rsidR="002809D0" w:rsidRPr="00840707" w:rsidRDefault="002809D0" w:rsidP="00DA2E02">
            <w:pPr>
              <w:spacing w:after="0"/>
              <w:ind w:left="-108" w:right="-88" w:firstLine="108"/>
              <w:rPr>
                <w:sz w:val="18"/>
                <w:szCs w:val="18"/>
              </w:rPr>
            </w:pPr>
            <w:r w:rsidRPr="00840707">
              <w:rPr>
                <w:sz w:val="18"/>
                <w:szCs w:val="18"/>
              </w:rPr>
              <w:t>Α/Α</w:t>
            </w:r>
          </w:p>
        </w:tc>
        <w:tc>
          <w:tcPr>
            <w:tcW w:w="841" w:type="pct"/>
            <w:vMerge w:val="restart"/>
            <w:shd w:val="pct15" w:color="auto" w:fill="FFFFFF"/>
            <w:vAlign w:val="center"/>
          </w:tcPr>
          <w:p w14:paraId="2D62F02A" w14:textId="77777777" w:rsidR="002809D0" w:rsidRPr="00840707" w:rsidRDefault="002809D0" w:rsidP="00DA2E02">
            <w:pPr>
              <w:spacing w:after="0"/>
              <w:jc w:val="center"/>
              <w:rPr>
                <w:sz w:val="18"/>
                <w:szCs w:val="18"/>
              </w:rPr>
            </w:pPr>
            <w:r w:rsidRPr="00840707">
              <w:rPr>
                <w:sz w:val="18"/>
                <w:szCs w:val="18"/>
              </w:rPr>
              <w:t>ΠΕΡΙΓΡΑΦΗ</w:t>
            </w:r>
          </w:p>
        </w:tc>
        <w:tc>
          <w:tcPr>
            <w:tcW w:w="331" w:type="pct"/>
            <w:vMerge w:val="restart"/>
            <w:shd w:val="pct15" w:color="auto" w:fill="FFFFFF"/>
            <w:vAlign w:val="center"/>
          </w:tcPr>
          <w:p w14:paraId="47A44536" w14:textId="77777777" w:rsidR="002809D0" w:rsidRPr="00840707" w:rsidRDefault="002809D0" w:rsidP="00DA2E02">
            <w:pPr>
              <w:spacing w:after="0"/>
              <w:jc w:val="center"/>
              <w:rPr>
                <w:sz w:val="18"/>
                <w:szCs w:val="18"/>
              </w:rPr>
            </w:pPr>
            <w:r w:rsidRPr="00840707">
              <w:rPr>
                <w:sz w:val="18"/>
                <w:szCs w:val="18"/>
              </w:rPr>
              <w:t>ΤΥΠΟΣ</w:t>
            </w:r>
          </w:p>
        </w:tc>
        <w:tc>
          <w:tcPr>
            <w:tcW w:w="417" w:type="pct"/>
            <w:vMerge w:val="restart"/>
            <w:shd w:val="pct15" w:color="auto" w:fill="FFFFFF"/>
            <w:vAlign w:val="center"/>
          </w:tcPr>
          <w:p w14:paraId="04000D2D" w14:textId="77777777" w:rsidR="002809D0" w:rsidRPr="00840707" w:rsidRDefault="002809D0" w:rsidP="00DA2E02">
            <w:pPr>
              <w:spacing w:after="0"/>
              <w:jc w:val="center"/>
              <w:rPr>
                <w:sz w:val="18"/>
                <w:szCs w:val="18"/>
              </w:rPr>
            </w:pPr>
            <w:r w:rsidRPr="00840707">
              <w:rPr>
                <w:sz w:val="18"/>
                <w:szCs w:val="18"/>
              </w:rPr>
              <w:t>ΠΟΣΟΤΗΤΑ</w:t>
            </w:r>
          </w:p>
        </w:tc>
        <w:tc>
          <w:tcPr>
            <w:tcW w:w="788" w:type="pct"/>
            <w:gridSpan w:val="2"/>
            <w:shd w:val="pct15" w:color="auto" w:fill="FFFFFF"/>
            <w:vAlign w:val="center"/>
          </w:tcPr>
          <w:p w14:paraId="110621AF" w14:textId="77777777" w:rsidR="002809D0" w:rsidRPr="00840707" w:rsidRDefault="002809D0" w:rsidP="00DA2E02">
            <w:pPr>
              <w:spacing w:after="0"/>
              <w:jc w:val="center"/>
              <w:rPr>
                <w:sz w:val="18"/>
                <w:szCs w:val="18"/>
              </w:rPr>
            </w:pPr>
            <w:r w:rsidRPr="00840707">
              <w:rPr>
                <w:sz w:val="18"/>
                <w:szCs w:val="18"/>
              </w:rPr>
              <w:t>ΑΞΙΑ ΧΩΡΙΣ ΦΠΑ [€]</w:t>
            </w:r>
          </w:p>
        </w:tc>
        <w:tc>
          <w:tcPr>
            <w:tcW w:w="365" w:type="pct"/>
            <w:vMerge w:val="restart"/>
            <w:shd w:val="pct15" w:color="auto" w:fill="FFFFFF"/>
            <w:vAlign w:val="center"/>
          </w:tcPr>
          <w:p w14:paraId="3347021A" w14:textId="77777777" w:rsidR="002809D0" w:rsidRPr="00840707" w:rsidRDefault="002809D0" w:rsidP="00DA2E02">
            <w:pPr>
              <w:spacing w:after="0"/>
              <w:jc w:val="center"/>
              <w:rPr>
                <w:sz w:val="18"/>
                <w:szCs w:val="18"/>
              </w:rPr>
            </w:pPr>
            <w:r w:rsidRPr="00840707">
              <w:rPr>
                <w:sz w:val="18"/>
                <w:szCs w:val="18"/>
              </w:rPr>
              <w:t>ΦΠΑ [€]</w:t>
            </w:r>
          </w:p>
        </w:tc>
        <w:tc>
          <w:tcPr>
            <w:tcW w:w="591" w:type="pct"/>
            <w:vMerge w:val="restart"/>
            <w:shd w:val="pct15" w:color="auto" w:fill="FFFFFF"/>
            <w:vAlign w:val="center"/>
          </w:tcPr>
          <w:p w14:paraId="46287CE1" w14:textId="77777777" w:rsidR="002809D0" w:rsidRPr="00840707" w:rsidRDefault="002809D0" w:rsidP="00DA2E02">
            <w:pPr>
              <w:spacing w:after="0"/>
              <w:jc w:val="center"/>
              <w:rPr>
                <w:sz w:val="18"/>
                <w:szCs w:val="18"/>
              </w:rPr>
            </w:pPr>
            <w:r w:rsidRPr="00840707">
              <w:rPr>
                <w:sz w:val="18"/>
                <w:szCs w:val="18"/>
              </w:rPr>
              <w:t>ΣΥΝΟΛΙΚΗ ΑΞΙΑ</w:t>
            </w:r>
          </w:p>
          <w:p w14:paraId="1A4BB0FD" w14:textId="77777777" w:rsidR="002809D0" w:rsidRPr="00840707" w:rsidRDefault="002809D0" w:rsidP="00DA2E02">
            <w:pPr>
              <w:spacing w:after="0"/>
              <w:jc w:val="center"/>
              <w:rPr>
                <w:sz w:val="18"/>
                <w:szCs w:val="18"/>
              </w:rPr>
            </w:pPr>
            <w:r w:rsidRPr="00840707">
              <w:rPr>
                <w:sz w:val="18"/>
                <w:szCs w:val="18"/>
              </w:rPr>
              <w:t>ΜΕ ΦΠΑ [€]</w:t>
            </w:r>
          </w:p>
        </w:tc>
        <w:tc>
          <w:tcPr>
            <w:tcW w:w="1441" w:type="pct"/>
            <w:gridSpan w:val="3"/>
            <w:shd w:val="pct15" w:color="auto" w:fill="FFFFFF"/>
            <w:vAlign w:val="center"/>
          </w:tcPr>
          <w:p w14:paraId="64D186F1" w14:textId="77777777" w:rsidR="002809D0" w:rsidRPr="00840707" w:rsidRDefault="002809D0" w:rsidP="00DA2E02">
            <w:pPr>
              <w:spacing w:after="0"/>
              <w:jc w:val="center"/>
              <w:rPr>
                <w:sz w:val="18"/>
                <w:szCs w:val="18"/>
              </w:rPr>
            </w:pPr>
            <w:r w:rsidRPr="00840707">
              <w:rPr>
                <w:sz w:val="18"/>
                <w:szCs w:val="18"/>
              </w:rPr>
              <w:t>* ΚΟΣΤΟΣ ΣΥΝΤΗΡΗΣΗΣ ΧΩΡΙΣ ΦΠΑ [€]</w:t>
            </w:r>
          </w:p>
        </w:tc>
      </w:tr>
      <w:tr w:rsidR="002809D0" w:rsidRPr="00C4217E" w14:paraId="264454C8" w14:textId="77777777" w:rsidTr="00DA2E02">
        <w:trPr>
          <w:cantSplit/>
          <w:tblHeader/>
        </w:trPr>
        <w:tc>
          <w:tcPr>
            <w:tcW w:w="226" w:type="pct"/>
            <w:vMerge/>
            <w:shd w:val="pct15" w:color="auto" w:fill="FFFFFF"/>
            <w:vAlign w:val="center"/>
          </w:tcPr>
          <w:p w14:paraId="13F41403" w14:textId="77777777" w:rsidR="002809D0" w:rsidRPr="00840707" w:rsidRDefault="002809D0" w:rsidP="00DA2E02">
            <w:pPr>
              <w:spacing w:after="0"/>
              <w:jc w:val="center"/>
              <w:rPr>
                <w:sz w:val="18"/>
                <w:szCs w:val="18"/>
              </w:rPr>
            </w:pPr>
          </w:p>
        </w:tc>
        <w:tc>
          <w:tcPr>
            <w:tcW w:w="841" w:type="pct"/>
            <w:vMerge/>
            <w:shd w:val="pct15" w:color="auto" w:fill="FFFFFF"/>
            <w:vAlign w:val="center"/>
          </w:tcPr>
          <w:p w14:paraId="15B06519" w14:textId="77777777" w:rsidR="002809D0" w:rsidRPr="00840707" w:rsidRDefault="002809D0" w:rsidP="00DA2E02">
            <w:pPr>
              <w:spacing w:after="0"/>
              <w:jc w:val="center"/>
              <w:rPr>
                <w:sz w:val="18"/>
                <w:szCs w:val="18"/>
              </w:rPr>
            </w:pPr>
          </w:p>
        </w:tc>
        <w:tc>
          <w:tcPr>
            <w:tcW w:w="331" w:type="pct"/>
            <w:vMerge/>
            <w:shd w:val="pct15" w:color="auto" w:fill="FFFFFF"/>
            <w:vAlign w:val="center"/>
          </w:tcPr>
          <w:p w14:paraId="2B2337CA" w14:textId="77777777" w:rsidR="002809D0" w:rsidRPr="00840707" w:rsidRDefault="002809D0" w:rsidP="00DA2E02">
            <w:pPr>
              <w:spacing w:after="0"/>
              <w:jc w:val="center"/>
              <w:rPr>
                <w:sz w:val="18"/>
                <w:szCs w:val="18"/>
              </w:rPr>
            </w:pPr>
          </w:p>
        </w:tc>
        <w:tc>
          <w:tcPr>
            <w:tcW w:w="417" w:type="pct"/>
            <w:vMerge/>
            <w:shd w:val="pct15" w:color="auto" w:fill="FFFFFF"/>
            <w:vAlign w:val="center"/>
          </w:tcPr>
          <w:p w14:paraId="012013B5" w14:textId="77777777" w:rsidR="002809D0" w:rsidRPr="00840707" w:rsidRDefault="002809D0" w:rsidP="00DA2E02">
            <w:pPr>
              <w:spacing w:after="0"/>
              <w:jc w:val="center"/>
              <w:rPr>
                <w:sz w:val="18"/>
                <w:szCs w:val="18"/>
              </w:rPr>
            </w:pPr>
          </w:p>
        </w:tc>
        <w:tc>
          <w:tcPr>
            <w:tcW w:w="422" w:type="pct"/>
            <w:shd w:val="pct15" w:color="auto" w:fill="FFFFFF"/>
            <w:vAlign w:val="center"/>
          </w:tcPr>
          <w:p w14:paraId="46A0B9A1" w14:textId="77777777" w:rsidR="002809D0" w:rsidRPr="00840707" w:rsidRDefault="002809D0" w:rsidP="00DA2E02">
            <w:pPr>
              <w:spacing w:after="0"/>
              <w:jc w:val="center"/>
              <w:rPr>
                <w:spacing w:val="-4"/>
                <w:sz w:val="18"/>
                <w:szCs w:val="18"/>
              </w:rPr>
            </w:pPr>
            <w:r w:rsidRPr="00840707">
              <w:rPr>
                <w:spacing w:val="-4"/>
                <w:sz w:val="18"/>
                <w:szCs w:val="18"/>
              </w:rPr>
              <w:t>ΤΙΜΗ</w:t>
            </w:r>
          </w:p>
          <w:p w14:paraId="1EFE3C25" w14:textId="77777777" w:rsidR="002809D0" w:rsidRPr="00840707" w:rsidRDefault="002809D0" w:rsidP="00DA2E02">
            <w:pPr>
              <w:spacing w:after="0"/>
              <w:jc w:val="center"/>
              <w:rPr>
                <w:spacing w:val="-4"/>
                <w:sz w:val="18"/>
                <w:szCs w:val="18"/>
              </w:rPr>
            </w:pPr>
            <w:r w:rsidRPr="00840707">
              <w:rPr>
                <w:spacing w:val="-4"/>
                <w:sz w:val="18"/>
                <w:szCs w:val="18"/>
              </w:rPr>
              <w:t>ΜΟΝΑΔΑΣ</w:t>
            </w:r>
          </w:p>
        </w:tc>
        <w:tc>
          <w:tcPr>
            <w:tcW w:w="366" w:type="pct"/>
            <w:shd w:val="pct15" w:color="auto" w:fill="FFFFFF"/>
            <w:vAlign w:val="center"/>
          </w:tcPr>
          <w:p w14:paraId="1A56108A" w14:textId="77777777" w:rsidR="002809D0" w:rsidRPr="00840707" w:rsidRDefault="002809D0" w:rsidP="00DA2E02">
            <w:pPr>
              <w:spacing w:after="0"/>
              <w:jc w:val="center"/>
              <w:rPr>
                <w:sz w:val="18"/>
                <w:szCs w:val="18"/>
              </w:rPr>
            </w:pPr>
            <w:r w:rsidRPr="00840707">
              <w:rPr>
                <w:sz w:val="18"/>
                <w:szCs w:val="18"/>
              </w:rPr>
              <w:t>ΣΥΝΟΛΟ</w:t>
            </w:r>
          </w:p>
        </w:tc>
        <w:tc>
          <w:tcPr>
            <w:tcW w:w="365" w:type="pct"/>
            <w:vMerge/>
            <w:shd w:val="pct15" w:color="auto" w:fill="FFFFFF"/>
            <w:vAlign w:val="center"/>
          </w:tcPr>
          <w:p w14:paraId="72C54157" w14:textId="77777777" w:rsidR="002809D0" w:rsidRPr="00840707" w:rsidRDefault="002809D0" w:rsidP="00DA2E02">
            <w:pPr>
              <w:spacing w:after="0"/>
              <w:jc w:val="center"/>
              <w:rPr>
                <w:sz w:val="18"/>
                <w:szCs w:val="18"/>
              </w:rPr>
            </w:pPr>
          </w:p>
        </w:tc>
        <w:tc>
          <w:tcPr>
            <w:tcW w:w="591" w:type="pct"/>
            <w:vMerge/>
            <w:shd w:val="pct15" w:color="auto" w:fill="FFFFFF"/>
            <w:vAlign w:val="center"/>
          </w:tcPr>
          <w:p w14:paraId="1468A430" w14:textId="77777777" w:rsidR="002809D0" w:rsidRPr="00840707" w:rsidRDefault="002809D0" w:rsidP="00DA2E02">
            <w:pPr>
              <w:spacing w:after="0"/>
              <w:jc w:val="center"/>
              <w:rPr>
                <w:sz w:val="18"/>
                <w:szCs w:val="18"/>
              </w:rPr>
            </w:pPr>
          </w:p>
        </w:tc>
        <w:tc>
          <w:tcPr>
            <w:tcW w:w="498" w:type="pct"/>
            <w:shd w:val="pct15" w:color="auto" w:fill="FFFFFF"/>
            <w:vAlign w:val="center"/>
          </w:tcPr>
          <w:p w14:paraId="0D6F8967" w14:textId="77777777" w:rsidR="002809D0" w:rsidRPr="00840707" w:rsidRDefault="002809D0" w:rsidP="00DA2E02">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99" w:type="pct"/>
            <w:shd w:val="pct15" w:color="auto" w:fill="FFFFFF"/>
            <w:vAlign w:val="center"/>
          </w:tcPr>
          <w:p w14:paraId="0AF6DE3B" w14:textId="77777777" w:rsidR="002809D0" w:rsidRPr="00840707" w:rsidRDefault="002809D0" w:rsidP="00DA2E02">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445" w:type="pct"/>
            <w:shd w:val="pct15" w:color="auto" w:fill="FFFFFF"/>
            <w:vAlign w:val="center"/>
          </w:tcPr>
          <w:p w14:paraId="3BB83E8C" w14:textId="77777777" w:rsidR="002809D0" w:rsidRPr="00840707" w:rsidRDefault="002809D0" w:rsidP="00DA2E02">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2809D0" w:rsidRPr="00C4217E" w14:paraId="4F278B55" w14:textId="77777777" w:rsidTr="00DA2E02">
        <w:trPr>
          <w:trHeight w:val="340"/>
        </w:trPr>
        <w:tc>
          <w:tcPr>
            <w:tcW w:w="226" w:type="pct"/>
            <w:vAlign w:val="center"/>
          </w:tcPr>
          <w:p w14:paraId="267540EB" w14:textId="77777777" w:rsidR="002809D0" w:rsidRPr="00840707" w:rsidRDefault="002809D0" w:rsidP="00DA2E02">
            <w:pPr>
              <w:spacing w:before="100" w:beforeAutospacing="1" w:after="100" w:afterAutospacing="1"/>
              <w:rPr>
                <w:sz w:val="18"/>
                <w:szCs w:val="18"/>
              </w:rPr>
            </w:pPr>
          </w:p>
        </w:tc>
        <w:tc>
          <w:tcPr>
            <w:tcW w:w="841" w:type="pct"/>
            <w:vAlign w:val="center"/>
          </w:tcPr>
          <w:p w14:paraId="7B483D0D" w14:textId="77777777" w:rsidR="002809D0" w:rsidRPr="00840707" w:rsidRDefault="002809D0" w:rsidP="00DA2E02">
            <w:pPr>
              <w:spacing w:before="100" w:beforeAutospacing="1" w:after="100" w:afterAutospacing="1"/>
              <w:rPr>
                <w:sz w:val="18"/>
                <w:szCs w:val="18"/>
              </w:rPr>
            </w:pPr>
          </w:p>
        </w:tc>
        <w:tc>
          <w:tcPr>
            <w:tcW w:w="331" w:type="pct"/>
            <w:vAlign w:val="center"/>
          </w:tcPr>
          <w:p w14:paraId="1D5B1915" w14:textId="77777777" w:rsidR="002809D0" w:rsidRPr="00840707" w:rsidRDefault="002809D0" w:rsidP="00DA2E02">
            <w:pPr>
              <w:spacing w:before="100" w:beforeAutospacing="1" w:after="100" w:afterAutospacing="1"/>
              <w:rPr>
                <w:sz w:val="18"/>
                <w:szCs w:val="18"/>
              </w:rPr>
            </w:pPr>
          </w:p>
        </w:tc>
        <w:tc>
          <w:tcPr>
            <w:tcW w:w="417" w:type="pct"/>
            <w:vAlign w:val="center"/>
          </w:tcPr>
          <w:p w14:paraId="4ADDE9C2" w14:textId="77777777" w:rsidR="002809D0" w:rsidRPr="00840707" w:rsidRDefault="002809D0" w:rsidP="00DA2E02">
            <w:pPr>
              <w:spacing w:before="100" w:beforeAutospacing="1" w:after="100" w:afterAutospacing="1"/>
              <w:rPr>
                <w:sz w:val="18"/>
                <w:szCs w:val="18"/>
              </w:rPr>
            </w:pPr>
          </w:p>
        </w:tc>
        <w:tc>
          <w:tcPr>
            <w:tcW w:w="422" w:type="pct"/>
            <w:vAlign w:val="center"/>
          </w:tcPr>
          <w:p w14:paraId="3E5D9AFB" w14:textId="77777777" w:rsidR="002809D0" w:rsidRPr="00840707" w:rsidRDefault="002809D0" w:rsidP="00DA2E02">
            <w:pPr>
              <w:spacing w:before="100" w:beforeAutospacing="1" w:after="100" w:afterAutospacing="1"/>
              <w:rPr>
                <w:sz w:val="18"/>
                <w:szCs w:val="18"/>
              </w:rPr>
            </w:pPr>
          </w:p>
        </w:tc>
        <w:tc>
          <w:tcPr>
            <w:tcW w:w="366" w:type="pct"/>
            <w:vAlign w:val="center"/>
          </w:tcPr>
          <w:p w14:paraId="280F716B" w14:textId="77777777" w:rsidR="002809D0" w:rsidRPr="00840707" w:rsidRDefault="002809D0" w:rsidP="00DA2E02">
            <w:pPr>
              <w:spacing w:before="100" w:beforeAutospacing="1" w:after="100" w:afterAutospacing="1"/>
              <w:rPr>
                <w:sz w:val="18"/>
                <w:szCs w:val="18"/>
              </w:rPr>
            </w:pPr>
          </w:p>
        </w:tc>
        <w:tc>
          <w:tcPr>
            <w:tcW w:w="365" w:type="pct"/>
            <w:vAlign w:val="center"/>
          </w:tcPr>
          <w:p w14:paraId="737ECE5D" w14:textId="77777777" w:rsidR="002809D0" w:rsidRPr="00840707" w:rsidRDefault="002809D0" w:rsidP="00DA2E02">
            <w:pPr>
              <w:spacing w:before="100" w:beforeAutospacing="1" w:after="100" w:afterAutospacing="1"/>
              <w:rPr>
                <w:sz w:val="18"/>
                <w:szCs w:val="18"/>
              </w:rPr>
            </w:pPr>
          </w:p>
        </w:tc>
        <w:tc>
          <w:tcPr>
            <w:tcW w:w="591" w:type="pct"/>
            <w:vAlign w:val="center"/>
          </w:tcPr>
          <w:p w14:paraId="62BFC456" w14:textId="77777777" w:rsidR="002809D0" w:rsidRPr="00840707" w:rsidRDefault="002809D0" w:rsidP="00DA2E02">
            <w:pPr>
              <w:spacing w:before="100" w:beforeAutospacing="1" w:after="100" w:afterAutospacing="1"/>
              <w:rPr>
                <w:sz w:val="18"/>
                <w:szCs w:val="18"/>
              </w:rPr>
            </w:pPr>
          </w:p>
        </w:tc>
        <w:tc>
          <w:tcPr>
            <w:tcW w:w="498" w:type="pct"/>
            <w:vAlign w:val="center"/>
          </w:tcPr>
          <w:p w14:paraId="71DC0F80" w14:textId="77777777" w:rsidR="002809D0" w:rsidRPr="00840707" w:rsidRDefault="002809D0" w:rsidP="00DA2E02">
            <w:pPr>
              <w:spacing w:before="100" w:beforeAutospacing="1" w:after="100" w:afterAutospacing="1"/>
              <w:rPr>
                <w:sz w:val="18"/>
                <w:szCs w:val="18"/>
              </w:rPr>
            </w:pPr>
          </w:p>
        </w:tc>
        <w:tc>
          <w:tcPr>
            <w:tcW w:w="499" w:type="pct"/>
            <w:vAlign w:val="center"/>
          </w:tcPr>
          <w:p w14:paraId="224B8FCC" w14:textId="77777777" w:rsidR="002809D0" w:rsidRPr="00840707" w:rsidRDefault="002809D0" w:rsidP="00DA2E02">
            <w:pPr>
              <w:spacing w:before="100" w:beforeAutospacing="1" w:after="100" w:afterAutospacing="1"/>
              <w:rPr>
                <w:sz w:val="18"/>
                <w:szCs w:val="18"/>
              </w:rPr>
            </w:pPr>
          </w:p>
        </w:tc>
        <w:tc>
          <w:tcPr>
            <w:tcW w:w="445" w:type="pct"/>
            <w:vAlign w:val="center"/>
          </w:tcPr>
          <w:p w14:paraId="47D846F9" w14:textId="77777777" w:rsidR="002809D0" w:rsidRPr="00840707" w:rsidRDefault="002809D0" w:rsidP="00DA2E02">
            <w:pPr>
              <w:spacing w:before="100" w:beforeAutospacing="1" w:after="100" w:afterAutospacing="1"/>
              <w:rPr>
                <w:sz w:val="18"/>
                <w:szCs w:val="18"/>
              </w:rPr>
            </w:pPr>
          </w:p>
        </w:tc>
      </w:tr>
      <w:tr w:rsidR="002809D0" w:rsidRPr="00C4217E" w14:paraId="0AE9F03D" w14:textId="77777777" w:rsidTr="00DA2E02">
        <w:trPr>
          <w:trHeight w:val="340"/>
        </w:trPr>
        <w:tc>
          <w:tcPr>
            <w:tcW w:w="226" w:type="pct"/>
            <w:vAlign w:val="center"/>
          </w:tcPr>
          <w:p w14:paraId="3B1923A8" w14:textId="77777777" w:rsidR="002809D0" w:rsidRPr="00840707" w:rsidRDefault="002809D0" w:rsidP="00DA2E02">
            <w:pPr>
              <w:spacing w:before="100" w:beforeAutospacing="1" w:after="100" w:afterAutospacing="1"/>
              <w:rPr>
                <w:sz w:val="18"/>
                <w:szCs w:val="18"/>
              </w:rPr>
            </w:pPr>
          </w:p>
        </w:tc>
        <w:tc>
          <w:tcPr>
            <w:tcW w:w="841" w:type="pct"/>
            <w:vAlign w:val="center"/>
          </w:tcPr>
          <w:p w14:paraId="4E79AD76" w14:textId="77777777" w:rsidR="002809D0" w:rsidRPr="00840707" w:rsidRDefault="002809D0" w:rsidP="00DA2E02">
            <w:pPr>
              <w:spacing w:before="100" w:beforeAutospacing="1" w:after="100" w:afterAutospacing="1"/>
              <w:rPr>
                <w:sz w:val="18"/>
                <w:szCs w:val="18"/>
              </w:rPr>
            </w:pPr>
          </w:p>
        </w:tc>
        <w:tc>
          <w:tcPr>
            <w:tcW w:w="331" w:type="pct"/>
            <w:vAlign w:val="center"/>
          </w:tcPr>
          <w:p w14:paraId="2D006202" w14:textId="77777777" w:rsidR="002809D0" w:rsidRPr="00840707" w:rsidRDefault="002809D0" w:rsidP="00DA2E02">
            <w:pPr>
              <w:spacing w:before="100" w:beforeAutospacing="1" w:after="100" w:afterAutospacing="1"/>
              <w:rPr>
                <w:sz w:val="18"/>
                <w:szCs w:val="18"/>
              </w:rPr>
            </w:pPr>
          </w:p>
        </w:tc>
        <w:tc>
          <w:tcPr>
            <w:tcW w:w="417" w:type="pct"/>
            <w:vAlign w:val="center"/>
          </w:tcPr>
          <w:p w14:paraId="02BCADEA" w14:textId="77777777" w:rsidR="002809D0" w:rsidRPr="00840707" w:rsidRDefault="002809D0" w:rsidP="00DA2E02">
            <w:pPr>
              <w:spacing w:before="100" w:beforeAutospacing="1" w:after="100" w:afterAutospacing="1"/>
              <w:rPr>
                <w:sz w:val="18"/>
                <w:szCs w:val="18"/>
              </w:rPr>
            </w:pPr>
          </w:p>
        </w:tc>
        <w:tc>
          <w:tcPr>
            <w:tcW w:w="422" w:type="pct"/>
            <w:vAlign w:val="center"/>
          </w:tcPr>
          <w:p w14:paraId="1B688C8D" w14:textId="77777777" w:rsidR="002809D0" w:rsidRPr="00840707" w:rsidRDefault="002809D0" w:rsidP="00DA2E02">
            <w:pPr>
              <w:spacing w:before="100" w:beforeAutospacing="1" w:after="100" w:afterAutospacing="1"/>
              <w:rPr>
                <w:sz w:val="18"/>
                <w:szCs w:val="18"/>
              </w:rPr>
            </w:pPr>
          </w:p>
        </w:tc>
        <w:tc>
          <w:tcPr>
            <w:tcW w:w="366" w:type="pct"/>
            <w:vAlign w:val="center"/>
          </w:tcPr>
          <w:p w14:paraId="14E4CCF4" w14:textId="77777777" w:rsidR="002809D0" w:rsidRPr="00840707" w:rsidRDefault="002809D0" w:rsidP="00DA2E02">
            <w:pPr>
              <w:spacing w:before="100" w:beforeAutospacing="1" w:after="100" w:afterAutospacing="1"/>
              <w:rPr>
                <w:sz w:val="18"/>
                <w:szCs w:val="18"/>
              </w:rPr>
            </w:pPr>
          </w:p>
        </w:tc>
        <w:tc>
          <w:tcPr>
            <w:tcW w:w="365" w:type="pct"/>
            <w:vAlign w:val="center"/>
          </w:tcPr>
          <w:p w14:paraId="28975AF3" w14:textId="77777777" w:rsidR="002809D0" w:rsidRPr="00840707" w:rsidRDefault="002809D0" w:rsidP="00DA2E02">
            <w:pPr>
              <w:spacing w:before="100" w:beforeAutospacing="1" w:after="100" w:afterAutospacing="1"/>
              <w:rPr>
                <w:sz w:val="18"/>
                <w:szCs w:val="18"/>
              </w:rPr>
            </w:pPr>
          </w:p>
        </w:tc>
        <w:tc>
          <w:tcPr>
            <w:tcW w:w="591" w:type="pct"/>
            <w:vAlign w:val="center"/>
          </w:tcPr>
          <w:p w14:paraId="5188D97E" w14:textId="77777777" w:rsidR="002809D0" w:rsidRPr="00840707" w:rsidRDefault="002809D0" w:rsidP="00DA2E02">
            <w:pPr>
              <w:spacing w:before="100" w:beforeAutospacing="1" w:after="100" w:afterAutospacing="1"/>
              <w:rPr>
                <w:sz w:val="18"/>
                <w:szCs w:val="18"/>
              </w:rPr>
            </w:pPr>
          </w:p>
        </w:tc>
        <w:tc>
          <w:tcPr>
            <w:tcW w:w="498" w:type="pct"/>
            <w:vAlign w:val="center"/>
          </w:tcPr>
          <w:p w14:paraId="0A0C9FFA" w14:textId="77777777" w:rsidR="002809D0" w:rsidRPr="00840707" w:rsidRDefault="002809D0" w:rsidP="00DA2E02">
            <w:pPr>
              <w:spacing w:before="100" w:beforeAutospacing="1" w:after="100" w:afterAutospacing="1"/>
              <w:rPr>
                <w:sz w:val="18"/>
                <w:szCs w:val="18"/>
              </w:rPr>
            </w:pPr>
          </w:p>
        </w:tc>
        <w:tc>
          <w:tcPr>
            <w:tcW w:w="499" w:type="pct"/>
            <w:vAlign w:val="center"/>
          </w:tcPr>
          <w:p w14:paraId="2161EE33" w14:textId="77777777" w:rsidR="002809D0" w:rsidRPr="00840707" w:rsidRDefault="002809D0" w:rsidP="00DA2E02">
            <w:pPr>
              <w:spacing w:before="100" w:beforeAutospacing="1" w:after="100" w:afterAutospacing="1"/>
              <w:rPr>
                <w:sz w:val="18"/>
                <w:szCs w:val="18"/>
              </w:rPr>
            </w:pPr>
          </w:p>
        </w:tc>
        <w:tc>
          <w:tcPr>
            <w:tcW w:w="445" w:type="pct"/>
            <w:vAlign w:val="center"/>
          </w:tcPr>
          <w:p w14:paraId="44FBCCBB" w14:textId="77777777" w:rsidR="002809D0" w:rsidRPr="00840707" w:rsidRDefault="002809D0" w:rsidP="00DA2E02">
            <w:pPr>
              <w:spacing w:before="100" w:beforeAutospacing="1" w:after="100" w:afterAutospacing="1"/>
              <w:rPr>
                <w:sz w:val="18"/>
                <w:szCs w:val="18"/>
              </w:rPr>
            </w:pPr>
          </w:p>
        </w:tc>
      </w:tr>
      <w:tr w:rsidR="002809D0" w:rsidRPr="00C4217E" w14:paraId="5169E9C5" w14:textId="77777777" w:rsidTr="00DA2E02">
        <w:trPr>
          <w:trHeight w:val="340"/>
        </w:trPr>
        <w:tc>
          <w:tcPr>
            <w:tcW w:w="226" w:type="pct"/>
            <w:tcBorders>
              <w:bottom w:val="single" w:sz="4" w:space="0" w:color="auto"/>
            </w:tcBorders>
            <w:vAlign w:val="center"/>
          </w:tcPr>
          <w:p w14:paraId="4BB20084" w14:textId="77777777" w:rsidR="002809D0" w:rsidRPr="00840707" w:rsidRDefault="002809D0" w:rsidP="00DA2E02">
            <w:pPr>
              <w:spacing w:before="100" w:beforeAutospacing="1" w:after="100" w:afterAutospacing="1"/>
              <w:rPr>
                <w:sz w:val="18"/>
                <w:szCs w:val="18"/>
              </w:rPr>
            </w:pPr>
          </w:p>
        </w:tc>
        <w:tc>
          <w:tcPr>
            <w:tcW w:w="841" w:type="pct"/>
            <w:tcBorders>
              <w:bottom w:val="single" w:sz="4" w:space="0" w:color="auto"/>
            </w:tcBorders>
            <w:vAlign w:val="center"/>
          </w:tcPr>
          <w:p w14:paraId="06CAB62D" w14:textId="77777777" w:rsidR="002809D0" w:rsidRPr="00840707" w:rsidRDefault="002809D0" w:rsidP="00DA2E02">
            <w:pPr>
              <w:spacing w:before="100" w:beforeAutospacing="1" w:after="100" w:afterAutospacing="1"/>
              <w:rPr>
                <w:sz w:val="18"/>
                <w:szCs w:val="18"/>
              </w:rPr>
            </w:pPr>
          </w:p>
        </w:tc>
        <w:tc>
          <w:tcPr>
            <w:tcW w:w="331" w:type="pct"/>
            <w:tcBorders>
              <w:bottom w:val="single" w:sz="4" w:space="0" w:color="auto"/>
            </w:tcBorders>
            <w:vAlign w:val="center"/>
          </w:tcPr>
          <w:p w14:paraId="29BB973E" w14:textId="77777777" w:rsidR="002809D0" w:rsidRPr="00840707" w:rsidRDefault="002809D0" w:rsidP="00DA2E02">
            <w:pPr>
              <w:spacing w:before="100" w:beforeAutospacing="1" w:after="100" w:afterAutospacing="1"/>
              <w:rPr>
                <w:sz w:val="18"/>
                <w:szCs w:val="18"/>
              </w:rPr>
            </w:pPr>
          </w:p>
        </w:tc>
        <w:tc>
          <w:tcPr>
            <w:tcW w:w="417" w:type="pct"/>
            <w:tcBorders>
              <w:bottom w:val="single" w:sz="4" w:space="0" w:color="auto"/>
            </w:tcBorders>
            <w:vAlign w:val="center"/>
          </w:tcPr>
          <w:p w14:paraId="1CA5F686" w14:textId="77777777" w:rsidR="002809D0" w:rsidRPr="00840707" w:rsidRDefault="002809D0" w:rsidP="00DA2E02">
            <w:pPr>
              <w:spacing w:before="100" w:beforeAutospacing="1" w:after="100" w:afterAutospacing="1"/>
              <w:rPr>
                <w:sz w:val="18"/>
                <w:szCs w:val="18"/>
              </w:rPr>
            </w:pPr>
          </w:p>
        </w:tc>
        <w:tc>
          <w:tcPr>
            <w:tcW w:w="422" w:type="pct"/>
            <w:tcBorders>
              <w:bottom w:val="single" w:sz="4" w:space="0" w:color="auto"/>
            </w:tcBorders>
            <w:vAlign w:val="center"/>
          </w:tcPr>
          <w:p w14:paraId="25EF33B8" w14:textId="77777777" w:rsidR="002809D0" w:rsidRPr="00840707" w:rsidRDefault="002809D0" w:rsidP="00DA2E02">
            <w:pPr>
              <w:spacing w:before="100" w:beforeAutospacing="1" w:after="100" w:afterAutospacing="1"/>
              <w:rPr>
                <w:sz w:val="18"/>
                <w:szCs w:val="18"/>
              </w:rPr>
            </w:pPr>
          </w:p>
        </w:tc>
        <w:tc>
          <w:tcPr>
            <w:tcW w:w="366" w:type="pct"/>
            <w:vAlign w:val="center"/>
          </w:tcPr>
          <w:p w14:paraId="649FE6CB" w14:textId="77777777" w:rsidR="002809D0" w:rsidRPr="00840707" w:rsidRDefault="002809D0" w:rsidP="00DA2E02">
            <w:pPr>
              <w:spacing w:before="100" w:beforeAutospacing="1" w:after="100" w:afterAutospacing="1"/>
              <w:rPr>
                <w:sz w:val="18"/>
                <w:szCs w:val="18"/>
              </w:rPr>
            </w:pPr>
          </w:p>
        </w:tc>
        <w:tc>
          <w:tcPr>
            <w:tcW w:w="365" w:type="pct"/>
            <w:vAlign w:val="center"/>
          </w:tcPr>
          <w:p w14:paraId="6565E87D" w14:textId="77777777" w:rsidR="002809D0" w:rsidRPr="00840707" w:rsidRDefault="002809D0" w:rsidP="00DA2E02">
            <w:pPr>
              <w:spacing w:before="100" w:beforeAutospacing="1" w:after="100" w:afterAutospacing="1"/>
              <w:rPr>
                <w:sz w:val="18"/>
                <w:szCs w:val="18"/>
              </w:rPr>
            </w:pPr>
          </w:p>
        </w:tc>
        <w:tc>
          <w:tcPr>
            <w:tcW w:w="591" w:type="pct"/>
            <w:vAlign w:val="center"/>
          </w:tcPr>
          <w:p w14:paraId="1194EF16" w14:textId="77777777" w:rsidR="002809D0" w:rsidRPr="00840707" w:rsidRDefault="002809D0" w:rsidP="00DA2E02">
            <w:pPr>
              <w:spacing w:before="100" w:beforeAutospacing="1" w:after="100" w:afterAutospacing="1"/>
              <w:rPr>
                <w:sz w:val="18"/>
                <w:szCs w:val="18"/>
              </w:rPr>
            </w:pPr>
          </w:p>
        </w:tc>
        <w:tc>
          <w:tcPr>
            <w:tcW w:w="498" w:type="pct"/>
            <w:vAlign w:val="center"/>
          </w:tcPr>
          <w:p w14:paraId="19A4D325" w14:textId="77777777" w:rsidR="002809D0" w:rsidRPr="00840707" w:rsidRDefault="002809D0" w:rsidP="00DA2E02">
            <w:pPr>
              <w:spacing w:before="100" w:beforeAutospacing="1" w:after="100" w:afterAutospacing="1"/>
              <w:rPr>
                <w:sz w:val="18"/>
                <w:szCs w:val="18"/>
              </w:rPr>
            </w:pPr>
          </w:p>
        </w:tc>
        <w:tc>
          <w:tcPr>
            <w:tcW w:w="499" w:type="pct"/>
            <w:vAlign w:val="center"/>
          </w:tcPr>
          <w:p w14:paraId="6344F61A" w14:textId="77777777" w:rsidR="002809D0" w:rsidRPr="00840707" w:rsidRDefault="002809D0" w:rsidP="00DA2E02">
            <w:pPr>
              <w:spacing w:before="100" w:beforeAutospacing="1" w:after="100" w:afterAutospacing="1"/>
              <w:rPr>
                <w:sz w:val="18"/>
                <w:szCs w:val="18"/>
              </w:rPr>
            </w:pPr>
          </w:p>
        </w:tc>
        <w:tc>
          <w:tcPr>
            <w:tcW w:w="445" w:type="pct"/>
            <w:vAlign w:val="center"/>
          </w:tcPr>
          <w:p w14:paraId="67A21E1B" w14:textId="77777777" w:rsidR="002809D0" w:rsidRPr="00840707" w:rsidRDefault="002809D0" w:rsidP="00DA2E02">
            <w:pPr>
              <w:spacing w:before="100" w:beforeAutospacing="1" w:after="100" w:afterAutospacing="1"/>
              <w:rPr>
                <w:sz w:val="18"/>
                <w:szCs w:val="18"/>
              </w:rPr>
            </w:pPr>
          </w:p>
        </w:tc>
      </w:tr>
      <w:tr w:rsidR="002809D0" w:rsidRPr="00C4217E" w14:paraId="0DFEC2B4" w14:textId="77777777" w:rsidTr="00DA2E02">
        <w:trPr>
          <w:trHeight w:val="340"/>
        </w:trPr>
        <w:tc>
          <w:tcPr>
            <w:tcW w:w="2238" w:type="pct"/>
            <w:gridSpan w:val="5"/>
            <w:shd w:val="pct15" w:color="auto" w:fill="FFFFFF"/>
            <w:vAlign w:val="center"/>
          </w:tcPr>
          <w:p w14:paraId="6739FCFC" w14:textId="77777777" w:rsidR="002809D0" w:rsidRPr="00840707" w:rsidRDefault="002809D0" w:rsidP="00DA2E02">
            <w:pPr>
              <w:spacing w:before="100" w:beforeAutospacing="1" w:after="100" w:afterAutospacing="1"/>
              <w:jc w:val="center"/>
              <w:rPr>
                <w:sz w:val="18"/>
                <w:szCs w:val="18"/>
              </w:rPr>
            </w:pPr>
            <w:r w:rsidRPr="00840707">
              <w:rPr>
                <w:b/>
                <w:sz w:val="18"/>
                <w:szCs w:val="18"/>
              </w:rPr>
              <w:t>ΣΥΝΟΛΟ</w:t>
            </w:r>
          </w:p>
        </w:tc>
        <w:tc>
          <w:tcPr>
            <w:tcW w:w="366" w:type="pct"/>
            <w:vAlign w:val="center"/>
          </w:tcPr>
          <w:p w14:paraId="36AB4842" w14:textId="77777777" w:rsidR="002809D0" w:rsidRPr="00840707" w:rsidRDefault="002809D0" w:rsidP="00DA2E02">
            <w:pPr>
              <w:spacing w:before="100" w:beforeAutospacing="1" w:after="100" w:afterAutospacing="1"/>
              <w:rPr>
                <w:sz w:val="18"/>
                <w:szCs w:val="18"/>
              </w:rPr>
            </w:pPr>
          </w:p>
        </w:tc>
        <w:tc>
          <w:tcPr>
            <w:tcW w:w="365" w:type="pct"/>
            <w:vAlign w:val="center"/>
          </w:tcPr>
          <w:p w14:paraId="63FFD75A" w14:textId="77777777" w:rsidR="002809D0" w:rsidRPr="00840707" w:rsidRDefault="002809D0" w:rsidP="00DA2E02">
            <w:pPr>
              <w:spacing w:before="100" w:beforeAutospacing="1" w:after="100" w:afterAutospacing="1"/>
              <w:rPr>
                <w:sz w:val="18"/>
                <w:szCs w:val="18"/>
              </w:rPr>
            </w:pPr>
          </w:p>
        </w:tc>
        <w:tc>
          <w:tcPr>
            <w:tcW w:w="591" w:type="pct"/>
            <w:vAlign w:val="center"/>
          </w:tcPr>
          <w:p w14:paraId="68F58D8E" w14:textId="77777777" w:rsidR="002809D0" w:rsidRPr="00840707" w:rsidRDefault="002809D0" w:rsidP="00DA2E02">
            <w:pPr>
              <w:spacing w:before="100" w:beforeAutospacing="1" w:after="100" w:afterAutospacing="1"/>
              <w:rPr>
                <w:sz w:val="18"/>
                <w:szCs w:val="18"/>
              </w:rPr>
            </w:pPr>
          </w:p>
        </w:tc>
        <w:tc>
          <w:tcPr>
            <w:tcW w:w="498" w:type="pct"/>
            <w:vAlign w:val="center"/>
          </w:tcPr>
          <w:p w14:paraId="2F447613" w14:textId="77777777" w:rsidR="002809D0" w:rsidRPr="00840707" w:rsidRDefault="002809D0" w:rsidP="00DA2E02">
            <w:pPr>
              <w:spacing w:before="100" w:beforeAutospacing="1" w:after="100" w:afterAutospacing="1"/>
              <w:rPr>
                <w:sz w:val="18"/>
                <w:szCs w:val="18"/>
              </w:rPr>
            </w:pPr>
          </w:p>
        </w:tc>
        <w:tc>
          <w:tcPr>
            <w:tcW w:w="499" w:type="pct"/>
            <w:vAlign w:val="center"/>
          </w:tcPr>
          <w:p w14:paraId="7072898C" w14:textId="77777777" w:rsidR="002809D0" w:rsidRPr="00840707" w:rsidRDefault="002809D0" w:rsidP="00DA2E02">
            <w:pPr>
              <w:spacing w:before="100" w:beforeAutospacing="1" w:after="100" w:afterAutospacing="1"/>
              <w:rPr>
                <w:sz w:val="18"/>
                <w:szCs w:val="18"/>
              </w:rPr>
            </w:pPr>
          </w:p>
        </w:tc>
        <w:tc>
          <w:tcPr>
            <w:tcW w:w="445" w:type="pct"/>
            <w:vAlign w:val="center"/>
          </w:tcPr>
          <w:p w14:paraId="7513A71C" w14:textId="77777777" w:rsidR="002809D0" w:rsidRPr="00840707" w:rsidRDefault="002809D0" w:rsidP="00DA2E02">
            <w:pPr>
              <w:spacing w:before="100" w:beforeAutospacing="1" w:after="100" w:afterAutospacing="1"/>
              <w:rPr>
                <w:sz w:val="18"/>
                <w:szCs w:val="18"/>
              </w:rPr>
            </w:pPr>
          </w:p>
        </w:tc>
      </w:tr>
    </w:tbl>
    <w:p w14:paraId="01802BAA" w14:textId="77777777" w:rsidR="002809D0" w:rsidRPr="00840707" w:rsidRDefault="002809D0" w:rsidP="002809D0">
      <w:pPr>
        <w:spacing w:before="100" w:beforeAutospacing="1" w:after="100" w:afterAutospacing="1"/>
        <w:jc w:val="center"/>
        <w:rPr>
          <w:sz w:val="20"/>
        </w:rPr>
      </w:pPr>
      <w:r w:rsidRPr="00840707">
        <w:rPr>
          <w:sz w:val="20"/>
        </w:rPr>
        <w:t xml:space="preserve">* Το ΚΟΣΤΟΣ ΣΥΝΤΗΡΗΣΗΣ αφορά στα έτη μετά την ελάχιστη </w:t>
      </w:r>
      <w:r w:rsidRPr="00840707">
        <w:rPr>
          <w:b/>
          <w:sz w:val="20"/>
        </w:rPr>
        <w:t>ζητούμενη</w:t>
      </w:r>
      <w:r w:rsidRPr="00840707">
        <w:rPr>
          <w:sz w:val="20"/>
        </w:rPr>
        <w:t xml:space="preserve"> Περίοδο Εγγύησης.</w:t>
      </w:r>
    </w:p>
    <w:p w14:paraId="2D17DC0B" w14:textId="77777777" w:rsidR="002809D0" w:rsidRPr="00840707" w:rsidRDefault="002809D0" w:rsidP="002809D0">
      <w:pPr>
        <w:spacing w:before="100" w:beforeAutospacing="1" w:after="100" w:afterAutospacing="1"/>
        <w:jc w:val="center"/>
      </w:pPr>
    </w:p>
    <w:p w14:paraId="07617030" w14:textId="77777777" w:rsidR="002809D0" w:rsidRPr="00C4217E" w:rsidRDefault="002809D0" w:rsidP="004A1D19">
      <w:pPr>
        <w:pStyle w:val="3"/>
        <w:numPr>
          <w:ilvl w:val="2"/>
          <w:numId w:val="55"/>
        </w:numPr>
        <w:ind w:left="1134" w:hanging="414"/>
      </w:pPr>
      <w:bookmarkStart w:id="673" w:name="_Toc240445877"/>
      <w:bookmarkStart w:id="674" w:name="_Toc366852698"/>
      <w:bookmarkStart w:id="675" w:name="_Ref508304048"/>
      <w:bookmarkStart w:id="676" w:name="_Toc10632751"/>
      <w:bookmarkStart w:id="677" w:name="_Toc42167518"/>
      <w:bookmarkStart w:id="678" w:name="_Toc53671371"/>
      <w:bookmarkStart w:id="679" w:name="_Toc131090432"/>
      <w:r w:rsidRPr="00C4217E">
        <w:t>Εφαρμογές</w:t>
      </w:r>
      <w:bookmarkEnd w:id="673"/>
      <w:bookmarkEnd w:id="674"/>
      <w:bookmarkEnd w:id="675"/>
      <w:bookmarkEnd w:id="676"/>
      <w:bookmarkEnd w:id="677"/>
      <w:bookmarkEnd w:id="678"/>
      <w:bookmarkEnd w:id="679"/>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gridCol w:w="1678"/>
        <w:gridCol w:w="659"/>
        <w:gridCol w:w="831"/>
        <w:gridCol w:w="845"/>
        <w:gridCol w:w="729"/>
        <w:gridCol w:w="727"/>
        <w:gridCol w:w="1006"/>
        <w:gridCol w:w="994"/>
        <w:gridCol w:w="994"/>
        <w:gridCol w:w="1048"/>
      </w:tblGrid>
      <w:tr w:rsidR="002809D0" w:rsidRPr="00C4217E" w14:paraId="68C6139B" w14:textId="77777777" w:rsidTr="00DA2E02">
        <w:trPr>
          <w:cantSplit/>
          <w:tblHeader/>
        </w:trPr>
        <w:tc>
          <w:tcPr>
            <w:tcW w:w="226" w:type="pct"/>
            <w:vMerge w:val="restart"/>
            <w:shd w:val="pct15" w:color="auto" w:fill="FFFFFF"/>
            <w:vAlign w:val="center"/>
          </w:tcPr>
          <w:p w14:paraId="4019866A" w14:textId="77777777" w:rsidR="002809D0" w:rsidRPr="00840707" w:rsidRDefault="002809D0" w:rsidP="00DA2E02">
            <w:pPr>
              <w:spacing w:after="0"/>
              <w:ind w:left="-108" w:right="-88"/>
              <w:jc w:val="center"/>
              <w:rPr>
                <w:sz w:val="18"/>
                <w:szCs w:val="18"/>
              </w:rPr>
            </w:pPr>
            <w:r w:rsidRPr="00840707">
              <w:rPr>
                <w:sz w:val="18"/>
                <w:szCs w:val="18"/>
              </w:rPr>
              <w:t>Α/Α</w:t>
            </w:r>
          </w:p>
        </w:tc>
        <w:tc>
          <w:tcPr>
            <w:tcW w:w="842" w:type="pct"/>
            <w:vMerge w:val="restart"/>
            <w:shd w:val="pct15" w:color="auto" w:fill="FFFFFF"/>
            <w:vAlign w:val="center"/>
          </w:tcPr>
          <w:p w14:paraId="2E466FB5" w14:textId="77777777" w:rsidR="002809D0" w:rsidRPr="00840707" w:rsidRDefault="002809D0" w:rsidP="00DA2E02">
            <w:pPr>
              <w:spacing w:after="0"/>
              <w:jc w:val="center"/>
              <w:rPr>
                <w:sz w:val="18"/>
                <w:szCs w:val="18"/>
              </w:rPr>
            </w:pPr>
            <w:r w:rsidRPr="00840707">
              <w:rPr>
                <w:sz w:val="18"/>
                <w:szCs w:val="18"/>
              </w:rPr>
              <w:t>ΠΕΡΙΓΡΑΦΗ</w:t>
            </w:r>
          </w:p>
        </w:tc>
        <w:tc>
          <w:tcPr>
            <w:tcW w:w="331" w:type="pct"/>
            <w:vMerge w:val="restart"/>
            <w:shd w:val="pct15" w:color="auto" w:fill="FFFFFF"/>
            <w:vAlign w:val="center"/>
          </w:tcPr>
          <w:p w14:paraId="5F3830CB" w14:textId="77777777" w:rsidR="002809D0" w:rsidRPr="00840707" w:rsidRDefault="002809D0" w:rsidP="00DA2E02">
            <w:pPr>
              <w:spacing w:after="0"/>
              <w:jc w:val="center"/>
              <w:rPr>
                <w:sz w:val="18"/>
                <w:szCs w:val="18"/>
              </w:rPr>
            </w:pPr>
            <w:r w:rsidRPr="00840707">
              <w:rPr>
                <w:sz w:val="18"/>
                <w:szCs w:val="18"/>
              </w:rPr>
              <w:t>ΤΥΠΟΣ</w:t>
            </w:r>
          </w:p>
        </w:tc>
        <w:tc>
          <w:tcPr>
            <w:tcW w:w="417" w:type="pct"/>
            <w:vMerge w:val="restart"/>
            <w:shd w:val="pct15" w:color="auto" w:fill="FFFFFF"/>
            <w:vAlign w:val="center"/>
          </w:tcPr>
          <w:p w14:paraId="09B4C4E0" w14:textId="77777777" w:rsidR="002809D0" w:rsidRPr="00840707" w:rsidRDefault="002809D0" w:rsidP="00DA2E02">
            <w:pPr>
              <w:spacing w:after="0"/>
              <w:jc w:val="center"/>
              <w:rPr>
                <w:sz w:val="18"/>
                <w:szCs w:val="18"/>
              </w:rPr>
            </w:pPr>
            <w:r w:rsidRPr="00840707">
              <w:rPr>
                <w:sz w:val="18"/>
                <w:szCs w:val="18"/>
              </w:rPr>
              <w:t>ΠΟΣΟΤΗΤΑ</w:t>
            </w:r>
          </w:p>
        </w:tc>
        <w:tc>
          <w:tcPr>
            <w:tcW w:w="790" w:type="pct"/>
            <w:gridSpan w:val="2"/>
            <w:shd w:val="pct15" w:color="auto" w:fill="FFFFFF"/>
            <w:vAlign w:val="center"/>
          </w:tcPr>
          <w:p w14:paraId="76F172C7" w14:textId="77777777" w:rsidR="002809D0" w:rsidRPr="00840707" w:rsidRDefault="002809D0" w:rsidP="00DA2E02">
            <w:pPr>
              <w:spacing w:after="0"/>
              <w:jc w:val="center"/>
              <w:rPr>
                <w:sz w:val="18"/>
                <w:szCs w:val="18"/>
              </w:rPr>
            </w:pPr>
            <w:r w:rsidRPr="00840707">
              <w:rPr>
                <w:sz w:val="18"/>
                <w:szCs w:val="18"/>
              </w:rPr>
              <w:t>ΑΞΙΑ ΧΩΡΙΣ ΦΠΑ [€]</w:t>
            </w:r>
          </w:p>
        </w:tc>
        <w:tc>
          <w:tcPr>
            <w:tcW w:w="365" w:type="pct"/>
            <w:vMerge w:val="restart"/>
            <w:shd w:val="pct15" w:color="auto" w:fill="FFFFFF"/>
            <w:vAlign w:val="center"/>
          </w:tcPr>
          <w:p w14:paraId="27CD3F58" w14:textId="77777777" w:rsidR="002809D0" w:rsidRPr="00840707" w:rsidRDefault="002809D0" w:rsidP="00DA2E02">
            <w:pPr>
              <w:spacing w:after="0"/>
              <w:jc w:val="center"/>
              <w:rPr>
                <w:sz w:val="18"/>
                <w:szCs w:val="18"/>
              </w:rPr>
            </w:pPr>
            <w:r w:rsidRPr="00840707">
              <w:rPr>
                <w:sz w:val="18"/>
                <w:szCs w:val="18"/>
              </w:rPr>
              <w:t>ΦΠΑ [€]</w:t>
            </w:r>
          </w:p>
        </w:tc>
        <w:tc>
          <w:tcPr>
            <w:tcW w:w="505" w:type="pct"/>
            <w:vMerge w:val="restart"/>
            <w:shd w:val="pct15" w:color="auto" w:fill="FFFFFF"/>
            <w:vAlign w:val="center"/>
          </w:tcPr>
          <w:p w14:paraId="0803E0F9" w14:textId="77777777" w:rsidR="002809D0" w:rsidRPr="00840707" w:rsidRDefault="002809D0" w:rsidP="00DA2E02">
            <w:pPr>
              <w:spacing w:after="0"/>
              <w:jc w:val="center"/>
              <w:rPr>
                <w:sz w:val="18"/>
                <w:szCs w:val="18"/>
              </w:rPr>
            </w:pPr>
            <w:r w:rsidRPr="00840707">
              <w:rPr>
                <w:sz w:val="18"/>
                <w:szCs w:val="18"/>
              </w:rPr>
              <w:t>ΣΥΝΟΛΙΚΗ ΑΞΙΑ</w:t>
            </w:r>
          </w:p>
          <w:p w14:paraId="17DA674F" w14:textId="77777777" w:rsidR="002809D0" w:rsidRPr="00840707" w:rsidRDefault="002809D0" w:rsidP="00DA2E02">
            <w:pPr>
              <w:spacing w:after="0"/>
              <w:jc w:val="center"/>
              <w:rPr>
                <w:sz w:val="18"/>
                <w:szCs w:val="18"/>
              </w:rPr>
            </w:pPr>
            <w:r w:rsidRPr="00840707">
              <w:rPr>
                <w:sz w:val="18"/>
                <w:szCs w:val="18"/>
              </w:rPr>
              <w:t>ΜΕ ΦΠΑ [€]</w:t>
            </w:r>
          </w:p>
        </w:tc>
        <w:tc>
          <w:tcPr>
            <w:tcW w:w="1524" w:type="pct"/>
            <w:gridSpan w:val="3"/>
            <w:shd w:val="pct15" w:color="auto" w:fill="FFFFFF"/>
            <w:vAlign w:val="center"/>
          </w:tcPr>
          <w:p w14:paraId="30B9F3AD" w14:textId="77777777" w:rsidR="002809D0" w:rsidRPr="00840707" w:rsidRDefault="002809D0" w:rsidP="00DA2E02">
            <w:pPr>
              <w:spacing w:after="0"/>
              <w:jc w:val="center"/>
              <w:rPr>
                <w:sz w:val="18"/>
                <w:szCs w:val="18"/>
              </w:rPr>
            </w:pPr>
            <w:r w:rsidRPr="00840707">
              <w:rPr>
                <w:sz w:val="18"/>
                <w:szCs w:val="18"/>
              </w:rPr>
              <w:t>* ΚΟΣΤΟΣ ΣΥΝΤΗΡΗΣΗΣ ΧΩΡΙΣ ΦΠΑ [€]</w:t>
            </w:r>
          </w:p>
        </w:tc>
      </w:tr>
      <w:tr w:rsidR="002809D0" w:rsidRPr="00C4217E" w14:paraId="5D0E516C" w14:textId="77777777" w:rsidTr="00DA2E02">
        <w:trPr>
          <w:cantSplit/>
          <w:tblHeader/>
        </w:trPr>
        <w:tc>
          <w:tcPr>
            <w:tcW w:w="226" w:type="pct"/>
            <w:vMerge/>
            <w:shd w:val="pct15" w:color="auto" w:fill="FFFFFF"/>
            <w:vAlign w:val="center"/>
          </w:tcPr>
          <w:p w14:paraId="11EB0065" w14:textId="77777777" w:rsidR="002809D0" w:rsidRPr="00840707" w:rsidRDefault="002809D0" w:rsidP="00DA2E02">
            <w:pPr>
              <w:spacing w:after="0"/>
              <w:jc w:val="center"/>
              <w:rPr>
                <w:sz w:val="18"/>
                <w:szCs w:val="18"/>
              </w:rPr>
            </w:pPr>
          </w:p>
        </w:tc>
        <w:tc>
          <w:tcPr>
            <w:tcW w:w="842" w:type="pct"/>
            <w:vMerge/>
            <w:shd w:val="pct15" w:color="auto" w:fill="FFFFFF"/>
            <w:vAlign w:val="center"/>
          </w:tcPr>
          <w:p w14:paraId="7F7AE96C" w14:textId="77777777" w:rsidR="002809D0" w:rsidRPr="00840707" w:rsidRDefault="002809D0" w:rsidP="00DA2E02">
            <w:pPr>
              <w:spacing w:after="0"/>
              <w:jc w:val="center"/>
              <w:rPr>
                <w:sz w:val="18"/>
                <w:szCs w:val="18"/>
              </w:rPr>
            </w:pPr>
          </w:p>
        </w:tc>
        <w:tc>
          <w:tcPr>
            <w:tcW w:w="331" w:type="pct"/>
            <w:vMerge/>
            <w:shd w:val="pct15" w:color="auto" w:fill="FFFFFF"/>
            <w:vAlign w:val="center"/>
          </w:tcPr>
          <w:p w14:paraId="2959C00F" w14:textId="77777777" w:rsidR="002809D0" w:rsidRPr="00840707" w:rsidRDefault="002809D0" w:rsidP="00DA2E02">
            <w:pPr>
              <w:spacing w:after="0"/>
              <w:jc w:val="center"/>
              <w:rPr>
                <w:sz w:val="18"/>
                <w:szCs w:val="18"/>
              </w:rPr>
            </w:pPr>
          </w:p>
        </w:tc>
        <w:tc>
          <w:tcPr>
            <w:tcW w:w="417" w:type="pct"/>
            <w:vMerge/>
            <w:shd w:val="pct15" w:color="auto" w:fill="FFFFFF"/>
            <w:vAlign w:val="center"/>
          </w:tcPr>
          <w:p w14:paraId="7329C19C" w14:textId="77777777" w:rsidR="002809D0" w:rsidRPr="00840707" w:rsidRDefault="002809D0" w:rsidP="00DA2E02">
            <w:pPr>
              <w:spacing w:after="0"/>
              <w:jc w:val="center"/>
              <w:rPr>
                <w:sz w:val="18"/>
                <w:szCs w:val="18"/>
              </w:rPr>
            </w:pPr>
          </w:p>
        </w:tc>
        <w:tc>
          <w:tcPr>
            <w:tcW w:w="424" w:type="pct"/>
            <w:shd w:val="pct15" w:color="auto" w:fill="FFFFFF"/>
            <w:vAlign w:val="center"/>
          </w:tcPr>
          <w:p w14:paraId="23F5666C" w14:textId="77777777" w:rsidR="002809D0" w:rsidRPr="00840707" w:rsidRDefault="002809D0" w:rsidP="00DA2E02">
            <w:pPr>
              <w:spacing w:after="0"/>
              <w:jc w:val="center"/>
              <w:rPr>
                <w:spacing w:val="-4"/>
                <w:sz w:val="18"/>
                <w:szCs w:val="18"/>
              </w:rPr>
            </w:pPr>
            <w:r w:rsidRPr="00840707">
              <w:rPr>
                <w:spacing w:val="-4"/>
                <w:sz w:val="18"/>
                <w:szCs w:val="18"/>
              </w:rPr>
              <w:t>ΤΙΜΗ</w:t>
            </w:r>
          </w:p>
          <w:p w14:paraId="186714AE" w14:textId="77777777" w:rsidR="002809D0" w:rsidRPr="00840707" w:rsidRDefault="002809D0" w:rsidP="00DA2E02">
            <w:pPr>
              <w:spacing w:after="0"/>
              <w:jc w:val="center"/>
              <w:rPr>
                <w:spacing w:val="-4"/>
                <w:sz w:val="18"/>
                <w:szCs w:val="18"/>
              </w:rPr>
            </w:pPr>
            <w:r w:rsidRPr="00840707">
              <w:rPr>
                <w:spacing w:val="-4"/>
                <w:sz w:val="18"/>
                <w:szCs w:val="18"/>
              </w:rPr>
              <w:t>ΜΟΝΑΔΑΣ</w:t>
            </w:r>
          </w:p>
        </w:tc>
        <w:tc>
          <w:tcPr>
            <w:tcW w:w="366" w:type="pct"/>
            <w:shd w:val="pct15" w:color="auto" w:fill="FFFFFF"/>
            <w:vAlign w:val="center"/>
          </w:tcPr>
          <w:p w14:paraId="459109B6" w14:textId="77777777" w:rsidR="002809D0" w:rsidRPr="00840707" w:rsidRDefault="002809D0" w:rsidP="00DA2E02">
            <w:pPr>
              <w:spacing w:after="0"/>
              <w:jc w:val="center"/>
              <w:rPr>
                <w:sz w:val="18"/>
                <w:szCs w:val="18"/>
              </w:rPr>
            </w:pPr>
            <w:r w:rsidRPr="00840707">
              <w:rPr>
                <w:sz w:val="18"/>
                <w:szCs w:val="18"/>
              </w:rPr>
              <w:t>ΣΥΝΟΛΟ</w:t>
            </w:r>
          </w:p>
        </w:tc>
        <w:tc>
          <w:tcPr>
            <w:tcW w:w="365" w:type="pct"/>
            <w:vMerge/>
            <w:shd w:val="pct15" w:color="auto" w:fill="FFFFFF"/>
            <w:vAlign w:val="center"/>
          </w:tcPr>
          <w:p w14:paraId="682E754A" w14:textId="77777777" w:rsidR="002809D0" w:rsidRPr="00840707" w:rsidRDefault="002809D0" w:rsidP="00DA2E02">
            <w:pPr>
              <w:spacing w:after="0"/>
              <w:jc w:val="center"/>
              <w:rPr>
                <w:sz w:val="18"/>
                <w:szCs w:val="18"/>
              </w:rPr>
            </w:pPr>
          </w:p>
        </w:tc>
        <w:tc>
          <w:tcPr>
            <w:tcW w:w="505" w:type="pct"/>
            <w:vMerge/>
            <w:shd w:val="pct15" w:color="auto" w:fill="FFFFFF"/>
            <w:vAlign w:val="center"/>
          </w:tcPr>
          <w:p w14:paraId="5956807B" w14:textId="77777777" w:rsidR="002809D0" w:rsidRPr="00840707" w:rsidRDefault="002809D0" w:rsidP="00DA2E02">
            <w:pPr>
              <w:spacing w:after="0"/>
              <w:jc w:val="center"/>
              <w:rPr>
                <w:sz w:val="18"/>
                <w:szCs w:val="18"/>
              </w:rPr>
            </w:pPr>
          </w:p>
        </w:tc>
        <w:tc>
          <w:tcPr>
            <w:tcW w:w="499" w:type="pct"/>
            <w:shd w:val="pct15" w:color="auto" w:fill="FFFFFF"/>
            <w:vAlign w:val="center"/>
          </w:tcPr>
          <w:p w14:paraId="668BDE66" w14:textId="77777777" w:rsidR="002809D0" w:rsidRPr="00840707" w:rsidRDefault="002809D0" w:rsidP="00DA2E02">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99" w:type="pct"/>
            <w:shd w:val="pct15" w:color="auto" w:fill="FFFFFF"/>
            <w:vAlign w:val="center"/>
          </w:tcPr>
          <w:p w14:paraId="1EDFE897" w14:textId="77777777" w:rsidR="002809D0" w:rsidRPr="00840707" w:rsidRDefault="002809D0" w:rsidP="00DA2E02">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526" w:type="pct"/>
            <w:shd w:val="pct15" w:color="auto" w:fill="FFFFFF"/>
            <w:vAlign w:val="center"/>
          </w:tcPr>
          <w:p w14:paraId="0EEAB429" w14:textId="77777777" w:rsidR="002809D0" w:rsidRPr="00840707" w:rsidRDefault="002809D0" w:rsidP="00DA2E02">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2809D0" w:rsidRPr="00C4217E" w14:paraId="5D2E82DB" w14:textId="77777777" w:rsidTr="00DA2E02">
        <w:trPr>
          <w:trHeight w:val="340"/>
        </w:trPr>
        <w:tc>
          <w:tcPr>
            <w:tcW w:w="226" w:type="pct"/>
            <w:vAlign w:val="center"/>
          </w:tcPr>
          <w:p w14:paraId="095695D9" w14:textId="77777777" w:rsidR="002809D0" w:rsidRPr="00840707" w:rsidRDefault="002809D0" w:rsidP="00DA2E02">
            <w:pPr>
              <w:spacing w:before="100" w:beforeAutospacing="1" w:after="100" w:afterAutospacing="1"/>
              <w:rPr>
                <w:sz w:val="18"/>
                <w:szCs w:val="18"/>
              </w:rPr>
            </w:pPr>
          </w:p>
        </w:tc>
        <w:tc>
          <w:tcPr>
            <w:tcW w:w="842" w:type="pct"/>
            <w:vAlign w:val="center"/>
          </w:tcPr>
          <w:p w14:paraId="59BF51BD" w14:textId="77777777" w:rsidR="002809D0" w:rsidRPr="00840707" w:rsidRDefault="002809D0" w:rsidP="00DA2E02">
            <w:pPr>
              <w:spacing w:before="100" w:beforeAutospacing="1" w:after="100" w:afterAutospacing="1"/>
              <w:rPr>
                <w:sz w:val="18"/>
                <w:szCs w:val="18"/>
              </w:rPr>
            </w:pPr>
          </w:p>
        </w:tc>
        <w:tc>
          <w:tcPr>
            <w:tcW w:w="331" w:type="pct"/>
            <w:vAlign w:val="center"/>
          </w:tcPr>
          <w:p w14:paraId="1BAFAA6F" w14:textId="77777777" w:rsidR="002809D0" w:rsidRPr="00840707" w:rsidRDefault="002809D0" w:rsidP="00DA2E02">
            <w:pPr>
              <w:spacing w:before="100" w:beforeAutospacing="1" w:after="100" w:afterAutospacing="1"/>
              <w:rPr>
                <w:sz w:val="18"/>
                <w:szCs w:val="18"/>
              </w:rPr>
            </w:pPr>
          </w:p>
        </w:tc>
        <w:tc>
          <w:tcPr>
            <w:tcW w:w="417" w:type="pct"/>
            <w:vAlign w:val="center"/>
          </w:tcPr>
          <w:p w14:paraId="3D2A37F2" w14:textId="77777777" w:rsidR="002809D0" w:rsidRPr="00840707" w:rsidRDefault="002809D0" w:rsidP="00DA2E02">
            <w:pPr>
              <w:spacing w:before="100" w:beforeAutospacing="1" w:after="100" w:afterAutospacing="1"/>
              <w:rPr>
                <w:sz w:val="18"/>
                <w:szCs w:val="18"/>
              </w:rPr>
            </w:pPr>
          </w:p>
        </w:tc>
        <w:tc>
          <w:tcPr>
            <w:tcW w:w="424" w:type="pct"/>
            <w:vAlign w:val="center"/>
          </w:tcPr>
          <w:p w14:paraId="17B10DAB" w14:textId="77777777" w:rsidR="002809D0" w:rsidRPr="00840707" w:rsidRDefault="002809D0" w:rsidP="00DA2E02">
            <w:pPr>
              <w:spacing w:before="100" w:beforeAutospacing="1" w:after="100" w:afterAutospacing="1"/>
              <w:rPr>
                <w:sz w:val="18"/>
                <w:szCs w:val="18"/>
              </w:rPr>
            </w:pPr>
          </w:p>
        </w:tc>
        <w:tc>
          <w:tcPr>
            <w:tcW w:w="366" w:type="pct"/>
            <w:vAlign w:val="center"/>
          </w:tcPr>
          <w:p w14:paraId="7E6608EC" w14:textId="77777777" w:rsidR="002809D0" w:rsidRPr="00840707" w:rsidRDefault="002809D0" w:rsidP="00DA2E02">
            <w:pPr>
              <w:spacing w:before="100" w:beforeAutospacing="1" w:after="100" w:afterAutospacing="1"/>
              <w:rPr>
                <w:sz w:val="18"/>
                <w:szCs w:val="18"/>
              </w:rPr>
            </w:pPr>
          </w:p>
        </w:tc>
        <w:tc>
          <w:tcPr>
            <w:tcW w:w="365" w:type="pct"/>
            <w:vAlign w:val="center"/>
          </w:tcPr>
          <w:p w14:paraId="2B714198" w14:textId="77777777" w:rsidR="002809D0" w:rsidRPr="00840707" w:rsidRDefault="002809D0" w:rsidP="00DA2E02">
            <w:pPr>
              <w:spacing w:before="100" w:beforeAutospacing="1" w:after="100" w:afterAutospacing="1"/>
              <w:rPr>
                <w:sz w:val="18"/>
                <w:szCs w:val="18"/>
              </w:rPr>
            </w:pPr>
          </w:p>
        </w:tc>
        <w:tc>
          <w:tcPr>
            <w:tcW w:w="505" w:type="pct"/>
            <w:vAlign w:val="center"/>
          </w:tcPr>
          <w:p w14:paraId="32EE2170" w14:textId="77777777" w:rsidR="002809D0" w:rsidRPr="00840707" w:rsidRDefault="002809D0" w:rsidP="00DA2E02">
            <w:pPr>
              <w:spacing w:before="100" w:beforeAutospacing="1" w:after="100" w:afterAutospacing="1"/>
              <w:rPr>
                <w:sz w:val="18"/>
                <w:szCs w:val="18"/>
              </w:rPr>
            </w:pPr>
          </w:p>
        </w:tc>
        <w:tc>
          <w:tcPr>
            <w:tcW w:w="499" w:type="pct"/>
            <w:vAlign w:val="center"/>
          </w:tcPr>
          <w:p w14:paraId="74858885" w14:textId="77777777" w:rsidR="002809D0" w:rsidRPr="00840707" w:rsidRDefault="002809D0" w:rsidP="00DA2E02">
            <w:pPr>
              <w:spacing w:before="100" w:beforeAutospacing="1" w:after="100" w:afterAutospacing="1"/>
              <w:rPr>
                <w:sz w:val="18"/>
                <w:szCs w:val="18"/>
              </w:rPr>
            </w:pPr>
          </w:p>
        </w:tc>
        <w:tc>
          <w:tcPr>
            <w:tcW w:w="499" w:type="pct"/>
            <w:vAlign w:val="center"/>
          </w:tcPr>
          <w:p w14:paraId="41D3576B" w14:textId="77777777" w:rsidR="002809D0" w:rsidRPr="00840707" w:rsidRDefault="002809D0" w:rsidP="00DA2E02">
            <w:pPr>
              <w:spacing w:before="100" w:beforeAutospacing="1" w:after="100" w:afterAutospacing="1"/>
              <w:rPr>
                <w:sz w:val="18"/>
                <w:szCs w:val="18"/>
              </w:rPr>
            </w:pPr>
          </w:p>
        </w:tc>
        <w:tc>
          <w:tcPr>
            <w:tcW w:w="526" w:type="pct"/>
            <w:vAlign w:val="center"/>
          </w:tcPr>
          <w:p w14:paraId="63CD7C82" w14:textId="77777777" w:rsidR="002809D0" w:rsidRPr="00840707" w:rsidRDefault="002809D0" w:rsidP="00DA2E02">
            <w:pPr>
              <w:spacing w:before="100" w:beforeAutospacing="1" w:after="100" w:afterAutospacing="1"/>
              <w:rPr>
                <w:sz w:val="18"/>
                <w:szCs w:val="18"/>
              </w:rPr>
            </w:pPr>
          </w:p>
        </w:tc>
      </w:tr>
      <w:tr w:rsidR="002809D0" w:rsidRPr="00C4217E" w14:paraId="3BADC7AD" w14:textId="77777777" w:rsidTr="00DA2E02">
        <w:trPr>
          <w:trHeight w:val="340"/>
        </w:trPr>
        <w:tc>
          <w:tcPr>
            <w:tcW w:w="226" w:type="pct"/>
            <w:vAlign w:val="center"/>
          </w:tcPr>
          <w:p w14:paraId="5C5F0085" w14:textId="77777777" w:rsidR="002809D0" w:rsidRPr="00840707" w:rsidRDefault="002809D0" w:rsidP="00DA2E02">
            <w:pPr>
              <w:spacing w:before="100" w:beforeAutospacing="1" w:after="100" w:afterAutospacing="1"/>
              <w:rPr>
                <w:sz w:val="18"/>
                <w:szCs w:val="18"/>
              </w:rPr>
            </w:pPr>
          </w:p>
        </w:tc>
        <w:tc>
          <w:tcPr>
            <w:tcW w:w="842" w:type="pct"/>
            <w:vAlign w:val="center"/>
          </w:tcPr>
          <w:p w14:paraId="43A3DCE9" w14:textId="77777777" w:rsidR="002809D0" w:rsidRPr="00840707" w:rsidRDefault="002809D0" w:rsidP="00DA2E02">
            <w:pPr>
              <w:spacing w:before="100" w:beforeAutospacing="1" w:after="100" w:afterAutospacing="1"/>
              <w:rPr>
                <w:sz w:val="18"/>
                <w:szCs w:val="18"/>
              </w:rPr>
            </w:pPr>
          </w:p>
        </w:tc>
        <w:tc>
          <w:tcPr>
            <w:tcW w:w="331" w:type="pct"/>
            <w:vAlign w:val="center"/>
          </w:tcPr>
          <w:p w14:paraId="005EB462" w14:textId="77777777" w:rsidR="002809D0" w:rsidRPr="00840707" w:rsidRDefault="002809D0" w:rsidP="00DA2E02">
            <w:pPr>
              <w:spacing w:before="100" w:beforeAutospacing="1" w:after="100" w:afterAutospacing="1"/>
              <w:rPr>
                <w:sz w:val="18"/>
                <w:szCs w:val="18"/>
              </w:rPr>
            </w:pPr>
          </w:p>
        </w:tc>
        <w:tc>
          <w:tcPr>
            <w:tcW w:w="417" w:type="pct"/>
            <w:vAlign w:val="center"/>
          </w:tcPr>
          <w:p w14:paraId="4C3ACFFE" w14:textId="77777777" w:rsidR="002809D0" w:rsidRPr="00840707" w:rsidRDefault="002809D0" w:rsidP="00DA2E02">
            <w:pPr>
              <w:spacing w:before="100" w:beforeAutospacing="1" w:after="100" w:afterAutospacing="1"/>
              <w:rPr>
                <w:sz w:val="18"/>
                <w:szCs w:val="18"/>
              </w:rPr>
            </w:pPr>
          </w:p>
        </w:tc>
        <w:tc>
          <w:tcPr>
            <w:tcW w:w="424" w:type="pct"/>
            <w:vAlign w:val="center"/>
          </w:tcPr>
          <w:p w14:paraId="074A2C8E" w14:textId="77777777" w:rsidR="002809D0" w:rsidRPr="00840707" w:rsidRDefault="002809D0" w:rsidP="00DA2E02">
            <w:pPr>
              <w:spacing w:before="100" w:beforeAutospacing="1" w:after="100" w:afterAutospacing="1"/>
              <w:rPr>
                <w:sz w:val="18"/>
                <w:szCs w:val="18"/>
              </w:rPr>
            </w:pPr>
          </w:p>
        </w:tc>
        <w:tc>
          <w:tcPr>
            <w:tcW w:w="366" w:type="pct"/>
            <w:vAlign w:val="center"/>
          </w:tcPr>
          <w:p w14:paraId="439BE6F4" w14:textId="77777777" w:rsidR="002809D0" w:rsidRPr="00840707" w:rsidRDefault="002809D0" w:rsidP="00DA2E02">
            <w:pPr>
              <w:spacing w:before="100" w:beforeAutospacing="1" w:after="100" w:afterAutospacing="1"/>
              <w:rPr>
                <w:sz w:val="18"/>
                <w:szCs w:val="18"/>
              </w:rPr>
            </w:pPr>
          </w:p>
        </w:tc>
        <w:tc>
          <w:tcPr>
            <w:tcW w:w="365" w:type="pct"/>
            <w:vAlign w:val="center"/>
          </w:tcPr>
          <w:p w14:paraId="4EF7EE4A" w14:textId="77777777" w:rsidR="002809D0" w:rsidRPr="00840707" w:rsidRDefault="002809D0" w:rsidP="00DA2E02">
            <w:pPr>
              <w:spacing w:before="100" w:beforeAutospacing="1" w:after="100" w:afterAutospacing="1"/>
              <w:rPr>
                <w:sz w:val="18"/>
                <w:szCs w:val="18"/>
              </w:rPr>
            </w:pPr>
          </w:p>
        </w:tc>
        <w:tc>
          <w:tcPr>
            <w:tcW w:w="505" w:type="pct"/>
            <w:vAlign w:val="center"/>
          </w:tcPr>
          <w:p w14:paraId="187D69F2" w14:textId="77777777" w:rsidR="002809D0" w:rsidRPr="00840707" w:rsidRDefault="002809D0" w:rsidP="00DA2E02">
            <w:pPr>
              <w:spacing w:before="100" w:beforeAutospacing="1" w:after="100" w:afterAutospacing="1"/>
              <w:rPr>
                <w:sz w:val="18"/>
                <w:szCs w:val="18"/>
              </w:rPr>
            </w:pPr>
          </w:p>
        </w:tc>
        <w:tc>
          <w:tcPr>
            <w:tcW w:w="499" w:type="pct"/>
            <w:vAlign w:val="center"/>
          </w:tcPr>
          <w:p w14:paraId="1E563352" w14:textId="77777777" w:rsidR="002809D0" w:rsidRPr="00840707" w:rsidRDefault="002809D0" w:rsidP="00DA2E02">
            <w:pPr>
              <w:spacing w:before="100" w:beforeAutospacing="1" w:after="100" w:afterAutospacing="1"/>
              <w:rPr>
                <w:sz w:val="18"/>
                <w:szCs w:val="18"/>
              </w:rPr>
            </w:pPr>
          </w:p>
        </w:tc>
        <w:tc>
          <w:tcPr>
            <w:tcW w:w="499" w:type="pct"/>
            <w:vAlign w:val="center"/>
          </w:tcPr>
          <w:p w14:paraId="6BFB926D" w14:textId="77777777" w:rsidR="002809D0" w:rsidRPr="00840707" w:rsidRDefault="002809D0" w:rsidP="00DA2E02">
            <w:pPr>
              <w:spacing w:before="100" w:beforeAutospacing="1" w:after="100" w:afterAutospacing="1"/>
              <w:rPr>
                <w:sz w:val="18"/>
                <w:szCs w:val="18"/>
              </w:rPr>
            </w:pPr>
          </w:p>
        </w:tc>
        <w:tc>
          <w:tcPr>
            <w:tcW w:w="526" w:type="pct"/>
            <w:vAlign w:val="center"/>
          </w:tcPr>
          <w:p w14:paraId="2D2D3DEF" w14:textId="77777777" w:rsidR="002809D0" w:rsidRPr="00840707" w:rsidRDefault="002809D0" w:rsidP="00DA2E02">
            <w:pPr>
              <w:spacing w:before="100" w:beforeAutospacing="1" w:after="100" w:afterAutospacing="1"/>
              <w:rPr>
                <w:sz w:val="18"/>
                <w:szCs w:val="18"/>
              </w:rPr>
            </w:pPr>
          </w:p>
        </w:tc>
      </w:tr>
      <w:tr w:rsidR="002809D0" w:rsidRPr="00C4217E" w14:paraId="3E63680E" w14:textId="77777777" w:rsidTr="00DA2E02">
        <w:trPr>
          <w:trHeight w:val="340"/>
        </w:trPr>
        <w:tc>
          <w:tcPr>
            <w:tcW w:w="226" w:type="pct"/>
            <w:tcBorders>
              <w:bottom w:val="single" w:sz="4" w:space="0" w:color="auto"/>
            </w:tcBorders>
            <w:vAlign w:val="center"/>
          </w:tcPr>
          <w:p w14:paraId="14D20720" w14:textId="77777777" w:rsidR="002809D0" w:rsidRPr="00840707" w:rsidRDefault="002809D0" w:rsidP="00DA2E02">
            <w:pPr>
              <w:spacing w:before="100" w:beforeAutospacing="1" w:after="100" w:afterAutospacing="1"/>
              <w:rPr>
                <w:sz w:val="18"/>
                <w:szCs w:val="18"/>
              </w:rPr>
            </w:pPr>
          </w:p>
        </w:tc>
        <w:tc>
          <w:tcPr>
            <w:tcW w:w="842" w:type="pct"/>
            <w:tcBorders>
              <w:bottom w:val="single" w:sz="4" w:space="0" w:color="auto"/>
            </w:tcBorders>
            <w:vAlign w:val="center"/>
          </w:tcPr>
          <w:p w14:paraId="586810D8" w14:textId="77777777" w:rsidR="002809D0" w:rsidRPr="00840707" w:rsidRDefault="002809D0" w:rsidP="00DA2E02">
            <w:pPr>
              <w:spacing w:before="100" w:beforeAutospacing="1" w:after="100" w:afterAutospacing="1"/>
              <w:rPr>
                <w:sz w:val="18"/>
                <w:szCs w:val="18"/>
              </w:rPr>
            </w:pPr>
          </w:p>
        </w:tc>
        <w:tc>
          <w:tcPr>
            <w:tcW w:w="331" w:type="pct"/>
            <w:tcBorders>
              <w:bottom w:val="single" w:sz="4" w:space="0" w:color="auto"/>
            </w:tcBorders>
            <w:vAlign w:val="center"/>
          </w:tcPr>
          <w:p w14:paraId="2B5B0D7B" w14:textId="77777777" w:rsidR="002809D0" w:rsidRPr="00840707" w:rsidRDefault="002809D0" w:rsidP="00DA2E02">
            <w:pPr>
              <w:spacing w:before="100" w:beforeAutospacing="1" w:after="100" w:afterAutospacing="1"/>
              <w:rPr>
                <w:sz w:val="18"/>
                <w:szCs w:val="18"/>
              </w:rPr>
            </w:pPr>
          </w:p>
        </w:tc>
        <w:tc>
          <w:tcPr>
            <w:tcW w:w="417" w:type="pct"/>
            <w:tcBorders>
              <w:bottom w:val="single" w:sz="4" w:space="0" w:color="auto"/>
            </w:tcBorders>
            <w:vAlign w:val="center"/>
          </w:tcPr>
          <w:p w14:paraId="5F20E772" w14:textId="77777777" w:rsidR="002809D0" w:rsidRPr="00840707" w:rsidRDefault="002809D0" w:rsidP="00DA2E02">
            <w:pPr>
              <w:spacing w:before="100" w:beforeAutospacing="1" w:after="100" w:afterAutospacing="1"/>
              <w:rPr>
                <w:sz w:val="18"/>
                <w:szCs w:val="18"/>
              </w:rPr>
            </w:pPr>
          </w:p>
        </w:tc>
        <w:tc>
          <w:tcPr>
            <w:tcW w:w="424" w:type="pct"/>
            <w:tcBorders>
              <w:bottom w:val="single" w:sz="4" w:space="0" w:color="auto"/>
            </w:tcBorders>
            <w:vAlign w:val="center"/>
          </w:tcPr>
          <w:p w14:paraId="0C5BF05C" w14:textId="77777777" w:rsidR="002809D0" w:rsidRPr="00840707" w:rsidRDefault="002809D0" w:rsidP="00DA2E02">
            <w:pPr>
              <w:spacing w:before="100" w:beforeAutospacing="1" w:after="100" w:afterAutospacing="1"/>
              <w:rPr>
                <w:sz w:val="18"/>
                <w:szCs w:val="18"/>
              </w:rPr>
            </w:pPr>
          </w:p>
        </w:tc>
        <w:tc>
          <w:tcPr>
            <w:tcW w:w="366" w:type="pct"/>
            <w:vAlign w:val="center"/>
          </w:tcPr>
          <w:p w14:paraId="3E20BB22" w14:textId="77777777" w:rsidR="002809D0" w:rsidRPr="00840707" w:rsidRDefault="002809D0" w:rsidP="00DA2E02">
            <w:pPr>
              <w:spacing w:before="100" w:beforeAutospacing="1" w:after="100" w:afterAutospacing="1"/>
              <w:rPr>
                <w:sz w:val="18"/>
                <w:szCs w:val="18"/>
              </w:rPr>
            </w:pPr>
          </w:p>
        </w:tc>
        <w:tc>
          <w:tcPr>
            <w:tcW w:w="365" w:type="pct"/>
            <w:vAlign w:val="center"/>
          </w:tcPr>
          <w:p w14:paraId="08B7ECA9" w14:textId="77777777" w:rsidR="002809D0" w:rsidRPr="00840707" w:rsidRDefault="002809D0" w:rsidP="00DA2E02">
            <w:pPr>
              <w:spacing w:before="100" w:beforeAutospacing="1" w:after="100" w:afterAutospacing="1"/>
              <w:rPr>
                <w:sz w:val="18"/>
                <w:szCs w:val="18"/>
              </w:rPr>
            </w:pPr>
          </w:p>
        </w:tc>
        <w:tc>
          <w:tcPr>
            <w:tcW w:w="505" w:type="pct"/>
            <w:vAlign w:val="center"/>
          </w:tcPr>
          <w:p w14:paraId="12FEB2B0" w14:textId="77777777" w:rsidR="002809D0" w:rsidRPr="00840707" w:rsidRDefault="002809D0" w:rsidP="00DA2E02">
            <w:pPr>
              <w:spacing w:before="100" w:beforeAutospacing="1" w:after="100" w:afterAutospacing="1"/>
              <w:rPr>
                <w:sz w:val="18"/>
                <w:szCs w:val="18"/>
              </w:rPr>
            </w:pPr>
          </w:p>
        </w:tc>
        <w:tc>
          <w:tcPr>
            <w:tcW w:w="499" w:type="pct"/>
            <w:vAlign w:val="center"/>
          </w:tcPr>
          <w:p w14:paraId="5019D29E" w14:textId="77777777" w:rsidR="002809D0" w:rsidRPr="00840707" w:rsidRDefault="002809D0" w:rsidP="00DA2E02">
            <w:pPr>
              <w:spacing w:before="100" w:beforeAutospacing="1" w:after="100" w:afterAutospacing="1"/>
              <w:rPr>
                <w:sz w:val="18"/>
                <w:szCs w:val="18"/>
              </w:rPr>
            </w:pPr>
          </w:p>
        </w:tc>
        <w:tc>
          <w:tcPr>
            <w:tcW w:w="499" w:type="pct"/>
            <w:vAlign w:val="center"/>
          </w:tcPr>
          <w:p w14:paraId="09B1D896" w14:textId="77777777" w:rsidR="002809D0" w:rsidRPr="00840707" w:rsidRDefault="002809D0" w:rsidP="00DA2E02">
            <w:pPr>
              <w:spacing w:before="100" w:beforeAutospacing="1" w:after="100" w:afterAutospacing="1"/>
              <w:rPr>
                <w:sz w:val="18"/>
                <w:szCs w:val="18"/>
              </w:rPr>
            </w:pPr>
          </w:p>
        </w:tc>
        <w:tc>
          <w:tcPr>
            <w:tcW w:w="526" w:type="pct"/>
            <w:vAlign w:val="center"/>
          </w:tcPr>
          <w:p w14:paraId="06CE9629" w14:textId="77777777" w:rsidR="002809D0" w:rsidRPr="00840707" w:rsidRDefault="002809D0" w:rsidP="00DA2E02">
            <w:pPr>
              <w:spacing w:before="100" w:beforeAutospacing="1" w:after="100" w:afterAutospacing="1"/>
              <w:rPr>
                <w:sz w:val="18"/>
                <w:szCs w:val="18"/>
              </w:rPr>
            </w:pPr>
          </w:p>
        </w:tc>
      </w:tr>
      <w:tr w:rsidR="002809D0" w:rsidRPr="00C4217E" w14:paraId="790F1674" w14:textId="77777777" w:rsidTr="00DA2E02">
        <w:trPr>
          <w:trHeight w:val="340"/>
        </w:trPr>
        <w:tc>
          <w:tcPr>
            <w:tcW w:w="2240" w:type="pct"/>
            <w:gridSpan w:val="5"/>
            <w:shd w:val="pct15" w:color="auto" w:fill="FFFFFF"/>
            <w:vAlign w:val="center"/>
          </w:tcPr>
          <w:p w14:paraId="069BADAB" w14:textId="77777777" w:rsidR="002809D0" w:rsidRPr="00840707" w:rsidRDefault="002809D0" w:rsidP="00DA2E02">
            <w:pPr>
              <w:spacing w:before="100" w:beforeAutospacing="1" w:after="100" w:afterAutospacing="1"/>
              <w:jc w:val="center"/>
              <w:rPr>
                <w:sz w:val="18"/>
                <w:szCs w:val="18"/>
              </w:rPr>
            </w:pPr>
            <w:r w:rsidRPr="00840707">
              <w:rPr>
                <w:b/>
                <w:sz w:val="18"/>
                <w:szCs w:val="18"/>
              </w:rPr>
              <w:t>ΣΥΝΟΛΟ</w:t>
            </w:r>
          </w:p>
        </w:tc>
        <w:tc>
          <w:tcPr>
            <w:tcW w:w="366" w:type="pct"/>
            <w:vAlign w:val="center"/>
          </w:tcPr>
          <w:p w14:paraId="1D621EAA" w14:textId="77777777" w:rsidR="002809D0" w:rsidRPr="00840707" w:rsidRDefault="002809D0" w:rsidP="00DA2E02">
            <w:pPr>
              <w:spacing w:before="100" w:beforeAutospacing="1" w:after="100" w:afterAutospacing="1"/>
              <w:rPr>
                <w:sz w:val="18"/>
                <w:szCs w:val="18"/>
              </w:rPr>
            </w:pPr>
          </w:p>
        </w:tc>
        <w:tc>
          <w:tcPr>
            <w:tcW w:w="365" w:type="pct"/>
            <w:vAlign w:val="center"/>
          </w:tcPr>
          <w:p w14:paraId="583F134F" w14:textId="77777777" w:rsidR="002809D0" w:rsidRPr="00840707" w:rsidRDefault="002809D0" w:rsidP="00DA2E02">
            <w:pPr>
              <w:spacing w:before="100" w:beforeAutospacing="1" w:after="100" w:afterAutospacing="1"/>
              <w:rPr>
                <w:sz w:val="18"/>
                <w:szCs w:val="18"/>
              </w:rPr>
            </w:pPr>
          </w:p>
        </w:tc>
        <w:tc>
          <w:tcPr>
            <w:tcW w:w="505" w:type="pct"/>
            <w:vAlign w:val="center"/>
          </w:tcPr>
          <w:p w14:paraId="06D49658" w14:textId="77777777" w:rsidR="002809D0" w:rsidRPr="00840707" w:rsidRDefault="002809D0" w:rsidP="00DA2E02">
            <w:pPr>
              <w:spacing w:before="100" w:beforeAutospacing="1" w:after="100" w:afterAutospacing="1"/>
              <w:rPr>
                <w:sz w:val="18"/>
                <w:szCs w:val="18"/>
              </w:rPr>
            </w:pPr>
          </w:p>
        </w:tc>
        <w:tc>
          <w:tcPr>
            <w:tcW w:w="499" w:type="pct"/>
            <w:vAlign w:val="center"/>
          </w:tcPr>
          <w:p w14:paraId="24985CE0" w14:textId="77777777" w:rsidR="002809D0" w:rsidRPr="00840707" w:rsidRDefault="002809D0" w:rsidP="00DA2E02">
            <w:pPr>
              <w:spacing w:before="100" w:beforeAutospacing="1" w:after="100" w:afterAutospacing="1"/>
              <w:rPr>
                <w:sz w:val="18"/>
                <w:szCs w:val="18"/>
              </w:rPr>
            </w:pPr>
          </w:p>
        </w:tc>
        <w:tc>
          <w:tcPr>
            <w:tcW w:w="499" w:type="pct"/>
            <w:vAlign w:val="center"/>
          </w:tcPr>
          <w:p w14:paraId="042FCBFB" w14:textId="77777777" w:rsidR="002809D0" w:rsidRPr="00840707" w:rsidRDefault="002809D0" w:rsidP="00DA2E02">
            <w:pPr>
              <w:spacing w:before="100" w:beforeAutospacing="1" w:after="100" w:afterAutospacing="1"/>
              <w:rPr>
                <w:sz w:val="18"/>
                <w:szCs w:val="18"/>
              </w:rPr>
            </w:pPr>
          </w:p>
        </w:tc>
        <w:tc>
          <w:tcPr>
            <w:tcW w:w="526" w:type="pct"/>
            <w:vAlign w:val="center"/>
          </w:tcPr>
          <w:p w14:paraId="38B0FE0D" w14:textId="77777777" w:rsidR="002809D0" w:rsidRPr="00840707" w:rsidRDefault="002809D0" w:rsidP="00DA2E02">
            <w:pPr>
              <w:spacing w:before="100" w:beforeAutospacing="1" w:after="100" w:afterAutospacing="1"/>
              <w:rPr>
                <w:sz w:val="18"/>
                <w:szCs w:val="18"/>
              </w:rPr>
            </w:pPr>
          </w:p>
        </w:tc>
      </w:tr>
    </w:tbl>
    <w:p w14:paraId="52DD6942" w14:textId="77777777" w:rsidR="002809D0" w:rsidRDefault="002809D0" w:rsidP="002809D0">
      <w:pPr>
        <w:spacing w:before="100" w:beforeAutospacing="1" w:after="100" w:afterAutospacing="1"/>
        <w:jc w:val="center"/>
        <w:rPr>
          <w:sz w:val="20"/>
        </w:rPr>
      </w:pPr>
      <w:r w:rsidRPr="00840707">
        <w:rPr>
          <w:sz w:val="20"/>
        </w:rPr>
        <w:t xml:space="preserve">* Το ΚΟΣΤΟΣ ΣΥΝΤΗΡΗΣΗΣ αφορά στα έτη μετά την ελάχιστη </w:t>
      </w:r>
      <w:r w:rsidRPr="00840707">
        <w:rPr>
          <w:b/>
          <w:sz w:val="20"/>
        </w:rPr>
        <w:t>ζητούμενη</w:t>
      </w:r>
      <w:r w:rsidRPr="00840707">
        <w:rPr>
          <w:sz w:val="20"/>
        </w:rPr>
        <w:t xml:space="preserve"> Περίοδο Εγγύησης.</w:t>
      </w:r>
    </w:p>
    <w:p w14:paraId="131BF267" w14:textId="77777777" w:rsidR="002809D0" w:rsidRPr="00C4217E" w:rsidRDefault="002809D0" w:rsidP="004A1D19">
      <w:pPr>
        <w:pStyle w:val="3"/>
        <w:numPr>
          <w:ilvl w:val="2"/>
          <w:numId w:val="55"/>
        </w:numPr>
        <w:ind w:left="1134" w:hanging="414"/>
      </w:pPr>
      <w:bookmarkStart w:id="680" w:name="_Toc240445878"/>
      <w:bookmarkStart w:id="681" w:name="_Toc366852699"/>
      <w:bookmarkStart w:id="682" w:name="_Ref508304059"/>
      <w:bookmarkStart w:id="683" w:name="_Toc10632752"/>
      <w:bookmarkStart w:id="684" w:name="_Toc42167519"/>
      <w:bookmarkStart w:id="685" w:name="_Toc53671372"/>
      <w:bookmarkStart w:id="686" w:name="_Toc131090433"/>
      <w:r w:rsidRPr="00C4217E">
        <w:lastRenderedPageBreak/>
        <w:t>Υπηρεσίες</w:t>
      </w:r>
      <w:bookmarkEnd w:id="680"/>
      <w:bookmarkEnd w:id="681"/>
      <w:bookmarkEnd w:id="682"/>
      <w:bookmarkEnd w:id="683"/>
      <w:bookmarkEnd w:id="684"/>
      <w:bookmarkEnd w:id="685"/>
      <w:bookmarkEnd w:id="686"/>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93"/>
        <w:gridCol w:w="4086"/>
        <w:gridCol w:w="6"/>
        <w:gridCol w:w="860"/>
        <w:gridCol w:w="1137"/>
        <w:gridCol w:w="986"/>
        <w:gridCol w:w="1070"/>
        <w:gridCol w:w="1198"/>
      </w:tblGrid>
      <w:tr w:rsidR="002809D0" w:rsidRPr="00C4217E" w14:paraId="7264C804" w14:textId="77777777" w:rsidTr="00DA2E02">
        <w:trPr>
          <w:cantSplit/>
          <w:tblHeader/>
        </w:trPr>
        <w:tc>
          <w:tcPr>
            <w:tcW w:w="251" w:type="pct"/>
            <w:vMerge w:val="restart"/>
            <w:shd w:val="pct15" w:color="auto" w:fill="FFFFFF"/>
            <w:vAlign w:val="center"/>
          </w:tcPr>
          <w:p w14:paraId="322F22B3" w14:textId="77777777" w:rsidR="002809D0" w:rsidRPr="00840707" w:rsidRDefault="002809D0" w:rsidP="00DA2E02">
            <w:pPr>
              <w:keepNext/>
              <w:keepLines/>
              <w:spacing w:before="60" w:after="60"/>
              <w:ind w:right="-191"/>
              <w:rPr>
                <w:sz w:val="18"/>
                <w:szCs w:val="18"/>
              </w:rPr>
            </w:pPr>
            <w:r w:rsidRPr="00840707">
              <w:rPr>
                <w:sz w:val="18"/>
                <w:szCs w:val="18"/>
              </w:rPr>
              <w:t>Α/Α</w:t>
            </w:r>
          </w:p>
        </w:tc>
        <w:tc>
          <w:tcPr>
            <w:tcW w:w="2077" w:type="pct"/>
            <w:vMerge w:val="restart"/>
            <w:shd w:val="pct15" w:color="auto" w:fill="FFFFFF"/>
            <w:vAlign w:val="center"/>
          </w:tcPr>
          <w:p w14:paraId="5552F93A" w14:textId="77777777" w:rsidR="002809D0" w:rsidRPr="00840707" w:rsidRDefault="002809D0" w:rsidP="00DA2E02">
            <w:pPr>
              <w:keepNext/>
              <w:keepLines/>
              <w:spacing w:before="60" w:after="60"/>
              <w:jc w:val="center"/>
              <w:rPr>
                <w:sz w:val="18"/>
                <w:szCs w:val="18"/>
              </w:rPr>
            </w:pPr>
            <w:r w:rsidRPr="00840707">
              <w:rPr>
                <w:sz w:val="18"/>
                <w:szCs w:val="18"/>
              </w:rPr>
              <w:t>ΠΕΡΙΓΡΑΦΗ</w:t>
            </w:r>
          </w:p>
        </w:tc>
        <w:tc>
          <w:tcPr>
            <w:tcW w:w="440" w:type="pct"/>
            <w:gridSpan w:val="2"/>
            <w:vMerge w:val="restart"/>
            <w:shd w:val="pct15" w:color="auto" w:fill="FFFFFF"/>
            <w:vAlign w:val="center"/>
          </w:tcPr>
          <w:p w14:paraId="6B301BDB" w14:textId="77777777" w:rsidR="002809D0" w:rsidRPr="00840707" w:rsidRDefault="002809D0" w:rsidP="00DA2E02">
            <w:pPr>
              <w:keepNext/>
              <w:keepLines/>
              <w:spacing w:before="60" w:after="60"/>
              <w:ind w:left="-100" w:right="-11"/>
              <w:jc w:val="center"/>
              <w:rPr>
                <w:sz w:val="18"/>
                <w:szCs w:val="18"/>
              </w:rPr>
            </w:pPr>
            <w:r w:rsidRPr="00840707">
              <w:rPr>
                <w:sz w:val="18"/>
                <w:szCs w:val="18"/>
              </w:rPr>
              <w:t>Ανθρωπομήνες</w:t>
            </w:r>
          </w:p>
        </w:tc>
        <w:tc>
          <w:tcPr>
            <w:tcW w:w="1079" w:type="pct"/>
            <w:gridSpan w:val="2"/>
            <w:tcBorders>
              <w:bottom w:val="single" w:sz="4" w:space="0" w:color="auto"/>
            </w:tcBorders>
            <w:shd w:val="pct15" w:color="auto" w:fill="FFFFFF"/>
            <w:vAlign w:val="center"/>
          </w:tcPr>
          <w:p w14:paraId="2FA98F14" w14:textId="77777777" w:rsidR="002809D0" w:rsidRPr="00840707" w:rsidRDefault="002809D0" w:rsidP="00DA2E02">
            <w:pPr>
              <w:keepNext/>
              <w:keepLines/>
              <w:spacing w:before="60" w:after="60"/>
              <w:rPr>
                <w:sz w:val="18"/>
                <w:szCs w:val="18"/>
              </w:rPr>
            </w:pPr>
            <w:r w:rsidRPr="00840707">
              <w:rPr>
                <w:sz w:val="18"/>
                <w:szCs w:val="18"/>
              </w:rPr>
              <w:t>ΑΞΙΑ ΧΩΡΙΣ ΦΠΑ [€]</w:t>
            </w:r>
          </w:p>
        </w:tc>
        <w:tc>
          <w:tcPr>
            <w:tcW w:w="544" w:type="pct"/>
            <w:vMerge w:val="restart"/>
            <w:shd w:val="pct15" w:color="auto" w:fill="FFFFFF"/>
            <w:vAlign w:val="center"/>
          </w:tcPr>
          <w:p w14:paraId="16E2C91C" w14:textId="77777777" w:rsidR="002809D0" w:rsidRPr="00840707" w:rsidRDefault="002809D0" w:rsidP="00DA2E02">
            <w:pPr>
              <w:keepNext/>
              <w:keepLines/>
              <w:spacing w:before="60" w:after="60"/>
              <w:rPr>
                <w:sz w:val="18"/>
                <w:szCs w:val="18"/>
              </w:rPr>
            </w:pPr>
            <w:r w:rsidRPr="00840707">
              <w:rPr>
                <w:sz w:val="18"/>
                <w:szCs w:val="18"/>
              </w:rPr>
              <w:t>ΦΠΑ [€]</w:t>
            </w:r>
          </w:p>
        </w:tc>
        <w:tc>
          <w:tcPr>
            <w:tcW w:w="609" w:type="pct"/>
            <w:vMerge w:val="restart"/>
            <w:shd w:val="pct15" w:color="auto" w:fill="FFFFFF"/>
            <w:vAlign w:val="center"/>
          </w:tcPr>
          <w:p w14:paraId="1549FEA8" w14:textId="77777777" w:rsidR="002809D0" w:rsidRPr="00840707" w:rsidRDefault="002809D0" w:rsidP="00DA2E02">
            <w:pPr>
              <w:keepNext/>
              <w:keepLines/>
              <w:spacing w:before="60" w:after="60"/>
              <w:rPr>
                <w:sz w:val="18"/>
                <w:szCs w:val="18"/>
              </w:rPr>
            </w:pPr>
            <w:r w:rsidRPr="00840707">
              <w:rPr>
                <w:sz w:val="18"/>
                <w:szCs w:val="18"/>
              </w:rPr>
              <w:t xml:space="preserve">ΣΥΝΟΛΙΚΗ ΑΞΙΑ </w:t>
            </w:r>
          </w:p>
          <w:p w14:paraId="52BB3172" w14:textId="77777777" w:rsidR="002809D0" w:rsidRPr="00840707" w:rsidRDefault="002809D0" w:rsidP="00DA2E02">
            <w:pPr>
              <w:keepNext/>
              <w:keepLines/>
              <w:spacing w:before="60" w:after="60"/>
              <w:rPr>
                <w:sz w:val="18"/>
                <w:szCs w:val="18"/>
              </w:rPr>
            </w:pPr>
            <w:r w:rsidRPr="00840707">
              <w:rPr>
                <w:sz w:val="18"/>
                <w:szCs w:val="18"/>
              </w:rPr>
              <w:t>ΜΕ ΦΠΑ [€]</w:t>
            </w:r>
          </w:p>
        </w:tc>
      </w:tr>
      <w:tr w:rsidR="002809D0" w:rsidRPr="00C4217E" w14:paraId="03F7F8FE" w14:textId="77777777" w:rsidTr="00DA2E02">
        <w:tc>
          <w:tcPr>
            <w:tcW w:w="251" w:type="pct"/>
            <w:vMerge/>
            <w:shd w:val="clear" w:color="auto" w:fill="FFFFFF"/>
            <w:vAlign w:val="center"/>
          </w:tcPr>
          <w:p w14:paraId="1F5A26FC" w14:textId="77777777" w:rsidR="002809D0" w:rsidRPr="00840707" w:rsidRDefault="002809D0" w:rsidP="00DA2E02">
            <w:pPr>
              <w:keepNext/>
              <w:keepLines/>
              <w:spacing w:before="60" w:after="60"/>
              <w:rPr>
                <w:sz w:val="18"/>
                <w:szCs w:val="18"/>
              </w:rPr>
            </w:pPr>
          </w:p>
        </w:tc>
        <w:tc>
          <w:tcPr>
            <w:tcW w:w="2077" w:type="pct"/>
            <w:vMerge/>
            <w:shd w:val="clear" w:color="auto" w:fill="FFFFFF"/>
            <w:vAlign w:val="center"/>
          </w:tcPr>
          <w:p w14:paraId="609649D1" w14:textId="77777777" w:rsidR="002809D0" w:rsidRPr="00840707" w:rsidRDefault="002809D0" w:rsidP="00DA2E02">
            <w:pPr>
              <w:keepNext/>
              <w:keepLines/>
              <w:spacing w:before="60" w:after="60"/>
              <w:rPr>
                <w:sz w:val="18"/>
                <w:szCs w:val="18"/>
              </w:rPr>
            </w:pPr>
          </w:p>
        </w:tc>
        <w:tc>
          <w:tcPr>
            <w:tcW w:w="440" w:type="pct"/>
            <w:gridSpan w:val="2"/>
            <w:vMerge/>
            <w:shd w:val="clear" w:color="auto" w:fill="FFFFFF"/>
            <w:vAlign w:val="center"/>
          </w:tcPr>
          <w:p w14:paraId="009AC094" w14:textId="77777777" w:rsidR="002809D0" w:rsidRPr="00840707" w:rsidRDefault="002809D0" w:rsidP="00DA2E02">
            <w:pPr>
              <w:keepNext/>
              <w:keepLines/>
              <w:spacing w:before="60" w:after="60"/>
              <w:rPr>
                <w:sz w:val="18"/>
                <w:szCs w:val="18"/>
              </w:rPr>
            </w:pPr>
          </w:p>
        </w:tc>
        <w:tc>
          <w:tcPr>
            <w:tcW w:w="578" w:type="pct"/>
            <w:shd w:val="pct15" w:color="auto" w:fill="FFFFFF"/>
            <w:vAlign w:val="center"/>
          </w:tcPr>
          <w:p w14:paraId="4BDAA596" w14:textId="77777777" w:rsidR="002809D0" w:rsidRPr="00840707" w:rsidRDefault="002809D0" w:rsidP="00DA2E02">
            <w:pPr>
              <w:keepNext/>
              <w:keepLines/>
              <w:spacing w:before="60" w:after="60"/>
              <w:jc w:val="center"/>
              <w:rPr>
                <w:sz w:val="18"/>
                <w:szCs w:val="18"/>
              </w:rPr>
            </w:pPr>
            <w:r w:rsidRPr="00840707">
              <w:rPr>
                <w:sz w:val="18"/>
                <w:szCs w:val="18"/>
              </w:rPr>
              <w:t>ΤΙΜΗ ΜΟΝΑΔΑΣ</w:t>
            </w:r>
          </w:p>
        </w:tc>
        <w:tc>
          <w:tcPr>
            <w:tcW w:w="501" w:type="pct"/>
            <w:shd w:val="pct15" w:color="auto" w:fill="FFFFFF"/>
            <w:vAlign w:val="center"/>
          </w:tcPr>
          <w:p w14:paraId="1E0F51B3" w14:textId="77777777" w:rsidR="002809D0" w:rsidRPr="00840707" w:rsidRDefault="002809D0" w:rsidP="00DA2E02">
            <w:pPr>
              <w:keepNext/>
              <w:keepLines/>
              <w:spacing w:before="60" w:after="60"/>
              <w:jc w:val="center"/>
              <w:rPr>
                <w:sz w:val="18"/>
                <w:szCs w:val="18"/>
              </w:rPr>
            </w:pPr>
            <w:r w:rsidRPr="00840707">
              <w:rPr>
                <w:sz w:val="18"/>
                <w:szCs w:val="18"/>
              </w:rPr>
              <w:t>ΣΥΝΟΛΟ</w:t>
            </w:r>
          </w:p>
        </w:tc>
        <w:tc>
          <w:tcPr>
            <w:tcW w:w="544" w:type="pct"/>
            <w:vMerge/>
            <w:shd w:val="clear" w:color="auto" w:fill="FFFFFF"/>
            <w:vAlign w:val="center"/>
          </w:tcPr>
          <w:p w14:paraId="4CBDF5AD" w14:textId="77777777" w:rsidR="002809D0" w:rsidRPr="00840707" w:rsidRDefault="002809D0" w:rsidP="00DA2E02">
            <w:pPr>
              <w:keepNext/>
              <w:keepLines/>
              <w:spacing w:before="60" w:after="60"/>
              <w:rPr>
                <w:sz w:val="18"/>
                <w:szCs w:val="18"/>
              </w:rPr>
            </w:pPr>
          </w:p>
        </w:tc>
        <w:tc>
          <w:tcPr>
            <w:tcW w:w="609" w:type="pct"/>
            <w:vMerge/>
            <w:shd w:val="clear" w:color="auto" w:fill="FFFFFF"/>
            <w:vAlign w:val="center"/>
          </w:tcPr>
          <w:p w14:paraId="2E86C9C9" w14:textId="77777777" w:rsidR="002809D0" w:rsidRPr="00840707" w:rsidRDefault="002809D0" w:rsidP="00DA2E02">
            <w:pPr>
              <w:keepNext/>
              <w:keepLines/>
              <w:spacing w:before="60" w:after="60"/>
              <w:rPr>
                <w:sz w:val="18"/>
                <w:szCs w:val="18"/>
              </w:rPr>
            </w:pPr>
          </w:p>
        </w:tc>
      </w:tr>
      <w:tr w:rsidR="002809D0" w:rsidRPr="00C4217E" w14:paraId="6118B2ED" w14:textId="77777777" w:rsidTr="00DA2E02">
        <w:trPr>
          <w:trHeight w:val="284"/>
        </w:trPr>
        <w:tc>
          <w:tcPr>
            <w:tcW w:w="251" w:type="pct"/>
            <w:shd w:val="clear" w:color="auto" w:fill="FFFFFF"/>
            <w:vAlign w:val="center"/>
          </w:tcPr>
          <w:p w14:paraId="5B17DB00" w14:textId="77777777" w:rsidR="002809D0" w:rsidRPr="00840707" w:rsidRDefault="002809D0" w:rsidP="00DA2E02">
            <w:pPr>
              <w:keepNext/>
              <w:keepLines/>
              <w:spacing w:before="60" w:after="60"/>
              <w:rPr>
                <w:sz w:val="18"/>
                <w:szCs w:val="18"/>
              </w:rPr>
            </w:pPr>
            <w:r w:rsidRPr="00840707">
              <w:rPr>
                <w:sz w:val="18"/>
                <w:szCs w:val="18"/>
              </w:rPr>
              <w:t>1.</w:t>
            </w:r>
          </w:p>
        </w:tc>
        <w:tc>
          <w:tcPr>
            <w:tcW w:w="2077" w:type="pct"/>
            <w:shd w:val="clear" w:color="auto" w:fill="FFFFFF"/>
            <w:vAlign w:val="center"/>
          </w:tcPr>
          <w:p w14:paraId="3D3967B7" w14:textId="77777777" w:rsidR="002809D0" w:rsidRPr="00DF5475" w:rsidRDefault="002809D0" w:rsidP="00DA2E02">
            <w:pPr>
              <w:keepNext/>
              <w:keepLines/>
              <w:spacing w:before="60" w:after="60"/>
              <w:rPr>
                <w:sz w:val="18"/>
                <w:szCs w:val="18"/>
                <w:highlight w:val="cyan"/>
              </w:rPr>
            </w:pPr>
          </w:p>
        </w:tc>
        <w:tc>
          <w:tcPr>
            <w:tcW w:w="440" w:type="pct"/>
            <w:gridSpan w:val="2"/>
            <w:shd w:val="clear" w:color="auto" w:fill="FFFFFF"/>
            <w:vAlign w:val="center"/>
          </w:tcPr>
          <w:p w14:paraId="5E4CB3B7" w14:textId="77777777" w:rsidR="002809D0" w:rsidRPr="00840707" w:rsidRDefault="002809D0" w:rsidP="00DA2E02">
            <w:pPr>
              <w:keepNext/>
              <w:keepLines/>
              <w:spacing w:before="60" w:after="60"/>
              <w:rPr>
                <w:sz w:val="18"/>
                <w:szCs w:val="18"/>
              </w:rPr>
            </w:pPr>
          </w:p>
        </w:tc>
        <w:tc>
          <w:tcPr>
            <w:tcW w:w="578" w:type="pct"/>
            <w:shd w:val="clear" w:color="auto" w:fill="FFFFFF"/>
            <w:vAlign w:val="center"/>
          </w:tcPr>
          <w:p w14:paraId="3F976453"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2DF08CC2"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0054C8B2"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4FA3FC73" w14:textId="77777777" w:rsidR="002809D0" w:rsidRPr="00840707" w:rsidRDefault="002809D0" w:rsidP="00DA2E02">
            <w:pPr>
              <w:keepNext/>
              <w:keepLines/>
              <w:spacing w:before="60" w:after="60"/>
              <w:rPr>
                <w:sz w:val="18"/>
                <w:szCs w:val="18"/>
              </w:rPr>
            </w:pPr>
          </w:p>
        </w:tc>
      </w:tr>
      <w:tr w:rsidR="002809D0" w:rsidRPr="00B42BA2" w14:paraId="67099CB1" w14:textId="77777777" w:rsidTr="00DA2E02">
        <w:trPr>
          <w:trHeight w:val="284"/>
        </w:trPr>
        <w:tc>
          <w:tcPr>
            <w:tcW w:w="251" w:type="pct"/>
            <w:shd w:val="clear" w:color="auto" w:fill="FFFFFF"/>
            <w:vAlign w:val="center"/>
          </w:tcPr>
          <w:p w14:paraId="0B950C96" w14:textId="77777777" w:rsidR="002809D0" w:rsidRPr="00840707" w:rsidRDefault="002809D0" w:rsidP="00DA2E02">
            <w:pPr>
              <w:keepNext/>
              <w:keepLines/>
              <w:spacing w:before="60" w:after="60"/>
              <w:rPr>
                <w:sz w:val="18"/>
                <w:szCs w:val="18"/>
              </w:rPr>
            </w:pPr>
            <w:r w:rsidRPr="00840707">
              <w:rPr>
                <w:sz w:val="18"/>
                <w:szCs w:val="18"/>
              </w:rPr>
              <w:t>2.</w:t>
            </w:r>
          </w:p>
        </w:tc>
        <w:tc>
          <w:tcPr>
            <w:tcW w:w="2077" w:type="pct"/>
            <w:shd w:val="clear" w:color="auto" w:fill="FFFFFF"/>
            <w:vAlign w:val="center"/>
          </w:tcPr>
          <w:p w14:paraId="70108BD7"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45D19D88"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15954FF0"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1C286263"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54532C48"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15D6A877" w14:textId="77777777" w:rsidR="002809D0" w:rsidRPr="00840707" w:rsidRDefault="002809D0" w:rsidP="00DA2E02">
            <w:pPr>
              <w:keepNext/>
              <w:keepLines/>
              <w:spacing w:before="60" w:after="60"/>
              <w:rPr>
                <w:sz w:val="18"/>
                <w:szCs w:val="18"/>
              </w:rPr>
            </w:pPr>
          </w:p>
        </w:tc>
      </w:tr>
      <w:tr w:rsidR="002809D0" w:rsidRPr="00C4217E" w14:paraId="098A60D2" w14:textId="77777777" w:rsidTr="00DA2E02">
        <w:trPr>
          <w:trHeight w:val="284"/>
        </w:trPr>
        <w:tc>
          <w:tcPr>
            <w:tcW w:w="251" w:type="pct"/>
            <w:shd w:val="clear" w:color="auto" w:fill="FFFFFF"/>
            <w:vAlign w:val="center"/>
          </w:tcPr>
          <w:p w14:paraId="76CD2CBB" w14:textId="77777777" w:rsidR="002809D0" w:rsidRPr="00840707" w:rsidRDefault="002809D0" w:rsidP="00DA2E02">
            <w:pPr>
              <w:keepNext/>
              <w:keepLines/>
              <w:spacing w:before="60" w:after="60"/>
              <w:rPr>
                <w:sz w:val="18"/>
                <w:szCs w:val="18"/>
              </w:rPr>
            </w:pPr>
            <w:r w:rsidRPr="00840707">
              <w:rPr>
                <w:sz w:val="18"/>
                <w:szCs w:val="18"/>
              </w:rPr>
              <w:t>3.</w:t>
            </w:r>
          </w:p>
        </w:tc>
        <w:tc>
          <w:tcPr>
            <w:tcW w:w="2077" w:type="pct"/>
            <w:shd w:val="clear" w:color="auto" w:fill="FFFFFF"/>
            <w:vAlign w:val="center"/>
          </w:tcPr>
          <w:p w14:paraId="3839FA7E"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234B97A8"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2605C061"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45B2137E"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5BA2A2D6"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094DD253" w14:textId="77777777" w:rsidR="002809D0" w:rsidRPr="00840707" w:rsidRDefault="002809D0" w:rsidP="00DA2E02">
            <w:pPr>
              <w:keepNext/>
              <w:keepLines/>
              <w:spacing w:before="60" w:after="60"/>
              <w:rPr>
                <w:sz w:val="18"/>
                <w:szCs w:val="18"/>
              </w:rPr>
            </w:pPr>
          </w:p>
        </w:tc>
      </w:tr>
      <w:tr w:rsidR="002809D0" w:rsidRPr="00C4217E" w14:paraId="10850F41" w14:textId="77777777" w:rsidTr="00DA2E02">
        <w:trPr>
          <w:trHeight w:val="284"/>
        </w:trPr>
        <w:tc>
          <w:tcPr>
            <w:tcW w:w="251" w:type="pct"/>
            <w:shd w:val="clear" w:color="auto" w:fill="FFFFFF"/>
            <w:vAlign w:val="center"/>
          </w:tcPr>
          <w:p w14:paraId="1CB10147" w14:textId="77777777" w:rsidR="002809D0" w:rsidRPr="00840707" w:rsidRDefault="002809D0" w:rsidP="00DA2E02">
            <w:pPr>
              <w:keepNext/>
              <w:keepLines/>
              <w:spacing w:before="60" w:after="60"/>
              <w:rPr>
                <w:sz w:val="18"/>
                <w:szCs w:val="18"/>
              </w:rPr>
            </w:pPr>
            <w:r w:rsidRPr="00840707">
              <w:rPr>
                <w:sz w:val="18"/>
                <w:szCs w:val="18"/>
              </w:rPr>
              <w:t>4.</w:t>
            </w:r>
          </w:p>
        </w:tc>
        <w:tc>
          <w:tcPr>
            <w:tcW w:w="2077" w:type="pct"/>
            <w:shd w:val="clear" w:color="auto" w:fill="FFFFFF"/>
            <w:vAlign w:val="center"/>
          </w:tcPr>
          <w:p w14:paraId="4D8AC1FB"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F409512"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4BA3BA0A"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6324FE0D"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1D33328F"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502758C3" w14:textId="77777777" w:rsidR="002809D0" w:rsidRPr="00840707" w:rsidRDefault="002809D0" w:rsidP="00DA2E02">
            <w:pPr>
              <w:keepNext/>
              <w:keepLines/>
              <w:spacing w:before="60" w:after="60"/>
              <w:rPr>
                <w:sz w:val="18"/>
                <w:szCs w:val="18"/>
              </w:rPr>
            </w:pPr>
          </w:p>
        </w:tc>
      </w:tr>
      <w:tr w:rsidR="002809D0" w:rsidRPr="00C4217E" w14:paraId="295A0D86" w14:textId="77777777" w:rsidTr="00DA2E02">
        <w:trPr>
          <w:trHeight w:val="284"/>
        </w:trPr>
        <w:tc>
          <w:tcPr>
            <w:tcW w:w="251" w:type="pct"/>
            <w:shd w:val="clear" w:color="auto" w:fill="FFFFFF"/>
            <w:vAlign w:val="center"/>
          </w:tcPr>
          <w:p w14:paraId="5BA6DEFE" w14:textId="77777777" w:rsidR="002809D0" w:rsidRPr="00840707" w:rsidRDefault="002809D0" w:rsidP="00DA2E02">
            <w:pPr>
              <w:keepNext/>
              <w:keepLines/>
              <w:spacing w:before="60" w:after="60"/>
              <w:rPr>
                <w:sz w:val="18"/>
                <w:szCs w:val="18"/>
              </w:rPr>
            </w:pPr>
            <w:r w:rsidRPr="00840707">
              <w:rPr>
                <w:sz w:val="18"/>
                <w:szCs w:val="18"/>
              </w:rPr>
              <w:t>5.</w:t>
            </w:r>
          </w:p>
        </w:tc>
        <w:tc>
          <w:tcPr>
            <w:tcW w:w="2077" w:type="pct"/>
            <w:shd w:val="clear" w:color="auto" w:fill="FFFFFF"/>
            <w:vAlign w:val="center"/>
          </w:tcPr>
          <w:p w14:paraId="2BC5A0D3"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7B77D5E"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35515A43"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0D009163"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69D63CA8"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5AE1F3FD" w14:textId="77777777" w:rsidR="002809D0" w:rsidRPr="00840707" w:rsidRDefault="002809D0" w:rsidP="00DA2E02">
            <w:pPr>
              <w:keepNext/>
              <w:keepLines/>
              <w:spacing w:before="60" w:after="60"/>
              <w:rPr>
                <w:sz w:val="18"/>
                <w:szCs w:val="18"/>
              </w:rPr>
            </w:pPr>
          </w:p>
        </w:tc>
      </w:tr>
      <w:tr w:rsidR="002809D0" w:rsidRPr="00C4217E" w14:paraId="02581AE1" w14:textId="77777777" w:rsidTr="00DA2E02">
        <w:trPr>
          <w:trHeight w:val="284"/>
        </w:trPr>
        <w:tc>
          <w:tcPr>
            <w:tcW w:w="251" w:type="pct"/>
            <w:shd w:val="clear" w:color="auto" w:fill="FFFFFF"/>
            <w:vAlign w:val="center"/>
          </w:tcPr>
          <w:p w14:paraId="7EC594A2" w14:textId="77777777" w:rsidR="002809D0" w:rsidRPr="00840707" w:rsidRDefault="002809D0" w:rsidP="00DA2E02">
            <w:pPr>
              <w:keepNext/>
              <w:keepLines/>
              <w:spacing w:before="60" w:after="60"/>
              <w:rPr>
                <w:sz w:val="18"/>
                <w:szCs w:val="18"/>
              </w:rPr>
            </w:pPr>
            <w:r w:rsidRPr="00840707">
              <w:rPr>
                <w:sz w:val="18"/>
                <w:szCs w:val="18"/>
              </w:rPr>
              <w:t>6.</w:t>
            </w:r>
          </w:p>
        </w:tc>
        <w:tc>
          <w:tcPr>
            <w:tcW w:w="2077" w:type="pct"/>
            <w:shd w:val="clear" w:color="auto" w:fill="FFFFFF"/>
            <w:vAlign w:val="center"/>
          </w:tcPr>
          <w:p w14:paraId="7CE40B93"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tcBorders>
            <w:shd w:val="clear" w:color="auto" w:fill="FFFFFF"/>
            <w:vAlign w:val="center"/>
          </w:tcPr>
          <w:p w14:paraId="539D0900" w14:textId="77777777" w:rsidR="002809D0" w:rsidRPr="00840707" w:rsidRDefault="002809D0" w:rsidP="00DA2E02">
            <w:pPr>
              <w:keepNext/>
              <w:keepLines/>
              <w:spacing w:before="60" w:after="60"/>
              <w:rPr>
                <w:sz w:val="18"/>
                <w:szCs w:val="18"/>
              </w:rPr>
            </w:pPr>
          </w:p>
        </w:tc>
        <w:tc>
          <w:tcPr>
            <w:tcW w:w="578" w:type="pct"/>
            <w:tcBorders>
              <w:bottom w:val="single" w:sz="4" w:space="0" w:color="auto"/>
            </w:tcBorders>
            <w:shd w:val="clear" w:color="auto" w:fill="FFFFFF"/>
            <w:vAlign w:val="center"/>
          </w:tcPr>
          <w:p w14:paraId="4A6F35EB" w14:textId="77777777" w:rsidR="002809D0" w:rsidRPr="00840707" w:rsidRDefault="002809D0" w:rsidP="00DA2E02">
            <w:pPr>
              <w:keepNext/>
              <w:keepLines/>
              <w:spacing w:before="60" w:after="60"/>
              <w:rPr>
                <w:sz w:val="18"/>
                <w:szCs w:val="18"/>
              </w:rPr>
            </w:pPr>
          </w:p>
        </w:tc>
        <w:tc>
          <w:tcPr>
            <w:tcW w:w="501" w:type="pct"/>
            <w:shd w:val="clear" w:color="auto" w:fill="FFFFFF"/>
            <w:vAlign w:val="center"/>
          </w:tcPr>
          <w:p w14:paraId="277447F2" w14:textId="77777777" w:rsidR="002809D0" w:rsidRPr="00840707" w:rsidRDefault="002809D0" w:rsidP="00DA2E02">
            <w:pPr>
              <w:keepNext/>
              <w:keepLines/>
              <w:spacing w:before="60" w:after="60"/>
              <w:rPr>
                <w:sz w:val="18"/>
                <w:szCs w:val="18"/>
              </w:rPr>
            </w:pPr>
          </w:p>
        </w:tc>
        <w:tc>
          <w:tcPr>
            <w:tcW w:w="544" w:type="pct"/>
            <w:shd w:val="clear" w:color="auto" w:fill="FFFFFF"/>
            <w:vAlign w:val="center"/>
          </w:tcPr>
          <w:p w14:paraId="32F8E502" w14:textId="77777777" w:rsidR="002809D0" w:rsidRPr="00840707" w:rsidRDefault="002809D0" w:rsidP="00DA2E02">
            <w:pPr>
              <w:keepNext/>
              <w:keepLines/>
              <w:spacing w:before="60" w:after="60"/>
              <w:rPr>
                <w:sz w:val="18"/>
                <w:szCs w:val="18"/>
              </w:rPr>
            </w:pPr>
          </w:p>
        </w:tc>
        <w:tc>
          <w:tcPr>
            <w:tcW w:w="609" w:type="pct"/>
            <w:shd w:val="clear" w:color="auto" w:fill="FFFFFF"/>
            <w:vAlign w:val="center"/>
          </w:tcPr>
          <w:p w14:paraId="11764C41" w14:textId="77777777" w:rsidR="002809D0" w:rsidRPr="00840707" w:rsidRDefault="002809D0" w:rsidP="00DA2E02">
            <w:pPr>
              <w:keepNext/>
              <w:keepLines/>
              <w:spacing w:before="60" w:after="60"/>
              <w:rPr>
                <w:sz w:val="18"/>
                <w:szCs w:val="18"/>
              </w:rPr>
            </w:pPr>
          </w:p>
        </w:tc>
      </w:tr>
      <w:tr w:rsidR="002809D0" w:rsidRPr="00C4217E" w14:paraId="574A49A0" w14:textId="77777777" w:rsidTr="00DA2E02">
        <w:trPr>
          <w:trHeight w:val="337"/>
        </w:trPr>
        <w:tc>
          <w:tcPr>
            <w:tcW w:w="251" w:type="pct"/>
            <w:shd w:val="clear" w:color="auto" w:fill="FFFFFF"/>
            <w:vAlign w:val="center"/>
          </w:tcPr>
          <w:p w14:paraId="090BE53C" w14:textId="77777777" w:rsidR="002809D0" w:rsidRPr="00840707" w:rsidRDefault="002809D0" w:rsidP="00DA2E02">
            <w:pPr>
              <w:keepNext/>
              <w:keepLines/>
              <w:spacing w:before="60" w:after="60"/>
              <w:rPr>
                <w:sz w:val="18"/>
                <w:szCs w:val="18"/>
              </w:rPr>
            </w:pPr>
            <w:r w:rsidRPr="00840707">
              <w:rPr>
                <w:sz w:val="18"/>
                <w:szCs w:val="18"/>
              </w:rPr>
              <w:t>7.</w:t>
            </w:r>
          </w:p>
        </w:tc>
        <w:tc>
          <w:tcPr>
            <w:tcW w:w="2077" w:type="pct"/>
            <w:shd w:val="clear" w:color="auto" w:fill="FFFFFF"/>
            <w:vAlign w:val="center"/>
          </w:tcPr>
          <w:p w14:paraId="2865EAD2" w14:textId="77777777" w:rsidR="002809D0" w:rsidRPr="00DF5475" w:rsidRDefault="002809D0" w:rsidP="00DA2E02">
            <w:pPr>
              <w:keepNext/>
              <w:keepLines/>
              <w:spacing w:before="60" w:after="60"/>
              <w:rPr>
                <w:sz w:val="18"/>
                <w:szCs w:val="18"/>
                <w:highlight w:val="cyan"/>
              </w:rPr>
            </w:pPr>
          </w:p>
        </w:tc>
        <w:tc>
          <w:tcPr>
            <w:tcW w:w="440" w:type="pct"/>
            <w:gridSpan w:val="2"/>
            <w:tcBorders>
              <w:bottom w:val="single" w:sz="4" w:space="0" w:color="auto"/>
              <w:right w:val="single" w:sz="4" w:space="0" w:color="auto"/>
            </w:tcBorders>
            <w:shd w:val="clear" w:color="auto" w:fill="FFFFFF"/>
            <w:vAlign w:val="center"/>
          </w:tcPr>
          <w:p w14:paraId="68EE315A" w14:textId="77777777" w:rsidR="002809D0" w:rsidRPr="00840707" w:rsidRDefault="002809D0" w:rsidP="00DA2E02">
            <w:pPr>
              <w:keepNext/>
              <w:keepLines/>
              <w:spacing w:before="60" w:after="60"/>
              <w:rPr>
                <w:sz w:val="18"/>
                <w:szCs w:val="18"/>
              </w:rPr>
            </w:pPr>
          </w:p>
        </w:tc>
        <w:tc>
          <w:tcPr>
            <w:tcW w:w="578" w:type="pct"/>
            <w:tcBorders>
              <w:left w:val="single" w:sz="4" w:space="0" w:color="auto"/>
              <w:bottom w:val="single" w:sz="4" w:space="0" w:color="auto"/>
            </w:tcBorders>
            <w:shd w:val="clear" w:color="auto" w:fill="FFFFFF"/>
            <w:vAlign w:val="center"/>
          </w:tcPr>
          <w:p w14:paraId="14E827B2" w14:textId="77777777" w:rsidR="002809D0" w:rsidRPr="00840707" w:rsidRDefault="002809D0" w:rsidP="00DA2E02">
            <w:pPr>
              <w:keepNext/>
              <w:keepLines/>
              <w:spacing w:before="60" w:after="60"/>
              <w:rPr>
                <w:sz w:val="18"/>
                <w:szCs w:val="18"/>
              </w:rPr>
            </w:pPr>
          </w:p>
        </w:tc>
        <w:tc>
          <w:tcPr>
            <w:tcW w:w="501" w:type="pct"/>
            <w:tcBorders>
              <w:bottom w:val="single" w:sz="4" w:space="0" w:color="auto"/>
            </w:tcBorders>
            <w:shd w:val="clear" w:color="auto" w:fill="FFFFFF"/>
            <w:vAlign w:val="center"/>
          </w:tcPr>
          <w:p w14:paraId="2947994E" w14:textId="77777777" w:rsidR="002809D0" w:rsidRPr="00840707" w:rsidRDefault="002809D0" w:rsidP="00DA2E02">
            <w:pPr>
              <w:keepNext/>
              <w:keepLines/>
              <w:spacing w:before="60" w:after="60"/>
              <w:rPr>
                <w:sz w:val="18"/>
                <w:szCs w:val="18"/>
              </w:rPr>
            </w:pPr>
          </w:p>
        </w:tc>
        <w:tc>
          <w:tcPr>
            <w:tcW w:w="544" w:type="pct"/>
            <w:tcBorders>
              <w:bottom w:val="single" w:sz="4" w:space="0" w:color="auto"/>
            </w:tcBorders>
            <w:shd w:val="clear" w:color="auto" w:fill="FFFFFF"/>
            <w:vAlign w:val="center"/>
          </w:tcPr>
          <w:p w14:paraId="3AD0FD4F" w14:textId="77777777" w:rsidR="002809D0" w:rsidRPr="00840707" w:rsidRDefault="002809D0" w:rsidP="00DA2E02">
            <w:pPr>
              <w:keepNext/>
              <w:keepLines/>
              <w:spacing w:before="60" w:after="60"/>
              <w:rPr>
                <w:sz w:val="18"/>
                <w:szCs w:val="18"/>
              </w:rPr>
            </w:pPr>
          </w:p>
        </w:tc>
        <w:tc>
          <w:tcPr>
            <w:tcW w:w="609" w:type="pct"/>
            <w:tcBorders>
              <w:bottom w:val="single" w:sz="4" w:space="0" w:color="auto"/>
            </w:tcBorders>
            <w:shd w:val="clear" w:color="auto" w:fill="FFFFFF"/>
            <w:vAlign w:val="center"/>
          </w:tcPr>
          <w:p w14:paraId="7E928D79" w14:textId="77777777" w:rsidR="002809D0" w:rsidRPr="00840707" w:rsidRDefault="002809D0" w:rsidP="00DA2E02">
            <w:pPr>
              <w:keepNext/>
              <w:keepLines/>
              <w:spacing w:before="60" w:after="60"/>
              <w:rPr>
                <w:sz w:val="18"/>
                <w:szCs w:val="18"/>
              </w:rPr>
            </w:pPr>
          </w:p>
        </w:tc>
      </w:tr>
      <w:tr w:rsidR="002809D0" w:rsidRPr="00C4217E" w14:paraId="3F1F5FE7" w14:textId="77777777" w:rsidTr="00DA2E02">
        <w:trPr>
          <w:trHeight w:val="284"/>
        </w:trPr>
        <w:tc>
          <w:tcPr>
            <w:tcW w:w="251" w:type="pct"/>
            <w:shd w:val="clear" w:color="auto" w:fill="FFFFFF"/>
          </w:tcPr>
          <w:p w14:paraId="57F763E7" w14:textId="77777777" w:rsidR="002809D0" w:rsidRPr="00840707" w:rsidRDefault="002809D0" w:rsidP="00DA2E02">
            <w:pPr>
              <w:keepNext/>
              <w:keepLines/>
              <w:spacing w:before="60" w:after="60"/>
              <w:rPr>
                <w:i/>
                <w:iCs/>
                <w:sz w:val="18"/>
                <w:szCs w:val="20"/>
              </w:rPr>
            </w:pPr>
            <w:r w:rsidRPr="00252398">
              <w:rPr>
                <w:i/>
                <w:iCs/>
                <w:sz w:val="18"/>
                <w:szCs w:val="20"/>
              </w:rPr>
              <w:t>…</w:t>
            </w:r>
          </w:p>
        </w:tc>
        <w:tc>
          <w:tcPr>
            <w:tcW w:w="2077" w:type="pct"/>
            <w:shd w:val="clear" w:color="auto" w:fill="FFFFFF"/>
          </w:tcPr>
          <w:p w14:paraId="48C07A85" w14:textId="77777777" w:rsidR="002809D0" w:rsidRPr="00840707" w:rsidRDefault="002809D0" w:rsidP="00DA2E02">
            <w:pPr>
              <w:keepNext/>
              <w:keepLines/>
              <w:spacing w:before="60" w:after="60"/>
              <w:rPr>
                <w:i/>
                <w:iCs/>
                <w:sz w:val="18"/>
                <w:szCs w:val="20"/>
              </w:rPr>
            </w:pPr>
          </w:p>
        </w:tc>
        <w:tc>
          <w:tcPr>
            <w:tcW w:w="440" w:type="pct"/>
            <w:gridSpan w:val="2"/>
            <w:tcBorders>
              <w:bottom w:val="single" w:sz="4" w:space="0" w:color="auto"/>
              <w:right w:val="single" w:sz="4" w:space="0" w:color="auto"/>
            </w:tcBorders>
            <w:shd w:val="clear" w:color="auto" w:fill="FFFFFF"/>
            <w:vAlign w:val="center"/>
          </w:tcPr>
          <w:p w14:paraId="1B2925D9" w14:textId="77777777" w:rsidR="002809D0" w:rsidRPr="00840707" w:rsidRDefault="002809D0" w:rsidP="00DA2E02">
            <w:pPr>
              <w:keepNext/>
              <w:keepLines/>
              <w:spacing w:before="60" w:after="60"/>
              <w:rPr>
                <w:i/>
                <w:iCs/>
                <w:sz w:val="18"/>
                <w:szCs w:val="20"/>
              </w:rPr>
            </w:pPr>
          </w:p>
        </w:tc>
        <w:tc>
          <w:tcPr>
            <w:tcW w:w="578" w:type="pct"/>
            <w:tcBorders>
              <w:left w:val="single" w:sz="4" w:space="0" w:color="auto"/>
              <w:bottom w:val="single" w:sz="4" w:space="0" w:color="auto"/>
            </w:tcBorders>
            <w:shd w:val="clear" w:color="auto" w:fill="FFFFFF"/>
            <w:vAlign w:val="center"/>
          </w:tcPr>
          <w:p w14:paraId="149DAE08" w14:textId="77777777" w:rsidR="002809D0" w:rsidRPr="00840707" w:rsidRDefault="002809D0" w:rsidP="00DA2E02">
            <w:pPr>
              <w:keepNext/>
              <w:keepLines/>
              <w:spacing w:before="60" w:after="60"/>
              <w:rPr>
                <w:i/>
                <w:iCs/>
                <w:sz w:val="18"/>
                <w:szCs w:val="20"/>
              </w:rPr>
            </w:pPr>
          </w:p>
        </w:tc>
        <w:tc>
          <w:tcPr>
            <w:tcW w:w="501" w:type="pct"/>
            <w:tcBorders>
              <w:bottom w:val="single" w:sz="4" w:space="0" w:color="auto"/>
            </w:tcBorders>
            <w:shd w:val="clear" w:color="auto" w:fill="FFFFFF"/>
            <w:vAlign w:val="center"/>
          </w:tcPr>
          <w:p w14:paraId="002A253A" w14:textId="77777777" w:rsidR="002809D0" w:rsidRPr="00840707" w:rsidRDefault="002809D0" w:rsidP="00DA2E02">
            <w:pPr>
              <w:keepNext/>
              <w:keepLines/>
              <w:spacing w:before="60" w:after="60"/>
              <w:rPr>
                <w:i/>
                <w:iCs/>
                <w:sz w:val="18"/>
                <w:szCs w:val="20"/>
              </w:rPr>
            </w:pPr>
          </w:p>
        </w:tc>
        <w:tc>
          <w:tcPr>
            <w:tcW w:w="544" w:type="pct"/>
            <w:tcBorders>
              <w:bottom w:val="single" w:sz="4" w:space="0" w:color="auto"/>
            </w:tcBorders>
            <w:shd w:val="clear" w:color="auto" w:fill="FFFFFF"/>
            <w:vAlign w:val="center"/>
          </w:tcPr>
          <w:p w14:paraId="6BE2DE03" w14:textId="77777777" w:rsidR="002809D0" w:rsidRPr="00840707" w:rsidRDefault="002809D0" w:rsidP="00DA2E02">
            <w:pPr>
              <w:keepNext/>
              <w:keepLines/>
              <w:spacing w:before="60" w:after="60"/>
              <w:rPr>
                <w:i/>
                <w:iCs/>
                <w:sz w:val="18"/>
                <w:szCs w:val="20"/>
              </w:rPr>
            </w:pPr>
          </w:p>
        </w:tc>
        <w:tc>
          <w:tcPr>
            <w:tcW w:w="609" w:type="pct"/>
            <w:tcBorders>
              <w:bottom w:val="single" w:sz="4" w:space="0" w:color="auto"/>
            </w:tcBorders>
            <w:shd w:val="clear" w:color="auto" w:fill="FFFFFF"/>
            <w:vAlign w:val="center"/>
          </w:tcPr>
          <w:p w14:paraId="796BFEEA" w14:textId="77777777" w:rsidR="002809D0" w:rsidRPr="00840707" w:rsidRDefault="002809D0" w:rsidP="00DA2E02">
            <w:pPr>
              <w:keepNext/>
              <w:keepLines/>
              <w:spacing w:before="60" w:after="60"/>
              <w:rPr>
                <w:i/>
                <w:iCs/>
                <w:sz w:val="18"/>
                <w:szCs w:val="20"/>
              </w:rPr>
            </w:pPr>
          </w:p>
        </w:tc>
      </w:tr>
      <w:tr w:rsidR="002809D0" w:rsidRPr="00C4217E" w14:paraId="729B1A11" w14:textId="77777777" w:rsidTr="00DA2E02">
        <w:trPr>
          <w:trHeight w:val="284"/>
        </w:trPr>
        <w:tc>
          <w:tcPr>
            <w:tcW w:w="2331" w:type="pct"/>
            <w:gridSpan w:val="3"/>
            <w:tcBorders>
              <w:right w:val="single" w:sz="4" w:space="0" w:color="auto"/>
            </w:tcBorders>
            <w:shd w:val="pct15" w:color="auto" w:fill="auto"/>
            <w:vAlign w:val="center"/>
          </w:tcPr>
          <w:p w14:paraId="31AEF55D" w14:textId="77777777" w:rsidR="002809D0" w:rsidRPr="00840707" w:rsidRDefault="002809D0" w:rsidP="00DA2E02">
            <w:pPr>
              <w:keepNext/>
              <w:keepLines/>
              <w:spacing w:before="60" w:after="60"/>
              <w:jc w:val="center"/>
              <w:rPr>
                <w:sz w:val="18"/>
                <w:szCs w:val="18"/>
              </w:rPr>
            </w:pPr>
            <w:r w:rsidRPr="00840707">
              <w:rPr>
                <w:b/>
                <w:sz w:val="18"/>
                <w:szCs w:val="18"/>
              </w:rPr>
              <w:t>ΣΥΝΟΛΟ</w:t>
            </w:r>
          </w:p>
        </w:tc>
        <w:tc>
          <w:tcPr>
            <w:tcW w:w="437" w:type="pct"/>
            <w:tcBorders>
              <w:right w:val="single" w:sz="4" w:space="0" w:color="auto"/>
            </w:tcBorders>
            <w:shd w:val="pct15" w:color="auto" w:fill="auto"/>
            <w:vAlign w:val="center"/>
          </w:tcPr>
          <w:p w14:paraId="2007BF76" w14:textId="77777777" w:rsidR="002809D0" w:rsidRPr="00840707" w:rsidRDefault="002809D0" w:rsidP="00DA2E02">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448E111" w14:textId="77777777" w:rsidR="002809D0" w:rsidRPr="00840707" w:rsidRDefault="002809D0" w:rsidP="00DA2E02">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AEF22CA" w14:textId="77777777" w:rsidR="002809D0" w:rsidRPr="00840707" w:rsidRDefault="002809D0" w:rsidP="00DA2E02">
            <w:pPr>
              <w:keepNext/>
              <w:keepLines/>
              <w:spacing w:before="60" w:after="60"/>
              <w:rPr>
                <w:sz w:val="18"/>
                <w:szCs w:val="18"/>
              </w:rPr>
            </w:pPr>
          </w:p>
        </w:tc>
        <w:tc>
          <w:tcPr>
            <w:tcW w:w="544" w:type="pct"/>
            <w:shd w:val="clear" w:color="auto" w:fill="D9D9D9" w:themeFill="background1" w:themeFillShade="D9"/>
            <w:vAlign w:val="center"/>
          </w:tcPr>
          <w:p w14:paraId="23168284" w14:textId="77777777" w:rsidR="002809D0" w:rsidRPr="00840707" w:rsidRDefault="002809D0" w:rsidP="00DA2E02">
            <w:pPr>
              <w:keepNext/>
              <w:keepLines/>
              <w:spacing w:before="60" w:after="60"/>
              <w:rPr>
                <w:sz w:val="18"/>
                <w:szCs w:val="18"/>
              </w:rPr>
            </w:pPr>
          </w:p>
        </w:tc>
        <w:tc>
          <w:tcPr>
            <w:tcW w:w="609" w:type="pct"/>
            <w:shd w:val="clear" w:color="auto" w:fill="D9D9D9" w:themeFill="background1" w:themeFillShade="D9"/>
            <w:vAlign w:val="center"/>
          </w:tcPr>
          <w:p w14:paraId="3199C158" w14:textId="77777777" w:rsidR="002809D0" w:rsidRPr="00840707" w:rsidRDefault="002809D0" w:rsidP="00DA2E02">
            <w:pPr>
              <w:keepNext/>
              <w:keepLines/>
              <w:spacing w:before="60" w:after="60"/>
              <w:rPr>
                <w:sz w:val="18"/>
                <w:szCs w:val="18"/>
              </w:rPr>
            </w:pPr>
          </w:p>
        </w:tc>
      </w:tr>
    </w:tbl>
    <w:p w14:paraId="4343FADB" w14:textId="77777777" w:rsidR="002809D0" w:rsidRDefault="002809D0" w:rsidP="002809D0">
      <w:bookmarkStart w:id="687" w:name="_Toc240445879"/>
      <w:bookmarkStart w:id="688" w:name="_Toc366852700"/>
      <w:bookmarkStart w:id="689" w:name="_Ref508304072"/>
      <w:bookmarkStart w:id="690" w:name="_Toc10632753"/>
      <w:bookmarkStart w:id="691" w:name="_Toc42167520"/>
    </w:p>
    <w:p w14:paraId="21FB86FE" w14:textId="77777777" w:rsidR="002809D0" w:rsidRPr="00C4217E" w:rsidRDefault="002809D0" w:rsidP="004A1D19">
      <w:pPr>
        <w:pStyle w:val="3"/>
        <w:numPr>
          <w:ilvl w:val="2"/>
          <w:numId w:val="55"/>
        </w:numPr>
        <w:ind w:left="1134" w:hanging="414"/>
      </w:pPr>
      <w:bookmarkStart w:id="692" w:name="_Toc53671373"/>
      <w:bookmarkStart w:id="693" w:name="_Toc131090434"/>
      <w:r w:rsidRPr="00C4217E">
        <w:t>Άλλες δαπάνες</w:t>
      </w:r>
      <w:bookmarkEnd w:id="687"/>
      <w:bookmarkEnd w:id="688"/>
      <w:bookmarkEnd w:id="689"/>
      <w:bookmarkEnd w:id="690"/>
      <w:bookmarkEnd w:id="691"/>
      <w:bookmarkEnd w:id="692"/>
      <w:bookmarkEnd w:id="693"/>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
        <w:gridCol w:w="3193"/>
        <w:gridCol w:w="1289"/>
        <w:gridCol w:w="1222"/>
        <w:gridCol w:w="1108"/>
        <w:gridCol w:w="1231"/>
        <w:gridCol w:w="1283"/>
      </w:tblGrid>
      <w:tr w:rsidR="002809D0" w:rsidRPr="00C4217E" w14:paraId="1FEB97B2" w14:textId="77777777" w:rsidTr="00DA2E02">
        <w:trPr>
          <w:cantSplit/>
        </w:trPr>
        <w:tc>
          <w:tcPr>
            <w:tcW w:w="260" w:type="pct"/>
            <w:vMerge w:val="restart"/>
            <w:shd w:val="clear" w:color="auto" w:fill="E6E6E6"/>
            <w:vAlign w:val="center"/>
          </w:tcPr>
          <w:p w14:paraId="4976732C" w14:textId="77777777" w:rsidR="002809D0" w:rsidRPr="00840707" w:rsidRDefault="002809D0" w:rsidP="00DA2E02">
            <w:pPr>
              <w:keepNext/>
              <w:keepLines/>
              <w:spacing w:before="60" w:after="60"/>
              <w:jc w:val="center"/>
              <w:rPr>
                <w:sz w:val="18"/>
                <w:szCs w:val="18"/>
              </w:rPr>
            </w:pPr>
            <w:r w:rsidRPr="00840707">
              <w:rPr>
                <w:sz w:val="18"/>
                <w:szCs w:val="18"/>
              </w:rPr>
              <w:t>Α/Α</w:t>
            </w:r>
          </w:p>
        </w:tc>
        <w:tc>
          <w:tcPr>
            <w:tcW w:w="1619" w:type="pct"/>
            <w:vMerge w:val="restart"/>
            <w:shd w:val="clear" w:color="auto" w:fill="E6E6E6"/>
            <w:vAlign w:val="center"/>
          </w:tcPr>
          <w:p w14:paraId="602D41F7" w14:textId="77777777" w:rsidR="002809D0" w:rsidRPr="00840707" w:rsidRDefault="002809D0" w:rsidP="00DA2E02">
            <w:pPr>
              <w:keepNext/>
              <w:keepLines/>
              <w:spacing w:before="60" w:after="60"/>
              <w:jc w:val="center"/>
              <w:rPr>
                <w:sz w:val="18"/>
                <w:szCs w:val="18"/>
              </w:rPr>
            </w:pPr>
            <w:r w:rsidRPr="00840707">
              <w:rPr>
                <w:sz w:val="18"/>
                <w:szCs w:val="18"/>
              </w:rPr>
              <w:t>ΠΕΡΙΓΡΑΦΗ</w:t>
            </w:r>
          </w:p>
        </w:tc>
        <w:tc>
          <w:tcPr>
            <w:tcW w:w="650" w:type="pct"/>
            <w:vMerge w:val="restart"/>
            <w:shd w:val="clear" w:color="auto" w:fill="E6E6E6"/>
            <w:vAlign w:val="center"/>
          </w:tcPr>
          <w:p w14:paraId="4348788C" w14:textId="77777777" w:rsidR="002809D0" w:rsidRPr="00840707" w:rsidRDefault="002809D0" w:rsidP="00DA2E02">
            <w:pPr>
              <w:keepNext/>
              <w:keepLines/>
              <w:spacing w:before="60" w:after="60"/>
              <w:jc w:val="center"/>
              <w:rPr>
                <w:sz w:val="18"/>
                <w:szCs w:val="18"/>
              </w:rPr>
            </w:pPr>
            <w:r w:rsidRPr="00840707">
              <w:rPr>
                <w:sz w:val="18"/>
                <w:szCs w:val="18"/>
              </w:rPr>
              <w:t>ΠΟΣΟΤΗΤΑ</w:t>
            </w:r>
          </w:p>
        </w:tc>
        <w:tc>
          <w:tcPr>
            <w:tcW w:w="1173" w:type="pct"/>
            <w:gridSpan w:val="2"/>
            <w:shd w:val="clear" w:color="auto" w:fill="E6E6E6"/>
            <w:vAlign w:val="center"/>
          </w:tcPr>
          <w:p w14:paraId="4E456834" w14:textId="77777777" w:rsidR="002809D0" w:rsidRPr="00840707" w:rsidRDefault="002809D0" w:rsidP="00DA2E02">
            <w:pPr>
              <w:keepNext/>
              <w:keepLines/>
              <w:spacing w:before="60" w:after="60"/>
              <w:jc w:val="center"/>
              <w:rPr>
                <w:sz w:val="18"/>
                <w:szCs w:val="18"/>
              </w:rPr>
            </w:pPr>
            <w:r w:rsidRPr="00840707">
              <w:rPr>
                <w:sz w:val="18"/>
                <w:szCs w:val="18"/>
              </w:rPr>
              <w:t>ΑΞΙΑ ΧΩΡΙΣ ΦΠΑ [€]</w:t>
            </w:r>
          </w:p>
        </w:tc>
        <w:tc>
          <w:tcPr>
            <w:tcW w:w="621" w:type="pct"/>
            <w:vMerge w:val="restart"/>
            <w:shd w:val="clear" w:color="auto" w:fill="E6E6E6"/>
            <w:vAlign w:val="center"/>
          </w:tcPr>
          <w:p w14:paraId="57BB6875" w14:textId="77777777" w:rsidR="002809D0" w:rsidRPr="00840707" w:rsidRDefault="002809D0" w:rsidP="00DA2E02">
            <w:pPr>
              <w:keepNext/>
              <w:keepLines/>
              <w:spacing w:before="60" w:after="60"/>
              <w:jc w:val="center"/>
              <w:rPr>
                <w:sz w:val="18"/>
                <w:szCs w:val="18"/>
              </w:rPr>
            </w:pPr>
            <w:r w:rsidRPr="00840707">
              <w:rPr>
                <w:sz w:val="18"/>
                <w:szCs w:val="18"/>
              </w:rPr>
              <w:t>ΦΠΑ [€]</w:t>
            </w:r>
          </w:p>
        </w:tc>
        <w:tc>
          <w:tcPr>
            <w:tcW w:w="677" w:type="pct"/>
            <w:vMerge w:val="restart"/>
            <w:shd w:val="clear" w:color="auto" w:fill="E6E6E6"/>
            <w:vAlign w:val="center"/>
          </w:tcPr>
          <w:p w14:paraId="4BA33AFA" w14:textId="77777777" w:rsidR="002809D0" w:rsidRPr="00840707" w:rsidRDefault="002809D0" w:rsidP="00DA2E02">
            <w:pPr>
              <w:keepNext/>
              <w:keepLines/>
              <w:spacing w:before="60" w:after="60"/>
              <w:jc w:val="center"/>
              <w:rPr>
                <w:sz w:val="18"/>
                <w:szCs w:val="18"/>
              </w:rPr>
            </w:pPr>
            <w:r w:rsidRPr="00840707">
              <w:rPr>
                <w:sz w:val="18"/>
                <w:szCs w:val="18"/>
              </w:rPr>
              <w:t xml:space="preserve">ΣΥΝΟΛΙΚΗ ΑΞΙΑ </w:t>
            </w:r>
          </w:p>
          <w:p w14:paraId="501A66EE" w14:textId="77777777" w:rsidR="002809D0" w:rsidRPr="00840707" w:rsidRDefault="002809D0" w:rsidP="00DA2E02">
            <w:pPr>
              <w:keepNext/>
              <w:keepLines/>
              <w:spacing w:before="60" w:after="60"/>
              <w:jc w:val="center"/>
              <w:rPr>
                <w:sz w:val="18"/>
                <w:szCs w:val="18"/>
              </w:rPr>
            </w:pPr>
            <w:r w:rsidRPr="00840707">
              <w:rPr>
                <w:sz w:val="18"/>
                <w:szCs w:val="18"/>
              </w:rPr>
              <w:t>ΜΕ ΦΠΑ [€]</w:t>
            </w:r>
          </w:p>
        </w:tc>
      </w:tr>
      <w:tr w:rsidR="002809D0" w:rsidRPr="00C4217E" w14:paraId="2B153414" w14:textId="77777777" w:rsidTr="00DA2E02">
        <w:trPr>
          <w:cantSplit/>
        </w:trPr>
        <w:tc>
          <w:tcPr>
            <w:tcW w:w="229" w:type="pct"/>
            <w:vMerge/>
            <w:shd w:val="clear" w:color="auto" w:fill="E6E6E6"/>
            <w:vAlign w:val="center"/>
          </w:tcPr>
          <w:p w14:paraId="2C275C56" w14:textId="77777777" w:rsidR="002809D0" w:rsidRPr="00840707" w:rsidRDefault="002809D0" w:rsidP="00DA2E02">
            <w:pPr>
              <w:spacing w:before="60" w:after="60"/>
              <w:rPr>
                <w:sz w:val="18"/>
                <w:szCs w:val="18"/>
              </w:rPr>
            </w:pPr>
          </w:p>
        </w:tc>
        <w:tc>
          <w:tcPr>
            <w:tcW w:w="1623" w:type="pct"/>
            <w:vMerge/>
            <w:shd w:val="clear" w:color="auto" w:fill="E6E6E6"/>
            <w:vAlign w:val="center"/>
          </w:tcPr>
          <w:p w14:paraId="7D0E0C75" w14:textId="77777777" w:rsidR="002809D0" w:rsidRPr="00840707" w:rsidRDefault="002809D0" w:rsidP="00DA2E02">
            <w:pPr>
              <w:spacing w:before="60" w:after="60"/>
              <w:rPr>
                <w:sz w:val="18"/>
                <w:szCs w:val="18"/>
              </w:rPr>
            </w:pPr>
          </w:p>
        </w:tc>
        <w:tc>
          <w:tcPr>
            <w:tcW w:w="655" w:type="pct"/>
            <w:vMerge/>
            <w:shd w:val="clear" w:color="auto" w:fill="E6E6E6"/>
            <w:vAlign w:val="center"/>
          </w:tcPr>
          <w:p w14:paraId="1F00CDB5" w14:textId="77777777" w:rsidR="002809D0" w:rsidRPr="00840707" w:rsidRDefault="002809D0" w:rsidP="00DA2E02">
            <w:pPr>
              <w:spacing w:before="60" w:after="60"/>
              <w:rPr>
                <w:sz w:val="18"/>
                <w:szCs w:val="18"/>
              </w:rPr>
            </w:pPr>
          </w:p>
        </w:tc>
        <w:tc>
          <w:tcPr>
            <w:tcW w:w="621" w:type="pct"/>
            <w:shd w:val="clear" w:color="auto" w:fill="E6E6E6"/>
            <w:vAlign w:val="center"/>
          </w:tcPr>
          <w:p w14:paraId="7CE04D20" w14:textId="77777777" w:rsidR="002809D0" w:rsidRPr="00840707" w:rsidRDefault="002809D0" w:rsidP="00DA2E02">
            <w:pPr>
              <w:spacing w:before="60" w:after="60"/>
              <w:jc w:val="center"/>
              <w:rPr>
                <w:sz w:val="18"/>
                <w:szCs w:val="18"/>
              </w:rPr>
            </w:pPr>
            <w:r w:rsidRPr="00840707">
              <w:rPr>
                <w:sz w:val="18"/>
                <w:szCs w:val="18"/>
              </w:rPr>
              <w:t>ΤΙΜΗ ΜΟΝΑΔΑΣ</w:t>
            </w:r>
          </w:p>
        </w:tc>
        <w:tc>
          <w:tcPr>
            <w:tcW w:w="563" w:type="pct"/>
            <w:shd w:val="clear" w:color="auto" w:fill="E6E6E6"/>
            <w:vAlign w:val="center"/>
          </w:tcPr>
          <w:p w14:paraId="43FBC38E" w14:textId="77777777" w:rsidR="002809D0" w:rsidRPr="00840707" w:rsidRDefault="002809D0" w:rsidP="00DA2E02">
            <w:pPr>
              <w:spacing w:before="60" w:after="60"/>
              <w:jc w:val="center"/>
              <w:rPr>
                <w:sz w:val="18"/>
                <w:szCs w:val="18"/>
              </w:rPr>
            </w:pPr>
            <w:r w:rsidRPr="00840707">
              <w:rPr>
                <w:sz w:val="18"/>
                <w:szCs w:val="18"/>
              </w:rPr>
              <w:t>ΣΥΝΟΛΟ</w:t>
            </w:r>
          </w:p>
        </w:tc>
        <w:tc>
          <w:tcPr>
            <w:tcW w:w="626" w:type="pct"/>
            <w:vMerge/>
            <w:shd w:val="clear" w:color="auto" w:fill="E6E6E6"/>
            <w:vAlign w:val="center"/>
          </w:tcPr>
          <w:p w14:paraId="2C89ED0A" w14:textId="77777777" w:rsidR="002809D0" w:rsidRPr="00840707" w:rsidRDefault="002809D0" w:rsidP="00DA2E02">
            <w:pPr>
              <w:spacing w:before="60" w:after="60"/>
              <w:rPr>
                <w:sz w:val="18"/>
                <w:szCs w:val="18"/>
              </w:rPr>
            </w:pPr>
          </w:p>
        </w:tc>
        <w:tc>
          <w:tcPr>
            <w:tcW w:w="682" w:type="pct"/>
            <w:vMerge/>
            <w:shd w:val="clear" w:color="auto" w:fill="E6E6E6"/>
            <w:vAlign w:val="center"/>
          </w:tcPr>
          <w:p w14:paraId="425752ED" w14:textId="77777777" w:rsidR="002809D0" w:rsidRPr="00840707" w:rsidRDefault="002809D0" w:rsidP="00DA2E02">
            <w:pPr>
              <w:spacing w:before="60" w:after="60"/>
              <w:rPr>
                <w:sz w:val="18"/>
                <w:szCs w:val="18"/>
              </w:rPr>
            </w:pPr>
          </w:p>
        </w:tc>
      </w:tr>
      <w:tr w:rsidR="002809D0" w:rsidRPr="00C4217E" w14:paraId="2ED787B4" w14:textId="77777777" w:rsidTr="00DA2E02">
        <w:trPr>
          <w:trHeight w:val="284"/>
        </w:trPr>
        <w:tc>
          <w:tcPr>
            <w:tcW w:w="229" w:type="pct"/>
            <w:vAlign w:val="center"/>
          </w:tcPr>
          <w:p w14:paraId="677B9EE8" w14:textId="77777777" w:rsidR="002809D0" w:rsidRPr="00840707" w:rsidRDefault="002809D0" w:rsidP="00DA2E02">
            <w:pPr>
              <w:spacing w:before="60" w:after="60"/>
              <w:rPr>
                <w:sz w:val="18"/>
                <w:szCs w:val="18"/>
              </w:rPr>
            </w:pPr>
          </w:p>
        </w:tc>
        <w:tc>
          <w:tcPr>
            <w:tcW w:w="1623" w:type="pct"/>
            <w:vAlign w:val="center"/>
          </w:tcPr>
          <w:p w14:paraId="0C8C1A9A" w14:textId="77777777" w:rsidR="002809D0" w:rsidRPr="00840707" w:rsidRDefault="002809D0" w:rsidP="00DA2E02">
            <w:pPr>
              <w:spacing w:before="60" w:after="60"/>
              <w:rPr>
                <w:sz w:val="18"/>
                <w:szCs w:val="18"/>
              </w:rPr>
            </w:pPr>
          </w:p>
        </w:tc>
        <w:tc>
          <w:tcPr>
            <w:tcW w:w="655" w:type="pct"/>
            <w:vAlign w:val="center"/>
          </w:tcPr>
          <w:p w14:paraId="75E54422" w14:textId="77777777" w:rsidR="002809D0" w:rsidRPr="00840707" w:rsidRDefault="002809D0" w:rsidP="00DA2E02">
            <w:pPr>
              <w:spacing w:before="60" w:after="60"/>
              <w:rPr>
                <w:sz w:val="18"/>
                <w:szCs w:val="18"/>
              </w:rPr>
            </w:pPr>
          </w:p>
        </w:tc>
        <w:tc>
          <w:tcPr>
            <w:tcW w:w="621" w:type="pct"/>
            <w:vAlign w:val="center"/>
          </w:tcPr>
          <w:p w14:paraId="7773C369" w14:textId="77777777" w:rsidR="002809D0" w:rsidRPr="00840707" w:rsidRDefault="002809D0" w:rsidP="00DA2E02">
            <w:pPr>
              <w:spacing w:before="60" w:after="60"/>
              <w:rPr>
                <w:sz w:val="18"/>
                <w:szCs w:val="18"/>
              </w:rPr>
            </w:pPr>
          </w:p>
        </w:tc>
        <w:tc>
          <w:tcPr>
            <w:tcW w:w="563" w:type="pct"/>
            <w:vAlign w:val="center"/>
          </w:tcPr>
          <w:p w14:paraId="2F1C851D" w14:textId="77777777" w:rsidR="002809D0" w:rsidRPr="00840707" w:rsidRDefault="002809D0" w:rsidP="00DA2E02">
            <w:pPr>
              <w:spacing w:before="60" w:after="60"/>
              <w:rPr>
                <w:sz w:val="18"/>
                <w:szCs w:val="18"/>
              </w:rPr>
            </w:pPr>
          </w:p>
        </w:tc>
        <w:tc>
          <w:tcPr>
            <w:tcW w:w="626" w:type="pct"/>
            <w:vAlign w:val="center"/>
          </w:tcPr>
          <w:p w14:paraId="742B67A6" w14:textId="77777777" w:rsidR="002809D0" w:rsidRPr="00840707" w:rsidRDefault="002809D0" w:rsidP="00DA2E02">
            <w:pPr>
              <w:spacing w:before="60" w:after="60"/>
              <w:rPr>
                <w:sz w:val="18"/>
                <w:szCs w:val="18"/>
              </w:rPr>
            </w:pPr>
          </w:p>
        </w:tc>
        <w:tc>
          <w:tcPr>
            <w:tcW w:w="682" w:type="pct"/>
            <w:vAlign w:val="center"/>
          </w:tcPr>
          <w:p w14:paraId="40343B66" w14:textId="77777777" w:rsidR="002809D0" w:rsidRPr="00840707" w:rsidRDefault="002809D0" w:rsidP="00DA2E02">
            <w:pPr>
              <w:spacing w:before="60" w:after="60"/>
              <w:rPr>
                <w:sz w:val="18"/>
                <w:szCs w:val="18"/>
              </w:rPr>
            </w:pPr>
          </w:p>
        </w:tc>
      </w:tr>
      <w:tr w:rsidR="002809D0" w:rsidRPr="00C4217E" w14:paraId="419597F6" w14:textId="77777777" w:rsidTr="00DA2E02">
        <w:trPr>
          <w:trHeight w:val="284"/>
        </w:trPr>
        <w:tc>
          <w:tcPr>
            <w:tcW w:w="229" w:type="pct"/>
            <w:vAlign w:val="center"/>
          </w:tcPr>
          <w:p w14:paraId="1D7DE174" w14:textId="77777777" w:rsidR="002809D0" w:rsidRPr="00840707" w:rsidRDefault="002809D0" w:rsidP="00DA2E02">
            <w:pPr>
              <w:spacing w:before="60" w:after="60"/>
              <w:rPr>
                <w:sz w:val="18"/>
                <w:szCs w:val="18"/>
              </w:rPr>
            </w:pPr>
          </w:p>
        </w:tc>
        <w:tc>
          <w:tcPr>
            <w:tcW w:w="1623" w:type="pct"/>
            <w:vAlign w:val="center"/>
          </w:tcPr>
          <w:p w14:paraId="013EE98C" w14:textId="77777777" w:rsidR="002809D0" w:rsidRPr="00840707" w:rsidRDefault="002809D0" w:rsidP="00DA2E02">
            <w:pPr>
              <w:spacing w:before="60" w:after="60"/>
              <w:rPr>
                <w:sz w:val="18"/>
                <w:szCs w:val="18"/>
              </w:rPr>
            </w:pPr>
          </w:p>
        </w:tc>
        <w:tc>
          <w:tcPr>
            <w:tcW w:w="655" w:type="pct"/>
            <w:tcBorders>
              <w:bottom w:val="single" w:sz="4" w:space="0" w:color="auto"/>
            </w:tcBorders>
            <w:vAlign w:val="center"/>
          </w:tcPr>
          <w:p w14:paraId="6592617F" w14:textId="77777777" w:rsidR="002809D0" w:rsidRPr="00840707" w:rsidRDefault="002809D0" w:rsidP="00DA2E02">
            <w:pPr>
              <w:spacing w:before="60" w:after="60"/>
              <w:rPr>
                <w:sz w:val="18"/>
                <w:szCs w:val="18"/>
              </w:rPr>
            </w:pPr>
          </w:p>
        </w:tc>
        <w:tc>
          <w:tcPr>
            <w:tcW w:w="621" w:type="pct"/>
            <w:tcBorders>
              <w:bottom w:val="single" w:sz="4" w:space="0" w:color="auto"/>
            </w:tcBorders>
            <w:vAlign w:val="center"/>
          </w:tcPr>
          <w:p w14:paraId="3BB32379" w14:textId="77777777" w:rsidR="002809D0" w:rsidRPr="00840707" w:rsidRDefault="002809D0" w:rsidP="00DA2E02">
            <w:pPr>
              <w:spacing w:before="60" w:after="60"/>
              <w:rPr>
                <w:sz w:val="18"/>
                <w:szCs w:val="18"/>
              </w:rPr>
            </w:pPr>
          </w:p>
        </w:tc>
        <w:tc>
          <w:tcPr>
            <w:tcW w:w="563" w:type="pct"/>
            <w:vAlign w:val="center"/>
          </w:tcPr>
          <w:p w14:paraId="6264B232" w14:textId="77777777" w:rsidR="002809D0" w:rsidRPr="00840707" w:rsidRDefault="002809D0" w:rsidP="00DA2E02">
            <w:pPr>
              <w:spacing w:before="60" w:after="60"/>
              <w:rPr>
                <w:sz w:val="18"/>
                <w:szCs w:val="18"/>
              </w:rPr>
            </w:pPr>
          </w:p>
        </w:tc>
        <w:tc>
          <w:tcPr>
            <w:tcW w:w="626" w:type="pct"/>
            <w:vAlign w:val="center"/>
          </w:tcPr>
          <w:p w14:paraId="4C150ED1" w14:textId="77777777" w:rsidR="002809D0" w:rsidRPr="00840707" w:rsidRDefault="002809D0" w:rsidP="00DA2E02">
            <w:pPr>
              <w:spacing w:before="60" w:after="60"/>
              <w:rPr>
                <w:sz w:val="18"/>
                <w:szCs w:val="18"/>
              </w:rPr>
            </w:pPr>
          </w:p>
        </w:tc>
        <w:tc>
          <w:tcPr>
            <w:tcW w:w="682" w:type="pct"/>
            <w:vAlign w:val="center"/>
          </w:tcPr>
          <w:p w14:paraId="5EE63BEB" w14:textId="77777777" w:rsidR="002809D0" w:rsidRPr="00840707" w:rsidRDefault="002809D0" w:rsidP="00DA2E02">
            <w:pPr>
              <w:spacing w:before="60" w:after="60"/>
              <w:rPr>
                <w:sz w:val="18"/>
                <w:szCs w:val="18"/>
              </w:rPr>
            </w:pPr>
          </w:p>
        </w:tc>
      </w:tr>
      <w:tr w:rsidR="002809D0" w:rsidRPr="00C4217E" w14:paraId="1FAD5BAB" w14:textId="77777777" w:rsidTr="00DA2E02">
        <w:trPr>
          <w:trHeight w:val="284"/>
        </w:trPr>
        <w:tc>
          <w:tcPr>
            <w:tcW w:w="229" w:type="pct"/>
            <w:tcBorders>
              <w:bottom w:val="single" w:sz="4" w:space="0" w:color="auto"/>
            </w:tcBorders>
            <w:vAlign w:val="center"/>
          </w:tcPr>
          <w:p w14:paraId="22F3A04B" w14:textId="77777777" w:rsidR="002809D0" w:rsidRPr="00840707" w:rsidRDefault="002809D0" w:rsidP="00DA2E02">
            <w:pPr>
              <w:spacing w:before="60" w:after="60"/>
              <w:rPr>
                <w:sz w:val="18"/>
                <w:szCs w:val="18"/>
              </w:rPr>
            </w:pPr>
          </w:p>
        </w:tc>
        <w:tc>
          <w:tcPr>
            <w:tcW w:w="1623" w:type="pct"/>
            <w:tcBorders>
              <w:bottom w:val="single" w:sz="4" w:space="0" w:color="auto"/>
            </w:tcBorders>
            <w:vAlign w:val="center"/>
          </w:tcPr>
          <w:p w14:paraId="7759349C" w14:textId="77777777" w:rsidR="002809D0" w:rsidRPr="00840707" w:rsidRDefault="002809D0" w:rsidP="00DA2E02">
            <w:pPr>
              <w:spacing w:before="60" w:after="60"/>
              <w:rPr>
                <w:sz w:val="18"/>
                <w:szCs w:val="18"/>
              </w:rPr>
            </w:pPr>
          </w:p>
        </w:tc>
        <w:tc>
          <w:tcPr>
            <w:tcW w:w="655" w:type="pct"/>
            <w:tcBorders>
              <w:bottom w:val="single" w:sz="4" w:space="0" w:color="auto"/>
            </w:tcBorders>
            <w:vAlign w:val="center"/>
          </w:tcPr>
          <w:p w14:paraId="34443CEF" w14:textId="77777777" w:rsidR="002809D0" w:rsidRPr="00840707" w:rsidRDefault="002809D0" w:rsidP="00DA2E02">
            <w:pPr>
              <w:spacing w:before="60" w:after="60"/>
              <w:rPr>
                <w:sz w:val="18"/>
                <w:szCs w:val="18"/>
              </w:rPr>
            </w:pPr>
          </w:p>
        </w:tc>
        <w:tc>
          <w:tcPr>
            <w:tcW w:w="621" w:type="pct"/>
            <w:tcBorders>
              <w:bottom w:val="single" w:sz="4" w:space="0" w:color="auto"/>
            </w:tcBorders>
            <w:vAlign w:val="center"/>
          </w:tcPr>
          <w:p w14:paraId="38E264D5" w14:textId="77777777" w:rsidR="002809D0" w:rsidRPr="00840707" w:rsidRDefault="002809D0" w:rsidP="00DA2E02">
            <w:pPr>
              <w:spacing w:before="60" w:after="60"/>
              <w:rPr>
                <w:sz w:val="18"/>
                <w:szCs w:val="18"/>
              </w:rPr>
            </w:pPr>
          </w:p>
        </w:tc>
        <w:tc>
          <w:tcPr>
            <w:tcW w:w="563" w:type="pct"/>
            <w:tcBorders>
              <w:bottom w:val="single" w:sz="4" w:space="0" w:color="auto"/>
            </w:tcBorders>
            <w:vAlign w:val="center"/>
          </w:tcPr>
          <w:p w14:paraId="60430835" w14:textId="77777777" w:rsidR="002809D0" w:rsidRPr="00840707" w:rsidRDefault="002809D0" w:rsidP="00DA2E02">
            <w:pPr>
              <w:spacing w:before="60" w:after="60"/>
              <w:rPr>
                <w:sz w:val="18"/>
                <w:szCs w:val="18"/>
              </w:rPr>
            </w:pPr>
          </w:p>
        </w:tc>
        <w:tc>
          <w:tcPr>
            <w:tcW w:w="626" w:type="pct"/>
            <w:vAlign w:val="center"/>
          </w:tcPr>
          <w:p w14:paraId="069EC860" w14:textId="77777777" w:rsidR="002809D0" w:rsidRPr="00840707" w:rsidRDefault="002809D0" w:rsidP="00DA2E02">
            <w:pPr>
              <w:spacing w:before="60" w:after="60"/>
              <w:rPr>
                <w:sz w:val="18"/>
                <w:szCs w:val="18"/>
              </w:rPr>
            </w:pPr>
          </w:p>
        </w:tc>
        <w:tc>
          <w:tcPr>
            <w:tcW w:w="682" w:type="pct"/>
            <w:vAlign w:val="center"/>
          </w:tcPr>
          <w:p w14:paraId="1479CCAA" w14:textId="77777777" w:rsidR="002809D0" w:rsidRPr="00840707" w:rsidRDefault="002809D0" w:rsidP="00DA2E02">
            <w:pPr>
              <w:spacing w:before="60" w:after="60"/>
              <w:rPr>
                <w:sz w:val="18"/>
                <w:szCs w:val="18"/>
              </w:rPr>
            </w:pPr>
          </w:p>
        </w:tc>
      </w:tr>
      <w:tr w:rsidR="002809D0" w:rsidRPr="00C4217E" w14:paraId="07A2DC48" w14:textId="77777777" w:rsidTr="00DA2E02">
        <w:tblPrEx>
          <w:shd w:val="clear" w:color="auto" w:fill="FFFFFF"/>
        </w:tblPrEx>
        <w:trPr>
          <w:trHeight w:val="284"/>
        </w:trPr>
        <w:tc>
          <w:tcPr>
            <w:tcW w:w="1" w:type="pct"/>
            <w:gridSpan w:val="4"/>
            <w:tcBorders>
              <w:right w:val="single" w:sz="4" w:space="0" w:color="auto"/>
            </w:tcBorders>
            <w:shd w:val="pct15" w:color="auto" w:fill="auto"/>
            <w:vAlign w:val="center"/>
          </w:tcPr>
          <w:p w14:paraId="58A274A7" w14:textId="77777777" w:rsidR="002809D0" w:rsidRPr="00840707" w:rsidRDefault="002809D0" w:rsidP="00DA2E02">
            <w:pPr>
              <w:spacing w:before="60" w:after="60"/>
              <w:jc w:val="center"/>
              <w:rPr>
                <w:sz w:val="18"/>
                <w:szCs w:val="18"/>
              </w:rPr>
            </w:pPr>
            <w:bookmarkStart w:id="694" w:name="_Toc240445880"/>
            <w:r w:rsidRPr="00840707">
              <w:rPr>
                <w:b/>
                <w:sz w:val="18"/>
                <w:szCs w:val="18"/>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6B621A16" w14:textId="77777777" w:rsidR="002809D0" w:rsidRPr="00840707" w:rsidRDefault="002809D0" w:rsidP="00DA2E02">
            <w:pPr>
              <w:spacing w:before="60" w:after="60"/>
              <w:rPr>
                <w:sz w:val="18"/>
                <w:szCs w:val="18"/>
              </w:rPr>
            </w:pPr>
          </w:p>
        </w:tc>
        <w:tc>
          <w:tcPr>
            <w:tcW w:w="626" w:type="pct"/>
            <w:shd w:val="clear" w:color="auto" w:fill="FFFFFF"/>
            <w:vAlign w:val="center"/>
          </w:tcPr>
          <w:p w14:paraId="2D8F9BA7" w14:textId="77777777" w:rsidR="002809D0" w:rsidRPr="00840707" w:rsidRDefault="002809D0" w:rsidP="00DA2E02">
            <w:pPr>
              <w:spacing w:before="60" w:after="60"/>
              <w:rPr>
                <w:sz w:val="18"/>
                <w:szCs w:val="18"/>
              </w:rPr>
            </w:pPr>
          </w:p>
        </w:tc>
        <w:tc>
          <w:tcPr>
            <w:tcW w:w="682" w:type="pct"/>
            <w:shd w:val="clear" w:color="auto" w:fill="FFFFFF"/>
            <w:vAlign w:val="center"/>
          </w:tcPr>
          <w:p w14:paraId="7953319A" w14:textId="77777777" w:rsidR="002809D0" w:rsidRPr="00840707" w:rsidRDefault="002809D0" w:rsidP="00DA2E02">
            <w:pPr>
              <w:spacing w:before="60" w:after="60"/>
              <w:rPr>
                <w:sz w:val="18"/>
                <w:szCs w:val="18"/>
              </w:rPr>
            </w:pPr>
          </w:p>
        </w:tc>
      </w:tr>
    </w:tbl>
    <w:p w14:paraId="0DE96909" w14:textId="77777777" w:rsidR="002809D0" w:rsidRPr="00252398" w:rsidRDefault="002809D0" w:rsidP="002809D0">
      <w:bookmarkStart w:id="695" w:name="_Toc46178225"/>
      <w:bookmarkStart w:id="696" w:name="_Toc46178713"/>
      <w:bookmarkStart w:id="697" w:name="_Toc46179200"/>
      <w:bookmarkStart w:id="698" w:name="_Toc63254467"/>
      <w:bookmarkStart w:id="699" w:name="_Ref104352824"/>
      <w:bookmarkStart w:id="700" w:name="_Ref104352827"/>
      <w:bookmarkStart w:id="701" w:name="_Ref104352962"/>
      <w:bookmarkStart w:id="702" w:name="_Toc240445882"/>
      <w:bookmarkStart w:id="703" w:name="_Toc366852703"/>
      <w:bookmarkStart w:id="704" w:name="_Toc10632754"/>
      <w:bookmarkStart w:id="705" w:name="_Toc42167521"/>
      <w:bookmarkEnd w:id="694"/>
      <w:bookmarkEnd w:id="695"/>
      <w:bookmarkEnd w:id="696"/>
      <w:bookmarkEnd w:id="697"/>
    </w:p>
    <w:p w14:paraId="4E6F3E8F" w14:textId="77777777" w:rsidR="002809D0" w:rsidRPr="00C4217E" w:rsidRDefault="002809D0" w:rsidP="004A1D19">
      <w:pPr>
        <w:pStyle w:val="3"/>
        <w:numPr>
          <w:ilvl w:val="2"/>
          <w:numId w:val="55"/>
        </w:numPr>
        <w:ind w:left="1134" w:hanging="414"/>
      </w:pPr>
      <w:bookmarkStart w:id="706" w:name="_Ref52978018"/>
      <w:bookmarkStart w:id="707" w:name="_Toc53671374"/>
      <w:bookmarkStart w:id="708" w:name="_Toc131090435"/>
      <w:r w:rsidRPr="00C4217E">
        <w:t>Συγκεντρωτικός Πίνακας Οικονομικής Προσφοράς</w:t>
      </w:r>
      <w:bookmarkEnd w:id="698"/>
      <w:r w:rsidRPr="00C4217E">
        <w:t xml:space="preserve"> Έργου</w:t>
      </w:r>
      <w:bookmarkEnd w:id="699"/>
      <w:bookmarkEnd w:id="700"/>
      <w:bookmarkEnd w:id="701"/>
      <w:bookmarkEnd w:id="702"/>
      <w:bookmarkEnd w:id="703"/>
      <w:bookmarkEnd w:id="704"/>
      <w:bookmarkEnd w:id="705"/>
      <w:bookmarkEnd w:id="706"/>
      <w:bookmarkEnd w:id="707"/>
      <w:bookmarkEnd w:id="7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4329"/>
        <w:gridCol w:w="1684"/>
        <w:gridCol w:w="1686"/>
        <w:gridCol w:w="1686"/>
      </w:tblGrid>
      <w:tr w:rsidR="002809D0" w:rsidRPr="00B07C02" w14:paraId="4666B50D" w14:textId="77777777" w:rsidTr="00DA2E02">
        <w:trPr>
          <w:cantSplit/>
          <w:trHeight w:val="280"/>
        </w:trPr>
        <w:tc>
          <w:tcPr>
            <w:tcW w:w="290" w:type="pct"/>
            <w:vMerge w:val="restart"/>
            <w:shd w:val="pct15" w:color="auto" w:fill="FFFFFF"/>
            <w:vAlign w:val="center"/>
          </w:tcPr>
          <w:p w14:paraId="1CBFC7F2" w14:textId="77777777" w:rsidR="002809D0" w:rsidRPr="00840707" w:rsidRDefault="002809D0" w:rsidP="00DA2E02">
            <w:pPr>
              <w:keepNext/>
              <w:keepLines/>
              <w:spacing w:before="60" w:after="60"/>
              <w:rPr>
                <w:sz w:val="18"/>
                <w:szCs w:val="18"/>
              </w:rPr>
            </w:pPr>
            <w:r w:rsidRPr="00840707">
              <w:rPr>
                <w:sz w:val="18"/>
                <w:szCs w:val="18"/>
              </w:rPr>
              <w:t>Α/Α</w:t>
            </w:r>
          </w:p>
        </w:tc>
        <w:tc>
          <w:tcPr>
            <w:tcW w:w="2173" w:type="pct"/>
            <w:vMerge w:val="restart"/>
            <w:shd w:val="pct15" w:color="auto" w:fill="FFFFFF"/>
            <w:vAlign w:val="center"/>
          </w:tcPr>
          <w:p w14:paraId="04665A25" w14:textId="77777777" w:rsidR="002809D0" w:rsidRPr="00840707" w:rsidRDefault="002809D0" w:rsidP="00DA2E02">
            <w:pPr>
              <w:keepNext/>
              <w:keepLines/>
              <w:spacing w:before="60" w:after="60"/>
              <w:rPr>
                <w:sz w:val="18"/>
                <w:szCs w:val="18"/>
              </w:rPr>
            </w:pPr>
            <w:r w:rsidRPr="00840707">
              <w:rPr>
                <w:sz w:val="18"/>
                <w:szCs w:val="18"/>
              </w:rPr>
              <w:t>ΠΕΡΙΓΡΑΦΗ</w:t>
            </w:r>
          </w:p>
        </w:tc>
        <w:tc>
          <w:tcPr>
            <w:tcW w:w="845" w:type="pct"/>
            <w:vMerge w:val="restart"/>
            <w:shd w:val="pct15" w:color="auto" w:fill="FFFFFF"/>
            <w:vAlign w:val="center"/>
          </w:tcPr>
          <w:p w14:paraId="659CFF00" w14:textId="77777777" w:rsidR="002809D0" w:rsidRPr="00840707" w:rsidRDefault="002809D0" w:rsidP="00DA2E02">
            <w:pPr>
              <w:keepNext/>
              <w:keepLines/>
              <w:spacing w:before="60" w:after="60"/>
              <w:jc w:val="center"/>
              <w:rPr>
                <w:sz w:val="18"/>
                <w:szCs w:val="18"/>
              </w:rPr>
            </w:pPr>
            <w:r w:rsidRPr="00840707">
              <w:rPr>
                <w:sz w:val="18"/>
                <w:szCs w:val="18"/>
              </w:rPr>
              <w:t>ΣΥΝΟΛΙΚΗ ΑΞΙΑ ΕΡΓΟΥ</w:t>
            </w:r>
          </w:p>
          <w:p w14:paraId="52EFA0BB" w14:textId="77777777" w:rsidR="002809D0" w:rsidRPr="00840707" w:rsidRDefault="002809D0" w:rsidP="00DA2E02">
            <w:pPr>
              <w:keepNext/>
              <w:keepLines/>
              <w:spacing w:before="60" w:after="60"/>
              <w:jc w:val="center"/>
              <w:rPr>
                <w:sz w:val="18"/>
                <w:szCs w:val="18"/>
              </w:rPr>
            </w:pPr>
            <w:r w:rsidRPr="00840707">
              <w:rPr>
                <w:sz w:val="18"/>
                <w:szCs w:val="18"/>
              </w:rPr>
              <w:t>ΧΩΡΙΣ ΦΠΑ [€]</w:t>
            </w:r>
          </w:p>
        </w:tc>
        <w:tc>
          <w:tcPr>
            <w:tcW w:w="846" w:type="pct"/>
            <w:vMerge w:val="restart"/>
            <w:shd w:val="pct15" w:color="auto" w:fill="FFFFFF"/>
            <w:vAlign w:val="center"/>
          </w:tcPr>
          <w:p w14:paraId="4DF5F7D4" w14:textId="77777777" w:rsidR="002809D0" w:rsidRPr="00840707" w:rsidRDefault="002809D0" w:rsidP="00DA2E02">
            <w:pPr>
              <w:keepNext/>
              <w:keepLines/>
              <w:spacing w:before="60" w:after="60"/>
              <w:jc w:val="center"/>
              <w:rPr>
                <w:sz w:val="18"/>
                <w:szCs w:val="18"/>
              </w:rPr>
            </w:pPr>
            <w:r w:rsidRPr="00840707">
              <w:rPr>
                <w:sz w:val="18"/>
                <w:szCs w:val="18"/>
              </w:rPr>
              <w:t>ΦΠΑ [€]</w:t>
            </w:r>
          </w:p>
        </w:tc>
        <w:tc>
          <w:tcPr>
            <w:tcW w:w="846" w:type="pct"/>
            <w:vMerge w:val="restart"/>
            <w:shd w:val="pct15" w:color="auto" w:fill="FFFFFF"/>
            <w:vAlign w:val="center"/>
          </w:tcPr>
          <w:p w14:paraId="70316E4F" w14:textId="77777777" w:rsidR="002809D0" w:rsidRPr="00840707" w:rsidRDefault="002809D0" w:rsidP="00DA2E02">
            <w:pPr>
              <w:keepNext/>
              <w:keepLines/>
              <w:spacing w:before="60" w:after="60"/>
              <w:jc w:val="center"/>
              <w:rPr>
                <w:sz w:val="18"/>
                <w:szCs w:val="18"/>
              </w:rPr>
            </w:pPr>
            <w:r w:rsidRPr="00840707">
              <w:rPr>
                <w:sz w:val="18"/>
                <w:szCs w:val="18"/>
              </w:rPr>
              <w:t>ΣΥΝΟΛΙΚΗ ΑΞΙΑ ΕΡΓΟΥ</w:t>
            </w:r>
          </w:p>
          <w:p w14:paraId="3361B4ED" w14:textId="77777777" w:rsidR="002809D0" w:rsidRPr="00840707" w:rsidRDefault="002809D0" w:rsidP="00DA2E02">
            <w:pPr>
              <w:keepNext/>
              <w:keepLines/>
              <w:spacing w:before="60" w:after="60"/>
              <w:jc w:val="center"/>
              <w:rPr>
                <w:sz w:val="18"/>
                <w:szCs w:val="18"/>
              </w:rPr>
            </w:pPr>
            <w:r w:rsidRPr="00840707">
              <w:rPr>
                <w:sz w:val="18"/>
                <w:szCs w:val="18"/>
              </w:rPr>
              <w:t>ΜΕ ΦΠΑ [€]</w:t>
            </w:r>
          </w:p>
        </w:tc>
      </w:tr>
      <w:tr w:rsidR="002809D0" w:rsidRPr="00B07C02" w14:paraId="5C7A2E51" w14:textId="77777777" w:rsidTr="00DA2E02">
        <w:trPr>
          <w:cantSplit/>
          <w:trHeight w:val="340"/>
        </w:trPr>
        <w:tc>
          <w:tcPr>
            <w:tcW w:w="290" w:type="pct"/>
            <w:vMerge/>
            <w:shd w:val="pct15" w:color="auto" w:fill="FFFFFF"/>
            <w:vAlign w:val="center"/>
          </w:tcPr>
          <w:p w14:paraId="6D3C7C1A" w14:textId="77777777" w:rsidR="002809D0" w:rsidRPr="00840707" w:rsidRDefault="002809D0" w:rsidP="00DA2E02">
            <w:pPr>
              <w:keepNext/>
              <w:keepLines/>
              <w:spacing w:before="60" w:after="60"/>
              <w:rPr>
                <w:sz w:val="18"/>
                <w:szCs w:val="18"/>
              </w:rPr>
            </w:pPr>
          </w:p>
        </w:tc>
        <w:tc>
          <w:tcPr>
            <w:tcW w:w="2173" w:type="pct"/>
            <w:vMerge/>
            <w:shd w:val="pct15" w:color="auto" w:fill="FFFFFF"/>
            <w:vAlign w:val="center"/>
          </w:tcPr>
          <w:p w14:paraId="4471DD1E" w14:textId="77777777" w:rsidR="002809D0" w:rsidRPr="00840707" w:rsidRDefault="002809D0" w:rsidP="00DA2E02">
            <w:pPr>
              <w:keepNext/>
              <w:keepLines/>
              <w:spacing w:before="60" w:after="60"/>
              <w:rPr>
                <w:sz w:val="18"/>
                <w:szCs w:val="18"/>
              </w:rPr>
            </w:pPr>
          </w:p>
        </w:tc>
        <w:tc>
          <w:tcPr>
            <w:tcW w:w="845" w:type="pct"/>
            <w:vMerge/>
            <w:shd w:val="pct15" w:color="auto" w:fill="FFFFFF"/>
            <w:vAlign w:val="center"/>
          </w:tcPr>
          <w:p w14:paraId="5F3CA27C" w14:textId="77777777" w:rsidR="002809D0" w:rsidRPr="00840707" w:rsidRDefault="002809D0" w:rsidP="00DA2E02">
            <w:pPr>
              <w:keepNext/>
              <w:keepLines/>
              <w:spacing w:before="60" w:after="60"/>
              <w:rPr>
                <w:sz w:val="18"/>
                <w:szCs w:val="18"/>
              </w:rPr>
            </w:pPr>
          </w:p>
        </w:tc>
        <w:tc>
          <w:tcPr>
            <w:tcW w:w="846" w:type="pct"/>
            <w:vMerge/>
            <w:shd w:val="pct15" w:color="auto" w:fill="FFFFFF"/>
            <w:vAlign w:val="center"/>
          </w:tcPr>
          <w:p w14:paraId="3432600A" w14:textId="77777777" w:rsidR="002809D0" w:rsidRPr="00840707" w:rsidRDefault="002809D0" w:rsidP="00DA2E02">
            <w:pPr>
              <w:keepNext/>
              <w:keepLines/>
              <w:spacing w:before="60" w:after="60"/>
              <w:rPr>
                <w:sz w:val="18"/>
                <w:szCs w:val="18"/>
              </w:rPr>
            </w:pPr>
          </w:p>
        </w:tc>
        <w:tc>
          <w:tcPr>
            <w:tcW w:w="846" w:type="pct"/>
            <w:vMerge/>
            <w:shd w:val="pct15" w:color="auto" w:fill="FFFFFF"/>
            <w:vAlign w:val="center"/>
          </w:tcPr>
          <w:p w14:paraId="0B9B362E" w14:textId="77777777" w:rsidR="002809D0" w:rsidRPr="00840707" w:rsidRDefault="002809D0" w:rsidP="00DA2E02">
            <w:pPr>
              <w:keepNext/>
              <w:keepLines/>
              <w:spacing w:before="60" w:after="60"/>
              <w:rPr>
                <w:sz w:val="18"/>
                <w:szCs w:val="18"/>
              </w:rPr>
            </w:pPr>
          </w:p>
        </w:tc>
      </w:tr>
      <w:tr w:rsidR="002809D0" w:rsidRPr="00C4217E" w14:paraId="6B3682CA" w14:textId="77777777" w:rsidTr="00DA2E02">
        <w:trPr>
          <w:trHeight w:val="284"/>
        </w:trPr>
        <w:tc>
          <w:tcPr>
            <w:tcW w:w="290" w:type="pct"/>
            <w:vAlign w:val="center"/>
          </w:tcPr>
          <w:p w14:paraId="564FCEB0" w14:textId="77777777" w:rsidR="002809D0" w:rsidRPr="00840707" w:rsidRDefault="002809D0" w:rsidP="00DA2E02">
            <w:pPr>
              <w:keepNext/>
              <w:keepLines/>
              <w:spacing w:before="60" w:after="60"/>
              <w:rPr>
                <w:sz w:val="18"/>
                <w:szCs w:val="18"/>
              </w:rPr>
            </w:pPr>
            <w:r w:rsidRPr="00840707">
              <w:rPr>
                <w:sz w:val="18"/>
                <w:szCs w:val="18"/>
              </w:rPr>
              <w:t>1</w:t>
            </w:r>
          </w:p>
        </w:tc>
        <w:tc>
          <w:tcPr>
            <w:tcW w:w="2173" w:type="pct"/>
            <w:vAlign w:val="center"/>
          </w:tcPr>
          <w:p w14:paraId="4EB91A0B" w14:textId="77777777" w:rsidR="002809D0" w:rsidRPr="00840707" w:rsidRDefault="00D9556B" w:rsidP="00BA00A2">
            <w:pPr>
              <w:keepNext/>
              <w:keepLines/>
              <w:spacing w:before="60" w:after="60"/>
              <w:rPr>
                <w:sz w:val="18"/>
                <w:szCs w:val="18"/>
              </w:rPr>
            </w:pPr>
            <w:r w:rsidRPr="00840707">
              <w:rPr>
                <w:sz w:val="18"/>
                <w:szCs w:val="18"/>
              </w:rPr>
              <w:t xml:space="preserve">Έτοιμο Λογισμικό </w:t>
            </w:r>
            <w:r w:rsidR="002809D0" w:rsidRPr="00840707">
              <w:rPr>
                <w:sz w:val="18"/>
                <w:szCs w:val="18"/>
              </w:rPr>
              <w:t xml:space="preserve"> (</w:t>
            </w:r>
            <w:r w:rsidR="00BA00A2">
              <w:rPr>
                <w:sz w:val="18"/>
                <w:szCs w:val="18"/>
              </w:rPr>
              <w:t>Πίνακας 1</w:t>
            </w:r>
            <w:r w:rsidR="002809D0" w:rsidRPr="00840707">
              <w:rPr>
                <w:sz w:val="18"/>
                <w:szCs w:val="18"/>
              </w:rPr>
              <w:t>)</w:t>
            </w:r>
          </w:p>
        </w:tc>
        <w:tc>
          <w:tcPr>
            <w:tcW w:w="845" w:type="pct"/>
            <w:vAlign w:val="center"/>
          </w:tcPr>
          <w:p w14:paraId="2E28E540" w14:textId="77777777" w:rsidR="002809D0" w:rsidRPr="00840707" w:rsidRDefault="002809D0" w:rsidP="00DA2E02">
            <w:pPr>
              <w:keepNext/>
              <w:keepLines/>
              <w:spacing w:before="60" w:after="60"/>
              <w:rPr>
                <w:sz w:val="18"/>
                <w:szCs w:val="18"/>
              </w:rPr>
            </w:pPr>
          </w:p>
        </w:tc>
        <w:tc>
          <w:tcPr>
            <w:tcW w:w="846" w:type="pct"/>
            <w:vAlign w:val="center"/>
          </w:tcPr>
          <w:p w14:paraId="71EF8623" w14:textId="77777777" w:rsidR="002809D0" w:rsidRPr="00840707" w:rsidRDefault="002809D0" w:rsidP="00DA2E02">
            <w:pPr>
              <w:keepNext/>
              <w:keepLines/>
              <w:spacing w:before="60" w:after="60"/>
              <w:rPr>
                <w:sz w:val="18"/>
                <w:szCs w:val="18"/>
              </w:rPr>
            </w:pPr>
          </w:p>
        </w:tc>
        <w:tc>
          <w:tcPr>
            <w:tcW w:w="846" w:type="pct"/>
            <w:vAlign w:val="center"/>
          </w:tcPr>
          <w:p w14:paraId="0CF9EE45" w14:textId="77777777" w:rsidR="002809D0" w:rsidRPr="00840707" w:rsidRDefault="002809D0" w:rsidP="00DA2E02">
            <w:pPr>
              <w:keepNext/>
              <w:keepLines/>
              <w:spacing w:before="60" w:after="60"/>
              <w:rPr>
                <w:sz w:val="18"/>
                <w:szCs w:val="18"/>
              </w:rPr>
            </w:pPr>
          </w:p>
        </w:tc>
      </w:tr>
      <w:tr w:rsidR="002809D0" w:rsidRPr="00C4217E" w14:paraId="653C0A74" w14:textId="77777777" w:rsidTr="00DA2E02">
        <w:trPr>
          <w:trHeight w:val="284"/>
        </w:trPr>
        <w:tc>
          <w:tcPr>
            <w:tcW w:w="290" w:type="pct"/>
            <w:vAlign w:val="center"/>
          </w:tcPr>
          <w:p w14:paraId="2544624A" w14:textId="77777777" w:rsidR="002809D0" w:rsidRPr="00840707" w:rsidRDefault="002809D0" w:rsidP="00DA2E02">
            <w:pPr>
              <w:keepNext/>
              <w:keepLines/>
              <w:spacing w:before="60" w:after="60"/>
              <w:rPr>
                <w:sz w:val="18"/>
                <w:szCs w:val="18"/>
              </w:rPr>
            </w:pPr>
            <w:r w:rsidRPr="00840707">
              <w:rPr>
                <w:sz w:val="18"/>
                <w:szCs w:val="18"/>
              </w:rPr>
              <w:t>2</w:t>
            </w:r>
          </w:p>
        </w:tc>
        <w:tc>
          <w:tcPr>
            <w:tcW w:w="2173" w:type="pct"/>
            <w:vAlign w:val="center"/>
          </w:tcPr>
          <w:p w14:paraId="4B7B81BB" w14:textId="77777777" w:rsidR="002809D0" w:rsidRPr="00840707" w:rsidRDefault="002809D0" w:rsidP="00BA00A2">
            <w:pPr>
              <w:keepNext/>
              <w:keepLines/>
              <w:spacing w:before="60" w:after="60"/>
              <w:rPr>
                <w:sz w:val="18"/>
                <w:szCs w:val="18"/>
              </w:rPr>
            </w:pPr>
            <w:r w:rsidRPr="00840707">
              <w:rPr>
                <w:sz w:val="18"/>
                <w:szCs w:val="18"/>
              </w:rPr>
              <w:t xml:space="preserve"> </w:t>
            </w:r>
            <w:r w:rsidR="00D9556B" w:rsidRPr="00840707">
              <w:rPr>
                <w:sz w:val="18"/>
                <w:szCs w:val="18"/>
              </w:rPr>
              <w:t xml:space="preserve">Εφαρμογές </w:t>
            </w:r>
            <w:r w:rsidRPr="00840707">
              <w:rPr>
                <w:sz w:val="18"/>
                <w:szCs w:val="18"/>
              </w:rPr>
              <w:t xml:space="preserve">(Πίνακας </w:t>
            </w:r>
            <w:r w:rsidR="00BA00A2">
              <w:rPr>
                <w:sz w:val="18"/>
                <w:szCs w:val="18"/>
              </w:rPr>
              <w:t>2</w:t>
            </w:r>
            <w:r w:rsidRPr="00840707">
              <w:rPr>
                <w:sz w:val="18"/>
                <w:szCs w:val="18"/>
              </w:rPr>
              <w:t>)</w:t>
            </w:r>
          </w:p>
        </w:tc>
        <w:tc>
          <w:tcPr>
            <w:tcW w:w="845" w:type="pct"/>
            <w:vAlign w:val="center"/>
          </w:tcPr>
          <w:p w14:paraId="5C2CBC66" w14:textId="77777777" w:rsidR="002809D0" w:rsidRPr="00840707" w:rsidRDefault="002809D0" w:rsidP="00DA2E02">
            <w:pPr>
              <w:keepNext/>
              <w:keepLines/>
              <w:spacing w:before="60" w:after="60"/>
              <w:rPr>
                <w:sz w:val="18"/>
                <w:szCs w:val="18"/>
              </w:rPr>
            </w:pPr>
          </w:p>
        </w:tc>
        <w:tc>
          <w:tcPr>
            <w:tcW w:w="846" w:type="pct"/>
            <w:vAlign w:val="center"/>
          </w:tcPr>
          <w:p w14:paraId="3B446A40" w14:textId="77777777" w:rsidR="002809D0" w:rsidRPr="00840707" w:rsidRDefault="002809D0" w:rsidP="00DA2E02">
            <w:pPr>
              <w:keepNext/>
              <w:keepLines/>
              <w:spacing w:before="60" w:after="60"/>
              <w:rPr>
                <w:sz w:val="18"/>
                <w:szCs w:val="18"/>
              </w:rPr>
            </w:pPr>
          </w:p>
        </w:tc>
        <w:tc>
          <w:tcPr>
            <w:tcW w:w="846" w:type="pct"/>
            <w:vAlign w:val="center"/>
          </w:tcPr>
          <w:p w14:paraId="4AACE0E2" w14:textId="77777777" w:rsidR="002809D0" w:rsidRPr="00840707" w:rsidRDefault="002809D0" w:rsidP="00DA2E02">
            <w:pPr>
              <w:keepNext/>
              <w:keepLines/>
              <w:spacing w:before="60" w:after="60"/>
              <w:rPr>
                <w:sz w:val="18"/>
                <w:szCs w:val="18"/>
              </w:rPr>
            </w:pPr>
          </w:p>
        </w:tc>
      </w:tr>
      <w:tr w:rsidR="002809D0" w:rsidRPr="00C4217E" w14:paraId="53C5F2D9" w14:textId="77777777" w:rsidTr="00DA2E02">
        <w:trPr>
          <w:trHeight w:val="284"/>
        </w:trPr>
        <w:tc>
          <w:tcPr>
            <w:tcW w:w="290" w:type="pct"/>
            <w:vAlign w:val="center"/>
          </w:tcPr>
          <w:p w14:paraId="4B69E180" w14:textId="77777777" w:rsidR="002809D0" w:rsidRPr="00840707" w:rsidRDefault="002809D0" w:rsidP="00DA2E02">
            <w:pPr>
              <w:keepNext/>
              <w:keepLines/>
              <w:spacing w:before="60" w:after="60"/>
              <w:rPr>
                <w:sz w:val="18"/>
                <w:szCs w:val="18"/>
              </w:rPr>
            </w:pPr>
            <w:r w:rsidRPr="00840707">
              <w:rPr>
                <w:sz w:val="18"/>
                <w:szCs w:val="18"/>
              </w:rPr>
              <w:t>3</w:t>
            </w:r>
          </w:p>
        </w:tc>
        <w:tc>
          <w:tcPr>
            <w:tcW w:w="2173" w:type="pct"/>
            <w:vAlign w:val="center"/>
          </w:tcPr>
          <w:p w14:paraId="37FCD1C7" w14:textId="77777777" w:rsidR="002809D0" w:rsidRPr="00840707" w:rsidRDefault="002809D0" w:rsidP="00BA00A2">
            <w:pPr>
              <w:keepNext/>
              <w:keepLines/>
              <w:spacing w:before="60" w:after="60"/>
              <w:rPr>
                <w:sz w:val="18"/>
                <w:szCs w:val="18"/>
              </w:rPr>
            </w:pPr>
            <w:r w:rsidRPr="00840707">
              <w:rPr>
                <w:sz w:val="18"/>
                <w:szCs w:val="18"/>
              </w:rPr>
              <w:t xml:space="preserve"> </w:t>
            </w:r>
            <w:r w:rsidR="00D9556B" w:rsidRPr="00840707">
              <w:rPr>
                <w:sz w:val="18"/>
                <w:szCs w:val="18"/>
              </w:rPr>
              <w:t xml:space="preserve">Υπηρεσίες </w:t>
            </w:r>
            <w:r w:rsidRPr="00840707">
              <w:rPr>
                <w:sz w:val="18"/>
                <w:szCs w:val="18"/>
              </w:rPr>
              <w:t xml:space="preserve">(Πίνακας </w:t>
            </w:r>
            <w:r w:rsidR="00BA00A2">
              <w:rPr>
                <w:sz w:val="18"/>
                <w:szCs w:val="18"/>
              </w:rPr>
              <w:t>3</w:t>
            </w:r>
            <w:r w:rsidRPr="00840707">
              <w:rPr>
                <w:sz w:val="18"/>
                <w:szCs w:val="18"/>
              </w:rPr>
              <w:t>)</w:t>
            </w:r>
          </w:p>
        </w:tc>
        <w:tc>
          <w:tcPr>
            <w:tcW w:w="845" w:type="pct"/>
            <w:vAlign w:val="center"/>
          </w:tcPr>
          <w:p w14:paraId="790896CE" w14:textId="77777777" w:rsidR="002809D0" w:rsidRPr="00840707" w:rsidRDefault="002809D0" w:rsidP="00DA2E02">
            <w:pPr>
              <w:keepNext/>
              <w:keepLines/>
              <w:spacing w:before="60" w:after="60"/>
              <w:rPr>
                <w:sz w:val="18"/>
                <w:szCs w:val="18"/>
              </w:rPr>
            </w:pPr>
          </w:p>
        </w:tc>
        <w:tc>
          <w:tcPr>
            <w:tcW w:w="846" w:type="pct"/>
            <w:vAlign w:val="center"/>
          </w:tcPr>
          <w:p w14:paraId="598E6308" w14:textId="77777777" w:rsidR="002809D0" w:rsidRPr="00840707" w:rsidRDefault="002809D0" w:rsidP="00DA2E02">
            <w:pPr>
              <w:keepNext/>
              <w:keepLines/>
              <w:spacing w:before="60" w:after="60"/>
              <w:rPr>
                <w:sz w:val="18"/>
                <w:szCs w:val="18"/>
              </w:rPr>
            </w:pPr>
          </w:p>
        </w:tc>
        <w:tc>
          <w:tcPr>
            <w:tcW w:w="846" w:type="pct"/>
            <w:vAlign w:val="center"/>
          </w:tcPr>
          <w:p w14:paraId="467A1009" w14:textId="77777777" w:rsidR="002809D0" w:rsidRPr="00840707" w:rsidRDefault="002809D0" w:rsidP="00DA2E02">
            <w:pPr>
              <w:keepNext/>
              <w:keepLines/>
              <w:spacing w:before="60" w:after="60"/>
              <w:rPr>
                <w:sz w:val="18"/>
                <w:szCs w:val="18"/>
              </w:rPr>
            </w:pPr>
          </w:p>
        </w:tc>
      </w:tr>
      <w:tr w:rsidR="002809D0" w:rsidRPr="00C4217E" w14:paraId="55A53476" w14:textId="77777777" w:rsidTr="00DA2E02">
        <w:trPr>
          <w:trHeight w:val="284"/>
        </w:trPr>
        <w:tc>
          <w:tcPr>
            <w:tcW w:w="290" w:type="pct"/>
            <w:vAlign w:val="center"/>
          </w:tcPr>
          <w:p w14:paraId="6C0256E8" w14:textId="77777777" w:rsidR="002809D0" w:rsidRPr="00840707" w:rsidRDefault="002809D0" w:rsidP="00DA2E02">
            <w:pPr>
              <w:keepNext/>
              <w:keepLines/>
              <w:spacing w:before="60" w:after="60"/>
              <w:rPr>
                <w:sz w:val="18"/>
                <w:szCs w:val="18"/>
              </w:rPr>
            </w:pPr>
            <w:r w:rsidRPr="00840707">
              <w:rPr>
                <w:sz w:val="18"/>
                <w:szCs w:val="18"/>
              </w:rPr>
              <w:t>4</w:t>
            </w:r>
          </w:p>
        </w:tc>
        <w:tc>
          <w:tcPr>
            <w:tcW w:w="2173" w:type="pct"/>
            <w:vAlign w:val="center"/>
          </w:tcPr>
          <w:p w14:paraId="30CCE796" w14:textId="77777777" w:rsidR="002809D0" w:rsidRPr="00840707" w:rsidRDefault="00D9556B" w:rsidP="00BA00A2">
            <w:pPr>
              <w:keepNext/>
              <w:keepLines/>
              <w:spacing w:before="60" w:after="60"/>
              <w:rPr>
                <w:sz w:val="18"/>
                <w:szCs w:val="18"/>
              </w:rPr>
            </w:pPr>
            <w:r w:rsidRPr="00840707">
              <w:rPr>
                <w:sz w:val="18"/>
                <w:szCs w:val="18"/>
              </w:rPr>
              <w:t xml:space="preserve">Άλλες δαπάνες </w:t>
            </w:r>
            <w:r w:rsidR="002809D0" w:rsidRPr="00840707">
              <w:rPr>
                <w:sz w:val="18"/>
                <w:szCs w:val="18"/>
              </w:rPr>
              <w:t xml:space="preserve"> (Πίνακας </w:t>
            </w:r>
            <w:r w:rsidR="00BA00A2">
              <w:rPr>
                <w:sz w:val="18"/>
                <w:szCs w:val="18"/>
              </w:rPr>
              <w:t>4</w:t>
            </w:r>
            <w:r w:rsidR="002809D0" w:rsidRPr="00840707">
              <w:rPr>
                <w:sz w:val="18"/>
                <w:szCs w:val="18"/>
              </w:rPr>
              <w:t>)</w:t>
            </w:r>
          </w:p>
        </w:tc>
        <w:tc>
          <w:tcPr>
            <w:tcW w:w="845" w:type="pct"/>
            <w:vAlign w:val="center"/>
          </w:tcPr>
          <w:p w14:paraId="3FDD2F26" w14:textId="77777777" w:rsidR="002809D0" w:rsidRPr="00840707" w:rsidRDefault="002809D0" w:rsidP="00DA2E02">
            <w:pPr>
              <w:keepNext/>
              <w:keepLines/>
              <w:spacing w:before="60" w:after="60"/>
              <w:rPr>
                <w:sz w:val="18"/>
                <w:szCs w:val="18"/>
              </w:rPr>
            </w:pPr>
          </w:p>
        </w:tc>
        <w:tc>
          <w:tcPr>
            <w:tcW w:w="846" w:type="pct"/>
            <w:vAlign w:val="center"/>
          </w:tcPr>
          <w:p w14:paraId="23668D7D" w14:textId="77777777" w:rsidR="002809D0" w:rsidRPr="00840707" w:rsidRDefault="002809D0" w:rsidP="00DA2E02">
            <w:pPr>
              <w:keepNext/>
              <w:keepLines/>
              <w:spacing w:before="60" w:after="60"/>
              <w:rPr>
                <w:sz w:val="18"/>
                <w:szCs w:val="18"/>
              </w:rPr>
            </w:pPr>
          </w:p>
        </w:tc>
        <w:tc>
          <w:tcPr>
            <w:tcW w:w="846" w:type="pct"/>
            <w:vAlign w:val="center"/>
          </w:tcPr>
          <w:p w14:paraId="304EAF3B" w14:textId="77777777" w:rsidR="002809D0" w:rsidRPr="00840707" w:rsidRDefault="002809D0" w:rsidP="00DA2E02">
            <w:pPr>
              <w:keepNext/>
              <w:keepLines/>
              <w:spacing w:before="60" w:after="60"/>
              <w:rPr>
                <w:sz w:val="18"/>
                <w:szCs w:val="18"/>
              </w:rPr>
            </w:pPr>
          </w:p>
        </w:tc>
      </w:tr>
      <w:tr w:rsidR="002809D0" w:rsidRPr="00C4217E" w14:paraId="22288AA9" w14:textId="77777777" w:rsidTr="00DA2E02">
        <w:trPr>
          <w:trHeight w:val="284"/>
        </w:trPr>
        <w:tc>
          <w:tcPr>
            <w:tcW w:w="290" w:type="pct"/>
            <w:shd w:val="clear" w:color="auto" w:fill="A0A0A0"/>
            <w:vAlign w:val="center"/>
          </w:tcPr>
          <w:p w14:paraId="3DDA7E64" w14:textId="77777777" w:rsidR="002809D0" w:rsidRPr="00840707" w:rsidRDefault="002809D0" w:rsidP="00DA2E02">
            <w:pPr>
              <w:keepNext/>
              <w:keepLines/>
              <w:spacing w:before="60" w:after="60"/>
              <w:rPr>
                <w:sz w:val="18"/>
                <w:szCs w:val="18"/>
              </w:rPr>
            </w:pPr>
          </w:p>
        </w:tc>
        <w:tc>
          <w:tcPr>
            <w:tcW w:w="2173" w:type="pct"/>
            <w:shd w:val="clear" w:color="auto" w:fill="A0A0A0"/>
            <w:vAlign w:val="center"/>
          </w:tcPr>
          <w:p w14:paraId="022F8EE9" w14:textId="77777777" w:rsidR="002809D0" w:rsidRPr="00840707" w:rsidRDefault="002809D0" w:rsidP="00DA2E02">
            <w:pPr>
              <w:pStyle w:val="a7"/>
              <w:keepNext/>
              <w:keepLines/>
              <w:spacing w:before="60" w:after="60"/>
              <w:rPr>
                <w:b/>
                <w:sz w:val="18"/>
                <w:szCs w:val="18"/>
              </w:rPr>
            </w:pPr>
            <w:r w:rsidRPr="00840707">
              <w:rPr>
                <w:b/>
                <w:sz w:val="18"/>
                <w:szCs w:val="18"/>
              </w:rPr>
              <w:t>ΓΕΝΙΚΟ ΣΥΝΟΛΟ</w:t>
            </w:r>
          </w:p>
        </w:tc>
        <w:tc>
          <w:tcPr>
            <w:tcW w:w="845" w:type="pct"/>
            <w:shd w:val="clear" w:color="auto" w:fill="A0A0A0"/>
            <w:vAlign w:val="center"/>
          </w:tcPr>
          <w:p w14:paraId="758A262E" w14:textId="77777777" w:rsidR="002809D0" w:rsidRPr="00840707" w:rsidRDefault="002809D0" w:rsidP="00DA2E02">
            <w:pPr>
              <w:keepNext/>
              <w:keepLines/>
              <w:spacing w:before="60" w:after="60"/>
              <w:rPr>
                <w:sz w:val="18"/>
                <w:szCs w:val="18"/>
              </w:rPr>
            </w:pPr>
          </w:p>
        </w:tc>
        <w:tc>
          <w:tcPr>
            <w:tcW w:w="846" w:type="pct"/>
            <w:shd w:val="clear" w:color="auto" w:fill="A0A0A0"/>
            <w:vAlign w:val="center"/>
          </w:tcPr>
          <w:p w14:paraId="4FE7B2FD" w14:textId="77777777" w:rsidR="002809D0" w:rsidRPr="00840707" w:rsidRDefault="002809D0" w:rsidP="00DA2E02">
            <w:pPr>
              <w:keepNext/>
              <w:keepLines/>
              <w:spacing w:before="60" w:after="60"/>
              <w:rPr>
                <w:sz w:val="18"/>
                <w:szCs w:val="18"/>
              </w:rPr>
            </w:pPr>
          </w:p>
        </w:tc>
        <w:tc>
          <w:tcPr>
            <w:tcW w:w="846" w:type="pct"/>
            <w:shd w:val="clear" w:color="auto" w:fill="A0A0A0"/>
            <w:vAlign w:val="center"/>
          </w:tcPr>
          <w:p w14:paraId="06CA83A2" w14:textId="77777777" w:rsidR="002809D0" w:rsidRPr="00840707" w:rsidRDefault="002809D0" w:rsidP="00DA2E02">
            <w:pPr>
              <w:keepNext/>
              <w:keepLines/>
              <w:spacing w:before="60" w:after="60"/>
              <w:rPr>
                <w:sz w:val="18"/>
                <w:szCs w:val="18"/>
              </w:rPr>
            </w:pPr>
          </w:p>
        </w:tc>
      </w:tr>
    </w:tbl>
    <w:p w14:paraId="085C40B4" w14:textId="77777777" w:rsidR="002809D0" w:rsidRPr="00840707" w:rsidRDefault="002809D0" w:rsidP="002809D0">
      <w:pPr>
        <w:rPr>
          <w:b/>
        </w:rPr>
      </w:pPr>
      <w:bookmarkStart w:id="709" w:name="_Ref104352863"/>
      <w:bookmarkStart w:id="710" w:name="_Ref104352865"/>
      <w:bookmarkStart w:id="711" w:name="_Ref104352990"/>
      <w:bookmarkStart w:id="712" w:name="_Toc240445883"/>
      <w:bookmarkStart w:id="713" w:name="_Toc366852704"/>
      <w:bookmarkStart w:id="714" w:name="_Toc10632755"/>
      <w:bookmarkStart w:id="715" w:name="_Toc42167522"/>
    </w:p>
    <w:p w14:paraId="562ADB8F" w14:textId="77777777" w:rsidR="002809D0" w:rsidRPr="00C4217E" w:rsidRDefault="00F2273E" w:rsidP="00F2273E">
      <w:pPr>
        <w:pStyle w:val="3"/>
        <w:numPr>
          <w:ilvl w:val="0"/>
          <w:numId w:val="0"/>
        </w:numPr>
        <w:ind w:left="1440" w:hanging="720"/>
      </w:pPr>
      <w:bookmarkStart w:id="716" w:name="_Ref46148857"/>
      <w:bookmarkStart w:id="717" w:name="_Toc53671375"/>
      <w:bookmarkStart w:id="718" w:name="_Toc131090436"/>
      <w:r>
        <w:lastRenderedPageBreak/>
        <w:t xml:space="preserve">6. </w:t>
      </w:r>
      <w:r w:rsidR="002809D0" w:rsidRPr="00C4217E">
        <w:t>Συγκεντρωτικός Πίνακας Οικονομικής Προσφοράς Συντήρησης</w:t>
      </w:r>
      <w:bookmarkEnd w:id="709"/>
      <w:bookmarkEnd w:id="710"/>
      <w:bookmarkEnd w:id="711"/>
      <w:bookmarkEnd w:id="712"/>
      <w:bookmarkEnd w:id="713"/>
      <w:bookmarkEnd w:id="714"/>
      <w:bookmarkEnd w:id="715"/>
      <w:bookmarkEnd w:id="716"/>
      <w:bookmarkEnd w:id="717"/>
      <w:bookmarkEnd w:id="7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1448"/>
        <w:gridCol w:w="1883"/>
        <w:gridCol w:w="1512"/>
        <w:gridCol w:w="729"/>
        <w:gridCol w:w="1512"/>
        <w:gridCol w:w="1739"/>
      </w:tblGrid>
      <w:tr w:rsidR="00D9556B" w:rsidRPr="00C4217E" w14:paraId="4EE38926" w14:textId="77777777" w:rsidTr="00D9556B">
        <w:trPr>
          <w:cantSplit/>
          <w:tblHeader/>
          <w:jc w:val="center"/>
        </w:trPr>
        <w:tc>
          <w:tcPr>
            <w:tcW w:w="571" w:type="pct"/>
            <w:shd w:val="clear" w:color="auto" w:fill="E6E6E6"/>
            <w:vAlign w:val="center"/>
          </w:tcPr>
          <w:p w14:paraId="4535D032" w14:textId="77777777" w:rsidR="00D9556B" w:rsidRPr="00840707" w:rsidRDefault="00D9556B" w:rsidP="00DA2E02">
            <w:pPr>
              <w:spacing w:after="0"/>
              <w:jc w:val="center"/>
              <w:rPr>
                <w:sz w:val="18"/>
                <w:szCs w:val="18"/>
              </w:rPr>
            </w:pPr>
            <w:r w:rsidRPr="00840707">
              <w:rPr>
                <w:sz w:val="18"/>
                <w:szCs w:val="18"/>
              </w:rPr>
              <w:t>ΕΤΟΣ*</w:t>
            </w:r>
          </w:p>
        </w:tc>
        <w:tc>
          <w:tcPr>
            <w:tcW w:w="727" w:type="pct"/>
            <w:shd w:val="clear" w:color="auto" w:fill="E6E6E6"/>
            <w:vAlign w:val="center"/>
          </w:tcPr>
          <w:p w14:paraId="3C80E070" w14:textId="77777777" w:rsidR="00D9556B" w:rsidRPr="00840707" w:rsidRDefault="00D9556B" w:rsidP="00DA2E02">
            <w:pPr>
              <w:spacing w:after="0"/>
              <w:jc w:val="center"/>
              <w:rPr>
                <w:sz w:val="18"/>
                <w:szCs w:val="18"/>
              </w:rPr>
            </w:pPr>
            <w:r w:rsidRPr="00840707">
              <w:rPr>
                <w:sz w:val="18"/>
                <w:szCs w:val="18"/>
              </w:rPr>
              <w:t>ΕΤΗΣΙΑ ΣΥΝΤΗΡΗΣΗ ΕΤΟΙΜΟΥ ΛΟΓΙΣΜΙΚΟΥ</w:t>
            </w:r>
          </w:p>
          <w:p w14:paraId="372EED19" w14:textId="77777777" w:rsidR="00D9556B" w:rsidRPr="00840707" w:rsidRDefault="00D9556B" w:rsidP="00DA2E02">
            <w:pPr>
              <w:spacing w:after="0"/>
              <w:jc w:val="center"/>
              <w:rPr>
                <w:sz w:val="18"/>
                <w:szCs w:val="18"/>
              </w:rPr>
            </w:pPr>
            <w:r w:rsidRPr="00840707">
              <w:rPr>
                <w:sz w:val="18"/>
                <w:szCs w:val="18"/>
              </w:rPr>
              <w:t>(ΧΩΡΙΣ ΦΠΑ) [€]</w:t>
            </w:r>
          </w:p>
        </w:tc>
        <w:tc>
          <w:tcPr>
            <w:tcW w:w="945" w:type="pct"/>
            <w:shd w:val="clear" w:color="auto" w:fill="E6E6E6"/>
            <w:vAlign w:val="center"/>
          </w:tcPr>
          <w:p w14:paraId="1E4AABB4" w14:textId="77777777" w:rsidR="00D9556B" w:rsidRPr="00840707" w:rsidRDefault="00D9556B" w:rsidP="00DA2E02">
            <w:pPr>
              <w:spacing w:after="0"/>
              <w:jc w:val="center"/>
              <w:rPr>
                <w:sz w:val="18"/>
                <w:szCs w:val="18"/>
              </w:rPr>
            </w:pPr>
            <w:r w:rsidRPr="00840707">
              <w:rPr>
                <w:sz w:val="18"/>
                <w:szCs w:val="18"/>
              </w:rPr>
              <w:t>ΕΤΗΣΙΑ ΣΥΝΤΗΡΗΣΗ ΕΦΑΡΜΟΓΗΣ/ΩΝ</w:t>
            </w:r>
          </w:p>
          <w:p w14:paraId="31A9E724" w14:textId="77777777" w:rsidR="00D9556B" w:rsidRPr="00840707" w:rsidRDefault="00D9556B" w:rsidP="00DA2E02">
            <w:pPr>
              <w:spacing w:after="0"/>
              <w:jc w:val="center"/>
              <w:rPr>
                <w:sz w:val="18"/>
                <w:szCs w:val="18"/>
              </w:rPr>
            </w:pPr>
            <w:r w:rsidRPr="00840707">
              <w:rPr>
                <w:sz w:val="18"/>
                <w:szCs w:val="18"/>
              </w:rPr>
              <w:t>(ΧΩΡΙΣ ΦΠΑ) [€]</w:t>
            </w:r>
          </w:p>
        </w:tc>
        <w:tc>
          <w:tcPr>
            <w:tcW w:w="759" w:type="pct"/>
            <w:shd w:val="clear" w:color="auto" w:fill="E6E6E6"/>
            <w:vAlign w:val="center"/>
          </w:tcPr>
          <w:p w14:paraId="5E15263F" w14:textId="77777777" w:rsidR="00D9556B" w:rsidRPr="00840707" w:rsidRDefault="00D9556B" w:rsidP="00DA2E02">
            <w:pPr>
              <w:spacing w:after="0"/>
              <w:jc w:val="center"/>
              <w:rPr>
                <w:sz w:val="18"/>
                <w:szCs w:val="18"/>
              </w:rPr>
            </w:pPr>
            <w:r w:rsidRPr="00840707">
              <w:rPr>
                <w:sz w:val="18"/>
                <w:szCs w:val="18"/>
              </w:rPr>
              <w:t>ΣΥΝΟΛΙΚΗ ΕΤΗΣΙΑ ΑΞΙΑ ΣΥΝΤΗΡΗΣΗΣ (ΧΩΡΙΣ ΦΠΑ) [€]</w:t>
            </w:r>
          </w:p>
        </w:tc>
        <w:tc>
          <w:tcPr>
            <w:tcW w:w="366" w:type="pct"/>
            <w:shd w:val="clear" w:color="auto" w:fill="E6E6E6"/>
            <w:vAlign w:val="center"/>
          </w:tcPr>
          <w:p w14:paraId="6C691461" w14:textId="77777777" w:rsidR="00D9556B" w:rsidRPr="00840707" w:rsidRDefault="00D9556B" w:rsidP="00DA2E02">
            <w:pPr>
              <w:spacing w:after="0"/>
              <w:jc w:val="center"/>
              <w:rPr>
                <w:sz w:val="18"/>
                <w:szCs w:val="18"/>
              </w:rPr>
            </w:pPr>
            <w:r w:rsidRPr="00840707">
              <w:rPr>
                <w:sz w:val="18"/>
                <w:szCs w:val="18"/>
              </w:rPr>
              <w:t>ΦΠΑ [€]</w:t>
            </w:r>
          </w:p>
        </w:tc>
        <w:tc>
          <w:tcPr>
            <w:tcW w:w="759" w:type="pct"/>
            <w:shd w:val="clear" w:color="auto" w:fill="E6E6E6"/>
            <w:vAlign w:val="center"/>
          </w:tcPr>
          <w:p w14:paraId="163FB0BF" w14:textId="77777777" w:rsidR="00D9556B" w:rsidRPr="00840707" w:rsidRDefault="00D9556B" w:rsidP="00DA2E02">
            <w:pPr>
              <w:spacing w:after="0"/>
              <w:jc w:val="center"/>
              <w:rPr>
                <w:sz w:val="18"/>
                <w:szCs w:val="18"/>
              </w:rPr>
            </w:pPr>
            <w:r w:rsidRPr="00840707">
              <w:rPr>
                <w:sz w:val="18"/>
                <w:szCs w:val="18"/>
              </w:rPr>
              <w:t>ΣΥΝΟΛΙΚΗ ΕΤΗΣΙΑ ΑΞΙΑ ΣΥΝΤΗΡΗΣΗΣ</w:t>
            </w:r>
          </w:p>
          <w:p w14:paraId="246C4B42" w14:textId="77777777" w:rsidR="00D9556B" w:rsidRPr="00840707" w:rsidRDefault="00D9556B" w:rsidP="00DA2E02">
            <w:pPr>
              <w:spacing w:after="0"/>
              <w:jc w:val="center"/>
              <w:rPr>
                <w:sz w:val="18"/>
                <w:szCs w:val="18"/>
              </w:rPr>
            </w:pPr>
            <w:r w:rsidRPr="00840707">
              <w:rPr>
                <w:sz w:val="18"/>
                <w:szCs w:val="18"/>
              </w:rPr>
              <w:t>(ΜΕ ΦΠΑ) [€]</w:t>
            </w:r>
          </w:p>
        </w:tc>
        <w:tc>
          <w:tcPr>
            <w:tcW w:w="873" w:type="pct"/>
            <w:shd w:val="clear" w:color="auto" w:fill="E6E6E6"/>
            <w:vAlign w:val="center"/>
          </w:tcPr>
          <w:p w14:paraId="698FDB78" w14:textId="77777777" w:rsidR="00D9556B" w:rsidRPr="00840707" w:rsidRDefault="00D9556B" w:rsidP="00DA2E02">
            <w:pPr>
              <w:spacing w:after="0"/>
              <w:jc w:val="center"/>
              <w:rPr>
                <w:sz w:val="18"/>
                <w:szCs w:val="18"/>
              </w:rPr>
            </w:pPr>
            <w:r w:rsidRPr="00840707">
              <w:rPr>
                <w:sz w:val="18"/>
                <w:szCs w:val="18"/>
              </w:rPr>
              <w:t>ΕΤΗΣΙΟ ΠΟΣΟΣΤΟ ΣΥΝΤΗΡΗΣΗΣ**</w:t>
            </w:r>
          </w:p>
        </w:tc>
      </w:tr>
      <w:tr w:rsidR="00D9556B" w:rsidRPr="00C4217E" w14:paraId="65316F2B" w14:textId="77777777" w:rsidTr="00D9556B">
        <w:trPr>
          <w:trHeight w:val="284"/>
          <w:jc w:val="center"/>
        </w:trPr>
        <w:tc>
          <w:tcPr>
            <w:tcW w:w="571" w:type="pct"/>
            <w:vAlign w:val="center"/>
          </w:tcPr>
          <w:p w14:paraId="0A1148A1" w14:textId="77777777" w:rsidR="00D9556B" w:rsidRPr="00840707" w:rsidRDefault="00D9556B" w:rsidP="00DA2E02">
            <w:pPr>
              <w:spacing w:before="60" w:after="60"/>
              <w:rPr>
                <w:sz w:val="18"/>
                <w:szCs w:val="18"/>
              </w:rPr>
            </w:pPr>
            <w:r w:rsidRPr="00840707">
              <w:rPr>
                <w:sz w:val="18"/>
                <w:szCs w:val="18"/>
              </w:rPr>
              <w:t>1</w:t>
            </w:r>
            <w:r w:rsidRPr="00840707">
              <w:rPr>
                <w:sz w:val="18"/>
                <w:szCs w:val="18"/>
                <w:vertAlign w:val="superscript"/>
              </w:rPr>
              <w:t>ο</w:t>
            </w:r>
          </w:p>
        </w:tc>
        <w:tc>
          <w:tcPr>
            <w:tcW w:w="727" w:type="pct"/>
          </w:tcPr>
          <w:p w14:paraId="541C0973" w14:textId="77777777" w:rsidR="00D9556B" w:rsidRPr="00840707" w:rsidRDefault="00D9556B" w:rsidP="00DA2E02">
            <w:pPr>
              <w:spacing w:before="60" w:after="60"/>
              <w:rPr>
                <w:sz w:val="18"/>
                <w:szCs w:val="18"/>
              </w:rPr>
            </w:pPr>
          </w:p>
        </w:tc>
        <w:tc>
          <w:tcPr>
            <w:tcW w:w="945" w:type="pct"/>
            <w:vAlign w:val="center"/>
          </w:tcPr>
          <w:p w14:paraId="52A36D1F" w14:textId="77777777" w:rsidR="00D9556B" w:rsidRPr="00840707" w:rsidRDefault="00D9556B" w:rsidP="00DA2E02">
            <w:pPr>
              <w:spacing w:before="60" w:after="60"/>
              <w:rPr>
                <w:sz w:val="18"/>
                <w:szCs w:val="18"/>
              </w:rPr>
            </w:pPr>
          </w:p>
        </w:tc>
        <w:tc>
          <w:tcPr>
            <w:tcW w:w="759" w:type="pct"/>
          </w:tcPr>
          <w:p w14:paraId="629E3120" w14:textId="77777777" w:rsidR="00D9556B" w:rsidRPr="00840707" w:rsidRDefault="00D9556B" w:rsidP="00DA2E02">
            <w:pPr>
              <w:spacing w:before="60" w:after="60"/>
              <w:rPr>
                <w:sz w:val="18"/>
                <w:szCs w:val="18"/>
              </w:rPr>
            </w:pPr>
          </w:p>
        </w:tc>
        <w:tc>
          <w:tcPr>
            <w:tcW w:w="366" w:type="pct"/>
            <w:vAlign w:val="center"/>
          </w:tcPr>
          <w:p w14:paraId="69CF83EC" w14:textId="77777777" w:rsidR="00D9556B" w:rsidRPr="00840707" w:rsidRDefault="00D9556B" w:rsidP="00DA2E02">
            <w:pPr>
              <w:spacing w:before="60" w:after="60"/>
              <w:rPr>
                <w:sz w:val="18"/>
                <w:szCs w:val="18"/>
              </w:rPr>
            </w:pPr>
          </w:p>
        </w:tc>
        <w:tc>
          <w:tcPr>
            <w:tcW w:w="759" w:type="pct"/>
            <w:vAlign w:val="center"/>
          </w:tcPr>
          <w:p w14:paraId="5904D2C5" w14:textId="77777777" w:rsidR="00D9556B" w:rsidRPr="00840707" w:rsidRDefault="00D9556B" w:rsidP="00DA2E02">
            <w:pPr>
              <w:spacing w:before="60" w:after="60"/>
              <w:rPr>
                <w:sz w:val="18"/>
                <w:szCs w:val="18"/>
              </w:rPr>
            </w:pPr>
          </w:p>
        </w:tc>
        <w:tc>
          <w:tcPr>
            <w:tcW w:w="873" w:type="pct"/>
            <w:vAlign w:val="center"/>
          </w:tcPr>
          <w:p w14:paraId="2916A7D5" w14:textId="77777777" w:rsidR="00D9556B" w:rsidRPr="00840707" w:rsidRDefault="00D9556B" w:rsidP="00DA2E02">
            <w:pPr>
              <w:spacing w:before="60" w:after="60"/>
              <w:rPr>
                <w:sz w:val="18"/>
                <w:szCs w:val="18"/>
              </w:rPr>
            </w:pPr>
          </w:p>
        </w:tc>
      </w:tr>
      <w:tr w:rsidR="00D9556B" w:rsidRPr="00C4217E" w14:paraId="3F3506A0" w14:textId="77777777" w:rsidTr="00D9556B">
        <w:trPr>
          <w:trHeight w:val="284"/>
          <w:jc w:val="center"/>
        </w:trPr>
        <w:tc>
          <w:tcPr>
            <w:tcW w:w="571" w:type="pct"/>
            <w:vAlign w:val="center"/>
          </w:tcPr>
          <w:p w14:paraId="3482A7D4" w14:textId="77777777" w:rsidR="00D9556B" w:rsidRPr="00840707" w:rsidRDefault="00D9556B" w:rsidP="00DA2E02">
            <w:pPr>
              <w:spacing w:before="60" w:after="60"/>
              <w:rPr>
                <w:sz w:val="18"/>
                <w:szCs w:val="18"/>
              </w:rPr>
            </w:pPr>
            <w:r w:rsidRPr="00840707">
              <w:rPr>
                <w:sz w:val="18"/>
                <w:szCs w:val="18"/>
              </w:rPr>
              <w:t>2</w:t>
            </w:r>
            <w:r w:rsidRPr="00840707">
              <w:rPr>
                <w:sz w:val="18"/>
                <w:szCs w:val="18"/>
                <w:vertAlign w:val="superscript"/>
              </w:rPr>
              <w:t>ο</w:t>
            </w:r>
          </w:p>
        </w:tc>
        <w:tc>
          <w:tcPr>
            <w:tcW w:w="727" w:type="pct"/>
          </w:tcPr>
          <w:p w14:paraId="136D3660" w14:textId="77777777" w:rsidR="00D9556B" w:rsidRPr="00840707" w:rsidRDefault="00D9556B" w:rsidP="00DA2E02">
            <w:pPr>
              <w:spacing w:before="60" w:after="60"/>
              <w:rPr>
                <w:sz w:val="18"/>
                <w:szCs w:val="18"/>
              </w:rPr>
            </w:pPr>
          </w:p>
        </w:tc>
        <w:tc>
          <w:tcPr>
            <w:tcW w:w="945" w:type="pct"/>
            <w:vAlign w:val="center"/>
          </w:tcPr>
          <w:p w14:paraId="5FCBC9DB" w14:textId="77777777" w:rsidR="00D9556B" w:rsidRPr="00840707" w:rsidRDefault="00D9556B" w:rsidP="00DA2E02">
            <w:pPr>
              <w:spacing w:before="60" w:after="60"/>
              <w:rPr>
                <w:sz w:val="18"/>
                <w:szCs w:val="18"/>
              </w:rPr>
            </w:pPr>
          </w:p>
        </w:tc>
        <w:tc>
          <w:tcPr>
            <w:tcW w:w="759" w:type="pct"/>
          </w:tcPr>
          <w:p w14:paraId="280BAD41" w14:textId="77777777" w:rsidR="00D9556B" w:rsidRPr="00840707" w:rsidRDefault="00D9556B" w:rsidP="00DA2E02">
            <w:pPr>
              <w:spacing w:before="60" w:after="60"/>
              <w:rPr>
                <w:sz w:val="18"/>
                <w:szCs w:val="18"/>
              </w:rPr>
            </w:pPr>
          </w:p>
        </w:tc>
        <w:tc>
          <w:tcPr>
            <w:tcW w:w="366" w:type="pct"/>
            <w:vAlign w:val="center"/>
          </w:tcPr>
          <w:p w14:paraId="63025028" w14:textId="77777777" w:rsidR="00D9556B" w:rsidRPr="00840707" w:rsidRDefault="00D9556B" w:rsidP="00DA2E02">
            <w:pPr>
              <w:spacing w:before="60" w:after="60"/>
              <w:rPr>
                <w:sz w:val="18"/>
                <w:szCs w:val="18"/>
              </w:rPr>
            </w:pPr>
          </w:p>
        </w:tc>
        <w:tc>
          <w:tcPr>
            <w:tcW w:w="759" w:type="pct"/>
            <w:vAlign w:val="center"/>
          </w:tcPr>
          <w:p w14:paraId="6AC9FB8D" w14:textId="77777777" w:rsidR="00D9556B" w:rsidRPr="00840707" w:rsidRDefault="00D9556B" w:rsidP="00DA2E02">
            <w:pPr>
              <w:spacing w:before="60" w:after="60"/>
              <w:rPr>
                <w:sz w:val="18"/>
                <w:szCs w:val="18"/>
              </w:rPr>
            </w:pPr>
          </w:p>
        </w:tc>
        <w:tc>
          <w:tcPr>
            <w:tcW w:w="873" w:type="pct"/>
            <w:vAlign w:val="center"/>
          </w:tcPr>
          <w:p w14:paraId="61C43513" w14:textId="77777777" w:rsidR="00D9556B" w:rsidRPr="00840707" w:rsidRDefault="00D9556B" w:rsidP="00DA2E02">
            <w:pPr>
              <w:spacing w:before="60" w:after="60"/>
              <w:rPr>
                <w:sz w:val="18"/>
                <w:szCs w:val="18"/>
              </w:rPr>
            </w:pPr>
          </w:p>
        </w:tc>
      </w:tr>
      <w:tr w:rsidR="00D9556B" w:rsidRPr="00C4217E" w14:paraId="5EE6D6E0" w14:textId="77777777" w:rsidTr="00D9556B">
        <w:trPr>
          <w:trHeight w:val="284"/>
          <w:jc w:val="center"/>
        </w:trPr>
        <w:tc>
          <w:tcPr>
            <w:tcW w:w="571" w:type="pct"/>
            <w:vAlign w:val="center"/>
          </w:tcPr>
          <w:p w14:paraId="704BF11A" w14:textId="77777777" w:rsidR="00D9556B" w:rsidRPr="00840707" w:rsidRDefault="00D9556B" w:rsidP="00DA2E02">
            <w:pPr>
              <w:spacing w:before="60" w:after="60"/>
              <w:rPr>
                <w:sz w:val="18"/>
                <w:szCs w:val="18"/>
              </w:rPr>
            </w:pPr>
            <w:r w:rsidRPr="00840707">
              <w:rPr>
                <w:sz w:val="18"/>
                <w:szCs w:val="18"/>
              </w:rPr>
              <w:t>3</w:t>
            </w:r>
            <w:r w:rsidRPr="00840707">
              <w:rPr>
                <w:sz w:val="18"/>
                <w:szCs w:val="18"/>
                <w:vertAlign w:val="superscript"/>
              </w:rPr>
              <w:t>ο</w:t>
            </w:r>
          </w:p>
        </w:tc>
        <w:tc>
          <w:tcPr>
            <w:tcW w:w="727" w:type="pct"/>
          </w:tcPr>
          <w:p w14:paraId="2C6D6F81" w14:textId="77777777" w:rsidR="00D9556B" w:rsidRPr="00840707" w:rsidRDefault="00D9556B" w:rsidP="00DA2E02">
            <w:pPr>
              <w:spacing w:before="60" w:after="60"/>
              <w:rPr>
                <w:sz w:val="18"/>
                <w:szCs w:val="18"/>
              </w:rPr>
            </w:pPr>
          </w:p>
        </w:tc>
        <w:tc>
          <w:tcPr>
            <w:tcW w:w="945" w:type="pct"/>
            <w:vAlign w:val="center"/>
          </w:tcPr>
          <w:p w14:paraId="7D5B617B" w14:textId="77777777" w:rsidR="00D9556B" w:rsidRPr="00840707" w:rsidRDefault="00D9556B" w:rsidP="00DA2E02">
            <w:pPr>
              <w:spacing w:before="60" w:after="60"/>
              <w:rPr>
                <w:sz w:val="18"/>
                <w:szCs w:val="18"/>
              </w:rPr>
            </w:pPr>
          </w:p>
        </w:tc>
        <w:tc>
          <w:tcPr>
            <w:tcW w:w="759" w:type="pct"/>
          </w:tcPr>
          <w:p w14:paraId="35B79FAC" w14:textId="77777777" w:rsidR="00D9556B" w:rsidRPr="00840707" w:rsidRDefault="00D9556B" w:rsidP="00DA2E02">
            <w:pPr>
              <w:spacing w:before="60" w:after="60"/>
              <w:rPr>
                <w:sz w:val="18"/>
                <w:szCs w:val="18"/>
              </w:rPr>
            </w:pPr>
          </w:p>
        </w:tc>
        <w:tc>
          <w:tcPr>
            <w:tcW w:w="366" w:type="pct"/>
            <w:vAlign w:val="center"/>
          </w:tcPr>
          <w:p w14:paraId="60756A37" w14:textId="77777777" w:rsidR="00D9556B" w:rsidRPr="00840707" w:rsidRDefault="00D9556B" w:rsidP="00DA2E02">
            <w:pPr>
              <w:spacing w:before="60" w:after="60"/>
              <w:rPr>
                <w:sz w:val="18"/>
                <w:szCs w:val="18"/>
              </w:rPr>
            </w:pPr>
          </w:p>
        </w:tc>
        <w:tc>
          <w:tcPr>
            <w:tcW w:w="759" w:type="pct"/>
            <w:vAlign w:val="center"/>
          </w:tcPr>
          <w:p w14:paraId="1378ACEE" w14:textId="77777777" w:rsidR="00D9556B" w:rsidRPr="00840707" w:rsidRDefault="00D9556B" w:rsidP="00DA2E02">
            <w:pPr>
              <w:spacing w:before="60" w:after="60"/>
              <w:rPr>
                <w:sz w:val="18"/>
                <w:szCs w:val="18"/>
              </w:rPr>
            </w:pPr>
          </w:p>
        </w:tc>
        <w:tc>
          <w:tcPr>
            <w:tcW w:w="873" w:type="pct"/>
            <w:vAlign w:val="center"/>
          </w:tcPr>
          <w:p w14:paraId="178EDDFC" w14:textId="77777777" w:rsidR="00D9556B" w:rsidRPr="00840707" w:rsidRDefault="00D9556B" w:rsidP="00DA2E02">
            <w:pPr>
              <w:spacing w:before="60" w:after="60"/>
              <w:rPr>
                <w:sz w:val="18"/>
                <w:szCs w:val="18"/>
              </w:rPr>
            </w:pPr>
          </w:p>
        </w:tc>
      </w:tr>
      <w:tr w:rsidR="00D9556B" w:rsidRPr="00C4217E" w14:paraId="4A28D1DE" w14:textId="77777777" w:rsidTr="00D9556B">
        <w:trPr>
          <w:trHeight w:val="284"/>
          <w:jc w:val="center"/>
        </w:trPr>
        <w:tc>
          <w:tcPr>
            <w:tcW w:w="571" w:type="pct"/>
            <w:shd w:val="clear" w:color="auto" w:fill="E0E0E0"/>
            <w:vAlign w:val="center"/>
          </w:tcPr>
          <w:p w14:paraId="58CE3068" w14:textId="77777777" w:rsidR="00D9556B" w:rsidRPr="00840707" w:rsidRDefault="00D9556B" w:rsidP="00DA2E02">
            <w:pPr>
              <w:spacing w:before="100" w:beforeAutospacing="1" w:after="100" w:afterAutospacing="1"/>
              <w:ind w:left="-120" w:right="-123" w:firstLine="120"/>
              <w:rPr>
                <w:b/>
                <w:sz w:val="18"/>
                <w:szCs w:val="18"/>
              </w:rPr>
            </w:pPr>
            <w:r w:rsidRPr="00840707">
              <w:rPr>
                <w:b/>
                <w:sz w:val="18"/>
                <w:szCs w:val="18"/>
              </w:rPr>
              <w:t>ΣΥΝΟΛΟ</w:t>
            </w:r>
          </w:p>
        </w:tc>
        <w:tc>
          <w:tcPr>
            <w:tcW w:w="727" w:type="pct"/>
            <w:shd w:val="clear" w:color="auto" w:fill="FFFFFF"/>
          </w:tcPr>
          <w:p w14:paraId="7923E83C" w14:textId="77777777" w:rsidR="00D9556B" w:rsidRPr="00840707" w:rsidRDefault="00D9556B" w:rsidP="00DA2E02">
            <w:pPr>
              <w:spacing w:before="100" w:beforeAutospacing="1" w:after="100" w:afterAutospacing="1"/>
              <w:rPr>
                <w:sz w:val="18"/>
                <w:szCs w:val="18"/>
              </w:rPr>
            </w:pPr>
          </w:p>
        </w:tc>
        <w:tc>
          <w:tcPr>
            <w:tcW w:w="945" w:type="pct"/>
            <w:shd w:val="clear" w:color="auto" w:fill="FFFFFF"/>
            <w:vAlign w:val="center"/>
          </w:tcPr>
          <w:p w14:paraId="7191398F" w14:textId="77777777" w:rsidR="00D9556B" w:rsidRPr="00840707" w:rsidRDefault="00D9556B" w:rsidP="00DA2E02">
            <w:pPr>
              <w:spacing w:before="100" w:beforeAutospacing="1" w:after="100" w:afterAutospacing="1"/>
              <w:rPr>
                <w:sz w:val="18"/>
                <w:szCs w:val="18"/>
              </w:rPr>
            </w:pPr>
          </w:p>
        </w:tc>
        <w:tc>
          <w:tcPr>
            <w:tcW w:w="759" w:type="pct"/>
            <w:shd w:val="clear" w:color="auto" w:fill="FFFFFF"/>
          </w:tcPr>
          <w:p w14:paraId="6B5A1536" w14:textId="77777777" w:rsidR="00D9556B" w:rsidRPr="00840707" w:rsidRDefault="00D9556B" w:rsidP="00DA2E02">
            <w:pPr>
              <w:spacing w:before="100" w:beforeAutospacing="1" w:after="100" w:afterAutospacing="1"/>
              <w:rPr>
                <w:sz w:val="18"/>
                <w:szCs w:val="18"/>
              </w:rPr>
            </w:pPr>
          </w:p>
        </w:tc>
        <w:tc>
          <w:tcPr>
            <w:tcW w:w="366" w:type="pct"/>
            <w:shd w:val="clear" w:color="auto" w:fill="FFFFFF"/>
            <w:vAlign w:val="center"/>
          </w:tcPr>
          <w:p w14:paraId="79ECB8F7" w14:textId="77777777" w:rsidR="00D9556B" w:rsidRPr="00840707" w:rsidRDefault="00D9556B" w:rsidP="00DA2E02">
            <w:pPr>
              <w:spacing w:before="100" w:beforeAutospacing="1" w:after="100" w:afterAutospacing="1"/>
              <w:rPr>
                <w:sz w:val="18"/>
                <w:szCs w:val="18"/>
              </w:rPr>
            </w:pPr>
          </w:p>
        </w:tc>
        <w:tc>
          <w:tcPr>
            <w:tcW w:w="759" w:type="pct"/>
            <w:shd w:val="clear" w:color="auto" w:fill="FFFFFF"/>
            <w:vAlign w:val="center"/>
          </w:tcPr>
          <w:p w14:paraId="0980E1C8" w14:textId="77777777" w:rsidR="00D9556B" w:rsidRPr="00840707" w:rsidRDefault="00D9556B" w:rsidP="00DA2E02">
            <w:pPr>
              <w:spacing w:before="100" w:beforeAutospacing="1" w:after="100" w:afterAutospacing="1"/>
              <w:rPr>
                <w:sz w:val="18"/>
                <w:szCs w:val="18"/>
              </w:rPr>
            </w:pPr>
          </w:p>
        </w:tc>
        <w:tc>
          <w:tcPr>
            <w:tcW w:w="873" w:type="pct"/>
            <w:shd w:val="clear" w:color="auto" w:fill="FFFFFF"/>
            <w:vAlign w:val="center"/>
          </w:tcPr>
          <w:p w14:paraId="3062677C" w14:textId="77777777" w:rsidR="00D9556B" w:rsidRPr="00840707" w:rsidRDefault="00D9556B" w:rsidP="00DA2E02">
            <w:pPr>
              <w:spacing w:before="100" w:beforeAutospacing="1" w:after="100" w:afterAutospacing="1"/>
              <w:rPr>
                <w:sz w:val="18"/>
                <w:szCs w:val="18"/>
              </w:rPr>
            </w:pPr>
          </w:p>
        </w:tc>
      </w:tr>
    </w:tbl>
    <w:p w14:paraId="1B0818FA" w14:textId="77777777" w:rsidR="002809D0" w:rsidRPr="00840707" w:rsidRDefault="002809D0" w:rsidP="002809D0">
      <w:pPr>
        <w:spacing w:before="100" w:beforeAutospacing="1" w:after="100" w:afterAutospacing="1"/>
        <w:rPr>
          <w:sz w:val="20"/>
        </w:rPr>
      </w:pPr>
      <w:r w:rsidRPr="00840707">
        <w:rPr>
          <w:sz w:val="20"/>
        </w:rPr>
        <w:t xml:space="preserve">* ΕΤΟΣ: μετά την </w:t>
      </w:r>
      <w:r w:rsidRPr="00840707">
        <w:rPr>
          <w:b/>
          <w:sz w:val="20"/>
        </w:rPr>
        <w:t>ελάχιστη</w:t>
      </w:r>
      <w:r w:rsidRPr="00840707">
        <w:rPr>
          <w:sz w:val="20"/>
        </w:rPr>
        <w:t xml:space="preserve"> ζητούμενη Περίοδο Εγγύησης</w:t>
      </w:r>
    </w:p>
    <w:p w14:paraId="20B2F4CE" w14:textId="77777777" w:rsidR="002809D0" w:rsidRPr="00840707" w:rsidRDefault="002809D0" w:rsidP="002809D0">
      <w:pPr>
        <w:spacing w:before="100" w:beforeAutospacing="1" w:after="100" w:afterAutospacing="1"/>
      </w:pPr>
      <w:r w:rsidRPr="00840707">
        <w:rPr>
          <w:sz w:val="20"/>
        </w:rPr>
        <w:t xml:space="preserve">** Το </w:t>
      </w:r>
      <w:r w:rsidRPr="00840707">
        <w:rPr>
          <w:b/>
          <w:sz w:val="20"/>
        </w:rPr>
        <w:t xml:space="preserve">ΕΤΗΣΙΟ ΠΟΣΟΣΤΟ ΣΥΝΤΗΡΗΣΗΣ </w:t>
      </w:r>
      <w:r w:rsidRPr="00840707">
        <w:rPr>
          <w:sz w:val="20"/>
        </w:rPr>
        <w:t xml:space="preserve">(για την κάθε γραμμή του Πίνακα </w:t>
      </w:r>
      <w:r w:rsidR="00D9556B">
        <w:rPr>
          <w:sz w:val="20"/>
        </w:rPr>
        <w:t>6</w:t>
      </w:r>
      <w:r w:rsidRPr="00840707">
        <w:rPr>
          <w:sz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rPr>
        <w:t xml:space="preserve">Πίνακα </w:t>
      </w:r>
      <w:r w:rsidR="00D9556B" w:rsidRPr="00D9556B">
        <w:rPr>
          <w:b/>
          <w:bCs/>
        </w:rPr>
        <w:t>5</w:t>
      </w:r>
      <w:r w:rsidRPr="00840707">
        <w:rPr>
          <w:sz w:val="20"/>
        </w:rPr>
        <w:t>.</w:t>
      </w:r>
    </w:p>
    <w:p w14:paraId="0C664F57" w14:textId="77777777" w:rsidR="002809D0" w:rsidRDefault="002809D0" w:rsidP="002809D0">
      <w:pPr>
        <w:rPr>
          <w:i/>
          <w:color w:val="5B9BD5"/>
        </w:rPr>
      </w:pPr>
    </w:p>
    <w:p w14:paraId="4BFE818A" w14:textId="77777777" w:rsidR="009954B5" w:rsidRPr="00897475" w:rsidRDefault="00BF0E72" w:rsidP="00BE5D16">
      <w:pPr>
        <w:pStyle w:val="1"/>
        <w:keepNext/>
        <w:pageBreakBefore/>
        <w:numPr>
          <w:ilvl w:val="0"/>
          <w:numId w:val="0"/>
        </w:numPr>
        <w:pBdr>
          <w:top w:val="none" w:sz="0" w:space="0" w:color="000000"/>
          <w:left w:val="none" w:sz="0" w:space="0" w:color="000000"/>
          <w:bottom w:val="single" w:sz="18" w:space="1" w:color="000080"/>
          <w:right w:val="none" w:sz="0" w:space="0" w:color="000000"/>
        </w:pBdr>
        <w:suppressAutoHyphens/>
        <w:spacing w:before="320"/>
      </w:pPr>
      <w:bookmarkStart w:id="719" w:name="_ΠΑΡΑΡΤΗΜΑ_VII_–"/>
      <w:bookmarkStart w:id="720" w:name="_Toc31307764"/>
      <w:bookmarkStart w:id="721" w:name="_Ref77946867"/>
      <w:bookmarkStart w:id="722" w:name="_Ref77947753"/>
      <w:bookmarkStart w:id="723" w:name="_Toc131090437"/>
      <w:bookmarkEnd w:id="719"/>
      <w:r>
        <w:lastRenderedPageBreak/>
        <w:t>Π</w:t>
      </w:r>
      <w:r w:rsidR="00CA6659" w:rsidRPr="00897475">
        <w:t>ΑΡΑΡΤΗΜΑ VII – Υποδείγματα Εγγυητικών Επιστολών</w:t>
      </w:r>
      <w:bookmarkEnd w:id="720"/>
      <w:bookmarkEnd w:id="721"/>
      <w:bookmarkEnd w:id="722"/>
      <w:bookmarkEnd w:id="723"/>
    </w:p>
    <w:p w14:paraId="7DBC692A" w14:textId="77777777" w:rsidR="00CA6659" w:rsidRPr="00897475" w:rsidRDefault="007E740C" w:rsidP="004A1D19">
      <w:pPr>
        <w:pStyle w:val="2"/>
        <w:numPr>
          <w:ilvl w:val="0"/>
          <w:numId w:val="10"/>
        </w:numPr>
      </w:pPr>
      <w:bookmarkStart w:id="724" w:name="_Toc31307765"/>
      <w:bookmarkStart w:id="725" w:name="_Toc131090438"/>
      <w:r w:rsidRPr="00897475">
        <w:t>Εγγυητική Επιστολή Συμμετοχής</w:t>
      </w:r>
      <w:bookmarkEnd w:id="724"/>
      <w:bookmarkEnd w:id="725"/>
    </w:p>
    <w:p w14:paraId="401B6EE3" w14:textId="77777777" w:rsidR="00EA0986" w:rsidRPr="007D7A54" w:rsidRDefault="00EA0986" w:rsidP="00EA0986">
      <w:pPr>
        <w:spacing w:after="0"/>
        <w:rPr>
          <w:sz w:val="20"/>
          <w:szCs w:val="20"/>
          <w:lang w:eastAsia="el-GR"/>
        </w:rPr>
      </w:pPr>
      <w:r w:rsidRPr="007D7A54">
        <w:rPr>
          <w:sz w:val="20"/>
          <w:szCs w:val="20"/>
          <w:lang w:eastAsia="el-GR"/>
        </w:rPr>
        <w:t xml:space="preserve">ΕΚΔΟΤΗΣ </w:t>
      </w:r>
      <w:r w:rsidRPr="007D7A54">
        <w:rPr>
          <w:sz w:val="20"/>
          <w:szCs w:val="20"/>
        </w:rPr>
        <w:t>(Πλήρης επωνυμία).</w:t>
      </w:r>
      <w:r w:rsidRPr="007D7A54">
        <w:rPr>
          <w:sz w:val="20"/>
          <w:szCs w:val="20"/>
          <w:lang w:eastAsia="el-GR"/>
        </w:rPr>
        <w:t>.......................................................................</w:t>
      </w:r>
    </w:p>
    <w:p w14:paraId="7779D367" w14:textId="77777777" w:rsidR="00EA0986" w:rsidRPr="007D7A54" w:rsidRDefault="00EA0986" w:rsidP="00EA0986">
      <w:pPr>
        <w:spacing w:after="0"/>
        <w:jc w:val="right"/>
        <w:rPr>
          <w:sz w:val="20"/>
          <w:szCs w:val="20"/>
          <w:lang w:eastAsia="el-GR"/>
        </w:rPr>
      </w:pPr>
      <w:r w:rsidRPr="007D7A54">
        <w:rPr>
          <w:sz w:val="20"/>
          <w:szCs w:val="20"/>
          <w:lang w:eastAsia="el-GR"/>
        </w:rPr>
        <w:t>Ημερομηνία έκδοσης...........................</w:t>
      </w:r>
    </w:p>
    <w:p w14:paraId="17B00790" w14:textId="77777777" w:rsidR="00EA0986" w:rsidRPr="007D7A54" w:rsidRDefault="00EA0986" w:rsidP="00256546">
      <w:pPr>
        <w:spacing w:before="120" w:after="0"/>
        <w:rPr>
          <w:sz w:val="20"/>
          <w:szCs w:val="20"/>
          <w:lang w:eastAsia="el-GR"/>
        </w:rPr>
      </w:pPr>
      <w:r w:rsidRPr="007D7A54">
        <w:rPr>
          <w:sz w:val="20"/>
          <w:szCs w:val="20"/>
          <w:lang w:eastAsia="el-GR"/>
        </w:rPr>
        <w:t xml:space="preserve">Προς: Την Κοινωνία της Πληροφορίας </w:t>
      </w:r>
      <w:r w:rsidR="00DB75F3" w:rsidRPr="007D7A54">
        <w:rPr>
          <w:sz w:val="20"/>
          <w:szCs w:val="20"/>
          <w:lang w:eastAsia="el-GR"/>
        </w:rPr>
        <w:t>Μ</w:t>
      </w:r>
      <w:r w:rsidR="000E5082" w:rsidRPr="007D7A54">
        <w:rPr>
          <w:sz w:val="20"/>
          <w:szCs w:val="20"/>
          <w:lang w:eastAsia="el-GR"/>
        </w:rPr>
        <w:t>.</w:t>
      </w:r>
      <w:r w:rsidRPr="007D7A54">
        <w:rPr>
          <w:sz w:val="20"/>
          <w:szCs w:val="20"/>
          <w:lang w:eastAsia="el-GR"/>
        </w:rPr>
        <w:t>Α</w:t>
      </w:r>
      <w:r w:rsidR="000E5082" w:rsidRPr="007D7A54">
        <w:rPr>
          <w:sz w:val="20"/>
          <w:szCs w:val="20"/>
          <w:lang w:eastAsia="el-GR"/>
        </w:rPr>
        <w:t>.</w:t>
      </w:r>
      <w:r w:rsidRPr="007D7A54">
        <w:rPr>
          <w:sz w:val="20"/>
          <w:szCs w:val="20"/>
          <w:lang w:eastAsia="el-GR"/>
        </w:rPr>
        <w:t>Ε</w:t>
      </w:r>
    </w:p>
    <w:p w14:paraId="571EDD94" w14:textId="77777777" w:rsidR="00EA0986" w:rsidRPr="007D7A54" w:rsidRDefault="00EA0986" w:rsidP="00256546">
      <w:pPr>
        <w:spacing w:before="120" w:after="0"/>
        <w:rPr>
          <w:sz w:val="20"/>
          <w:szCs w:val="20"/>
          <w:lang w:eastAsia="el-GR"/>
        </w:rPr>
      </w:pPr>
      <w:r w:rsidRPr="007D7A54">
        <w:rPr>
          <w:sz w:val="20"/>
          <w:szCs w:val="20"/>
        </w:rPr>
        <w:t xml:space="preserve">Χανδρή 3 και Κύπρου, ΤΚ 18346, Μοσχάτο </w:t>
      </w:r>
      <w:r w:rsidRPr="007D7A54">
        <w:rPr>
          <w:sz w:val="20"/>
          <w:szCs w:val="20"/>
          <w:lang w:eastAsia="el-GR"/>
        </w:rPr>
        <w:t>Αθήνα</w:t>
      </w:r>
    </w:p>
    <w:p w14:paraId="56274E6E" w14:textId="77777777" w:rsidR="00EA0986" w:rsidRPr="007D7A54" w:rsidRDefault="00EA0986" w:rsidP="00256546">
      <w:pPr>
        <w:spacing w:before="120" w:after="0"/>
        <w:rPr>
          <w:sz w:val="20"/>
          <w:szCs w:val="20"/>
          <w:lang w:eastAsia="el-GR"/>
        </w:rPr>
      </w:pPr>
      <w:r w:rsidRPr="007D7A54">
        <w:rPr>
          <w:sz w:val="20"/>
          <w:szCs w:val="20"/>
          <w:lang w:eastAsia="el-GR"/>
        </w:rPr>
        <w:t xml:space="preserve">Εγγύηση μας υπ’ αριθμ. ……………….. ποσού ………………….……. ευρώ </w:t>
      </w:r>
    </w:p>
    <w:p w14:paraId="3CF8BFBB" w14:textId="77777777" w:rsidR="00EA0986" w:rsidRPr="007D7A54" w:rsidRDefault="00EA0986" w:rsidP="00256546">
      <w:pPr>
        <w:spacing w:before="120" w:after="0"/>
        <w:rPr>
          <w:sz w:val="20"/>
          <w:szCs w:val="20"/>
          <w:lang w:eastAsia="el-GR"/>
        </w:rPr>
      </w:pPr>
      <w:r w:rsidRPr="007D7A54">
        <w:rPr>
          <w:sz w:val="20"/>
          <w:szCs w:val="20"/>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DE046BF" w14:textId="77777777" w:rsidR="00EA0986" w:rsidRPr="007D7A54" w:rsidRDefault="00EA0986" w:rsidP="00256546">
      <w:pPr>
        <w:spacing w:before="120" w:after="0"/>
        <w:rPr>
          <w:sz w:val="20"/>
          <w:szCs w:val="20"/>
          <w:lang w:eastAsia="el-GR"/>
        </w:rPr>
      </w:pPr>
      <w:r w:rsidRPr="007D7A54">
        <w:rPr>
          <w:i/>
          <w:sz w:val="20"/>
          <w:szCs w:val="20"/>
          <w:u w:val="single"/>
          <w:lang w:eastAsia="el-GR"/>
        </w:rPr>
        <w:t>{σε περίπτωση φυσικού προσώπου}:</w:t>
      </w:r>
      <w:r w:rsidRPr="007D7A54">
        <w:rPr>
          <w:bCs/>
          <w:sz w:val="20"/>
          <w:szCs w:val="20"/>
        </w:rPr>
        <w:t xml:space="preserve"> </w:t>
      </w:r>
      <w:r w:rsidRPr="007D7A54">
        <w:rPr>
          <w:rFonts w:eastAsia="Calibri"/>
          <w:bCs/>
          <w:sz w:val="20"/>
          <w:szCs w:val="20"/>
        </w:rPr>
        <w:t>(</w:t>
      </w:r>
      <w:r w:rsidRPr="007D7A54">
        <w:rPr>
          <w:sz w:val="20"/>
          <w:szCs w:val="20"/>
          <w:lang w:eastAsia="el-GR"/>
        </w:rPr>
        <w:t>ονοματεπώνυμο, πατρώνυμο) .............................., ΑΦΜ: ................ οδός............................. αριθμός.................ΤΚ………………</w:t>
      </w:r>
    </w:p>
    <w:p w14:paraId="1006D0C0" w14:textId="77777777" w:rsidR="00EA0986" w:rsidRPr="007D7A54" w:rsidRDefault="00EA0986" w:rsidP="00256546">
      <w:pPr>
        <w:spacing w:before="120" w:after="0"/>
        <w:rPr>
          <w:sz w:val="20"/>
          <w:szCs w:val="20"/>
          <w:lang w:eastAsia="el-GR"/>
        </w:rPr>
      </w:pPr>
      <w:r w:rsidRPr="007D7A54">
        <w:rPr>
          <w:sz w:val="20"/>
          <w:szCs w:val="20"/>
          <w:lang w:eastAsia="el-GR"/>
        </w:rPr>
        <w:t>{</w:t>
      </w:r>
      <w:r w:rsidRPr="007D7A54">
        <w:rPr>
          <w:i/>
          <w:sz w:val="20"/>
          <w:szCs w:val="20"/>
          <w:u w:val="single"/>
          <w:lang w:eastAsia="el-GR"/>
        </w:rPr>
        <w:t>Σε περίπτωση μεμονωμένης εταιρίας:</w:t>
      </w:r>
      <w:r w:rsidRPr="007D7A54">
        <w:rPr>
          <w:sz w:val="20"/>
          <w:szCs w:val="20"/>
          <w:lang w:eastAsia="el-GR"/>
        </w:rPr>
        <w:t xml:space="preserve"> της Εταιρίας ………. ΑΦΜ: ...... οδός …………. αριθμός … ΤΚ ………..,}</w:t>
      </w:r>
    </w:p>
    <w:p w14:paraId="7083148A" w14:textId="77777777" w:rsidR="00EA0986" w:rsidRPr="007D7A54" w:rsidRDefault="00EA0986" w:rsidP="00256546">
      <w:pPr>
        <w:spacing w:before="120" w:after="0"/>
        <w:rPr>
          <w:sz w:val="20"/>
          <w:szCs w:val="20"/>
          <w:lang w:eastAsia="el-GR"/>
        </w:rPr>
      </w:pPr>
      <w:r w:rsidRPr="007D7A54">
        <w:rPr>
          <w:sz w:val="20"/>
          <w:szCs w:val="20"/>
          <w:lang w:eastAsia="el-GR"/>
        </w:rPr>
        <w:t>{</w:t>
      </w:r>
      <w:r w:rsidRPr="007D7A54">
        <w:rPr>
          <w:i/>
          <w:sz w:val="20"/>
          <w:szCs w:val="20"/>
          <w:u w:val="single"/>
          <w:lang w:eastAsia="el-GR"/>
        </w:rPr>
        <w:t>ή σε περίπτωση Ένωσης ή Κοινοπραξίας:</w:t>
      </w:r>
      <w:r w:rsidRPr="007D7A54">
        <w:rPr>
          <w:sz w:val="20"/>
          <w:szCs w:val="20"/>
          <w:lang w:eastAsia="el-GR"/>
        </w:rPr>
        <w:t xml:space="preserve"> των Εταιριών </w:t>
      </w:r>
    </w:p>
    <w:p w14:paraId="6FB7D436" w14:textId="77777777" w:rsidR="00EA0986" w:rsidRPr="007D7A54" w:rsidRDefault="00EA0986" w:rsidP="00256546">
      <w:pPr>
        <w:spacing w:before="120" w:after="0"/>
        <w:rPr>
          <w:sz w:val="20"/>
          <w:szCs w:val="20"/>
          <w:lang w:eastAsia="el-GR"/>
        </w:rPr>
      </w:pPr>
      <w:r w:rsidRPr="007D7A54">
        <w:rPr>
          <w:sz w:val="20"/>
          <w:szCs w:val="20"/>
          <w:lang w:eastAsia="el-GR"/>
        </w:rPr>
        <w:t>α) (πλήρη επωνυμία) …… ΑΦΜ…….….... οδός............................. αριθμός.................ΤΚ………………</w:t>
      </w:r>
    </w:p>
    <w:p w14:paraId="7A5512FA" w14:textId="77777777" w:rsidR="00EA0986" w:rsidRPr="007D7A54" w:rsidRDefault="00EA0986" w:rsidP="00256546">
      <w:pPr>
        <w:spacing w:before="120" w:after="0"/>
        <w:rPr>
          <w:sz w:val="20"/>
          <w:szCs w:val="20"/>
          <w:lang w:eastAsia="el-GR"/>
        </w:rPr>
      </w:pPr>
      <w:r w:rsidRPr="007D7A54">
        <w:rPr>
          <w:sz w:val="20"/>
          <w:szCs w:val="20"/>
          <w:lang w:eastAsia="el-GR"/>
        </w:rPr>
        <w:t>β) (πλήρη επωνυμία) …… ΑΦΜ…….….... οδός............................. αριθμός.................ΤΚ………………</w:t>
      </w:r>
    </w:p>
    <w:p w14:paraId="2CC5E84C" w14:textId="77777777" w:rsidR="00EA0986" w:rsidRPr="007D7A54" w:rsidRDefault="00EA0986" w:rsidP="00256546">
      <w:pPr>
        <w:spacing w:before="120" w:after="0"/>
        <w:rPr>
          <w:sz w:val="20"/>
          <w:szCs w:val="20"/>
          <w:lang w:eastAsia="el-GR"/>
        </w:rPr>
      </w:pPr>
      <w:r w:rsidRPr="007D7A54">
        <w:rPr>
          <w:sz w:val="20"/>
          <w:szCs w:val="20"/>
          <w:lang w:eastAsia="el-GR"/>
        </w:rPr>
        <w:t>γ) (πλήρη επωνυμία) …… ΑΦΜ…….….... οδός............................. αριθμός.................ΤΚ………………</w:t>
      </w:r>
    </w:p>
    <w:p w14:paraId="3F6D7F9B" w14:textId="77777777" w:rsidR="00EA0986" w:rsidRPr="007D7A54" w:rsidRDefault="00EA0986" w:rsidP="00256546">
      <w:pPr>
        <w:spacing w:before="120" w:after="0"/>
        <w:rPr>
          <w:sz w:val="20"/>
          <w:szCs w:val="20"/>
          <w:lang w:eastAsia="el-GR"/>
        </w:rPr>
      </w:pPr>
      <w:r w:rsidRPr="007D7A54">
        <w:rPr>
          <w:sz w:val="20"/>
          <w:szCs w:val="20"/>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C52889" w14:textId="1AB6DB8C" w:rsidR="00EA0986" w:rsidRPr="007D7A54" w:rsidRDefault="00EA0986" w:rsidP="00256546">
      <w:pPr>
        <w:spacing w:before="120" w:after="0"/>
        <w:rPr>
          <w:sz w:val="20"/>
          <w:szCs w:val="20"/>
          <w:lang w:eastAsia="el-GR"/>
        </w:rPr>
      </w:pPr>
      <w:r w:rsidRPr="007D7A54">
        <w:rPr>
          <w:sz w:val="20"/>
          <w:szCs w:val="20"/>
          <w:lang w:eastAsia="el-GR"/>
        </w:rPr>
        <w:t xml:space="preserve">για τη συμμετοχή του/της/τους σύμφωνα με την (αριθμό/ημερομηνία) ..................... </w:t>
      </w:r>
      <w:r w:rsidR="001D7B82">
        <w:t>Πρόσκληση</w:t>
      </w:r>
      <w:r w:rsidRPr="007D7A54">
        <w:rPr>
          <w:sz w:val="20"/>
          <w:szCs w:val="20"/>
          <w:lang w:eastAsia="el-GR"/>
        </w:rPr>
        <w:t xml:space="preserve">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4B0F7B2" w14:textId="77777777" w:rsidR="00EA0986" w:rsidRPr="007D7A54" w:rsidRDefault="00EA0986" w:rsidP="00256546">
      <w:pPr>
        <w:spacing w:before="120" w:after="0"/>
        <w:rPr>
          <w:sz w:val="20"/>
          <w:szCs w:val="20"/>
          <w:lang w:eastAsia="el-GR"/>
        </w:rPr>
      </w:pPr>
      <w:r w:rsidRPr="007D7A54">
        <w:rPr>
          <w:sz w:val="20"/>
          <w:szCs w:val="20"/>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41B3F09" w14:textId="77777777" w:rsidR="00EA0986" w:rsidRPr="007D7A54" w:rsidRDefault="00EA0986" w:rsidP="00256546">
      <w:pPr>
        <w:spacing w:before="120" w:after="0"/>
        <w:rPr>
          <w:sz w:val="20"/>
          <w:szCs w:val="20"/>
          <w:lang w:eastAsia="el-GR"/>
        </w:rPr>
      </w:pPr>
      <w:r w:rsidRPr="007D7A54">
        <w:rPr>
          <w:sz w:val="20"/>
          <w:szCs w:val="20"/>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44DE7CE" w14:textId="77777777" w:rsidR="00EA0986" w:rsidRPr="007D7A54" w:rsidRDefault="00EA0986" w:rsidP="00256546">
      <w:pPr>
        <w:spacing w:before="120" w:after="0"/>
        <w:rPr>
          <w:sz w:val="20"/>
          <w:szCs w:val="20"/>
          <w:lang w:eastAsia="el-GR"/>
        </w:rPr>
      </w:pPr>
      <w:r w:rsidRPr="007D7A54">
        <w:rPr>
          <w:sz w:val="20"/>
          <w:szCs w:val="20"/>
          <w:lang w:eastAsia="el-GR"/>
        </w:rPr>
        <w:t>Η παρούσα ισχύει μέχρι και την (</w:t>
      </w:r>
      <w:r w:rsidRPr="007D7A54">
        <w:rPr>
          <w:i/>
          <w:sz w:val="20"/>
          <w:szCs w:val="20"/>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7D7A54">
        <w:rPr>
          <w:sz w:val="20"/>
          <w:szCs w:val="20"/>
          <w:lang w:eastAsia="el-GR"/>
        </w:rPr>
        <w:t xml:space="preserve">) …………………………………… </w:t>
      </w:r>
    </w:p>
    <w:p w14:paraId="5BC291C4" w14:textId="77777777" w:rsidR="00EA0986" w:rsidRPr="007D7A54" w:rsidRDefault="00EA0986" w:rsidP="00256546">
      <w:pPr>
        <w:spacing w:before="120" w:after="0"/>
        <w:rPr>
          <w:sz w:val="20"/>
          <w:szCs w:val="20"/>
          <w:lang w:eastAsia="el-GR"/>
        </w:rPr>
      </w:pPr>
      <w:r w:rsidRPr="007D7A54">
        <w:rPr>
          <w:sz w:val="20"/>
          <w:szCs w:val="20"/>
          <w:lang w:eastAsia="el-GR"/>
        </w:rPr>
        <w:t>Σε περίπτωση κατάπτωσης της εγγύησης, το ποσό της κατάπτωσης υπόκειται στο εκάστοτε ισχύον πάγιο τέλος χαρτοσήμου.</w:t>
      </w:r>
    </w:p>
    <w:p w14:paraId="525EF46D" w14:textId="034D990E" w:rsidR="00EA0986" w:rsidRPr="007D7A54" w:rsidRDefault="00EA0986" w:rsidP="00256546">
      <w:pPr>
        <w:spacing w:before="120" w:after="0"/>
        <w:rPr>
          <w:sz w:val="20"/>
          <w:szCs w:val="20"/>
          <w:lang w:eastAsia="el-GR"/>
        </w:rPr>
      </w:pPr>
      <w:r w:rsidRPr="007D7A54">
        <w:rPr>
          <w:sz w:val="20"/>
          <w:szCs w:val="20"/>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r w:rsidR="00256546" w:rsidRPr="007D7A54">
        <w:rPr>
          <w:sz w:val="20"/>
          <w:szCs w:val="20"/>
          <w:lang w:eastAsia="el-GR"/>
        </w:rPr>
        <w:t xml:space="preserve">σύμφωνα με την παρ. </w:t>
      </w:r>
      <w:r w:rsidR="00256546" w:rsidRPr="007D7A54">
        <w:rPr>
          <w:b/>
          <w:bCs/>
          <w:sz w:val="20"/>
          <w:szCs w:val="20"/>
        </w:rPr>
        <w:fldChar w:fldCharType="begin"/>
      </w:r>
      <w:r w:rsidR="00256546" w:rsidRPr="007D7A54">
        <w:rPr>
          <w:sz w:val="20"/>
          <w:szCs w:val="20"/>
          <w:lang w:eastAsia="el-GR"/>
        </w:rPr>
        <w:instrText xml:space="preserve"> REF _Ref496542081 \r \h </w:instrText>
      </w:r>
      <w:r w:rsidR="00256546" w:rsidRPr="007D7A54">
        <w:rPr>
          <w:b/>
          <w:bCs/>
          <w:sz w:val="20"/>
          <w:szCs w:val="20"/>
        </w:rPr>
        <w:instrText xml:space="preserve"> \* MERGEFORMAT </w:instrText>
      </w:r>
      <w:r w:rsidR="00256546" w:rsidRPr="007D7A54">
        <w:rPr>
          <w:b/>
          <w:bCs/>
          <w:sz w:val="20"/>
          <w:szCs w:val="20"/>
        </w:rPr>
      </w:r>
      <w:r w:rsidR="00256546" w:rsidRPr="007D7A54">
        <w:rPr>
          <w:b/>
          <w:bCs/>
          <w:sz w:val="20"/>
          <w:szCs w:val="20"/>
        </w:rPr>
        <w:fldChar w:fldCharType="separate"/>
      </w:r>
      <w:r w:rsidR="00A60AB0">
        <w:rPr>
          <w:sz w:val="20"/>
          <w:szCs w:val="20"/>
          <w:lang w:eastAsia="el-GR"/>
        </w:rPr>
        <w:t>2.2.2</w:t>
      </w:r>
      <w:r w:rsidR="00256546" w:rsidRPr="007D7A54">
        <w:rPr>
          <w:b/>
          <w:bCs/>
          <w:sz w:val="20"/>
          <w:szCs w:val="20"/>
        </w:rPr>
        <w:fldChar w:fldCharType="end"/>
      </w:r>
      <w:r w:rsidR="00256546" w:rsidRPr="007D7A54">
        <w:rPr>
          <w:sz w:val="20"/>
          <w:szCs w:val="20"/>
          <w:lang w:eastAsia="el-GR"/>
        </w:rPr>
        <w:t xml:space="preserve"> της παρούσας , </w:t>
      </w:r>
      <w:r w:rsidRPr="007D7A54">
        <w:rPr>
          <w:sz w:val="20"/>
          <w:szCs w:val="20"/>
          <w:lang w:eastAsia="el-GR"/>
        </w:rPr>
        <w:t xml:space="preserve">με την προϋπόθεση ότι το σχετικό αίτημά σας θα μας υποβληθεί πριν από την ημερομηνία λήξης της. </w:t>
      </w:r>
    </w:p>
    <w:p w14:paraId="1FD3ECD7" w14:textId="77777777" w:rsidR="00EA0986" w:rsidRPr="007D7A54" w:rsidRDefault="00EA0986" w:rsidP="00256546">
      <w:pPr>
        <w:spacing w:before="120" w:after="0"/>
        <w:rPr>
          <w:sz w:val="20"/>
          <w:szCs w:val="20"/>
          <w:lang w:eastAsia="el-GR"/>
        </w:rPr>
      </w:pPr>
      <w:r w:rsidRPr="007D7A54">
        <w:rPr>
          <w:sz w:val="20"/>
          <w:szCs w:val="20"/>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ED7BC4" w:rsidRPr="007D7A54">
        <w:rPr>
          <w:sz w:val="20"/>
          <w:szCs w:val="20"/>
          <w:lang w:eastAsia="el-GR"/>
        </w:rPr>
        <w:t>.</w:t>
      </w:r>
      <w:r w:rsidRPr="007D7A54">
        <w:rPr>
          <w:sz w:val="20"/>
          <w:szCs w:val="20"/>
          <w:lang w:eastAsia="el-GR"/>
        </w:rPr>
        <w:tab/>
      </w:r>
      <w:r w:rsidRPr="007D7A54">
        <w:rPr>
          <w:sz w:val="20"/>
          <w:szCs w:val="20"/>
          <w:lang w:eastAsia="el-GR"/>
        </w:rPr>
        <w:tab/>
      </w:r>
      <w:r w:rsidRPr="007D7A54">
        <w:rPr>
          <w:sz w:val="20"/>
          <w:szCs w:val="20"/>
          <w:lang w:eastAsia="el-GR"/>
        </w:rPr>
        <w:tab/>
      </w:r>
    </w:p>
    <w:p w14:paraId="2031B585" w14:textId="77777777" w:rsidR="00EA0986" w:rsidRPr="007D7A54" w:rsidRDefault="00EA0986" w:rsidP="00EA0986">
      <w:pPr>
        <w:spacing w:after="0"/>
        <w:jc w:val="right"/>
        <w:rPr>
          <w:sz w:val="20"/>
          <w:szCs w:val="20"/>
        </w:rPr>
      </w:pPr>
      <w:r w:rsidRPr="007D7A54">
        <w:rPr>
          <w:sz w:val="20"/>
          <w:szCs w:val="20"/>
          <w:lang w:eastAsia="el-GR"/>
        </w:rPr>
        <w:t>(Εξουσιοδοτημένη υπογραφή)</w:t>
      </w:r>
    </w:p>
    <w:p w14:paraId="2E0D78BF" w14:textId="77777777" w:rsidR="007E740C" w:rsidRPr="007D7A54" w:rsidRDefault="007E740C" w:rsidP="007E740C">
      <w:pPr>
        <w:rPr>
          <w:sz w:val="20"/>
          <w:szCs w:val="20"/>
        </w:rPr>
      </w:pPr>
    </w:p>
    <w:p w14:paraId="55DE1186" w14:textId="77777777" w:rsidR="007E740C" w:rsidRPr="007D7A54" w:rsidRDefault="007E740C" w:rsidP="00CA6659">
      <w:pPr>
        <w:rPr>
          <w:sz w:val="20"/>
          <w:szCs w:val="20"/>
        </w:rPr>
      </w:pPr>
    </w:p>
    <w:p w14:paraId="43532F3A" w14:textId="77777777" w:rsidR="002D335B" w:rsidRPr="007D7A54" w:rsidRDefault="002D335B">
      <w:pPr>
        <w:spacing w:line="259" w:lineRule="auto"/>
        <w:jc w:val="left"/>
        <w:rPr>
          <w:sz w:val="20"/>
          <w:szCs w:val="20"/>
        </w:rPr>
      </w:pPr>
      <w:r w:rsidRPr="007D7A54">
        <w:rPr>
          <w:sz w:val="20"/>
          <w:szCs w:val="20"/>
        </w:rPr>
        <w:br w:type="page"/>
      </w:r>
    </w:p>
    <w:p w14:paraId="69478CF9" w14:textId="77777777" w:rsidR="002D335B" w:rsidRPr="00897475" w:rsidRDefault="002D335B" w:rsidP="004A1D19">
      <w:pPr>
        <w:pStyle w:val="2"/>
        <w:numPr>
          <w:ilvl w:val="0"/>
          <w:numId w:val="10"/>
        </w:numPr>
      </w:pPr>
      <w:bookmarkStart w:id="726" w:name="_Toc31307766"/>
      <w:bookmarkStart w:id="727" w:name="_Toc131090439"/>
      <w:r w:rsidRPr="00897475">
        <w:lastRenderedPageBreak/>
        <w:t>Εγγυητική Επιστολή Καλής Εκτέλεσης</w:t>
      </w:r>
      <w:bookmarkEnd w:id="726"/>
      <w:bookmarkEnd w:id="727"/>
    </w:p>
    <w:p w14:paraId="78F8228A" w14:textId="77777777" w:rsidR="00327766" w:rsidRPr="00897475" w:rsidRDefault="00327766" w:rsidP="00327766">
      <w:bookmarkStart w:id="728" w:name="_Toc336420407"/>
      <w:r w:rsidRPr="00897475">
        <w:t>ΕΚΔΟΤΗΣ (Πλήρης επωνυμία).......................................................................</w:t>
      </w:r>
      <w:bookmarkEnd w:id="728"/>
    </w:p>
    <w:p w14:paraId="62521286" w14:textId="77777777" w:rsidR="00327766" w:rsidRPr="00897475" w:rsidRDefault="00327766" w:rsidP="00327766">
      <w:pPr>
        <w:jc w:val="right"/>
      </w:pPr>
      <w:r w:rsidRPr="00897475">
        <w:t>Ημερομηνία έκδοσης...........................</w:t>
      </w:r>
    </w:p>
    <w:p w14:paraId="019D8B68" w14:textId="77777777" w:rsidR="00327766" w:rsidRPr="00897475" w:rsidRDefault="00327766" w:rsidP="00327766">
      <w:r w:rsidRPr="00897475">
        <w:t xml:space="preserve">Προς: Την Κοινωνία της Πληροφορίας </w:t>
      </w:r>
      <w:r w:rsidR="00DB75F3">
        <w:t>Μ</w:t>
      </w:r>
      <w:r w:rsidR="000E5082">
        <w:t>.</w:t>
      </w:r>
      <w:r w:rsidRPr="00897475">
        <w:t>Α</w:t>
      </w:r>
      <w:r w:rsidR="000E5082">
        <w:t>.</w:t>
      </w:r>
      <w:r w:rsidRPr="00897475">
        <w:t>Ε</w:t>
      </w:r>
    </w:p>
    <w:p w14:paraId="13F9B767" w14:textId="77777777" w:rsidR="00327766" w:rsidRPr="00897475" w:rsidRDefault="00327766" w:rsidP="00327766">
      <w:pPr>
        <w:rPr>
          <w:lang w:eastAsia="el-GR"/>
        </w:rPr>
      </w:pPr>
      <w:r w:rsidRPr="00897475">
        <w:t xml:space="preserve">Χανδρή 3 και Κύπρου, ΤΚ 18346, Μοσχάτο </w:t>
      </w:r>
      <w:r w:rsidRPr="00897475">
        <w:rPr>
          <w:lang w:eastAsia="el-GR"/>
        </w:rPr>
        <w:t>Αθήνα</w:t>
      </w:r>
    </w:p>
    <w:p w14:paraId="6DFD9ABF" w14:textId="77777777" w:rsidR="00327766" w:rsidRPr="00897475" w:rsidRDefault="00327766" w:rsidP="00327766"/>
    <w:p w14:paraId="35267CCC" w14:textId="77777777" w:rsidR="00327766" w:rsidRPr="00897475" w:rsidRDefault="00327766" w:rsidP="00327766">
      <w:r w:rsidRPr="00897475">
        <w:t xml:space="preserve">Εγγύηση μας υπ’ αριθμ. ……………….. ποσού ………………….……. ευρώ </w:t>
      </w:r>
    </w:p>
    <w:p w14:paraId="208E7374" w14:textId="77777777" w:rsidR="00327766" w:rsidRPr="00897475" w:rsidRDefault="00327766" w:rsidP="00327766">
      <w:pPr>
        <w:rPr>
          <w:lang w:eastAsia="el-GR"/>
        </w:rPr>
      </w:pPr>
      <w:r w:rsidRPr="00897475">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3EFFEB6" w14:textId="77777777" w:rsidR="00327766" w:rsidRPr="00897475" w:rsidRDefault="00327766" w:rsidP="00327766">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790B5039" w14:textId="77777777" w:rsidR="00327766" w:rsidRPr="00897475" w:rsidRDefault="00327766" w:rsidP="00327766">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42119F2E" w14:textId="77777777" w:rsidR="00327766" w:rsidRPr="00897475" w:rsidRDefault="00327766" w:rsidP="00327766">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391486F2" w14:textId="77777777" w:rsidR="00327766" w:rsidRPr="00897475" w:rsidRDefault="00327766" w:rsidP="00327766">
      <w:pPr>
        <w:rPr>
          <w:lang w:eastAsia="el-GR"/>
        </w:rPr>
      </w:pPr>
      <w:r w:rsidRPr="00897475">
        <w:rPr>
          <w:lang w:eastAsia="el-GR"/>
        </w:rPr>
        <w:t>α) (πλήρη επωνυμία) …… ΑΦΜ…….….... οδός............................. αριθμός.................ΤΚ………………</w:t>
      </w:r>
    </w:p>
    <w:p w14:paraId="6389C695" w14:textId="77777777" w:rsidR="00327766" w:rsidRPr="00897475" w:rsidRDefault="00327766" w:rsidP="00327766">
      <w:pPr>
        <w:rPr>
          <w:lang w:eastAsia="el-GR"/>
        </w:rPr>
      </w:pPr>
      <w:r w:rsidRPr="00897475">
        <w:rPr>
          <w:lang w:eastAsia="el-GR"/>
        </w:rPr>
        <w:t>β) (πλήρη επωνυμία) …… ΑΦΜ…….….... οδός............................. αριθμός.................ΤΚ………………</w:t>
      </w:r>
    </w:p>
    <w:p w14:paraId="379425B6" w14:textId="77777777" w:rsidR="00327766" w:rsidRPr="00897475" w:rsidRDefault="00327766" w:rsidP="00327766">
      <w:pPr>
        <w:rPr>
          <w:lang w:eastAsia="el-GR"/>
        </w:rPr>
      </w:pPr>
      <w:r w:rsidRPr="00897475">
        <w:rPr>
          <w:lang w:eastAsia="el-GR"/>
        </w:rPr>
        <w:t>γ) (πλήρη επωνυμία) …… ΑΦΜ…….….... οδός............................. αριθμός.................ΤΚ………………</w:t>
      </w:r>
    </w:p>
    <w:p w14:paraId="497779F4" w14:textId="77777777" w:rsidR="00327766" w:rsidRPr="00897475" w:rsidRDefault="00327766" w:rsidP="00327766">
      <w:r w:rsidRPr="00897475">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78E6062" w14:textId="74115336" w:rsidR="00327766" w:rsidRPr="00897475" w:rsidRDefault="00327766" w:rsidP="00327766">
      <w:r w:rsidRPr="00897475">
        <w:t xml:space="preserve">για την καλή εκτέλεση της υπ αριθ ..... σύμβασης “(τίτλος σύμβασης)”, σύμφωνα με την (αριθμό/ημερομηνία) ........................ </w:t>
      </w:r>
      <w:r w:rsidR="001D7B82" w:rsidRPr="001D7B82">
        <w:rPr>
          <w:color w:val="000000"/>
        </w:rPr>
        <w:t>Πρόσκλησης</w:t>
      </w:r>
      <w:r w:rsidRPr="00897475">
        <w:t>.</w:t>
      </w:r>
    </w:p>
    <w:p w14:paraId="7C1441CD" w14:textId="77777777" w:rsidR="00327766" w:rsidRPr="00897475" w:rsidRDefault="00327766" w:rsidP="00327766">
      <w:r w:rsidRPr="00897475">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02D4A23" w14:textId="27AA45A6" w:rsidR="00256546" w:rsidRPr="00603221" w:rsidRDefault="00327766" w:rsidP="00256546">
      <w:r w:rsidRPr="00897475">
        <w:t>Η παρούσα ισχύει μέχρι και την ...............</w:t>
      </w:r>
      <w:r w:rsidR="00256546" w:rsidRPr="00256546">
        <w:rPr>
          <w:iCs/>
        </w:rPr>
        <w:t xml:space="preserve"> </w:t>
      </w:r>
      <w:r w:rsidR="00256546" w:rsidRPr="00603221">
        <w:rPr>
          <w:b/>
          <w:color w:val="000000" w:themeColor="text1"/>
        </w:rPr>
        <w:t>διάρκεια ισχύος σύμφωνα με την παρ.</w:t>
      </w:r>
      <w:r w:rsidR="00256546" w:rsidRPr="00603221">
        <w:t xml:space="preserve"> </w:t>
      </w:r>
      <w:r w:rsidR="00256546" w:rsidRPr="00603221">
        <w:rPr>
          <w:b/>
        </w:rPr>
        <w:fldChar w:fldCharType="begin"/>
      </w:r>
      <w:r w:rsidR="00256546" w:rsidRPr="00603221">
        <w:rPr>
          <w:b/>
        </w:rPr>
        <w:instrText xml:space="preserve"> REF _Ref496542746 \r \h  \* MERGEFORMAT </w:instrText>
      </w:r>
      <w:r w:rsidR="00256546" w:rsidRPr="00603221">
        <w:rPr>
          <w:b/>
        </w:rPr>
      </w:r>
      <w:r w:rsidR="00256546" w:rsidRPr="00603221">
        <w:rPr>
          <w:b/>
        </w:rPr>
        <w:fldChar w:fldCharType="separate"/>
      </w:r>
      <w:r w:rsidR="00A60AB0">
        <w:rPr>
          <w:b/>
        </w:rPr>
        <w:t>4.1</w:t>
      </w:r>
      <w:r w:rsidR="00256546" w:rsidRPr="00603221">
        <w:rPr>
          <w:b/>
        </w:rPr>
        <w:fldChar w:fldCharType="end"/>
      </w:r>
      <w:r w:rsidR="00256546">
        <w:rPr>
          <w:b/>
        </w:rPr>
        <w:t xml:space="preserve"> </w:t>
      </w:r>
      <w:r w:rsidR="00256546" w:rsidRPr="00603221">
        <w:rPr>
          <w:b/>
          <w:color w:val="000000" w:themeColor="text1"/>
        </w:rPr>
        <w:t>της παρούσας</w:t>
      </w:r>
      <w:r w:rsidR="00256546" w:rsidRPr="00603221">
        <w:t>)</w:t>
      </w:r>
    </w:p>
    <w:p w14:paraId="5481F382" w14:textId="77777777" w:rsidR="00327766" w:rsidRPr="00897475" w:rsidRDefault="00327766" w:rsidP="00327766">
      <w:r w:rsidRPr="00897475">
        <w:t>Σε περίπτωση κατάπτωσης της εγγύησης, το ποσό της κατάπτωσης υπόκειται στο εκάστοτε ισχύον πάγιο τέλος χαρτοσήμου.</w:t>
      </w:r>
    </w:p>
    <w:p w14:paraId="1867B76B" w14:textId="77777777" w:rsidR="00327766" w:rsidRPr="00897475" w:rsidRDefault="00327766" w:rsidP="00327766">
      <w:r w:rsidRPr="00897475">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5DF43AA4" w14:textId="77777777" w:rsidR="00327766" w:rsidRPr="00897475" w:rsidRDefault="00327766" w:rsidP="00327766">
      <w:pPr>
        <w:jc w:val="right"/>
      </w:pPr>
    </w:p>
    <w:p w14:paraId="7D7A9D4F" w14:textId="77777777" w:rsidR="00327766" w:rsidRPr="00897475" w:rsidRDefault="00327766" w:rsidP="00327766">
      <w:pPr>
        <w:jc w:val="right"/>
        <w:rPr>
          <w:lang w:eastAsia="el-GR"/>
        </w:rPr>
      </w:pPr>
      <w:r w:rsidRPr="00897475">
        <w:rPr>
          <w:lang w:eastAsia="el-GR"/>
        </w:rPr>
        <w:t>(Εξουσιοδοτημένη υπογραφή)</w:t>
      </w:r>
    </w:p>
    <w:p w14:paraId="63F1E9F1" w14:textId="77777777" w:rsidR="00D94EC0" w:rsidRDefault="00D94EC0" w:rsidP="00327766">
      <w:pPr>
        <w:jc w:val="right"/>
        <w:rPr>
          <w:lang w:eastAsia="el-GR"/>
        </w:rPr>
      </w:pPr>
    </w:p>
    <w:p w14:paraId="52A8A156" w14:textId="77777777" w:rsidR="00256546" w:rsidRDefault="00256546" w:rsidP="00327766">
      <w:pPr>
        <w:jc w:val="right"/>
        <w:rPr>
          <w:lang w:eastAsia="el-GR"/>
        </w:rPr>
      </w:pPr>
    </w:p>
    <w:p w14:paraId="2A423177" w14:textId="77777777" w:rsidR="00256546" w:rsidRPr="00603221" w:rsidRDefault="00256546" w:rsidP="004A1D19">
      <w:pPr>
        <w:pStyle w:val="2"/>
        <w:numPr>
          <w:ilvl w:val="0"/>
          <w:numId w:val="10"/>
        </w:numPr>
      </w:pPr>
      <w:bookmarkStart w:id="729" w:name="_Toc75073574"/>
      <w:bookmarkStart w:id="730" w:name="_Toc496694242"/>
      <w:bookmarkStart w:id="731" w:name="_Toc131090440"/>
      <w:bookmarkEnd w:id="729"/>
      <w:r w:rsidRPr="00603221">
        <w:lastRenderedPageBreak/>
        <w:t>Εγγυητική Επιστολή Προκαταβολής</w:t>
      </w:r>
      <w:bookmarkEnd w:id="730"/>
      <w:bookmarkEnd w:id="731"/>
      <w:r w:rsidRPr="00603221">
        <w:t xml:space="preserve"> </w:t>
      </w:r>
    </w:p>
    <w:p w14:paraId="4870782C" w14:textId="77777777" w:rsidR="00256546" w:rsidRPr="00603221" w:rsidRDefault="00256546" w:rsidP="00256546">
      <w:pPr>
        <w:spacing w:after="0"/>
        <w:jc w:val="left"/>
      </w:pPr>
    </w:p>
    <w:p w14:paraId="1DBF16F0" w14:textId="77777777" w:rsidR="00256546" w:rsidRPr="00603221" w:rsidRDefault="00256546" w:rsidP="00256546">
      <w:pPr>
        <w:spacing w:line="276" w:lineRule="auto"/>
      </w:pPr>
      <w:r w:rsidRPr="00603221">
        <w:t>ΕΚΔΟΤΗΣ: .......................................................................</w:t>
      </w:r>
    </w:p>
    <w:p w14:paraId="46DFBEB1" w14:textId="77777777" w:rsidR="00256546" w:rsidRPr="00603221" w:rsidRDefault="00256546" w:rsidP="00256546">
      <w:pPr>
        <w:spacing w:line="276" w:lineRule="auto"/>
        <w:jc w:val="right"/>
      </w:pPr>
      <w:r w:rsidRPr="00603221">
        <w:t>Ημερομηνία έκδοσης: ...........................</w:t>
      </w:r>
    </w:p>
    <w:p w14:paraId="10A36D69" w14:textId="77777777" w:rsidR="00256546" w:rsidRPr="00603221" w:rsidRDefault="00256546" w:rsidP="00256546">
      <w:pPr>
        <w:spacing w:line="276" w:lineRule="auto"/>
      </w:pPr>
      <w:r w:rsidRPr="00603221">
        <w:t xml:space="preserve">Προς: </w:t>
      </w:r>
    </w:p>
    <w:p w14:paraId="68A91834" w14:textId="77777777" w:rsidR="00256546" w:rsidRPr="00603221" w:rsidRDefault="00256546" w:rsidP="00256546">
      <w:pPr>
        <w:spacing w:after="120"/>
        <w:rPr>
          <w:lang w:eastAsia="el-GR"/>
        </w:rPr>
      </w:pPr>
      <w:r w:rsidRPr="00603221">
        <w:rPr>
          <w:lang w:eastAsia="el-GR"/>
        </w:rPr>
        <w:t>Κοινωνία της Πληροφορίας Α.Ε.</w:t>
      </w:r>
    </w:p>
    <w:p w14:paraId="3A127289" w14:textId="77777777" w:rsidR="00256546" w:rsidRPr="00603221" w:rsidRDefault="00256546" w:rsidP="00256546">
      <w:pPr>
        <w:spacing w:after="120"/>
        <w:rPr>
          <w:lang w:eastAsia="el-GR"/>
        </w:rPr>
      </w:pPr>
      <w:r w:rsidRPr="00603221">
        <w:rPr>
          <w:lang w:eastAsia="el-GR"/>
        </w:rPr>
        <w:t xml:space="preserve"> Χανδρή 3, ΤΚ 18346 Μοσχάτο Αθήνα</w:t>
      </w:r>
    </w:p>
    <w:p w14:paraId="70C0BDF8" w14:textId="77777777" w:rsidR="00256546" w:rsidRPr="00603221" w:rsidRDefault="00256546" w:rsidP="00256546">
      <w:pPr>
        <w:spacing w:after="120"/>
        <w:rPr>
          <w:lang w:eastAsia="el-GR"/>
        </w:rPr>
      </w:pPr>
      <w:r w:rsidRPr="00603221">
        <w:rPr>
          <w:lang w:eastAsia="el-GR"/>
        </w:rPr>
        <w:t>ΑΦΜ: 999983307</w:t>
      </w:r>
    </w:p>
    <w:p w14:paraId="2D44C8E2" w14:textId="77777777" w:rsidR="00256546" w:rsidRPr="00603221" w:rsidRDefault="00256546" w:rsidP="00256546">
      <w:r w:rsidRPr="00603221">
        <w:t xml:space="preserve">Εγγύηση μας υπ’ αριθμ. ……………….. ποσού ………………….……. ευρώ </w:t>
      </w:r>
    </w:p>
    <w:p w14:paraId="42DB4E42" w14:textId="77777777" w:rsidR="00256546" w:rsidRPr="00603221" w:rsidRDefault="00256546" w:rsidP="00256546">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5610BE" w14:textId="77777777" w:rsidR="00256546" w:rsidRPr="00603221" w:rsidRDefault="00256546" w:rsidP="00256546">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6ACD2FE6" w14:textId="77777777" w:rsidR="00256546" w:rsidRPr="00603221" w:rsidRDefault="00256546" w:rsidP="00256546">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5CB37387" w14:textId="77777777" w:rsidR="00256546" w:rsidRPr="00603221" w:rsidRDefault="00256546" w:rsidP="00256546">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6B63EE50" w14:textId="77777777" w:rsidR="00256546" w:rsidRPr="00603221" w:rsidRDefault="00256546" w:rsidP="00256546">
      <w:pPr>
        <w:rPr>
          <w:lang w:eastAsia="el-GR"/>
        </w:rPr>
      </w:pPr>
      <w:r w:rsidRPr="00603221">
        <w:rPr>
          <w:lang w:eastAsia="el-GR"/>
        </w:rPr>
        <w:t>α) (πλήρη επωνυμία) …… ΑΦΜ…….….... οδός............................. αριθμός.................ΤΚ………………</w:t>
      </w:r>
    </w:p>
    <w:p w14:paraId="73BA5EF5" w14:textId="77777777" w:rsidR="00256546" w:rsidRPr="00603221" w:rsidRDefault="00256546" w:rsidP="00256546">
      <w:pPr>
        <w:rPr>
          <w:lang w:eastAsia="el-GR"/>
        </w:rPr>
      </w:pPr>
      <w:r w:rsidRPr="00603221">
        <w:rPr>
          <w:lang w:eastAsia="el-GR"/>
        </w:rPr>
        <w:t>β) (πλήρη επωνυμία) …… ΑΦΜ…….….... οδός............................. αριθμός.................ΤΚ………………</w:t>
      </w:r>
    </w:p>
    <w:p w14:paraId="4FD9CC6C" w14:textId="77777777" w:rsidR="00256546" w:rsidRPr="00603221" w:rsidRDefault="00256546" w:rsidP="00256546">
      <w:pPr>
        <w:rPr>
          <w:lang w:eastAsia="el-GR"/>
        </w:rPr>
      </w:pPr>
      <w:r w:rsidRPr="00603221">
        <w:rPr>
          <w:lang w:eastAsia="el-GR"/>
        </w:rPr>
        <w:t>γ) (πλήρη επωνυμία) …… ΑΦΜ…….….... οδός............................. αριθμός.................ΤΚ………………</w:t>
      </w:r>
    </w:p>
    <w:p w14:paraId="718428F8" w14:textId="77777777" w:rsidR="00256546" w:rsidRPr="00603221" w:rsidRDefault="00256546" w:rsidP="00256546">
      <w:pPr>
        <w:spacing w:line="276" w:lineRule="auto"/>
        <w:rPr>
          <w:color w:val="000000" w:themeColor="text1"/>
        </w:rPr>
      </w:pPr>
      <w:r w:rsidRPr="00603221">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62494D9" w14:textId="2D73A736" w:rsidR="00256546" w:rsidRPr="00603221" w:rsidRDefault="00256546" w:rsidP="00256546">
      <w:pPr>
        <w:spacing w:line="276" w:lineRule="auto"/>
        <w:rPr>
          <w:color w:val="000000" w:themeColor="text1"/>
        </w:rPr>
      </w:pPr>
      <w:r w:rsidRPr="00603221">
        <w:rPr>
          <w:color w:val="000000" w:themeColor="text1"/>
        </w:rPr>
        <w:t xml:space="preserve">για την λήψη προκαταβολής για τη χορήγηση του …% </w:t>
      </w:r>
      <w:r w:rsidRPr="00603221">
        <w:rPr>
          <w:color w:val="000000" w:themeColor="text1"/>
          <w:lang w:eastAsia="el-GR"/>
        </w:rPr>
        <w:t xml:space="preserve">(συμπληρώνετε το συνολικό ποσοστό της λαμβανόμενης προκαταβολής) </w:t>
      </w:r>
      <w:r w:rsidRPr="00603221">
        <w:rPr>
          <w:color w:val="000000" w:themeColor="text1"/>
        </w:rPr>
        <w:t xml:space="preserve">της συμβατικής αξίας μη περιλαμβανομένου του ΦΠΑ, ευρώ ………… </w:t>
      </w:r>
      <w:r w:rsidRPr="00603221">
        <w:rPr>
          <w:color w:val="000000" w:themeColor="text1"/>
          <w:lang w:eastAsia="el-GR"/>
        </w:rPr>
        <w:t xml:space="preserve">(συμπληρώνετε το συνολικό ποσό της λαμβανόμενης προκαταβολής) </w:t>
      </w:r>
      <w:r w:rsidRPr="00603221">
        <w:rPr>
          <w:color w:val="000000" w:themeColor="text1"/>
        </w:rPr>
        <w:t xml:space="preserve">σύμφωνα με τη σύμβαση με αριθμό...................και τη Διακήρυξή σας με αριθμό………., στο πλαίσιο </w:t>
      </w:r>
      <w:r w:rsidR="0036310C">
        <w:rPr>
          <w:color w:val="000000" w:themeColor="text1"/>
          <w:lang w:eastAsia="el-GR"/>
        </w:rPr>
        <w:t xml:space="preserve">της Διαδικασίας Διαπραγμάτευσης </w:t>
      </w:r>
      <w:r w:rsidRPr="00603221">
        <w:rPr>
          <w:color w:val="000000" w:themeColor="text1"/>
        </w:rPr>
        <w:t xml:space="preserve">της </w:t>
      </w:r>
      <w:r w:rsidRPr="00603221">
        <w:rPr>
          <w:color w:val="000000" w:themeColor="text1"/>
          <w:lang w:eastAsia="el-GR"/>
        </w:rPr>
        <w:t xml:space="preserve">(συμπληρώνετε την ημερομηνία διενέργειας </w:t>
      </w:r>
      <w:r w:rsidR="0036310C">
        <w:rPr>
          <w:color w:val="000000" w:themeColor="text1"/>
          <w:lang w:eastAsia="el-GR"/>
        </w:rPr>
        <w:t xml:space="preserve">της Διαδικασίας Διαπραγμάτευσης </w:t>
      </w:r>
      <w:r w:rsidRPr="00603221">
        <w:rPr>
          <w:color w:val="000000" w:themeColor="text1"/>
          <w:lang w:eastAsia="el-GR"/>
        </w:rPr>
        <w:t xml:space="preserve">) </w:t>
      </w:r>
      <w:r w:rsidRPr="00603221">
        <w:rPr>
          <w:color w:val="000000" w:themeColor="text1"/>
        </w:rPr>
        <w:t xml:space="preserve">…………. για εκτέλεση του έργου </w:t>
      </w:r>
      <w:r w:rsidRPr="00603221">
        <w:rPr>
          <w:color w:val="000000" w:themeColor="text1"/>
          <w:lang w:eastAsia="el-GR"/>
        </w:rPr>
        <w:t xml:space="preserve">(συμπληρώνετε τον τίτλο του έργου) </w:t>
      </w:r>
      <w:r w:rsidRPr="00603221">
        <w:rPr>
          <w:color w:val="000000" w:themeColor="text1"/>
        </w:rPr>
        <w:t xml:space="preserve">……… ……… συνολικής αξίας </w:t>
      </w:r>
      <w:r w:rsidRPr="00603221">
        <w:rPr>
          <w:color w:val="000000" w:themeColor="text1"/>
          <w:lang w:eastAsia="el-GR"/>
        </w:rPr>
        <w:t xml:space="preserve">(συμπληρώνετε το συνολικό συμβατικό τίμημα με διευκρίνιση εάν περιλαμβάνει ή όχι τον ΦΠΑ) </w:t>
      </w:r>
      <w:r w:rsidRPr="00603221">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46F3241" w14:textId="77777777" w:rsidR="00256546" w:rsidRPr="00603221" w:rsidRDefault="00256546" w:rsidP="00256546">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8E7D754" w14:textId="626F255E" w:rsidR="00256546" w:rsidRPr="00603221" w:rsidRDefault="00256546" w:rsidP="00256546">
      <w:pPr>
        <w:spacing w:line="276" w:lineRule="auto"/>
        <w:rPr>
          <w:color w:val="000000" w:themeColor="text1"/>
        </w:rPr>
      </w:pPr>
      <w:r w:rsidRPr="00603221">
        <w:rPr>
          <w:color w:val="000000" w:themeColor="text1"/>
        </w:rPr>
        <w:lastRenderedPageBreak/>
        <w:t xml:space="preserve">Η παρούσα ισχύει </w:t>
      </w:r>
      <w:r w:rsidRPr="00603221">
        <w:rPr>
          <w:iCs/>
          <w:color w:val="000000" w:themeColor="text1"/>
        </w:rPr>
        <w:t>μέχρι και την ………………(Σημείωση προς την Τράπεζα</w:t>
      </w:r>
      <w:r w:rsidRPr="00603221">
        <w:rPr>
          <w:b/>
          <w:color w:val="000000" w:themeColor="text1"/>
        </w:rPr>
        <w:t xml:space="preserve">: διάρκεια ισχύος σύμφωνα με την παρ. </w:t>
      </w:r>
      <w:r>
        <w:rPr>
          <w:b/>
        </w:rPr>
        <w:fldChar w:fldCharType="begin"/>
      </w:r>
      <w:r>
        <w:rPr>
          <w:b/>
          <w:color w:val="000000" w:themeColor="text1"/>
        </w:rPr>
        <w:instrText xml:space="preserve"> REF _Ref496542746 \r \h </w:instrText>
      </w:r>
      <w:r>
        <w:rPr>
          <w:b/>
        </w:rPr>
      </w:r>
      <w:r>
        <w:rPr>
          <w:b/>
        </w:rPr>
        <w:fldChar w:fldCharType="separate"/>
      </w:r>
      <w:r w:rsidR="00A60AB0">
        <w:rPr>
          <w:b/>
          <w:color w:val="000000" w:themeColor="text1"/>
        </w:rPr>
        <w:t>4.1</w:t>
      </w:r>
      <w:r>
        <w:rPr>
          <w:b/>
        </w:rPr>
        <w:fldChar w:fldCharType="end"/>
      </w:r>
      <w:r w:rsidRPr="00603221">
        <w:rPr>
          <w:b/>
          <w:color w:val="000000" w:themeColor="text1"/>
        </w:rPr>
        <w:t xml:space="preserve"> της παρούσας </w:t>
      </w:r>
      <w:r w:rsidRPr="00603221">
        <w:rPr>
          <w:iCs/>
          <w:color w:val="000000" w:themeColor="text1"/>
        </w:rPr>
        <w:t>)»</w:t>
      </w:r>
      <w:r w:rsidRPr="00603221">
        <w:rPr>
          <w:color w:val="000000" w:themeColor="text1"/>
        </w:rPr>
        <w:t>.</w:t>
      </w:r>
    </w:p>
    <w:p w14:paraId="213CAB20" w14:textId="77777777" w:rsidR="00256546" w:rsidRPr="00603221" w:rsidRDefault="00256546" w:rsidP="00256546">
      <w:pPr>
        <w:overflowPunct w:val="0"/>
        <w:autoSpaceDE w:val="0"/>
        <w:autoSpaceDN w:val="0"/>
        <w:adjustRightInd w:val="0"/>
        <w:spacing w:line="276" w:lineRule="auto"/>
        <w:textAlignment w:val="baseline"/>
        <w:rPr>
          <w:color w:val="000000" w:themeColor="text1"/>
        </w:rPr>
      </w:pPr>
      <w:r w:rsidRPr="00603221">
        <w:rPr>
          <w:color w:val="000000" w:themeColor="text1"/>
        </w:rPr>
        <w:t>Σε περίπτωση κατάπτωσης της εγγύησης, το ποσό της κατάπτωσης υπόκειται στο εκάστοτε ισχύον πάγιο τέλος χαρτοσήμου.</w:t>
      </w:r>
    </w:p>
    <w:p w14:paraId="2F7DBCE6" w14:textId="77777777" w:rsidR="00256546" w:rsidRPr="00603221" w:rsidRDefault="00256546" w:rsidP="00256546">
      <w:pPr>
        <w:spacing w:line="276" w:lineRule="auto"/>
        <w:jc w:val="right"/>
      </w:pPr>
      <w:r w:rsidRPr="00603221">
        <w:t>(Εξουσιοδοτημένη υπογραφή)</w:t>
      </w:r>
    </w:p>
    <w:p w14:paraId="05C487F8" w14:textId="77777777" w:rsidR="00D35E0F" w:rsidRPr="00897475" w:rsidRDefault="00256546" w:rsidP="00256546">
      <w:pPr>
        <w:jc w:val="right"/>
        <w:rPr>
          <w:lang w:eastAsia="el-GR"/>
        </w:rPr>
      </w:pPr>
      <w:r w:rsidRPr="00603221">
        <w:rPr>
          <w:lang w:eastAsia="el-GR"/>
        </w:rPr>
        <w:br w:type="page"/>
      </w:r>
    </w:p>
    <w:p w14:paraId="5FA0E259" w14:textId="77777777" w:rsidR="002D335B" w:rsidRPr="00897475" w:rsidRDefault="00B66B1D" w:rsidP="004A1D19">
      <w:pPr>
        <w:pStyle w:val="2"/>
        <w:numPr>
          <w:ilvl w:val="0"/>
          <w:numId w:val="10"/>
        </w:numPr>
      </w:pPr>
      <w:bookmarkStart w:id="732" w:name="_Toc62060330"/>
      <w:bookmarkStart w:id="733" w:name="_Toc62060331"/>
      <w:bookmarkStart w:id="734" w:name="_Toc62060332"/>
      <w:bookmarkStart w:id="735" w:name="_Toc31307767"/>
      <w:bookmarkStart w:id="736" w:name="_Toc131090441"/>
      <w:bookmarkEnd w:id="732"/>
      <w:bookmarkEnd w:id="733"/>
      <w:bookmarkEnd w:id="734"/>
      <w:r w:rsidRPr="00897475">
        <w:lastRenderedPageBreak/>
        <w:t>Εγγυητική Επιστολή Καλής Λειτουργίας</w:t>
      </w:r>
      <w:bookmarkEnd w:id="735"/>
      <w:bookmarkEnd w:id="736"/>
    </w:p>
    <w:p w14:paraId="3A186572" w14:textId="77777777" w:rsidR="00BA5BBD" w:rsidRPr="00897475" w:rsidRDefault="00BA5BBD" w:rsidP="00BA5BBD">
      <w:pPr>
        <w:spacing w:line="276" w:lineRule="auto"/>
      </w:pPr>
      <w:r w:rsidRPr="00897475">
        <w:t>ΕΚΔΟΤΗΣ: .......................................................................</w:t>
      </w:r>
    </w:p>
    <w:p w14:paraId="54F89C95" w14:textId="77777777" w:rsidR="00BA5BBD" w:rsidRPr="00897475" w:rsidRDefault="00BA5BBD" w:rsidP="00BA5BBD">
      <w:pPr>
        <w:spacing w:line="276" w:lineRule="auto"/>
        <w:jc w:val="right"/>
      </w:pPr>
      <w:r w:rsidRPr="00897475">
        <w:t>Ημερομηνία έκδοσης: ...........................</w:t>
      </w:r>
    </w:p>
    <w:p w14:paraId="609BD59F" w14:textId="77777777" w:rsidR="00BA5BBD" w:rsidRPr="00897475" w:rsidRDefault="00BA5BBD" w:rsidP="00BA5BBD">
      <w:pPr>
        <w:spacing w:line="276" w:lineRule="auto"/>
      </w:pPr>
      <w:r w:rsidRPr="00897475">
        <w:t xml:space="preserve">Προς: </w:t>
      </w:r>
    </w:p>
    <w:p w14:paraId="555F1844" w14:textId="77777777" w:rsidR="00BA5BBD" w:rsidRPr="00897475" w:rsidRDefault="00D35E0F" w:rsidP="00BA5BBD">
      <w:pPr>
        <w:spacing w:line="276" w:lineRule="auto"/>
        <w:rPr>
          <w:lang w:eastAsia="el-GR"/>
        </w:rPr>
      </w:pPr>
      <w:r>
        <w:rPr>
          <w:lang w:eastAsia="el-GR"/>
        </w:rPr>
        <w:t xml:space="preserve">Υπουργείο Ψηφιακής Διακυβέρνησης </w:t>
      </w:r>
    </w:p>
    <w:p w14:paraId="3C32CAEF" w14:textId="77777777" w:rsidR="00BA5BBD" w:rsidRPr="00897475" w:rsidRDefault="00BA5BBD" w:rsidP="00BA5BBD">
      <w:r w:rsidRPr="00897475">
        <w:t xml:space="preserve">Εγγύηση μας υπ’ αριθμ. ……………….. ποσού ………………….……. ευρώ </w:t>
      </w:r>
    </w:p>
    <w:p w14:paraId="03A011B0" w14:textId="77777777" w:rsidR="00BA5BBD" w:rsidRPr="00897475" w:rsidRDefault="00BA5BBD" w:rsidP="00BA5BBD">
      <w:pPr>
        <w:rPr>
          <w:lang w:eastAsia="el-GR"/>
        </w:rPr>
      </w:pPr>
      <w:r w:rsidRPr="00897475">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ED33EC4" w14:textId="77777777" w:rsidR="00BA5BBD" w:rsidRPr="00897475" w:rsidRDefault="00BA5BBD" w:rsidP="00BA5BBD">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791BB706" w14:textId="77777777" w:rsidR="00BA5BBD" w:rsidRPr="00897475" w:rsidRDefault="00BA5BBD" w:rsidP="00BA5BBD">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37494882" w14:textId="77777777" w:rsidR="00BA5BBD" w:rsidRPr="00897475" w:rsidRDefault="00BA5BBD" w:rsidP="00BA5BBD">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116F694A" w14:textId="77777777" w:rsidR="00BA5BBD" w:rsidRPr="00897475" w:rsidRDefault="00BA5BBD" w:rsidP="00BA5BBD">
      <w:pPr>
        <w:rPr>
          <w:lang w:eastAsia="el-GR"/>
        </w:rPr>
      </w:pPr>
      <w:r w:rsidRPr="00897475">
        <w:rPr>
          <w:lang w:eastAsia="el-GR"/>
        </w:rPr>
        <w:t>α) (πλήρη επωνυμία) …… ΑΦΜ…….….... οδός............................. αριθμός.................ΤΚ………………</w:t>
      </w:r>
    </w:p>
    <w:p w14:paraId="7A26E8FD" w14:textId="77777777" w:rsidR="00BA5BBD" w:rsidRPr="00897475" w:rsidRDefault="00BA5BBD" w:rsidP="00BA5BBD">
      <w:pPr>
        <w:rPr>
          <w:lang w:eastAsia="el-GR"/>
        </w:rPr>
      </w:pPr>
      <w:r w:rsidRPr="00897475">
        <w:rPr>
          <w:lang w:eastAsia="el-GR"/>
        </w:rPr>
        <w:t>β) (πλήρη επωνυμία) …… ΑΦΜ…….….... οδός............................. αριθμός.................ΤΚ………………</w:t>
      </w:r>
    </w:p>
    <w:p w14:paraId="41C51916" w14:textId="77777777" w:rsidR="00BA5BBD" w:rsidRPr="00897475" w:rsidRDefault="00BA5BBD" w:rsidP="00BA5BBD">
      <w:pPr>
        <w:rPr>
          <w:lang w:eastAsia="el-GR"/>
        </w:rPr>
      </w:pPr>
      <w:r w:rsidRPr="00897475">
        <w:rPr>
          <w:lang w:eastAsia="el-GR"/>
        </w:rPr>
        <w:t>γ) (πλήρη επωνυμία) …… ΑΦΜ…….….... οδός............................. αριθμός.................ΤΚ………………</w:t>
      </w:r>
    </w:p>
    <w:p w14:paraId="41603F7A" w14:textId="77777777" w:rsidR="00BA5BBD" w:rsidRPr="00897475" w:rsidRDefault="00BA5BBD" w:rsidP="00BA5BBD">
      <w:pPr>
        <w:spacing w:line="276" w:lineRule="auto"/>
      </w:pPr>
      <w:r w:rsidRPr="00897475">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700709" w14:textId="6C9219DA" w:rsidR="00BA5BBD" w:rsidRPr="00897475" w:rsidRDefault="00BA5BBD" w:rsidP="00BA5BBD">
      <w:pPr>
        <w:spacing w:line="276" w:lineRule="auto"/>
      </w:pPr>
      <w:r w:rsidRPr="00897475">
        <w:t xml:space="preserve">για την καλή λειτουργία του αντικειμένου της σύμβασης με αριθμό...................και τη Διακήρυξή σας με αριθμό………., στο πλαίσιο </w:t>
      </w:r>
      <w:bookmarkStart w:id="737" w:name="_Hlk131089537"/>
      <w:r w:rsidR="0036310C">
        <w:t>της Διαδικασίας Διαπραγμάτευσης</w:t>
      </w:r>
      <w:r w:rsidRPr="00897475">
        <w:t xml:space="preserve"> </w:t>
      </w:r>
      <w:bookmarkEnd w:id="737"/>
      <w:r w:rsidRPr="00897475">
        <w:t xml:space="preserve">της </w:t>
      </w:r>
      <w:r w:rsidRPr="00897475">
        <w:rPr>
          <w:lang w:eastAsia="el-GR"/>
        </w:rPr>
        <w:t xml:space="preserve">(συμπληρώνετε την ημερομηνία διενέργειας </w:t>
      </w:r>
      <w:r w:rsidR="0036310C">
        <w:rPr>
          <w:color w:val="000000" w:themeColor="text1"/>
          <w:lang w:eastAsia="el-GR"/>
        </w:rPr>
        <w:t>της Διαδικασίας Διαπραγμάτευσης</w:t>
      </w:r>
      <w:r w:rsidRPr="00897475">
        <w:rPr>
          <w:lang w:eastAsia="el-GR"/>
        </w:rPr>
        <w:t xml:space="preserve">) </w:t>
      </w:r>
      <w:r w:rsidRPr="00897475">
        <w:t>…………. .</w:t>
      </w:r>
    </w:p>
    <w:p w14:paraId="78CAA455" w14:textId="77777777" w:rsidR="00BA5BBD" w:rsidRPr="00897475" w:rsidRDefault="00BA5BBD" w:rsidP="00BA5BBD">
      <w:pPr>
        <w:spacing w:line="276" w:lineRule="auto"/>
      </w:pPr>
      <w:r w:rsidRPr="00897475">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10F3656" w14:textId="67832AA3" w:rsidR="00256546" w:rsidRPr="00603221" w:rsidRDefault="00BA5BBD" w:rsidP="00256546">
      <w:r w:rsidRPr="005C4A8C">
        <w:t xml:space="preserve">Η παρούσα ισχύει </w:t>
      </w:r>
      <w:r w:rsidRPr="005C4A8C">
        <w:rPr>
          <w:iCs/>
        </w:rPr>
        <w:t>μέχρι και την ………………</w:t>
      </w:r>
      <w:r w:rsidR="00256546" w:rsidRPr="00603221">
        <w:t>(</w:t>
      </w:r>
      <w:r w:rsidR="00256546" w:rsidRPr="00603221">
        <w:rPr>
          <w:b/>
          <w:color w:val="000000" w:themeColor="text1"/>
        </w:rPr>
        <w:t>διάρκεια ισχύος σύμφωνα με την παρ.</w:t>
      </w:r>
      <w:r w:rsidR="00256546" w:rsidRPr="00603221">
        <w:t xml:space="preserve"> </w:t>
      </w:r>
      <w:r w:rsidR="00256546" w:rsidRPr="00603221">
        <w:rPr>
          <w:b/>
        </w:rPr>
        <w:fldChar w:fldCharType="begin"/>
      </w:r>
      <w:r w:rsidR="00256546" w:rsidRPr="00603221">
        <w:rPr>
          <w:b/>
        </w:rPr>
        <w:instrText xml:space="preserve"> REF _Ref496542746 \r \h  \* MERGEFORMAT </w:instrText>
      </w:r>
      <w:r w:rsidR="00256546" w:rsidRPr="00603221">
        <w:rPr>
          <w:b/>
        </w:rPr>
      </w:r>
      <w:r w:rsidR="00256546" w:rsidRPr="00603221">
        <w:rPr>
          <w:b/>
        </w:rPr>
        <w:fldChar w:fldCharType="separate"/>
      </w:r>
      <w:r w:rsidR="00A60AB0">
        <w:rPr>
          <w:b/>
        </w:rPr>
        <w:t>4.1</w:t>
      </w:r>
      <w:r w:rsidR="00256546" w:rsidRPr="00603221">
        <w:rPr>
          <w:b/>
        </w:rPr>
        <w:fldChar w:fldCharType="end"/>
      </w:r>
      <w:r w:rsidR="00256546">
        <w:rPr>
          <w:b/>
        </w:rPr>
        <w:t xml:space="preserve"> </w:t>
      </w:r>
      <w:r w:rsidR="00256546" w:rsidRPr="00603221">
        <w:rPr>
          <w:b/>
          <w:color w:val="000000" w:themeColor="text1"/>
        </w:rPr>
        <w:t>της παρούσας</w:t>
      </w:r>
      <w:r w:rsidR="00256546" w:rsidRPr="00603221">
        <w:t>)</w:t>
      </w:r>
    </w:p>
    <w:p w14:paraId="0FA432A0" w14:textId="77777777" w:rsidR="00BA5BBD" w:rsidRPr="00897475" w:rsidRDefault="00BA5BBD" w:rsidP="00BA5BBD">
      <w:pPr>
        <w:overflowPunct w:val="0"/>
        <w:autoSpaceDE w:val="0"/>
        <w:autoSpaceDN w:val="0"/>
        <w:adjustRightInd w:val="0"/>
        <w:spacing w:line="276" w:lineRule="auto"/>
        <w:textAlignment w:val="baseline"/>
      </w:pPr>
      <w:r w:rsidRPr="00897475">
        <w:t>Σε περίπτωση κατάπτωσης της εγγύησης, το ποσό της κατάπτωσης υπόκειται στο εκάστοτε ισχύον πάγιο τέλος χαρτοσήμου.</w:t>
      </w:r>
    </w:p>
    <w:p w14:paraId="2936CC23" w14:textId="77777777" w:rsidR="00B66B1D" w:rsidRDefault="00BA5BBD" w:rsidP="00BF0E72">
      <w:r w:rsidRPr="00897475">
        <w:t xml:space="preserve">(Εξουσιοδοτημένη </w:t>
      </w:r>
      <w:r w:rsidR="00F60AFE" w:rsidRPr="00897475">
        <w:t>υπογραφή</w:t>
      </w:r>
      <w:r w:rsidR="00F60AFE">
        <w:t>)</w:t>
      </w:r>
    </w:p>
    <w:p w14:paraId="36423468" w14:textId="77777777" w:rsidR="001C4CF2" w:rsidRDefault="001C4CF2" w:rsidP="00BF0E72"/>
    <w:p w14:paraId="24E13D85" w14:textId="77777777" w:rsidR="001C4CF2" w:rsidRDefault="001C4CF2" w:rsidP="00BF0E72"/>
    <w:p w14:paraId="7001D295" w14:textId="77777777" w:rsidR="001C4CF2" w:rsidRDefault="001C4CF2" w:rsidP="00BF0E72"/>
    <w:p w14:paraId="10F891F9" w14:textId="77777777" w:rsidR="001C4CF2" w:rsidRDefault="001C4CF2" w:rsidP="00BF0E72"/>
    <w:p w14:paraId="2B04AA0A" w14:textId="77777777" w:rsidR="001C4CF2" w:rsidRDefault="001C4CF2" w:rsidP="00BF0E72"/>
    <w:p w14:paraId="6CFC1E64" w14:textId="77777777" w:rsidR="001C4CF2" w:rsidRPr="003329FF" w:rsidRDefault="001C4CF2" w:rsidP="001C4CF2">
      <w:pPr>
        <w:pStyle w:val="2"/>
        <w:numPr>
          <w:ilvl w:val="0"/>
          <w:numId w:val="0"/>
        </w:numPr>
        <w:ind w:left="576" w:hanging="576"/>
      </w:pPr>
      <w:bookmarkStart w:id="738" w:name="_Toc74567013"/>
      <w:bookmarkStart w:id="739" w:name="_Toc131090442"/>
      <w:r w:rsidRPr="003329FF">
        <w:lastRenderedPageBreak/>
        <w:t xml:space="preserve">ΠΑΡΑΡΤΗΜΑ </w:t>
      </w:r>
      <w:r>
        <w:t>ΙΧ</w:t>
      </w:r>
      <w:r w:rsidRPr="003329FF">
        <w:t xml:space="preserve"> – </w:t>
      </w:r>
      <w:r w:rsidRPr="00E75240">
        <w:t>ΕΝΗΜΕΡΩΣΗ ΓΙΑ ΤΗΝ ΕΠΕΞΕΡΓΑΣΙΑ ΠΡΟΣΩΠΙΚΩΝ ΔΕΔΟΜΕΝΩΝ</w:t>
      </w:r>
      <w:bookmarkEnd w:id="738"/>
      <w:bookmarkEnd w:id="739"/>
      <w:r w:rsidRPr="003329FF">
        <w:t xml:space="preserve"> </w:t>
      </w:r>
    </w:p>
    <w:p w14:paraId="1F26DD96" w14:textId="77777777" w:rsidR="001C4CF2" w:rsidRPr="00BA50B2" w:rsidRDefault="001C4CF2" w:rsidP="001C4CF2">
      <w:r w:rsidRPr="00BA50B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10F95B1" w14:textId="01E15605" w:rsidR="001C4CF2" w:rsidRPr="00BA50B2" w:rsidRDefault="001C4CF2" w:rsidP="001C4CF2">
      <w:r w:rsidRPr="00BA50B2">
        <w:t xml:space="preserve">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w:t>
      </w:r>
      <w:r w:rsidR="0036310C">
        <w:t>της παρούσας</w:t>
      </w:r>
      <w:r w:rsidRPr="00BA50B2">
        <w:t xml:space="preserve"> </w:t>
      </w:r>
      <w:r w:rsidR="0036310C">
        <w:t>Διαδικασίας Διαπραγμάτευσης</w:t>
      </w:r>
      <w:r w:rsidRPr="00BA50B2">
        <w:t>, από το φυσικό πρόσωπο το οποίο είναι το ίδιο Προσφέρων ή Νόμιμος Εκπρόσωπος Προσφέροντος.</w:t>
      </w:r>
    </w:p>
    <w:p w14:paraId="3DEE64BE" w14:textId="77777777" w:rsidR="001C4CF2" w:rsidRPr="00BA50B2" w:rsidRDefault="001C4CF2" w:rsidP="001C4CF2">
      <w:r w:rsidRPr="00BA50B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D9BA4C3" w14:textId="77777777" w:rsidR="001C4CF2" w:rsidRPr="00BA50B2" w:rsidRDefault="001C4CF2" w:rsidP="001C4CF2">
      <w:r w:rsidRPr="00BA50B2">
        <w:t xml:space="preserve">ΙΙΙ. Αποδέκτες των ανωτέρω (υπό Α) δεδομένων στους οποίους κοινοποιούνται είναι: </w:t>
      </w:r>
    </w:p>
    <w:p w14:paraId="570CC194" w14:textId="18944E8D" w:rsidR="001C4CF2" w:rsidRPr="00BA50B2" w:rsidRDefault="001C4CF2" w:rsidP="001C4CF2">
      <w:r w:rsidRPr="00BA50B2">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w:t>
      </w:r>
      <w:r w:rsidR="0036310C">
        <w:t xml:space="preserve">της </w:t>
      </w:r>
      <w:r w:rsidRPr="00BA50B2">
        <w:t>Ηλεκτρονικ</w:t>
      </w:r>
      <w:r w:rsidR="0036310C">
        <w:t>ής Διαδικασίας Διαπραγμάτευσης</w:t>
      </w:r>
      <w:r w:rsidRPr="00BA50B2">
        <w:t xml:space="preserve"> και λοιποί εν γένει προστηθέντες της, υπό τον όρο της τήρησης σε κάθε περίπτωση του απορρήτου.</w:t>
      </w:r>
    </w:p>
    <w:p w14:paraId="1F6B249B" w14:textId="77777777" w:rsidR="001C4CF2" w:rsidRPr="00BA50B2" w:rsidRDefault="001C4CF2" w:rsidP="001C4CF2">
      <w:r w:rsidRPr="00BA50B2">
        <w:t>(β) Το Δημόσιο, άλλοι δημόσιοι φορείς ή δικαστικές αρχές ή άλλες αρχές ή δικαιοδοτικά όργανα, στο πλαίσιο των αρμοδιοτήτων τους.</w:t>
      </w:r>
    </w:p>
    <w:p w14:paraId="6C681FFA" w14:textId="77777777" w:rsidR="001C4CF2" w:rsidRPr="00BA50B2" w:rsidRDefault="001C4CF2" w:rsidP="001C4CF2">
      <w:r w:rsidRPr="00BA50B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19FB992" w14:textId="77777777" w:rsidR="001C4CF2" w:rsidRPr="00BA50B2" w:rsidRDefault="001C4CF2" w:rsidP="001C4CF2">
      <w:r>
        <w:t>IV</w:t>
      </w:r>
      <w:r w:rsidRPr="00BA50B2">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79F0AB5" w14:textId="77777777" w:rsidR="001C4CF2" w:rsidRPr="00BA50B2" w:rsidRDefault="001C4CF2" w:rsidP="001C4CF2">
      <w:r>
        <w:t>V</w:t>
      </w:r>
      <w:r w:rsidRPr="00BA50B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B6A6E30" w14:textId="77777777" w:rsidR="001C4CF2" w:rsidRPr="00BA50B2" w:rsidRDefault="001C4CF2" w:rsidP="001C4CF2">
      <w:r>
        <w:t>VI</w:t>
      </w:r>
      <w:r w:rsidRPr="00BA50B2">
        <w:t xml:space="preserve">. </w:t>
      </w:r>
      <w:r>
        <w:t>H</w:t>
      </w:r>
      <w:r w:rsidRPr="00BA50B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D11F643" w14:textId="77777777" w:rsidR="001C4CF2" w:rsidRPr="00BA50B2" w:rsidRDefault="001C4CF2" w:rsidP="001C4CF2"/>
    <w:p w14:paraId="4521457A" w14:textId="77777777" w:rsidR="001C4CF2" w:rsidRPr="00603221" w:rsidRDefault="001C4CF2" w:rsidP="001C4CF2">
      <w:pPr>
        <w:jc w:val="left"/>
      </w:pPr>
    </w:p>
    <w:p w14:paraId="28732AB2" w14:textId="77777777" w:rsidR="001C4CF2" w:rsidRPr="00701AB4" w:rsidRDefault="001C4CF2" w:rsidP="00BF0E72"/>
    <w:sectPr w:rsidR="001C4CF2" w:rsidRPr="00701AB4" w:rsidSect="000B39AE">
      <w:headerReference w:type="default" r:id="rId38"/>
      <w:footerReference w:type="default" r:id="rId39"/>
      <w:headerReference w:type="first" r:id="rId40"/>
      <w:pgSz w:w="12240" w:h="15840"/>
      <w:pgMar w:top="1491" w:right="1134" w:bottom="1276"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27138" w14:textId="77777777" w:rsidR="007B75F8" w:rsidRDefault="007B75F8" w:rsidP="00A43C93">
      <w:pPr>
        <w:spacing w:after="0"/>
      </w:pPr>
      <w:r>
        <w:separator/>
      </w:r>
    </w:p>
  </w:endnote>
  <w:endnote w:type="continuationSeparator" w:id="0">
    <w:p w14:paraId="0E4C339A" w14:textId="77777777" w:rsidR="007B75F8" w:rsidRDefault="007B75F8" w:rsidP="00A43C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00"/>
    <w:family w:val="roman"/>
    <w:pitch w:val="default"/>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31AA3" w:rsidRPr="00A73BD3" w14:paraId="7BC7A7E4" w14:textId="77777777" w:rsidTr="00E43291">
      <w:tc>
        <w:tcPr>
          <w:tcW w:w="8747" w:type="dxa"/>
          <w:tcBorders>
            <w:top w:val="single" w:sz="4" w:space="0" w:color="auto"/>
          </w:tcBorders>
        </w:tcPr>
        <w:p w14:paraId="66D1C3F7" w14:textId="77777777" w:rsidR="00D31AA3" w:rsidRPr="0094650E" w:rsidRDefault="00D31AA3" w:rsidP="000B39AE">
          <w:pPr>
            <w:pStyle w:val="af8"/>
            <w:spacing w:after="0"/>
            <w:rPr>
              <w:rStyle w:val="a9"/>
              <w:rFonts w:cs="Tahoma"/>
              <w:sz w:val="20"/>
              <w:szCs w:val="22"/>
              <w:lang w:val="el-GR"/>
            </w:rPr>
          </w:pPr>
          <w:r w:rsidRPr="0094650E">
            <w:rPr>
              <w:rStyle w:val="a9"/>
              <w:rFonts w:cs="Tahoma"/>
              <w:sz w:val="20"/>
              <w:szCs w:val="22"/>
              <w:lang w:val="el-GR"/>
            </w:rPr>
            <w:t xml:space="preserve">Κοινωνία της Πληροφορίας </w:t>
          </w:r>
          <w:r>
            <w:rPr>
              <w:rStyle w:val="a9"/>
              <w:rFonts w:cs="Tahoma"/>
              <w:sz w:val="20"/>
              <w:szCs w:val="22"/>
              <w:lang w:val="el-GR"/>
            </w:rPr>
            <w:t>Μ.</w:t>
          </w:r>
          <w:r w:rsidRPr="0094650E">
            <w:rPr>
              <w:rStyle w:val="a9"/>
              <w:rFonts w:cs="Tahoma"/>
              <w:sz w:val="20"/>
              <w:szCs w:val="22"/>
              <w:lang w:val="el-GR"/>
            </w:rPr>
            <w:t xml:space="preserve">Α.Ε. </w:t>
          </w:r>
        </w:p>
      </w:tc>
      <w:tc>
        <w:tcPr>
          <w:tcW w:w="1108" w:type="dxa"/>
          <w:tcBorders>
            <w:top w:val="single" w:sz="4" w:space="0" w:color="auto"/>
          </w:tcBorders>
        </w:tcPr>
        <w:p w14:paraId="1857CFB2" w14:textId="77777777" w:rsidR="00D31AA3" w:rsidRPr="0094650E" w:rsidRDefault="00D31AA3" w:rsidP="000B39AE">
          <w:pPr>
            <w:pStyle w:val="af8"/>
            <w:spacing w:after="0"/>
            <w:jc w:val="right"/>
            <w:rPr>
              <w:rStyle w:val="a9"/>
              <w:rFonts w:cs="Tahoma"/>
              <w:sz w:val="20"/>
              <w:szCs w:val="22"/>
            </w:rPr>
          </w:pPr>
          <w:r w:rsidRPr="0094650E">
            <w:rPr>
              <w:rStyle w:val="a9"/>
              <w:rFonts w:cs="Tahoma"/>
              <w:sz w:val="20"/>
              <w:szCs w:val="22"/>
            </w:rPr>
            <w:fldChar w:fldCharType="begin"/>
          </w:r>
          <w:r w:rsidRPr="0094650E">
            <w:rPr>
              <w:rStyle w:val="a9"/>
              <w:rFonts w:cs="Tahoma"/>
              <w:sz w:val="20"/>
              <w:szCs w:val="22"/>
            </w:rPr>
            <w:instrText xml:space="preserve"> PAGE </w:instrText>
          </w:r>
          <w:r w:rsidRPr="0094650E">
            <w:rPr>
              <w:rStyle w:val="a9"/>
              <w:rFonts w:cs="Tahoma"/>
              <w:sz w:val="20"/>
              <w:szCs w:val="22"/>
            </w:rPr>
            <w:fldChar w:fldCharType="separate"/>
          </w:r>
          <w:r w:rsidR="00CB4EC7">
            <w:rPr>
              <w:rStyle w:val="a9"/>
              <w:rFonts w:cs="Tahoma"/>
              <w:noProof/>
              <w:sz w:val="20"/>
              <w:szCs w:val="22"/>
            </w:rPr>
            <w:t>21</w:t>
          </w:r>
          <w:r w:rsidRPr="0094650E">
            <w:rPr>
              <w:rStyle w:val="a9"/>
              <w:rFonts w:cs="Tahoma"/>
              <w:sz w:val="20"/>
              <w:szCs w:val="22"/>
            </w:rPr>
            <w:fldChar w:fldCharType="end"/>
          </w:r>
          <w:r w:rsidRPr="0094650E">
            <w:rPr>
              <w:rStyle w:val="a9"/>
              <w:rFonts w:cs="Tahoma"/>
              <w:sz w:val="20"/>
              <w:szCs w:val="22"/>
            </w:rPr>
            <w:t xml:space="preserve"> - </w:t>
          </w:r>
          <w:r w:rsidRPr="0094650E">
            <w:rPr>
              <w:rStyle w:val="a9"/>
              <w:rFonts w:cs="Tahoma"/>
              <w:sz w:val="20"/>
              <w:szCs w:val="22"/>
            </w:rPr>
            <w:fldChar w:fldCharType="begin"/>
          </w:r>
          <w:r w:rsidRPr="0094650E">
            <w:rPr>
              <w:rStyle w:val="a9"/>
              <w:rFonts w:cs="Tahoma"/>
              <w:sz w:val="20"/>
              <w:szCs w:val="22"/>
            </w:rPr>
            <w:instrText xml:space="preserve"> NUMPAGES </w:instrText>
          </w:r>
          <w:r w:rsidRPr="0094650E">
            <w:rPr>
              <w:rStyle w:val="a9"/>
              <w:rFonts w:cs="Tahoma"/>
              <w:sz w:val="20"/>
              <w:szCs w:val="22"/>
            </w:rPr>
            <w:fldChar w:fldCharType="separate"/>
          </w:r>
          <w:r w:rsidR="00CB4EC7">
            <w:rPr>
              <w:rStyle w:val="a9"/>
              <w:rFonts w:cs="Tahoma"/>
              <w:noProof/>
              <w:sz w:val="20"/>
              <w:szCs w:val="22"/>
            </w:rPr>
            <w:t>143</w:t>
          </w:r>
          <w:r w:rsidRPr="0094650E">
            <w:rPr>
              <w:rStyle w:val="a9"/>
              <w:rFonts w:cs="Tahoma"/>
              <w:sz w:val="20"/>
              <w:szCs w:val="22"/>
            </w:rPr>
            <w:fldChar w:fldCharType="end"/>
          </w:r>
        </w:p>
      </w:tc>
    </w:tr>
  </w:tbl>
  <w:p w14:paraId="3580D9ED" w14:textId="77777777" w:rsidR="00D31AA3" w:rsidRDefault="00D31AA3">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AA6FF" w14:textId="77777777" w:rsidR="007B75F8" w:rsidRDefault="007B75F8" w:rsidP="00A43C93">
      <w:pPr>
        <w:spacing w:after="0"/>
      </w:pPr>
      <w:r>
        <w:separator/>
      </w:r>
    </w:p>
  </w:footnote>
  <w:footnote w:type="continuationSeparator" w:id="0">
    <w:p w14:paraId="5E288447" w14:textId="77777777" w:rsidR="007B75F8" w:rsidRDefault="007B75F8" w:rsidP="00A43C93">
      <w:pPr>
        <w:spacing w:after="0"/>
      </w:pPr>
      <w:r>
        <w:continuationSeparator/>
      </w:r>
    </w:p>
  </w:footnote>
  <w:footnote w:id="1">
    <w:p w14:paraId="138D10BE" w14:textId="77777777" w:rsidR="00D31AA3" w:rsidRPr="007D3A48" w:rsidRDefault="00D31AA3" w:rsidP="00A84410">
      <w:pPr>
        <w:pStyle w:val="fooot"/>
        <w:ind w:left="425" w:hanging="425"/>
        <w:rPr>
          <w:lang w:val="el-GR"/>
        </w:rPr>
      </w:pPr>
      <w:r>
        <w:rPr>
          <w:rStyle w:val="aa"/>
        </w:rPr>
        <w:footnoteRef/>
      </w:r>
      <w:r>
        <w:rPr>
          <w:lang w:val="el-GR"/>
        </w:rPr>
        <w:tab/>
        <w:t xml:space="preserve">Μόνο για συμβάσεις άνω των ορίων </w:t>
      </w:r>
    </w:p>
  </w:footnote>
  <w:footnote w:id="2">
    <w:p w14:paraId="25C8178D" w14:textId="77777777" w:rsidR="00D31AA3" w:rsidRPr="007D3A48" w:rsidRDefault="00D31AA3" w:rsidP="00A84410">
      <w:pPr>
        <w:pStyle w:val="fooot"/>
        <w:ind w:left="425" w:hanging="425"/>
        <w:rPr>
          <w:lang w:val="el-GR"/>
        </w:rPr>
      </w:pPr>
      <w:r>
        <w:rPr>
          <w:rStyle w:val="aa"/>
        </w:rPr>
        <w:footnoteRef/>
      </w:r>
      <w:r>
        <w:rPr>
          <w:rStyle w:val="aa"/>
          <w:lang w:val="el-GR"/>
        </w:rPr>
        <w:tab/>
        <w:t xml:space="preserve">Μόνο για συμβάσεις άνω των ορίων </w:t>
      </w:r>
    </w:p>
  </w:footnote>
  <w:footnote w:id="3">
    <w:p w14:paraId="083C3D7D" w14:textId="77777777" w:rsidR="00D31AA3" w:rsidRPr="00175691" w:rsidRDefault="00D31AA3" w:rsidP="004D7F96">
      <w:pPr>
        <w:pStyle w:val="afa"/>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1476434D" w14:textId="77777777" w:rsidR="00D31AA3" w:rsidRPr="006B2C94" w:rsidRDefault="00D31AA3" w:rsidP="004E7EC1">
      <w:pPr>
        <w:pStyle w:val="afa"/>
        <w:rPr>
          <w:lang w:val="el-GR"/>
        </w:rPr>
      </w:pPr>
      <w:r>
        <w:rPr>
          <w:rStyle w:val="a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1800A768" w14:textId="77777777" w:rsidR="00D31AA3" w:rsidRPr="006B2C94" w:rsidRDefault="00D31AA3" w:rsidP="004E7EC1">
      <w:pPr>
        <w:pStyle w:val="afa"/>
        <w:rPr>
          <w:lang w:val="el-GR"/>
        </w:rPr>
      </w:pPr>
    </w:p>
  </w:footnote>
  <w:footnote w:id="5">
    <w:p w14:paraId="6C2310BA" w14:textId="77777777" w:rsidR="00D31AA3" w:rsidRPr="006B2C94" w:rsidRDefault="00D31AA3" w:rsidP="00FE3C66">
      <w:pPr>
        <w:pStyle w:val="afa"/>
        <w:rPr>
          <w:lang w:val="el-GR"/>
        </w:rPr>
      </w:pPr>
      <w:r>
        <w:rPr>
          <w:rStyle w:val="a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6">
    <w:p w14:paraId="1845A882" w14:textId="77777777" w:rsidR="00D31AA3" w:rsidRPr="00BD65F6" w:rsidRDefault="00D31AA3" w:rsidP="00FE3C66">
      <w:pPr>
        <w:pStyle w:val="afa"/>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435E3D4C" w14:textId="77777777" w:rsidR="00D31AA3" w:rsidRPr="0029307B" w:rsidRDefault="00D31AA3" w:rsidP="00751969">
      <w:pPr>
        <w:pStyle w:val="afa"/>
        <w:rPr>
          <w:lang w:val="el-GR"/>
        </w:rPr>
      </w:pPr>
      <w:r>
        <w:rPr>
          <w:rStyle w:val="af1"/>
        </w:rPr>
        <w:footnoteRef/>
      </w:r>
      <w:r w:rsidRPr="0029307B">
        <w:rPr>
          <w:lang w:val="el-GR"/>
        </w:rPr>
        <w:t xml:space="preserve"> </w:t>
      </w:r>
      <w:r>
        <w:rPr>
          <w:lang w:val="el-GR"/>
        </w:rPr>
        <w:tab/>
      </w:r>
      <w:r w:rsidRPr="00683902">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8">
    <w:p w14:paraId="11625DAF" w14:textId="77777777" w:rsidR="00D31AA3" w:rsidRPr="005B2FD1" w:rsidRDefault="00D31AA3" w:rsidP="00FE3C66">
      <w:pPr>
        <w:pStyle w:val="afa"/>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9">
    <w:p w14:paraId="05B0CA96" w14:textId="77777777" w:rsidR="00D31AA3" w:rsidRPr="006B2C94" w:rsidRDefault="00D31AA3" w:rsidP="00A06144">
      <w:pPr>
        <w:pStyle w:val="afa"/>
        <w:rPr>
          <w:lang w:val="el-GR"/>
        </w:rPr>
      </w:pPr>
      <w:r>
        <w:rPr>
          <w:rStyle w:val="aa"/>
        </w:rPr>
        <w:footnoteRef/>
      </w:r>
      <w:r>
        <w:rPr>
          <w:lang w:val="el-GR"/>
        </w:rPr>
        <w:tab/>
        <w:t>Άρθρο 96, παρ. 7 του ν. 4412/2016</w:t>
      </w:r>
    </w:p>
  </w:footnote>
  <w:footnote w:id="10">
    <w:p w14:paraId="6A587EF5" w14:textId="77777777" w:rsidR="00D31AA3" w:rsidRPr="009C1E20" w:rsidRDefault="00D31AA3" w:rsidP="00A06144">
      <w:pPr>
        <w:pStyle w:val="afa"/>
        <w:rPr>
          <w:lang w:val="el-GR"/>
        </w:rPr>
      </w:pPr>
      <w:r>
        <w:rPr>
          <w:rStyle w:val="af1"/>
        </w:rPr>
        <w:footnoteRef/>
      </w:r>
      <w:r w:rsidRPr="009C1E20">
        <w:rPr>
          <w:lang w:val="el-GR"/>
        </w:rPr>
        <w:t xml:space="preserve">  </w:t>
      </w:r>
      <w:r>
        <w:rPr>
          <w:lang w:val="el-GR"/>
        </w:rPr>
        <w:t xml:space="preserve">    Άρθρο 15 ΚΥΑ ΕΣΗΔΗΣ Προμήθειες και Υπηρεσίες</w:t>
      </w:r>
    </w:p>
  </w:footnote>
  <w:footnote w:id="11">
    <w:p w14:paraId="600B6C1F" w14:textId="77777777" w:rsidR="00D31AA3" w:rsidRPr="00F93782" w:rsidRDefault="00D31AA3" w:rsidP="00B50918">
      <w:pPr>
        <w:pStyle w:val="afa"/>
        <w:rPr>
          <w:lang w:val="el-GR"/>
        </w:rPr>
      </w:pPr>
      <w:r>
        <w:rPr>
          <w:rStyle w:val="af1"/>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2">
    <w:p w14:paraId="313FC96A" w14:textId="6B20FB9E" w:rsidR="00D31AA3" w:rsidRPr="001036EA" w:rsidDel="005368C3" w:rsidRDefault="00D31AA3" w:rsidP="00FE01A1">
      <w:pPr>
        <w:pStyle w:val="afa"/>
        <w:ind w:left="426" w:hanging="426"/>
        <w:rPr>
          <w:del w:id="233" w:author="Πλούμπη Σοφία" w:date="2023-10-03T11:39:00Z"/>
          <w:lang w:val="el-GR"/>
        </w:rPr>
      </w:pPr>
    </w:p>
  </w:footnote>
  <w:footnote w:id="13">
    <w:p w14:paraId="771EAD6A" w14:textId="1E2CC2BD" w:rsidR="00D31AA3" w:rsidRPr="00701AB4" w:rsidDel="005368C3" w:rsidRDefault="00D31AA3" w:rsidP="00701AB4">
      <w:pPr>
        <w:pStyle w:val="afa"/>
        <w:ind w:left="426" w:hanging="426"/>
        <w:rPr>
          <w:del w:id="234" w:author="Πλούμπη Σοφία" w:date="2023-10-03T11:40:00Z"/>
          <w:lang w:val="el-GR"/>
        </w:rPr>
      </w:pPr>
    </w:p>
  </w:footnote>
  <w:footnote w:id="14">
    <w:p w14:paraId="6EEFA767" w14:textId="77777777" w:rsidR="00D31AA3" w:rsidRPr="00BD65F6" w:rsidRDefault="00D31AA3" w:rsidP="00132854">
      <w:pPr>
        <w:pStyle w:val="afa"/>
        <w:rPr>
          <w:lang w:val="el-GR"/>
        </w:rPr>
      </w:pPr>
      <w:r>
        <w:rPr>
          <w:rStyle w:val="ae"/>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5">
    <w:p w14:paraId="7AF609D5" w14:textId="77777777" w:rsidR="00D31AA3" w:rsidRPr="00BD65F6" w:rsidRDefault="00D31AA3" w:rsidP="00132854">
      <w:pPr>
        <w:pStyle w:val="afa"/>
        <w:rPr>
          <w:lang w:val="el-GR"/>
        </w:rPr>
      </w:pPr>
      <w:r>
        <w:rPr>
          <w:rStyle w:val="ae"/>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6">
    <w:p w14:paraId="4BE4347A" w14:textId="77777777" w:rsidR="00D31AA3" w:rsidRPr="002913F6" w:rsidRDefault="00D31AA3" w:rsidP="008A50A5">
      <w:pPr>
        <w:pStyle w:val="afa"/>
        <w:rPr>
          <w:lang w:val="el-GR"/>
        </w:rPr>
      </w:pPr>
      <w:r>
        <w:rPr>
          <w:rStyle w:val="ae"/>
        </w:rPr>
        <w:footnoteRef/>
      </w:r>
      <w:r>
        <w:rPr>
          <w:lang w:val="el-GR"/>
        </w:rPr>
        <w:tab/>
        <w:t>Άρθρο 105 παρ. 7 του ν. 4412/2016, όπως αντικαταστάθηκε από το άρθρο 45 του ν. 4782/2021.</w:t>
      </w:r>
    </w:p>
  </w:footnote>
  <w:footnote w:id="17">
    <w:p w14:paraId="0CBE0F27" w14:textId="77777777" w:rsidR="00D31AA3" w:rsidRPr="00D52587" w:rsidRDefault="00D31AA3" w:rsidP="00EF78AA">
      <w:pPr>
        <w:pStyle w:val="afa"/>
        <w:rPr>
          <w:lang w:val="el-GR"/>
        </w:rPr>
      </w:pPr>
      <w:r>
        <w:rPr>
          <w:rStyle w:val="af1"/>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8">
    <w:p w14:paraId="7258150B" w14:textId="77777777" w:rsidR="00D31AA3" w:rsidRPr="00827575" w:rsidRDefault="00D31AA3" w:rsidP="00EF78AA">
      <w:pPr>
        <w:pStyle w:val="afa"/>
        <w:rPr>
          <w:lang w:val="el-GR"/>
        </w:rPr>
      </w:pPr>
      <w:r>
        <w:rPr>
          <w:rStyle w:val="af1"/>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9">
    <w:p w14:paraId="382C4AF2" w14:textId="77777777" w:rsidR="00D31AA3" w:rsidRPr="002913F6" w:rsidRDefault="00D31AA3" w:rsidP="00EF78AA">
      <w:pPr>
        <w:pStyle w:val="afa"/>
        <w:rPr>
          <w:lang w:val="el-GR"/>
        </w:rPr>
      </w:pPr>
      <w:r>
        <w:rPr>
          <w:rStyle w:val="af1"/>
        </w:rPr>
        <w:footnoteRef/>
      </w:r>
      <w:r w:rsidRPr="002913F6">
        <w:rPr>
          <w:lang w:val="el-GR"/>
        </w:rPr>
        <w:t xml:space="preserve"> </w:t>
      </w:r>
      <w:r>
        <w:rPr>
          <w:lang w:val="el-GR"/>
        </w:rPr>
        <w:tab/>
        <w:t>Ά</w:t>
      </w:r>
      <w:r w:rsidRPr="002913F6">
        <w:rPr>
          <w:lang w:val="el-GR"/>
        </w:rPr>
        <w:t>ρθρο 372 παρ. 1 Ν. 4412/2016</w:t>
      </w:r>
    </w:p>
  </w:footnote>
  <w:footnote w:id="20">
    <w:p w14:paraId="1643FAD0" w14:textId="77777777" w:rsidR="00D31AA3" w:rsidRPr="00BD65F6" w:rsidRDefault="00D31AA3" w:rsidP="00EF78AA">
      <w:pPr>
        <w:pStyle w:val="afa"/>
        <w:rPr>
          <w:lang w:val="el-GR"/>
        </w:rPr>
      </w:pPr>
      <w:r>
        <w:rPr>
          <w:rStyle w:val="af1"/>
        </w:rPr>
        <w:footnoteRef/>
      </w:r>
      <w:r w:rsidRPr="00BD65F6">
        <w:rPr>
          <w:lang w:val="el-GR"/>
        </w:rPr>
        <w:t xml:space="preserve"> </w:t>
      </w:r>
      <w:r>
        <w:rPr>
          <w:lang w:val="el-GR"/>
        </w:rPr>
        <w:tab/>
      </w:r>
      <w:r w:rsidRPr="00BD65F6">
        <w:rPr>
          <w:lang w:val="el-GR"/>
        </w:rPr>
        <w:t xml:space="preserve">Βλ. τις μεταβατικές διατάξεις των άρθρων 140 παρ. 3 και 142 παρ. 1 β) Ν. 4782/2021 ως προς την έναρξη εφαρμογής των νέων ειδικών δικονομικών διατάξεων του άρθρου 138 </w:t>
      </w:r>
      <w:r>
        <w:rPr>
          <w:lang w:val="el-GR"/>
        </w:rPr>
        <w:t>ν</w:t>
      </w:r>
      <w:r w:rsidRPr="00BD65F6">
        <w:rPr>
          <w:lang w:val="el-GR"/>
        </w:rPr>
        <w:t xml:space="preserve">. 4782/2021, με το οποίο επέρχονται σημαντικές αλλαγές στις ισχύουσες διατάξεις περί δικαστικής προστασίας του άρθρου 372 </w:t>
      </w:r>
      <w:r>
        <w:rPr>
          <w:lang w:val="el-GR"/>
        </w:rPr>
        <w:t>ν</w:t>
      </w:r>
      <w:r w:rsidRPr="00BD65F6">
        <w:rPr>
          <w:lang w:val="el-GR"/>
        </w:rPr>
        <w:t>. 4412/2016 .</w:t>
      </w:r>
    </w:p>
  </w:footnote>
  <w:footnote w:id="21">
    <w:p w14:paraId="48F9A952" w14:textId="77777777" w:rsidR="00D31AA3" w:rsidRPr="00FF4138" w:rsidRDefault="00D31AA3" w:rsidP="00850B71">
      <w:pPr>
        <w:pStyle w:val="afa"/>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2">
    <w:p w14:paraId="2CE18BA0" w14:textId="77777777" w:rsidR="00D31AA3" w:rsidRPr="00A53995" w:rsidDel="000E71D5" w:rsidRDefault="00D31AA3" w:rsidP="00017BBD">
      <w:pPr>
        <w:pStyle w:val="afa"/>
        <w:rPr>
          <w:del w:id="348" w:author="Vostro-L-" w:date="2021-06-18T15:15:00Z"/>
          <w:lang w:val="en-US"/>
        </w:rPr>
      </w:pPr>
      <w:r w:rsidRPr="00022C43">
        <w:rPr>
          <w:rStyle w:val="0"/>
        </w:rPr>
        <w:footnoteRef/>
      </w:r>
      <w:r w:rsidRPr="00A53995">
        <w:rPr>
          <w:lang w:val="en-US"/>
        </w:rPr>
        <w:t xml:space="preserve">  </w:t>
      </w:r>
      <w:r w:rsidRPr="00A53995">
        <w:rPr>
          <w:lang w:val="en-US"/>
        </w:rPr>
        <w:tab/>
      </w:r>
      <w:r>
        <w:rPr>
          <w:lang w:val="el-GR"/>
        </w:rPr>
        <w:t>Ά</w:t>
      </w:r>
      <w:r w:rsidRPr="00022C43">
        <w:rPr>
          <w:lang w:val="el-GR"/>
        </w:rPr>
        <w:t>ρθρο</w:t>
      </w:r>
      <w:r w:rsidRPr="00A53995">
        <w:rPr>
          <w:lang w:val="en-US"/>
        </w:rPr>
        <w:t xml:space="preserve"> 205</w:t>
      </w:r>
      <w:r w:rsidRPr="00022C43">
        <w:rPr>
          <w:lang w:val="el-GR"/>
        </w:rPr>
        <w:t>Α</w:t>
      </w:r>
      <w:r w:rsidRPr="00A53995">
        <w:rPr>
          <w:lang w:val="en-US"/>
        </w:rPr>
        <w:t xml:space="preserve"> </w:t>
      </w:r>
      <w:r w:rsidRPr="00022C43">
        <w:rPr>
          <w:lang w:val="el-GR"/>
        </w:rPr>
        <w:t>του</w:t>
      </w:r>
      <w:r w:rsidRPr="00A53995">
        <w:rPr>
          <w:lang w:val="en-US"/>
        </w:rPr>
        <w:t xml:space="preserve"> </w:t>
      </w:r>
      <w:r w:rsidRPr="00022C43">
        <w:rPr>
          <w:lang w:val="el-GR"/>
        </w:rPr>
        <w:t>ν</w:t>
      </w:r>
      <w:r w:rsidRPr="00A53995">
        <w:rPr>
          <w:lang w:val="en-US"/>
        </w:rPr>
        <w:t>. 4412/2016</w:t>
      </w:r>
    </w:p>
  </w:footnote>
  <w:footnote w:id="23">
    <w:p w14:paraId="63B654FC" w14:textId="77777777" w:rsidR="00D31AA3" w:rsidRPr="00A53995" w:rsidRDefault="00D31AA3" w:rsidP="002111ED">
      <w:pPr>
        <w:pStyle w:val="afa"/>
        <w:rPr>
          <w:lang w:val="en-US"/>
        </w:rPr>
      </w:pPr>
      <w:r>
        <w:rPr>
          <w:rStyle w:val="af1"/>
        </w:rPr>
        <w:footnoteRef/>
      </w:r>
      <w:r w:rsidRPr="00A53995">
        <w:rPr>
          <w:lang w:val="en-US"/>
        </w:rPr>
        <w:t xml:space="preserve"> </w:t>
      </w:r>
      <w:r w:rsidRPr="00603221">
        <w:rPr>
          <w:lang w:val="el-GR"/>
        </w:rPr>
        <w:t>Ως</w:t>
      </w:r>
      <w:r w:rsidRPr="00A53995">
        <w:rPr>
          <w:lang w:val="en-US"/>
        </w:rPr>
        <w:t xml:space="preserve"> </w:t>
      </w:r>
      <w:r w:rsidRPr="00603221">
        <w:rPr>
          <w:lang w:val="el-GR"/>
        </w:rPr>
        <w:t>ΘΕΣΕΙΣ</w:t>
      </w:r>
      <w:r w:rsidRPr="00A53995">
        <w:rPr>
          <w:lang w:val="en-US"/>
        </w:rPr>
        <w:t xml:space="preserve"> </w:t>
      </w:r>
      <w:r w:rsidRPr="00603221">
        <w:rPr>
          <w:lang w:val="el-GR"/>
        </w:rPr>
        <w:t>ενδεικτικά</w:t>
      </w:r>
      <w:r w:rsidRPr="00A53995">
        <w:rPr>
          <w:lang w:val="en-US"/>
        </w:rPr>
        <w:t xml:space="preserve"> </w:t>
      </w:r>
      <w:r w:rsidRPr="00603221">
        <w:rPr>
          <w:lang w:val="el-GR"/>
        </w:rPr>
        <w:t>αναφέρονται</w:t>
      </w:r>
      <w:r w:rsidRPr="00A53995">
        <w:rPr>
          <w:lang w:val="en-US"/>
        </w:rPr>
        <w:t xml:space="preserve"> : </w:t>
      </w:r>
      <w:r>
        <w:rPr>
          <w:lang w:val="en-GB"/>
        </w:rPr>
        <w:t>m</w:t>
      </w:r>
      <w:r>
        <w:rPr>
          <w:lang w:val="en-US"/>
        </w:rPr>
        <w:t>anager</w:t>
      </w:r>
      <w:r w:rsidRPr="00A53995">
        <w:rPr>
          <w:lang w:val="en-US"/>
        </w:rPr>
        <w:t xml:space="preserve">, </w:t>
      </w:r>
      <w:r>
        <w:rPr>
          <w:lang w:val="en-US"/>
        </w:rPr>
        <w:t>senior</w:t>
      </w:r>
      <w:r w:rsidRPr="00A53995">
        <w:rPr>
          <w:lang w:val="en-US"/>
        </w:rPr>
        <w:t xml:space="preserve"> </w:t>
      </w:r>
      <w:r>
        <w:rPr>
          <w:lang w:val="en-US"/>
        </w:rPr>
        <w:t>consultant</w:t>
      </w:r>
      <w:r w:rsidRPr="00A53995">
        <w:rPr>
          <w:lang w:val="en-US"/>
        </w:rPr>
        <w:t xml:space="preserve">, </w:t>
      </w:r>
      <w:r>
        <w:rPr>
          <w:lang w:val="en-US"/>
        </w:rPr>
        <w:t>consultant</w:t>
      </w:r>
      <w:r w:rsidRPr="00A53995">
        <w:rPr>
          <w:lang w:val="en-US"/>
        </w:rPr>
        <w:t xml:space="preserve">, </w:t>
      </w:r>
      <w:r>
        <w:rPr>
          <w:lang w:val="en-US"/>
        </w:rPr>
        <w:t>business</w:t>
      </w:r>
      <w:r w:rsidRPr="00A53995">
        <w:rPr>
          <w:lang w:val="en-US"/>
        </w:rPr>
        <w:t xml:space="preserve"> </w:t>
      </w:r>
      <w:r>
        <w:rPr>
          <w:lang w:val="en-US"/>
        </w:rPr>
        <w:t>expert</w:t>
      </w:r>
      <w:r w:rsidRPr="00A53995">
        <w:rPr>
          <w:lang w:val="en-US"/>
        </w:rPr>
        <w:t xml:space="preserve"> </w:t>
      </w:r>
      <w:r w:rsidRPr="00603221">
        <w:rPr>
          <w:lang w:val="el-GR"/>
        </w:rPr>
        <w:t>κλπ</w:t>
      </w:r>
      <w:r w:rsidRPr="00A53995">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EDA7" w14:textId="14810A76" w:rsidR="00D31AA3" w:rsidRPr="000B39AE" w:rsidRDefault="0036310C" w:rsidP="0036310C">
    <w:pPr>
      <w:pStyle w:val="af9"/>
      <w:pBdr>
        <w:bottom w:val="single" w:sz="4" w:space="1" w:color="auto"/>
      </w:pBdr>
      <w:rPr>
        <w:i/>
        <w:iCs/>
        <w:sz w:val="18"/>
        <w:szCs w:val="20"/>
        <w:lang w:val="el-GR"/>
      </w:rPr>
    </w:pPr>
    <w:r w:rsidRPr="0036310C">
      <w:rPr>
        <w:i/>
        <w:iCs/>
        <w:sz w:val="18"/>
        <w:szCs w:val="20"/>
        <w:lang w:val="el-GR"/>
      </w:rPr>
      <w:t xml:space="preserve">Πρόσκληση διαπραγμάτευση χωρίς προηγούμενη δημοσίευση βάσει του άρθρου </w:t>
    </w:r>
    <w:r w:rsidR="006D2DF1">
      <w:rPr>
        <w:i/>
        <w:iCs/>
        <w:sz w:val="18"/>
        <w:szCs w:val="20"/>
        <w:lang w:val="el-GR"/>
      </w:rPr>
      <w:t>26</w:t>
    </w:r>
    <w:r w:rsidRPr="0036310C">
      <w:rPr>
        <w:i/>
        <w:iCs/>
        <w:sz w:val="18"/>
        <w:szCs w:val="20"/>
        <w:lang w:val="el-GR"/>
      </w:rPr>
      <w:t xml:space="preserve"> παρ. 2 περ. </w:t>
    </w:r>
    <w:r w:rsidR="006D2DF1">
      <w:rPr>
        <w:i/>
        <w:iCs/>
        <w:sz w:val="18"/>
        <w:szCs w:val="20"/>
        <w:lang w:val="el-GR"/>
      </w:rPr>
      <w:t>β</w:t>
    </w:r>
    <w:r w:rsidRPr="0036310C">
      <w:rPr>
        <w:i/>
        <w:iCs/>
        <w:sz w:val="18"/>
        <w:szCs w:val="20"/>
        <w:lang w:val="el-GR"/>
      </w:rPr>
      <w:t>’ του ν. 4412/2016 για την σύναψη σύμβασης για το Έργο:</w:t>
    </w:r>
    <w:r>
      <w:rPr>
        <w:i/>
        <w:iCs/>
        <w:sz w:val="18"/>
        <w:szCs w:val="20"/>
        <w:lang w:val="el-GR"/>
      </w:rPr>
      <w:t xml:space="preserve"> </w:t>
    </w:r>
    <w:r w:rsidRPr="0036310C">
      <w:rPr>
        <w:i/>
        <w:iCs/>
        <w:sz w:val="18"/>
        <w:szCs w:val="20"/>
        <w:lang w:val="el-GR"/>
      </w:rPr>
      <w:t>«Υπηρεσίες Επέκτασης αρχιτεκτονικής κόμβου υπηρεσιών govHUB και υλοποίηση ψηφιακών υπηρεσιών ηλεκτρονικής διακυβέρνησης»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0837" w14:textId="77777777" w:rsidR="00D31AA3" w:rsidRDefault="00D31AA3" w:rsidP="00504AF3">
    <w:pPr>
      <w:pStyle w:val="af9"/>
      <w:rPr>
        <w:rFonts w:cs="Tahoma"/>
        <w:sz w:val="20"/>
        <w:szCs w:val="22"/>
        <w:lang w:val="el-G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662"/>
    </w:tblGrid>
    <w:tr w:rsidR="0097344A" w:rsidRPr="0097344A" w14:paraId="25C2A892" w14:textId="77777777" w:rsidTr="008B4080">
      <w:trPr>
        <w:trHeight w:val="417"/>
      </w:trPr>
      <w:tc>
        <w:tcPr>
          <w:tcW w:w="3119" w:type="dxa"/>
          <w:vMerge w:val="restart"/>
          <w:tcBorders>
            <w:top w:val="nil"/>
            <w:left w:val="nil"/>
            <w:bottom w:val="nil"/>
            <w:right w:val="nil"/>
          </w:tcBorders>
          <w:shd w:val="clear" w:color="auto" w:fill="auto"/>
        </w:tcPr>
        <w:p w14:paraId="7BBD591C" w14:textId="74398A3E" w:rsidR="0097344A" w:rsidRPr="0097344A" w:rsidRDefault="0097344A" w:rsidP="0097344A">
          <w:pPr>
            <w:spacing w:before="120" w:after="0"/>
            <w:ind w:right="-442"/>
            <w:jc w:val="left"/>
            <w:rPr>
              <w:rFonts w:eastAsia="Times New Roman"/>
              <w:b/>
              <w:lang w:val="en-US"/>
            </w:rPr>
          </w:pPr>
          <w:r w:rsidRPr="0097344A">
            <w:rPr>
              <w:rFonts w:eastAsia="Times New Roman" w:cs="Times New Roman"/>
              <w:noProof/>
              <w:lang w:eastAsia="el-GR"/>
            </w:rPr>
            <w:drawing>
              <wp:inline distT="0" distB="0" distL="0" distR="0" wp14:anchorId="12C71D57" wp14:editId="16271411">
                <wp:extent cx="1760220" cy="541020"/>
                <wp:effectExtent l="0" t="0" r="0" b="0"/>
                <wp:docPr id="1947578018"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0220" cy="541020"/>
                        </a:xfrm>
                        <a:prstGeom prst="rect">
                          <a:avLst/>
                        </a:prstGeom>
                        <a:noFill/>
                        <a:ln>
                          <a:noFill/>
                        </a:ln>
                      </pic:spPr>
                    </pic:pic>
                  </a:graphicData>
                </a:graphic>
              </wp:inline>
            </w:drawing>
          </w:r>
        </w:p>
      </w:tc>
      <w:tc>
        <w:tcPr>
          <w:tcW w:w="6662" w:type="dxa"/>
          <w:tcBorders>
            <w:top w:val="nil"/>
            <w:left w:val="nil"/>
            <w:bottom w:val="single" w:sz="4" w:space="0" w:color="auto"/>
            <w:right w:val="nil"/>
          </w:tcBorders>
          <w:shd w:val="clear" w:color="auto" w:fill="auto"/>
          <w:vAlign w:val="center"/>
        </w:tcPr>
        <w:p w14:paraId="2A108474" w14:textId="77777777" w:rsidR="0097344A" w:rsidRPr="0097344A" w:rsidRDefault="0097344A" w:rsidP="0097344A">
          <w:pPr>
            <w:tabs>
              <w:tab w:val="right" w:pos="8306"/>
            </w:tabs>
            <w:spacing w:before="80" w:after="0"/>
            <w:ind w:right="-104"/>
            <w:jc w:val="center"/>
            <w:rPr>
              <w:rFonts w:eastAsia="Times New Roman"/>
              <w:noProof/>
              <w:sz w:val="16"/>
              <w:szCs w:val="16"/>
            </w:rPr>
          </w:pPr>
        </w:p>
        <w:p w14:paraId="56B62497" w14:textId="77777777" w:rsidR="0097344A" w:rsidRPr="0097344A" w:rsidRDefault="0097344A" w:rsidP="0097344A">
          <w:pPr>
            <w:tabs>
              <w:tab w:val="right" w:pos="8306"/>
            </w:tabs>
            <w:spacing w:before="80" w:after="0"/>
            <w:ind w:right="-104"/>
            <w:jc w:val="left"/>
            <w:rPr>
              <w:rFonts w:eastAsia="Times New Roman"/>
              <w:noProof/>
              <w:sz w:val="16"/>
              <w:szCs w:val="16"/>
            </w:rPr>
          </w:pPr>
        </w:p>
        <w:p w14:paraId="24A69584" w14:textId="77777777" w:rsidR="0097344A" w:rsidRPr="0097344A" w:rsidRDefault="0097344A" w:rsidP="0097344A">
          <w:pPr>
            <w:tabs>
              <w:tab w:val="right" w:pos="8306"/>
            </w:tabs>
            <w:spacing w:before="80" w:after="0"/>
            <w:ind w:right="-104"/>
            <w:jc w:val="left"/>
            <w:rPr>
              <w:rFonts w:eastAsia="Times New Roman"/>
              <w:sz w:val="16"/>
              <w:szCs w:val="16"/>
            </w:rPr>
          </w:pPr>
          <w:r w:rsidRPr="0097344A">
            <w:rPr>
              <w:rFonts w:eastAsia="Times New Roman"/>
              <w:noProof/>
              <w:sz w:val="16"/>
              <w:szCs w:val="16"/>
            </w:rPr>
            <w:t>Λ. Συγγρού 194</w:t>
          </w:r>
          <w:r w:rsidRPr="0097344A">
            <w:rPr>
              <w:rFonts w:eastAsia="Times New Roman"/>
              <w:sz w:val="16"/>
              <w:szCs w:val="16"/>
            </w:rPr>
            <w:t xml:space="preserve">, 176 71 - Καλλιθέα (Αττική)  </w:t>
          </w:r>
          <w:r w:rsidRPr="0097344A">
            <w:rPr>
              <w:rFonts w:eastAsia="Times New Roman"/>
              <w:sz w:val="16"/>
              <w:szCs w:val="16"/>
            </w:rPr>
            <w:sym w:font="Symbol" w:char="00B7"/>
          </w:r>
          <w:r w:rsidRPr="0097344A">
            <w:rPr>
              <w:rFonts w:eastAsia="Times New Roman"/>
              <w:sz w:val="16"/>
              <w:szCs w:val="16"/>
            </w:rPr>
            <w:t xml:space="preserve">  Τηλ.: 213 1300 700  </w:t>
          </w:r>
          <w:r w:rsidRPr="0097344A">
            <w:rPr>
              <w:rFonts w:eastAsia="Times New Roman"/>
              <w:sz w:val="16"/>
              <w:szCs w:val="16"/>
            </w:rPr>
            <w:sym w:font="Symbol" w:char="00B7"/>
          </w:r>
          <w:r w:rsidRPr="0097344A">
            <w:rPr>
              <w:rFonts w:eastAsia="Times New Roman"/>
              <w:sz w:val="16"/>
              <w:szCs w:val="16"/>
            </w:rPr>
            <w:t xml:space="preserve">  Fax: 213 1300 800-1</w:t>
          </w:r>
        </w:p>
      </w:tc>
    </w:tr>
    <w:tr w:rsidR="0097344A" w:rsidRPr="00BA1AB1" w14:paraId="4A24FA99" w14:textId="77777777" w:rsidTr="008B4080">
      <w:tc>
        <w:tcPr>
          <w:tcW w:w="3119" w:type="dxa"/>
          <w:vMerge/>
          <w:tcBorders>
            <w:left w:val="nil"/>
            <w:bottom w:val="nil"/>
            <w:right w:val="nil"/>
          </w:tcBorders>
          <w:shd w:val="clear" w:color="auto" w:fill="auto"/>
        </w:tcPr>
        <w:p w14:paraId="37C9A4AF" w14:textId="77777777" w:rsidR="0097344A" w:rsidRPr="0097344A" w:rsidRDefault="0097344A" w:rsidP="0097344A">
          <w:pPr>
            <w:spacing w:after="0"/>
            <w:ind w:right="-442"/>
            <w:jc w:val="left"/>
            <w:rPr>
              <w:rFonts w:eastAsia="Times New Roman"/>
              <w:b/>
            </w:rPr>
          </w:pPr>
        </w:p>
      </w:tc>
      <w:tc>
        <w:tcPr>
          <w:tcW w:w="6662" w:type="dxa"/>
          <w:tcBorders>
            <w:left w:val="nil"/>
            <w:bottom w:val="nil"/>
            <w:right w:val="nil"/>
          </w:tcBorders>
          <w:shd w:val="clear" w:color="auto" w:fill="auto"/>
          <w:vAlign w:val="center"/>
        </w:tcPr>
        <w:p w14:paraId="4DBF9787" w14:textId="77777777" w:rsidR="0097344A" w:rsidRPr="0097344A" w:rsidRDefault="0097344A" w:rsidP="0097344A">
          <w:pPr>
            <w:tabs>
              <w:tab w:val="center" w:pos="4153"/>
              <w:tab w:val="right" w:pos="8306"/>
            </w:tabs>
            <w:spacing w:before="80" w:after="0"/>
            <w:ind w:right="-261"/>
            <w:jc w:val="center"/>
            <w:rPr>
              <w:rFonts w:eastAsia="Times New Roman"/>
              <w:noProof/>
              <w:sz w:val="16"/>
              <w:szCs w:val="16"/>
              <w:lang w:val="en-US"/>
            </w:rPr>
          </w:pPr>
          <w:r w:rsidRPr="0097344A">
            <w:rPr>
              <w:rFonts w:eastAsia="Times New Roman"/>
              <w:noProof/>
              <w:sz w:val="16"/>
              <w:szCs w:val="16"/>
              <w:lang w:val="en-US"/>
            </w:rPr>
            <w:t xml:space="preserve">http://www.ktpae.gr </w:t>
          </w:r>
          <w:r w:rsidRPr="0097344A">
            <w:rPr>
              <w:rFonts w:eastAsia="Times New Roman"/>
              <w:noProof/>
              <w:sz w:val="16"/>
              <w:szCs w:val="16"/>
            </w:rPr>
            <w:sym w:font="Symbol" w:char="00B7"/>
          </w:r>
          <w:r w:rsidRPr="0097344A">
            <w:rPr>
              <w:rFonts w:eastAsia="Times New Roman"/>
              <w:noProof/>
              <w:sz w:val="16"/>
              <w:szCs w:val="16"/>
              <w:lang w:val="en-US"/>
            </w:rPr>
            <w:t xml:space="preserve"> e-mail: </w:t>
          </w:r>
          <w:r w:rsidR="00A60AB0">
            <w:fldChar w:fldCharType="begin"/>
          </w:r>
          <w:r w:rsidR="00A60AB0" w:rsidRPr="00BA1AB1">
            <w:rPr>
              <w:lang w:val="en-US"/>
            </w:rPr>
            <w:instrText>HYPERLINK "mailto:info@ktpae.gr"</w:instrText>
          </w:r>
          <w:r w:rsidR="00A60AB0">
            <w:fldChar w:fldCharType="separate"/>
          </w:r>
          <w:r w:rsidRPr="0097344A">
            <w:rPr>
              <w:rFonts w:eastAsia="Times New Roman"/>
              <w:noProof/>
              <w:color w:val="0000FF"/>
              <w:sz w:val="16"/>
              <w:szCs w:val="16"/>
              <w:u w:val="single"/>
              <w:lang w:val="en-US"/>
            </w:rPr>
            <w:t>info@ktpae.gr</w:t>
          </w:r>
          <w:r w:rsidR="00A60AB0">
            <w:rPr>
              <w:rFonts w:eastAsia="Times New Roman"/>
              <w:noProof/>
              <w:color w:val="0000FF"/>
              <w:sz w:val="16"/>
              <w:szCs w:val="16"/>
              <w:u w:val="single"/>
              <w:lang w:val="en-US"/>
            </w:rPr>
            <w:fldChar w:fldCharType="end"/>
          </w:r>
        </w:p>
      </w:tc>
    </w:tr>
    <w:tr w:rsidR="0097344A" w:rsidRPr="0097344A" w14:paraId="4B354802" w14:textId="77777777" w:rsidTr="008B4080">
      <w:tc>
        <w:tcPr>
          <w:tcW w:w="3119" w:type="dxa"/>
          <w:vMerge/>
          <w:tcBorders>
            <w:left w:val="nil"/>
            <w:bottom w:val="nil"/>
            <w:right w:val="nil"/>
          </w:tcBorders>
          <w:shd w:val="clear" w:color="auto" w:fill="auto"/>
        </w:tcPr>
        <w:p w14:paraId="07AE9049" w14:textId="77777777" w:rsidR="0097344A" w:rsidRPr="0097344A" w:rsidRDefault="0097344A" w:rsidP="0097344A">
          <w:pPr>
            <w:spacing w:after="0"/>
            <w:ind w:right="-442"/>
            <w:jc w:val="left"/>
            <w:rPr>
              <w:rFonts w:eastAsia="Times New Roman"/>
              <w:b/>
              <w:lang w:val="en-US"/>
            </w:rPr>
          </w:pPr>
        </w:p>
      </w:tc>
      <w:tc>
        <w:tcPr>
          <w:tcW w:w="6662" w:type="dxa"/>
          <w:tcBorders>
            <w:top w:val="nil"/>
            <w:left w:val="nil"/>
            <w:bottom w:val="nil"/>
            <w:right w:val="nil"/>
          </w:tcBorders>
          <w:shd w:val="clear" w:color="auto" w:fill="auto"/>
          <w:vAlign w:val="center"/>
        </w:tcPr>
        <w:p w14:paraId="4EE1E5AF" w14:textId="77777777" w:rsidR="0097344A" w:rsidRPr="0097344A" w:rsidRDefault="0097344A" w:rsidP="0097344A">
          <w:pPr>
            <w:tabs>
              <w:tab w:val="center" w:pos="4153"/>
              <w:tab w:val="right" w:pos="8306"/>
            </w:tabs>
            <w:spacing w:before="80" w:after="0"/>
            <w:ind w:right="-261"/>
            <w:jc w:val="center"/>
            <w:rPr>
              <w:rFonts w:eastAsia="Times New Roman"/>
              <w:noProof/>
              <w:sz w:val="16"/>
              <w:szCs w:val="16"/>
            </w:rPr>
          </w:pPr>
          <w:r w:rsidRPr="0097344A">
            <w:rPr>
              <w:rFonts w:eastAsia="Times New Roman"/>
              <w:noProof/>
              <w:sz w:val="16"/>
              <w:szCs w:val="16"/>
            </w:rPr>
            <w:t xml:space="preserve">ΝΠΙΔ Μη Κερδοσκοπικό </w:t>
          </w:r>
          <w:r w:rsidRPr="0097344A">
            <w:rPr>
              <w:rFonts w:eastAsia="Times New Roman"/>
              <w:noProof/>
              <w:sz w:val="16"/>
              <w:szCs w:val="16"/>
            </w:rPr>
            <w:sym w:font="Symbol" w:char="00B7"/>
          </w:r>
          <w:r w:rsidRPr="0097344A">
            <w:rPr>
              <w:rFonts w:eastAsia="Times New Roman"/>
              <w:noProof/>
              <w:sz w:val="16"/>
              <w:szCs w:val="16"/>
            </w:rPr>
            <w:t xml:space="preserve"> Αρ. ΓΕΜΗ: </w:t>
          </w:r>
          <w:r w:rsidRPr="0097344A">
            <w:rPr>
              <w:rFonts w:eastAsia="Times New Roman"/>
              <w:sz w:val="16"/>
              <w:szCs w:val="16"/>
            </w:rPr>
            <w:t>004261201000</w:t>
          </w:r>
        </w:p>
      </w:tc>
    </w:tr>
  </w:tbl>
  <w:p w14:paraId="3D9EDE68" w14:textId="77777777" w:rsidR="0097344A" w:rsidRPr="0097344A" w:rsidRDefault="0097344A" w:rsidP="00504AF3">
    <w:pPr>
      <w:pStyle w:val="af9"/>
      <w:rPr>
        <w:rFonts w:cs="Tahoma"/>
        <w:sz w:val="20"/>
        <w:szCs w:val="22"/>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1CF128E"/>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373A4C"/>
    <w:multiLevelType w:val="hybridMultilevel"/>
    <w:tmpl w:val="53127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57934A4"/>
    <w:multiLevelType w:val="hybridMultilevel"/>
    <w:tmpl w:val="4F3AE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7BC6327"/>
    <w:multiLevelType w:val="hybridMultilevel"/>
    <w:tmpl w:val="40626C26"/>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F91F12"/>
    <w:multiLevelType w:val="hybridMultilevel"/>
    <w:tmpl w:val="5D087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D6B64F3"/>
    <w:multiLevelType w:val="hybridMultilevel"/>
    <w:tmpl w:val="EB98D43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108459CB"/>
    <w:multiLevelType w:val="hybridMultilevel"/>
    <w:tmpl w:val="5B7AD386"/>
    <w:lvl w:ilvl="0" w:tplc="6A9098B2">
      <w:start w:val="2"/>
      <w:numFmt w:val="bullet"/>
      <w:lvlText w:val="-"/>
      <w:lvlJc w:val="left"/>
      <w:pPr>
        <w:ind w:left="720" w:hanging="360"/>
      </w:pPr>
      <w:rPr>
        <w:rFonts w:ascii="Tahoma" w:eastAsia="Times New Roman"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E03A48"/>
    <w:multiLevelType w:val="hybridMultilevel"/>
    <w:tmpl w:val="4B4AAF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7164D29"/>
    <w:multiLevelType w:val="hybridMultilevel"/>
    <w:tmpl w:val="B7582D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A72D22"/>
    <w:multiLevelType w:val="hybridMultilevel"/>
    <w:tmpl w:val="6898F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353EF9"/>
    <w:multiLevelType w:val="hybridMultilevel"/>
    <w:tmpl w:val="DD409BCC"/>
    <w:lvl w:ilvl="0" w:tplc="61EC2D38">
      <w:start w:val="1"/>
      <w:numFmt w:val="decimal"/>
      <w:lvlText w:val="12.%1"/>
      <w:lvlJc w:val="left"/>
      <w:pPr>
        <w:ind w:left="1440" w:hanging="360"/>
      </w:pPr>
      <w:rPr>
        <w:rFonts w:hint="default"/>
      </w:rPr>
    </w:lvl>
    <w:lvl w:ilvl="1" w:tplc="04080019">
      <w:start w:val="1"/>
      <w:numFmt w:val="lowerLetter"/>
      <w:lvlText w:val="%2."/>
      <w:lvlJc w:val="left"/>
      <w:pPr>
        <w:ind w:left="1440" w:hanging="360"/>
      </w:pPr>
    </w:lvl>
    <w:lvl w:ilvl="2" w:tplc="C77096B4">
      <w:start w:val="1"/>
      <w:numFmt w:val="decimal"/>
      <w:lvlText w:val="12.%3"/>
      <w:lvlJc w:val="right"/>
      <w:pPr>
        <w:ind w:left="2160" w:hanging="18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4E04BFC"/>
    <w:multiLevelType w:val="hybridMultilevel"/>
    <w:tmpl w:val="E0D04C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5241801"/>
    <w:multiLevelType w:val="hybridMultilevel"/>
    <w:tmpl w:val="4378A11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65C48AA"/>
    <w:multiLevelType w:val="hybridMultilevel"/>
    <w:tmpl w:val="D20C98BA"/>
    <w:lvl w:ilvl="0" w:tplc="04080001">
      <w:start w:val="1"/>
      <w:numFmt w:val="bullet"/>
      <w:lvlText w:val=""/>
      <w:lvlJc w:val="left"/>
      <w:pPr>
        <w:ind w:left="789" w:hanging="360"/>
      </w:pPr>
      <w:rPr>
        <w:rFonts w:ascii="Symbol" w:hAnsi="Symbol" w:hint="default"/>
      </w:rPr>
    </w:lvl>
    <w:lvl w:ilvl="1" w:tplc="04080003" w:tentative="1">
      <w:start w:val="1"/>
      <w:numFmt w:val="bullet"/>
      <w:lvlText w:val="o"/>
      <w:lvlJc w:val="left"/>
      <w:pPr>
        <w:ind w:left="1509" w:hanging="360"/>
      </w:pPr>
      <w:rPr>
        <w:rFonts w:ascii="Courier New" w:hAnsi="Courier New" w:cs="Courier New" w:hint="default"/>
      </w:rPr>
    </w:lvl>
    <w:lvl w:ilvl="2" w:tplc="04080005" w:tentative="1">
      <w:start w:val="1"/>
      <w:numFmt w:val="bullet"/>
      <w:lvlText w:val=""/>
      <w:lvlJc w:val="left"/>
      <w:pPr>
        <w:ind w:left="2229" w:hanging="360"/>
      </w:pPr>
      <w:rPr>
        <w:rFonts w:ascii="Wingdings" w:hAnsi="Wingdings" w:hint="default"/>
      </w:rPr>
    </w:lvl>
    <w:lvl w:ilvl="3" w:tplc="04080001" w:tentative="1">
      <w:start w:val="1"/>
      <w:numFmt w:val="bullet"/>
      <w:lvlText w:val=""/>
      <w:lvlJc w:val="left"/>
      <w:pPr>
        <w:ind w:left="2949" w:hanging="360"/>
      </w:pPr>
      <w:rPr>
        <w:rFonts w:ascii="Symbol" w:hAnsi="Symbol" w:hint="default"/>
      </w:rPr>
    </w:lvl>
    <w:lvl w:ilvl="4" w:tplc="04080003" w:tentative="1">
      <w:start w:val="1"/>
      <w:numFmt w:val="bullet"/>
      <w:lvlText w:val="o"/>
      <w:lvlJc w:val="left"/>
      <w:pPr>
        <w:ind w:left="3669" w:hanging="360"/>
      </w:pPr>
      <w:rPr>
        <w:rFonts w:ascii="Courier New" w:hAnsi="Courier New" w:cs="Courier New" w:hint="default"/>
      </w:rPr>
    </w:lvl>
    <w:lvl w:ilvl="5" w:tplc="04080005" w:tentative="1">
      <w:start w:val="1"/>
      <w:numFmt w:val="bullet"/>
      <w:lvlText w:val=""/>
      <w:lvlJc w:val="left"/>
      <w:pPr>
        <w:ind w:left="4389" w:hanging="360"/>
      </w:pPr>
      <w:rPr>
        <w:rFonts w:ascii="Wingdings" w:hAnsi="Wingdings" w:hint="default"/>
      </w:rPr>
    </w:lvl>
    <w:lvl w:ilvl="6" w:tplc="04080001" w:tentative="1">
      <w:start w:val="1"/>
      <w:numFmt w:val="bullet"/>
      <w:lvlText w:val=""/>
      <w:lvlJc w:val="left"/>
      <w:pPr>
        <w:ind w:left="5109" w:hanging="360"/>
      </w:pPr>
      <w:rPr>
        <w:rFonts w:ascii="Symbol" w:hAnsi="Symbol" w:hint="default"/>
      </w:rPr>
    </w:lvl>
    <w:lvl w:ilvl="7" w:tplc="04080003" w:tentative="1">
      <w:start w:val="1"/>
      <w:numFmt w:val="bullet"/>
      <w:lvlText w:val="o"/>
      <w:lvlJc w:val="left"/>
      <w:pPr>
        <w:ind w:left="5829" w:hanging="360"/>
      </w:pPr>
      <w:rPr>
        <w:rFonts w:ascii="Courier New" w:hAnsi="Courier New" w:cs="Courier New" w:hint="default"/>
      </w:rPr>
    </w:lvl>
    <w:lvl w:ilvl="8" w:tplc="04080005" w:tentative="1">
      <w:start w:val="1"/>
      <w:numFmt w:val="bullet"/>
      <w:lvlText w:val=""/>
      <w:lvlJc w:val="left"/>
      <w:pPr>
        <w:ind w:left="6549" w:hanging="360"/>
      </w:pPr>
      <w:rPr>
        <w:rFonts w:ascii="Wingdings" w:hAnsi="Wingdings" w:hint="default"/>
      </w:rPr>
    </w:lvl>
  </w:abstractNum>
  <w:abstractNum w:abstractNumId="26" w15:restartNumberingAfterBreak="0">
    <w:nsid w:val="281154A6"/>
    <w:multiLevelType w:val="hybridMultilevel"/>
    <w:tmpl w:val="79FAF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1714" w:hanging="360"/>
      </w:pPr>
      <w:rPr>
        <w:rFonts w:hint="default"/>
      </w:rPr>
    </w:lvl>
    <w:lvl w:ilvl="1" w:tplc="04080019" w:tentative="1">
      <w:start w:val="1"/>
      <w:numFmt w:val="lowerLetter"/>
      <w:lvlText w:val="%2."/>
      <w:lvlJc w:val="left"/>
      <w:pPr>
        <w:ind w:left="2434" w:hanging="360"/>
      </w:pPr>
    </w:lvl>
    <w:lvl w:ilvl="2" w:tplc="0408001B" w:tentative="1">
      <w:start w:val="1"/>
      <w:numFmt w:val="lowerRoman"/>
      <w:lvlText w:val="%3."/>
      <w:lvlJc w:val="right"/>
      <w:pPr>
        <w:ind w:left="3154" w:hanging="180"/>
      </w:pPr>
    </w:lvl>
    <w:lvl w:ilvl="3" w:tplc="0408000F" w:tentative="1">
      <w:start w:val="1"/>
      <w:numFmt w:val="decimal"/>
      <w:lvlText w:val="%4."/>
      <w:lvlJc w:val="left"/>
      <w:pPr>
        <w:ind w:left="3874" w:hanging="360"/>
      </w:pPr>
    </w:lvl>
    <w:lvl w:ilvl="4" w:tplc="04080019" w:tentative="1">
      <w:start w:val="1"/>
      <w:numFmt w:val="lowerLetter"/>
      <w:lvlText w:val="%5."/>
      <w:lvlJc w:val="left"/>
      <w:pPr>
        <w:ind w:left="4594" w:hanging="360"/>
      </w:pPr>
    </w:lvl>
    <w:lvl w:ilvl="5" w:tplc="0408001B" w:tentative="1">
      <w:start w:val="1"/>
      <w:numFmt w:val="lowerRoman"/>
      <w:lvlText w:val="%6."/>
      <w:lvlJc w:val="right"/>
      <w:pPr>
        <w:ind w:left="5314" w:hanging="180"/>
      </w:pPr>
    </w:lvl>
    <w:lvl w:ilvl="6" w:tplc="0408000F" w:tentative="1">
      <w:start w:val="1"/>
      <w:numFmt w:val="decimal"/>
      <w:lvlText w:val="%7."/>
      <w:lvlJc w:val="left"/>
      <w:pPr>
        <w:ind w:left="6034" w:hanging="360"/>
      </w:pPr>
    </w:lvl>
    <w:lvl w:ilvl="7" w:tplc="04080019" w:tentative="1">
      <w:start w:val="1"/>
      <w:numFmt w:val="lowerLetter"/>
      <w:lvlText w:val="%8."/>
      <w:lvlJc w:val="left"/>
      <w:pPr>
        <w:ind w:left="6754" w:hanging="360"/>
      </w:pPr>
    </w:lvl>
    <w:lvl w:ilvl="8" w:tplc="0408001B" w:tentative="1">
      <w:start w:val="1"/>
      <w:numFmt w:val="lowerRoman"/>
      <w:lvlText w:val="%9."/>
      <w:lvlJc w:val="right"/>
      <w:pPr>
        <w:ind w:left="7474" w:hanging="180"/>
      </w:pPr>
    </w:lvl>
  </w:abstractNum>
  <w:abstractNum w:abstractNumId="30" w15:restartNumberingAfterBreak="0">
    <w:nsid w:val="2C5D3021"/>
    <w:multiLevelType w:val="hybridMultilevel"/>
    <w:tmpl w:val="567E88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CD3595E"/>
    <w:multiLevelType w:val="multilevel"/>
    <w:tmpl w:val="CB9469CE"/>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b/>
      </w:rPr>
    </w:lvl>
    <w:lvl w:ilvl="2">
      <w:start w:val="1"/>
      <w:numFmt w:val="decimal"/>
      <w:pStyle w:val="3"/>
      <w:isLgl/>
      <w:lvlText w:val="%1.%2.%3"/>
      <w:lvlJc w:val="left"/>
      <w:pPr>
        <w:ind w:left="1428" w:hanging="720"/>
      </w:pPr>
      <w:rPr>
        <w:b/>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isLgl/>
      <w:lvlText w:val="%1.%2.%3.%4"/>
      <w:lvlJc w:val="left"/>
      <w:pPr>
        <w:ind w:left="4689" w:hanging="720"/>
      </w:pPr>
      <w:rPr>
        <w:rFonts w:ascii="Tahoma" w:hAnsi="Tahoma" w:cs="Tahoma" w:hint="default"/>
        <w:b/>
        <w:i w:val="0"/>
        <w:iCs/>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2DBF22DD"/>
    <w:multiLevelType w:val="hybridMultilevel"/>
    <w:tmpl w:val="4768C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E57343"/>
    <w:multiLevelType w:val="hybridMultilevel"/>
    <w:tmpl w:val="551228D8"/>
    <w:lvl w:ilvl="0" w:tplc="0409000F">
      <w:start w:val="1"/>
      <w:numFmt w:val="decimal"/>
      <w:lvlText w:val="%1."/>
      <w:lvlJc w:val="left"/>
      <w:pPr>
        <w:tabs>
          <w:tab w:val="num" w:pos="360"/>
        </w:tabs>
        <w:ind w:left="360" w:hanging="360"/>
      </w:pPr>
      <w:rPr>
        <w:rFonts w:hint="default"/>
      </w:rPr>
    </w:lvl>
    <w:lvl w:ilvl="1" w:tplc="04090013">
      <w:start w:val="1"/>
      <w:numFmt w:val="upperRoman"/>
      <w:lvlText w:val="%2."/>
      <w:lvlJc w:val="right"/>
      <w:pPr>
        <w:tabs>
          <w:tab w:val="num" w:pos="1080"/>
        </w:tabs>
        <w:ind w:left="1080" w:hanging="360"/>
      </w:pPr>
      <w:rPr>
        <w:rFonts w:hint="default"/>
      </w:rPr>
    </w:lvl>
    <w:lvl w:ilvl="2" w:tplc="04080005">
      <w:start w:val="1"/>
      <w:numFmt w:val="lowerRoman"/>
      <w:lvlText w:val="%3."/>
      <w:lvlJc w:val="right"/>
      <w:pPr>
        <w:tabs>
          <w:tab w:val="num" w:pos="1800"/>
        </w:tabs>
        <w:ind w:left="1800" w:hanging="180"/>
      </w:pPr>
      <w:rPr>
        <w:rFonts w:cs="Times New Roman"/>
      </w:rPr>
    </w:lvl>
    <w:lvl w:ilvl="3" w:tplc="0408000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36"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37" w15:restartNumberingAfterBreak="0">
    <w:nsid w:val="2FFD40E1"/>
    <w:multiLevelType w:val="hybridMultilevel"/>
    <w:tmpl w:val="51F815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7044580"/>
    <w:multiLevelType w:val="hybridMultilevel"/>
    <w:tmpl w:val="1E4A52F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387173B6"/>
    <w:multiLevelType w:val="hybridMultilevel"/>
    <w:tmpl w:val="E162FD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2" w15:restartNumberingAfterBreak="0">
    <w:nsid w:val="3F8B0662"/>
    <w:multiLevelType w:val="hybridMultilevel"/>
    <w:tmpl w:val="373C48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06C3961"/>
    <w:multiLevelType w:val="hybridMultilevel"/>
    <w:tmpl w:val="DFC631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2639"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5" w15:restartNumberingAfterBreak="0">
    <w:nsid w:val="41505A50"/>
    <w:multiLevelType w:val="hybridMultilevel"/>
    <w:tmpl w:val="CF8A6D8C"/>
    <w:lvl w:ilvl="0" w:tplc="04080001">
      <w:start w:val="1"/>
      <w:numFmt w:val="bullet"/>
      <w:lvlText w:val=""/>
      <w:lvlJc w:val="left"/>
      <w:pPr>
        <w:ind w:left="790" w:hanging="360"/>
      </w:pPr>
      <w:rPr>
        <w:rFonts w:ascii="Symbol" w:hAnsi="Symbol" w:hint="default"/>
      </w:rPr>
    </w:lvl>
    <w:lvl w:ilvl="1" w:tplc="04080003" w:tentative="1">
      <w:start w:val="1"/>
      <w:numFmt w:val="bullet"/>
      <w:lvlText w:val="o"/>
      <w:lvlJc w:val="left"/>
      <w:pPr>
        <w:ind w:left="1510" w:hanging="360"/>
      </w:pPr>
      <w:rPr>
        <w:rFonts w:ascii="Courier New" w:hAnsi="Courier New" w:cs="Courier New" w:hint="default"/>
      </w:rPr>
    </w:lvl>
    <w:lvl w:ilvl="2" w:tplc="04080005" w:tentative="1">
      <w:start w:val="1"/>
      <w:numFmt w:val="bullet"/>
      <w:lvlText w:val=""/>
      <w:lvlJc w:val="left"/>
      <w:pPr>
        <w:ind w:left="2230" w:hanging="360"/>
      </w:pPr>
      <w:rPr>
        <w:rFonts w:ascii="Wingdings" w:hAnsi="Wingdings" w:hint="default"/>
      </w:rPr>
    </w:lvl>
    <w:lvl w:ilvl="3" w:tplc="04080001" w:tentative="1">
      <w:start w:val="1"/>
      <w:numFmt w:val="bullet"/>
      <w:lvlText w:val=""/>
      <w:lvlJc w:val="left"/>
      <w:pPr>
        <w:ind w:left="2950" w:hanging="360"/>
      </w:pPr>
      <w:rPr>
        <w:rFonts w:ascii="Symbol" w:hAnsi="Symbol" w:hint="default"/>
      </w:rPr>
    </w:lvl>
    <w:lvl w:ilvl="4" w:tplc="04080003" w:tentative="1">
      <w:start w:val="1"/>
      <w:numFmt w:val="bullet"/>
      <w:lvlText w:val="o"/>
      <w:lvlJc w:val="left"/>
      <w:pPr>
        <w:ind w:left="3670" w:hanging="360"/>
      </w:pPr>
      <w:rPr>
        <w:rFonts w:ascii="Courier New" w:hAnsi="Courier New" w:cs="Courier New" w:hint="default"/>
      </w:rPr>
    </w:lvl>
    <w:lvl w:ilvl="5" w:tplc="04080005" w:tentative="1">
      <w:start w:val="1"/>
      <w:numFmt w:val="bullet"/>
      <w:lvlText w:val=""/>
      <w:lvlJc w:val="left"/>
      <w:pPr>
        <w:ind w:left="4390" w:hanging="360"/>
      </w:pPr>
      <w:rPr>
        <w:rFonts w:ascii="Wingdings" w:hAnsi="Wingdings" w:hint="default"/>
      </w:rPr>
    </w:lvl>
    <w:lvl w:ilvl="6" w:tplc="04080001" w:tentative="1">
      <w:start w:val="1"/>
      <w:numFmt w:val="bullet"/>
      <w:lvlText w:val=""/>
      <w:lvlJc w:val="left"/>
      <w:pPr>
        <w:ind w:left="5110" w:hanging="360"/>
      </w:pPr>
      <w:rPr>
        <w:rFonts w:ascii="Symbol" w:hAnsi="Symbol" w:hint="default"/>
      </w:rPr>
    </w:lvl>
    <w:lvl w:ilvl="7" w:tplc="04080003" w:tentative="1">
      <w:start w:val="1"/>
      <w:numFmt w:val="bullet"/>
      <w:lvlText w:val="o"/>
      <w:lvlJc w:val="left"/>
      <w:pPr>
        <w:ind w:left="5830" w:hanging="360"/>
      </w:pPr>
      <w:rPr>
        <w:rFonts w:ascii="Courier New" w:hAnsi="Courier New" w:cs="Courier New" w:hint="default"/>
      </w:rPr>
    </w:lvl>
    <w:lvl w:ilvl="8" w:tplc="04080005" w:tentative="1">
      <w:start w:val="1"/>
      <w:numFmt w:val="bullet"/>
      <w:lvlText w:val=""/>
      <w:lvlJc w:val="left"/>
      <w:pPr>
        <w:ind w:left="6550" w:hanging="360"/>
      </w:pPr>
      <w:rPr>
        <w:rFonts w:ascii="Wingdings" w:hAnsi="Wingdings" w:hint="default"/>
      </w:rPr>
    </w:lvl>
  </w:abstractNum>
  <w:abstractNum w:abstractNumId="46" w15:restartNumberingAfterBreak="0">
    <w:nsid w:val="4337514B"/>
    <w:multiLevelType w:val="multilevel"/>
    <w:tmpl w:val="6E1224F4"/>
    <w:lvl w:ilvl="0">
      <w:start w:val="1"/>
      <w:numFmt w:val="decimal"/>
      <w:pStyle w:val="2"/>
      <w:lvlText w:val="%1."/>
      <w:lvlJc w:val="left"/>
      <w:pPr>
        <w:ind w:left="357" w:hanging="357"/>
      </w:pPr>
      <w:rPr>
        <w:rFonts w:hint="default"/>
      </w:rPr>
    </w:lvl>
    <w:lvl w:ilvl="1">
      <w:start w:val="1"/>
      <w:numFmt w:val="decimal"/>
      <w:lvlText w:val="%1.%2."/>
      <w:lvlJc w:val="left"/>
      <w:pPr>
        <w:ind w:left="-3203" w:hanging="62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470" w:hanging="35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5"/>
      <w:lvlText w:val="%1.%2.%3.%4."/>
      <w:lvlJc w:val="left"/>
      <w:pPr>
        <w:ind w:left="-3470" w:hanging="357"/>
      </w:pPr>
      <w:rPr>
        <w:rFonts w:hint="default"/>
      </w:rPr>
    </w:lvl>
    <w:lvl w:ilvl="4">
      <w:start w:val="1"/>
      <w:numFmt w:val="decimal"/>
      <w:pStyle w:val="6"/>
      <w:lvlText w:val="%1.%2.%3.%4.%5."/>
      <w:lvlJc w:val="left"/>
      <w:pPr>
        <w:ind w:left="-3470" w:hanging="357"/>
      </w:pPr>
      <w:rPr>
        <w:rFonts w:hint="default"/>
      </w:rPr>
    </w:lvl>
    <w:lvl w:ilvl="5">
      <w:start w:val="1"/>
      <w:numFmt w:val="decimal"/>
      <w:pStyle w:val="7"/>
      <w:lvlText w:val="%1.%2.%3.%4.%5.%6."/>
      <w:lvlJc w:val="left"/>
      <w:pPr>
        <w:ind w:left="-3470" w:hanging="357"/>
      </w:pPr>
      <w:rPr>
        <w:rFonts w:hint="default"/>
      </w:rPr>
    </w:lvl>
    <w:lvl w:ilvl="6">
      <w:start w:val="1"/>
      <w:numFmt w:val="decimal"/>
      <w:lvlText w:val="%1.%2.%3.%4.%5.%6.%7."/>
      <w:lvlJc w:val="left"/>
      <w:pPr>
        <w:ind w:left="-3470" w:hanging="357"/>
      </w:pPr>
      <w:rPr>
        <w:rFonts w:hint="default"/>
      </w:rPr>
    </w:lvl>
    <w:lvl w:ilvl="7">
      <w:start w:val="1"/>
      <w:numFmt w:val="decimal"/>
      <w:lvlText w:val="%1.%2.%3.%4.%5.%6.%7.%8."/>
      <w:lvlJc w:val="left"/>
      <w:pPr>
        <w:ind w:left="-3470" w:hanging="357"/>
      </w:pPr>
      <w:rPr>
        <w:rFonts w:hint="default"/>
      </w:rPr>
    </w:lvl>
    <w:lvl w:ilvl="8">
      <w:start w:val="1"/>
      <w:numFmt w:val="decimal"/>
      <w:lvlText w:val="%1.%2.%3.%4.%5.%6.%7.%8.%9."/>
      <w:lvlJc w:val="left"/>
      <w:pPr>
        <w:ind w:left="-3470" w:hanging="357"/>
      </w:pPr>
      <w:rPr>
        <w:rFonts w:hint="default"/>
      </w:rPr>
    </w:lvl>
  </w:abstractNum>
  <w:abstractNum w:abstractNumId="47" w15:restartNumberingAfterBreak="0">
    <w:nsid w:val="435712D7"/>
    <w:multiLevelType w:val="multilevel"/>
    <w:tmpl w:val="CB2E4924"/>
    <w:lvl w:ilvl="0">
      <w:start w:val="2"/>
      <w:numFmt w:val="decimal"/>
      <w:lvlText w:val="%1"/>
      <w:lvlJc w:val="left"/>
      <w:pPr>
        <w:ind w:left="600" w:hanging="600"/>
      </w:pPr>
      <w:rPr>
        <w:rFonts w:hint="default"/>
        <w:i w:val="0"/>
      </w:rPr>
    </w:lvl>
    <w:lvl w:ilvl="1">
      <w:start w:val="3"/>
      <w:numFmt w:val="decimal"/>
      <w:lvlText w:val="%1.%2"/>
      <w:lvlJc w:val="left"/>
      <w:pPr>
        <w:ind w:left="720" w:hanging="72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520" w:hanging="2520"/>
      </w:pPr>
      <w:rPr>
        <w:rFonts w:hint="default"/>
        <w:i w:val="0"/>
      </w:rPr>
    </w:lvl>
  </w:abstractNum>
  <w:abstractNum w:abstractNumId="48" w15:restartNumberingAfterBreak="0">
    <w:nsid w:val="45A21315"/>
    <w:multiLevelType w:val="hybridMultilevel"/>
    <w:tmpl w:val="B15EFEF6"/>
    <w:lvl w:ilvl="0" w:tplc="EA30D2F6">
      <w:start w:val="1"/>
      <w:numFmt w:val="decimal"/>
      <w:lvlText w:val="%1."/>
      <w:lvlJc w:val="left"/>
      <w:pPr>
        <w:ind w:left="738" w:hanging="360"/>
      </w:pPr>
      <w:rPr>
        <w:b/>
        <w:bCs/>
      </w:rPr>
    </w:lvl>
    <w:lvl w:ilvl="1" w:tplc="04080019" w:tentative="1">
      <w:start w:val="1"/>
      <w:numFmt w:val="lowerLetter"/>
      <w:lvlText w:val="%2."/>
      <w:lvlJc w:val="left"/>
      <w:pPr>
        <w:ind w:left="1458" w:hanging="360"/>
      </w:pPr>
    </w:lvl>
    <w:lvl w:ilvl="2" w:tplc="0408001B" w:tentative="1">
      <w:start w:val="1"/>
      <w:numFmt w:val="lowerRoman"/>
      <w:lvlText w:val="%3."/>
      <w:lvlJc w:val="right"/>
      <w:pPr>
        <w:ind w:left="2178" w:hanging="180"/>
      </w:pPr>
    </w:lvl>
    <w:lvl w:ilvl="3" w:tplc="0408000F" w:tentative="1">
      <w:start w:val="1"/>
      <w:numFmt w:val="decimal"/>
      <w:lvlText w:val="%4."/>
      <w:lvlJc w:val="left"/>
      <w:pPr>
        <w:ind w:left="2898" w:hanging="360"/>
      </w:pPr>
    </w:lvl>
    <w:lvl w:ilvl="4" w:tplc="04080019" w:tentative="1">
      <w:start w:val="1"/>
      <w:numFmt w:val="lowerLetter"/>
      <w:lvlText w:val="%5."/>
      <w:lvlJc w:val="left"/>
      <w:pPr>
        <w:ind w:left="3618" w:hanging="360"/>
      </w:pPr>
    </w:lvl>
    <w:lvl w:ilvl="5" w:tplc="0408001B" w:tentative="1">
      <w:start w:val="1"/>
      <w:numFmt w:val="lowerRoman"/>
      <w:lvlText w:val="%6."/>
      <w:lvlJc w:val="right"/>
      <w:pPr>
        <w:ind w:left="4338" w:hanging="180"/>
      </w:pPr>
    </w:lvl>
    <w:lvl w:ilvl="6" w:tplc="0408000F" w:tentative="1">
      <w:start w:val="1"/>
      <w:numFmt w:val="decimal"/>
      <w:lvlText w:val="%7."/>
      <w:lvlJc w:val="left"/>
      <w:pPr>
        <w:ind w:left="5058" w:hanging="360"/>
      </w:pPr>
    </w:lvl>
    <w:lvl w:ilvl="7" w:tplc="04080019" w:tentative="1">
      <w:start w:val="1"/>
      <w:numFmt w:val="lowerLetter"/>
      <w:lvlText w:val="%8."/>
      <w:lvlJc w:val="left"/>
      <w:pPr>
        <w:ind w:left="5778" w:hanging="360"/>
      </w:pPr>
    </w:lvl>
    <w:lvl w:ilvl="8" w:tplc="0408001B" w:tentative="1">
      <w:start w:val="1"/>
      <w:numFmt w:val="lowerRoman"/>
      <w:lvlText w:val="%9."/>
      <w:lvlJc w:val="right"/>
      <w:pPr>
        <w:ind w:left="6498" w:hanging="180"/>
      </w:pPr>
    </w:lvl>
  </w:abstractNum>
  <w:abstractNum w:abstractNumId="49"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0"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8FC39A7"/>
    <w:multiLevelType w:val="hybridMultilevel"/>
    <w:tmpl w:val="F8764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49C541FE"/>
    <w:multiLevelType w:val="hybridMultilevel"/>
    <w:tmpl w:val="81E4880E"/>
    <w:lvl w:ilvl="0" w:tplc="A24CC670">
      <w:start w:val="1"/>
      <w:numFmt w:val="decimal"/>
      <w:lvlText w:val="%1)"/>
      <w:lvlJc w:val="right"/>
      <w:pPr>
        <w:ind w:left="720" w:hanging="360"/>
      </w:pPr>
      <w:rPr>
        <w:rFonts w:hint="default"/>
        <w:color w:val="auto"/>
      </w:rPr>
    </w:lvl>
    <w:lvl w:ilvl="1" w:tplc="27F414D8">
      <w:numFmt w:val="bullet"/>
      <w:lvlText w:val="•"/>
      <w:lvlJc w:val="left"/>
      <w:pPr>
        <w:ind w:left="1440" w:hanging="360"/>
      </w:pPr>
      <w:rPr>
        <w:rFonts w:ascii="Tahoma" w:eastAsia="Calibri"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4A630604"/>
    <w:multiLevelType w:val="hybridMultilevel"/>
    <w:tmpl w:val="CDE2D59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57" w15:restartNumberingAfterBreak="0">
    <w:nsid w:val="4D4B6987"/>
    <w:multiLevelType w:val="hybridMultilevel"/>
    <w:tmpl w:val="526EA7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0"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21668ED"/>
    <w:multiLevelType w:val="hybridMultilevel"/>
    <w:tmpl w:val="1E724C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597701"/>
    <w:multiLevelType w:val="multilevel"/>
    <w:tmpl w:val="51E05D0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6" w15:restartNumberingAfterBreak="0">
    <w:nsid w:val="565D702C"/>
    <w:multiLevelType w:val="hybridMultilevel"/>
    <w:tmpl w:val="0FB4EA1A"/>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568A3D4D"/>
    <w:multiLevelType w:val="hybridMultilevel"/>
    <w:tmpl w:val="0122CA1E"/>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570773FB"/>
    <w:multiLevelType w:val="hybridMultilevel"/>
    <w:tmpl w:val="61880E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584527E6"/>
    <w:multiLevelType w:val="hybridMultilevel"/>
    <w:tmpl w:val="F2FA0140"/>
    <w:lvl w:ilvl="0" w:tplc="879AA7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96D6372"/>
    <w:multiLevelType w:val="multilevel"/>
    <w:tmpl w:val="4566BB6A"/>
    <w:lvl w:ilvl="0">
      <w:start w:val="1"/>
      <w:numFmt w:val="decimal"/>
      <w:lvlText w:val="%1."/>
      <w:lvlJc w:val="left"/>
      <w:pPr>
        <w:ind w:left="720" w:hanging="360"/>
      </w:pPr>
      <w:rPr>
        <w:rFonts w:hint="default"/>
        <w:b w:val="0"/>
        <w:u w:val="none"/>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5C167F33"/>
    <w:multiLevelType w:val="hybridMultilevel"/>
    <w:tmpl w:val="3AA88D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5D735948"/>
    <w:multiLevelType w:val="hybridMultilevel"/>
    <w:tmpl w:val="BA666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5E6052F3"/>
    <w:multiLevelType w:val="hybridMultilevel"/>
    <w:tmpl w:val="F5DC92E8"/>
    <w:lvl w:ilvl="0" w:tplc="04080001">
      <w:start w:val="1"/>
      <w:numFmt w:val="bullet"/>
      <w:lvlText w:val=""/>
      <w:lvlJc w:val="left"/>
      <w:pPr>
        <w:ind w:left="720" w:hanging="360"/>
      </w:pPr>
      <w:rPr>
        <w:rFonts w:ascii="Symbol" w:hAnsi="Symbol" w:hint="default"/>
      </w:rPr>
    </w:lvl>
    <w:lvl w:ilvl="1" w:tplc="3CDC462A">
      <w:numFmt w:val="bullet"/>
      <w:lvlText w:val="•"/>
      <w:lvlJc w:val="left"/>
      <w:pPr>
        <w:ind w:left="1800" w:hanging="720"/>
      </w:pPr>
      <w:rPr>
        <w:rFonts w:ascii="Tahoma" w:eastAsiaTheme="minorHAnsi"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613C7642"/>
    <w:multiLevelType w:val="hybridMultilevel"/>
    <w:tmpl w:val="1B4EC6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628D0ECA"/>
    <w:multiLevelType w:val="hybridMultilevel"/>
    <w:tmpl w:val="311A3F0C"/>
    <w:lvl w:ilvl="0" w:tplc="FFFFFFFF">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16539D"/>
    <w:multiLevelType w:val="hybridMultilevel"/>
    <w:tmpl w:val="E230C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65717508"/>
    <w:multiLevelType w:val="hybridMultilevel"/>
    <w:tmpl w:val="278A2C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0" w15:restartNumberingAfterBreak="0">
    <w:nsid w:val="685E259B"/>
    <w:multiLevelType w:val="hybridMultilevel"/>
    <w:tmpl w:val="F6B413E0"/>
    <w:lvl w:ilvl="0" w:tplc="E6FE3D8E">
      <w:start w:val="1"/>
      <w:numFmt w:val="decimal"/>
      <w:lvlText w:val="%1."/>
      <w:lvlJc w:val="left"/>
      <w:pPr>
        <w:tabs>
          <w:tab w:val="num" w:pos="360"/>
        </w:tabs>
        <w:ind w:left="360" w:hanging="360"/>
      </w:pPr>
      <w:rPr>
        <w:rFonts w:hint="default"/>
        <w:b/>
        <w:bCs/>
      </w:rPr>
    </w:lvl>
    <w:lvl w:ilvl="1" w:tplc="0409000F">
      <w:start w:val="1"/>
      <w:numFmt w:val="decimal"/>
      <w:lvlText w:val="%2."/>
      <w:lvlJc w:val="left"/>
      <w:pPr>
        <w:tabs>
          <w:tab w:val="num" w:pos="1080"/>
        </w:tabs>
        <w:ind w:left="1080" w:hanging="360"/>
      </w:pPr>
      <w:rPr>
        <w:rFonts w:hint="default"/>
      </w:rPr>
    </w:lvl>
    <w:lvl w:ilvl="2" w:tplc="04080005">
      <w:start w:val="1"/>
      <w:numFmt w:val="lowerRoman"/>
      <w:lvlText w:val="%3."/>
      <w:lvlJc w:val="right"/>
      <w:pPr>
        <w:tabs>
          <w:tab w:val="num" w:pos="1800"/>
        </w:tabs>
        <w:ind w:left="1800" w:hanging="180"/>
      </w:pPr>
      <w:rPr>
        <w:rFonts w:cs="Times New Roman"/>
      </w:rPr>
    </w:lvl>
    <w:lvl w:ilvl="3" w:tplc="0408000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9897ECD"/>
    <w:multiLevelType w:val="hybridMultilevel"/>
    <w:tmpl w:val="830CF3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6A0B7F87"/>
    <w:multiLevelType w:val="multilevel"/>
    <w:tmpl w:val="0409001F"/>
    <w:lvl w:ilvl="0">
      <w:start w:val="1"/>
      <w:numFmt w:val="decimal"/>
      <w:lvlText w:val="%1."/>
      <w:lvlJc w:val="left"/>
      <w:pPr>
        <w:ind w:left="76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C635719"/>
    <w:multiLevelType w:val="hybridMultilevel"/>
    <w:tmpl w:val="68A61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E3A7BB1"/>
    <w:multiLevelType w:val="multilevel"/>
    <w:tmpl w:val="628609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5042"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72840FB3"/>
    <w:multiLevelType w:val="hybridMultilevel"/>
    <w:tmpl w:val="D840B646"/>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8" w15:restartNumberingAfterBreak="0">
    <w:nsid w:val="73C46BAB"/>
    <w:multiLevelType w:val="hybridMultilevel"/>
    <w:tmpl w:val="8BACD50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744B391F"/>
    <w:multiLevelType w:val="hybridMultilevel"/>
    <w:tmpl w:val="1CAA07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91" w15:restartNumberingAfterBreak="0">
    <w:nsid w:val="76491B1A"/>
    <w:multiLevelType w:val="hybridMultilevel"/>
    <w:tmpl w:val="567429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765D19CB"/>
    <w:multiLevelType w:val="hybridMultilevel"/>
    <w:tmpl w:val="C7CA2B88"/>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4" w15:restartNumberingAfterBreak="0">
    <w:nsid w:val="79E7605C"/>
    <w:multiLevelType w:val="hybridMultilevel"/>
    <w:tmpl w:val="C6F89192"/>
    <w:lvl w:ilvl="0" w:tplc="FFFFFFFF">
      <w:start w:val="1"/>
      <w:numFmt w:val="bullet"/>
      <w:lvlText w:val=""/>
      <w:lvlJc w:val="left"/>
      <w:pPr>
        <w:tabs>
          <w:tab w:val="num" w:pos="720"/>
        </w:tabs>
        <w:ind w:left="720" w:hanging="360"/>
      </w:pPr>
      <w:rPr>
        <w:rFonts w:ascii="Symbol" w:hAnsi="Symbol" w:hint="default"/>
        <w:b w:val="0"/>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7BAA0A02"/>
    <w:multiLevelType w:val="hybridMultilevel"/>
    <w:tmpl w:val="34561196"/>
    <w:lvl w:ilvl="0" w:tplc="354283D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7D0753C3"/>
    <w:multiLevelType w:val="multilevel"/>
    <w:tmpl w:val="4944321C"/>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8"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F2A47C6"/>
    <w:multiLevelType w:val="hybridMultilevel"/>
    <w:tmpl w:val="68589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46797331">
    <w:abstractNumId w:val="46"/>
  </w:num>
  <w:num w:numId="2" w16cid:durableId="589890929">
    <w:abstractNumId w:val="1"/>
  </w:num>
  <w:num w:numId="3" w16cid:durableId="200169447">
    <w:abstractNumId w:val="2"/>
  </w:num>
  <w:num w:numId="4" w16cid:durableId="711462286">
    <w:abstractNumId w:val="95"/>
  </w:num>
  <w:num w:numId="5" w16cid:durableId="1445922748">
    <w:abstractNumId w:val="31"/>
  </w:num>
  <w:num w:numId="6" w16cid:durableId="1510682569">
    <w:abstractNumId w:val="84"/>
  </w:num>
  <w:num w:numId="7" w16cid:durableId="742335361">
    <w:abstractNumId w:val="98"/>
  </w:num>
  <w:num w:numId="8" w16cid:durableId="1803421630">
    <w:abstractNumId w:val="52"/>
  </w:num>
  <w:num w:numId="9" w16cid:durableId="2132743222">
    <w:abstractNumId w:val="75"/>
  </w:num>
  <w:num w:numId="10" w16cid:durableId="10961690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36340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9236479">
    <w:abstractNumId w:val="66"/>
  </w:num>
  <w:num w:numId="13" w16cid:durableId="1198927724">
    <w:abstractNumId w:val="92"/>
  </w:num>
  <w:num w:numId="14" w16cid:durableId="531260077">
    <w:abstractNumId w:val="67"/>
  </w:num>
  <w:num w:numId="15" w16cid:durableId="1710716009">
    <w:abstractNumId w:val="17"/>
  </w:num>
  <w:num w:numId="16" w16cid:durableId="932933233">
    <w:abstractNumId w:val="89"/>
  </w:num>
  <w:num w:numId="17" w16cid:durableId="1677414729">
    <w:abstractNumId w:val="96"/>
  </w:num>
  <w:num w:numId="18" w16cid:durableId="481237040">
    <w:abstractNumId w:val="72"/>
  </w:num>
  <w:num w:numId="19" w16cid:durableId="1460994503">
    <w:abstractNumId w:val="43"/>
  </w:num>
  <w:num w:numId="20" w16cid:durableId="1781489953">
    <w:abstractNumId w:val="91"/>
  </w:num>
  <w:num w:numId="21" w16cid:durableId="1991597959">
    <w:abstractNumId w:val="23"/>
  </w:num>
  <w:num w:numId="22" w16cid:durableId="1706520173">
    <w:abstractNumId w:val="53"/>
  </w:num>
  <w:num w:numId="23" w16cid:durableId="748579275">
    <w:abstractNumId w:val="88"/>
  </w:num>
  <w:num w:numId="24" w16cid:durableId="1473213432">
    <w:abstractNumId w:val="74"/>
  </w:num>
  <w:num w:numId="25" w16cid:durableId="2010987911">
    <w:abstractNumId w:val="39"/>
  </w:num>
  <w:num w:numId="26" w16cid:durableId="160199478">
    <w:abstractNumId w:val="68"/>
  </w:num>
  <w:num w:numId="27" w16cid:durableId="1569462098">
    <w:abstractNumId w:val="25"/>
  </w:num>
  <w:num w:numId="28" w16cid:durableId="1209415069">
    <w:abstractNumId w:val="99"/>
  </w:num>
  <w:num w:numId="29" w16cid:durableId="955601752">
    <w:abstractNumId w:val="32"/>
  </w:num>
  <w:num w:numId="30" w16cid:durableId="985550836">
    <w:abstractNumId w:val="51"/>
  </w:num>
  <w:num w:numId="31" w16cid:durableId="1005859786">
    <w:abstractNumId w:val="61"/>
  </w:num>
  <w:num w:numId="32" w16cid:durableId="555704104">
    <w:abstractNumId w:val="11"/>
  </w:num>
  <w:num w:numId="33" w16cid:durableId="1037197493">
    <w:abstractNumId w:val="22"/>
  </w:num>
  <w:num w:numId="34" w16cid:durableId="1027365771">
    <w:abstractNumId w:val="45"/>
  </w:num>
  <w:num w:numId="35" w16cid:durableId="1310357837">
    <w:abstractNumId w:val="8"/>
  </w:num>
  <w:num w:numId="36" w16cid:durableId="943616039">
    <w:abstractNumId w:val="81"/>
  </w:num>
  <w:num w:numId="37" w16cid:durableId="1404908095">
    <w:abstractNumId w:val="71"/>
  </w:num>
  <w:num w:numId="38" w16cid:durableId="1678120522">
    <w:abstractNumId w:val="30"/>
  </w:num>
  <w:num w:numId="39" w16cid:durableId="1853374844">
    <w:abstractNumId w:val="26"/>
  </w:num>
  <w:num w:numId="40" w16cid:durableId="1874800919">
    <w:abstractNumId w:val="9"/>
  </w:num>
  <w:num w:numId="41" w16cid:durableId="1495872030">
    <w:abstractNumId w:val="37"/>
  </w:num>
  <w:num w:numId="42" w16cid:durableId="496920892">
    <w:abstractNumId w:val="77"/>
  </w:num>
  <w:num w:numId="43" w16cid:durableId="1662924488">
    <w:abstractNumId w:val="73"/>
  </w:num>
  <w:num w:numId="44" w16cid:durableId="333386704">
    <w:abstractNumId w:val="78"/>
  </w:num>
  <w:num w:numId="45" w16cid:durableId="1981809491">
    <w:abstractNumId w:val="16"/>
  </w:num>
  <w:num w:numId="46" w16cid:durableId="2094085764">
    <w:abstractNumId w:val="42"/>
  </w:num>
  <w:num w:numId="47" w16cid:durableId="578052899">
    <w:abstractNumId w:val="80"/>
  </w:num>
  <w:num w:numId="48" w16cid:durableId="1566184890">
    <w:abstractNumId w:val="34"/>
  </w:num>
  <w:num w:numId="49" w16cid:durableId="590702304">
    <w:abstractNumId w:val="70"/>
  </w:num>
  <w:num w:numId="50" w16cid:durableId="1195195422">
    <w:abstractNumId w:val="94"/>
  </w:num>
  <w:num w:numId="51" w16cid:durableId="637684652">
    <w:abstractNumId w:val="15"/>
  </w:num>
  <w:num w:numId="52" w16cid:durableId="1481313026">
    <w:abstractNumId w:val="79"/>
  </w:num>
  <w:num w:numId="53" w16cid:durableId="1912494779">
    <w:abstractNumId w:val="55"/>
  </w:num>
  <w:num w:numId="54" w16cid:durableId="1775661808">
    <w:abstractNumId w:val="18"/>
  </w:num>
  <w:num w:numId="55" w16cid:durableId="2131127314">
    <w:abstractNumId w:val="44"/>
  </w:num>
  <w:num w:numId="56" w16cid:durableId="1615407499">
    <w:abstractNumId w:val="49"/>
  </w:num>
  <w:num w:numId="57" w16cid:durableId="1653827172">
    <w:abstractNumId w:val="27"/>
  </w:num>
  <w:num w:numId="58" w16cid:durableId="272203336">
    <w:abstractNumId w:val="56"/>
  </w:num>
  <w:num w:numId="59" w16cid:durableId="138502131">
    <w:abstractNumId w:val="93"/>
  </w:num>
  <w:num w:numId="60" w16cid:durableId="1280796470">
    <w:abstractNumId w:val="7"/>
  </w:num>
  <w:num w:numId="61" w16cid:durableId="834879095">
    <w:abstractNumId w:val="38"/>
  </w:num>
  <w:num w:numId="62" w16cid:durableId="2018538999">
    <w:abstractNumId w:val="41"/>
  </w:num>
  <w:num w:numId="63" w16cid:durableId="1720394735">
    <w:abstractNumId w:val="50"/>
  </w:num>
  <w:num w:numId="64" w16cid:durableId="1685397569">
    <w:abstractNumId w:val="14"/>
  </w:num>
  <w:num w:numId="65" w16cid:durableId="1443382118">
    <w:abstractNumId w:val="35"/>
  </w:num>
  <w:num w:numId="66" w16cid:durableId="1501576677">
    <w:abstractNumId w:val="58"/>
  </w:num>
  <w:num w:numId="67" w16cid:durableId="173301631">
    <w:abstractNumId w:val="40"/>
  </w:num>
  <w:num w:numId="68" w16cid:durableId="1655909172">
    <w:abstractNumId w:val="63"/>
  </w:num>
  <w:num w:numId="69" w16cid:durableId="1306399109">
    <w:abstractNumId w:val="28"/>
  </w:num>
  <w:num w:numId="70" w16cid:durableId="1254975850">
    <w:abstractNumId w:val="20"/>
  </w:num>
  <w:num w:numId="71" w16cid:durableId="1765227641">
    <w:abstractNumId w:val="60"/>
  </w:num>
  <w:num w:numId="72" w16cid:durableId="371467634">
    <w:abstractNumId w:val="33"/>
  </w:num>
  <w:num w:numId="73" w16cid:durableId="1645768750">
    <w:abstractNumId w:val="54"/>
  </w:num>
  <w:num w:numId="74" w16cid:durableId="1132863507">
    <w:abstractNumId w:val="36"/>
  </w:num>
  <w:num w:numId="75" w16cid:durableId="955411092">
    <w:abstractNumId w:val="87"/>
  </w:num>
  <w:num w:numId="76" w16cid:durableId="986862822">
    <w:abstractNumId w:val="19"/>
  </w:num>
  <w:num w:numId="77" w16cid:durableId="1551184623">
    <w:abstractNumId w:val="57"/>
  </w:num>
  <w:num w:numId="78" w16cid:durableId="306396769">
    <w:abstractNumId w:val="13"/>
  </w:num>
  <w:num w:numId="79" w16cid:durableId="780733494">
    <w:abstractNumId w:val="12"/>
  </w:num>
  <w:num w:numId="80" w16cid:durableId="290136119">
    <w:abstractNumId w:val="59"/>
  </w:num>
  <w:num w:numId="81" w16cid:durableId="1913925980">
    <w:abstractNumId w:val="76"/>
  </w:num>
  <w:num w:numId="82" w16cid:durableId="933513299">
    <w:abstractNumId w:val="90"/>
  </w:num>
  <w:num w:numId="83" w16cid:durableId="1895660660">
    <w:abstractNumId w:val="24"/>
  </w:num>
  <w:num w:numId="84" w16cid:durableId="1592738858">
    <w:abstractNumId w:val="62"/>
  </w:num>
  <w:num w:numId="85" w16cid:durableId="1128861814">
    <w:abstractNumId w:val="86"/>
  </w:num>
  <w:num w:numId="86" w16cid:durableId="270279408">
    <w:abstractNumId w:val="21"/>
  </w:num>
  <w:num w:numId="87" w16cid:durableId="849372592">
    <w:abstractNumId w:val="6"/>
  </w:num>
  <w:num w:numId="88" w16cid:durableId="988365358">
    <w:abstractNumId w:val="85"/>
  </w:num>
  <w:num w:numId="89" w16cid:durableId="595407612">
    <w:abstractNumId w:val="29"/>
  </w:num>
  <w:num w:numId="90" w16cid:durableId="1350449487">
    <w:abstractNumId w:val="5"/>
  </w:num>
  <w:num w:numId="91" w16cid:durableId="267936561">
    <w:abstractNumId w:val="64"/>
  </w:num>
  <w:num w:numId="92" w16cid:durableId="145791522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0093253">
    <w:abstractNumId w:val="31"/>
    <w:lvlOverride w:ilvl="0">
      <w:startOverride w:val="1"/>
    </w:lvlOverride>
  </w:num>
  <w:num w:numId="94" w16cid:durableId="732041423">
    <w:abstractNumId w:val="47"/>
  </w:num>
  <w:num w:numId="95" w16cid:durableId="1941336215">
    <w:abstractNumId w:val="97"/>
  </w:num>
  <w:num w:numId="96" w16cid:durableId="154301273">
    <w:abstractNumId w:val="65"/>
  </w:num>
  <w:num w:numId="97" w16cid:durableId="1266423154">
    <w:abstractNumId w:val="48"/>
  </w:num>
  <w:num w:numId="98" w16cid:durableId="1194613227">
    <w:abstractNumId w:val="69"/>
  </w:num>
  <w:num w:numId="99" w16cid:durableId="56514470">
    <w:abstractNumId w:val="83"/>
  </w:num>
  <w:num w:numId="100" w16cid:durableId="1675956044">
    <w:abstractNumId w:val="10"/>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Πλούμπη Σοφία">
    <w15:presenceInfo w15:providerId="AD" w15:userId="S::sploum@ktpae.gr::98743a79-04a3-4385-bb31-79ee41f72a56"/>
  </w15:person>
  <w15:person w15:author="Vostro-L-">
    <w15:presenceInfo w15:providerId="None" w15:userId="Vostr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mailMerge>
    <w:mainDocumentType w:val="formLetters"/>
    <w:dataType w:val="textFile"/>
    <w:activeRecord w:val="-1"/>
  </w:mailMerge>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2C9"/>
    <w:rsid w:val="00000FC7"/>
    <w:rsid w:val="00002860"/>
    <w:rsid w:val="00004599"/>
    <w:rsid w:val="000051C9"/>
    <w:rsid w:val="00006995"/>
    <w:rsid w:val="00006E7A"/>
    <w:rsid w:val="000072EA"/>
    <w:rsid w:val="000075DF"/>
    <w:rsid w:val="000108DE"/>
    <w:rsid w:val="00010BDD"/>
    <w:rsid w:val="00011390"/>
    <w:rsid w:val="000113D8"/>
    <w:rsid w:val="0001404A"/>
    <w:rsid w:val="0001522B"/>
    <w:rsid w:val="00015FDC"/>
    <w:rsid w:val="00016BDD"/>
    <w:rsid w:val="00017BBD"/>
    <w:rsid w:val="00017EBE"/>
    <w:rsid w:val="000205E5"/>
    <w:rsid w:val="00021424"/>
    <w:rsid w:val="00022278"/>
    <w:rsid w:val="00022575"/>
    <w:rsid w:val="000233E1"/>
    <w:rsid w:val="00024CC2"/>
    <w:rsid w:val="00025A5C"/>
    <w:rsid w:val="00026ADD"/>
    <w:rsid w:val="00026E52"/>
    <w:rsid w:val="00027123"/>
    <w:rsid w:val="000273F4"/>
    <w:rsid w:val="0003075E"/>
    <w:rsid w:val="00030C61"/>
    <w:rsid w:val="00031D39"/>
    <w:rsid w:val="00031F2E"/>
    <w:rsid w:val="00032743"/>
    <w:rsid w:val="00032B58"/>
    <w:rsid w:val="00033119"/>
    <w:rsid w:val="000347D0"/>
    <w:rsid w:val="00034FEE"/>
    <w:rsid w:val="000356CD"/>
    <w:rsid w:val="0003684F"/>
    <w:rsid w:val="00036EB6"/>
    <w:rsid w:val="0003752B"/>
    <w:rsid w:val="00041A33"/>
    <w:rsid w:val="00042822"/>
    <w:rsid w:val="000444CC"/>
    <w:rsid w:val="00044C4E"/>
    <w:rsid w:val="00046692"/>
    <w:rsid w:val="0004688C"/>
    <w:rsid w:val="00050409"/>
    <w:rsid w:val="00054874"/>
    <w:rsid w:val="00056314"/>
    <w:rsid w:val="00056ABE"/>
    <w:rsid w:val="00056B86"/>
    <w:rsid w:val="00056FF7"/>
    <w:rsid w:val="000603E9"/>
    <w:rsid w:val="00062F42"/>
    <w:rsid w:val="00063004"/>
    <w:rsid w:val="000643DB"/>
    <w:rsid w:val="00065198"/>
    <w:rsid w:val="00065EC8"/>
    <w:rsid w:val="00067059"/>
    <w:rsid w:val="00071D80"/>
    <w:rsid w:val="000720E5"/>
    <w:rsid w:val="00072E2B"/>
    <w:rsid w:val="0007489A"/>
    <w:rsid w:val="00075E8D"/>
    <w:rsid w:val="000762C9"/>
    <w:rsid w:val="000763D4"/>
    <w:rsid w:val="00076BE7"/>
    <w:rsid w:val="000773A3"/>
    <w:rsid w:val="00080B7F"/>
    <w:rsid w:val="000815A0"/>
    <w:rsid w:val="00082560"/>
    <w:rsid w:val="0008349C"/>
    <w:rsid w:val="00083B45"/>
    <w:rsid w:val="00083C10"/>
    <w:rsid w:val="000870E3"/>
    <w:rsid w:val="00093E3D"/>
    <w:rsid w:val="00093F44"/>
    <w:rsid w:val="000958AF"/>
    <w:rsid w:val="00096B0B"/>
    <w:rsid w:val="00096DDD"/>
    <w:rsid w:val="00097E52"/>
    <w:rsid w:val="000A0747"/>
    <w:rsid w:val="000A110D"/>
    <w:rsid w:val="000A1602"/>
    <w:rsid w:val="000A1BE3"/>
    <w:rsid w:val="000A1EED"/>
    <w:rsid w:val="000A3631"/>
    <w:rsid w:val="000A5468"/>
    <w:rsid w:val="000A5F56"/>
    <w:rsid w:val="000A6C43"/>
    <w:rsid w:val="000A71FE"/>
    <w:rsid w:val="000A7827"/>
    <w:rsid w:val="000A78C0"/>
    <w:rsid w:val="000B1AFB"/>
    <w:rsid w:val="000B25A5"/>
    <w:rsid w:val="000B39AE"/>
    <w:rsid w:val="000B418E"/>
    <w:rsid w:val="000B4594"/>
    <w:rsid w:val="000B5354"/>
    <w:rsid w:val="000B65E8"/>
    <w:rsid w:val="000B6C44"/>
    <w:rsid w:val="000B73B6"/>
    <w:rsid w:val="000C0D49"/>
    <w:rsid w:val="000C55B9"/>
    <w:rsid w:val="000C56A2"/>
    <w:rsid w:val="000C5BA2"/>
    <w:rsid w:val="000C5F7E"/>
    <w:rsid w:val="000C5FC7"/>
    <w:rsid w:val="000C7B5C"/>
    <w:rsid w:val="000D0BEB"/>
    <w:rsid w:val="000D0FE8"/>
    <w:rsid w:val="000D1D4C"/>
    <w:rsid w:val="000D20FA"/>
    <w:rsid w:val="000D5BD7"/>
    <w:rsid w:val="000D6486"/>
    <w:rsid w:val="000D7757"/>
    <w:rsid w:val="000D7B83"/>
    <w:rsid w:val="000E0ED7"/>
    <w:rsid w:val="000E3AD1"/>
    <w:rsid w:val="000E3CEF"/>
    <w:rsid w:val="000E3DB9"/>
    <w:rsid w:val="000E5082"/>
    <w:rsid w:val="000E665B"/>
    <w:rsid w:val="000E6968"/>
    <w:rsid w:val="000E71D5"/>
    <w:rsid w:val="000F1381"/>
    <w:rsid w:val="000F1E9B"/>
    <w:rsid w:val="000F364C"/>
    <w:rsid w:val="000F3EE2"/>
    <w:rsid w:val="000F4798"/>
    <w:rsid w:val="000F5FB8"/>
    <w:rsid w:val="000F68BC"/>
    <w:rsid w:val="000F6961"/>
    <w:rsid w:val="001001CE"/>
    <w:rsid w:val="00101DF6"/>
    <w:rsid w:val="00102644"/>
    <w:rsid w:val="00102B7F"/>
    <w:rsid w:val="001032E1"/>
    <w:rsid w:val="00103DEF"/>
    <w:rsid w:val="001053E0"/>
    <w:rsid w:val="001061D9"/>
    <w:rsid w:val="00106E58"/>
    <w:rsid w:val="00107C2A"/>
    <w:rsid w:val="001100FB"/>
    <w:rsid w:val="001111C7"/>
    <w:rsid w:val="00111B6E"/>
    <w:rsid w:val="0011243F"/>
    <w:rsid w:val="00113096"/>
    <w:rsid w:val="00113F96"/>
    <w:rsid w:val="001143FD"/>
    <w:rsid w:val="00115318"/>
    <w:rsid w:val="00115F19"/>
    <w:rsid w:val="00116230"/>
    <w:rsid w:val="001164CD"/>
    <w:rsid w:val="00120347"/>
    <w:rsid w:val="00120D59"/>
    <w:rsid w:val="0012204B"/>
    <w:rsid w:val="001230A5"/>
    <w:rsid w:val="00124224"/>
    <w:rsid w:val="0012422A"/>
    <w:rsid w:val="0012444E"/>
    <w:rsid w:val="00125517"/>
    <w:rsid w:val="00125E83"/>
    <w:rsid w:val="00126F18"/>
    <w:rsid w:val="0012755B"/>
    <w:rsid w:val="001301BF"/>
    <w:rsid w:val="00131859"/>
    <w:rsid w:val="001322C8"/>
    <w:rsid w:val="00132854"/>
    <w:rsid w:val="0013392D"/>
    <w:rsid w:val="00133DAA"/>
    <w:rsid w:val="00134CDE"/>
    <w:rsid w:val="00135684"/>
    <w:rsid w:val="001357B7"/>
    <w:rsid w:val="00135DD1"/>
    <w:rsid w:val="001364FD"/>
    <w:rsid w:val="00136A11"/>
    <w:rsid w:val="00137217"/>
    <w:rsid w:val="00142396"/>
    <w:rsid w:val="00142404"/>
    <w:rsid w:val="00142432"/>
    <w:rsid w:val="00142B96"/>
    <w:rsid w:val="00143D6C"/>
    <w:rsid w:val="00145D4A"/>
    <w:rsid w:val="00147155"/>
    <w:rsid w:val="001501D7"/>
    <w:rsid w:val="001519F9"/>
    <w:rsid w:val="00151FE0"/>
    <w:rsid w:val="001535EB"/>
    <w:rsid w:val="0015587F"/>
    <w:rsid w:val="00155F42"/>
    <w:rsid w:val="00156EBE"/>
    <w:rsid w:val="00157524"/>
    <w:rsid w:val="00157CD5"/>
    <w:rsid w:val="0016075F"/>
    <w:rsid w:val="00162323"/>
    <w:rsid w:val="001631BF"/>
    <w:rsid w:val="001643CD"/>
    <w:rsid w:val="00164763"/>
    <w:rsid w:val="0016563B"/>
    <w:rsid w:val="00165862"/>
    <w:rsid w:val="00165DB2"/>
    <w:rsid w:val="0016616F"/>
    <w:rsid w:val="00167000"/>
    <w:rsid w:val="001673B0"/>
    <w:rsid w:val="00172756"/>
    <w:rsid w:val="00174E03"/>
    <w:rsid w:val="0017551D"/>
    <w:rsid w:val="001757D5"/>
    <w:rsid w:val="00175E4D"/>
    <w:rsid w:val="00177BB7"/>
    <w:rsid w:val="001807F9"/>
    <w:rsid w:val="00182783"/>
    <w:rsid w:val="001827D2"/>
    <w:rsid w:val="00183A63"/>
    <w:rsid w:val="00183B04"/>
    <w:rsid w:val="00183E7D"/>
    <w:rsid w:val="00184563"/>
    <w:rsid w:val="00187F04"/>
    <w:rsid w:val="00190017"/>
    <w:rsid w:val="00191722"/>
    <w:rsid w:val="0019278F"/>
    <w:rsid w:val="001945EE"/>
    <w:rsid w:val="00195619"/>
    <w:rsid w:val="00195686"/>
    <w:rsid w:val="0019568B"/>
    <w:rsid w:val="00196612"/>
    <w:rsid w:val="001A0859"/>
    <w:rsid w:val="001A10B6"/>
    <w:rsid w:val="001A2D01"/>
    <w:rsid w:val="001A4DD7"/>
    <w:rsid w:val="001A513D"/>
    <w:rsid w:val="001A5CF4"/>
    <w:rsid w:val="001A667F"/>
    <w:rsid w:val="001A6A7A"/>
    <w:rsid w:val="001B1CE3"/>
    <w:rsid w:val="001B2160"/>
    <w:rsid w:val="001B2370"/>
    <w:rsid w:val="001B2D9A"/>
    <w:rsid w:val="001B3382"/>
    <w:rsid w:val="001B33BA"/>
    <w:rsid w:val="001B47DB"/>
    <w:rsid w:val="001B4BAA"/>
    <w:rsid w:val="001B60F3"/>
    <w:rsid w:val="001C073E"/>
    <w:rsid w:val="001C1313"/>
    <w:rsid w:val="001C1723"/>
    <w:rsid w:val="001C38EA"/>
    <w:rsid w:val="001C3E02"/>
    <w:rsid w:val="001C4916"/>
    <w:rsid w:val="001C4CF2"/>
    <w:rsid w:val="001C58DE"/>
    <w:rsid w:val="001C62ED"/>
    <w:rsid w:val="001C6523"/>
    <w:rsid w:val="001C721A"/>
    <w:rsid w:val="001C787B"/>
    <w:rsid w:val="001D1631"/>
    <w:rsid w:val="001D188A"/>
    <w:rsid w:val="001D36D8"/>
    <w:rsid w:val="001D4145"/>
    <w:rsid w:val="001D48E1"/>
    <w:rsid w:val="001D55E3"/>
    <w:rsid w:val="001D5ECD"/>
    <w:rsid w:val="001D79CF"/>
    <w:rsid w:val="001D7B82"/>
    <w:rsid w:val="001E19D3"/>
    <w:rsid w:val="001E242F"/>
    <w:rsid w:val="001E2FAA"/>
    <w:rsid w:val="001E331E"/>
    <w:rsid w:val="001E332B"/>
    <w:rsid w:val="001E33CF"/>
    <w:rsid w:val="001E472D"/>
    <w:rsid w:val="001E4B3D"/>
    <w:rsid w:val="001E5691"/>
    <w:rsid w:val="001E6C83"/>
    <w:rsid w:val="001E746F"/>
    <w:rsid w:val="001E77E7"/>
    <w:rsid w:val="001E78C5"/>
    <w:rsid w:val="001E78F0"/>
    <w:rsid w:val="001E7B79"/>
    <w:rsid w:val="001F0A02"/>
    <w:rsid w:val="001F0D2A"/>
    <w:rsid w:val="001F0FC6"/>
    <w:rsid w:val="001F167C"/>
    <w:rsid w:val="001F21BB"/>
    <w:rsid w:val="001F2425"/>
    <w:rsid w:val="001F2E64"/>
    <w:rsid w:val="001F2E85"/>
    <w:rsid w:val="001F4011"/>
    <w:rsid w:val="001F4094"/>
    <w:rsid w:val="001F4462"/>
    <w:rsid w:val="001F4D65"/>
    <w:rsid w:val="001F51AE"/>
    <w:rsid w:val="001F7E8A"/>
    <w:rsid w:val="002022C4"/>
    <w:rsid w:val="0020289B"/>
    <w:rsid w:val="00203219"/>
    <w:rsid w:val="002036F9"/>
    <w:rsid w:val="00203BBA"/>
    <w:rsid w:val="002053B5"/>
    <w:rsid w:val="0020696D"/>
    <w:rsid w:val="0020713D"/>
    <w:rsid w:val="00207CF9"/>
    <w:rsid w:val="00210118"/>
    <w:rsid w:val="00211033"/>
    <w:rsid w:val="00211145"/>
    <w:rsid w:val="00211158"/>
    <w:rsid w:val="002111ED"/>
    <w:rsid w:val="002115AC"/>
    <w:rsid w:val="002123B1"/>
    <w:rsid w:val="00212592"/>
    <w:rsid w:val="00214616"/>
    <w:rsid w:val="002147D1"/>
    <w:rsid w:val="00214876"/>
    <w:rsid w:val="002150BD"/>
    <w:rsid w:val="00215A2C"/>
    <w:rsid w:val="00215B83"/>
    <w:rsid w:val="00215E10"/>
    <w:rsid w:val="002172CB"/>
    <w:rsid w:val="00217D94"/>
    <w:rsid w:val="002213EF"/>
    <w:rsid w:val="00221965"/>
    <w:rsid w:val="00224705"/>
    <w:rsid w:val="00224E40"/>
    <w:rsid w:val="00225469"/>
    <w:rsid w:val="00225AB9"/>
    <w:rsid w:val="0022639B"/>
    <w:rsid w:val="00226513"/>
    <w:rsid w:val="00226DD5"/>
    <w:rsid w:val="0023199F"/>
    <w:rsid w:val="0023201D"/>
    <w:rsid w:val="0023395B"/>
    <w:rsid w:val="00233FD8"/>
    <w:rsid w:val="00234BDB"/>
    <w:rsid w:val="00235E58"/>
    <w:rsid w:val="0023746D"/>
    <w:rsid w:val="00240081"/>
    <w:rsid w:val="0024008E"/>
    <w:rsid w:val="00240812"/>
    <w:rsid w:val="00241866"/>
    <w:rsid w:val="00242340"/>
    <w:rsid w:val="00242869"/>
    <w:rsid w:val="00243654"/>
    <w:rsid w:val="002438B7"/>
    <w:rsid w:val="00244026"/>
    <w:rsid w:val="00244ABF"/>
    <w:rsid w:val="002453E9"/>
    <w:rsid w:val="00245426"/>
    <w:rsid w:val="00245C24"/>
    <w:rsid w:val="00250DA4"/>
    <w:rsid w:val="00251621"/>
    <w:rsid w:val="0025194C"/>
    <w:rsid w:val="00251EDD"/>
    <w:rsid w:val="002520CF"/>
    <w:rsid w:val="00255891"/>
    <w:rsid w:val="00256546"/>
    <w:rsid w:val="00256C01"/>
    <w:rsid w:val="00256EC2"/>
    <w:rsid w:val="0025760D"/>
    <w:rsid w:val="00257696"/>
    <w:rsid w:val="00257CD2"/>
    <w:rsid w:val="00260ACE"/>
    <w:rsid w:val="0026413B"/>
    <w:rsid w:val="00264884"/>
    <w:rsid w:val="002657C8"/>
    <w:rsid w:val="002666CC"/>
    <w:rsid w:val="00266BAA"/>
    <w:rsid w:val="0026745F"/>
    <w:rsid w:val="00267B58"/>
    <w:rsid w:val="002709D7"/>
    <w:rsid w:val="002738DF"/>
    <w:rsid w:val="00273B43"/>
    <w:rsid w:val="00274BCB"/>
    <w:rsid w:val="002773D0"/>
    <w:rsid w:val="00280601"/>
    <w:rsid w:val="002809D0"/>
    <w:rsid w:val="002825E9"/>
    <w:rsid w:val="00284084"/>
    <w:rsid w:val="002850E1"/>
    <w:rsid w:val="0028596C"/>
    <w:rsid w:val="0029034E"/>
    <w:rsid w:val="0029147E"/>
    <w:rsid w:val="00291A1C"/>
    <w:rsid w:val="0029202F"/>
    <w:rsid w:val="0029249B"/>
    <w:rsid w:val="002926C0"/>
    <w:rsid w:val="00292E18"/>
    <w:rsid w:val="0029312E"/>
    <w:rsid w:val="0029341C"/>
    <w:rsid w:val="0029346D"/>
    <w:rsid w:val="00293998"/>
    <w:rsid w:val="00294918"/>
    <w:rsid w:val="00297B50"/>
    <w:rsid w:val="002A0FBE"/>
    <w:rsid w:val="002A1B5B"/>
    <w:rsid w:val="002A1F25"/>
    <w:rsid w:val="002A25D5"/>
    <w:rsid w:val="002A5742"/>
    <w:rsid w:val="002A5D59"/>
    <w:rsid w:val="002A6530"/>
    <w:rsid w:val="002A6BC4"/>
    <w:rsid w:val="002B0143"/>
    <w:rsid w:val="002B0A77"/>
    <w:rsid w:val="002B1B7D"/>
    <w:rsid w:val="002B1CFF"/>
    <w:rsid w:val="002B1D14"/>
    <w:rsid w:val="002B2A1D"/>
    <w:rsid w:val="002B38BC"/>
    <w:rsid w:val="002B39D5"/>
    <w:rsid w:val="002B3CCF"/>
    <w:rsid w:val="002B3DEF"/>
    <w:rsid w:val="002B3E64"/>
    <w:rsid w:val="002B3E86"/>
    <w:rsid w:val="002B47E4"/>
    <w:rsid w:val="002B544A"/>
    <w:rsid w:val="002B59C7"/>
    <w:rsid w:val="002B5D6E"/>
    <w:rsid w:val="002B7EED"/>
    <w:rsid w:val="002C1AC0"/>
    <w:rsid w:val="002C1EA0"/>
    <w:rsid w:val="002C22C8"/>
    <w:rsid w:val="002C39BC"/>
    <w:rsid w:val="002C483F"/>
    <w:rsid w:val="002C7487"/>
    <w:rsid w:val="002D00BF"/>
    <w:rsid w:val="002D2960"/>
    <w:rsid w:val="002D335B"/>
    <w:rsid w:val="002D3EC8"/>
    <w:rsid w:val="002D4C76"/>
    <w:rsid w:val="002D5F23"/>
    <w:rsid w:val="002D67C6"/>
    <w:rsid w:val="002D7A03"/>
    <w:rsid w:val="002E06D1"/>
    <w:rsid w:val="002E15C6"/>
    <w:rsid w:val="002E1612"/>
    <w:rsid w:val="002E4328"/>
    <w:rsid w:val="002E5C23"/>
    <w:rsid w:val="002F0338"/>
    <w:rsid w:val="002F13B0"/>
    <w:rsid w:val="002F3FC7"/>
    <w:rsid w:val="002F42BE"/>
    <w:rsid w:val="00300FC4"/>
    <w:rsid w:val="003017CF"/>
    <w:rsid w:val="003037FB"/>
    <w:rsid w:val="00303A74"/>
    <w:rsid w:val="003047B9"/>
    <w:rsid w:val="00304F3E"/>
    <w:rsid w:val="0030533B"/>
    <w:rsid w:val="00305872"/>
    <w:rsid w:val="00305F06"/>
    <w:rsid w:val="00306942"/>
    <w:rsid w:val="0030763B"/>
    <w:rsid w:val="00307764"/>
    <w:rsid w:val="003100CE"/>
    <w:rsid w:val="00310C01"/>
    <w:rsid w:val="00312D15"/>
    <w:rsid w:val="00316B1E"/>
    <w:rsid w:val="00316B21"/>
    <w:rsid w:val="003215CA"/>
    <w:rsid w:val="00321911"/>
    <w:rsid w:val="00321B1A"/>
    <w:rsid w:val="00321C67"/>
    <w:rsid w:val="0032447F"/>
    <w:rsid w:val="00324F5E"/>
    <w:rsid w:val="003252B6"/>
    <w:rsid w:val="003262B5"/>
    <w:rsid w:val="00327156"/>
    <w:rsid w:val="0032767D"/>
    <w:rsid w:val="00327766"/>
    <w:rsid w:val="00330C8E"/>
    <w:rsid w:val="00330CD8"/>
    <w:rsid w:val="00330F2F"/>
    <w:rsid w:val="00331265"/>
    <w:rsid w:val="00332B12"/>
    <w:rsid w:val="00334157"/>
    <w:rsid w:val="0033435C"/>
    <w:rsid w:val="00341E79"/>
    <w:rsid w:val="00343F00"/>
    <w:rsid w:val="003442C7"/>
    <w:rsid w:val="00346D78"/>
    <w:rsid w:val="00346F17"/>
    <w:rsid w:val="003504C4"/>
    <w:rsid w:val="003505D9"/>
    <w:rsid w:val="0035272A"/>
    <w:rsid w:val="00352B06"/>
    <w:rsid w:val="00352C78"/>
    <w:rsid w:val="00353B6D"/>
    <w:rsid w:val="00354B61"/>
    <w:rsid w:val="003550F2"/>
    <w:rsid w:val="0035531A"/>
    <w:rsid w:val="00355A5E"/>
    <w:rsid w:val="00355AF7"/>
    <w:rsid w:val="00357608"/>
    <w:rsid w:val="0036308F"/>
    <w:rsid w:val="0036310C"/>
    <w:rsid w:val="003637CE"/>
    <w:rsid w:val="00363C93"/>
    <w:rsid w:val="00363ECB"/>
    <w:rsid w:val="00364966"/>
    <w:rsid w:val="00365A47"/>
    <w:rsid w:val="00365D1A"/>
    <w:rsid w:val="00366462"/>
    <w:rsid w:val="0036691D"/>
    <w:rsid w:val="00367CFC"/>
    <w:rsid w:val="00370A76"/>
    <w:rsid w:val="0037392A"/>
    <w:rsid w:val="00377263"/>
    <w:rsid w:val="00380B3E"/>
    <w:rsid w:val="00382A34"/>
    <w:rsid w:val="0038578C"/>
    <w:rsid w:val="003862A7"/>
    <w:rsid w:val="00393408"/>
    <w:rsid w:val="0039435C"/>
    <w:rsid w:val="003958C9"/>
    <w:rsid w:val="0039633A"/>
    <w:rsid w:val="003971FA"/>
    <w:rsid w:val="003972A9"/>
    <w:rsid w:val="003A0BFF"/>
    <w:rsid w:val="003A15E8"/>
    <w:rsid w:val="003A1F4F"/>
    <w:rsid w:val="003A26B7"/>
    <w:rsid w:val="003A3E84"/>
    <w:rsid w:val="003A5377"/>
    <w:rsid w:val="003A6013"/>
    <w:rsid w:val="003A647E"/>
    <w:rsid w:val="003A662F"/>
    <w:rsid w:val="003A755F"/>
    <w:rsid w:val="003A7586"/>
    <w:rsid w:val="003A79AB"/>
    <w:rsid w:val="003B0012"/>
    <w:rsid w:val="003B00B1"/>
    <w:rsid w:val="003B03D9"/>
    <w:rsid w:val="003B0921"/>
    <w:rsid w:val="003B16AF"/>
    <w:rsid w:val="003B21F0"/>
    <w:rsid w:val="003B35B4"/>
    <w:rsid w:val="003B5232"/>
    <w:rsid w:val="003B58D9"/>
    <w:rsid w:val="003B5EBA"/>
    <w:rsid w:val="003B7A86"/>
    <w:rsid w:val="003C10D3"/>
    <w:rsid w:val="003C10F0"/>
    <w:rsid w:val="003C3C84"/>
    <w:rsid w:val="003C3CB4"/>
    <w:rsid w:val="003C4B54"/>
    <w:rsid w:val="003C52E5"/>
    <w:rsid w:val="003C57C2"/>
    <w:rsid w:val="003C6F23"/>
    <w:rsid w:val="003C7A6D"/>
    <w:rsid w:val="003C7AA2"/>
    <w:rsid w:val="003D045D"/>
    <w:rsid w:val="003D1077"/>
    <w:rsid w:val="003D28CF"/>
    <w:rsid w:val="003D296B"/>
    <w:rsid w:val="003D2C0B"/>
    <w:rsid w:val="003D3043"/>
    <w:rsid w:val="003D30BE"/>
    <w:rsid w:val="003D55D0"/>
    <w:rsid w:val="003D5DD0"/>
    <w:rsid w:val="003D5FB8"/>
    <w:rsid w:val="003D61E3"/>
    <w:rsid w:val="003E08CA"/>
    <w:rsid w:val="003E153B"/>
    <w:rsid w:val="003E4D2A"/>
    <w:rsid w:val="003E7501"/>
    <w:rsid w:val="003E794F"/>
    <w:rsid w:val="003F127C"/>
    <w:rsid w:val="003F1F2C"/>
    <w:rsid w:val="003F203F"/>
    <w:rsid w:val="003F2C00"/>
    <w:rsid w:val="003F427B"/>
    <w:rsid w:val="003F5145"/>
    <w:rsid w:val="003F652B"/>
    <w:rsid w:val="003F7022"/>
    <w:rsid w:val="003F76DF"/>
    <w:rsid w:val="003F7B80"/>
    <w:rsid w:val="003F7D34"/>
    <w:rsid w:val="003F7DEC"/>
    <w:rsid w:val="00401A6F"/>
    <w:rsid w:val="00401C38"/>
    <w:rsid w:val="004053A3"/>
    <w:rsid w:val="00406AD1"/>
    <w:rsid w:val="00407E9B"/>
    <w:rsid w:val="00410250"/>
    <w:rsid w:val="00410488"/>
    <w:rsid w:val="00413CEA"/>
    <w:rsid w:val="00414678"/>
    <w:rsid w:val="00414A26"/>
    <w:rsid w:val="004175E2"/>
    <w:rsid w:val="00417EE7"/>
    <w:rsid w:val="004208D4"/>
    <w:rsid w:val="00420BC2"/>
    <w:rsid w:val="00424DA5"/>
    <w:rsid w:val="004250E4"/>
    <w:rsid w:val="00425935"/>
    <w:rsid w:val="00425E1B"/>
    <w:rsid w:val="004271F9"/>
    <w:rsid w:val="0043118C"/>
    <w:rsid w:val="004313E3"/>
    <w:rsid w:val="00431740"/>
    <w:rsid w:val="00431BDE"/>
    <w:rsid w:val="00431E24"/>
    <w:rsid w:val="00432331"/>
    <w:rsid w:val="00432B16"/>
    <w:rsid w:val="004339B1"/>
    <w:rsid w:val="00440B64"/>
    <w:rsid w:val="004417BC"/>
    <w:rsid w:val="00441939"/>
    <w:rsid w:val="00442B47"/>
    <w:rsid w:val="00442C0A"/>
    <w:rsid w:val="00444330"/>
    <w:rsid w:val="00445159"/>
    <w:rsid w:val="004468A4"/>
    <w:rsid w:val="00446A5A"/>
    <w:rsid w:val="00447662"/>
    <w:rsid w:val="00447CCD"/>
    <w:rsid w:val="00447F40"/>
    <w:rsid w:val="00450618"/>
    <w:rsid w:val="00453582"/>
    <w:rsid w:val="004539F5"/>
    <w:rsid w:val="00453BF5"/>
    <w:rsid w:val="00453CCC"/>
    <w:rsid w:val="00453FD1"/>
    <w:rsid w:val="004549EE"/>
    <w:rsid w:val="00455191"/>
    <w:rsid w:val="004551C2"/>
    <w:rsid w:val="00456C20"/>
    <w:rsid w:val="00460114"/>
    <w:rsid w:val="004602FE"/>
    <w:rsid w:val="004622D9"/>
    <w:rsid w:val="004635E3"/>
    <w:rsid w:val="004643F0"/>
    <w:rsid w:val="00466297"/>
    <w:rsid w:val="00466E0B"/>
    <w:rsid w:val="00467F9F"/>
    <w:rsid w:val="00471931"/>
    <w:rsid w:val="00472714"/>
    <w:rsid w:val="00472E17"/>
    <w:rsid w:val="0047309E"/>
    <w:rsid w:val="004737F5"/>
    <w:rsid w:val="00475931"/>
    <w:rsid w:val="00475D1C"/>
    <w:rsid w:val="00475F0A"/>
    <w:rsid w:val="00476406"/>
    <w:rsid w:val="0047687C"/>
    <w:rsid w:val="004803FC"/>
    <w:rsid w:val="004808B4"/>
    <w:rsid w:val="00480AD3"/>
    <w:rsid w:val="004826F8"/>
    <w:rsid w:val="00483163"/>
    <w:rsid w:val="00484214"/>
    <w:rsid w:val="00484AE7"/>
    <w:rsid w:val="00485170"/>
    <w:rsid w:val="00485A25"/>
    <w:rsid w:val="004866CA"/>
    <w:rsid w:val="00486C61"/>
    <w:rsid w:val="004901DE"/>
    <w:rsid w:val="00490A65"/>
    <w:rsid w:val="00490AC0"/>
    <w:rsid w:val="004921E5"/>
    <w:rsid w:val="00492C75"/>
    <w:rsid w:val="00492D60"/>
    <w:rsid w:val="00493F79"/>
    <w:rsid w:val="00494A5F"/>
    <w:rsid w:val="00495091"/>
    <w:rsid w:val="0049576F"/>
    <w:rsid w:val="004959F8"/>
    <w:rsid w:val="00495C61"/>
    <w:rsid w:val="004A1BF6"/>
    <w:rsid w:val="004A1D19"/>
    <w:rsid w:val="004A1F76"/>
    <w:rsid w:val="004A2A72"/>
    <w:rsid w:val="004A2DFB"/>
    <w:rsid w:val="004A3919"/>
    <w:rsid w:val="004A397D"/>
    <w:rsid w:val="004A4588"/>
    <w:rsid w:val="004A63EB"/>
    <w:rsid w:val="004A672C"/>
    <w:rsid w:val="004A7507"/>
    <w:rsid w:val="004B048D"/>
    <w:rsid w:val="004B22C5"/>
    <w:rsid w:val="004B2D33"/>
    <w:rsid w:val="004B31C3"/>
    <w:rsid w:val="004B3FC8"/>
    <w:rsid w:val="004B50A8"/>
    <w:rsid w:val="004B6081"/>
    <w:rsid w:val="004B6875"/>
    <w:rsid w:val="004B6DD8"/>
    <w:rsid w:val="004B78F8"/>
    <w:rsid w:val="004C016C"/>
    <w:rsid w:val="004C1002"/>
    <w:rsid w:val="004C1226"/>
    <w:rsid w:val="004C14A0"/>
    <w:rsid w:val="004C22CE"/>
    <w:rsid w:val="004C26A2"/>
    <w:rsid w:val="004C2C4F"/>
    <w:rsid w:val="004C2F70"/>
    <w:rsid w:val="004C3B6A"/>
    <w:rsid w:val="004C3FF7"/>
    <w:rsid w:val="004C51F6"/>
    <w:rsid w:val="004C5B67"/>
    <w:rsid w:val="004C5D10"/>
    <w:rsid w:val="004C6D03"/>
    <w:rsid w:val="004C79C6"/>
    <w:rsid w:val="004C7AB3"/>
    <w:rsid w:val="004D2F8D"/>
    <w:rsid w:val="004D4567"/>
    <w:rsid w:val="004D5281"/>
    <w:rsid w:val="004D5B95"/>
    <w:rsid w:val="004D73E3"/>
    <w:rsid w:val="004D79F9"/>
    <w:rsid w:val="004D7B92"/>
    <w:rsid w:val="004D7F96"/>
    <w:rsid w:val="004E0EA3"/>
    <w:rsid w:val="004E1D60"/>
    <w:rsid w:val="004E226E"/>
    <w:rsid w:val="004E2698"/>
    <w:rsid w:val="004E371C"/>
    <w:rsid w:val="004E3B29"/>
    <w:rsid w:val="004E3C03"/>
    <w:rsid w:val="004E44D5"/>
    <w:rsid w:val="004E68AE"/>
    <w:rsid w:val="004E70CA"/>
    <w:rsid w:val="004E7441"/>
    <w:rsid w:val="004E7EC1"/>
    <w:rsid w:val="004F011F"/>
    <w:rsid w:val="004F0173"/>
    <w:rsid w:val="004F0321"/>
    <w:rsid w:val="004F0363"/>
    <w:rsid w:val="004F132C"/>
    <w:rsid w:val="004F1E7E"/>
    <w:rsid w:val="004F2719"/>
    <w:rsid w:val="004F2E86"/>
    <w:rsid w:val="004F43E9"/>
    <w:rsid w:val="004F5781"/>
    <w:rsid w:val="004F5DB7"/>
    <w:rsid w:val="004F71D6"/>
    <w:rsid w:val="00504073"/>
    <w:rsid w:val="0050482F"/>
    <w:rsid w:val="00504AF3"/>
    <w:rsid w:val="0050763C"/>
    <w:rsid w:val="00507685"/>
    <w:rsid w:val="00507A26"/>
    <w:rsid w:val="00507A7B"/>
    <w:rsid w:val="0051599B"/>
    <w:rsid w:val="00515A91"/>
    <w:rsid w:val="00515CE3"/>
    <w:rsid w:val="0051660F"/>
    <w:rsid w:val="00516B90"/>
    <w:rsid w:val="005203FE"/>
    <w:rsid w:val="005208A4"/>
    <w:rsid w:val="005212BE"/>
    <w:rsid w:val="00522052"/>
    <w:rsid w:val="0052413C"/>
    <w:rsid w:val="00526072"/>
    <w:rsid w:val="00526E24"/>
    <w:rsid w:val="00527369"/>
    <w:rsid w:val="005276F8"/>
    <w:rsid w:val="00530880"/>
    <w:rsid w:val="00532787"/>
    <w:rsid w:val="005329EE"/>
    <w:rsid w:val="00533896"/>
    <w:rsid w:val="0053407B"/>
    <w:rsid w:val="005366FB"/>
    <w:rsid w:val="005368C3"/>
    <w:rsid w:val="00537285"/>
    <w:rsid w:val="0054232E"/>
    <w:rsid w:val="005431CA"/>
    <w:rsid w:val="005438C1"/>
    <w:rsid w:val="00544A86"/>
    <w:rsid w:val="00544DBA"/>
    <w:rsid w:val="005455B9"/>
    <w:rsid w:val="00547CE8"/>
    <w:rsid w:val="00547ED5"/>
    <w:rsid w:val="005537EF"/>
    <w:rsid w:val="005538AC"/>
    <w:rsid w:val="0055532C"/>
    <w:rsid w:val="00555A9C"/>
    <w:rsid w:val="00555DBA"/>
    <w:rsid w:val="0056058D"/>
    <w:rsid w:val="00560916"/>
    <w:rsid w:val="00561E97"/>
    <w:rsid w:val="00562A3B"/>
    <w:rsid w:val="00563493"/>
    <w:rsid w:val="00564FAA"/>
    <w:rsid w:val="005657AC"/>
    <w:rsid w:val="00565D2C"/>
    <w:rsid w:val="0056646A"/>
    <w:rsid w:val="00566E2E"/>
    <w:rsid w:val="00570481"/>
    <w:rsid w:val="00570C2A"/>
    <w:rsid w:val="005721BC"/>
    <w:rsid w:val="00573EF3"/>
    <w:rsid w:val="0057414C"/>
    <w:rsid w:val="00575ECC"/>
    <w:rsid w:val="0057601E"/>
    <w:rsid w:val="00576099"/>
    <w:rsid w:val="005774B7"/>
    <w:rsid w:val="00577BC0"/>
    <w:rsid w:val="00580033"/>
    <w:rsid w:val="00580A23"/>
    <w:rsid w:val="0058190A"/>
    <w:rsid w:val="00583D7B"/>
    <w:rsid w:val="00584DFE"/>
    <w:rsid w:val="0058538B"/>
    <w:rsid w:val="005855AA"/>
    <w:rsid w:val="00585C48"/>
    <w:rsid w:val="00585C97"/>
    <w:rsid w:val="00591A09"/>
    <w:rsid w:val="005939DD"/>
    <w:rsid w:val="00594599"/>
    <w:rsid w:val="00594F9D"/>
    <w:rsid w:val="0059551D"/>
    <w:rsid w:val="00596099"/>
    <w:rsid w:val="00596A4F"/>
    <w:rsid w:val="005972CC"/>
    <w:rsid w:val="00597528"/>
    <w:rsid w:val="00597A4E"/>
    <w:rsid w:val="005A08C4"/>
    <w:rsid w:val="005A0A35"/>
    <w:rsid w:val="005A0AAC"/>
    <w:rsid w:val="005A2102"/>
    <w:rsid w:val="005A40CA"/>
    <w:rsid w:val="005A4B1F"/>
    <w:rsid w:val="005A4C7F"/>
    <w:rsid w:val="005A5A27"/>
    <w:rsid w:val="005A5B08"/>
    <w:rsid w:val="005A7687"/>
    <w:rsid w:val="005B223D"/>
    <w:rsid w:val="005B2D6F"/>
    <w:rsid w:val="005B32ED"/>
    <w:rsid w:val="005B378A"/>
    <w:rsid w:val="005B5150"/>
    <w:rsid w:val="005B6C41"/>
    <w:rsid w:val="005B7521"/>
    <w:rsid w:val="005C0154"/>
    <w:rsid w:val="005C0E8E"/>
    <w:rsid w:val="005C37FF"/>
    <w:rsid w:val="005C3CFE"/>
    <w:rsid w:val="005C4A8C"/>
    <w:rsid w:val="005C4C27"/>
    <w:rsid w:val="005C5332"/>
    <w:rsid w:val="005C70B4"/>
    <w:rsid w:val="005C7F7F"/>
    <w:rsid w:val="005D02DE"/>
    <w:rsid w:val="005D07AC"/>
    <w:rsid w:val="005D0CD0"/>
    <w:rsid w:val="005D3BCC"/>
    <w:rsid w:val="005D3C3E"/>
    <w:rsid w:val="005D61EB"/>
    <w:rsid w:val="005D6A90"/>
    <w:rsid w:val="005D6F6F"/>
    <w:rsid w:val="005D770A"/>
    <w:rsid w:val="005E0C36"/>
    <w:rsid w:val="005E1FEF"/>
    <w:rsid w:val="005E223B"/>
    <w:rsid w:val="005E2470"/>
    <w:rsid w:val="005E3519"/>
    <w:rsid w:val="005E465E"/>
    <w:rsid w:val="005E62CD"/>
    <w:rsid w:val="005E6D06"/>
    <w:rsid w:val="005F019F"/>
    <w:rsid w:val="005F1B5E"/>
    <w:rsid w:val="005F3123"/>
    <w:rsid w:val="005F3486"/>
    <w:rsid w:val="005F4156"/>
    <w:rsid w:val="005F4F55"/>
    <w:rsid w:val="005F5A33"/>
    <w:rsid w:val="005F5BCE"/>
    <w:rsid w:val="005F5C16"/>
    <w:rsid w:val="005F6ECF"/>
    <w:rsid w:val="005F7E71"/>
    <w:rsid w:val="0060074C"/>
    <w:rsid w:val="006007E9"/>
    <w:rsid w:val="00600BED"/>
    <w:rsid w:val="00602A09"/>
    <w:rsid w:val="00602AAB"/>
    <w:rsid w:val="00602E61"/>
    <w:rsid w:val="00603291"/>
    <w:rsid w:val="0060353B"/>
    <w:rsid w:val="0060383B"/>
    <w:rsid w:val="00603CEC"/>
    <w:rsid w:val="00604537"/>
    <w:rsid w:val="00606B03"/>
    <w:rsid w:val="00607937"/>
    <w:rsid w:val="00610192"/>
    <w:rsid w:val="006111D0"/>
    <w:rsid w:val="006118D7"/>
    <w:rsid w:val="00612623"/>
    <w:rsid w:val="00612C09"/>
    <w:rsid w:val="0061315A"/>
    <w:rsid w:val="00614823"/>
    <w:rsid w:val="006171DE"/>
    <w:rsid w:val="00620974"/>
    <w:rsid w:val="00621722"/>
    <w:rsid w:val="00622E05"/>
    <w:rsid w:val="00623434"/>
    <w:rsid w:val="00623840"/>
    <w:rsid w:val="00623A77"/>
    <w:rsid w:val="00624D3A"/>
    <w:rsid w:val="0062643F"/>
    <w:rsid w:val="00626D84"/>
    <w:rsid w:val="00627621"/>
    <w:rsid w:val="00630A8F"/>
    <w:rsid w:val="00631199"/>
    <w:rsid w:val="0063136A"/>
    <w:rsid w:val="00634302"/>
    <w:rsid w:val="00634973"/>
    <w:rsid w:val="006403A6"/>
    <w:rsid w:val="00640CA7"/>
    <w:rsid w:val="00640DE3"/>
    <w:rsid w:val="0064196A"/>
    <w:rsid w:val="00641AF0"/>
    <w:rsid w:val="0064255B"/>
    <w:rsid w:val="006430A7"/>
    <w:rsid w:val="00645439"/>
    <w:rsid w:val="006456A3"/>
    <w:rsid w:val="0064637A"/>
    <w:rsid w:val="00646726"/>
    <w:rsid w:val="006467E0"/>
    <w:rsid w:val="00647E70"/>
    <w:rsid w:val="0065144E"/>
    <w:rsid w:val="0065217C"/>
    <w:rsid w:val="00652DE2"/>
    <w:rsid w:val="00653543"/>
    <w:rsid w:val="00653A5B"/>
    <w:rsid w:val="00654615"/>
    <w:rsid w:val="00654FA5"/>
    <w:rsid w:val="00655F29"/>
    <w:rsid w:val="006568B7"/>
    <w:rsid w:val="00660397"/>
    <w:rsid w:val="006609BF"/>
    <w:rsid w:val="00662CB9"/>
    <w:rsid w:val="00663AEC"/>
    <w:rsid w:val="006646C8"/>
    <w:rsid w:val="00665583"/>
    <w:rsid w:val="00665FA5"/>
    <w:rsid w:val="00670757"/>
    <w:rsid w:val="0067347E"/>
    <w:rsid w:val="00673D42"/>
    <w:rsid w:val="00674706"/>
    <w:rsid w:val="00676731"/>
    <w:rsid w:val="00681171"/>
    <w:rsid w:val="00681266"/>
    <w:rsid w:val="00681867"/>
    <w:rsid w:val="00681936"/>
    <w:rsid w:val="00681BD7"/>
    <w:rsid w:val="00683902"/>
    <w:rsid w:val="00684C73"/>
    <w:rsid w:val="006877DC"/>
    <w:rsid w:val="00692054"/>
    <w:rsid w:val="006932B6"/>
    <w:rsid w:val="00694B5F"/>
    <w:rsid w:val="00694EB7"/>
    <w:rsid w:val="00695832"/>
    <w:rsid w:val="0069598A"/>
    <w:rsid w:val="00696F0B"/>
    <w:rsid w:val="00697CB2"/>
    <w:rsid w:val="006A0A6C"/>
    <w:rsid w:val="006A0CB8"/>
    <w:rsid w:val="006A315C"/>
    <w:rsid w:val="006A398B"/>
    <w:rsid w:val="006A39F7"/>
    <w:rsid w:val="006A3C1E"/>
    <w:rsid w:val="006A4ED1"/>
    <w:rsid w:val="006A4FCA"/>
    <w:rsid w:val="006A62BC"/>
    <w:rsid w:val="006A703B"/>
    <w:rsid w:val="006A7400"/>
    <w:rsid w:val="006A74A4"/>
    <w:rsid w:val="006B3091"/>
    <w:rsid w:val="006B4108"/>
    <w:rsid w:val="006B4360"/>
    <w:rsid w:val="006B7C67"/>
    <w:rsid w:val="006C146B"/>
    <w:rsid w:val="006C1935"/>
    <w:rsid w:val="006C46D8"/>
    <w:rsid w:val="006C515D"/>
    <w:rsid w:val="006C60EB"/>
    <w:rsid w:val="006C6F86"/>
    <w:rsid w:val="006C7180"/>
    <w:rsid w:val="006D01CB"/>
    <w:rsid w:val="006D0374"/>
    <w:rsid w:val="006D0CD4"/>
    <w:rsid w:val="006D2DF1"/>
    <w:rsid w:val="006D4377"/>
    <w:rsid w:val="006D5393"/>
    <w:rsid w:val="006D54D8"/>
    <w:rsid w:val="006D5992"/>
    <w:rsid w:val="006D5A39"/>
    <w:rsid w:val="006D5F74"/>
    <w:rsid w:val="006D6797"/>
    <w:rsid w:val="006D6DA2"/>
    <w:rsid w:val="006D7D6B"/>
    <w:rsid w:val="006D7D78"/>
    <w:rsid w:val="006E0032"/>
    <w:rsid w:val="006E08C4"/>
    <w:rsid w:val="006E0985"/>
    <w:rsid w:val="006E1865"/>
    <w:rsid w:val="006E1A6C"/>
    <w:rsid w:val="006E2863"/>
    <w:rsid w:val="006E32FA"/>
    <w:rsid w:val="006E3751"/>
    <w:rsid w:val="006E3B2B"/>
    <w:rsid w:val="006E4143"/>
    <w:rsid w:val="006E4BB9"/>
    <w:rsid w:val="006E4D03"/>
    <w:rsid w:val="006E5BC9"/>
    <w:rsid w:val="006E647D"/>
    <w:rsid w:val="006E7328"/>
    <w:rsid w:val="006F0026"/>
    <w:rsid w:val="006F169B"/>
    <w:rsid w:val="006F229F"/>
    <w:rsid w:val="006F2D86"/>
    <w:rsid w:val="006F2EB9"/>
    <w:rsid w:val="006F323F"/>
    <w:rsid w:val="006F41D9"/>
    <w:rsid w:val="006F5882"/>
    <w:rsid w:val="006F5F87"/>
    <w:rsid w:val="006F67DB"/>
    <w:rsid w:val="006F7B8F"/>
    <w:rsid w:val="00700002"/>
    <w:rsid w:val="00700F6A"/>
    <w:rsid w:val="0070181D"/>
    <w:rsid w:val="00701AB4"/>
    <w:rsid w:val="00702B33"/>
    <w:rsid w:val="007036A9"/>
    <w:rsid w:val="00703A1F"/>
    <w:rsid w:val="00703CBA"/>
    <w:rsid w:val="00704443"/>
    <w:rsid w:val="00707DBB"/>
    <w:rsid w:val="00710222"/>
    <w:rsid w:val="00711B4B"/>
    <w:rsid w:val="00711F37"/>
    <w:rsid w:val="0071375B"/>
    <w:rsid w:val="00714785"/>
    <w:rsid w:val="00714FDE"/>
    <w:rsid w:val="007159D6"/>
    <w:rsid w:val="00715B40"/>
    <w:rsid w:val="007160F2"/>
    <w:rsid w:val="007162AE"/>
    <w:rsid w:val="00720192"/>
    <w:rsid w:val="007214D6"/>
    <w:rsid w:val="007229F6"/>
    <w:rsid w:val="0072388C"/>
    <w:rsid w:val="007242E9"/>
    <w:rsid w:val="00724BEC"/>
    <w:rsid w:val="00725163"/>
    <w:rsid w:val="00725D73"/>
    <w:rsid w:val="00726F74"/>
    <w:rsid w:val="007270CB"/>
    <w:rsid w:val="00730D4B"/>
    <w:rsid w:val="00732CC1"/>
    <w:rsid w:val="007335E5"/>
    <w:rsid w:val="0073431E"/>
    <w:rsid w:val="00734EA5"/>
    <w:rsid w:val="00735290"/>
    <w:rsid w:val="00736E2A"/>
    <w:rsid w:val="0074492F"/>
    <w:rsid w:val="007461A2"/>
    <w:rsid w:val="007463FB"/>
    <w:rsid w:val="00746EE3"/>
    <w:rsid w:val="0075049C"/>
    <w:rsid w:val="00750928"/>
    <w:rsid w:val="00750BE3"/>
    <w:rsid w:val="00750CE0"/>
    <w:rsid w:val="0075135B"/>
    <w:rsid w:val="00751969"/>
    <w:rsid w:val="007537E6"/>
    <w:rsid w:val="00754A08"/>
    <w:rsid w:val="00757B0C"/>
    <w:rsid w:val="00760068"/>
    <w:rsid w:val="00760A4D"/>
    <w:rsid w:val="007625C4"/>
    <w:rsid w:val="00763BEF"/>
    <w:rsid w:val="007653A8"/>
    <w:rsid w:val="00765931"/>
    <w:rsid w:val="007661A7"/>
    <w:rsid w:val="00767277"/>
    <w:rsid w:val="00770D99"/>
    <w:rsid w:val="00770F7D"/>
    <w:rsid w:val="00771321"/>
    <w:rsid w:val="00771499"/>
    <w:rsid w:val="007719D9"/>
    <w:rsid w:val="00771E5D"/>
    <w:rsid w:val="00771FCA"/>
    <w:rsid w:val="00773577"/>
    <w:rsid w:val="00773FD3"/>
    <w:rsid w:val="00774B00"/>
    <w:rsid w:val="00780222"/>
    <w:rsid w:val="00781012"/>
    <w:rsid w:val="007827CA"/>
    <w:rsid w:val="007828EA"/>
    <w:rsid w:val="00782CB7"/>
    <w:rsid w:val="00784950"/>
    <w:rsid w:val="0078515F"/>
    <w:rsid w:val="007856BF"/>
    <w:rsid w:val="00785DE3"/>
    <w:rsid w:val="007873F8"/>
    <w:rsid w:val="00787A93"/>
    <w:rsid w:val="00792A9C"/>
    <w:rsid w:val="007953C2"/>
    <w:rsid w:val="00796A5A"/>
    <w:rsid w:val="00796C3E"/>
    <w:rsid w:val="00797FF9"/>
    <w:rsid w:val="007A05E5"/>
    <w:rsid w:val="007A0CA4"/>
    <w:rsid w:val="007A0EB4"/>
    <w:rsid w:val="007A17A8"/>
    <w:rsid w:val="007A17DC"/>
    <w:rsid w:val="007A2C32"/>
    <w:rsid w:val="007A3ED7"/>
    <w:rsid w:val="007A593F"/>
    <w:rsid w:val="007B1747"/>
    <w:rsid w:val="007B1D4E"/>
    <w:rsid w:val="007B250C"/>
    <w:rsid w:val="007B2F31"/>
    <w:rsid w:val="007B3D56"/>
    <w:rsid w:val="007B47F4"/>
    <w:rsid w:val="007B61D6"/>
    <w:rsid w:val="007B72D9"/>
    <w:rsid w:val="007B75F8"/>
    <w:rsid w:val="007C08A7"/>
    <w:rsid w:val="007C1002"/>
    <w:rsid w:val="007C1685"/>
    <w:rsid w:val="007C20B9"/>
    <w:rsid w:val="007C2A21"/>
    <w:rsid w:val="007C2E04"/>
    <w:rsid w:val="007C3AE6"/>
    <w:rsid w:val="007C457E"/>
    <w:rsid w:val="007C594A"/>
    <w:rsid w:val="007C5F29"/>
    <w:rsid w:val="007C6FA7"/>
    <w:rsid w:val="007D240B"/>
    <w:rsid w:val="007D273A"/>
    <w:rsid w:val="007D379E"/>
    <w:rsid w:val="007D5B4C"/>
    <w:rsid w:val="007D61CE"/>
    <w:rsid w:val="007D66FD"/>
    <w:rsid w:val="007D6F95"/>
    <w:rsid w:val="007D75BB"/>
    <w:rsid w:val="007D7A54"/>
    <w:rsid w:val="007D7BF4"/>
    <w:rsid w:val="007E03D7"/>
    <w:rsid w:val="007E18BC"/>
    <w:rsid w:val="007E1B46"/>
    <w:rsid w:val="007E4DBF"/>
    <w:rsid w:val="007E54E6"/>
    <w:rsid w:val="007E6A7B"/>
    <w:rsid w:val="007E6B8F"/>
    <w:rsid w:val="007E7043"/>
    <w:rsid w:val="007E740C"/>
    <w:rsid w:val="007E78BD"/>
    <w:rsid w:val="007E7B4F"/>
    <w:rsid w:val="007F0AE9"/>
    <w:rsid w:val="007F0E9C"/>
    <w:rsid w:val="007F18D5"/>
    <w:rsid w:val="007F2E16"/>
    <w:rsid w:val="007F4DCF"/>
    <w:rsid w:val="007F5039"/>
    <w:rsid w:val="007F5DEF"/>
    <w:rsid w:val="007F61D6"/>
    <w:rsid w:val="007F67F8"/>
    <w:rsid w:val="00801722"/>
    <w:rsid w:val="00803106"/>
    <w:rsid w:val="008032E3"/>
    <w:rsid w:val="00803F0A"/>
    <w:rsid w:val="00807E66"/>
    <w:rsid w:val="00812A5D"/>
    <w:rsid w:val="00814524"/>
    <w:rsid w:val="00815C0F"/>
    <w:rsid w:val="0081698C"/>
    <w:rsid w:val="00820851"/>
    <w:rsid w:val="0082089C"/>
    <w:rsid w:val="00821E7C"/>
    <w:rsid w:val="00821EC1"/>
    <w:rsid w:val="008222A6"/>
    <w:rsid w:val="00822807"/>
    <w:rsid w:val="00823015"/>
    <w:rsid w:val="008242B2"/>
    <w:rsid w:val="00825284"/>
    <w:rsid w:val="00825B1A"/>
    <w:rsid w:val="0082614B"/>
    <w:rsid w:val="0082654D"/>
    <w:rsid w:val="00827A3E"/>
    <w:rsid w:val="00827CC1"/>
    <w:rsid w:val="0083016A"/>
    <w:rsid w:val="00830D81"/>
    <w:rsid w:val="008317F2"/>
    <w:rsid w:val="00834444"/>
    <w:rsid w:val="008351D7"/>
    <w:rsid w:val="008372F8"/>
    <w:rsid w:val="0084090D"/>
    <w:rsid w:val="00840F1C"/>
    <w:rsid w:val="008413AC"/>
    <w:rsid w:val="00841DD7"/>
    <w:rsid w:val="00847504"/>
    <w:rsid w:val="00850091"/>
    <w:rsid w:val="00850359"/>
    <w:rsid w:val="00850B71"/>
    <w:rsid w:val="0085191E"/>
    <w:rsid w:val="00851ABD"/>
    <w:rsid w:val="00851DD3"/>
    <w:rsid w:val="00852B03"/>
    <w:rsid w:val="00854EF9"/>
    <w:rsid w:val="00855483"/>
    <w:rsid w:val="00857A1A"/>
    <w:rsid w:val="0086087F"/>
    <w:rsid w:val="00860EC2"/>
    <w:rsid w:val="0086244C"/>
    <w:rsid w:val="00862535"/>
    <w:rsid w:val="008633D6"/>
    <w:rsid w:val="00865D36"/>
    <w:rsid w:val="00867904"/>
    <w:rsid w:val="008679DE"/>
    <w:rsid w:val="0087021F"/>
    <w:rsid w:val="00870587"/>
    <w:rsid w:val="00872798"/>
    <w:rsid w:val="00872C3B"/>
    <w:rsid w:val="008735F4"/>
    <w:rsid w:val="00874C1B"/>
    <w:rsid w:val="00875D2A"/>
    <w:rsid w:val="008807E8"/>
    <w:rsid w:val="00881391"/>
    <w:rsid w:val="008816CF"/>
    <w:rsid w:val="008820BC"/>
    <w:rsid w:val="0088384F"/>
    <w:rsid w:val="008838CA"/>
    <w:rsid w:val="00884DBE"/>
    <w:rsid w:val="0088547E"/>
    <w:rsid w:val="00886552"/>
    <w:rsid w:val="008908C0"/>
    <w:rsid w:val="00892287"/>
    <w:rsid w:val="008923B5"/>
    <w:rsid w:val="00892856"/>
    <w:rsid w:val="008950DE"/>
    <w:rsid w:val="00895291"/>
    <w:rsid w:val="00895511"/>
    <w:rsid w:val="008972CF"/>
    <w:rsid w:val="00897475"/>
    <w:rsid w:val="008A0069"/>
    <w:rsid w:val="008A0812"/>
    <w:rsid w:val="008A198D"/>
    <w:rsid w:val="008A1B0B"/>
    <w:rsid w:val="008A3344"/>
    <w:rsid w:val="008A428E"/>
    <w:rsid w:val="008A50A5"/>
    <w:rsid w:val="008A6684"/>
    <w:rsid w:val="008A68D7"/>
    <w:rsid w:val="008A7078"/>
    <w:rsid w:val="008A71A6"/>
    <w:rsid w:val="008A7931"/>
    <w:rsid w:val="008A7D30"/>
    <w:rsid w:val="008B1EC8"/>
    <w:rsid w:val="008B24CA"/>
    <w:rsid w:val="008B257A"/>
    <w:rsid w:val="008B259C"/>
    <w:rsid w:val="008B2CD6"/>
    <w:rsid w:val="008B3B6B"/>
    <w:rsid w:val="008B46BF"/>
    <w:rsid w:val="008B4ACB"/>
    <w:rsid w:val="008B5261"/>
    <w:rsid w:val="008B56A7"/>
    <w:rsid w:val="008B622B"/>
    <w:rsid w:val="008B62FF"/>
    <w:rsid w:val="008B6301"/>
    <w:rsid w:val="008B6D14"/>
    <w:rsid w:val="008B769F"/>
    <w:rsid w:val="008C0020"/>
    <w:rsid w:val="008C0166"/>
    <w:rsid w:val="008C04AF"/>
    <w:rsid w:val="008C0839"/>
    <w:rsid w:val="008C0BD1"/>
    <w:rsid w:val="008C110F"/>
    <w:rsid w:val="008C17AF"/>
    <w:rsid w:val="008C2AA2"/>
    <w:rsid w:val="008C65D2"/>
    <w:rsid w:val="008C7743"/>
    <w:rsid w:val="008C77D8"/>
    <w:rsid w:val="008D11DA"/>
    <w:rsid w:val="008D2E38"/>
    <w:rsid w:val="008D413A"/>
    <w:rsid w:val="008D485C"/>
    <w:rsid w:val="008D63E0"/>
    <w:rsid w:val="008D706E"/>
    <w:rsid w:val="008D73BC"/>
    <w:rsid w:val="008E0ED9"/>
    <w:rsid w:val="008E2117"/>
    <w:rsid w:val="008E265A"/>
    <w:rsid w:val="008E32E7"/>
    <w:rsid w:val="008E331E"/>
    <w:rsid w:val="008E40F9"/>
    <w:rsid w:val="008E6044"/>
    <w:rsid w:val="008E7791"/>
    <w:rsid w:val="008F0F9E"/>
    <w:rsid w:val="008F1578"/>
    <w:rsid w:val="008F1AEB"/>
    <w:rsid w:val="008F232F"/>
    <w:rsid w:val="008F3462"/>
    <w:rsid w:val="008F3B2F"/>
    <w:rsid w:val="008F3DB1"/>
    <w:rsid w:val="008F4FD5"/>
    <w:rsid w:val="008F63EF"/>
    <w:rsid w:val="008F7D4E"/>
    <w:rsid w:val="00900956"/>
    <w:rsid w:val="00901987"/>
    <w:rsid w:val="009021E8"/>
    <w:rsid w:val="00903382"/>
    <w:rsid w:val="0090371B"/>
    <w:rsid w:val="009059D0"/>
    <w:rsid w:val="0090684A"/>
    <w:rsid w:val="00906C02"/>
    <w:rsid w:val="00911682"/>
    <w:rsid w:val="0091183B"/>
    <w:rsid w:val="009119DB"/>
    <w:rsid w:val="00911DE8"/>
    <w:rsid w:val="009129A9"/>
    <w:rsid w:val="00912B26"/>
    <w:rsid w:val="00913ABD"/>
    <w:rsid w:val="00914444"/>
    <w:rsid w:val="00915195"/>
    <w:rsid w:val="009158F9"/>
    <w:rsid w:val="00915DC7"/>
    <w:rsid w:val="00915F6B"/>
    <w:rsid w:val="0091681E"/>
    <w:rsid w:val="00917C3E"/>
    <w:rsid w:val="0092079D"/>
    <w:rsid w:val="0092150F"/>
    <w:rsid w:val="00923529"/>
    <w:rsid w:val="0092494F"/>
    <w:rsid w:val="00924ECD"/>
    <w:rsid w:val="00926878"/>
    <w:rsid w:val="00926BF0"/>
    <w:rsid w:val="00926DBB"/>
    <w:rsid w:val="00926E98"/>
    <w:rsid w:val="0092733C"/>
    <w:rsid w:val="0093145F"/>
    <w:rsid w:val="009326B0"/>
    <w:rsid w:val="00932755"/>
    <w:rsid w:val="00933129"/>
    <w:rsid w:val="00933980"/>
    <w:rsid w:val="009339FE"/>
    <w:rsid w:val="00934746"/>
    <w:rsid w:val="0093557D"/>
    <w:rsid w:val="00935B4A"/>
    <w:rsid w:val="009374E0"/>
    <w:rsid w:val="009376C5"/>
    <w:rsid w:val="00937DE8"/>
    <w:rsid w:val="0094065E"/>
    <w:rsid w:val="009411EA"/>
    <w:rsid w:val="00941DC8"/>
    <w:rsid w:val="00942216"/>
    <w:rsid w:val="009432EC"/>
    <w:rsid w:val="00944013"/>
    <w:rsid w:val="0094462A"/>
    <w:rsid w:val="0094649D"/>
    <w:rsid w:val="00947296"/>
    <w:rsid w:val="009475AE"/>
    <w:rsid w:val="0095115F"/>
    <w:rsid w:val="00951812"/>
    <w:rsid w:val="009525F9"/>
    <w:rsid w:val="00953A5D"/>
    <w:rsid w:val="009546A9"/>
    <w:rsid w:val="00954E89"/>
    <w:rsid w:val="0095575B"/>
    <w:rsid w:val="00955CC3"/>
    <w:rsid w:val="00956DE4"/>
    <w:rsid w:val="00957181"/>
    <w:rsid w:val="009600D9"/>
    <w:rsid w:val="00960BFE"/>
    <w:rsid w:val="00962C2C"/>
    <w:rsid w:val="0096351C"/>
    <w:rsid w:val="009637F8"/>
    <w:rsid w:val="009653EE"/>
    <w:rsid w:val="00965CAC"/>
    <w:rsid w:val="0096738C"/>
    <w:rsid w:val="00967787"/>
    <w:rsid w:val="00970C9E"/>
    <w:rsid w:val="009717BF"/>
    <w:rsid w:val="00971FAC"/>
    <w:rsid w:val="00972AA3"/>
    <w:rsid w:val="00972D65"/>
    <w:rsid w:val="0097344A"/>
    <w:rsid w:val="009747A1"/>
    <w:rsid w:val="00974CBE"/>
    <w:rsid w:val="0097542E"/>
    <w:rsid w:val="00975F60"/>
    <w:rsid w:val="00976E41"/>
    <w:rsid w:val="00980375"/>
    <w:rsid w:val="00980C44"/>
    <w:rsid w:val="00980CB0"/>
    <w:rsid w:val="009824E7"/>
    <w:rsid w:val="00983B96"/>
    <w:rsid w:val="00983DBC"/>
    <w:rsid w:val="0098416D"/>
    <w:rsid w:val="00985DFE"/>
    <w:rsid w:val="00985FC8"/>
    <w:rsid w:val="009867BC"/>
    <w:rsid w:val="00986CE7"/>
    <w:rsid w:val="0098794F"/>
    <w:rsid w:val="009900F2"/>
    <w:rsid w:val="00990412"/>
    <w:rsid w:val="009933DC"/>
    <w:rsid w:val="0099341A"/>
    <w:rsid w:val="00993A5F"/>
    <w:rsid w:val="009954B5"/>
    <w:rsid w:val="009958D2"/>
    <w:rsid w:val="00996027"/>
    <w:rsid w:val="009A024C"/>
    <w:rsid w:val="009A0BE2"/>
    <w:rsid w:val="009A1226"/>
    <w:rsid w:val="009A16F6"/>
    <w:rsid w:val="009A27CF"/>
    <w:rsid w:val="009A3651"/>
    <w:rsid w:val="009A3681"/>
    <w:rsid w:val="009A39E1"/>
    <w:rsid w:val="009A4F57"/>
    <w:rsid w:val="009A58EB"/>
    <w:rsid w:val="009A5CED"/>
    <w:rsid w:val="009A6C34"/>
    <w:rsid w:val="009A73AC"/>
    <w:rsid w:val="009B1697"/>
    <w:rsid w:val="009B2234"/>
    <w:rsid w:val="009B2C10"/>
    <w:rsid w:val="009B37CF"/>
    <w:rsid w:val="009B5966"/>
    <w:rsid w:val="009C06B2"/>
    <w:rsid w:val="009C095A"/>
    <w:rsid w:val="009C1B55"/>
    <w:rsid w:val="009C1E7C"/>
    <w:rsid w:val="009C273E"/>
    <w:rsid w:val="009C33AE"/>
    <w:rsid w:val="009C6559"/>
    <w:rsid w:val="009C7522"/>
    <w:rsid w:val="009D0935"/>
    <w:rsid w:val="009D1225"/>
    <w:rsid w:val="009D1582"/>
    <w:rsid w:val="009D15AD"/>
    <w:rsid w:val="009D1A10"/>
    <w:rsid w:val="009D21FC"/>
    <w:rsid w:val="009D4305"/>
    <w:rsid w:val="009D4CB2"/>
    <w:rsid w:val="009D6451"/>
    <w:rsid w:val="009D7CEA"/>
    <w:rsid w:val="009E2449"/>
    <w:rsid w:val="009E4CA8"/>
    <w:rsid w:val="009E56DC"/>
    <w:rsid w:val="009E6F6F"/>
    <w:rsid w:val="009F04F3"/>
    <w:rsid w:val="009F10AB"/>
    <w:rsid w:val="009F1515"/>
    <w:rsid w:val="009F277E"/>
    <w:rsid w:val="009F3480"/>
    <w:rsid w:val="009F67A3"/>
    <w:rsid w:val="00A0027B"/>
    <w:rsid w:val="00A00513"/>
    <w:rsid w:val="00A04614"/>
    <w:rsid w:val="00A0582B"/>
    <w:rsid w:val="00A05FB2"/>
    <w:rsid w:val="00A06144"/>
    <w:rsid w:val="00A063F7"/>
    <w:rsid w:val="00A0709A"/>
    <w:rsid w:val="00A077EB"/>
    <w:rsid w:val="00A07B73"/>
    <w:rsid w:val="00A1113B"/>
    <w:rsid w:val="00A133A1"/>
    <w:rsid w:val="00A141F3"/>
    <w:rsid w:val="00A146D3"/>
    <w:rsid w:val="00A149FE"/>
    <w:rsid w:val="00A15578"/>
    <w:rsid w:val="00A15B0D"/>
    <w:rsid w:val="00A1664A"/>
    <w:rsid w:val="00A201F9"/>
    <w:rsid w:val="00A20A74"/>
    <w:rsid w:val="00A223C0"/>
    <w:rsid w:val="00A22E64"/>
    <w:rsid w:val="00A23410"/>
    <w:rsid w:val="00A25463"/>
    <w:rsid w:val="00A26F62"/>
    <w:rsid w:val="00A279F9"/>
    <w:rsid w:val="00A30B85"/>
    <w:rsid w:val="00A336A3"/>
    <w:rsid w:val="00A356AC"/>
    <w:rsid w:val="00A36588"/>
    <w:rsid w:val="00A37F9A"/>
    <w:rsid w:val="00A408CC"/>
    <w:rsid w:val="00A40E76"/>
    <w:rsid w:val="00A41248"/>
    <w:rsid w:val="00A4143B"/>
    <w:rsid w:val="00A41BB3"/>
    <w:rsid w:val="00A43C93"/>
    <w:rsid w:val="00A440DD"/>
    <w:rsid w:val="00A45A49"/>
    <w:rsid w:val="00A45DB3"/>
    <w:rsid w:val="00A4690B"/>
    <w:rsid w:val="00A4730C"/>
    <w:rsid w:val="00A4760F"/>
    <w:rsid w:val="00A50BAD"/>
    <w:rsid w:val="00A51061"/>
    <w:rsid w:val="00A51949"/>
    <w:rsid w:val="00A52C44"/>
    <w:rsid w:val="00A52D82"/>
    <w:rsid w:val="00A53995"/>
    <w:rsid w:val="00A54F95"/>
    <w:rsid w:val="00A5523C"/>
    <w:rsid w:val="00A55AAA"/>
    <w:rsid w:val="00A55D80"/>
    <w:rsid w:val="00A55FF9"/>
    <w:rsid w:val="00A56703"/>
    <w:rsid w:val="00A57912"/>
    <w:rsid w:val="00A57AD1"/>
    <w:rsid w:val="00A57EE9"/>
    <w:rsid w:val="00A57F81"/>
    <w:rsid w:val="00A60AB0"/>
    <w:rsid w:val="00A61245"/>
    <w:rsid w:val="00A623EF"/>
    <w:rsid w:val="00A62B9C"/>
    <w:rsid w:val="00A63283"/>
    <w:rsid w:val="00A63804"/>
    <w:rsid w:val="00A64000"/>
    <w:rsid w:val="00A6442B"/>
    <w:rsid w:val="00A660AA"/>
    <w:rsid w:val="00A67EBE"/>
    <w:rsid w:val="00A706E6"/>
    <w:rsid w:val="00A72EA8"/>
    <w:rsid w:val="00A7410F"/>
    <w:rsid w:val="00A744A0"/>
    <w:rsid w:val="00A749F6"/>
    <w:rsid w:val="00A753ED"/>
    <w:rsid w:val="00A75FFC"/>
    <w:rsid w:val="00A80531"/>
    <w:rsid w:val="00A80E27"/>
    <w:rsid w:val="00A813C1"/>
    <w:rsid w:val="00A81766"/>
    <w:rsid w:val="00A823A0"/>
    <w:rsid w:val="00A83E2B"/>
    <w:rsid w:val="00A83E2C"/>
    <w:rsid w:val="00A84410"/>
    <w:rsid w:val="00A85139"/>
    <w:rsid w:val="00A8570D"/>
    <w:rsid w:val="00A92ABA"/>
    <w:rsid w:val="00A92FE7"/>
    <w:rsid w:val="00A931A0"/>
    <w:rsid w:val="00A935AC"/>
    <w:rsid w:val="00A96632"/>
    <w:rsid w:val="00A96F87"/>
    <w:rsid w:val="00A96F90"/>
    <w:rsid w:val="00A97487"/>
    <w:rsid w:val="00A97D5B"/>
    <w:rsid w:val="00AA2C32"/>
    <w:rsid w:val="00AA395D"/>
    <w:rsid w:val="00AA3C1C"/>
    <w:rsid w:val="00AA40F3"/>
    <w:rsid w:val="00AA63AA"/>
    <w:rsid w:val="00AA6BFC"/>
    <w:rsid w:val="00AA73C8"/>
    <w:rsid w:val="00AA75BA"/>
    <w:rsid w:val="00AA7663"/>
    <w:rsid w:val="00AA7938"/>
    <w:rsid w:val="00AB0399"/>
    <w:rsid w:val="00AB0762"/>
    <w:rsid w:val="00AB13EA"/>
    <w:rsid w:val="00AB19A5"/>
    <w:rsid w:val="00AB309F"/>
    <w:rsid w:val="00AB3985"/>
    <w:rsid w:val="00AB3C82"/>
    <w:rsid w:val="00AB5A79"/>
    <w:rsid w:val="00AB5B0A"/>
    <w:rsid w:val="00AB5EB4"/>
    <w:rsid w:val="00AB6B05"/>
    <w:rsid w:val="00AB6F39"/>
    <w:rsid w:val="00AC0227"/>
    <w:rsid w:val="00AC162F"/>
    <w:rsid w:val="00AC1FD2"/>
    <w:rsid w:val="00AC2643"/>
    <w:rsid w:val="00AC30BF"/>
    <w:rsid w:val="00AC4895"/>
    <w:rsid w:val="00AC5C82"/>
    <w:rsid w:val="00AC6D35"/>
    <w:rsid w:val="00AC7C19"/>
    <w:rsid w:val="00AD25CA"/>
    <w:rsid w:val="00AD3969"/>
    <w:rsid w:val="00AD3C8A"/>
    <w:rsid w:val="00AD3F03"/>
    <w:rsid w:val="00AD41B0"/>
    <w:rsid w:val="00AD4308"/>
    <w:rsid w:val="00AE0BB8"/>
    <w:rsid w:val="00AE1C5D"/>
    <w:rsid w:val="00AE2C31"/>
    <w:rsid w:val="00AE452A"/>
    <w:rsid w:val="00AE5D61"/>
    <w:rsid w:val="00AE6583"/>
    <w:rsid w:val="00AE76C9"/>
    <w:rsid w:val="00AE7952"/>
    <w:rsid w:val="00AF04F8"/>
    <w:rsid w:val="00AF0750"/>
    <w:rsid w:val="00AF0A72"/>
    <w:rsid w:val="00AF20E0"/>
    <w:rsid w:val="00AF4D4A"/>
    <w:rsid w:val="00AF64B7"/>
    <w:rsid w:val="00B00884"/>
    <w:rsid w:val="00B0091D"/>
    <w:rsid w:val="00B011F0"/>
    <w:rsid w:val="00B0296F"/>
    <w:rsid w:val="00B02A59"/>
    <w:rsid w:val="00B02C88"/>
    <w:rsid w:val="00B03293"/>
    <w:rsid w:val="00B037B0"/>
    <w:rsid w:val="00B041C7"/>
    <w:rsid w:val="00B044AB"/>
    <w:rsid w:val="00B05904"/>
    <w:rsid w:val="00B05905"/>
    <w:rsid w:val="00B06E8E"/>
    <w:rsid w:val="00B104BE"/>
    <w:rsid w:val="00B10EA2"/>
    <w:rsid w:val="00B1145E"/>
    <w:rsid w:val="00B13538"/>
    <w:rsid w:val="00B16F7C"/>
    <w:rsid w:val="00B172AB"/>
    <w:rsid w:val="00B2101C"/>
    <w:rsid w:val="00B21758"/>
    <w:rsid w:val="00B2208A"/>
    <w:rsid w:val="00B22251"/>
    <w:rsid w:val="00B23CBD"/>
    <w:rsid w:val="00B23E4C"/>
    <w:rsid w:val="00B2509D"/>
    <w:rsid w:val="00B26684"/>
    <w:rsid w:val="00B26F03"/>
    <w:rsid w:val="00B27515"/>
    <w:rsid w:val="00B33A66"/>
    <w:rsid w:val="00B344D7"/>
    <w:rsid w:val="00B36465"/>
    <w:rsid w:val="00B365D0"/>
    <w:rsid w:val="00B3691E"/>
    <w:rsid w:val="00B3739E"/>
    <w:rsid w:val="00B3773C"/>
    <w:rsid w:val="00B37823"/>
    <w:rsid w:val="00B40FD8"/>
    <w:rsid w:val="00B422B0"/>
    <w:rsid w:val="00B42637"/>
    <w:rsid w:val="00B43CAE"/>
    <w:rsid w:val="00B445D1"/>
    <w:rsid w:val="00B45143"/>
    <w:rsid w:val="00B453BA"/>
    <w:rsid w:val="00B45599"/>
    <w:rsid w:val="00B46CCE"/>
    <w:rsid w:val="00B472D5"/>
    <w:rsid w:val="00B47AC1"/>
    <w:rsid w:val="00B504B0"/>
    <w:rsid w:val="00B50658"/>
    <w:rsid w:val="00B50918"/>
    <w:rsid w:val="00B51BC5"/>
    <w:rsid w:val="00B52E39"/>
    <w:rsid w:val="00B54FDF"/>
    <w:rsid w:val="00B55458"/>
    <w:rsid w:val="00B55B53"/>
    <w:rsid w:val="00B56539"/>
    <w:rsid w:val="00B61B15"/>
    <w:rsid w:val="00B62E57"/>
    <w:rsid w:val="00B64290"/>
    <w:rsid w:val="00B642BA"/>
    <w:rsid w:val="00B645E5"/>
    <w:rsid w:val="00B658F9"/>
    <w:rsid w:val="00B65A35"/>
    <w:rsid w:val="00B66178"/>
    <w:rsid w:val="00B66B1D"/>
    <w:rsid w:val="00B701E6"/>
    <w:rsid w:val="00B70930"/>
    <w:rsid w:val="00B718A5"/>
    <w:rsid w:val="00B725D0"/>
    <w:rsid w:val="00B73342"/>
    <w:rsid w:val="00B73CE0"/>
    <w:rsid w:val="00B73E7E"/>
    <w:rsid w:val="00B7415F"/>
    <w:rsid w:val="00B74C3B"/>
    <w:rsid w:val="00B74DE2"/>
    <w:rsid w:val="00B75B41"/>
    <w:rsid w:val="00B775A9"/>
    <w:rsid w:val="00B80754"/>
    <w:rsid w:val="00B819F6"/>
    <w:rsid w:val="00B81E92"/>
    <w:rsid w:val="00B85902"/>
    <w:rsid w:val="00B868F5"/>
    <w:rsid w:val="00B911AB"/>
    <w:rsid w:val="00B91619"/>
    <w:rsid w:val="00B92B29"/>
    <w:rsid w:val="00B93013"/>
    <w:rsid w:val="00B94F61"/>
    <w:rsid w:val="00B95572"/>
    <w:rsid w:val="00B95AB7"/>
    <w:rsid w:val="00B97A77"/>
    <w:rsid w:val="00BA009C"/>
    <w:rsid w:val="00BA00A2"/>
    <w:rsid w:val="00BA021B"/>
    <w:rsid w:val="00BA06D4"/>
    <w:rsid w:val="00BA1AB1"/>
    <w:rsid w:val="00BA1B81"/>
    <w:rsid w:val="00BA3539"/>
    <w:rsid w:val="00BA37B3"/>
    <w:rsid w:val="00BA3B71"/>
    <w:rsid w:val="00BA3D87"/>
    <w:rsid w:val="00BA4C2D"/>
    <w:rsid w:val="00BA5312"/>
    <w:rsid w:val="00BA5BBD"/>
    <w:rsid w:val="00BB0460"/>
    <w:rsid w:val="00BB05B9"/>
    <w:rsid w:val="00BB0FB4"/>
    <w:rsid w:val="00BB1431"/>
    <w:rsid w:val="00BB3A49"/>
    <w:rsid w:val="00BB4836"/>
    <w:rsid w:val="00BB4EE7"/>
    <w:rsid w:val="00BC4C7C"/>
    <w:rsid w:val="00BC638A"/>
    <w:rsid w:val="00BC7D26"/>
    <w:rsid w:val="00BD0155"/>
    <w:rsid w:val="00BD1A4A"/>
    <w:rsid w:val="00BD2EF7"/>
    <w:rsid w:val="00BD3366"/>
    <w:rsid w:val="00BD34A5"/>
    <w:rsid w:val="00BD5F46"/>
    <w:rsid w:val="00BD7B94"/>
    <w:rsid w:val="00BE0AE9"/>
    <w:rsid w:val="00BE10B3"/>
    <w:rsid w:val="00BE1472"/>
    <w:rsid w:val="00BE2ADE"/>
    <w:rsid w:val="00BE3874"/>
    <w:rsid w:val="00BE3D0C"/>
    <w:rsid w:val="00BE5D16"/>
    <w:rsid w:val="00BE63AE"/>
    <w:rsid w:val="00BE6E07"/>
    <w:rsid w:val="00BE7002"/>
    <w:rsid w:val="00BE7418"/>
    <w:rsid w:val="00BF062E"/>
    <w:rsid w:val="00BF0E72"/>
    <w:rsid w:val="00BF0F4C"/>
    <w:rsid w:val="00BF1ED8"/>
    <w:rsid w:val="00BF2893"/>
    <w:rsid w:val="00BF2AFC"/>
    <w:rsid w:val="00BF398A"/>
    <w:rsid w:val="00BF44FA"/>
    <w:rsid w:val="00BF4F42"/>
    <w:rsid w:val="00BF518B"/>
    <w:rsid w:val="00BF5655"/>
    <w:rsid w:val="00BF5972"/>
    <w:rsid w:val="00BF6386"/>
    <w:rsid w:val="00BF78AB"/>
    <w:rsid w:val="00C00F91"/>
    <w:rsid w:val="00C0132E"/>
    <w:rsid w:val="00C023F6"/>
    <w:rsid w:val="00C02969"/>
    <w:rsid w:val="00C02A8C"/>
    <w:rsid w:val="00C036CB"/>
    <w:rsid w:val="00C03C37"/>
    <w:rsid w:val="00C05BFC"/>
    <w:rsid w:val="00C07199"/>
    <w:rsid w:val="00C114DE"/>
    <w:rsid w:val="00C1255F"/>
    <w:rsid w:val="00C12579"/>
    <w:rsid w:val="00C133DA"/>
    <w:rsid w:val="00C1545E"/>
    <w:rsid w:val="00C157E6"/>
    <w:rsid w:val="00C159FB"/>
    <w:rsid w:val="00C1643B"/>
    <w:rsid w:val="00C17001"/>
    <w:rsid w:val="00C22ADB"/>
    <w:rsid w:val="00C231C4"/>
    <w:rsid w:val="00C24096"/>
    <w:rsid w:val="00C24112"/>
    <w:rsid w:val="00C24524"/>
    <w:rsid w:val="00C253D0"/>
    <w:rsid w:val="00C25FAD"/>
    <w:rsid w:val="00C3028B"/>
    <w:rsid w:val="00C302C5"/>
    <w:rsid w:val="00C30355"/>
    <w:rsid w:val="00C312F7"/>
    <w:rsid w:val="00C32793"/>
    <w:rsid w:val="00C32919"/>
    <w:rsid w:val="00C33D89"/>
    <w:rsid w:val="00C34120"/>
    <w:rsid w:val="00C368C1"/>
    <w:rsid w:val="00C369F8"/>
    <w:rsid w:val="00C36D3E"/>
    <w:rsid w:val="00C379A4"/>
    <w:rsid w:val="00C37AF8"/>
    <w:rsid w:val="00C403B1"/>
    <w:rsid w:val="00C409F5"/>
    <w:rsid w:val="00C4215E"/>
    <w:rsid w:val="00C4249B"/>
    <w:rsid w:val="00C43E54"/>
    <w:rsid w:val="00C4488B"/>
    <w:rsid w:val="00C44E54"/>
    <w:rsid w:val="00C44F2A"/>
    <w:rsid w:val="00C45653"/>
    <w:rsid w:val="00C464FB"/>
    <w:rsid w:val="00C46B55"/>
    <w:rsid w:val="00C46E5F"/>
    <w:rsid w:val="00C47B13"/>
    <w:rsid w:val="00C47D64"/>
    <w:rsid w:val="00C504C7"/>
    <w:rsid w:val="00C515D7"/>
    <w:rsid w:val="00C52276"/>
    <w:rsid w:val="00C52535"/>
    <w:rsid w:val="00C52DAB"/>
    <w:rsid w:val="00C532D6"/>
    <w:rsid w:val="00C533FD"/>
    <w:rsid w:val="00C544FA"/>
    <w:rsid w:val="00C562B5"/>
    <w:rsid w:val="00C56930"/>
    <w:rsid w:val="00C60B87"/>
    <w:rsid w:val="00C60C00"/>
    <w:rsid w:val="00C61341"/>
    <w:rsid w:val="00C62B1A"/>
    <w:rsid w:val="00C62BA0"/>
    <w:rsid w:val="00C64AE8"/>
    <w:rsid w:val="00C64D5F"/>
    <w:rsid w:val="00C658E7"/>
    <w:rsid w:val="00C65950"/>
    <w:rsid w:val="00C659F5"/>
    <w:rsid w:val="00C65F83"/>
    <w:rsid w:val="00C677E1"/>
    <w:rsid w:val="00C702F0"/>
    <w:rsid w:val="00C70C29"/>
    <w:rsid w:val="00C70D25"/>
    <w:rsid w:val="00C72017"/>
    <w:rsid w:val="00C75812"/>
    <w:rsid w:val="00C768BE"/>
    <w:rsid w:val="00C76B7E"/>
    <w:rsid w:val="00C76DED"/>
    <w:rsid w:val="00C811B7"/>
    <w:rsid w:val="00C83A2F"/>
    <w:rsid w:val="00C841A3"/>
    <w:rsid w:val="00C869D0"/>
    <w:rsid w:val="00C8711A"/>
    <w:rsid w:val="00C8774C"/>
    <w:rsid w:val="00C87C76"/>
    <w:rsid w:val="00C87DB7"/>
    <w:rsid w:val="00C903F5"/>
    <w:rsid w:val="00C909C6"/>
    <w:rsid w:val="00C91F53"/>
    <w:rsid w:val="00C94E72"/>
    <w:rsid w:val="00CA30FA"/>
    <w:rsid w:val="00CA5CAA"/>
    <w:rsid w:val="00CA6659"/>
    <w:rsid w:val="00CA6912"/>
    <w:rsid w:val="00CA7149"/>
    <w:rsid w:val="00CA7931"/>
    <w:rsid w:val="00CA7B71"/>
    <w:rsid w:val="00CB0D8B"/>
    <w:rsid w:val="00CB0F79"/>
    <w:rsid w:val="00CB1818"/>
    <w:rsid w:val="00CB21CA"/>
    <w:rsid w:val="00CB285E"/>
    <w:rsid w:val="00CB3A4F"/>
    <w:rsid w:val="00CB427D"/>
    <w:rsid w:val="00CB4EC7"/>
    <w:rsid w:val="00CB77B8"/>
    <w:rsid w:val="00CC0552"/>
    <w:rsid w:val="00CC2F30"/>
    <w:rsid w:val="00CC3F15"/>
    <w:rsid w:val="00CC40B4"/>
    <w:rsid w:val="00CC486C"/>
    <w:rsid w:val="00CC705B"/>
    <w:rsid w:val="00CC77B5"/>
    <w:rsid w:val="00CD0D26"/>
    <w:rsid w:val="00CD1044"/>
    <w:rsid w:val="00CD23F1"/>
    <w:rsid w:val="00CD476B"/>
    <w:rsid w:val="00CD4863"/>
    <w:rsid w:val="00CD7060"/>
    <w:rsid w:val="00CD70C5"/>
    <w:rsid w:val="00CD7DFB"/>
    <w:rsid w:val="00CD7F38"/>
    <w:rsid w:val="00CE0639"/>
    <w:rsid w:val="00CE2801"/>
    <w:rsid w:val="00CE3A71"/>
    <w:rsid w:val="00CE7F2D"/>
    <w:rsid w:val="00CF06A1"/>
    <w:rsid w:val="00CF1E59"/>
    <w:rsid w:val="00CF41B7"/>
    <w:rsid w:val="00CF6E54"/>
    <w:rsid w:val="00CF796B"/>
    <w:rsid w:val="00D009C6"/>
    <w:rsid w:val="00D027D2"/>
    <w:rsid w:val="00D0545D"/>
    <w:rsid w:val="00D05540"/>
    <w:rsid w:val="00D06146"/>
    <w:rsid w:val="00D12908"/>
    <w:rsid w:val="00D13B15"/>
    <w:rsid w:val="00D14EAC"/>
    <w:rsid w:val="00D157AF"/>
    <w:rsid w:val="00D1763C"/>
    <w:rsid w:val="00D20C97"/>
    <w:rsid w:val="00D21692"/>
    <w:rsid w:val="00D228A8"/>
    <w:rsid w:val="00D2324E"/>
    <w:rsid w:val="00D23450"/>
    <w:rsid w:val="00D25891"/>
    <w:rsid w:val="00D25C86"/>
    <w:rsid w:val="00D2630E"/>
    <w:rsid w:val="00D268CA"/>
    <w:rsid w:val="00D26C23"/>
    <w:rsid w:val="00D26C92"/>
    <w:rsid w:val="00D304D0"/>
    <w:rsid w:val="00D308E0"/>
    <w:rsid w:val="00D30D05"/>
    <w:rsid w:val="00D3193C"/>
    <w:rsid w:val="00D31AA3"/>
    <w:rsid w:val="00D3468D"/>
    <w:rsid w:val="00D351C9"/>
    <w:rsid w:val="00D35BA2"/>
    <w:rsid w:val="00D35E0F"/>
    <w:rsid w:val="00D36F53"/>
    <w:rsid w:val="00D37640"/>
    <w:rsid w:val="00D37EE0"/>
    <w:rsid w:val="00D37F41"/>
    <w:rsid w:val="00D40183"/>
    <w:rsid w:val="00D40C9C"/>
    <w:rsid w:val="00D43C2E"/>
    <w:rsid w:val="00D43F7E"/>
    <w:rsid w:val="00D44B3B"/>
    <w:rsid w:val="00D450C2"/>
    <w:rsid w:val="00D466C5"/>
    <w:rsid w:val="00D46732"/>
    <w:rsid w:val="00D46F78"/>
    <w:rsid w:val="00D474B0"/>
    <w:rsid w:val="00D500B4"/>
    <w:rsid w:val="00D518CE"/>
    <w:rsid w:val="00D51EB2"/>
    <w:rsid w:val="00D528CB"/>
    <w:rsid w:val="00D531E8"/>
    <w:rsid w:val="00D548EF"/>
    <w:rsid w:val="00D5494E"/>
    <w:rsid w:val="00D564D8"/>
    <w:rsid w:val="00D568F5"/>
    <w:rsid w:val="00D57316"/>
    <w:rsid w:val="00D60D00"/>
    <w:rsid w:val="00D60DC7"/>
    <w:rsid w:val="00D60DF3"/>
    <w:rsid w:val="00D60EC5"/>
    <w:rsid w:val="00D63E36"/>
    <w:rsid w:val="00D63FB4"/>
    <w:rsid w:val="00D64149"/>
    <w:rsid w:val="00D64611"/>
    <w:rsid w:val="00D64F22"/>
    <w:rsid w:val="00D65BA2"/>
    <w:rsid w:val="00D7009B"/>
    <w:rsid w:val="00D70339"/>
    <w:rsid w:val="00D72D71"/>
    <w:rsid w:val="00D73232"/>
    <w:rsid w:val="00D74995"/>
    <w:rsid w:val="00D75EBB"/>
    <w:rsid w:val="00D764EF"/>
    <w:rsid w:val="00D76980"/>
    <w:rsid w:val="00D777EA"/>
    <w:rsid w:val="00D77FBC"/>
    <w:rsid w:val="00D81026"/>
    <w:rsid w:val="00D81E06"/>
    <w:rsid w:val="00D8672E"/>
    <w:rsid w:val="00D91319"/>
    <w:rsid w:val="00D919AC"/>
    <w:rsid w:val="00D9205F"/>
    <w:rsid w:val="00D937BC"/>
    <w:rsid w:val="00D93FF8"/>
    <w:rsid w:val="00D943E8"/>
    <w:rsid w:val="00D94E77"/>
    <w:rsid w:val="00D94EC0"/>
    <w:rsid w:val="00D9556B"/>
    <w:rsid w:val="00D95D39"/>
    <w:rsid w:val="00D96562"/>
    <w:rsid w:val="00D9693C"/>
    <w:rsid w:val="00D9700A"/>
    <w:rsid w:val="00D9725B"/>
    <w:rsid w:val="00D97463"/>
    <w:rsid w:val="00DA08E3"/>
    <w:rsid w:val="00DA20F4"/>
    <w:rsid w:val="00DA2E02"/>
    <w:rsid w:val="00DA4A64"/>
    <w:rsid w:val="00DA6234"/>
    <w:rsid w:val="00DB06E4"/>
    <w:rsid w:val="00DB0CF9"/>
    <w:rsid w:val="00DB471B"/>
    <w:rsid w:val="00DB52E1"/>
    <w:rsid w:val="00DB57BD"/>
    <w:rsid w:val="00DB66A7"/>
    <w:rsid w:val="00DB75F3"/>
    <w:rsid w:val="00DB7DFA"/>
    <w:rsid w:val="00DC2E1A"/>
    <w:rsid w:val="00DC44CF"/>
    <w:rsid w:val="00DC4B60"/>
    <w:rsid w:val="00DC4C86"/>
    <w:rsid w:val="00DC61C5"/>
    <w:rsid w:val="00DC6A18"/>
    <w:rsid w:val="00DC7CDF"/>
    <w:rsid w:val="00DD4C59"/>
    <w:rsid w:val="00DD4E7F"/>
    <w:rsid w:val="00DD6464"/>
    <w:rsid w:val="00DD66B3"/>
    <w:rsid w:val="00DD670F"/>
    <w:rsid w:val="00DD790A"/>
    <w:rsid w:val="00DE14DD"/>
    <w:rsid w:val="00DE2876"/>
    <w:rsid w:val="00DE3192"/>
    <w:rsid w:val="00DE3A45"/>
    <w:rsid w:val="00DE3C2B"/>
    <w:rsid w:val="00DE3DEA"/>
    <w:rsid w:val="00DE444E"/>
    <w:rsid w:val="00DE45BA"/>
    <w:rsid w:val="00DE5DAE"/>
    <w:rsid w:val="00DE64E9"/>
    <w:rsid w:val="00DE6CC0"/>
    <w:rsid w:val="00DE7CCC"/>
    <w:rsid w:val="00DF0603"/>
    <w:rsid w:val="00DF1671"/>
    <w:rsid w:val="00DF171F"/>
    <w:rsid w:val="00DF2819"/>
    <w:rsid w:val="00DF3068"/>
    <w:rsid w:val="00DF422C"/>
    <w:rsid w:val="00DF4BB5"/>
    <w:rsid w:val="00DF50DC"/>
    <w:rsid w:val="00DF670A"/>
    <w:rsid w:val="00DF7E36"/>
    <w:rsid w:val="00E004FB"/>
    <w:rsid w:val="00E01C08"/>
    <w:rsid w:val="00E0329F"/>
    <w:rsid w:val="00E04560"/>
    <w:rsid w:val="00E045B7"/>
    <w:rsid w:val="00E04729"/>
    <w:rsid w:val="00E0650E"/>
    <w:rsid w:val="00E072E6"/>
    <w:rsid w:val="00E07E92"/>
    <w:rsid w:val="00E101E2"/>
    <w:rsid w:val="00E12CF3"/>
    <w:rsid w:val="00E133F8"/>
    <w:rsid w:val="00E148BE"/>
    <w:rsid w:val="00E1703B"/>
    <w:rsid w:val="00E20081"/>
    <w:rsid w:val="00E2110D"/>
    <w:rsid w:val="00E21664"/>
    <w:rsid w:val="00E216EF"/>
    <w:rsid w:val="00E2262A"/>
    <w:rsid w:val="00E24C62"/>
    <w:rsid w:val="00E25E7F"/>
    <w:rsid w:val="00E2624D"/>
    <w:rsid w:val="00E267B9"/>
    <w:rsid w:val="00E27E34"/>
    <w:rsid w:val="00E3167D"/>
    <w:rsid w:val="00E31E3C"/>
    <w:rsid w:val="00E3224C"/>
    <w:rsid w:val="00E324AA"/>
    <w:rsid w:val="00E33FF8"/>
    <w:rsid w:val="00E354CC"/>
    <w:rsid w:val="00E35CC1"/>
    <w:rsid w:val="00E35FFB"/>
    <w:rsid w:val="00E361DE"/>
    <w:rsid w:val="00E366D3"/>
    <w:rsid w:val="00E3678D"/>
    <w:rsid w:val="00E37088"/>
    <w:rsid w:val="00E41236"/>
    <w:rsid w:val="00E42198"/>
    <w:rsid w:val="00E429F6"/>
    <w:rsid w:val="00E43291"/>
    <w:rsid w:val="00E43D67"/>
    <w:rsid w:val="00E4440A"/>
    <w:rsid w:val="00E44763"/>
    <w:rsid w:val="00E44D66"/>
    <w:rsid w:val="00E4575C"/>
    <w:rsid w:val="00E45856"/>
    <w:rsid w:val="00E45BE8"/>
    <w:rsid w:val="00E519D2"/>
    <w:rsid w:val="00E520A8"/>
    <w:rsid w:val="00E53698"/>
    <w:rsid w:val="00E556DD"/>
    <w:rsid w:val="00E56875"/>
    <w:rsid w:val="00E56F63"/>
    <w:rsid w:val="00E6030E"/>
    <w:rsid w:val="00E609DD"/>
    <w:rsid w:val="00E610CA"/>
    <w:rsid w:val="00E6227E"/>
    <w:rsid w:val="00E66A04"/>
    <w:rsid w:val="00E66C79"/>
    <w:rsid w:val="00E67397"/>
    <w:rsid w:val="00E678C0"/>
    <w:rsid w:val="00E67ACA"/>
    <w:rsid w:val="00E70D24"/>
    <w:rsid w:val="00E718FC"/>
    <w:rsid w:val="00E724CF"/>
    <w:rsid w:val="00E74014"/>
    <w:rsid w:val="00E74B5D"/>
    <w:rsid w:val="00E75A47"/>
    <w:rsid w:val="00E75B41"/>
    <w:rsid w:val="00E763C8"/>
    <w:rsid w:val="00E80B08"/>
    <w:rsid w:val="00E81037"/>
    <w:rsid w:val="00E81B64"/>
    <w:rsid w:val="00E82C07"/>
    <w:rsid w:val="00E8361C"/>
    <w:rsid w:val="00E84D29"/>
    <w:rsid w:val="00E84E8F"/>
    <w:rsid w:val="00E86B4C"/>
    <w:rsid w:val="00E9020D"/>
    <w:rsid w:val="00E90DB0"/>
    <w:rsid w:val="00E912AB"/>
    <w:rsid w:val="00E91B27"/>
    <w:rsid w:val="00E925CB"/>
    <w:rsid w:val="00E927E3"/>
    <w:rsid w:val="00E9681C"/>
    <w:rsid w:val="00E968D0"/>
    <w:rsid w:val="00E96A96"/>
    <w:rsid w:val="00E978B5"/>
    <w:rsid w:val="00E97E23"/>
    <w:rsid w:val="00EA0986"/>
    <w:rsid w:val="00EA0E1B"/>
    <w:rsid w:val="00EA2275"/>
    <w:rsid w:val="00EA468A"/>
    <w:rsid w:val="00EA4FED"/>
    <w:rsid w:val="00EA5280"/>
    <w:rsid w:val="00EA6615"/>
    <w:rsid w:val="00EA6964"/>
    <w:rsid w:val="00EB0606"/>
    <w:rsid w:val="00EB2B59"/>
    <w:rsid w:val="00EB32EC"/>
    <w:rsid w:val="00EB38B3"/>
    <w:rsid w:val="00EB3BCA"/>
    <w:rsid w:val="00EB3E79"/>
    <w:rsid w:val="00EB43AA"/>
    <w:rsid w:val="00EB465A"/>
    <w:rsid w:val="00EB51E7"/>
    <w:rsid w:val="00EB5360"/>
    <w:rsid w:val="00EB5A42"/>
    <w:rsid w:val="00EB69C6"/>
    <w:rsid w:val="00EB6D68"/>
    <w:rsid w:val="00EB79AB"/>
    <w:rsid w:val="00EC0593"/>
    <w:rsid w:val="00EC06FD"/>
    <w:rsid w:val="00EC070A"/>
    <w:rsid w:val="00EC1301"/>
    <w:rsid w:val="00EC1E4C"/>
    <w:rsid w:val="00EC2040"/>
    <w:rsid w:val="00EC2461"/>
    <w:rsid w:val="00EC2ADA"/>
    <w:rsid w:val="00EC4AB6"/>
    <w:rsid w:val="00EC6EF3"/>
    <w:rsid w:val="00EC71C8"/>
    <w:rsid w:val="00EC7A2C"/>
    <w:rsid w:val="00EC7ABA"/>
    <w:rsid w:val="00EC7EAB"/>
    <w:rsid w:val="00ED0F2A"/>
    <w:rsid w:val="00ED16EE"/>
    <w:rsid w:val="00ED24FD"/>
    <w:rsid w:val="00ED267F"/>
    <w:rsid w:val="00ED31C2"/>
    <w:rsid w:val="00ED4B46"/>
    <w:rsid w:val="00ED5B0E"/>
    <w:rsid w:val="00ED6138"/>
    <w:rsid w:val="00ED7B11"/>
    <w:rsid w:val="00ED7BC4"/>
    <w:rsid w:val="00EE1285"/>
    <w:rsid w:val="00EE364D"/>
    <w:rsid w:val="00EE59E8"/>
    <w:rsid w:val="00EE66B1"/>
    <w:rsid w:val="00EE7695"/>
    <w:rsid w:val="00EE7CDB"/>
    <w:rsid w:val="00EF070C"/>
    <w:rsid w:val="00EF196E"/>
    <w:rsid w:val="00EF2092"/>
    <w:rsid w:val="00EF29ED"/>
    <w:rsid w:val="00EF335E"/>
    <w:rsid w:val="00EF3458"/>
    <w:rsid w:val="00EF3F24"/>
    <w:rsid w:val="00EF78AA"/>
    <w:rsid w:val="00F02227"/>
    <w:rsid w:val="00F052C0"/>
    <w:rsid w:val="00F066A0"/>
    <w:rsid w:val="00F0764A"/>
    <w:rsid w:val="00F07A5E"/>
    <w:rsid w:val="00F07CD8"/>
    <w:rsid w:val="00F07D4F"/>
    <w:rsid w:val="00F104EC"/>
    <w:rsid w:val="00F1177E"/>
    <w:rsid w:val="00F11BDC"/>
    <w:rsid w:val="00F11D1F"/>
    <w:rsid w:val="00F13026"/>
    <w:rsid w:val="00F136D8"/>
    <w:rsid w:val="00F13FA1"/>
    <w:rsid w:val="00F145FF"/>
    <w:rsid w:val="00F165BB"/>
    <w:rsid w:val="00F16FF7"/>
    <w:rsid w:val="00F20563"/>
    <w:rsid w:val="00F21CEB"/>
    <w:rsid w:val="00F2273E"/>
    <w:rsid w:val="00F23277"/>
    <w:rsid w:val="00F232E5"/>
    <w:rsid w:val="00F25386"/>
    <w:rsid w:val="00F25D26"/>
    <w:rsid w:val="00F261D4"/>
    <w:rsid w:val="00F301E0"/>
    <w:rsid w:val="00F32483"/>
    <w:rsid w:val="00F33F30"/>
    <w:rsid w:val="00F34058"/>
    <w:rsid w:val="00F34BFD"/>
    <w:rsid w:val="00F34D6B"/>
    <w:rsid w:val="00F35803"/>
    <w:rsid w:val="00F359C7"/>
    <w:rsid w:val="00F36199"/>
    <w:rsid w:val="00F369C1"/>
    <w:rsid w:val="00F37643"/>
    <w:rsid w:val="00F37729"/>
    <w:rsid w:val="00F3781D"/>
    <w:rsid w:val="00F4018F"/>
    <w:rsid w:val="00F409FF"/>
    <w:rsid w:val="00F40FA1"/>
    <w:rsid w:val="00F424FE"/>
    <w:rsid w:val="00F43E74"/>
    <w:rsid w:val="00F44BFB"/>
    <w:rsid w:val="00F45B51"/>
    <w:rsid w:val="00F45BFE"/>
    <w:rsid w:val="00F4742E"/>
    <w:rsid w:val="00F51FD5"/>
    <w:rsid w:val="00F52421"/>
    <w:rsid w:val="00F52C31"/>
    <w:rsid w:val="00F531E0"/>
    <w:rsid w:val="00F549F0"/>
    <w:rsid w:val="00F55566"/>
    <w:rsid w:val="00F557DA"/>
    <w:rsid w:val="00F56016"/>
    <w:rsid w:val="00F56132"/>
    <w:rsid w:val="00F567E0"/>
    <w:rsid w:val="00F5720D"/>
    <w:rsid w:val="00F6036A"/>
    <w:rsid w:val="00F609E9"/>
    <w:rsid w:val="00F60AFE"/>
    <w:rsid w:val="00F60BEE"/>
    <w:rsid w:val="00F61130"/>
    <w:rsid w:val="00F634AC"/>
    <w:rsid w:val="00F634DC"/>
    <w:rsid w:val="00F64F8D"/>
    <w:rsid w:val="00F657A1"/>
    <w:rsid w:val="00F65A0A"/>
    <w:rsid w:val="00F7049A"/>
    <w:rsid w:val="00F70B88"/>
    <w:rsid w:val="00F71148"/>
    <w:rsid w:val="00F71AF1"/>
    <w:rsid w:val="00F71D0D"/>
    <w:rsid w:val="00F72580"/>
    <w:rsid w:val="00F745B5"/>
    <w:rsid w:val="00F74B73"/>
    <w:rsid w:val="00F75107"/>
    <w:rsid w:val="00F757FC"/>
    <w:rsid w:val="00F771DB"/>
    <w:rsid w:val="00F80140"/>
    <w:rsid w:val="00F80ACE"/>
    <w:rsid w:val="00F80D2C"/>
    <w:rsid w:val="00F82E70"/>
    <w:rsid w:val="00F83AD3"/>
    <w:rsid w:val="00F86052"/>
    <w:rsid w:val="00F90247"/>
    <w:rsid w:val="00F929C5"/>
    <w:rsid w:val="00F93E59"/>
    <w:rsid w:val="00F94BCF"/>
    <w:rsid w:val="00F95065"/>
    <w:rsid w:val="00F95A68"/>
    <w:rsid w:val="00F95D2B"/>
    <w:rsid w:val="00F9673D"/>
    <w:rsid w:val="00F97109"/>
    <w:rsid w:val="00F973D1"/>
    <w:rsid w:val="00F97E03"/>
    <w:rsid w:val="00FA0DE6"/>
    <w:rsid w:val="00FA1652"/>
    <w:rsid w:val="00FA21B8"/>
    <w:rsid w:val="00FA2C98"/>
    <w:rsid w:val="00FA2E0C"/>
    <w:rsid w:val="00FA36C2"/>
    <w:rsid w:val="00FA5A3A"/>
    <w:rsid w:val="00FA5B36"/>
    <w:rsid w:val="00FB03E3"/>
    <w:rsid w:val="00FB0404"/>
    <w:rsid w:val="00FB1405"/>
    <w:rsid w:val="00FB1598"/>
    <w:rsid w:val="00FB2603"/>
    <w:rsid w:val="00FB6E00"/>
    <w:rsid w:val="00FB6E86"/>
    <w:rsid w:val="00FB7647"/>
    <w:rsid w:val="00FB78AB"/>
    <w:rsid w:val="00FB7BCE"/>
    <w:rsid w:val="00FC096D"/>
    <w:rsid w:val="00FC1B23"/>
    <w:rsid w:val="00FC307B"/>
    <w:rsid w:val="00FC3B78"/>
    <w:rsid w:val="00FC3E55"/>
    <w:rsid w:val="00FC5506"/>
    <w:rsid w:val="00FC599C"/>
    <w:rsid w:val="00FC67A1"/>
    <w:rsid w:val="00FC72AC"/>
    <w:rsid w:val="00FC7864"/>
    <w:rsid w:val="00FC7A58"/>
    <w:rsid w:val="00FC7AFA"/>
    <w:rsid w:val="00FD1447"/>
    <w:rsid w:val="00FD2378"/>
    <w:rsid w:val="00FD2AEF"/>
    <w:rsid w:val="00FD2B42"/>
    <w:rsid w:val="00FD35A9"/>
    <w:rsid w:val="00FD7775"/>
    <w:rsid w:val="00FE01A1"/>
    <w:rsid w:val="00FE138F"/>
    <w:rsid w:val="00FE17AB"/>
    <w:rsid w:val="00FE1B54"/>
    <w:rsid w:val="00FE3BB8"/>
    <w:rsid w:val="00FE3C66"/>
    <w:rsid w:val="00FE4F74"/>
    <w:rsid w:val="00FE51C5"/>
    <w:rsid w:val="00FE570E"/>
    <w:rsid w:val="00FE59D7"/>
    <w:rsid w:val="00FE60F2"/>
    <w:rsid w:val="00FE6B78"/>
    <w:rsid w:val="00FE6FB8"/>
    <w:rsid w:val="00FF1769"/>
    <w:rsid w:val="00FF1B72"/>
    <w:rsid w:val="00FF2C1E"/>
    <w:rsid w:val="00FF4BB1"/>
    <w:rsid w:val="00FF5802"/>
    <w:rsid w:val="00FF62C3"/>
    <w:rsid w:val="00FF669E"/>
    <w:rsid w:val="00FF7313"/>
    <w:rsid w:val="00FF7BB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67197"/>
  <w15:docId w15:val="{78D0A203-9F7B-4F6F-96C5-8CFAC30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27B"/>
    <w:pPr>
      <w:spacing w:line="240" w:lineRule="auto"/>
      <w:jc w:val="both"/>
    </w:pPr>
    <w:rPr>
      <w:rFonts w:ascii="Tahoma" w:hAnsi="Tahoma" w:cs="Tahoma"/>
      <w:lang w:val="el-GR"/>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0762C9"/>
    <w:pPr>
      <w:numPr>
        <w:numId w:val="5"/>
      </w:numPr>
      <w:outlineLvl w:val="0"/>
    </w:pPr>
    <w:rPr>
      <w:b/>
      <w:bCs/>
    </w:rPr>
  </w:style>
  <w:style w:type="paragraph" w:styleId="2">
    <w:name w:val="heading 2"/>
    <w:aliases w:val="P2"/>
    <w:basedOn w:val="1"/>
    <w:next w:val="a"/>
    <w:link w:val="2Char"/>
    <w:unhideWhenUsed/>
    <w:qFormat/>
    <w:rsid w:val="00135DD1"/>
    <w:pPr>
      <w:numPr>
        <w:numId w:val="1"/>
      </w:numPr>
      <w:outlineLvl w:val="1"/>
    </w:pPr>
  </w:style>
  <w:style w:type="paragraph" w:styleId="3">
    <w:name w:val="heading 3"/>
    <w:aliases w:val="P3"/>
    <w:basedOn w:val="a"/>
    <w:next w:val="a"/>
    <w:link w:val="3Char"/>
    <w:unhideWhenUsed/>
    <w:qFormat/>
    <w:rsid w:val="00956DE4"/>
    <w:pPr>
      <w:keepNext/>
      <w:numPr>
        <w:ilvl w:val="2"/>
        <w:numId w:val="5"/>
      </w:numPr>
      <w:suppressAutoHyphens/>
      <w:spacing w:before="240" w:after="60"/>
      <w:ind w:left="720"/>
      <w:outlineLvl w:val="2"/>
    </w:pPr>
    <w:rPr>
      <w:b/>
      <w:bCs/>
    </w:rPr>
  </w:style>
  <w:style w:type="paragraph" w:styleId="4">
    <w:name w:val="heading 4"/>
    <w:aliases w:val="P4"/>
    <w:basedOn w:val="a"/>
    <w:next w:val="a"/>
    <w:link w:val="4Char"/>
    <w:unhideWhenUsed/>
    <w:qFormat/>
    <w:rsid w:val="0012444E"/>
    <w:pPr>
      <w:numPr>
        <w:ilvl w:val="3"/>
        <w:numId w:val="5"/>
      </w:numPr>
      <w:ind w:left="6816"/>
      <w:outlineLvl w:val="3"/>
    </w:pPr>
    <w:rPr>
      <w:b/>
      <w:bCs/>
    </w:rPr>
  </w:style>
  <w:style w:type="paragraph" w:styleId="5">
    <w:name w:val="heading 5"/>
    <w:aliases w:val="P5,H5,H51,h5,H52,H511,H53,H512,H521,H5111,H54,H513,H55,H514,H56,H515,H522,H5112,H531,H5121,H541,H5131,H551,H5141,H57,H516,H523,H5113,H532,H5122,H542,H5132,H552,H5142,H58,H517,H524,H5114,H533,H5123,H543,H5133,H553,H5143,H59,H518,H525,H5115"/>
    <w:basedOn w:val="4"/>
    <w:next w:val="a"/>
    <w:link w:val="5Char"/>
    <w:unhideWhenUsed/>
    <w:qFormat/>
    <w:rsid w:val="00135DD1"/>
    <w:pPr>
      <w:numPr>
        <w:numId w:val="1"/>
      </w:numPr>
      <w:outlineLvl w:val="4"/>
    </w:pPr>
  </w:style>
  <w:style w:type="paragraph" w:styleId="6">
    <w:name w:val="heading 6"/>
    <w:aliases w:val="P6"/>
    <w:basedOn w:val="5"/>
    <w:next w:val="a"/>
    <w:link w:val="6Char"/>
    <w:unhideWhenUsed/>
    <w:qFormat/>
    <w:rsid w:val="003C7AA2"/>
    <w:pPr>
      <w:numPr>
        <w:ilvl w:val="4"/>
      </w:numPr>
      <w:outlineLvl w:val="5"/>
    </w:pPr>
    <w:rPr>
      <w:lang w:val="en-US"/>
    </w:rPr>
  </w:style>
  <w:style w:type="paragraph" w:styleId="7">
    <w:name w:val="heading 7"/>
    <w:aliases w:val="P7,Επικεφαλίδα 7 Char Char,Επικεφαλίδα 7 Char Char Char,Επικεφαλίδα 7 Char Char + Justified,Heading 7 Char Char,Heading 7 Char Char Char,Heading 7 Char1,Heading 7 Char Char1 Char,Heading 7 Char Char1 Char Char Char Char Char Ch"/>
    <w:basedOn w:val="6"/>
    <w:next w:val="a"/>
    <w:link w:val="7Char"/>
    <w:unhideWhenUsed/>
    <w:qFormat/>
    <w:rsid w:val="003C7AA2"/>
    <w:pPr>
      <w:numPr>
        <w:ilvl w:val="5"/>
      </w:numPr>
      <w:outlineLvl w:val="6"/>
    </w:pPr>
  </w:style>
  <w:style w:type="paragraph" w:styleId="8">
    <w:name w:val="heading 8"/>
    <w:basedOn w:val="a"/>
    <w:next w:val="a"/>
    <w:link w:val="8Char"/>
    <w:qFormat/>
    <w:rsid w:val="0086087F"/>
    <w:pPr>
      <w:tabs>
        <w:tab w:val="num" w:pos="1797"/>
        <w:tab w:val="left" w:pos="3119"/>
      </w:tabs>
      <w:spacing w:before="120" w:after="60"/>
      <w:ind w:left="1797" w:hanging="1440"/>
      <w:outlineLvl w:val="7"/>
    </w:pPr>
    <w:rPr>
      <w:rFonts w:eastAsia="Times New Roman" w:cs="Times New Roman"/>
      <w:sz w:val="18"/>
      <w:szCs w:val="20"/>
      <w:u w:val="single"/>
    </w:rPr>
  </w:style>
  <w:style w:type="paragraph" w:styleId="9">
    <w:name w:val="heading 9"/>
    <w:aliases w:val="AC&amp;E_1,App Heading"/>
    <w:basedOn w:val="a"/>
    <w:next w:val="a"/>
    <w:link w:val="9Char"/>
    <w:qFormat/>
    <w:rsid w:val="0086087F"/>
    <w:pPr>
      <w:tabs>
        <w:tab w:val="num" w:pos="1941"/>
        <w:tab w:val="left" w:pos="3119"/>
      </w:tabs>
      <w:spacing w:before="60" w:after="60"/>
      <w:ind w:left="1941" w:hanging="1584"/>
      <w:jc w:val="left"/>
      <w:outlineLvl w:val="8"/>
    </w:pPr>
    <w:rPr>
      <w:rFonts w:eastAsia="Times New Roman" w:cs="Times New Roman"/>
      <w:sz w:val="18"/>
      <w:szCs w:val="20"/>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Kommentar,Bullet List,FooterText,numbered,Paragraphe de liste1,lp1,Diligence Check,Bullet2,Bullet21,bl1,Bullet22,Bullet23,Bullet211,Bullet24,Bullet25,Bullet26,Bullet27,bl11,Bullet212,Bullet28,bl12,Bullet213,Bullet29,bl13,Bullet214,bl14"/>
    <w:basedOn w:val="a"/>
    <w:link w:val="Char"/>
    <w:uiPriority w:val="34"/>
    <w:qFormat/>
    <w:rsid w:val="000762C9"/>
    <w:pPr>
      <w:ind w:left="720"/>
      <w:contextualSpacing/>
    </w:p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135DD1"/>
    <w:rPr>
      <w:rFonts w:ascii="Tahoma" w:hAnsi="Tahoma" w:cs="Tahoma"/>
      <w:b/>
      <w:bCs/>
      <w:lang w:val="el-GR"/>
    </w:rPr>
  </w:style>
  <w:style w:type="paragraph" w:styleId="a4">
    <w:name w:val="Balloon Text"/>
    <w:basedOn w:val="a"/>
    <w:link w:val="Char1"/>
    <w:uiPriority w:val="99"/>
    <w:unhideWhenUsed/>
    <w:rsid w:val="000762C9"/>
    <w:pPr>
      <w:spacing w:after="0"/>
    </w:pPr>
    <w:rPr>
      <w:rFonts w:ascii="Segoe UI" w:hAnsi="Segoe UI" w:cs="Segoe UI"/>
      <w:sz w:val="18"/>
      <w:szCs w:val="18"/>
    </w:rPr>
  </w:style>
  <w:style w:type="character" w:customStyle="1" w:styleId="Char1">
    <w:name w:val="Κείμενο πλαισίου Char1"/>
    <w:basedOn w:val="a0"/>
    <w:link w:val="a4"/>
    <w:uiPriority w:val="99"/>
    <w:rsid w:val="000762C9"/>
    <w:rPr>
      <w:rFonts w:ascii="Segoe UI" w:hAnsi="Segoe UI" w:cs="Segoe UI"/>
      <w:sz w:val="18"/>
      <w:szCs w:val="18"/>
    </w:rPr>
  </w:style>
  <w:style w:type="character" w:customStyle="1" w:styleId="2Char">
    <w:name w:val="Επικεφαλίδα 2 Char"/>
    <w:aliases w:val="P2 Char"/>
    <w:basedOn w:val="a0"/>
    <w:link w:val="2"/>
    <w:rsid w:val="00135DD1"/>
    <w:rPr>
      <w:rFonts w:ascii="Tahoma" w:hAnsi="Tahoma" w:cs="Tahoma"/>
      <w:b/>
      <w:bCs/>
      <w:lang w:val="el-GR"/>
    </w:rPr>
  </w:style>
  <w:style w:type="character" w:customStyle="1" w:styleId="3Char">
    <w:name w:val="Επικεφαλίδα 3 Char"/>
    <w:aliases w:val="P3 Char"/>
    <w:basedOn w:val="a0"/>
    <w:link w:val="3"/>
    <w:rsid w:val="00956DE4"/>
    <w:rPr>
      <w:rFonts w:ascii="Tahoma" w:hAnsi="Tahoma" w:cs="Tahoma"/>
      <w:b/>
      <w:bCs/>
      <w:lang w:val="el-GR"/>
    </w:rPr>
  </w:style>
  <w:style w:type="character" w:customStyle="1" w:styleId="4Char">
    <w:name w:val="Επικεφαλίδα 4 Char"/>
    <w:aliases w:val="P4 Char"/>
    <w:basedOn w:val="a0"/>
    <w:link w:val="4"/>
    <w:rsid w:val="0012444E"/>
    <w:rPr>
      <w:rFonts w:ascii="Tahoma" w:hAnsi="Tahoma" w:cs="Tahoma"/>
      <w:b/>
      <w:bCs/>
      <w:lang w:val="el-GR"/>
    </w:rPr>
  </w:style>
  <w:style w:type="character" w:customStyle="1" w:styleId="5Char">
    <w:name w:val="Επικεφαλίδα 5 Char"/>
    <w:aliases w:val="P5 Char,H5 Char,H51 Char,h5 Char,H52 Char,H511 Char,H53 Char,H512 Char,H521 Char,H5111 Char,H54 Char,H513 Char,H55 Char,H514 Char,H56 Char,H515 Char,H522 Char,H5112 Char,H531 Char,H5121 Char,H541 Char,H5131 Char,H551 Char,H5141 Char"/>
    <w:basedOn w:val="a0"/>
    <w:link w:val="5"/>
    <w:rsid w:val="00135DD1"/>
    <w:rPr>
      <w:rFonts w:ascii="Tahoma" w:hAnsi="Tahoma" w:cs="Tahoma"/>
      <w:b/>
      <w:bCs/>
      <w:lang w:val="el-GR"/>
    </w:rPr>
  </w:style>
  <w:style w:type="character" w:customStyle="1" w:styleId="Char">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3"/>
    <w:uiPriority w:val="34"/>
    <w:qFormat/>
    <w:locked/>
    <w:rsid w:val="009A39E1"/>
    <w:rPr>
      <w:rFonts w:ascii="Tahoma" w:hAnsi="Tahoma" w:cs="Tahoma"/>
      <w:lang w:val="el-GR"/>
    </w:rPr>
  </w:style>
  <w:style w:type="table" w:styleId="a5">
    <w:name w:val="Table Grid"/>
    <w:basedOn w:val="a1"/>
    <w:uiPriority w:val="59"/>
    <w:rsid w:val="00746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Επικεφαλίδα 6 Char"/>
    <w:aliases w:val="P6 Char"/>
    <w:basedOn w:val="a0"/>
    <w:link w:val="6"/>
    <w:rsid w:val="003C7AA2"/>
    <w:rPr>
      <w:rFonts w:ascii="Tahoma" w:hAnsi="Tahoma" w:cs="Tahoma"/>
      <w:b/>
      <w:bCs/>
    </w:rPr>
  </w:style>
  <w:style w:type="character" w:styleId="a6">
    <w:name w:val="annotation reference"/>
    <w:basedOn w:val="a0"/>
    <w:unhideWhenUsed/>
    <w:qFormat/>
    <w:rsid w:val="00D35BA2"/>
    <w:rPr>
      <w:sz w:val="16"/>
      <w:szCs w:val="16"/>
    </w:rPr>
  </w:style>
  <w:style w:type="paragraph" w:styleId="a7">
    <w:name w:val="annotation text"/>
    <w:basedOn w:val="a"/>
    <w:link w:val="Char10"/>
    <w:uiPriority w:val="99"/>
    <w:unhideWhenUsed/>
    <w:qFormat/>
    <w:rsid w:val="00D35BA2"/>
    <w:rPr>
      <w:sz w:val="20"/>
      <w:szCs w:val="20"/>
    </w:rPr>
  </w:style>
  <w:style w:type="character" w:customStyle="1" w:styleId="Char10">
    <w:name w:val="Κείμενο σχολίου Char1"/>
    <w:basedOn w:val="a0"/>
    <w:link w:val="a7"/>
    <w:uiPriority w:val="99"/>
    <w:qFormat/>
    <w:rsid w:val="00D35BA2"/>
    <w:rPr>
      <w:rFonts w:ascii="Tahoma" w:hAnsi="Tahoma" w:cs="Tahoma"/>
      <w:sz w:val="20"/>
      <w:szCs w:val="20"/>
      <w:lang w:val="el-GR"/>
    </w:rPr>
  </w:style>
  <w:style w:type="paragraph" w:styleId="a8">
    <w:name w:val="annotation subject"/>
    <w:basedOn w:val="a7"/>
    <w:next w:val="a7"/>
    <w:link w:val="Char11"/>
    <w:uiPriority w:val="99"/>
    <w:unhideWhenUsed/>
    <w:rsid w:val="00D35BA2"/>
    <w:rPr>
      <w:b/>
      <w:bCs/>
    </w:rPr>
  </w:style>
  <w:style w:type="character" w:customStyle="1" w:styleId="Char11">
    <w:name w:val="Θέμα σχολίου Char1"/>
    <w:basedOn w:val="Char10"/>
    <w:link w:val="a8"/>
    <w:uiPriority w:val="99"/>
    <w:rsid w:val="00D35BA2"/>
    <w:rPr>
      <w:rFonts w:ascii="Tahoma" w:hAnsi="Tahoma" w:cs="Tahoma"/>
      <w:b/>
      <w:bCs/>
      <w:sz w:val="20"/>
      <w:szCs w:val="20"/>
      <w:lang w:val="el-GR"/>
    </w:rPr>
  </w:style>
  <w:style w:type="character" w:customStyle="1" w:styleId="ListParagraphChar1">
    <w:name w:val="List Paragraph Char1"/>
    <w:uiPriority w:val="34"/>
    <w:rsid w:val="00D26C92"/>
    <w:rPr>
      <w:rFonts w:ascii="Calibri" w:hAnsi="Calibri"/>
      <w:sz w:val="22"/>
      <w:szCs w:val="22"/>
      <w:lang w:val="el-GR" w:eastAsia="en-US" w:bidi="ar-SA"/>
    </w:rPr>
  </w:style>
  <w:style w:type="character" w:styleId="-">
    <w:name w:val="Hyperlink"/>
    <w:uiPriority w:val="99"/>
    <w:rsid w:val="00594F9D"/>
    <w:rPr>
      <w:rFonts w:ascii="Tahoma" w:hAnsi="Tahoma"/>
      <w:color w:val="0000FF"/>
      <w:sz w:val="22"/>
      <w:u w:val="single"/>
    </w:rPr>
  </w:style>
  <w:style w:type="paragraph" w:customStyle="1" w:styleId="TabletextChar">
    <w:name w:val="Table text Char"/>
    <w:basedOn w:val="a"/>
    <w:link w:val="TabletextCharChar"/>
    <w:rsid w:val="00594F9D"/>
    <w:pPr>
      <w:widowControl w:val="0"/>
      <w:spacing w:after="120"/>
      <w:jc w:val="left"/>
    </w:pPr>
    <w:rPr>
      <w:rFonts w:eastAsia="Times New Roman" w:cs="Times New Roman"/>
      <w:sz w:val="20"/>
      <w:szCs w:val="20"/>
    </w:rPr>
  </w:style>
  <w:style w:type="character" w:customStyle="1" w:styleId="TabletextCharChar">
    <w:name w:val="Table text Char Char"/>
    <w:link w:val="TabletextChar"/>
    <w:rsid w:val="00594F9D"/>
    <w:rPr>
      <w:rFonts w:ascii="Tahoma" w:eastAsia="Times New Roman" w:hAnsi="Tahoma" w:cs="Times New Roman"/>
      <w:sz w:val="20"/>
      <w:szCs w:val="20"/>
      <w:lang w:val="el-GR"/>
    </w:rPr>
  </w:style>
  <w:style w:type="paragraph" w:customStyle="1" w:styleId="D1">
    <w:name w:val="D1"/>
    <w:basedOn w:val="1"/>
    <w:next w:val="a"/>
    <w:link w:val="D1Char"/>
    <w:qFormat/>
    <w:rsid w:val="005A40CA"/>
    <w:pPr>
      <w:keepNext/>
      <w:pageBreakBefore/>
      <w:numPr>
        <w:numId w:val="0"/>
      </w:numPr>
      <w:pBdr>
        <w:top w:val="none" w:sz="0" w:space="0" w:color="000000"/>
        <w:left w:val="none" w:sz="0" w:space="0" w:color="000000"/>
        <w:bottom w:val="single" w:sz="18" w:space="1" w:color="000080"/>
        <w:right w:val="none" w:sz="0" w:space="0" w:color="000000"/>
      </w:pBdr>
      <w:suppressAutoHyphens/>
      <w:spacing w:before="320"/>
      <w:ind w:left="360" w:hanging="360"/>
    </w:pPr>
    <w:rPr>
      <w:color w:val="002060"/>
    </w:rPr>
  </w:style>
  <w:style w:type="character" w:customStyle="1" w:styleId="7Char">
    <w:name w:val="Επικεφαλίδα 7 Char"/>
    <w:aliases w:val="P7 Char,Επικεφαλίδα 7 Char Char Char1,Επικεφαλίδα 7 Char Char Char Char,Επικεφαλίδα 7 Char Char + Justified Char,Heading 7 Char Char Char1,Heading 7 Char Char Char Char,Heading 7 Char1 Char,Heading 7 Char Char1 Char Char"/>
    <w:basedOn w:val="a0"/>
    <w:link w:val="7"/>
    <w:rsid w:val="003C7AA2"/>
    <w:rPr>
      <w:rFonts w:ascii="Tahoma" w:hAnsi="Tahoma" w:cs="Tahoma"/>
      <w:b/>
      <w:bCs/>
    </w:rPr>
  </w:style>
  <w:style w:type="character" w:customStyle="1" w:styleId="D1Char">
    <w:name w:val="D1 Char"/>
    <w:basedOn w:val="1Char"/>
    <w:link w:val="D1"/>
    <w:rsid w:val="005A40CA"/>
    <w:rPr>
      <w:rFonts w:ascii="Tahoma" w:hAnsi="Tahoma" w:cs="Tahoma"/>
      <w:b/>
      <w:bCs/>
      <w:color w:val="002060"/>
      <w:lang w:val="el-GR"/>
    </w:rPr>
  </w:style>
  <w:style w:type="character" w:customStyle="1" w:styleId="8Char">
    <w:name w:val="Επικεφαλίδα 8 Char"/>
    <w:basedOn w:val="a0"/>
    <w:link w:val="8"/>
    <w:uiPriority w:val="9"/>
    <w:rsid w:val="0086087F"/>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
    <w:basedOn w:val="a0"/>
    <w:link w:val="9"/>
    <w:uiPriority w:val="9"/>
    <w:rsid w:val="0086087F"/>
    <w:rPr>
      <w:rFonts w:ascii="Tahoma" w:eastAsia="Times New Roman" w:hAnsi="Tahoma" w:cs="Times New Roman"/>
      <w:sz w:val="18"/>
      <w:szCs w:val="20"/>
      <w:u w:val="single"/>
      <w:lang w:val="el-GR"/>
    </w:rPr>
  </w:style>
  <w:style w:type="character" w:customStyle="1" w:styleId="WW8Num1z0">
    <w:name w:val="WW8Num1z0"/>
    <w:rsid w:val="0086087F"/>
  </w:style>
  <w:style w:type="character" w:customStyle="1" w:styleId="WW8Num1z1">
    <w:name w:val="WW8Num1z1"/>
    <w:rsid w:val="0086087F"/>
  </w:style>
  <w:style w:type="character" w:customStyle="1" w:styleId="WW8Num1z2">
    <w:name w:val="WW8Num1z2"/>
    <w:rsid w:val="0086087F"/>
  </w:style>
  <w:style w:type="character" w:customStyle="1" w:styleId="WW8Num1z3">
    <w:name w:val="WW8Num1z3"/>
    <w:rsid w:val="0086087F"/>
  </w:style>
  <w:style w:type="character" w:customStyle="1" w:styleId="WW8Num1z4">
    <w:name w:val="WW8Num1z4"/>
    <w:rsid w:val="0086087F"/>
    <w:rPr>
      <w:rFonts w:ascii="Arial" w:hAnsi="Arial" w:cs="Times New Roman"/>
      <w:b w:val="0"/>
      <w:i w:val="0"/>
      <w:sz w:val="20"/>
      <w:szCs w:val="20"/>
    </w:rPr>
  </w:style>
  <w:style w:type="character" w:customStyle="1" w:styleId="WW8Num1z5">
    <w:name w:val="WW8Num1z5"/>
    <w:rsid w:val="0086087F"/>
  </w:style>
  <w:style w:type="character" w:customStyle="1" w:styleId="WW8Num1z6">
    <w:name w:val="WW8Num1z6"/>
    <w:rsid w:val="0086087F"/>
  </w:style>
  <w:style w:type="character" w:customStyle="1" w:styleId="WW8Num1z7">
    <w:name w:val="WW8Num1z7"/>
    <w:rsid w:val="0086087F"/>
  </w:style>
  <w:style w:type="character" w:customStyle="1" w:styleId="WW8Num1z8">
    <w:name w:val="WW8Num1z8"/>
    <w:rsid w:val="0086087F"/>
  </w:style>
  <w:style w:type="character" w:customStyle="1" w:styleId="WW8Num2z0">
    <w:name w:val="WW8Num2z0"/>
    <w:rsid w:val="0086087F"/>
  </w:style>
  <w:style w:type="character" w:customStyle="1" w:styleId="WW8Num2z1">
    <w:name w:val="WW8Num2z1"/>
    <w:rsid w:val="0086087F"/>
  </w:style>
  <w:style w:type="character" w:customStyle="1" w:styleId="WW8Num2z2">
    <w:name w:val="WW8Num2z2"/>
    <w:rsid w:val="0086087F"/>
  </w:style>
  <w:style w:type="character" w:customStyle="1" w:styleId="WW8Num2z3">
    <w:name w:val="WW8Num2z3"/>
    <w:rsid w:val="0086087F"/>
  </w:style>
  <w:style w:type="character" w:customStyle="1" w:styleId="WW8Num2z4">
    <w:name w:val="WW8Num2z4"/>
    <w:rsid w:val="0086087F"/>
    <w:rPr>
      <w:rFonts w:ascii="Arial" w:hAnsi="Arial" w:cs="Times New Roman"/>
      <w:b w:val="0"/>
      <w:i w:val="0"/>
      <w:sz w:val="20"/>
      <w:szCs w:val="20"/>
    </w:rPr>
  </w:style>
  <w:style w:type="character" w:customStyle="1" w:styleId="WW8Num2z5">
    <w:name w:val="WW8Num2z5"/>
    <w:rsid w:val="0086087F"/>
  </w:style>
  <w:style w:type="character" w:customStyle="1" w:styleId="WW8Num2z6">
    <w:name w:val="WW8Num2z6"/>
    <w:rsid w:val="0086087F"/>
  </w:style>
  <w:style w:type="character" w:customStyle="1" w:styleId="WW8Num2z7">
    <w:name w:val="WW8Num2z7"/>
    <w:rsid w:val="0086087F"/>
  </w:style>
  <w:style w:type="character" w:customStyle="1" w:styleId="WW8Num2z8">
    <w:name w:val="WW8Num2z8"/>
    <w:rsid w:val="0086087F"/>
  </w:style>
  <w:style w:type="character" w:customStyle="1" w:styleId="WW8Num3z0">
    <w:name w:val="WW8Num3z0"/>
    <w:rsid w:val="0086087F"/>
    <w:rPr>
      <w:rFonts w:ascii="Symbol" w:hAnsi="Symbol" w:cs="Symbol"/>
      <w:lang w:val="el-GR"/>
    </w:rPr>
  </w:style>
  <w:style w:type="character" w:customStyle="1" w:styleId="WW8Num4z0">
    <w:name w:val="WW8Num4z0"/>
    <w:rsid w:val="0086087F"/>
    <w:rPr>
      <w:lang w:val="el-GR"/>
    </w:rPr>
  </w:style>
  <w:style w:type="character" w:customStyle="1" w:styleId="WW8Num5z0">
    <w:name w:val="WW8Num5z0"/>
    <w:rsid w:val="0086087F"/>
    <w:rPr>
      <w:rFonts w:ascii="Webdings" w:hAnsi="Webdings" w:cs="Webdings"/>
      <w:color w:val="333399"/>
      <w:sz w:val="16"/>
    </w:rPr>
  </w:style>
  <w:style w:type="character" w:customStyle="1" w:styleId="WW8Num6z0">
    <w:name w:val="WW8Num6z0"/>
    <w:rsid w:val="0086087F"/>
    <w:rPr>
      <w:rFonts w:ascii="Symbol" w:hAnsi="Symbol" w:cs="Symbol"/>
      <w:strike/>
      <w:color w:val="0070C0"/>
      <w:kern w:val="1"/>
      <w:position w:val="0"/>
      <w:sz w:val="24"/>
      <w:vertAlign w:val="baseline"/>
      <w:lang w:val="el-GR"/>
    </w:rPr>
  </w:style>
  <w:style w:type="character" w:customStyle="1" w:styleId="WW8Num7z0">
    <w:name w:val="WW8Num7z0"/>
    <w:rsid w:val="0086087F"/>
    <w:rPr>
      <w:rFonts w:ascii="Symbol" w:hAnsi="Symbol" w:cs="Symbol"/>
      <w:shd w:val="clear" w:color="auto" w:fill="C0C0C0"/>
      <w:lang w:val="el-GR"/>
    </w:rPr>
  </w:style>
  <w:style w:type="character" w:customStyle="1" w:styleId="WW8Num8z0">
    <w:name w:val="WW8Num8z0"/>
    <w:rsid w:val="0086087F"/>
    <w:rPr>
      <w:b/>
      <w:bCs/>
      <w:szCs w:val="22"/>
      <w:lang w:val="el-GR"/>
    </w:rPr>
  </w:style>
  <w:style w:type="character" w:customStyle="1" w:styleId="WW8Num8z1">
    <w:name w:val="WW8Num8z1"/>
    <w:rsid w:val="0086087F"/>
  </w:style>
  <w:style w:type="character" w:customStyle="1" w:styleId="WW8Num8z2">
    <w:name w:val="WW8Num8z2"/>
    <w:rsid w:val="0086087F"/>
  </w:style>
  <w:style w:type="character" w:customStyle="1" w:styleId="WW8Num8z3">
    <w:name w:val="WW8Num8z3"/>
    <w:rsid w:val="0086087F"/>
  </w:style>
  <w:style w:type="character" w:customStyle="1" w:styleId="WW8Num8z4">
    <w:name w:val="WW8Num8z4"/>
    <w:rsid w:val="0086087F"/>
  </w:style>
  <w:style w:type="character" w:customStyle="1" w:styleId="WW8Num8z5">
    <w:name w:val="WW8Num8z5"/>
    <w:rsid w:val="0086087F"/>
  </w:style>
  <w:style w:type="character" w:customStyle="1" w:styleId="WW8Num8z6">
    <w:name w:val="WW8Num8z6"/>
    <w:rsid w:val="0086087F"/>
  </w:style>
  <w:style w:type="character" w:customStyle="1" w:styleId="WW8Num8z7">
    <w:name w:val="WW8Num8z7"/>
    <w:rsid w:val="0086087F"/>
  </w:style>
  <w:style w:type="character" w:customStyle="1" w:styleId="WW8Num8z8">
    <w:name w:val="WW8Num8z8"/>
    <w:rsid w:val="0086087F"/>
  </w:style>
  <w:style w:type="character" w:customStyle="1" w:styleId="WW8Num9z0">
    <w:name w:val="WW8Num9z0"/>
    <w:rsid w:val="0086087F"/>
    <w:rPr>
      <w:b/>
      <w:bCs/>
      <w:szCs w:val="22"/>
      <w:lang w:val="el-GR"/>
    </w:rPr>
  </w:style>
  <w:style w:type="character" w:customStyle="1" w:styleId="WW8Num9z1">
    <w:name w:val="WW8Num9z1"/>
    <w:rsid w:val="0086087F"/>
    <w:rPr>
      <w:rFonts w:eastAsia="Calibri"/>
      <w:lang w:val="el-GR"/>
    </w:rPr>
  </w:style>
  <w:style w:type="character" w:customStyle="1" w:styleId="WW8Num9z2">
    <w:name w:val="WW8Num9z2"/>
    <w:rsid w:val="0086087F"/>
  </w:style>
  <w:style w:type="character" w:customStyle="1" w:styleId="WW8Num9z3">
    <w:name w:val="WW8Num9z3"/>
    <w:rsid w:val="0086087F"/>
  </w:style>
  <w:style w:type="character" w:customStyle="1" w:styleId="WW8Num9z4">
    <w:name w:val="WW8Num9z4"/>
    <w:rsid w:val="0086087F"/>
  </w:style>
  <w:style w:type="character" w:customStyle="1" w:styleId="WW8Num9z5">
    <w:name w:val="WW8Num9z5"/>
    <w:rsid w:val="0086087F"/>
  </w:style>
  <w:style w:type="character" w:customStyle="1" w:styleId="WW8Num9z6">
    <w:name w:val="WW8Num9z6"/>
    <w:rsid w:val="0086087F"/>
  </w:style>
  <w:style w:type="character" w:customStyle="1" w:styleId="WW8Num9z7">
    <w:name w:val="WW8Num9z7"/>
    <w:rsid w:val="0086087F"/>
  </w:style>
  <w:style w:type="character" w:customStyle="1" w:styleId="WW8Num9z8">
    <w:name w:val="WW8Num9z8"/>
    <w:rsid w:val="0086087F"/>
  </w:style>
  <w:style w:type="character" w:customStyle="1" w:styleId="WW8Num10z0">
    <w:name w:val="WW8Num10z0"/>
    <w:rsid w:val="0086087F"/>
    <w:rPr>
      <w:rFonts w:ascii="Symbol" w:hAnsi="Symbol" w:cs="OpenSymbol"/>
      <w:color w:val="5B9BD5"/>
    </w:rPr>
  </w:style>
  <w:style w:type="character" w:customStyle="1" w:styleId="WW8Num11z0">
    <w:name w:val="WW8Num11z0"/>
    <w:rsid w:val="0086087F"/>
    <w:rPr>
      <w:rFonts w:ascii="Angsana New" w:hAnsi="Angsana New" w:cs="Angsana New" w:hint="default"/>
      <w:color w:val="000000"/>
      <w:kern w:val="1"/>
      <w:szCs w:val="22"/>
      <w:shd w:val="clear" w:color="auto" w:fill="FFFFFF"/>
      <w:lang w:val="el-GR"/>
    </w:rPr>
  </w:style>
  <w:style w:type="character" w:customStyle="1" w:styleId="WW8Num7z1">
    <w:name w:val="WW8Num7z1"/>
    <w:rsid w:val="0086087F"/>
  </w:style>
  <w:style w:type="character" w:customStyle="1" w:styleId="WW8Num7z2">
    <w:name w:val="WW8Num7z2"/>
    <w:rsid w:val="0086087F"/>
  </w:style>
  <w:style w:type="character" w:customStyle="1" w:styleId="WW8Num7z3">
    <w:name w:val="WW8Num7z3"/>
    <w:rsid w:val="0086087F"/>
  </w:style>
  <w:style w:type="character" w:customStyle="1" w:styleId="WW8Num7z4">
    <w:name w:val="WW8Num7z4"/>
    <w:rsid w:val="0086087F"/>
  </w:style>
  <w:style w:type="character" w:customStyle="1" w:styleId="WW8Num7z5">
    <w:name w:val="WW8Num7z5"/>
    <w:rsid w:val="0086087F"/>
  </w:style>
  <w:style w:type="character" w:customStyle="1" w:styleId="WW8Num7z6">
    <w:name w:val="WW8Num7z6"/>
    <w:rsid w:val="0086087F"/>
  </w:style>
  <w:style w:type="character" w:customStyle="1" w:styleId="WW8Num7z7">
    <w:name w:val="WW8Num7z7"/>
    <w:rsid w:val="0086087F"/>
  </w:style>
  <w:style w:type="character" w:customStyle="1" w:styleId="WW8Num7z8">
    <w:name w:val="WW8Num7z8"/>
    <w:rsid w:val="0086087F"/>
  </w:style>
  <w:style w:type="character" w:customStyle="1" w:styleId="WW8Num10z1">
    <w:name w:val="WW8Num10z1"/>
    <w:rsid w:val="0086087F"/>
    <w:rPr>
      <w:rFonts w:ascii="Courier New" w:hAnsi="Courier New" w:cs="Courier New" w:hint="default"/>
    </w:rPr>
  </w:style>
  <w:style w:type="character" w:customStyle="1" w:styleId="WW8Num10z3">
    <w:name w:val="WW8Num10z3"/>
    <w:rsid w:val="0086087F"/>
    <w:rPr>
      <w:rFonts w:ascii="Symbol" w:hAnsi="Symbol" w:cs="Symbol" w:hint="default"/>
    </w:rPr>
  </w:style>
  <w:style w:type="character" w:customStyle="1" w:styleId="WW8Num11z1">
    <w:name w:val="WW8Num11z1"/>
    <w:rsid w:val="0086087F"/>
    <w:rPr>
      <w:rFonts w:ascii="Courier New" w:hAnsi="Courier New" w:cs="Courier New" w:hint="default"/>
    </w:rPr>
  </w:style>
  <w:style w:type="character" w:customStyle="1" w:styleId="WW8Num11z3">
    <w:name w:val="WW8Num11z3"/>
    <w:rsid w:val="0086087F"/>
    <w:rPr>
      <w:rFonts w:ascii="Symbol" w:hAnsi="Symbol" w:cs="Symbol" w:hint="default"/>
    </w:rPr>
  </w:style>
  <w:style w:type="character" w:customStyle="1" w:styleId="WW8Num12z0">
    <w:name w:val="WW8Num12z0"/>
    <w:rsid w:val="0086087F"/>
    <w:rPr>
      <w:rFonts w:ascii="Angsana New" w:hAnsi="Angsana New" w:cs="Angsana New" w:hint="default"/>
      <w:color w:val="000000"/>
      <w:kern w:val="1"/>
      <w:szCs w:val="22"/>
      <w:shd w:val="clear" w:color="auto" w:fill="FFFFFF"/>
      <w:lang w:val="el-GR"/>
    </w:rPr>
  </w:style>
  <w:style w:type="character" w:customStyle="1" w:styleId="WW8Num12z1">
    <w:name w:val="WW8Num12z1"/>
    <w:rsid w:val="0086087F"/>
    <w:rPr>
      <w:rFonts w:ascii="Courier New" w:hAnsi="Courier New" w:cs="Courier New" w:hint="default"/>
    </w:rPr>
  </w:style>
  <w:style w:type="character" w:customStyle="1" w:styleId="WW8Num12z2">
    <w:name w:val="WW8Num12z2"/>
    <w:rsid w:val="0086087F"/>
    <w:rPr>
      <w:rFonts w:ascii="Wingdings" w:hAnsi="Wingdings" w:cs="Wingdings" w:hint="default"/>
    </w:rPr>
  </w:style>
  <w:style w:type="character" w:customStyle="1" w:styleId="WW8Num12z3">
    <w:name w:val="WW8Num12z3"/>
    <w:rsid w:val="0086087F"/>
    <w:rPr>
      <w:rFonts w:ascii="Symbol" w:hAnsi="Symbol" w:cs="Symbol" w:hint="default"/>
    </w:rPr>
  </w:style>
  <w:style w:type="character" w:customStyle="1" w:styleId="10">
    <w:name w:val="Προεπιλεγμένη γραμματοσειρά1"/>
    <w:rsid w:val="0086087F"/>
  </w:style>
  <w:style w:type="character" w:customStyle="1" w:styleId="30">
    <w:name w:val="Προεπιλεγμένη γραμματοσειρά3"/>
    <w:rsid w:val="0086087F"/>
  </w:style>
  <w:style w:type="character" w:customStyle="1" w:styleId="WW-DefaultParagraphFont">
    <w:name w:val="WW-Default Paragraph Font"/>
    <w:rsid w:val="0086087F"/>
  </w:style>
  <w:style w:type="character" w:customStyle="1" w:styleId="WW8Num10z2">
    <w:name w:val="WW8Num10z2"/>
    <w:rsid w:val="0086087F"/>
  </w:style>
  <w:style w:type="character" w:customStyle="1" w:styleId="WW8Num10z4">
    <w:name w:val="WW8Num10z4"/>
    <w:rsid w:val="0086087F"/>
  </w:style>
  <w:style w:type="character" w:customStyle="1" w:styleId="WW8Num10z5">
    <w:name w:val="WW8Num10z5"/>
    <w:rsid w:val="0086087F"/>
  </w:style>
  <w:style w:type="character" w:customStyle="1" w:styleId="WW8Num10z6">
    <w:name w:val="WW8Num10z6"/>
    <w:rsid w:val="0086087F"/>
  </w:style>
  <w:style w:type="character" w:customStyle="1" w:styleId="WW8Num10z7">
    <w:name w:val="WW8Num10z7"/>
    <w:rsid w:val="0086087F"/>
  </w:style>
  <w:style w:type="character" w:customStyle="1" w:styleId="WW8Num10z8">
    <w:name w:val="WW8Num10z8"/>
    <w:rsid w:val="0086087F"/>
  </w:style>
  <w:style w:type="character" w:customStyle="1" w:styleId="DefaultParagraphFont2">
    <w:name w:val="Default Paragraph Font2"/>
    <w:rsid w:val="0086087F"/>
  </w:style>
  <w:style w:type="character" w:customStyle="1" w:styleId="WW8Num11z2">
    <w:name w:val="WW8Num11z2"/>
    <w:rsid w:val="0086087F"/>
  </w:style>
  <w:style w:type="character" w:customStyle="1" w:styleId="WW8Num11z4">
    <w:name w:val="WW8Num11z4"/>
    <w:rsid w:val="0086087F"/>
  </w:style>
  <w:style w:type="character" w:customStyle="1" w:styleId="WW8Num11z5">
    <w:name w:val="WW8Num11z5"/>
    <w:rsid w:val="0086087F"/>
  </w:style>
  <w:style w:type="character" w:customStyle="1" w:styleId="WW8Num11z6">
    <w:name w:val="WW8Num11z6"/>
    <w:rsid w:val="0086087F"/>
  </w:style>
  <w:style w:type="character" w:customStyle="1" w:styleId="WW8Num11z7">
    <w:name w:val="WW8Num11z7"/>
    <w:rsid w:val="0086087F"/>
  </w:style>
  <w:style w:type="character" w:customStyle="1" w:styleId="WW8Num11z8">
    <w:name w:val="WW8Num11z8"/>
    <w:rsid w:val="0086087F"/>
  </w:style>
  <w:style w:type="character" w:customStyle="1" w:styleId="WW8Num12z4">
    <w:name w:val="WW8Num12z4"/>
    <w:rsid w:val="0086087F"/>
  </w:style>
  <w:style w:type="character" w:customStyle="1" w:styleId="WW8Num12z5">
    <w:name w:val="WW8Num12z5"/>
    <w:rsid w:val="0086087F"/>
  </w:style>
  <w:style w:type="character" w:customStyle="1" w:styleId="WW8Num12z6">
    <w:name w:val="WW8Num12z6"/>
    <w:rsid w:val="0086087F"/>
  </w:style>
  <w:style w:type="character" w:customStyle="1" w:styleId="WW8Num12z7">
    <w:name w:val="WW8Num12z7"/>
    <w:rsid w:val="0086087F"/>
  </w:style>
  <w:style w:type="character" w:customStyle="1" w:styleId="WW8Num12z8">
    <w:name w:val="WW8Num12z8"/>
    <w:rsid w:val="0086087F"/>
  </w:style>
  <w:style w:type="character" w:customStyle="1" w:styleId="WW8Num13z0">
    <w:name w:val="WW8Num13z0"/>
    <w:rsid w:val="0086087F"/>
    <w:rPr>
      <w:rFonts w:ascii="Symbol" w:hAnsi="Symbol" w:cs="OpenSymbol"/>
    </w:rPr>
  </w:style>
  <w:style w:type="character" w:customStyle="1" w:styleId="WW-DefaultParagraphFont1">
    <w:name w:val="WW-Default Paragraph Font1"/>
    <w:rsid w:val="0086087F"/>
  </w:style>
  <w:style w:type="character" w:customStyle="1" w:styleId="WW8Num13z1">
    <w:name w:val="WW8Num13z1"/>
    <w:rsid w:val="0086087F"/>
    <w:rPr>
      <w:rFonts w:eastAsia="Calibri"/>
      <w:lang w:val="el-GR"/>
    </w:rPr>
  </w:style>
  <w:style w:type="character" w:customStyle="1" w:styleId="WW8Num13z2">
    <w:name w:val="WW8Num13z2"/>
    <w:rsid w:val="0086087F"/>
  </w:style>
  <w:style w:type="character" w:customStyle="1" w:styleId="WW8Num13z3">
    <w:name w:val="WW8Num13z3"/>
    <w:rsid w:val="0086087F"/>
  </w:style>
  <w:style w:type="character" w:customStyle="1" w:styleId="WW8Num13z4">
    <w:name w:val="WW8Num13z4"/>
    <w:rsid w:val="0086087F"/>
  </w:style>
  <w:style w:type="character" w:customStyle="1" w:styleId="WW8Num13z5">
    <w:name w:val="WW8Num13z5"/>
    <w:rsid w:val="0086087F"/>
  </w:style>
  <w:style w:type="character" w:customStyle="1" w:styleId="WW8Num13z6">
    <w:name w:val="WW8Num13z6"/>
    <w:rsid w:val="0086087F"/>
  </w:style>
  <w:style w:type="character" w:customStyle="1" w:styleId="WW8Num13z7">
    <w:name w:val="WW8Num13z7"/>
    <w:rsid w:val="0086087F"/>
  </w:style>
  <w:style w:type="character" w:customStyle="1" w:styleId="WW8Num13z8">
    <w:name w:val="WW8Num13z8"/>
    <w:rsid w:val="0086087F"/>
  </w:style>
  <w:style w:type="character" w:customStyle="1" w:styleId="WW8Num14z0">
    <w:name w:val="WW8Num14z0"/>
    <w:rsid w:val="0086087F"/>
    <w:rPr>
      <w:rFonts w:ascii="Symbol" w:hAnsi="Symbol" w:cs="OpenSymbol"/>
    </w:rPr>
  </w:style>
  <w:style w:type="character" w:customStyle="1" w:styleId="WW8Num14z1">
    <w:name w:val="WW8Num14z1"/>
    <w:rsid w:val="0086087F"/>
  </w:style>
  <w:style w:type="character" w:customStyle="1" w:styleId="WW8Num14z2">
    <w:name w:val="WW8Num14z2"/>
    <w:rsid w:val="0086087F"/>
  </w:style>
  <w:style w:type="character" w:customStyle="1" w:styleId="WW8Num14z3">
    <w:name w:val="WW8Num14z3"/>
    <w:rsid w:val="0086087F"/>
  </w:style>
  <w:style w:type="character" w:customStyle="1" w:styleId="WW8Num14z4">
    <w:name w:val="WW8Num14z4"/>
    <w:rsid w:val="0086087F"/>
  </w:style>
  <w:style w:type="character" w:customStyle="1" w:styleId="WW8Num14z5">
    <w:name w:val="WW8Num14z5"/>
    <w:rsid w:val="0086087F"/>
  </w:style>
  <w:style w:type="character" w:customStyle="1" w:styleId="WW8Num14z6">
    <w:name w:val="WW8Num14z6"/>
    <w:rsid w:val="0086087F"/>
  </w:style>
  <w:style w:type="character" w:customStyle="1" w:styleId="WW8Num14z7">
    <w:name w:val="WW8Num14z7"/>
    <w:rsid w:val="0086087F"/>
  </w:style>
  <w:style w:type="character" w:customStyle="1" w:styleId="WW8Num14z8">
    <w:name w:val="WW8Num14z8"/>
    <w:rsid w:val="0086087F"/>
  </w:style>
  <w:style w:type="character" w:customStyle="1" w:styleId="WW8Num15z0">
    <w:name w:val="WW8Num15z0"/>
    <w:rsid w:val="0086087F"/>
  </w:style>
  <w:style w:type="character" w:customStyle="1" w:styleId="WW8Num15z1">
    <w:name w:val="WW8Num15z1"/>
    <w:rsid w:val="0086087F"/>
  </w:style>
  <w:style w:type="character" w:customStyle="1" w:styleId="WW8Num15z2">
    <w:name w:val="WW8Num15z2"/>
    <w:rsid w:val="0086087F"/>
  </w:style>
  <w:style w:type="character" w:customStyle="1" w:styleId="WW8Num15z3">
    <w:name w:val="WW8Num15z3"/>
    <w:rsid w:val="0086087F"/>
  </w:style>
  <w:style w:type="character" w:customStyle="1" w:styleId="WW8Num15z4">
    <w:name w:val="WW8Num15z4"/>
    <w:rsid w:val="0086087F"/>
  </w:style>
  <w:style w:type="character" w:customStyle="1" w:styleId="WW8Num15z5">
    <w:name w:val="WW8Num15z5"/>
    <w:rsid w:val="0086087F"/>
  </w:style>
  <w:style w:type="character" w:customStyle="1" w:styleId="WW8Num15z6">
    <w:name w:val="WW8Num15z6"/>
    <w:rsid w:val="0086087F"/>
  </w:style>
  <w:style w:type="character" w:customStyle="1" w:styleId="WW8Num15z7">
    <w:name w:val="WW8Num15z7"/>
    <w:rsid w:val="0086087F"/>
  </w:style>
  <w:style w:type="character" w:customStyle="1" w:styleId="WW8Num15z8">
    <w:name w:val="WW8Num15z8"/>
    <w:rsid w:val="0086087F"/>
  </w:style>
  <w:style w:type="character" w:customStyle="1" w:styleId="WW8Num16z0">
    <w:name w:val="WW8Num16z0"/>
    <w:rsid w:val="0086087F"/>
  </w:style>
  <w:style w:type="character" w:customStyle="1" w:styleId="WW8Num16z1">
    <w:name w:val="WW8Num16z1"/>
    <w:rsid w:val="0086087F"/>
  </w:style>
  <w:style w:type="character" w:customStyle="1" w:styleId="WW8Num16z2">
    <w:name w:val="WW8Num16z2"/>
    <w:rsid w:val="0086087F"/>
  </w:style>
  <w:style w:type="character" w:customStyle="1" w:styleId="WW8Num16z3">
    <w:name w:val="WW8Num16z3"/>
    <w:rsid w:val="0086087F"/>
  </w:style>
  <w:style w:type="character" w:customStyle="1" w:styleId="WW8Num16z4">
    <w:name w:val="WW8Num16z4"/>
    <w:rsid w:val="0086087F"/>
  </w:style>
  <w:style w:type="character" w:customStyle="1" w:styleId="WW8Num16z5">
    <w:name w:val="WW8Num16z5"/>
    <w:rsid w:val="0086087F"/>
  </w:style>
  <w:style w:type="character" w:customStyle="1" w:styleId="WW8Num16z6">
    <w:name w:val="WW8Num16z6"/>
    <w:rsid w:val="0086087F"/>
  </w:style>
  <w:style w:type="character" w:customStyle="1" w:styleId="WW8Num16z7">
    <w:name w:val="WW8Num16z7"/>
    <w:rsid w:val="0086087F"/>
  </w:style>
  <w:style w:type="character" w:customStyle="1" w:styleId="WW8Num16z8">
    <w:name w:val="WW8Num16z8"/>
    <w:rsid w:val="0086087F"/>
  </w:style>
  <w:style w:type="character" w:customStyle="1" w:styleId="WW-DefaultParagraphFont11">
    <w:name w:val="WW-Default Paragraph Font11"/>
    <w:rsid w:val="0086087F"/>
  </w:style>
  <w:style w:type="character" w:customStyle="1" w:styleId="WW-DefaultParagraphFont111">
    <w:name w:val="WW-Default Paragraph Font111"/>
    <w:rsid w:val="0086087F"/>
  </w:style>
  <w:style w:type="character" w:customStyle="1" w:styleId="WW-DefaultParagraphFont1111">
    <w:name w:val="WW-Default Paragraph Font1111"/>
    <w:rsid w:val="0086087F"/>
  </w:style>
  <w:style w:type="character" w:customStyle="1" w:styleId="WW-DefaultParagraphFont11111">
    <w:name w:val="WW-Default Paragraph Font11111"/>
    <w:rsid w:val="0086087F"/>
  </w:style>
  <w:style w:type="character" w:customStyle="1" w:styleId="WW-DefaultParagraphFont111111">
    <w:name w:val="WW-Default Paragraph Font111111"/>
    <w:rsid w:val="0086087F"/>
  </w:style>
  <w:style w:type="character" w:customStyle="1" w:styleId="WW8Num17z0">
    <w:name w:val="WW8Num17z0"/>
    <w:rsid w:val="0086087F"/>
  </w:style>
  <w:style w:type="character" w:customStyle="1" w:styleId="WW8Num17z1">
    <w:name w:val="WW8Num17z1"/>
    <w:rsid w:val="0086087F"/>
  </w:style>
  <w:style w:type="character" w:customStyle="1" w:styleId="WW8Num17z2">
    <w:name w:val="WW8Num17z2"/>
    <w:rsid w:val="0086087F"/>
  </w:style>
  <w:style w:type="character" w:customStyle="1" w:styleId="WW8Num17z3">
    <w:name w:val="WW8Num17z3"/>
    <w:rsid w:val="0086087F"/>
  </w:style>
  <w:style w:type="character" w:customStyle="1" w:styleId="WW8Num17z4">
    <w:name w:val="WW8Num17z4"/>
    <w:rsid w:val="0086087F"/>
  </w:style>
  <w:style w:type="character" w:customStyle="1" w:styleId="WW8Num17z5">
    <w:name w:val="WW8Num17z5"/>
    <w:rsid w:val="0086087F"/>
  </w:style>
  <w:style w:type="character" w:customStyle="1" w:styleId="WW8Num17z6">
    <w:name w:val="WW8Num17z6"/>
    <w:rsid w:val="0086087F"/>
  </w:style>
  <w:style w:type="character" w:customStyle="1" w:styleId="WW8Num17z7">
    <w:name w:val="WW8Num17z7"/>
    <w:rsid w:val="0086087F"/>
  </w:style>
  <w:style w:type="character" w:customStyle="1" w:styleId="WW8Num17z8">
    <w:name w:val="WW8Num17z8"/>
    <w:rsid w:val="0086087F"/>
  </w:style>
  <w:style w:type="character" w:customStyle="1" w:styleId="WW8Num18z0">
    <w:name w:val="WW8Num18z0"/>
    <w:rsid w:val="0086087F"/>
  </w:style>
  <w:style w:type="character" w:customStyle="1" w:styleId="WW8Num18z1">
    <w:name w:val="WW8Num18z1"/>
    <w:rsid w:val="0086087F"/>
  </w:style>
  <w:style w:type="character" w:customStyle="1" w:styleId="WW8Num18z2">
    <w:name w:val="WW8Num18z2"/>
    <w:rsid w:val="0086087F"/>
  </w:style>
  <w:style w:type="character" w:customStyle="1" w:styleId="WW8Num18z3">
    <w:name w:val="WW8Num18z3"/>
    <w:rsid w:val="0086087F"/>
  </w:style>
  <w:style w:type="character" w:customStyle="1" w:styleId="WW8Num18z4">
    <w:name w:val="WW8Num18z4"/>
    <w:rsid w:val="0086087F"/>
  </w:style>
  <w:style w:type="character" w:customStyle="1" w:styleId="WW8Num18z5">
    <w:name w:val="WW8Num18z5"/>
    <w:rsid w:val="0086087F"/>
  </w:style>
  <w:style w:type="character" w:customStyle="1" w:styleId="WW8Num18z6">
    <w:name w:val="WW8Num18z6"/>
    <w:rsid w:val="0086087F"/>
  </w:style>
  <w:style w:type="character" w:customStyle="1" w:styleId="WW8Num18z7">
    <w:name w:val="WW8Num18z7"/>
    <w:rsid w:val="0086087F"/>
  </w:style>
  <w:style w:type="character" w:customStyle="1" w:styleId="WW8Num18z8">
    <w:name w:val="WW8Num18z8"/>
    <w:rsid w:val="0086087F"/>
  </w:style>
  <w:style w:type="character" w:customStyle="1" w:styleId="WW8Num3z1">
    <w:name w:val="WW8Num3z1"/>
    <w:rsid w:val="0086087F"/>
  </w:style>
  <w:style w:type="character" w:customStyle="1" w:styleId="WW8Num3z2">
    <w:name w:val="WW8Num3z2"/>
    <w:rsid w:val="0086087F"/>
  </w:style>
  <w:style w:type="character" w:customStyle="1" w:styleId="WW8Num3z3">
    <w:name w:val="WW8Num3z3"/>
    <w:rsid w:val="0086087F"/>
  </w:style>
  <w:style w:type="character" w:customStyle="1" w:styleId="WW8Num3z4">
    <w:name w:val="WW8Num3z4"/>
    <w:rsid w:val="0086087F"/>
    <w:rPr>
      <w:rFonts w:ascii="Arial" w:hAnsi="Arial" w:cs="Times New Roman"/>
      <w:b w:val="0"/>
      <w:i w:val="0"/>
      <w:sz w:val="20"/>
      <w:szCs w:val="20"/>
    </w:rPr>
  </w:style>
  <w:style w:type="character" w:customStyle="1" w:styleId="WW8Num3z5">
    <w:name w:val="WW8Num3z5"/>
    <w:rsid w:val="0086087F"/>
  </w:style>
  <w:style w:type="character" w:customStyle="1" w:styleId="WW8Num3z6">
    <w:name w:val="WW8Num3z6"/>
    <w:rsid w:val="0086087F"/>
  </w:style>
  <w:style w:type="character" w:customStyle="1" w:styleId="WW8Num3z7">
    <w:name w:val="WW8Num3z7"/>
    <w:rsid w:val="0086087F"/>
  </w:style>
  <w:style w:type="character" w:customStyle="1" w:styleId="WW8Num3z8">
    <w:name w:val="WW8Num3z8"/>
    <w:rsid w:val="0086087F"/>
  </w:style>
  <w:style w:type="character" w:customStyle="1" w:styleId="WW-DefaultParagraphFont1111111">
    <w:name w:val="WW-Default Paragraph Font1111111"/>
    <w:rsid w:val="0086087F"/>
  </w:style>
  <w:style w:type="character" w:customStyle="1" w:styleId="WW-DefaultParagraphFont11111111">
    <w:name w:val="WW-Default Paragraph Font11111111"/>
    <w:rsid w:val="0086087F"/>
  </w:style>
  <w:style w:type="character" w:customStyle="1" w:styleId="WW-DefaultParagraphFont111111111">
    <w:name w:val="WW-Default Paragraph Font111111111"/>
    <w:rsid w:val="0086087F"/>
  </w:style>
  <w:style w:type="character" w:customStyle="1" w:styleId="WW-DefaultParagraphFont1111111111">
    <w:name w:val="WW-Default Paragraph Font1111111111"/>
    <w:rsid w:val="0086087F"/>
  </w:style>
  <w:style w:type="character" w:customStyle="1" w:styleId="20">
    <w:name w:val="Προεπιλεγμένη γραμματοσειρά2"/>
    <w:rsid w:val="0086087F"/>
  </w:style>
  <w:style w:type="character" w:customStyle="1" w:styleId="WW8Num19z0">
    <w:name w:val="WW8Num19z0"/>
    <w:rsid w:val="0086087F"/>
    <w:rPr>
      <w:rFonts w:ascii="Calibri" w:hAnsi="Calibri" w:cs="Calibri"/>
    </w:rPr>
  </w:style>
  <w:style w:type="character" w:customStyle="1" w:styleId="WW8Num19z1">
    <w:name w:val="WW8Num19z1"/>
    <w:rsid w:val="0086087F"/>
  </w:style>
  <w:style w:type="character" w:customStyle="1" w:styleId="WW8Num20z0">
    <w:name w:val="WW8Num20z0"/>
    <w:rsid w:val="0086087F"/>
    <w:rPr>
      <w:rFonts w:ascii="Calibri" w:eastAsia="Calibri" w:hAnsi="Calibri" w:cs="Times New Roman"/>
    </w:rPr>
  </w:style>
  <w:style w:type="character" w:customStyle="1" w:styleId="WW8Num20z1">
    <w:name w:val="WW8Num20z1"/>
    <w:rsid w:val="0086087F"/>
    <w:rPr>
      <w:rFonts w:ascii="Courier New" w:hAnsi="Courier New" w:cs="Courier New"/>
    </w:rPr>
  </w:style>
  <w:style w:type="character" w:customStyle="1" w:styleId="WW8Num20z2">
    <w:name w:val="WW8Num20z2"/>
    <w:rsid w:val="0086087F"/>
    <w:rPr>
      <w:rFonts w:ascii="Wingdings" w:hAnsi="Wingdings" w:cs="Wingdings"/>
    </w:rPr>
  </w:style>
  <w:style w:type="character" w:customStyle="1" w:styleId="WW8Num20z3">
    <w:name w:val="WW8Num20z3"/>
    <w:rsid w:val="0086087F"/>
    <w:rPr>
      <w:rFonts w:ascii="Symbol" w:hAnsi="Symbol" w:cs="Symbol"/>
    </w:rPr>
  </w:style>
  <w:style w:type="character" w:customStyle="1" w:styleId="WW-DefaultParagraphFont11111111111">
    <w:name w:val="WW-Default Paragraph Font11111111111"/>
    <w:rsid w:val="0086087F"/>
  </w:style>
  <w:style w:type="character" w:customStyle="1" w:styleId="WW8Num19z2">
    <w:name w:val="WW8Num19z2"/>
    <w:rsid w:val="0086087F"/>
  </w:style>
  <w:style w:type="character" w:customStyle="1" w:styleId="WW8Num19z3">
    <w:name w:val="WW8Num19z3"/>
    <w:rsid w:val="0086087F"/>
  </w:style>
  <w:style w:type="character" w:customStyle="1" w:styleId="WW8Num19z4">
    <w:name w:val="WW8Num19z4"/>
    <w:rsid w:val="0086087F"/>
  </w:style>
  <w:style w:type="character" w:customStyle="1" w:styleId="WW8Num19z5">
    <w:name w:val="WW8Num19z5"/>
    <w:rsid w:val="0086087F"/>
  </w:style>
  <w:style w:type="character" w:customStyle="1" w:styleId="WW8Num19z6">
    <w:name w:val="WW8Num19z6"/>
    <w:rsid w:val="0086087F"/>
  </w:style>
  <w:style w:type="character" w:customStyle="1" w:styleId="WW8Num19z7">
    <w:name w:val="WW8Num19z7"/>
    <w:rsid w:val="0086087F"/>
  </w:style>
  <w:style w:type="character" w:customStyle="1" w:styleId="WW8Num19z8">
    <w:name w:val="WW8Num19z8"/>
    <w:rsid w:val="0086087F"/>
  </w:style>
  <w:style w:type="character" w:customStyle="1" w:styleId="WW8Num20z4">
    <w:name w:val="WW8Num20z4"/>
    <w:rsid w:val="0086087F"/>
  </w:style>
  <w:style w:type="character" w:customStyle="1" w:styleId="WW8Num20z5">
    <w:name w:val="WW8Num20z5"/>
    <w:rsid w:val="0086087F"/>
  </w:style>
  <w:style w:type="character" w:customStyle="1" w:styleId="WW8Num20z6">
    <w:name w:val="WW8Num20z6"/>
    <w:rsid w:val="0086087F"/>
  </w:style>
  <w:style w:type="character" w:customStyle="1" w:styleId="WW8Num20z7">
    <w:name w:val="WW8Num20z7"/>
    <w:rsid w:val="0086087F"/>
  </w:style>
  <w:style w:type="character" w:customStyle="1" w:styleId="WW8Num20z8">
    <w:name w:val="WW8Num20z8"/>
    <w:rsid w:val="0086087F"/>
  </w:style>
  <w:style w:type="character" w:customStyle="1" w:styleId="WW-DefaultParagraphFont111111111111">
    <w:name w:val="WW-Default Paragraph Font111111111111"/>
    <w:rsid w:val="0086087F"/>
  </w:style>
  <w:style w:type="character" w:customStyle="1" w:styleId="WW-DefaultParagraphFont1111111111111">
    <w:name w:val="WW-Default Paragraph Font1111111111111"/>
    <w:rsid w:val="0086087F"/>
  </w:style>
  <w:style w:type="character" w:customStyle="1" w:styleId="WW8Num21z0">
    <w:name w:val="WW8Num21z0"/>
    <w:rsid w:val="0086087F"/>
    <w:rPr>
      <w:rFonts w:ascii="Calibri" w:eastAsia="Times New Roman" w:hAnsi="Calibri" w:cs="Calibri"/>
    </w:rPr>
  </w:style>
  <w:style w:type="character" w:customStyle="1" w:styleId="WW8Num21z1">
    <w:name w:val="WW8Num21z1"/>
    <w:rsid w:val="0086087F"/>
    <w:rPr>
      <w:rFonts w:ascii="Courier New" w:hAnsi="Courier New" w:cs="Courier New"/>
    </w:rPr>
  </w:style>
  <w:style w:type="character" w:customStyle="1" w:styleId="WW8Num21z2">
    <w:name w:val="WW8Num21z2"/>
    <w:rsid w:val="0086087F"/>
    <w:rPr>
      <w:rFonts w:ascii="Wingdings" w:hAnsi="Wingdings" w:cs="Wingdings"/>
    </w:rPr>
  </w:style>
  <w:style w:type="character" w:customStyle="1" w:styleId="WW8Num21z3">
    <w:name w:val="WW8Num21z3"/>
    <w:rsid w:val="0086087F"/>
    <w:rPr>
      <w:rFonts w:ascii="Symbol" w:hAnsi="Symbol" w:cs="Symbol"/>
    </w:rPr>
  </w:style>
  <w:style w:type="character" w:customStyle="1" w:styleId="WW8Num22z0">
    <w:name w:val="WW8Num22z0"/>
    <w:rsid w:val="0086087F"/>
    <w:rPr>
      <w:rFonts w:ascii="Symbol" w:hAnsi="Symbol" w:cs="Symbol"/>
    </w:rPr>
  </w:style>
  <w:style w:type="character" w:customStyle="1" w:styleId="WW8Num22z1">
    <w:name w:val="WW8Num22z1"/>
    <w:rsid w:val="0086087F"/>
    <w:rPr>
      <w:rFonts w:ascii="Courier New" w:hAnsi="Courier New" w:cs="Courier New"/>
    </w:rPr>
  </w:style>
  <w:style w:type="character" w:customStyle="1" w:styleId="WW8Num22z2">
    <w:name w:val="WW8Num22z2"/>
    <w:rsid w:val="0086087F"/>
    <w:rPr>
      <w:rFonts w:ascii="Wingdings" w:hAnsi="Wingdings" w:cs="Wingdings"/>
    </w:rPr>
  </w:style>
  <w:style w:type="character" w:customStyle="1" w:styleId="WW8Num23z0">
    <w:name w:val="WW8Num23z0"/>
    <w:rsid w:val="0086087F"/>
    <w:rPr>
      <w:rFonts w:ascii="Calibri" w:eastAsia="Times New Roman" w:hAnsi="Calibri" w:cs="Calibri"/>
    </w:rPr>
  </w:style>
  <w:style w:type="character" w:customStyle="1" w:styleId="WW8Num23z1">
    <w:name w:val="WW8Num23z1"/>
    <w:rsid w:val="0086087F"/>
    <w:rPr>
      <w:rFonts w:ascii="Courier New" w:hAnsi="Courier New" w:cs="Courier New"/>
    </w:rPr>
  </w:style>
  <w:style w:type="character" w:customStyle="1" w:styleId="WW8Num23z2">
    <w:name w:val="WW8Num23z2"/>
    <w:rsid w:val="0086087F"/>
    <w:rPr>
      <w:rFonts w:ascii="Wingdings" w:hAnsi="Wingdings" w:cs="Wingdings"/>
    </w:rPr>
  </w:style>
  <w:style w:type="character" w:customStyle="1" w:styleId="WW8Num23z3">
    <w:name w:val="WW8Num23z3"/>
    <w:rsid w:val="0086087F"/>
    <w:rPr>
      <w:rFonts w:ascii="Symbol" w:hAnsi="Symbol" w:cs="Symbol"/>
    </w:rPr>
  </w:style>
  <w:style w:type="character" w:customStyle="1" w:styleId="WW8Num24z0">
    <w:name w:val="WW8Num24z0"/>
    <w:rsid w:val="0086087F"/>
    <w:rPr>
      <w:rFonts w:ascii="Symbol" w:hAnsi="Symbol" w:cs="Symbol"/>
      <w:strike/>
      <w:color w:val="0070C0"/>
      <w:position w:val="0"/>
      <w:sz w:val="24"/>
      <w:vertAlign w:val="baseline"/>
      <w:lang w:val="el-GR"/>
    </w:rPr>
  </w:style>
  <w:style w:type="character" w:customStyle="1" w:styleId="WW8Num24z1">
    <w:name w:val="WW8Num24z1"/>
    <w:rsid w:val="0086087F"/>
    <w:rPr>
      <w:rFonts w:ascii="Courier New" w:hAnsi="Courier New" w:cs="Courier New"/>
    </w:rPr>
  </w:style>
  <w:style w:type="character" w:customStyle="1" w:styleId="WW8Num24z2">
    <w:name w:val="WW8Num24z2"/>
    <w:rsid w:val="0086087F"/>
    <w:rPr>
      <w:rFonts w:ascii="Wingdings" w:hAnsi="Wingdings" w:cs="Wingdings"/>
    </w:rPr>
  </w:style>
  <w:style w:type="character" w:customStyle="1" w:styleId="WW8Num25z0">
    <w:name w:val="WW8Num25z0"/>
    <w:rsid w:val="0086087F"/>
    <w:rPr>
      <w:rFonts w:ascii="Symbol" w:hAnsi="Symbol" w:cs="Symbol"/>
    </w:rPr>
  </w:style>
  <w:style w:type="character" w:customStyle="1" w:styleId="WW8Num25z1">
    <w:name w:val="WW8Num25z1"/>
    <w:rsid w:val="0086087F"/>
    <w:rPr>
      <w:rFonts w:ascii="Courier New" w:hAnsi="Courier New" w:cs="Courier New"/>
    </w:rPr>
  </w:style>
  <w:style w:type="character" w:customStyle="1" w:styleId="WW8Num25z2">
    <w:name w:val="WW8Num25z2"/>
    <w:rsid w:val="0086087F"/>
    <w:rPr>
      <w:rFonts w:ascii="Wingdings" w:hAnsi="Wingdings" w:cs="Wingdings"/>
    </w:rPr>
  </w:style>
  <w:style w:type="character" w:customStyle="1" w:styleId="WW8Num26z0">
    <w:name w:val="WW8Num26z0"/>
    <w:rsid w:val="0086087F"/>
    <w:rPr>
      <w:rFonts w:ascii="Symbol" w:hAnsi="Symbol" w:cs="Symbol"/>
    </w:rPr>
  </w:style>
  <w:style w:type="character" w:customStyle="1" w:styleId="WW8Num26z1">
    <w:name w:val="WW8Num26z1"/>
    <w:rsid w:val="0086087F"/>
    <w:rPr>
      <w:rFonts w:ascii="Courier New" w:hAnsi="Courier New" w:cs="Courier New"/>
    </w:rPr>
  </w:style>
  <w:style w:type="character" w:customStyle="1" w:styleId="WW8Num26z2">
    <w:name w:val="WW8Num26z2"/>
    <w:rsid w:val="0086087F"/>
    <w:rPr>
      <w:rFonts w:ascii="Wingdings" w:hAnsi="Wingdings" w:cs="Wingdings"/>
    </w:rPr>
  </w:style>
  <w:style w:type="character" w:customStyle="1" w:styleId="WW8Num27z0">
    <w:name w:val="WW8Num27z0"/>
    <w:rsid w:val="0086087F"/>
    <w:rPr>
      <w:rFonts w:ascii="Calibri" w:eastAsia="Times New Roman" w:hAnsi="Calibri" w:cs="Calibri"/>
    </w:rPr>
  </w:style>
  <w:style w:type="character" w:customStyle="1" w:styleId="WW8Num27z1">
    <w:name w:val="WW8Num27z1"/>
    <w:rsid w:val="0086087F"/>
    <w:rPr>
      <w:rFonts w:ascii="Courier New" w:hAnsi="Courier New" w:cs="Courier New"/>
    </w:rPr>
  </w:style>
  <w:style w:type="character" w:customStyle="1" w:styleId="WW8Num27z2">
    <w:name w:val="WW8Num27z2"/>
    <w:rsid w:val="0086087F"/>
    <w:rPr>
      <w:rFonts w:ascii="Wingdings" w:hAnsi="Wingdings" w:cs="Wingdings"/>
    </w:rPr>
  </w:style>
  <w:style w:type="character" w:customStyle="1" w:styleId="WW8Num27z3">
    <w:name w:val="WW8Num27z3"/>
    <w:rsid w:val="0086087F"/>
    <w:rPr>
      <w:rFonts w:ascii="Symbol" w:hAnsi="Symbol" w:cs="Symbol"/>
    </w:rPr>
  </w:style>
  <w:style w:type="character" w:customStyle="1" w:styleId="WW8Num28z0">
    <w:name w:val="WW8Num28z0"/>
    <w:rsid w:val="0086087F"/>
    <w:rPr>
      <w:rFonts w:ascii="Symbol" w:hAnsi="Symbol" w:cs="Symbol"/>
    </w:rPr>
  </w:style>
  <w:style w:type="character" w:customStyle="1" w:styleId="WW8Num28z1">
    <w:name w:val="WW8Num28z1"/>
    <w:rsid w:val="0086087F"/>
    <w:rPr>
      <w:rFonts w:ascii="Courier New" w:hAnsi="Courier New" w:cs="Courier New"/>
    </w:rPr>
  </w:style>
  <w:style w:type="character" w:customStyle="1" w:styleId="WW8Num28z2">
    <w:name w:val="WW8Num28z2"/>
    <w:rsid w:val="0086087F"/>
    <w:rPr>
      <w:rFonts w:ascii="Wingdings" w:hAnsi="Wingdings" w:cs="Wingdings"/>
    </w:rPr>
  </w:style>
  <w:style w:type="character" w:customStyle="1" w:styleId="WW8Num29z0">
    <w:name w:val="WW8Num29z0"/>
    <w:rsid w:val="0086087F"/>
    <w:rPr>
      <w:rFonts w:ascii="Calibri" w:eastAsia="Times New Roman" w:hAnsi="Calibri" w:cs="Calibri"/>
    </w:rPr>
  </w:style>
  <w:style w:type="character" w:customStyle="1" w:styleId="WW8Num29z1">
    <w:name w:val="WW8Num29z1"/>
    <w:rsid w:val="0086087F"/>
    <w:rPr>
      <w:rFonts w:ascii="Courier New" w:hAnsi="Courier New" w:cs="Courier New"/>
    </w:rPr>
  </w:style>
  <w:style w:type="character" w:customStyle="1" w:styleId="WW8Num29z2">
    <w:name w:val="WW8Num29z2"/>
    <w:rsid w:val="0086087F"/>
    <w:rPr>
      <w:rFonts w:ascii="Wingdings" w:hAnsi="Wingdings" w:cs="Wingdings"/>
    </w:rPr>
  </w:style>
  <w:style w:type="character" w:customStyle="1" w:styleId="WW8Num29z3">
    <w:name w:val="WW8Num29z3"/>
    <w:rsid w:val="0086087F"/>
    <w:rPr>
      <w:rFonts w:ascii="Symbol" w:hAnsi="Symbol" w:cs="Symbol"/>
    </w:rPr>
  </w:style>
  <w:style w:type="character" w:customStyle="1" w:styleId="WW8Num30z0">
    <w:name w:val="WW8Num30z0"/>
    <w:rsid w:val="0086087F"/>
    <w:rPr>
      <w:rFonts w:ascii="Symbol" w:hAnsi="Symbol" w:cs="Symbol"/>
      <w:shd w:val="clear" w:color="auto" w:fill="FFFF00"/>
    </w:rPr>
  </w:style>
  <w:style w:type="character" w:customStyle="1" w:styleId="WW8Num30z1">
    <w:name w:val="WW8Num30z1"/>
    <w:rsid w:val="0086087F"/>
    <w:rPr>
      <w:rFonts w:ascii="Courier New" w:hAnsi="Courier New" w:cs="Courier New"/>
    </w:rPr>
  </w:style>
  <w:style w:type="character" w:customStyle="1" w:styleId="WW8Num30z2">
    <w:name w:val="WW8Num30z2"/>
    <w:rsid w:val="0086087F"/>
    <w:rPr>
      <w:rFonts w:ascii="Wingdings" w:hAnsi="Wingdings" w:cs="Wingdings"/>
    </w:rPr>
  </w:style>
  <w:style w:type="character" w:customStyle="1" w:styleId="WW8Num31z0">
    <w:name w:val="WW8Num31z0"/>
    <w:rsid w:val="0086087F"/>
    <w:rPr>
      <w:rFonts w:cs="Times New Roman"/>
    </w:rPr>
  </w:style>
  <w:style w:type="character" w:customStyle="1" w:styleId="WW8Num32z0">
    <w:name w:val="WW8Num32z0"/>
    <w:rsid w:val="0086087F"/>
  </w:style>
  <w:style w:type="character" w:customStyle="1" w:styleId="WW8Num32z1">
    <w:name w:val="WW8Num32z1"/>
    <w:rsid w:val="0086087F"/>
  </w:style>
  <w:style w:type="character" w:customStyle="1" w:styleId="WW8Num32z2">
    <w:name w:val="WW8Num32z2"/>
    <w:rsid w:val="0086087F"/>
  </w:style>
  <w:style w:type="character" w:customStyle="1" w:styleId="WW8Num32z3">
    <w:name w:val="WW8Num32z3"/>
    <w:rsid w:val="0086087F"/>
  </w:style>
  <w:style w:type="character" w:customStyle="1" w:styleId="WW8Num32z4">
    <w:name w:val="WW8Num32z4"/>
    <w:rsid w:val="0086087F"/>
  </w:style>
  <w:style w:type="character" w:customStyle="1" w:styleId="WW8Num32z5">
    <w:name w:val="WW8Num32z5"/>
    <w:rsid w:val="0086087F"/>
  </w:style>
  <w:style w:type="character" w:customStyle="1" w:styleId="WW8Num32z6">
    <w:name w:val="WW8Num32z6"/>
    <w:rsid w:val="0086087F"/>
  </w:style>
  <w:style w:type="character" w:customStyle="1" w:styleId="WW8Num32z7">
    <w:name w:val="WW8Num32z7"/>
    <w:rsid w:val="0086087F"/>
  </w:style>
  <w:style w:type="character" w:customStyle="1" w:styleId="WW8Num32z8">
    <w:name w:val="WW8Num32z8"/>
    <w:rsid w:val="0086087F"/>
  </w:style>
  <w:style w:type="character" w:customStyle="1" w:styleId="WW8Num33z0">
    <w:name w:val="WW8Num33z0"/>
    <w:rsid w:val="0086087F"/>
    <w:rPr>
      <w:rFonts w:ascii="Symbol" w:eastAsia="Calibri" w:hAnsi="Symbol" w:cs="Symbol"/>
    </w:rPr>
  </w:style>
  <w:style w:type="character" w:customStyle="1" w:styleId="WW8Num33z1">
    <w:name w:val="WW8Num33z1"/>
    <w:rsid w:val="0086087F"/>
    <w:rPr>
      <w:rFonts w:ascii="Courier New" w:hAnsi="Courier New" w:cs="Courier New"/>
    </w:rPr>
  </w:style>
  <w:style w:type="character" w:customStyle="1" w:styleId="WW8Num33z2">
    <w:name w:val="WW8Num33z2"/>
    <w:rsid w:val="0086087F"/>
    <w:rPr>
      <w:rFonts w:ascii="Wingdings" w:hAnsi="Wingdings" w:cs="Wingdings"/>
    </w:rPr>
  </w:style>
  <w:style w:type="character" w:customStyle="1" w:styleId="WW8Num34z0">
    <w:name w:val="WW8Num34z0"/>
    <w:rsid w:val="0086087F"/>
    <w:rPr>
      <w:rFonts w:ascii="Symbol" w:hAnsi="Symbol" w:cs="Symbol"/>
    </w:rPr>
  </w:style>
  <w:style w:type="character" w:customStyle="1" w:styleId="WW8Num34z1">
    <w:name w:val="WW8Num34z1"/>
    <w:rsid w:val="0086087F"/>
    <w:rPr>
      <w:rFonts w:ascii="Courier New" w:hAnsi="Courier New" w:cs="Courier New"/>
    </w:rPr>
  </w:style>
  <w:style w:type="character" w:customStyle="1" w:styleId="WW8Num34z2">
    <w:name w:val="WW8Num34z2"/>
    <w:rsid w:val="0086087F"/>
    <w:rPr>
      <w:rFonts w:ascii="Wingdings" w:hAnsi="Wingdings" w:cs="Wingdings"/>
    </w:rPr>
  </w:style>
  <w:style w:type="character" w:customStyle="1" w:styleId="WW8Num35z0">
    <w:name w:val="WW8Num35z0"/>
    <w:rsid w:val="0086087F"/>
    <w:rPr>
      <w:rFonts w:ascii="Calibri" w:eastAsia="Times New Roman" w:hAnsi="Calibri" w:cs="Calibri"/>
    </w:rPr>
  </w:style>
  <w:style w:type="character" w:customStyle="1" w:styleId="WW8Num35z1">
    <w:name w:val="WW8Num35z1"/>
    <w:rsid w:val="0086087F"/>
    <w:rPr>
      <w:rFonts w:ascii="Courier New" w:hAnsi="Courier New" w:cs="Courier New"/>
    </w:rPr>
  </w:style>
  <w:style w:type="character" w:customStyle="1" w:styleId="WW8Num35z2">
    <w:name w:val="WW8Num35z2"/>
    <w:rsid w:val="0086087F"/>
    <w:rPr>
      <w:rFonts w:ascii="Wingdings" w:hAnsi="Wingdings" w:cs="Wingdings"/>
    </w:rPr>
  </w:style>
  <w:style w:type="character" w:customStyle="1" w:styleId="WW8Num35z3">
    <w:name w:val="WW8Num35z3"/>
    <w:rsid w:val="0086087F"/>
    <w:rPr>
      <w:rFonts w:ascii="Symbol" w:hAnsi="Symbol" w:cs="Symbol"/>
    </w:rPr>
  </w:style>
  <w:style w:type="character" w:customStyle="1" w:styleId="WW8Num36z0">
    <w:name w:val="WW8Num36z0"/>
    <w:rsid w:val="0086087F"/>
    <w:rPr>
      <w:lang w:val="el-GR"/>
    </w:rPr>
  </w:style>
  <w:style w:type="character" w:customStyle="1" w:styleId="WW8Num36z1">
    <w:name w:val="WW8Num36z1"/>
    <w:rsid w:val="0086087F"/>
  </w:style>
  <w:style w:type="character" w:customStyle="1" w:styleId="WW8Num36z2">
    <w:name w:val="WW8Num36z2"/>
    <w:rsid w:val="0086087F"/>
  </w:style>
  <w:style w:type="character" w:customStyle="1" w:styleId="WW8Num36z3">
    <w:name w:val="WW8Num36z3"/>
    <w:rsid w:val="0086087F"/>
  </w:style>
  <w:style w:type="character" w:customStyle="1" w:styleId="WW8Num36z4">
    <w:name w:val="WW8Num36z4"/>
    <w:rsid w:val="0086087F"/>
  </w:style>
  <w:style w:type="character" w:customStyle="1" w:styleId="WW8Num36z5">
    <w:name w:val="WW8Num36z5"/>
    <w:rsid w:val="0086087F"/>
  </w:style>
  <w:style w:type="character" w:customStyle="1" w:styleId="WW8Num36z6">
    <w:name w:val="WW8Num36z6"/>
    <w:rsid w:val="0086087F"/>
  </w:style>
  <w:style w:type="character" w:customStyle="1" w:styleId="WW8Num36z7">
    <w:name w:val="WW8Num36z7"/>
    <w:rsid w:val="0086087F"/>
  </w:style>
  <w:style w:type="character" w:customStyle="1" w:styleId="WW8Num36z8">
    <w:name w:val="WW8Num36z8"/>
    <w:rsid w:val="0086087F"/>
  </w:style>
  <w:style w:type="character" w:customStyle="1" w:styleId="WW8Num37z0">
    <w:name w:val="WW8Num37z0"/>
    <w:rsid w:val="0086087F"/>
    <w:rPr>
      <w:rFonts w:ascii="Calibri" w:eastAsia="Times New Roman" w:hAnsi="Calibri" w:cs="Calibri"/>
    </w:rPr>
  </w:style>
  <w:style w:type="character" w:customStyle="1" w:styleId="WW8Num37z1">
    <w:name w:val="WW8Num37z1"/>
    <w:rsid w:val="0086087F"/>
    <w:rPr>
      <w:rFonts w:ascii="Courier New" w:hAnsi="Courier New" w:cs="Courier New"/>
    </w:rPr>
  </w:style>
  <w:style w:type="character" w:customStyle="1" w:styleId="WW8Num37z2">
    <w:name w:val="WW8Num37z2"/>
    <w:rsid w:val="0086087F"/>
    <w:rPr>
      <w:rFonts w:ascii="Wingdings" w:hAnsi="Wingdings" w:cs="Wingdings"/>
    </w:rPr>
  </w:style>
  <w:style w:type="character" w:customStyle="1" w:styleId="WW8Num37z3">
    <w:name w:val="WW8Num37z3"/>
    <w:rsid w:val="0086087F"/>
    <w:rPr>
      <w:rFonts w:ascii="Symbol" w:hAnsi="Symbol" w:cs="Symbol"/>
    </w:rPr>
  </w:style>
  <w:style w:type="character" w:customStyle="1" w:styleId="WW8Num38z0">
    <w:name w:val="WW8Num38z0"/>
    <w:rsid w:val="0086087F"/>
  </w:style>
  <w:style w:type="character" w:customStyle="1" w:styleId="WW8Num38z1">
    <w:name w:val="WW8Num38z1"/>
    <w:rsid w:val="0086087F"/>
  </w:style>
  <w:style w:type="character" w:customStyle="1" w:styleId="WW8Num38z2">
    <w:name w:val="WW8Num38z2"/>
    <w:rsid w:val="0086087F"/>
  </w:style>
  <w:style w:type="character" w:customStyle="1" w:styleId="WW8Num38z3">
    <w:name w:val="WW8Num38z3"/>
    <w:rsid w:val="0086087F"/>
  </w:style>
  <w:style w:type="character" w:customStyle="1" w:styleId="WW8Num38z4">
    <w:name w:val="WW8Num38z4"/>
    <w:rsid w:val="0086087F"/>
  </w:style>
  <w:style w:type="character" w:customStyle="1" w:styleId="WW8Num38z5">
    <w:name w:val="WW8Num38z5"/>
    <w:rsid w:val="0086087F"/>
  </w:style>
  <w:style w:type="character" w:customStyle="1" w:styleId="WW8Num38z6">
    <w:name w:val="WW8Num38z6"/>
    <w:rsid w:val="0086087F"/>
  </w:style>
  <w:style w:type="character" w:customStyle="1" w:styleId="WW8Num38z7">
    <w:name w:val="WW8Num38z7"/>
    <w:rsid w:val="0086087F"/>
  </w:style>
  <w:style w:type="character" w:customStyle="1" w:styleId="WW8Num38z8">
    <w:name w:val="WW8Num38z8"/>
    <w:rsid w:val="0086087F"/>
  </w:style>
  <w:style w:type="character" w:customStyle="1" w:styleId="WW-DefaultParagraphFont11111111111111">
    <w:name w:val="WW-Default Paragraph Font11111111111111"/>
    <w:rsid w:val="0086087F"/>
  </w:style>
  <w:style w:type="character" w:customStyle="1" w:styleId="WW8Num4z1">
    <w:name w:val="WW8Num4z1"/>
    <w:rsid w:val="0086087F"/>
    <w:rPr>
      <w:rFonts w:cs="Times New Roman"/>
    </w:rPr>
  </w:style>
  <w:style w:type="character" w:customStyle="1" w:styleId="WW8Num5z1">
    <w:name w:val="WW8Num5z1"/>
    <w:rsid w:val="0086087F"/>
    <w:rPr>
      <w:rFonts w:cs="Times New Roman"/>
    </w:rPr>
  </w:style>
  <w:style w:type="character" w:customStyle="1" w:styleId="WW8Num6z1">
    <w:name w:val="WW8Num6z1"/>
    <w:rsid w:val="0086087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6087F"/>
  </w:style>
  <w:style w:type="character" w:customStyle="1" w:styleId="WW8Num29z5">
    <w:name w:val="WW8Num29z5"/>
    <w:rsid w:val="0086087F"/>
  </w:style>
  <w:style w:type="character" w:customStyle="1" w:styleId="WW8Num29z6">
    <w:name w:val="WW8Num29z6"/>
    <w:rsid w:val="0086087F"/>
  </w:style>
  <w:style w:type="character" w:customStyle="1" w:styleId="WW8Num29z7">
    <w:name w:val="WW8Num29z7"/>
    <w:rsid w:val="0086087F"/>
  </w:style>
  <w:style w:type="character" w:customStyle="1" w:styleId="WW8Num29z8">
    <w:name w:val="WW8Num29z8"/>
    <w:rsid w:val="0086087F"/>
  </w:style>
  <w:style w:type="character" w:customStyle="1" w:styleId="WW8Num30z3">
    <w:name w:val="WW8Num30z3"/>
    <w:rsid w:val="0086087F"/>
    <w:rPr>
      <w:rFonts w:ascii="Symbol" w:hAnsi="Symbol" w:cs="Symbol"/>
    </w:rPr>
  </w:style>
  <w:style w:type="character" w:customStyle="1" w:styleId="WW8Num31z1">
    <w:name w:val="WW8Num31z1"/>
    <w:rsid w:val="0086087F"/>
  </w:style>
  <w:style w:type="character" w:customStyle="1" w:styleId="WW8Num31z2">
    <w:name w:val="WW8Num31z2"/>
    <w:rsid w:val="0086087F"/>
  </w:style>
  <w:style w:type="character" w:customStyle="1" w:styleId="WW8Num31z3">
    <w:name w:val="WW8Num31z3"/>
    <w:rsid w:val="0086087F"/>
  </w:style>
  <w:style w:type="character" w:customStyle="1" w:styleId="WW8Num31z4">
    <w:name w:val="WW8Num31z4"/>
    <w:rsid w:val="0086087F"/>
  </w:style>
  <w:style w:type="character" w:customStyle="1" w:styleId="WW8Num31z5">
    <w:name w:val="WW8Num31z5"/>
    <w:rsid w:val="0086087F"/>
  </w:style>
  <w:style w:type="character" w:customStyle="1" w:styleId="WW8Num31z6">
    <w:name w:val="WW8Num31z6"/>
    <w:rsid w:val="0086087F"/>
  </w:style>
  <w:style w:type="character" w:customStyle="1" w:styleId="WW8Num31z7">
    <w:name w:val="WW8Num31z7"/>
    <w:rsid w:val="0086087F"/>
  </w:style>
  <w:style w:type="character" w:customStyle="1" w:styleId="WW8Num31z8">
    <w:name w:val="WW8Num31z8"/>
    <w:rsid w:val="0086087F"/>
  </w:style>
  <w:style w:type="character" w:customStyle="1" w:styleId="WW8Num39z0">
    <w:name w:val="WW8Num39z0"/>
    <w:rsid w:val="0086087F"/>
    <w:rPr>
      <w:rFonts w:ascii="Calibri" w:eastAsia="Times New Roman" w:hAnsi="Calibri" w:cs="Calibri"/>
    </w:rPr>
  </w:style>
  <w:style w:type="character" w:customStyle="1" w:styleId="WW8Num39z1">
    <w:name w:val="WW8Num39z1"/>
    <w:rsid w:val="0086087F"/>
    <w:rPr>
      <w:rFonts w:ascii="Courier New" w:hAnsi="Courier New" w:cs="Courier New"/>
    </w:rPr>
  </w:style>
  <w:style w:type="character" w:customStyle="1" w:styleId="WW8Num39z2">
    <w:name w:val="WW8Num39z2"/>
    <w:rsid w:val="0086087F"/>
    <w:rPr>
      <w:rFonts w:ascii="Wingdings" w:hAnsi="Wingdings" w:cs="Wingdings"/>
    </w:rPr>
  </w:style>
  <w:style w:type="character" w:customStyle="1" w:styleId="WW8Num39z3">
    <w:name w:val="WW8Num39z3"/>
    <w:rsid w:val="0086087F"/>
    <w:rPr>
      <w:rFonts w:ascii="Symbol" w:hAnsi="Symbol" w:cs="Symbol"/>
    </w:rPr>
  </w:style>
  <w:style w:type="character" w:customStyle="1" w:styleId="WW8Num40z0">
    <w:name w:val="WW8Num40z0"/>
    <w:rsid w:val="0086087F"/>
    <w:rPr>
      <w:rFonts w:ascii="Symbol" w:hAnsi="Symbol" w:cs="Symbol"/>
    </w:rPr>
  </w:style>
  <w:style w:type="character" w:customStyle="1" w:styleId="WW8Num40z1">
    <w:name w:val="WW8Num40z1"/>
    <w:rsid w:val="0086087F"/>
    <w:rPr>
      <w:rFonts w:ascii="Courier New" w:hAnsi="Courier New" w:cs="Courier New"/>
    </w:rPr>
  </w:style>
  <w:style w:type="character" w:customStyle="1" w:styleId="WW8Num40z2">
    <w:name w:val="WW8Num40z2"/>
    <w:rsid w:val="0086087F"/>
    <w:rPr>
      <w:rFonts w:ascii="Wingdings" w:hAnsi="Wingdings" w:cs="Wingdings"/>
    </w:rPr>
  </w:style>
  <w:style w:type="character" w:customStyle="1" w:styleId="WW8Num41z0">
    <w:name w:val="WW8Num41z0"/>
    <w:rsid w:val="0086087F"/>
    <w:rPr>
      <w:rFonts w:ascii="Arial" w:hAnsi="Arial" w:cs="Times New Roman"/>
      <w:b/>
      <w:i w:val="0"/>
      <w:sz w:val="20"/>
      <w:szCs w:val="20"/>
    </w:rPr>
  </w:style>
  <w:style w:type="character" w:customStyle="1" w:styleId="WW8Num41z1">
    <w:name w:val="WW8Num41z1"/>
    <w:rsid w:val="0086087F"/>
    <w:rPr>
      <w:rFonts w:cs="Times New Roman"/>
    </w:rPr>
  </w:style>
  <w:style w:type="character" w:customStyle="1" w:styleId="WW8Num41z2">
    <w:name w:val="WW8Num41z2"/>
    <w:rsid w:val="0086087F"/>
    <w:rPr>
      <w:rFonts w:ascii="Arial" w:hAnsi="Arial" w:cs="Times New Roman"/>
      <w:b w:val="0"/>
      <w:i w:val="0"/>
    </w:rPr>
  </w:style>
  <w:style w:type="character" w:customStyle="1" w:styleId="WW8Num41z3">
    <w:name w:val="WW8Num41z3"/>
    <w:rsid w:val="0086087F"/>
    <w:rPr>
      <w:rFonts w:ascii="Arial" w:hAnsi="Arial" w:cs="Times New Roman"/>
      <w:b w:val="0"/>
      <w:i w:val="0"/>
      <w:sz w:val="20"/>
      <w:szCs w:val="20"/>
    </w:rPr>
  </w:style>
  <w:style w:type="character" w:customStyle="1" w:styleId="DefaultParagraphFont1">
    <w:name w:val="Default Paragraph Font1"/>
    <w:rsid w:val="0086087F"/>
  </w:style>
  <w:style w:type="character" w:customStyle="1" w:styleId="DateChar">
    <w:name w:val="Date Char"/>
    <w:rsid w:val="0086087F"/>
    <w:rPr>
      <w:sz w:val="24"/>
      <w:szCs w:val="24"/>
      <w:lang w:val="en-GB"/>
    </w:rPr>
  </w:style>
  <w:style w:type="character" w:customStyle="1" w:styleId="FooterChar">
    <w:name w:val="Footer Char"/>
    <w:uiPriority w:val="99"/>
    <w:rsid w:val="0086087F"/>
    <w:rPr>
      <w:rFonts w:eastAsia="MS Mincho" w:cs="Times New Roman"/>
      <w:sz w:val="24"/>
      <w:szCs w:val="24"/>
      <w:lang w:val="en-US" w:eastAsia="ja-JP"/>
    </w:rPr>
  </w:style>
  <w:style w:type="character" w:customStyle="1" w:styleId="CommentReference1">
    <w:name w:val="Comment Reference1"/>
    <w:rsid w:val="0086087F"/>
    <w:rPr>
      <w:sz w:val="16"/>
    </w:rPr>
  </w:style>
  <w:style w:type="character" w:customStyle="1" w:styleId="HeaderChar">
    <w:name w:val="Header Char"/>
    <w:aliases w:val="hd Char,ho Char,header odd Char,Header Titlos Prosforas Char"/>
    <w:rsid w:val="0086087F"/>
    <w:rPr>
      <w:rFonts w:cs="Times New Roman"/>
      <w:sz w:val="24"/>
      <w:szCs w:val="24"/>
      <w:lang w:val="en-GB"/>
    </w:rPr>
  </w:style>
  <w:style w:type="character" w:styleId="a9">
    <w:name w:val="page number"/>
    <w:rsid w:val="0086087F"/>
    <w:rPr>
      <w:rFonts w:cs="Times New Roman"/>
    </w:rPr>
  </w:style>
  <w:style w:type="character" w:customStyle="1" w:styleId="BodyTextChar">
    <w:name w:val="Body Text Char"/>
    <w:rsid w:val="0086087F"/>
    <w:rPr>
      <w:rFonts w:cs="Times New Roman"/>
      <w:sz w:val="24"/>
      <w:szCs w:val="24"/>
      <w:lang w:val="en-GB"/>
    </w:rPr>
  </w:style>
  <w:style w:type="character" w:customStyle="1" w:styleId="11">
    <w:name w:val="Κείμενο κράτησης θέσης1"/>
    <w:rsid w:val="0086087F"/>
    <w:rPr>
      <w:rFonts w:cs="Times New Roman"/>
      <w:color w:val="808080"/>
    </w:rPr>
  </w:style>
  <w:style w:type="character" w:customStyle="1" w:styleId="aa">
    <w:name w:val="Χαρακτήρες υποσημείωσης"/>
    <w:rsid w:val="0086087F"/>
    <w:rPr>
      <w:rFonts w:cs="Times New Roman"/>
      <w:vertAlign w:val="superscript"/>
    </w:rPr>
  </w:style>
  <w:style w:type="character" w:customStyle="1" w:styleId="FootnoteTextChar">
    <w:name w:val="Footnote Text Char"/>
    <w:rsid w:val="0086087F"/>
    <w:rPr>
      <w:rFonts w:ascii="Calibri" w:hAnsi="Calibri" w:cs="Times New Roman"/>
    </w:rPr>
  </w:style>
  <w:style w:type="character" w:customStyle="1" w:styleId="DocTitleChar">
    <w:name w:val="Doc Title Char"/>
    <w:basedOn w:val="1Char"/>
    <w:rsid w:val="0086087F"/>
    <w:rPr>
      <w:rFonts w:ascii="Arial" w:hAnsi="Arial" w:cs="Arial"/>
      <w:b/>
      <w:bCs/>
      <w:color w:val="333399"/>
      <w:sz w:val="28"/>
      <w:szCs w:val="32"/>
      <w:lang w:val="en-US"/>
    </w:rPr>
  </w:style>
  <w:style w:type="character" w:customStyle="1" w:styleId="Style1Char">
    <w:name w:val="Style1 Char"/>
    <w:rsid w:val="0086087F"/>
    <w:rPr>
      <w:rFonts w:ascii="Calibri" w:hAnsi="Calibri" w:cs="Calibri"/>
      <w:b/>
      <w:bCs/>
      <w:color w:val="333399"/>
      <w:sz w:val="40"/>
      <w:szCs w:val="40"/>
      <w:lang w:val="en-US"/>
    </w:rPr>
  </w:style>
  <w:style w:type="character" w:customStyle="1" w:styleId="ContentsChar">
    <w:name w:val="Contents Char"/>
    <w:rsid w:val="0086087F"/>
    <w:rPr>
      <w:rFonts w:ascii="Calibri" w:hAnsi="Calibri" w:cs="Calibri"/>
      <w:b/>
      <w:bCs/>
      <w:color w:val="333399"/>
      <w:sz w:val="28"/>
      <w:szCs w:val="32"/>
      <w:lang w:val="en-US"/>
    </w:rPr>
  </w:style>
  <w:style w:type="character" w:customStyle="1" w:styleId="EndnoteTextChar">
    <w:name w:val="Endnote Text Char"/>
    <w:rsid w:val="0086087F"/>
    <w:rPr>
      <w:rFonts w:ascii="Calibri" w:hAnsi="Calibri" w:cs="Calibri"/>
      <w:lang w:val="en-GB"/>
    </w:rPr>
  </w:style>
  <w:style w:type="character" w:customStyle="1" w:styleId="ab">
    <w:name w:val="Χαρακτήρες σημείωσης τέλους"/>
    <w:rsid w:val="0086087F"/>
    <w:rPr>
      <w:vertAlign w:val="superscript"/>
    </w:rPr>
  </w:style>
  <w:style w:type="character" w:customStyle="1" w:styleId="FootnoteReference2">
    <w:name w:val="Footnote Reference2"/>
    <w:rsid w:val="0086087F"/>
    <w:rPr>
      <w:vertAlign w:val="superscript"/>
    </w:rPr>
  </w:style>
  <w:style w:type="character" w:customStyle="1" w:styleId="EndnoteReference1">
    <w:name w:val="Endnote Reference1"/>
    <w:rsid w:val="0086087F"/>
    <w:rPr>
      <w:vertAlign w:val="superscript"/>
    </w:rPr>
  </w:style>
  <w:style w:type="character" w:customStyle="1" w:styleId="ac">
    <w:name w:val="Κουκκίδες"/>
    <w:rsid w:val="0086087F"/>
    <w:rPr>
      <w:rFonts w:ascii="OpenSymbol" w:eastAsia="OpenSymbol" w:hAnsi="OpenSymbol" w:cs="OpenSymbol"/>
    </w:rPr>
  </w:style>
  <w:style w:type="character" w:styleId="ad">
    <w:name w:val="Strong"/>
    <w:uiPriority w:val="22"/>
    <w:qFormat/>
    <w:rsid w:val="0086087F"/>
    <w:rPr>
      <w:b/>
      <w:bCs/>
    </w:rPr>
  </w:style>
  <w:style w:type="character" w:customStyle="1" w:styleId="ae">
    <w:name w:val="Σύμβολο υποσημείωσης"/>
    <w:rsid w:val="0086087F"/>
    <w:rPr>
      <w:vertAlign w:val="superscript"/>
    </w:rPr>
  </w:style>
  <w:style w:type="character" w:styleId="af">
    <w:name w:val="Emphasis"/>
    <w:qFormat/>
    <w:rsid w:val="0086087F"/>
    <w:rPr>
      <w:i/>
      <w:iCs/>
    </w:rPr>
  </w:style>
  <w:style w:type="character" w:customStyle="1" w:styleId="af0">
    <w:name w:val="Χαρακτήρες αρίθμησης"/>
    <w:rsid w:val="0086087F"/>
  </w:style>
  <w:style w:type="character" w:customStyle="1" w:styleId="normalwithoutspacingChar">
    <w:name w:val="normal_without_spacing Char"/>
    <w:rsid w:val="0086087F"/>
    <w:rPr>
      <w:rFonts w:ascii="Calibri" w:hAnsi="Calibri" w:cs="Calibri"/>
      <w:sz w:val="22"/>
      <w:szCs w:val="24"/>
    </w:rPr>
  </w:style>
  <w:style w:type="character" w:customStyle="1" w:styleId="FootnoteTextChar1">
    <w:name w:val="Footnote Text Char1"/>
    <w:rsid w:val="0086087F"/>
    <w:rPr>
      <w:rFonts w:ascii="Calibri" w:hAnsi="Calibri" w:cs="Calibri"/>
      <w:lang w:val="en-IE" w:eastAsia="zh-CN"/>
    </w:rPr>
  </w:style>
  <w:style w:type="character" w:customStyle="1" w:styleId="foothangingChar">
    <w:name w:val="foot_hanging Char"/>
    <w:rsid w:val="0086087F"/>
    <w:rPr>
      <w:rFonts w:ascii="Calibri" w:hAnsi="Calibri" w:cs="Calibri"/>
      <w:sz w:val="18"/>
      <w:szCs w:val="18"/>
      <w:lang w:val="en-IE" w:eastAsia="zh-CN"/>
    </w:rPr>
  </w:style>
  <w:style w:type="character" w:customStyle="1" w:styleId="HTMLPreformattedChar">
    <w:name w:val="HTML Preformatted Char"/>
    <w:rsid w:val="0086087F"/>
    <w:rPr>
      <w:rFonts w:ascii="Courier New" w:hAnsi="Courier New" w:cs="Courier New"/>
    </w:rPr>
  </w:style>
  <w:style w:type="character" w:customStyle="1" w:styleId="apple-converted-space">
    <w:name w:val="apple-converted-space"/>
    <w:basedOn w:val="WW-DefaultParagraphFont11111111111111"/>
    <w:rsid w:val="0086087F"/>
  </w:style>
  <w:style w:type="character" w:customStyle="1" w:styleId="BodyTextIndent3Char">
    <w:name w:val="Body Text Indent 3 Char"/>
    <w:rsid w:val="0086087F"/>
    <w:rPr>
      <w:rFonts w:ascii="Calibri" w:hAnsi="Calibri" w:cs="Calibri"/>
      <w:sz w:val="16"/>
      <w:szCs w:val="16"/>
      <w:lang w:val="en-GB"/>
    </w:rPr>
  </w:style>
  <w:style w:type="character" w:customStyle="1" w:styleId="WW-FootnoteReference">
    <w:name w:val="WW-Footnote Reference"/>
    <w:rsid w:val="0086087F"/>
    <w:rPr>
      <w:vertAlign w:val="superscript"/>
    </w:rPr>
  </w:style>
  <w:style w:type="character" w:customStyle="1" w:styleId="WW-EndnoteReference">
    <w:name w:val="WW-Endnote Reference"/>
    <w:rsid w:val="0086087F"/>
    <w:rPr>
      <w:vertAlign w:val="superscript"/>
    </w:rPr>
  </w:style>
  <w:style w:type="character" w:customStyle="1" w:styleId="FootnoteReference1">
    <w:name w:val="Footnote Reference1"/>
    <w:rsid w:val="0086087F"/>
    <w:rPr>
      <w:vertAlign w:val="superscript"/>
    </w:rPr>
  </w:style>
  <w:style w:type="character" w:customStyle="1" w:styleId="FootnoteTextChar2">
    <w:name w:val="Footnote Text Char2"/>
    <w:rsid w:val="0086087F"/>
    <w:rPr>
      <w:rFonts w:ascii="Calibri" w:hAnsi="Calibri" w:cs="Calibri"/>
      <w:sz w:val="18"/>
      <w:lang w:val="en-IE" w:eastAsia="zh-CN"/>
    </w:rPr>
  </w:style>
  <w:style w:type="character" w:customStyle="1" w:styleId="foothangingChar1">
    <w:name w:val="foot_hanging Char1"/>
    <w:rsid w:val="0086087F"/>
    <w:rPr>
      <w:rFonts w:ascii="Calibri" w:hAnsi="Calibri" w:cs="Calibri"/>
      <w:sz w:val="18"/>
      <w:szCs w:val="18"/>
      <w:lang w:val="en-IE" w:eastAsia="zh-CN"/>
    </w:rPr>
  </w:style>
  <w:style w:type="character" w:customStyle="1" w:styleId="footersChar">
    <w:name w:val="footers Char"/>
    <w:basedOn w:val="foothangingChar1"/>
    <w:rsid w:val="0086087F"/>
    <w:rPr>
      <w:rFonts w:ascii="Calibri" w:hAnsi="Calibri" w:cs="Calibri"/>
      <w:sz w:val="18"/>
      <w:szCs w:val="18"/>
      <w:lang w:val="en-IE" w:eastAsia="zh-CN"/>
    </w:rPr>
  </w:style>
  <w:style w:type="character" w:customStyle="1" w:styleId="CommentTextChar1">
    <w:name w:val="Comment Text Char1"/>
    <w:rsid w:val="0086087F"/>
    <w:rPr>
      <w:rFonts w:ascii="Calibri" w:hAnsi="Calibri" w:cs="Calibri"/>
      <w:lang w:val="en-GB" w:eastAsia="zh-CN"/>
    </w:rPr>
  </w:style>
  <w:style w:type="character" w:customStyle="1" w:styleId="HTMLPreformattedChar1">
    <w:name w:val="HTML Preformatted Char1"/>
    <w:rsid w:val="0086087F"/>
    <w:rPr>
      <w:rFonts w:ascii="Courier New" w:hAnsi="Courier New" w:cs="Courier New"/>
      <w:lang w:eastAsia="zh-CN"/>
    </w:rPr>
  </w:style>
  <w:style w:type="character" w:customStyle="1" w:styleId="BodyText3Char">
    <w:name w:val="Body Text 3 Char"/>
    <w:rsid w:val="0086087F"/>
    <w:rPr>
      <w:rFonts w:ascii="Calibri" w:hAnsi="Calibri" w:cs="Calibri"/>
      <w:sz w:val="16"/>
      <w:szCs w:val="16"/>
      <w:lang w:val="en-GB" w:eastAsia="zh-CN"/>
    </w:rPr>
  </w:style>
  <w:style w:type="character" w:customStyle="1" w:styleId="WW-FootnoteReference1">
    <w:name w:val="WW-Footnote Reference1"/>
    <w:rsid w:val="0086087F"/>
    <w:rPr>
      <w:vertAlign w:val="superscript"/>
    </w:rPr>
  </w:style>
  <w:style w:type="character" w:customStyle="1" w:styleId="WW-EndnoteReference1">
    <w:name w:val="WW-Endnote Reference1"/>
    <w:rsid w:val="0086087F"/>
    <w:rPr>
      <w:vertAlign w:val="superscript"/>
    </w:rPr>
  </w:style>
  <w:style w:type="character" w:customStyle="1" w:styleId="WW-FootnoteReference2">
    <w:name w:val="WW-Footnote Reference2"/>
    <w:rsid w:val="0086087F"/>
    <w:rPr>
      <w:vertAlign w:val="superscript"/>
    </w:rPr>
  </w:style>
  <w:style w:type="character" w:customStyle="1" w:styleId="WW-EndnoteReference2">
    <w:name w:val="WW-Endnote Reference2"/>
    <w:rsid w:val="0086087F"/>
    <w:rPr>
      <w:vertAlign w:val="superscript"/>
    </w:rPr>
  </w:style>
  <w:style w:type="character" w:customStyle="1" w:styleId="FootnoteTextChar3">
    <w:name w:val="Footnote Text Char3"/>
    <w:rsid w:val="0086087F"/>
    <w:rPr>
      <w:rFonts w:ascii="Calibri" w:hAnsi="Calibri" w:cs="Calibri"/>
      <w:sz w:val="18"/>
      <w:lang w:val="en-IE" w:eastAsia="zh-CN"/>
    </w:rPr>
  </w:style>
  <w:style w:type="character" w:customStyle="1" w:styleId="foothangingChar2">
    <w:name w:val="foot_hanging Char2"/>
    <w:rsid w:val="0086087F"/>
    <w:rPr>
      <w:rFonts w:ascii="Calibri" w:hAnsi="Calibri" w:cs="Calibri"/>
      <w:sz w:val="18"/>
      <w:szCs w:val="18"/>
      <w:lang w:val="en-IE" w:eastAsia="zh-CN"/>
    </w:rPr>
  </w:style>
  <w:style w:type="character" w:customStyle="1" w:styleId="footersChar1">
    <w:name w:val="footers Char1"/>
    <w:basedOn w:val="foothangingChar2"/>
    <w:rsid w:val="0086087F"/>
    <w:rPr>
      <w:rFonts w:ascii="Calibri" w:hAnsi="Calibri" w:cs="Calibri"/>
      <w:sz w:val="18"/>
      <w:szCs w:val="18"/>
      <w:lang w:val="en-IE" w:eastAsia="zh-CN"/>
    </w:rPr>
  </w:style>
  <w:style w:type="character" w:customStyle="1" w:styleId="foootChar">
    <w:name w:val="fooot Char"/>
    <w:basedOn w:val="footersChar1"/>
    <w:rsid w:val="0086087F"/>
    <w:rPr>
      <w:rFonts w:ascii="Calibri" w:hAnsi="Calibri" w:cs="Calibri"/>
      <w:sz w:val="18"/>
      <w:szCs w:val="18"/>
      <w:lang w:val="en-IE" w:eastAsia="zh-CN"/>
    </w:rPr>
  </w:style>
  <w:style w:type="character" w:customStyle="1" w:styleId="12">
    <w:name w:val="Παραπομπή υποσημείωσης1"/>
    <w:rsid w:val="0086087F"/>
    <w:rPr>
      <w:vertAlign w:val="superscript"/>
    </w:rPr>
  </w:style>
  <w:style w:type="character" w:customStyle="1" w:styleId="13">
    <w:name w:val="Παραπομπή σημείωσης τέλους1"/>
    <w:rsid w:val="0086087F"/>
    <w:rPr>
      <w:vertAlign w:val="superscript"/>
    </w:rPr>
  </w:style>
  <w:style w:type="character" w:customStyle="1" w:styleId="Char0">
    <w:name w:val="Κείμενο πλαισίου Char"/>
    <w:rsid w:val="0086087F"/>
    <w:rPr>
      <w:rFonts w:ascii="Tahoma" w:hAnsi="Tahoma" w:cs="Tahoma"/>
      <w:sz w:val="16"/>
      <w:szCs w:val="16"/>
      <w:lang w:val="en-GB"/>
    </w:rPr>
  </w:style>
  <w:style w:type="character" w:customStyle="1" w:styleId="14">
    <w:name w:val="Παραπομπή σχολίου1"/>
    <w:rsid w:val="0086087F"/>
    <w:rPr>
      <w:sz w:val="16"/>
      <w:szCs w:val="16"/>
    </w:rPr>
  </w:style>
  <w:style w:type="character" w:customStyle="1" w:styleId="Char2">
    <w:name w:val="Κείμενο σχολίου Char"/>
    <w:rsid w:val="0086087F"/>
    <w:rPr>
      <w:rFonts w:ascii="Calibri" w:hAnsi="Calibri" w:cs="Calibri"/>
      <w:lang w:val="en-GB"/>
    </w:rPr>
  </w:style>
  <w:style w:type="character" w:customStyle="1" w:styleId="Char3">
    <w:name w:val="Θέμα σχολίου Char"/>
    <w:rsid w:val="0086087F"/>
    <w:rPr>
      <w:rFonts w:ascii="Calibri" w:hAnsi="Calibri" w:cs="Calibri"/>
      <w:b/>
      <w:bCs/>
      <w:lang w:val="en-GB"/>
    </w:rPr>
  </w:style>
  <w:style w:type="character" w:customStyle="1" w:styleId="-HTMLChar">
    <w:name w:val="Προ-διαμορφωμένο HTML Char"/>
    <w:rsid w:val="0086087F"/>
    <w:rPr>
      <w:rFonts w:ascii="Courier New" w:eastAsia="Times New Roman" w:hAnsi="Courier New" w:cs="Courier New"/>
    </w:rPr>
  </w:style>
  <w:style w:type="character" w:customStyle="1" w:styleId="WW-FootnoteReference3">
    <w:name w:val="WW-Footnote Reference3"/>
    <w:rsid w:val="0086087F"/>
    <w:rPr>
      <w:vertAlign w:val="superscript"/>
    </w:rPr>
  </w:style>
  <w:style w:type="character" w:customStyle="1" w:styleId="WW-EndnoteReference3">
    <w:name w:val="WW-Endnote Reference3"/>
    <w:rsid w:val="0086087F"/>
    <w:rPr>
      <w:vertAlign w:val="superscript"/>
    </w:rPr>
  </w:style>
  <w:style w:type="character" w:customStyle="1" w:styleId="WW-FootnoteReference4">
    <w:name w:val="WW-Footnote Reference4"/>
    <w:rsid w:val="0086087F"/>
    <w:rPr>
      <w:vertAlign w:val="superscript"/>
    </w:rPr>
  </w:style>
  <w:style w:type="character" w:customStyle="1" w:styleId="WW-EndnoteReference4">
    <w:name w:val="WW-Endnote Reference4"/>
    <w:rsid w:val="0086087F"/>
    <w:rPr>
      <w:vertAlign w:val="superscript"/>
    </w:rPr>
  </w:style>
  <w:style w:type="character" w:customStyle="1" w:styleId="WW-FootnoteReference5">
    <w:name w:val="WW-Footnote Reference5"/>
    <w:rsid w:val="0086087F"/>
    <w:rPr>
      <w:vertAlign w:val="superscript"/>
    </w:rPr>
  </w:style>
  <w:style w:type="character" w:customStyle="1" w:styleId="WW-EndnoteReference5">
    <w:name w:val="WW-Endnote Reference5"/>
    <w:rsid w:val="0086087F"/>
    <w:rPr>
      <w:vertAlign w:val="superscript"/>
    </w:rPr>
  </w:style>
  <w:style w:type="character" w:customStyle="1" w:styleId="WW-FootnoteReference6">
    <w:name w:val="WW-Footnote Reference6"/>
    <w:rsid w:val="0086087F"/>
    <w:rPr>
      <w:vertAlign w:val="superscript"/>
    </w:rPr>
  </w:style>
  <w:style w:type="character" w:styleId="-0">
    <w:name w:val="FollowedHyperlink"/>
    <w:rsid w:val="0086087F"/>
    <w:rPr>
      <w:color w:val="800000"/>
      <w:u w:val="single"/>
    </w:rPr>
  </w:style>
  <w:style w:type="character" w:customStyle="1" w:styleId="WW-EndnoteReference6">
    <w:name w:val="WW-Endnote Reference6"/>
    <w:rsid w:val="0086087F"/>
    <w:rPr>
      <w:vertAlign w:val="superscript"/>
    </w:rPr>
  </w:style>
  <w:style w:type="character" w:customStyle="1" w:styleId="WW-FootnoteReference7">
    <w:name w:val="WW-Footnote Reference7"/>
    <w:rsid w:val="0086087F"/>
    <w:rPr>
      <w:vertAlign w:val="superscript"/>
    </w:rPr>
  </w:style>
  <w:style w:type="character" w:customStyle="1" w:styleId="WW-EndnoteReference7">
    <w:name w:val="WW-Endnote Reference7"/>
    <w:rsid w:val="0086087F"/>
    <w:rPr>
      <w:vertAlign w:val="superscript"/>
    </w:rPr>
  </w:style>
  <w:style w:type="character" w:customStyle="1" w:styleId="WW-FootnoteReference8">
    <w:name w:val="WW-Footnote Reference8"/>
    <w:rsid w:val="0086087F"/>
    <w:rPr>
      <w:vertAlign w:val="superscript"/>
    </w:rPr>
  </w:style>
  <w:style w:type="character" w:customStyle="1" w:styleId="WW-EndnoteReference8">
    <w:name w:val="WW-Endnote Reference8"/>
    <w:rsid w:val="0086087F"/>
    <w:rPr>
      <w:vertAlign w:val="superscript"/>
    </w:rPr>
  </w:style>
  <w:style w:type="character" w:customStyle="1" w:styleId="WW-FootnoteReference9">
    <w:name w:val="WW-Footnote Reference9"/>
    <w:rsid w:val="0086087F"/>
    <w:rPr>
      <w:vertAlign w:val="superscript"/>
    </w:rPr>
  </w:style>
  <w:style w:type="character" w:customStyle="1" w:styleId="WW-EndnoteReference9">
    <w:name w:val="WW-Endnote Reference9"/>
    <w:rsid w:val="0086087F"/>
    <w:rPr>
      <w:vertAlign w:val="superscript"/>
    </w:rPr>
  </w:style>
  <w:style w:type="character" w:customStyle="1" w:styleId="WW-FootnoteReference10">
    <w:name w:val="WW-Footnote Reference10"/>
    <w:rsid w:val="0086087F"/>
    <w:rPr>
      <w:vertAlign w:val="superscript"/>
    </w:rPr>
  </w:style>
  <w:style w:type="character" w:customStyle="1" w:styleId="WW-EndnoteReference10">
    <w:name w:val="WW-Endnote Reference10"/>
    <w:rsid w:val="0086087F"/>
    <w:rPr>
      <w:vertAlign w:val="superscript"/>
    </w:rPr>
  </w:style>
  <w:style w:type="character" w:customStyle="1" w:styleId="WW-FootnoteReference11">
    <w:name w:val="WW-Footnote Reference11"/>
    <w:rsid w:val="0086087F"/>
    <w:rPr>
      <w:vertAlign w:val="superscript"/>
    </w:rPr>
  </w:style>
  <w:style w:type="character" w:customStyle="1" w:styleId="WW-EndnoteReference11">
    <w:name w:val="WW-Endnote Reference11"/>
    <w:rsid w:val="0086087F"/>
    <w:rPr>
      <w:vertAlign w:val="superscript"/>
    </w:rPr>
  </w:style>
  <w:style w:type="character" w:customStyle="1" w:styleId="WW-FootnoteReference12">
    <w:name w:val="WW-Footnote Reference12"/>
    <w:rsid w:val="0086087F"/>
    <w:rPr>
      <w:vertAlign w:val="superscript"/>
    </w:rPr>
  </w:style>
  <w:style w:type="character" w:customStyle="1" w:styleId="WW-EndnoteReference12">
    <w:name w:val="WW-Endnote Reference12"/>
    <w:rsid w:val="0086087F"/>
    <w:rPr>
      <w:vertAlign w:val="superscript"/>
    </w:rPr>
  </w:style>
  <w:style w:type="character" w:customStyle="1" w:styleId="WW-FootnoteReference13">
    <w:name w:val="WW-Footnote Reference13"/>
    <w:rsid w:val="0086087F"/>
    <w:rPr>
      <w:vertAlign w:val="superscript"/>
    </w:rPr>
  </w:style>
  <w:style w:type="character" w:customStyle="1" w:styleId="WW-EndnoteReference13">
    <w:name w:val="WW-Endnote Reference13"/>
    <w:rsid w:val="0086087F"/>
    <w:rPr>
      <w:vertAlign w:val="superscript"/>
    </w:rPr>
  </w:style>
  <w:style w:type="character" w:customStyle="1" w:styleId="22">
    <w:name w:val="Παραπομπή υποσημείωσης2"/>
    <w:rsid w:val="0086087F"/>
    <w:rPr>
      <w:vertAlign w:val="superscript"/>
    </w:rPr>
  </w:style>
  <w:style w:type="character" w:customStyle="1" w:styleId="23">
    <w:name w:val="Παραπομπή σημείωσης τέλους2"/>
    <w:rsid w:val="0086087F"/>
    <w:rPr>
      <w:vertAlign w:val="superscript"/>
    </w:rPr>
  </w:style>
  <w:style w:type="character" w:customStyle="1" w:styleId="WW-FootnoteReference14">
    <w:name w:val="WW-Footnote Reference14"/>
    <w:rsid w:val="0086087F"/>
    <w:rPr>
      <w:vertAlign w:val="superscript"/>
    </w:rPr>
  </w:style>
  <w:style w:type="character" w:customStyle="1" w:styleId="WW-EndnoteReference14">
    <w:name w:val="WW-Endnote Reference14"/>
    <w:rsid w:val="0086087F"/>
    <w:rPr>
      <w:vertAlign w:val="superscript"/>
    </w:rPr>
  </w:style>
  <w:style w:type="character" w:styleId="af1">
    <w:name w:val="footnote reference"/>
    <w:aliases w:val="Footnote symbol,Footnote reference number,note TESI"/>
    <w:rsid w:val="0086087F"/>
    <w:rPr>
      <w:vertAlign w:val="superscript"/>
    </w:rPr>
  </w:style>
  <w:style w:type="character" w:styleId="af2">
    <w:name w:val="endnote reference"/>
    <w:rsid w:val="0086087F"/>
    <w:rPr>
      <w:vertAlign w:val="superscript"/>
    </w:rPr>
  </w:style>
  <w:style w:type="paragraph" w:customStyle="1" w:styleId="af3">
    <w:name w:val="Επικεφαλίδα"/>
    <w:basedOn w:val="a"/>
    <w:next w:val="af4"/>
    <w:rsid w:val="0086087F"/>
    <w:pPr>
      <w:keepNext/>
      <w:suppressAutoHyphens/>
      <w:spacing w:before="240" w:after="120"/>
    </w:pPr>
    <w:rPr>
      <w:rFonts w:ascii="Liberation Sans" w:eastAsia="Microsoft YaHei" w:hAnsi="Liberation Sans" w:cs="Mangal"/>
      <w:sz w:val="28"/>
      <w:szCs w:val="28"/>
      <w:lang w:val="en-GB" w:eastAsia="zh-CN"/>
    </w:rPr>
  </w:style>
  <w:style w:type="paragraph" w:styleId="af4">
    <w:name w:val="Body Text"/>
    <w:basedOn w:val="a"/>
    <w:link w:val="Char4"/>
    <w:rsid w:val="0086087F"/>
    <w:pPr>
      <w:suppressAutoHyphens/>
      <w:spacing w:after="240"/>
    </w:pPr>
    <w:rPr>
      <w:rFonts w:eastAsia="Times New Roman" w:cs="Calibri"/>
      <w:szCs w:val="24"/>
      <w:lang w:val="en-GB" w:eastAsia="zh-CN"/>
    </w:rPr>
  </w:style>
  <w:style w:type="character" w:customStyle="1" w:styleId="Char4">
    <w:name w:val="Σώμα κειμένου Char"/>
    <w:basedOn w:val="a0"/>
    <w:link w:val="af4"/>
    <w:rsid w:val="0086087F"/>
    <w:rPr>
      <w:rFonts w:ascii="Tahoma" w:eastAsia="Times New Roman" w:hAnsi="Tahoma" w:cs="Calibri"/>
      <w:szCs w:val="24"/>
      <w:lang w:val="en-GB" w:eastAsia="zh-CN"/>
    </w:rPr>
  </w:style>
  <w:style w:type="paragraph" w:styleId="af5">
    <w:name w:val="List"/>
    <w:basedOn w:val="af4"/>
    <w:rsid w:val="0086087F"/>
    <w:rPr>
      <w:rFonts w:cs="Mangal"/>
    </w:rPr>
  </w:style>
  <w:style w:type="paragraph" w:styleId="af6">
    <w:name w:val="caption"/>
    <w:basedOn w:val="a"/>
    <w:qFormat/>
    <w:rsid w:val="0086087F"/>
    <w:pPr>
      <w:suppressLineNumbers/>
      <w:suppressAutoHyphens/>
      <w:spacing w:before="120" w:after="120"/>
    </w:pPr>
    <w:rPr>
      <w:rFonts w:eastAsia="Times New Roman" w:cs="Mangal"/>
      <w:i/>
      <w:iCs/>
      <w:sz w:val="24"/>
      <w:szCs w:val="24"/>
      <w:lang w:val="en-GB" w:eastAsia="zh-CN"/>
    </w:rPr>
  </w:style>
  <w:style w:type="paragraph" w:customStyle="1" w:styleId="af7">
    <w:name w:val="Ευρετήριο"/>
    <w:basedOn w:val="a"/>
    <w:rsid w:val="0086087F"/>
    <w:pPr>
      <w:suppressLineNumbers/>
      <w:suppressAutoHyphens/>
      <w:spacing w:after="120"/>
    </w:pPr>
    <w:rPr>
      <w:rFonts w:eastAsia="Times New Roman" w:cs="Mangal"/>
      <w:szCs w:val="24"/>
      <w:lang w:val="en-GB" w:eastAsia="zh-CN"/>
    </w:rPr>
  </w:style>
  <w:style w:type="paragraph" w:customStyle="1" w:styleId="15">
    <w:name w:val="Λεζάντα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24">
    <w:name w:val="Λεζάντα2"/>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Caption1">
    <w:name w:val="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
    <w:name w:val="WW-Caption"/>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
    <w:name w:val="WW-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
    <w:name w:val="WW-Caption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
    <w:name w:val="WW-Caption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
    <w:name w:val="WW-Caption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
    <w:name w:val="WW-Caption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
    <w:name w:val="WW-Caption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
    <w:name w:val="WW-Caption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
    <w:name w:val="WW-Caption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
    <w:name w:val="WW-Caption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
    <w:name w:val="WW-Caption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
    <w:name w:val="WW-Caption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
    <w:name w:val="WW-Caption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
    <w:name w:val="WW-Caption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1">
    <w:name w:val="WW-Caption1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Bullet">
    <w:name w:val="Bullet"/>
    <w:basedOn w:val="a"/>
    <w:rsid w:val="0086087F"/>
    <w:pPr>
      <w:numPr>
        <w:numId w:val="3"/>
      </w:numPr>
      <w:suppressAutoHyphens/>
      <w:spacing w:after="100"/>
    </w:pPr>
    <w:rPr>
      <w:rFonts w:eastAsia="MS Mincho" w:cs="Calibri"/>
      <w:szCs w:val="24"/>
      <w:lang w:val="en-US" w:eastAsia="ja-JP"/>
    </w:rPr>
  </w:style>
  <w:style w:type="paragraph" w:customStyle="1" w:styleId="16">
    <w:name w:val="Ημερομηνία1"/>
    <w:basedOn w:val="a"/>
    <w:next w:val="a"/>
    <w:rsid w:val="0086087F"/>
    <w:pPr>
      <w:suppressAutoHyphens/>
      <w:spacing w:after="100"/>
    </w:pPr>
    <w:rPr>
      <w:rFonts w:eastAsia="MS Mincho" w:cs="Calibri"/>
      <w:szCs w:val="24"/>
      <w:lang w:val="en-US" w:eastAsia="ja-JP"/>
    </w:rPr>
  </w:style>
  <w:style w:type="paragraph" w:customStyle="1" w:styleId="DocTitle">
    <w:name w:val="Doc Title"/>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Arial" w:eastAsia="Times New Roman" w:hAnsi="Arial" w:cs="Arial"/>
      <w:color w:val="333399"/>
      <w:sz w:val="28"/>
      <w:szCs w:val="32"/>
      <w:lang w:val="en-US" w:eastAsia="zh-CN"/>
    </w:rPr>
  </w:style>
  <w:style w:type="paragraph" w:customStyle="1" w:styleId="inserttext">
    <w:name w:val="insert text"/>
    <w:basedOn w:val="a"/>
    <w:rsid w:val="0086087F"/>
    <w:pPr>
      <w:suppressAutoHyphens/>
      <w:spacing w:after="100"/>
      <w:ind w:left="794"/>
    </w:pPr>
    <w:rPr>
      <w:rFonts w:eastAsia="MS Mincho" w:cs="Calibri"/>
      <w:szCs w:val="24"/>
      <w:lang w:val="en-US" w:eastAsia="ja-JP"/>
    </w:rPr>
  </w:style>
  <w:style w:type="paragraph" w:styleId="af8">
    <w:name w:val="footer"/>
    <w:basedOn w:val="a"/>
    <w:link w:val="Char5"/>
    <w:rsid w:val="0086087F"/>
    <w:pPr>
      <w:suppressAutoHyphens/>
      <w:spacing w:after="100"/>
    </w:pPr>
    <w:rPr>
      <w:rFonts w:eastAsia="MS Mincho" w:cs="Calibri"/>
      <w:szCs w:val="24"/>
      <w:lang w:val="en-US" w:eastAsia="ja-JP"/>
    </w:rPr>
  </w:style>
  <w:style w:type="character" w:customStyle="1" w:styleId="Char5">
    <w:name w:val="Υποσέλιδο Char"/>
    <w:basedOn w:val="a0"/>
    <w:link w:val="af8"/>
    <w:rsid w:val="0086087F"/>
    <w:rPr>
      <w:rFonts w:ascii="Tahoma" w:eastAsia="MS Mincho" w:hAnsi="Tahoma" w:cs="Calibri"/>
      <w:szCs w:val="24"/>
      <w:lang w:eastAsia="ja-JP"/>
    </w:rPr>
  </w:style>
  <w:style w:type="paragraph" w:styleId="af9">
    <w:name w:val="header"/>
    <w:aliases w:val="hd,ho,header odd,Header Titlos Prosforas"/>
    <w:basedOn w:val="a"/>
    <w:link w:val="Char6"/>
    <w:uiPriority w:val="99"/>
    <w:rsid w:val="0086087F"/>
    <w:pPr>
      <w:suppressAutoHyphens/>
      <w:spacing w:after="120"/>
    </w:pPr>
    <w:rPr>
      <w:rFonts w:eastAsia="Times New Roman" w:cs="Calibri"/>
      <w:szCs w:val="24"/>
      <w:lang w:val="en-GB" w:eastAsia="zh-CN"/>
    </w:rPr>
  </w:style>
  <w:style w:type="character" w:customStyle="1" w:styleId="Char6">
    <w:name w:val="Κεφαλίδα Char"/>
    <w:aliases w:val="hd Char1,ho Char1,header odd Char1,Header Titlos Prosforas Char1"/>
    <w:basedOn w:val="a0"/>
    <w:link w:val="af9"/>
    <w:uiPriority w:val="99"/>
    <w:rsid w:val="0086087F"/>
    <w:rPr>
      <w:rFonts w:ascii="Tahoma" w:eastAsia="Times New Roman" w:hAnsi="Tahoma" w:cs="Calibri"/>
      <w:szCs w:val="24"/>
      <w:lang w:val="en-GB" w:eastAsia="zh-CN"/>
    </w:rPr>
  </w:style>
  <w:style w:type="paragraph" w:customStyle="1" w:styleId="17">
    <w:name w:val="Κείμενο πλαισίου1"/>
    <w:basedOn w:val="a"/>
    <w:rsid w:val="0086087F"/>
    <w:pPr>
      <w:suppressAutoHyphens/>
      <w:spacing w:after="120"/>
    </w:pPr>
    <w:rPr>
      <w:rFonts w:eastAsia="Times New Roman"/>
      <w:sz w:val="16"/>
      <w:szCs w:val="16"/>
      <w:lang w:val="en-GB" w:eastAsia="zh-CN"/>
    </w:rPr>
  </w:style>
  <w:style w:type="paragraph" w:customStyle="1" w:styleId="CommentText1">
    <w:name w:val="Comment Text1"/>
    <w:basedOn w:val="a"/>
    <w:rsid w:val="0086087F"/>
    <w:pPr>
      <w:suppressAutoHyphens/>
      <w:spacing w:after="120"/>
    </w:pPr>
    <w:rPr>
      <w:rFonts w:eastAsia="Times New Roman" w:cs="Calibri"/>
      <w:sz w:val="20"/>
      <w:szCs w:val="20"/>
      <w:lang w:val="en-GB" w:eastAsia="zh-CN"/>
    </w:rPr>
  </w:style>
  <w:style w:type="paragraph" w:customStyle="1" w:styleId="CommentSubject1">
    <w:name w:val="Comment Subject1"/>
    <w:basedOn w:val="CommentText1"/>
    <w:next w:val="CommentText1"/>
    <w:rsid w:val="0086087F"/>
    <w:rPr>
      <w:b/>
      <w:bCs/>
    </w:rPr>
  </w:style>
  <w:style w:type="paragraph" w:customStyle="1" w:styleId="18">
    <w:name w:val="Αναθεώρηση1"/>
    <w:rsid w:val="0086087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6087F"/>
    <w:pPr>
      <w:suppressAutoHyphens/>
      <w:spacing w:before="280" w:after="200"/>
    </w:pPr>
    <w:rPr>
      <w:rFonts w:ascii="Arial Unicode MS" w:eastAsia="Arial Unicode MS" w:hAnsi="Arial Unicode MS" w:cs="Arial Unicode MS"/>
      <w:szCs w:val="24"/>
      <w:lang w:val="en-GB" w:eastAsia="zh-CN"/>
    </w:rPr>
  </w:style>
  <w:style w:type="paragraph" w:customStyle="1" w:styleId="19">
    <w:name w:val="Παράγραφος λίστας1"/>
    <w:basedOn w:val="a"/>
    <w:rsid w:val="0086087F"/>
    <w:pPr>
      <w:suppressAutoHyphens/>
      <w:spacing w:after="200"/>
      <w:ind w:left="720"/>
      <w:contextualSpacing/>
    </w:pPr>
    <w:rPr>
      <w:rFonts w:eastAsia="Times New Roman" w:cs="Calibri"/>
      <w:szCs w:val="24"/>
      <w:lang w:val="en-GB" w:eastAsia="zh-CN"/>
    </w:rPr>
  </w:style>
  <w:style w:type="paragraph" w:styleId="afa">
    <w:name w:val="footnote text"/>
    <w:basedOn w:val="a"/>
    <w:link w:val="Char7"/>
    <w:rsid w:val="0086087F"/>
    <w:pPr>
      <w:suppressAutoHyphens/>
      <w:spacing w:after="0"/>
      <w:ind w:left="425" w:hanging="425"/>
    </w:pPr>
    <w:rPr>
      <w:rFonts w:eastAsia="Times New Roman" w:cs="Calibri"/>
      <w:sz w:val="18"/>
      <w:szCs w:val="20"/>
      <w:lang w:val="en-IE" w:eastAsia="zh-CN"/>
    </w:rPr>
  </w:style>
  <w:style w:type="character" w:customStyle="1" w:styleId="Char7">
    <w:name w:val="Κείμενο υποσημείωσης Char"/>
    <w:basedOn w:val="a0"/>
    <w:link w:val="afa"/>
    <w:rsid w:val="0086087F"/>
    <w:rPr>
      <w:rFonts w:ascii="Tahoma" w:eastAsia="Times New Roman" w:hAnsi="Tahoma" w:cs="Calibri"/>
      <w:sz w:val="18"/>
      <w:szCs w:val="20"/>
      <w:lang w:val="en-IE" w:eastAsia="zh-CN"/>
    </w:rPr>
  </w:style>
  <w:style w:type="paragraph" w:styleId="1a">
    <w:name w:val="toc 1"/>
    <w:basedOn w:val="a"/>
    <w:next w:val="a"/>
    <w:uiPriority w:val="39"/>
    <w:rsid w:val="0086087F"/>
    <w:pPr>
      <w:suppressAutoHyphens/>
      <w:spacing w:before="120" w:after="120"/>
      <w:jc w:val="left"/>
    </w:pPr>
    <w:rPr>
      <w:rFonts w:eastAsia="Times New Roman" w:cs="Calibri"/>
      <w:b/>
      <w:bCs/>
      <w:caps/>
      <w:sz w:val="20"/>
      <w:szCs w:val="20"/>
      <w:lang w:val="en-GB" w:eastAsia="zh-CN"/>
    </w:rPr>
  </w:style>
  <w:style w:type="paragraph" w:styleId="25">
    <w:name w:val="toc 2"/>
    <w:basedOn w:val="a"/>
    <w:next w:val="a"/>
    <w:uiPriority w:val="39"/>
    <w:rsid w:val="0086087F"/>
    <w:pPr>
      <w:suppressAutoHyphens/>
      <w:spacing w:after="0"/>
      <w:ind w:left="220"/>
      <w:jc w:val="left"/>
    </w:pPr>
    <w:rPr>
      <w:rFonts w:eastAsia="Times New Roman" w:cs="Calibri"/>
      <w:smallCaps/>
      <w:sz w:val="20"/>
      <w:szCs w:val="20"/>
      <w:lang w:val="en-GB" w:eastAsia="zh-CN"/>
    </w:rPr>
  </w:style>
  <w:style w:type="paragraph" w:styleId="31">
    <w:name w:val="toc 3"/>
    <w:basedOn w:val="a"/>
    <w:next w:val="a"/>
    <w:uiPriority w:val="39"/>
    <w:rsid w:val="0086087F"/>
    <w:pPr>
      <w:suppressAutoHyphens/>
      <w:spacing w:after="0"/>
      <w:ind w:left="440"/>
      <w:jc w:val="left"/>
    </w:pPr>
    <w:rPr>
      <w:rFonts w:eastAsia="Times New Roman" w:cs="Calibri"/>
      <w:i/>
      <w:iCs/>
      <w:sz w:val="20"/>
      <w:szCs w:val="20"/>
      <w:lang w:val="en-GB" w:eastAsia="zh-CN"/>
    </w:rPr>
  </w:style>
  <w:style w:type="paragraph" w:styleId="40">
    <w:name w:val="toc 4"/>
    <w:basedOn w:val="a"/>
    <w:next w:val="a"/>
    <w:uiPriority w:val="39"/>
    <w:rsid w:val="0086087F"/>
    <w:pPr>
      <w:suppressAutoHyphens/>
      <w:spacing w:after="0"/>
      <w:ind w:left="660"/>
      <w:jc w:val="left"/>
    </w:pPr>
    <w:rPr>
      <w:rFonts w:eastAsia="Times New Roman" w:cs="Calibri"/>
      <w:sz w:val="18"/>
      <w:szCs w:val="18"/>
      <w:lang w:val="en-GB" w:eastAsia="zh-CN"/>
    </w:rPr>
  </w:style>
  <w:style w:type="paragraph" w:styleId="50">
    <w:name w:val="toc 5"/>
    <w:basedOn w:val="a"/>
    <w:next w:val="a"/>
    <w:uiPriority w:val="39"/>
    <w:rsid w:val="0086087F"/>
    <w:pPr>
      <w:suppressAutoHyphens/>
      <w:spacing w:after="0"/>
      <w:ind w:left="880"/>
      <w:jc w:val="left"/>
    </w:pPr>
    <w:rPr>
      <w:rFonts w:eastAsia="Times New Roman" w:cs="Calibri"/>
      <w:sz w:val="18"/>
      <w:szCs w:val="18"/>
      <w:lang w:val="en-GB" w:eastAsia="zh-CN"/>
    </w:rPr>
  </w:style>
  <w:style w:type="paragraph" w:styleId="60">
    <w:name w:val="toc 6"/>
    <w:basedOn w:val="a"/>
    <w:next w:val="a"/>
    <w:uiPriority w:val="39"/>
    <w:rsid w:val="0086087F"/>
    <w:pPr>
      <w:suppressAutoHyphens/>
      <w:spacing w:after="0"/>
      <w:ind w:left="1100"/>
      <w:jc w:val="left"/>
    </w:pPr>
    <w:rPr>
      <w:rFonts w:eastAsia="Times New Roman" w:cs="Calibri"/>
      <w:sz w:val="18"/>
      <w:szCs w:val="18"/>
      <w:lang w:val="en-GB" w:eastAsia="zh-CN"/>
    </w:rPr>
  </w:style>
  <w:style w:type="paragraph" w:styleId="70">
    <w:name w:val="toc 7"/>
    <w:basedOn w:val="a"/>
    <w:next w:val="a"/>
    <w:uiPriority w:val="39"/>
    <w:rsid w:val="0086087F"/>
    <w:pPr>
      <w:suppressAutoHyphens/>
      <w:spacing w:after="0"/>
      <w:ind w:left="1320"/>
      <w:jc w:val="left"/>
    </w:pPr>
    <w:rPr>
      <w:rFonts w:eastAsia="Times New Roman" w:cs="Calibri"/>
      <w:sz w:val="18"/>
      <w:szCs w:val="18"/>
      <w:lang w:val="en-GB" w:eastAsia="zh-CN"/>
    </w:rPr>
  </w:style>
  <w:style w:type="paragraph" w:styleId="80">
    <w:name w:val="toc 8"/>
    <w:basedOn w:val="a"/>
    <w:next w:val="a"/>
    <w:uiPriority w:val="39"/>
    <w:rsid w:val="0086087F"/>
    <w:pPr>
      <w:suppressAutoHyphens/>
      <w:spacing w:after="0"/>
      <w:ind w:left="1540"/>
      <w:jc w:val="left"/>
    </w:pPr>
    <w:rPr>
      <w:rFonts w:eastAsia="Times New Roman" w:cs="Calibri"/>
      <w:sz w:val="18"/>
      <w:szCs w:val="18"/>
      <w:lang w:val="en-GB" w:eastAsia="zh-CN"/>
    </w:rPr>
  </w:style>
  <w:style w:type="paragraph" w:styleId="90">
    <w:name w:val="toc 9"/>
    <w:basedOn w:val="a"/>
    <w:next w:val="a"/>
    <w:uiPriority w:val="39"/>
    <w:rsid w:val="0086087F"/>
    <w:pPr>
      <w:suppressAutoHyphens/>
      <w:spacing w:after="0"/>
      <w:ind w:left="1760"/>
      <w:jc w:val="left"/>
    </w:pPr>
    <w:rPr>
      <w:rFonts w:eastAsia="Times New Roman" w:cs="Calibri"/>
      <w:sz w:val="18"/>
      <w:szCs w:val="18"/>
      <w:lang w:val="en-GB" w:eastAsia="zh-CN"/>
    </w:rPr>
  </w:style>
  <w:style w:type="paragraph" w:customStyle="1" w:styleId="Style1">
    <w:name w:val="Style1"/>
    <w:basedOn w:val="DocTitle"/>
    <w:rsid w:val="0086087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Calibri" w:eastAsia="Times New Roman" w:hAnsi="Calibri" w:cs="Calibri"/>
      <w:color w:val="333399"/>
      <w:sz w:val="28"/>
      <w:szCs w:val="32"/>
      <w:lang w:eastAsia="zh-CN"/>
    </w:rPr>
  </w:style>
  <w:style w:type="paragraph" w:styleId="afb">
    <w:name w:val="endnote text"/>
    <w:basedOn w:val="a"/>
    <w:link w:val="Char8"/>
    <w:rsid w:val="0086087F"/>
    <w:pPr>
      <w:suppressAutoHyphens/>
      <w:spacing w:after="120"/>
    </w:pPr>
    <w:rPr>
      <w:rFonts w:eastAsia="Times New Roman" w:cs="Calibri"/>
      <w:sz w:val="20"/>
      <w:szCs w:val="20"/>
      <w:lang w:val="en-GB" w:eastAsia="zh-CN"/>
    </w:rPr>
  </w:style>
  <w:style w:type="character" w:customStyle="1" w:styleId="Char8">
    <w:name w:val="Κείμενο σημείωσης τέλους Char"/>
    <w:basedOn w:val="a0"/>
    <w:link w:val="afb"/>
    <w:rsid w:val="0086087F"/>
    <w:rPr>
      <w:rFonts w:ascii="Tahoma" w:eastAsia="Times New Roman" w:hAnsi="Tahoma" w:cs="Calibri"/>
      <w:sz w:val="20"/>
      <w:szCs w:val="20"/>
      <w:lang w:val="en-GB" w:eastAsia="zh-CN"/>
    </w:rPr>
  </w:style>
  <w:style w:type="paragraph" w:customStyle="1" w:styleId="Default">
    <w:name w:val="Default"/>
    <w:rsid w:val="0086087F"/>
    <w:pPr>
      <w:widowControl w:val="0"/>
      <w:suppressAutoHyphens/>
      <w:spacing w:after="0" w:line="240" w:lineRule="auto"/>
    </w:pPr>
    <w:rPr>
      <w:rFonts w:ascii="Cambria" w:eastAsia="SimSun" w:hAnsi="Cambria" w:cs="Mangal"/>
      <w:color w:val="000000"/>
      <w:sz w:val="24"/>
      <w:szCs w:val="24"/>
      <w:lang w:val="el-GR" w:eastAsia="zh-CN" w:bidi="hi-IN"/>
    </w:rPr>
  </w:style>
  <w:style w:type="paragraph" w:customStyle="1" w:styleId="afc">
    <w:name w:val="Προμορφοποιημένο κείμενο"/>
    <w:basedOn w:val="a"/>
    <w:rsid w:val="0086087F"/>
    <w:pPr>
      <w:suppressAutoHyphens/>
      <w:spacing w:after="120"/>
    </w:pPr>
    <w:rPr>
      <w:rFonts w:eastAsia="Times New Roman" w:cs="Calibri"/>
      <w:szCs w:val="24"/>
      <w:lang w:val="en-GB" w:eastAsia="zh-CN"/>
    </w:rPr>
  </w:style>
  <w:style w:type="paragraph" w:styleId="afd">
    <w:name w:val="Body Text Indent"/>
    <w:basedOn w:val="a"/>
    <w:link w:val="Char9"/>
    <w:rsid w:val="0086087F"/>
    <w:pPr>
      <w:suppressAutoHyphens/>
      <w:spacing w:after="120"/>
      <w:ind w:firstLine="1134"/>
    </w:pPr>
    <w:rPr>
      <w:rFonts w:ascii="Arial" w:eastAsia="Times New Roman" w:hAnsi="Arial" w:cs="Arial"/>
      <w:szCs w:val="24"/>
      <w:lang w:val="en-GB" w:eastAsia="zh-CN"/>
    </w:rPr>
  </w:style>
  <w:style w:type="character" w:customStyle="1" w:styleId="Char9">
    <w:name w:val="Σώμα κείμενου με εσοχή Char"/>
    <w:basedOn w:val="a0"/>
    <w:link w:val="afd"/>
    <w:rsid w:val="0086087F"/>
    <w:rPr>
      <w:rFonts w:ascii="Arial" w:eastAsia="Times New Roman" w:hAnsi="Arial" w:cs="Arial"/>
      <w:szCs w:val="24"/>
      <w:lang w:val="en-GB" w:eastAsia="zh-CN"/>
    </w:rPr>
  </w:style>
  <w:style w:type="paragraph" w:customStyle="1" w:styleId="normalwithoutspacing">
    <w:name w:val="normal_without_spacing"/>
    <w:basedOn w:val="a"/>
    <w:rsid w:val="0086087F"/>
    <w:pPr>
      <w:suppressAutoHyphens/>
      <w:spacing w:after="60"/>
    </w:pPr>
    <w:rPr>
      <w:rFonts w:eastAsia="Times New Roman" w:cs="Calibri"/>
      <w:szCs w:val="24"/>
      <w:lang w:eastAsia="zh-CN"/>
    </w:rPr>
  </w:style>
  <w:style w:type="paragraph" w:customStyle="1" w:styleId="foothanging">
    <w:name w:val="foot_hanging"/>
    <w:basedOn w:val="afa"/>
    <w:rsid w:val="0086087F"/>
    <w:pPr>
      <w:ind w:left="426" w:hanging="426"/>
    </w:pPr>
    <w:rPr>
      <w:szCs w:val="18"/>
    </w:rPr>
  </w:style>
  <w:style w:type="paragraph" w:customStyle="1" w:styleId="-HTML1">
    <w:name w:val="Προ-διαμορφωμένο HTML1"/>
    <w:basedOn w:val="a"/>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zh-CN"/>
    </w:rPr>
  </w:style>
  <w:style w:type="paragraph" w:customStyle="1" w:styleId="LO-normal">
    <w:name w:val="LO-normal"/>
    <w:rsid w:val="0086087F"/>
    <w:pPr>
      <w:suppressAutoHyphens/>
      <w:spacing w:after="0" w:line="276" w:lineRule="auto"/>
    </w:pPr>
    <w:rPr>
      <w:rFonts w:ascii="Arial" w:eastAsia="Arial" w:hAnsi="Arial" w:cs="Arial"/>
      <w:color w:val="000000"/>
      <w:lang w:val="el-GR" w:eastAsia="zh-CN"/>
    </w:rPr>
  </w:style>
  <w:style w:type="paragraph" w:customStyle="1" w:styleId="310">
    <w:name w:val="Σώμα κείμενου με εσοχή 31"/>
    <w:basedOn w:val="a"/>
    <w:rsid w:val="0086087F"/>
    <w:pPr>
      <w:spacing w:after="120" w:line="312" w:lineRule="auto"/>
      <w:ind w:left="283"/>
    </w:pPr>
    <w:rPr>
      <w:rFonts w:eastAsia="Times New Roman" w:cs="Times New Roman"/>
      <w:sz w:val="16"/>
      <w:szCs w:val="16"/>
      <w:lang w:val="en-GB" w:eastAsia="zh-CN"/>
    </w:rPr>
  </w:style>
  <w:style w:type="paragraph" w:customStyle="1" w:styleId="1b">
    <w:name w:val="Χωρίς διάστιχο1"/>
    <w:rsid w:val="0086087F"/>
    <w:pPr>
      <w:suppressAutoHyphens/>
      <w:spacing w:after="0" w:line="240" w:lineRule="auto"/>
      <w:jc w:val="both"/>
    </w:pPr>
    <w:rPr>
      <w:rFonts w:ascii="Calibri" w:eastAsia="Times New Roman" w:hAnsi="Calibri" w:cs="Calibri"/>
      <w:szCs w:val="24"/>
      <w:lang w:val="en-GB" w:eastAsia="zh-CN"/>
    </w:rPr>
  </w:style>
  <w:style w:type="paragraph" w:customStyle="1" w:styleId="afe">
    <w:name w:val="Περιεχόμενα πίνακα"/>
    <w:basedOn w:val="a"/>
    <w:rsid w:val="0086087F"/>
    <w:pPr>
      <w:suppressLineNumbers/>
      <w:suppressAutoHyphens/>
      <w:spacing w:after="120"/>
    </w:pPr>
    <w:rPr>
      <w:rFonts w:eastAsia="Times New Roman" w:cs="Calibri"/>
      <w:szCs w:val="24"/>
      <w:lang w:val="en-GB" w:eastAsia="zh-CN"/>
    </w:rPr>
  </w:style>
  <w:style w:type="paragraph" w:customStyle="1" w:styleId="aff">
    <w:name w:val="Επικεφαλίδα πίνακα"/>
    <w:basedOn w:val="afe"/>
    <w:rsid w:val="0086087F"/>
    <w:pPr>
      <w:jc w:val="center"/>
    </w:pPr>
    <w:rPr>
      <w:b/>
      <w:bCs/>
    </w:rPr>
  </w:style>
  <w:style w:type="paragraph" w:customStyle="1" w:styleId="footers">
    <w:name w:val="footers"/>
    <w:basedOn w:val="foothanging"/>
    <w:rsid w:val="0086087F"/>
  </w:style>
  <w:style w:type="paragraph" w:customStyle="1" w:styleId="Standard">
    <w:name w:val="Standard"/>
    <w:rsid w:val="0086087F"/>
    <w:pPr>
      <w:widowControl w:val="0"/>
      <w:suppressAutoHyphens/>
      <w:spacing w:after="0" w:line="240" w:lineRule="auto"/>
      <w:textAlignment w:val="baseline"/>
    </w:pPr>
    <w:rPr>
      <w:rFonts w:ascii="Times New Roman" w:eastAsia="SimSun" w:hAnsi="Times New Roman" w:cs="Lucida Sans"/>
      <w:kern w:val="1"/>
      <w:sz w:val="24"/>
      <w:szCs w:val="24"/>
      <w:lang w:val="el-GR" w:eastAsia="zh-CN" w:bidi="hi-IN"/>
    </w:rPr>
  </w:style>
  <w:style w:type="paragraph" w:customStyle="1" w:styleId="Textbody">
    <w:name w:val="Text body"/>
    <w:basedOn w:val="Standard"/>
    <w:rsid w:val="0086087F"/>
    <w:pPr>
      <w:spacing w:after="120"/>
    </w:pPr>
  </w:style>
  <w:style w:type="paragraph" w:customStyle="1" w:styleId="Footnote">
    <w:name w:val="Footnote"/>
    <w:basedOn w:val="Standard"/>
    <w:rsid w:val="0086087F"/>
    <w:pPr>
      <w:suppressLineNumbers/>
      <w:ind w:left="283" w:hanging="283"/>
    </w:pPr>
    <w:rPr>
      <w:sz w:val="20"/>
      <w:szCs w:val="20"/>
    </w:rPr>
  </w:style>
  <w:style w:type="paragraph" w:customStyle="1" w:styleId="311">
    <w:name w:val="Σώμα κείμενου 31"/>
    <w:basedOn w:val="a"/>
    <w:rsid w:val="0086087F"/>
    <w:pPr>
      <w:suppressAutoHyphens/>
      <w:spacing w:after="120"/>
    </w:pPr>
    <w:rPr>
      <w:rFonts w:eastAsia="Times New Roman" w:cs="Calibri"/>
      <w:sz w:val="16"/>
      <w:szCs w:val="16"/>
      <w:lang w:val="en-GB" w:eastAsia="zh-CN"/>
    </w:rPr>
  </w:style>
  <w:style w:type="paragraph" w:customStyle="1" w:styleId="fooot">
    <w:name w:val="fooot"/>
    <w:basedOn w:val="footers"/>
    <w:rsid w:val="0086087F"/>
  </w:style>
  <w:style w:type="paragraph" w:customStyle="1" w:styleId="1c">
    <w:name w:val="Κείμενο σχολίου1"/>
    <w:basedOn w:val="a"/>
    <w:rsid w:val="0086087F"/>
    <w:pPr>
      <w:suppressAutoHyphens/>
      <w:spacing w:after="120"/>
    </w:pPr>
    <w:rPr>
      <w:rFonts w:eastAsia="Times New Roman" w:cs="Calibri"/>
      <w:sz w:val="20"/>
      <w:szCs w:val="20"/>
      <w:lang w:val="en-GB" w:eastAsia="zh-CN"/>
    </w:rPr>
  </w:style>
  <w:style w:type="paragraph" w:styleId="-HTML">
    <w:name w:val="HTML Preformatted"/>
    <w:basedOn w:val="a"/>
    <w:link w:val="-HTMLChar1"/>
    <w:uiPriority w:val="99"/>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86087F"/>
    <w:rPr>
      <w:rFonts w:ascii="Courier New" w:eastAsia="Times New Roman" w:hAnsi="Courier New" w:cs="Courier New"/>
      <w:sz w:val="20"/>
      <w:szCs w:val="20"/>
      <w:lang w:eastAsia="zh-CN"/>
    </w:rPr>
  </w:style>
  <w:style w:type="paragraph" w:styleId="aff0">
    <w:name w:val="Revision"/>
    <w:rsid w:val="0086087F"/>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86087F"/>
    <w:pPr>
      <w:numPr>
        <w:numId w:val="2"/>
      </w:numPr>
      <w:spacing w:after="0"/>
    </w:pPr>
    <w:rPr>
      <w:rFonts w:ascii="Trebuchet MS" w:eastAsia="Times New Roman" w:hAnsi="Trebuchet MS" w:cs="Times New Roman"/>
      <w:szCs w:val="20"/>
      <w:lang w:val="en-US" w:eastAsia="zh-CN"/>
    </w:rPr>
  </w:style>
  <w:style w:type="paragraph" w:customStyle="1" w:styleId="100">
    <w:name w:val="Περιεχόμενα 10"/>
    <w:basedOn w:val="af7"/>
    <w:rsid w:val="0086087F"/>
    <w:pPr>
      <w:tabs>
        <w:tab w:val="right" w:leader="dot" w:pos="7091"/>
      </w:tabs>
      <w:ind w:left="2547"/>
    </w:pPr>
  </w:style>
  <w:style w:type="character" w:customStyle="1" w:styleId="CommentTextChar2">
    <w:name w:val="Comment Text Char2"/>
    <w:basedOn w:val="a0"/>
    <w:uiPriority w:val="99"/>
    <w:semiHidden/>
    <w:rsid w:val="0086087F"/>
    <w:rPr>
      <w:rFonts w:ascii="Calibri" w:hAnsi="Calibri" w:cs="Calibri"/>
      <w:lang w:val="en-GB" w:eastAsia="zh-CN"/>
    </w:rPr>
  </w:style>
  <w:style w:type="character" w:customStyle="1" w:styleId="Mention1">
    <w:name w:val="Mention1"/>
    <w:basedOn w:val="a0"/>
    <w:uiPriority w:val="99"/>
    <w:semiHidden/>
    <w:unhideWhenUsed/>
    <w:rsid w:val="0086087F"/>
    <w:rPr>
      <w:color w:val="2B579A"/>
      <w:shd w:val="clear" w:color="auto" w:fill="E6E6E6"/>
    </w:rPr>
  </w:style>
  <w:style w:type="character" w:customStyle="1" w:styleId="32">
    <w:name w:val="Παραπομπή υποσημείωσης3"/>
    <w:rsid w:val="0086087F"/>
    <w:rPr>
      <w:vertAlign w:val="superscript"/>
    </w:rPr>
  </w:style>
  <w:style w:type="character" w:customStyle="1" w:styleId="UnresolvedMention1">
    <w:name w:val="Unresolved Mention1"/>
    <w:basedOn w:val="a0"/>
    <w:uiPriority w:val="99"/>
    <w:semiHidden/>
    <w:unhideWhenUsed/>
    <w:rsid w:val="0086087F"/>
    <w:rPr>
      <w:color w:val="808080"/>
      <w:shd w:val="clear" w:color="auto" w:fill="E6E6E6"/>
    </w:rPr>
  </w:style>
  <w:style w:type="character" w:customStyle="1" w:styleId="WW-FootnoteReference15">
    <w:name w:val="WW-Footnote Reference15"/>
    <w:rsid w:val="0086087F"/>
    <w:rPr>
      <w:vertAlign w:val="superscript"/>
    </w:rPr>
  </w:style>
  <w:style w:type="numbering" w:customStyle="1" w:styleId="Style2">
    <w:name w:val="Style2"/>
    <w:uiPriority w:val="99"/>
    <w:rsid w:val="0086087F"/>
    <w:pPr>
      <w:numPr>
        <w:numId w:val="4"/>
      </w:numPr>
    </w:pPr>
  </w:style>
  <w:style w:type="paragraph" w:customStyle="1" w:styleId="Style18">
    <w:name w:val="Style18"/>
    <w:basedOn w:val="a"/>
    <w:uiPriority w:val="99"/>
    <w:rsid w:val="0086087F"/>
    <w:pPr>
      <w:widowControl w:val="0"/>
      <w:autoSpaceDE w:val="0"/>
      <w:autoSpaceDN w:val="0"/>
      <w:adjustRightInd w:val="0"/>
      <w:spacing w:after="0" w:line="210" w:lineRule="exact"/>
      <w:ind w:firstLine="165"/>
    </w:pPr>
    <w:rPr>
      <w:rFonts w:ascii="Microsoft Sans Serif" w:eastAsiaTheme="minorEastAsia" w:hAnsi="Microsoft Sans Serif" w:cs="Microsoft Sans Serif"/>
      <w:sz w:val="24"/>
      <w:szCs w:val="24"/>
      <w:lang w:eastAsia="el-GR"/>
    </w:rPr>
  </w:style>
  <w:style w:type="character" w:customStyle="1" w:styleId="FontStyle124">
    <w:name w:val="Font Style124"/>
    <w:basedOn w:val="a0"/>
    <w:uiPriority w:val="99"/>
    <w:rsid w:val="0086087F"/>
    <w:rPr>
      <w:rFonts w:ascii="Microsoft Sans Serif" w:hAnsi="Microsoft Sans Serif" w:cs="Microsoft Sans Serif"/>
      <w:sz w:val="14"/>
      <w:szCs w:val="14"/>
    </w:rPr>
  </w:style>
  <w:style w:type="paragraph" w:customStyle="1" w:styleId="Style35">
    <w:name w:val="Style35"/>
    <w:basedOn w:val="a"/>
    <w:uiPriority w:val="99"/>
    <w:rsid w:val="0086087F"/>
    <w:pPr>
      <w:widowControl w:val="0"/>
      <w:autoSpaceDE w:val="0"/>
      <w:autoSpaceDN w:val="0"/>
      <w:adjustRightInd w:val="0"/>
      <w:spacing w:after="0" w:line="210" w:lineRule="exact"/>
      <w:ind w:firstLine="169"/>
    </w:pPr>
    <w:rPr>
      <w:rFonts w:ascii="Microsoft Sans Serif" w:eastAsiaTheme="minorEastAsia" w:hAnsi="Microsoft Sans Serif" w:cs="Microsoft Sans Serif"/>
      <w:sz w:val="24"/>
      <w:szCs w:val="24"/>
      <w:lang w:eastAsia="el-GR"/>
    </w:rPr>
  </w:style>
  <w:style w:type="paragraph" w:customStyle="1" w:styleId="Tabletext">
    <w:name w:val="Table text"/>
    <w:aliases w:val="ta"/>
    <w:basedOn w:val="a"/>
    <w:link w:val="TabletextChar1"/>
    <w:rsid w:val="0086087F"/>
    <w:pPr>
      <w:widowControl w:val="0"/>
      <w:spacing w:after="120"/>
      <w:jc w:val="left"/>
    </w:pPr>
    <w:rPr>
      <w:rFonts w:eastAsia="Times New Roman" w:cs="Times New Roman"/>
      <w:sz w:val="20"/>
      <w:szCs w:val="20"/>
    </w:rPr>
  </w:style>
  <w:style w:type="character" w:customStyle="1" w:styleId="TabletextChar1">
    <w:name w:val="Table text Char1"/>
    <w:link w:val="Tabletext"/>
    <w:locked/>
    <w:rsid w:val="0086087F"/>
    <w:rPr>
      <w:rFonts w:ascii="Tahoma" w:eastAsia="Times New Roman" w:hAnsi="Tahoma" w:cs="Times New Roman"/>
      <w:sz w:val="20"/>
      <w:szCs w:val="20"/>
      <w:lang w:val="el-GR"/>
    </w:rPr>
  </w:style>
  <w:style w:type="character" w:customStyle="1" w:styleId="Heading1Char1">
    <w:name w:val="Heading 1 Char1"/>
    <w:basedOn w:val="a0"/>
    <w:rsid w:val="0086087F"/>
    <w:rPr>
      <w:rFonts w:ascii="Arial" w:hAnsi="Arial" w:cs="Arial"/>
      <w:b/>
      <w:bCs/>
      <w:color w:val="333399"/>
      <w:sz w:val="28"/>
      <w:szCs w:val="32"/>
      <w:lang w:val="en-US" w:eastAsia="zh-CN"/>
    </w:rPr>
  </w:style>
  <w:style w:type="numbering" w:customStyle="1" w:styleId="Style3">
    <w:name w:val="Style3"/>
    <w:uiPriority w:val="99"/>
    <w:rsid w:val="0086087F"/>
    <w:pPr>
      <w:numPr>
        <w:numId w:val="7"/>
      </w:numPr>
    </w:pPr>
  </w:style>
  <w:style w:type="character" w:customStyle="1" w:styleId="UnresolvedMention2">
    <w:name w:val="Unresolved Mention2"/>
    <w:basedOn w:val="a0"/>
    <w:uiPriority w:val="99"/>
    <w:semiHidden/>
    <w:unhideWhenUsed/>
    <w:rsid w:val="0086087F"/>
    <w:rPr>
      <w:color w:val="808080"/>
      <w:shd w:val="clear" w:color="auto" w:fill="E6E6E6"/>
    </w:rPr>
  </w:style>
  <w:style w:type="character" w:styleId="aff1">
    <w:name w:val="Book Title"/>
    <w:basedOn w:val="a0"/>
    <w:uiPriority w:val="33"/>
    <w:qFormat/>
    <w:rsid w:val="0086087F"/>
    <w:rPr>
      <w:b/>
      <w:bCs/>
      <w:i/>
      <w:iCs/>
      <w:spacing w:val="5"/>
    </w:rPr>
  </w:style>
  <w:style w:type="paragraph" w:styleId="aff2">
    <w:name w:val="Subtitle"/>
    <w:basedOn w:val="a"/>
    <w:next w:val="a"/>
    <w:link w:val="Chara"/>
    <w:uiPriority w:val="11"/>
    <w:qFormat/>
    <w:rsid w:val="0086087F"/>
    <w:pPr>
      <w:numPr>
        <w:ilvl w:val="1"/>
      </w:numPr>
      <w:suppressAutoHyphens/>
    </w:pPr>
    <w:rPr>
      <w:rFonts w:asciiTheme="minorHAnsi" w:eastAsiaTheme="minorEastAsia" w:hAnsiTheme="minorHAnsi" w:cstheme="minorBidi"/>
      <w:color w:val="5A5A5A" w:themeColor="text1" w:themeTint="A5"/>
      <w:spacing w:val="15"/>
      <w:lang w:val="en-GB" w:eastAsia="zh-CN"/>
    </w:rPr>
  </w:style>
  <w:style w:type="character" w:customStyle="1" w:styleId="Chara">
    <w:name w:val="Υπότιτλος Char"/>
    <w:basedOn w:val="a0"/>
    <w:link w:val="aff2"/>
    <w:uiPriority w:val="11"/>
    <w:rsid w:val="0086087F"/>
    <w:rPr>
      <w:rFonts w:eastAsiaTheme="minorEastAsia"/>
      <w:color w:val="5A5A5A" w:themeColor="text1" w:themeTint="A5"/>
      <w:spacing w:val="15"/>
      <w:lang w:val="en-GB" w:eastAsia="zh-CN"/>
    </w:rPr>
  </w:style>
  <w:style w:type="paragraph" w:styleId="aff3">
    <w:name w:val="Intense Quote"/>
    <w:basedOn w:val="a"/>
    <w:next w:val="a"/>
    <w:link w:val="Charb"/>
    <w:uiPriority w:val="30"/>
    <w:qFormat/>
    <w:rsid w:val="0086087F"/>
    <w:pPr>
      <w:pBdr>
        <w:top w:val="single" w:sz="4" w:space="10" w:color="4472C4" w:themeColor="accent1"/>
        <w:bottom w:val="single" w:sz="4" w:space="10" w:color="4472C4" w:themeColor="accent1"/>
      </w:pBdr>
      <w:suppressAutoHyphens/>
      <w:spacing w:before="360" w:after="360"/>
      <w:ind w:left="864" w:right="864"/>
      <w:jc w:val="center"/>
    </w:pPr>
    <w:rPr>
      <w:rFonts w:eastAsia="Times New Roman" w:cs="Calibri"/>
      <w:i/>
      <w:iCs/>
      <w:color w:val="4472C4" w:themeColor="accent1"/>
      <w:szCs w:val="24"/>
      <w:lang w:val="en-GB" w:eastAsia="zh-CN"/>
    </w:rPr>
  </w:style>
  <w:style w:type="character" w:customStyle="1" w:styleId="Charb">
    <w:name w:val="Έντονο απόσπ. Char"/>
    <w:basedOn w:val="a0"/>
    <w:link w:val="aff3"/>
    <w:uiPriority w:val="30"/>
    <w:rsid w:val="0086087F"/>
    <w:rPr>
      <w:rFonts w:ascii="Tahoma" w:eastAsia="Times New Roman" w:hAnsi="Tahoma" w:cs="Calibri"/>
      <w:i/>
      <w:iCs/>
      <w:color w:val="4472C4" w:themeColor="accent1"/>
      <w:szCs w:val="24"/>
      <w:lang w:val="en-GB" w:eastAsia="zh-CN"/>
    </w:rPr>
  </w:style>
  <w:style w:type="paragraph" w:customStyle="1" w:styleId="firstpage">
    <w:name w:val="first page"/>
    <w:basedOn w:val="1"/>
    <w:link w:val="firstpageChar"/>
    <w:semiHidden/>
    <w:rsid w:val="0086087F"/>
    <w:pPr>
      <w:keepNext/>
      <w:numPr>
        <w:numId w:val="0"/>
      </w:numPr>
      <w:pBdr>
        <w:bottom w:val="single" w:sz="6" w:space="1" w:color="auto"/>
      </w:pBdr>
      <w:shd w:val="clear" w:color="auto" w:fill="E0E0E0"/>
      <w:spacing w:before="360" w:after="120"/>
      <w:ind w:left="1418" w:hanging="1418"/>
      <w:jc w:val="left"/>
      <w:outlineLvl w:val="9"/>
    </w:pPr>
    <w:rPr>
      <w:rFonts w:eastAsia="Times New Roman" w:cs="Times New Roman"/>
      <w:bCs w:val="0"/>
      <w:spacing w:val="20"/>
      <w:kern w:val="28"/>
      <w:sz w:val="24"/>
      <w:szCs w:val="20"/>
    </w:rPr>
  </w:style>
  <w:style w:type="character" w:customStyle="1" w:styleId="firstpageChar">
    <w:name w:val="first page Char"/>
    <w:basedOn w:val="a0"/>
    <w:link w:val="firstpage"/>
    <w:semiHidden/>
    <w:rsid w:val="0086087F"/>
    <w:rPr>
      <w:rFonts w:ascii="Tahoma" w:eastAsia="Times New Roman" w:hAnsi="Tahoma" w:cs="Times New Roman"/>
      <w:b/>
      <w:spacing w:val="20"/>
      <w:kern w:val="28"/>
      <w:sz w:val="24"/>
      <w:szCs w:val="20"/>
      <w:shd w:val="clear" w:color="auto" w:fill="E0E0E0"/>
      <w:lang w:val="el-GR"/>
    </w:rPr>
  </w:style>
  <w:style w:type="character" w:customStyle="1" w:styleId="WW-FootnoteReference17">
    <w:name w:val="WW-Footnote Reference17"/>
    <w:rsid w:val="0086087F"/>
    <w:rPr>
      <w:vertAlign w:val="superscript"/>
    </w:rPr>
  </w:style>
  <w:style w:type="character" w:customStyle="1" w:styleId="41">
    <w:name w:val="Παραπομπή υποσημείωσης4"/>
    <w:rsid w:val="0086087F"/>
    <w:rPr>
      <w:vertAlign w:val="superscript"/>
    </w:rPr>
  </w:style>
  <w:style w:type="character" w:customStyle="1" w:styleId="WW-EndnoteReference17">
    <w:name w:val="WW-Endnote Reference17"/>
    <w:rsid w:val="0086087F"/>
    <w:rPr>
      <w:vertAlign w:val="superscript"/>
    </w:rPr>
  </w:style>
  <w:style w:type="character" w:customStyle="1" w:styleId="WW-FootnoteReference19">
    <w:name w:val="WW-Footnote Reference19"/>
    <w:rsid w:val="0086087F"/>
    <w:rPr>
      <w:vertAlign w:val="superscript"/>
    </w:rPr>
  </w:style>
  <w:style w:type="character" w:customStyle="1" w:styleId="UnresolvedMention3">
    <w:name w:val="Unresolved Mention3"/>
    <w:basedOn w:val="a0"/>
    <w:uiPriority w:val="99"/>
    <w:semiHidden/>
    <w:unhideWhenUsed/>
    <w:rsid w:val="0086087F"/>
    <w:rPr>
      <w:color w:val="808080"/>
      <w:shd w:val="clear" w:color="auto" w:fill="E6E6E6"/>
    </w:rPr>
  </w:style>
  <w:style w:type="character" w:customStyle="1" w:styleId="WW-FootnoteReference16">
    <w:name w:val="WW-Footnote Reference16"/>
    <w:rsid w:val="0086087F"/>
    <w:rPr>
      <w:vertAlign w:val="superscript"/>
    </w:rPr>
  </w:style>
  <w:style w:type="paragraph" w:customStyle="1" w:styleId="para-1">
    <w:name w:val="para-1"/>
    <w:basedOn w:val="a"/>
    <w:rsid w:val="0086087F"/>
    <w:pPr>
      <w:tabs>
        <w:tab w:val="left" w:pos="1021"/>
        <w:tab w:val="left" w:pos="1588"/>
        <w:tab w:val="left" w:pos="2155"/>
        <w:tab w:val="left" w:pos="2722"/>
        <w:tab w:val="left" w:pos="3289"/>
      </w:tabs>
      <w:suppressAutoHyphens/>
      <w:spacing w:after="0"/>
      <w:ind w:left="1021" w:hanging="1021"/>
    </w:pPr>
    <w:rPr>
      <w:rFonts w:ascii="Arial" w:eastAsia="Times New Roman" w:hAnsi="Arial" w:cs="Arial"/>
      <w:spacing w:val="5"/>
      <w:szCs w:val="20"/>
      <w:lang w:eastAsia="zh-CN"/>
    </w:rPr>
  </w:style>
  <w:style w:type="paragraph" w:customStyle="1" w:styleId="Heading4">
    <w:name w:val="Heading4"/>
    <w:basedOn w:val="4"/>
    <w:link w:val="Heading4Char"/>
    <w:rsid w:val="00956DE4"/>
  </w:style>
  <w:style w:type="character" w:customStyle="1" w:styleId="Heading4Char">
    <w:name w:val="Heading4 Char"/>
    <w:basedOn w:val="4Char"/>
    <w:link w:val="Heading4"/>
    <w:rsid w:val="00956DE4"/>
    <w:rPr>
      <w:rFonts w:ascii="Tahoma" w:hAnsi="Tahoma" w:cs="Tahoma"/>
      <w:b/>
      <w:bCs/>
      <w:lang w:val="el-GR"/>
    </w:rPr>
  </w:style>
  <w:style w:type="paragraph" w:styleId="aff4">
    <w:name w:val="TOC Heading"/>
    <w:basedOn w:val="1"/>
    <w:next w:val="a"/>
    <w:uiPriority w:val="39"/>
    <w:unhideWhenUsed/>
    <w:qFormat/>
    <w:rsid w:val="00AD4308"/>
    <w:pPr>
      <w:keepNext/>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customStyle="1" w:styleId="CM4">
    <w:name w:val="CM4"/>
    <w:basedOn w:val="a"/>
    <w:next w:val="a"/>
    <w:rsid w:val="00D64611"/>
    <w:pPr>
      <w:autoSpaceDE w:val="0"/>
      <w:autoSpaceDN w:val="0"/>
      <w:adjustRightInd w:val="0"/>
      <w:spacing w:after="0"/>
      <w:jc w:val="left"/>
    </w:pPr>
    <w:rPr>
      <w:rFonts w:ascii="EUAlbertina" w:eastAsia="Times New Roman" w:hAnsi="EUAlbertina" w:cs="Times New Roman"/>
      <w:sz w:val="24"/>
      <w:szCs w:val="24"/>
      <w:lang w:val="en-US" w:eastAsia="el-GR"/>
    </w:rPr>
  </w:style>
  <w:style w:type="character" w:customStyle="1" w:styleId="UnresolvedMention4">
    <w:name w:val="Unresolved Mention4"/>
    <w:basedOn w:val="a0"/>
    <w:uiPriority w:val="99"/>
    <w:semiHidden/>
    <w:unhideWhenUsed/>
    <w:rsid w:val="00A706E6"/>
    <w:rPr>
      <w:color w:val="605E5C"/>
      <w:shd w:val="clear" w:color="auto" w:fill="E1DFDD"/>
    </w:rPr>
  </w:style>
  <w:style w:type="character" w:customStyle="1" w:styleId="UnresolvedMention5">
    <w:name w:val="Unresolved Mention5"/>
    <w:basedOn w:val="a0"/>
    <w:uiPriority w:val="99"/>
    <w:semiHidden/>
    <w:unhideWhenUsed/>
    <w:rsid w:val="003C57C2"/>
    <w:rPr>
      <w:color w:val="605E5C"/>
      <w:shd w:val="clear" w:color="auto" w:fill="E1DFDD"/>
    </w:rPr>
  </w:style>
  <w:style w:type="paragraph" w:styleId="aff5">
    <w:name w:val="Title"/>
    <w:basedOn w:val="a"/>
    <w:next w:val="a"/>
    <w:link w:val="Charc"/>
    <w:uiPriority w:val="10"/>
    <w:qFormat/>
    <w:rsid w:val="001631BF"/>
    <w:pPr>
      <w:spacing w:before="120" w:after="120" w:line="259" w:lineRule="auto"/>
      <w:contextualSpacing/>
    </w:pPr>
    <w:rPr>
      <w:rFonts w:eastAsiaTheme="majorEastAsia" w:cstheme="majorBidi"/>
      <w:b/>
      <w:spacing w:val="-10"/>
      <w:kern w:val="28"/>
      <w:szCs w:val="56"/>
    </w:rPr>
  </w:style>
  <w:style w:type="character" w:customStyle="1" w:styleId="Charc">
    <w:name w:val="Τίτλος Char"/>
    <w:basedOn w:val="a0"/>
    <w:link w:val="aff5"/>
    <w:uiPriority w:val="10"/>
    <w:rsid w:val="001631BF"/>
    <w:rPr>
      <w:rFonts w:ascii="Tahoma" w:eastAsiaTheme="majorEastAsia" w:hAnsi="Tahoma" w:cstheme="majorBidi"/>
      <w:b/>
      <w:spacing w:val="-10"/>
      <w:kern w:val="28"/>
      <w:szCs w:val="56"/>
      <w:lang w:val="el-GR"/>
    </w:rPr>
  </w:style>
  <w:style w:type="table" w:customStyle="1" w:styleId="4-11">
    <w:name w:val="Πίνακας 4 με πλέγμα - Έμφαση 11"/>
    <w:basedOn w:val="a1"/>
    <w:uiPriority w:val="49"/>
    <w:rsid w:val="001631BF"/>
    <w:pPr>
      <w:spacing w:before="100" w:after="0" w:line="240" w:lineRule="auto"/>
    </w:pPr>
    <w:rPr>
      <w:rFonts w:eastAsiaTheme="minorEastAsia"/>
      <w:sz w:val="20"/>
      <w:szCs w:val="20"/>
      <w:lang w:eastAsia="ja-JP"/>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210">
    <w:name w:val="Απλός πίνακας 21"/>
    <w:basedOn w:val="a1"/>
    <w:uiPriority w:val="42"/>
    <w:rsid w:val="001631BF"/>
    <w:pPr>
      <w:spacing w:before="120" w:after="0" w:line="240" w:lineRule="auto"/>
    </w:pPr>
    <w:rPr>
      <w:rFonts w:eastAsiaTheme="minorEastAsia"/>
      <w:lang w:eastAsia="ja-JP"/>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6">
    <w:name w:val="Unresolved Mention6"/>
    <w:basedOn w:val="a0"/>
    <w:uiPriority w:val="99"/>
    <w:semiHidden/>
    <w:unhideWhenUsed/>
    <w:rsid w:val="001B2370"/>
    <w:rPr>
      <w:color w:val="605E5C"/>
      <w:shd w:val="clear" w:color="auto" w:fill="E1DFDD"/>
    </w:rPr>
  </w:style>
  <w:style w:type="table" w:customStyle="1" w:styleId="1d">
    <w:name w:val="Πλέγμα πίνακα1"/>
    <w:basedOn w:val="a1"/>
    <w:next w:val="a5"/>
    <w:uiPriority w:val="59"/>
    <w:rsid w:val="00BD2EF7"/>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_Num#"/>
    <w:basedOn w:val="a"/>
    <w:rsid w:val="00BF2AFC"/>
    <w:pPr>
      <w:numPr>
        <w:numId w:val="81"/>
      </w:numPr>
      <w:spacing w:after="120"/>
    </w:pPr>
    <w:rPr>
      <w:rFonts w:eastAsia="Times New Roman" w:cs="Times New Roman"/>
      <w:szCs w:val="20"/>
    </w:rPr>
  </w:style>
  <w:style w:type="character" w:customStyle="1" w:styleId="1e">
    <w:name w:val="Ανεπίλυτη αναφορά1"/>
    <w:basedOn w:val="a0"/>
    <w:uiPriority w:val="99"/>
    <w:semiHidden/>
    <w:unhideWhenUsed/>
    <w:rsid w:val="00354B61"/>
    <w:rPr>
      <w:color w:val="605E5C"/>
      <w:shd w:val="clear" w:color="auto" w:fill="E1DFDD"/>
    </w:rPr>
  </w:style>
  <w:style w:type="paragraph" w:styleId="Web">
    <w:name w:val="Normal (Web)"/>
    <w:basedOn w:val="a"/>
    <w:uiPriority w:val="99"/>
    <w:semiHidden/>
    <w:unhideWhenUsed/>
    <w:rsid w:val="001B2160"/>
    <w:pPr>
      <w:spacing w:before="100" w:beforeAutospacing="1" w:after="100" w:afterAutospacing="1"/>
      <w:jc w:val="left"/>
    </w:pPr>
    <w:rPr>
      <w:rFonts w:ascii="Times New Roman" w:eastAsia="Times New Roman" w:hAnsi="Times New Roman" w:cs="Times New Roman"/>
      <w:sz w:val="24"/>
      <w:szCs w:val="24"/>
      <w:lang w:val="en-US" w:bidi="he-IL"/>
    </w:rPr>
  </w:style>
  <w:style w:type="paragraph" w:customStyle="1" w:styleId="Par3">
    <w:name w:val="Par3"/>
    <w:basedOn w:val="3"/>
    <w:qFormat/>
    <w:rsid w:val="00072E2B"/>
    <w:pPr>
      <w:keepLines/>
      <w:numPr>
        <w:ilvl w:val="0"/>
        <w:numId w:val="0"/>
      </w:numPr>
      <w:tabs>
        <w:tab w:val="left" w:pos="851"/>
      </w:tabs>
      <w:suppressAutoHyphens w:val="0"/>
      <w:spacing w:before="360" w:after="120" w:line="276" w:lineRule="auto"/>
      <w:ind w:firstLine="1418"/>
      <w:jc w:val="left"/>
    </w:pPr>
    <w:rPr>
      <w:rFonts w:ascii="Verdana" w:eastAsiaTheme="majorEastAsia" w:hAnsi="Verdana" w:cstheme="majorBidi"/>
      <w:bCs w:val="0"/>
      <w:color w:val="00000A"/>
      <w:sz w:val="24"/>
      <w:szCs w:val="24"/>
    </w:rPr>
  </w:style>
  <w:style w:type="paragraph" w:customStyle="1" w:styleId="Par5">
    <w:name w:val="Par5"/>
    <w:basedOn w:val="5"/>
    <w:qFormat/>
    <w:rsid w:val="00072E2B"/>
    <w:pPr>
      <w:keepNext/>
      <w:keepLines/>
      <w:numPr>
        <w:ilvl w:val="0"/>
        <w:numId w:val="0"/>
      </w:numPr>
      <w:tabs>
        <w:tab w:val="left" w:pos="1276"/>
      </w:tabs>
      <w:spacing w:before="120" w:after="120" w:line="276" w:lineRule="auto"/>
      <w:ind w:firstLine="1276"/>
      <w:jc w:val="left"/>
    </w:pPr>
    <w:rPr>
      <w:rFonts w:ascii="Verdana" w:eastAsiaTheme="majorEastAsia" w:hAnsi="Verdana" w:cstheme="majorBidi"/>
      <w:bCs w:val="0"/>
      <w:color w:val="000000" w:themeColor="text1"/>
      <w:sz w:val="20"/>
      <w:szCs w:val="18"/>
    </w:rPr>
  </w:style>
  <w:style w:type="character" w:customStyle="1" w:styleId="UnresolvedMention7">
    <w:name w:val="Unresolved Mention7"/>
    <w:basedOn w:val="a0"/>
    <w:uiPriority w:val="99"/>
    <w:semiHidden/>
    <w:unhideWhenUsed/>
    <w:rsid w:val="000B39AE"/>
    <w:rPr>
      <w:color w:val="605E5C"/>
      <w:shd w:val="clear" w:color="auto" w:fill="E1DFDD"/>
    </w:rPr>
  </w:style>
  <w:style w:type="character" w:customStyle="1" w:styleId="UnresolvedMention8">
    <w:name w:val="Unresolved Mention8"/>
    <w:basedOn w:val="a0"/>
    <w:uiPriority w:val="99"/>
    <w:semiHidden/>
    <w:unhideWhenUsed/>
    <w:rsid w:val="006D5F74"/>
    <w:rPr>
      <w:color w:val="605E5C"/>
      <w:shd w:val="clear" w:color="auto" w:fill="E1DFDD"/>
    </w:rPr>
  </w:style>
  <w:style w:type="character" w:customStyle="1" w:styleId="0">
    <w:name w:val="Παραπομπή υποσημείωσης_0"/>
    <w:uiPriority w:val="99"/>
    <w:rsid w:val="004D7F96"/>
    <w:rPr>
      <w:vertAlign w:val="superscript"/>
    </w:rPr>
  </w:style>
  <w:style w:type="character" w:styleId="aff6">
    <w:name w:val="Unresolved Mention"/>
    <w:basedOn w:val="a0"/>
    <w:uiPriority w:val="99"/>
    <w:semiHidden/>
    <w:unhideWhenUsed/>
    <w:rsid w:val="00CD2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6988">
      <w:bodyDiv w:val="1"/>
      <w:marLeft w:val="0"/>
      <w:marRight w:val="0"/>
      <w:marTop w:val="0"/>
      <w:marBottom w:val="0"/>
      <w:divBdr>
        <w:top w:val="none" w:sz="0" w:space="0" w:color="auto"/>
        <w:left w:val="none" w:sz="0" w:space="0" w:color="auto"/>
        <w:bottom w:val="none" w:sz="0" w:space="0" w:color="auto"/>
        <w:right w:val="none" w:sz="0" w:space="0" w:color="auto"/>
      </w:divBdr>
    </w:div>
    <w:div w:id="950210891">
      <w:bodyDiv w:val="1"/>
      <w:marLeft w:val="0"/>
      <w:marRight w:val="0"/>
      <w:marTop w:val="0"/>
      <w:marBottom w:val="0"/>
      <w:divBdr>
        <w:top w:val="none" w:sz="0" w:space="0" w:color="auto"/>
        <w:left w:val="none" w:sz="0" w:space="0" w:color="auto"/>
        <w:bottom w:val="none" w:sz="0" w:space="0" w:color="auto"/>
        <w:right w:val="none" w:sz="0" w:space="0" w:color="auto"/>
      </w:divBdr>
    </w:div>
    <w:div w:id="1119027688">
      <w:bodyDiv w:val="1"/>
      <w:marLeft w:val="0"/>
      <w:marRight w:val="0"/>
      <w:marTop w:val="0"/>
      <w:marBottom w:val="0"/>
      <w:divBdr>
        <w:top w:val="none" w:sz="0" w:space="0" w:color="auto"/>
        <w:left w:val="none" w:sz="0" w:space="0" w:color="auto"/>
        <w:bottom w:val="none" w:sz="0" w:space="0" w:color="auto"/>
        <w:right w:val="none" w:sz="0" w:space="0" w:color="auto"/>
      </w:divBdr>
    </w:div>
    <w:div w:id="1470587205">
      <w:bodyDiv w:val="1"/>
      <w:marLeft w:val="0"/>
      <w:marRight w:val="0"/>
      <w:marTop w:val="0"/>
      <w:marBottom w:val="0"/>
      <w:divBdr>
        <w:top w:val="none" w:sz="0" w:space="0" w:color="auto"/>
        <w:left w:val="none" w:sz="0" w:space="0" w:color="auto"/>
        <w:bottom w:val="none" w:sz="0" w:space="0" w:color="auto"/>
        <w:right w:val="none" w:sz="0" w:space="0" w:color="auto"/>
      </w:divBdr>
      <w:divsChild>
        <w:div w:id="248807266">
          <w:marLeft w:val="0"/>
          <w:marRight w:val="0"/>
          <w:marTop w:val="0"/>
          <w:marBottom w:val="0"/>
          <w:divBdr>
            <w:top w:val="none" w:sz="0" w:space="0" w:color="auto"/>
            <w:left w:val="none" w:sz="0" w:space="0" w:color="auto"/>
            <w:bottom w:val="none" w:sz="0" w:space="0" w:color="auto"/>
            <w:right w:val="none" w:sz="0" w:space="0" w:color="auto"/>
          </w:divBdr>
        </w:div>
      </w:divsChild>
    </w:div>
    <w:div w:id="195516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1.xml"/><Relationship Id="rId21" Type="http://schemas.openxmlformats.org/officeDocument/2006/relationships/hyperlink" Target="http://www.promitheus.gov.gr" TargetMode="External"/><Relationship Id="rId34" Type="http://schemas.openxmlformats.org/officeDocument/2006/relationships/hyperlink" Target="https://aitimata.kedke.gr/"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hsppa.gr/" TargetMode="External"/><Relationship Id="rId29" Type="http://schemas.openxmlformats.org/officeDocument/2006/relationships/image" Target="media/image5.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eaadhsy.gr/n4412/n4412fulltextlinks.html" TargetMode="External"/><Relationship Id="rId32" Type="http://schemas.openxmlformats.org/officeDocument/2006/relationships/hyperlink" Target="https://dt.govapp.gr/"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www.mindigital.gr" TargetMode="External"/><Relationship Id="rId36"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yperlink" Target="http://www.promitheus.gov.gr/" TargetMode="External"/><Relationship Id="rId31" Type="http://schemas.openxmlformats.org/officeDocument/2006/relationships/hyperlink" Target="https://tetragonika.govapp.g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ktpae.gr" TargetMode="External"/><Relationship Id="rId22" Type="http://schemas.openxmlformats.org/officeDocument/2006/relationships/hyperlink" Target="http://www.eaadhsy.gr/n4412/n4412fulltextlinks.html" TargetMode="External"/><Relationship Id="rId27" Type="http://schemas.openxmlformats.org/officeDocument/2006/relationships/hyperlink" Target="https://www.espa.gr/el/Pages/elibraryFS.aspx?item=2087" TargetMode="External"/><Relationship Id="rId30" Type="http://schemas.openxmlformats.org/officeDocument/2006/relationships/image" Target="media/image6.jpeg"/><Relationship Id="rId35" Type="http://schemas.openxmlformats.org/officeDocument/2006/relationships/hyperlink" Target="https://www.gsis.gr/dimosia-dioikisi/G-Cloud" TargetMode="External"/><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art79a" TargetMode="External"/><Relationship Id="rId33" Type="http://schemas.openxmlformats.org/officeDocument/2006/relationships/hyperlink" Target="https://pelopas.govapp.gr/" TargetMode="External"/><Relationship Id="rId3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49764-5695-814E-A1AD-1D15E4F8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142</Pages>
  <Words>55460</Words>
  <Characters>299486</Characters>
  <Application>Microsoft Office Word</Application>
  <DocSecurity>0</DocSecurity>
  <Lines>2495</Lines>
  <Paragraphs>708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Vostro-L-</dc:creator>
  <cp:lastModifiedBy>Παγώνη Δήμητρα</cp:lastModifiedBy>
  <cp:revision>26</cp:revision>
  <cp:lastPrinted>2023-10-13T12:29:00Z</cp:lastPrinted>
  <dcterms:created xsi:type="dcterms:W3CDTF">2023-10-03T08:43:00Z</dcterms:created>
  <dcterms:modified xsi:type="dcterms:W3CDTF">2023-10-13T12:32:00Z</dcterms:modified>
</cp:coreProperties>
</file>